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D86BD5" w:rsidRDefault="0024279E" w:rsidP="0024279E">
      <w:pPr>
        <w:jc w:val="center"/>
        <w:rPr>
          <w:b/>
          <w:sz w:val="32"/>
          <w:szCs w:val="32"/>
          <w:lang w:val="el-GR"/>
        </w:rPr>
      </w:pPr>
      <w:r w:rsidRPr="00D86BD5">
        <w:rPr>
          <w:b/>
          <w:sz w:val="32"/>
          <w:szCs w:val="32"/>
          <w:lang w:val="el-GR"/>
        </w:rPr>
        <w:t>Διακήρυξη</w:t>
      </w:r>
    </w:p>
    <w:p w14:paraId="7C9C83A4" w14:textId="60A83B08" w:rsidR="0024279E" w:rsidRPr="00D86BD5" w:rsidRDefault="00DF02B0" w:rsidP="0024279E">
      <w:pPr>
        <w:jc w:val="center"/>
        <w:rPr>
          <w:b/>
          <w:sz w:val="32"/>
          <w:szCs w:val="32"/>
          <w:lang w:val="el-GR"/>
        </w:rPr>
      </w:pPr>
      <w:r w:rsidRPr="00D86BD5">
        <w:rPr>
          <w:b/>
          <w:sz w:val="32"/>
          <w:szCs w:val="32"/>
          <w:lang w:val="el-GR"/>
        </w:rPr>
        <w:t xml:space="preserve">Ηλεκτρονικού </w:t>
      </w:r>
      <w:r w:rsidR="0024279E" w:rsidRPr="00D86BD5">
        <w:rPr>
          <w:b/>
          <w:sz w:val="32"/>
          <w:szCs w:val="32"/>
          <w:lang w:val="el-GR"/>
        </w:rPr>
        <w:t xml:space="preserve">Ανοικτού </w:t>
      </w:r>
      <w:r w:rsidR="00365129" w:rsidRPr="00D86BD5">
        <w:rPr>
          <w:b/>
          <w:sz w:val="32"/>
          <w:szCs w:val="32"/>
          <w:lang w:val="el-GR"/>
        </w:rPr>
        <w:t xml:space="preserve">(Διεθνούς) </w:t>
      </w:r>
      <w:r w:rsidRPr="00D86BD5">
        <w:rPr>
          <w:b/>
          <w:sz w:val="32"/>
          <w:szCs w:val="32"/>
          <w:lang w:val="el-GR"/>
        </w:rPr>
        <w:t xml:space="preserve">Άνω </w:t>
      </w:r>
      <w:r w:rsidR="008B4966" w:rsidRPr="00D86BD5">
        <w:rPr>
          <w:b/>
          <w:sz w:val="32"/>
          <w:szCs w:val="32"/>
          <w:lang w:val="el-GR"/>
        </w:rPr>
        <w:t xml:space="preserve">των </w:t>
      </w:r>
      <w:r w:rsidRPr="00D86BD5">
        <w:rPr>
          <w:b/>
          <w:sz w:val="32"/>
          <w:szCs w:val="32"/>
          <w:lang w:val="el-GR"/>
        </w:rPr>
        <w:t>Ο</w:t>
      </w:r>
      <w:r w:rsidR="008B4966" w:rsidRPr="00D86BD5">
        <w:rPr>
          <w:b/>
          <w:sz w:val="32"/>
          <w:szCs w:val="32"/>
          <w:lang w:val="el-GR"/>
        </w:rPr>
        <w:t xml:space="preserve">ρίων </w:t>
      </w:r>
      <w:r w:rsidR="0024279E" w:rsidRPr="00D86BD5">
        <w:rPr>
          <w:b/>
          <w:sz w:val="32"/>
          <w:szCs w:val="32"/>
          <w:lang w:val="el-GR"/>
        </w:rPr>
        <w:t>Διαγωνισμού</w:t>
      </w:r>
    </w:p>
    <w:p w14:paraId="1B7328FC" w14:textId="51F87957" w:rsidR="0024279E" w:rsidRPr="00D86BD5" w:rsidRDefault="0024279E" w:rsidP="00A406A5">
      <w:pPr>
        <w:jc w:val="center"/>
        <w:rPr>
          <w:b/>
          <w:iCs/>
          <w:sz w:val="32"/>
          <w:szCs w:val="32"/>
          <w:lang w:val="el-GR"/>
        </w:rPr>
      </w:pPr>
      <w:r w:rsidRPr="00D86BD5">
        <w:rPr>
          <w:b/>
          <w:sz w:val="32"/>
          <w:szCs w:val="32"/>
          <w:lang w:val="el-GR"/>
        </w:rPr>
        <w:t>για το Έργο</w:t>
      </w:r>
      <w:r w:rsidR="00A406A5" w:rsidRPr="00D86BD5">
        <w:rPr>
          <w:b/>
          <w:sz w:val="32"/>
          <w:szCs w:val="32"/>
          <w:lang w:val="el-GR"/>
        </w:rPr>
        <w:t xml:space="preserve"> </w:t>
      </w:r>
      <w:r w:rsidRPr="00D86BD5">
        <w:rPr>
          <w:b/>
          <w:iCs/>
          <w:sz w:val="32"/>
          <w:szCs w:val="32"/>
          <w:lang w:val="el-GR"/>
        </w:rPr>
        <w:t>«</w:t>
      </w:r>
      <w:r w:rsidR="004E3C04" w:rsidRPr="00D86BD5">
        <w:rPr>
          <w:b/>
          <w:sz w:val="32"/>
          <w:szCs w:val="32"/>
          <w:lang w:val="el-GR"/>
        </w:rPr>
        <w:t>Ανάπτυξη υπηρεσιών προστιθέμενης αξίας του ΜΗΤΡΩΟΥ ΠΟΛΙΤΩΝ</w:t>
      </w:r>
      <w:r w:rsidRPr="00D86BD5">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86BD5" w14:paraId="1AD03689" w14:textId="77777777" w:rsidTr="00550D8B">
        <w:tc>
          <w:tcPr>
            <w:tcW w:w="2830" w:type="dxa"/>
            <w:shd w:val="clear" w:color="auto" w:fill="auto"/>
            <w:vAlign w:val="bottom"/>
          </w:tcPr>
          <w:p w14:paraId="2BF80F82" w14:textId="2FE5A0AA" w:rsidR="0024279E" w:rsidRPr="00D86BD5" w:rsidRDefault="0024279E" w:rsidP="00603221">
            <w:pPr>
              <w:autoSpaceDE w:val="0"/>
              <w:autoSpaceDN w:val="0"/>
              <w:adjustRightInd w:val="0"/>
              <w:spacing w:before="120" w:after="0"/>
              <w:jc w:val="right"/>
              <w:rPr>
                <w:b/>
                <w:color w:val="000000"/>
              </w:rPr>
            </w:pPr>
            <w:r w:rsidRPr="00D86BD5">
              <w:rPr>
                <w:b/>
                <w:color w:val="000000"/>
              </w:rPr>
              <w:t>Κωδ. ΟΠΣ</w:t>
            </w:r>
            <w:r w:rsidR="007D1F22">
              <w:rPr>
                <w:b/>
                <w:color w:val="000000"/>
                <w:lang w:val="el-GR"/>
              </w:rPr>
              <w:t xml:space="preserve"> TA</w:t>
            </w:r>
            <w:r w:rsidRPr="00D86BD5">
              <w:rPr>
                <w:b/>
                <w:color w:val="000000"/>
              </w:rPr>
              <w:t xml:space="preserve">: </w:t>
            </w:r>
          </w:p>
        </w:tc>
        <w:tc>
          <w:tcPr>
            <w:tcW w:w="6798" w:type="dxa"/>
            <w:gridSpan w:val="2"/>
            <w:shd w:val="clear" w:color="auto" w:fill="auto"/>
            <w:vAlign w:val="bottom"/>
          </w:tcPr>
          <w:p w14:paraId="6677BE66" w14:textId="42CD7309" w:rsidR="0024279E" w:rsidRPr="00D86BD5" w:rsidRDefault="007D1F22" w:rsidP="00603221">
            <w:pPr>
              <w:autoSpaceDE w:val="0"/>
              <w:autoSpaceDN w:val="0"/>
              <w:adjustRightInd w:val="0"/>
              <w:spacing w:before="120" w:after="0"/>
              <w:rPr>
                <w:b/>
                <w:color w:val="0000FF"/>
                <w:highlight w:val="cyan"/>
              </w:rPr>
            </w:pPr>
            <w:r w:rsidRPr="007D1F22">
              <w:rPr>
                <w:b/>
                <w:color w:val="000000"/>
              </w:rPr>
              <w:t>5190243</w:t>
            </w:r>
            <w:r w:rsidRPr="007D1F22">
              <w:rPr>
                <w:b/>
                <w:color w:val="000000"/>
              </w:rPr>
              <w:tab/>
            </w:r>
          </w:p>
        </w:tc>
      </w:tr>
      <w:tr w:rsidR="0024279E" w:rsidRPr="00D46B93" w14:paraId="4530F4FA" w14:textId="77777777" w:rsidTr="00550D8B">
        <w:tc>
          <w:tcPr>
            <w:tcW w:w="2830" w:type="dxa"/>
            <w:shd w:val="clear" w:color="auto" w:fill="auto"/>
            <w:vAlign w:val="bottom"/>
          </w:tcPr>
          <w:p w14:paraId="40C8D354" w14:textId="77777777" w:rsidR="0024279E" w:rsidRPr="00D86BD5" w:rsidRDefault="0024279E" w:rsidP="00603221">
            <w:pPr>
              <w:autoSpaceDE w:val="0"/>
              <w:autoSpaceDN w:val="0"/>
              <w:adjustRightInd w:val="0"/>
              <w:spacing w:before="120" w:after="0"/>
              <w:jc w:val="right"/>
              <w:rPr>
                <w:b/>
                <w:color w:val="000000"/>
              </w:rPr>
            </w:pPr>
            <w:r w:rsidRPr="00D86BD5">
              <w:rPr>
                <w:b/>
                <w:color w:val="000000"/>
              </w:rPr>
              <w:t>Επιχειρησιακό Πρόγραμμα:</w:t>
            </w:r>
          </w:p>
        </w:tc>
        <w:tc>
          <w:tcPr>
            <w:tcW w:w="6798" w:type="dxa"/>
            <w:gridSpan w:val="2"/>
            <w:shd w:val="clear" w:color="auto" w:fill="auto"/>
            <w:vAlign w:val="bottom"/>
          </w:tcPr>
          <w:p w14:paraId="736001C6" w14:textId="2B0CF710" w:rsidR="0024279E" w:rsidRPr="007D1F22" w:rsidRDefault="007D1F22" w:rsidP="00603221">
            <w:pPr>
              <w:autoSpaceDE w:val="0"/>
              <w:autoSpaceDN w:val="0"/>
              <w:adjustRightInd w:val="0"/>
              <w:spacing w:before="120" w:after="0"/>
              <w:rPr>
                <w:b/>
                <w:color w:val="000000"/>
                <w:lang w:val="el-GR"/>
              </w:rPr>
            </w:pPr>
            <w:r w:rsidRPr="00D07716">
              <w:rPr>
                <w:lang w:val="el-GR" w:eastAsia="en-US"/>
              </w:rPr>
              <w:t>Εθνικό Σχέδιο Ανάκαμψης και Ανθεκτικότητας «Ελλάδα 2.0</w:t>
            </w:r>
            <w:r w:rsidR="00654060">
              <w:rPr>
                <w:lang w:val="el-GR" w:eastAsia="en-US"/>
              </w:rPr>
              <w:t>»</w:t>
            </w:r>
            <w:r w:rsidR="00244F66">
              <w:rPr>
                <w:lang w:val="el-GR" w:eastAsia="en-US"/>
              </w:rPr>
              <w:t>,</w:t>
            </w:r>
            <w:r w:rsidR="00244F66" w:rsidRPr="00D07716">
              <w:rPr>
                <w:lang w:val="el-GR" w:eastAsia="en-US"/>
              </w:rPr>
              <w:t xml:space="preserve"> ΣΑΤΑ0</w:t>
            </w:r>
            <w:r w:rsidR="00244F66">
              <w:rPr>
                <w:lang w:val="el-GR" w:eastAsia="en-US"/>
              </w:rPr>
              <w:t>63</w:t>
            </w:r>
            <w:r w:rsidR="00244F66" w:rsidRPr="00D07716">
              <w:rPr>
                <w:lang w:val="el-GR" w:eastAsia="en-US"/>
              </w:rPr>
              <w:t xml:space="preserve"> με ενάριθμο  κωδικό: 2022ΤΑ0</w:t>
            </w:r>
            <w:r w:rsidR="00244F66">
              <w:rPr>
                <w:lang w:val="el-GR" w:eastAsia="en-US"/>
              </w:rPr>
              <w:t>63</w:t>
            </w:r>
            <w:r w:rsidR="00244F66" w:rsidRPr="00D07716">
              <w:rPr>
                <w:lang w:val="el-GR" w:eastAsia="en-US"/>
              </w:rPr>
              <w:t>0005</w:t>
            </w:r>
            <w:r w:rsidR="00244F66">
              <w:rPr>
                <w:lang w:val="el-GR" w:eastAsia="en-US"/>
              </w:rPr>
              <w:t>6</w:t>
            </w:r>
          </w:p>
        </w:tc>
      </w:tr>
      <w:tr w:rsidR="0024279E" w:rsidRPr="00D46B93" w14:paraId="0BCC5B53" w14:textId="77777777" w:rsidTr="00550D8B">
        <w:tc>
          <w:tcPr>
            <w:tcW w:w="2830" w:type="dxa"/>
            <w:shd w:val="clear" w:color="auto" w:fill="auto"/>
            <w:vAlign w:val="bottom"/>
          </w:tcPr>
          <w:p w14:paraId="0232F1F7" w14:textId="01EF9080" w:rsidR="0024279E" w:rsidRPr="00D86BD5" w:rsidRDefault="00E05F03" w:rsidP="00603221">
            <w:pPr>
              <w:autoSpaceDE w:val="0"/>
              <w:autoSpaceDN w:val="0"/>
              <w:adjustRightInd w:val="0"/>
              <w:spacing w:before="120" w:after="0"/>
              <w:jc w:val="right"/>
              <w:rPr>
                <w:b/>
                <w:color w:val="000000"/>
              </w:rPr>
            </w:pPr>
            <w:r w:rsidRPr="00D86BD5">
              <w:rPr>
                <w:b/>
                <w:color w:val="000000"/>
                <w:lang w:val="el-GR"/>
              </w:rPr>
              <w:t>Εκτιμώμενη αξία σύμβασης</w:t>
            </w:r>
            <w:r w:rsidR="0024279E" w:rsidRPr="00D86BD5">
              <w:rPr>
                <w:b/>
                <w:color w:val="000000"/>
              </w:rPr>
              <w:t>:</w:t>
            </w:r>
          </w:p>
          <w:p w14:paraId="77794DB8" w14:textId="77777777" w:rsidR="0024279E" w:rsidRPr="00D86BD5"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14876865" w:rsidR="008037A6" w:rsidRPr="00D86BD5" w:rsidRDefault="0031449B" w:rsidP="00D84329">
            <w:pPr>
              <w:pStyle w:val="Tabletext"/>
              <w:numPr>
                <w:ilvl w:val="0"/>
                <w:numId w:val="17"/>
              </w:numPr>
              <w:spacing w:before="120" w:after="0"/>
              <w:ind w:left="242" w:hanging="242"/>
              <w:jc w:val="both"/>
              <w:rPr>
                <w:rFonts w:cs="Tahoma"/>
                <w:b/>
                <w:bCs/>
                <w:color w:val="000000"/>
                <w:sz w:val="22"/>
                <w:szCs w:val="22"/>
                <w:lang w:eastAsia="el-GR"/>
              </w:rPr>
            </w:pPr>
            <w:r w:rsidRPr="00D86BD5">
              <w:rPr>
                <w:rFonts w:cs="Tahoma"/>
                <w:sz w:val="22"/>
                <w:szCs w:val="22"/>
              </w:rPr>
              <w:t>Εκτιμώμενη αξία</w:t>
            </w:r>
            <w:r w:rsidR="001F455A" w:rsidRPr="00D86BD5">
              <w:rPr>
                <w:rFonts w:cs="Tahoma"/>
                <w:sz w:val="22"/>
                <w:szCs w:val="22"/>
              </w:rPr>
              <w:t xml:space="preserve"> παρούσας</w:t>
            </w:r>
            <w:r w:rsidRPr="00D86BD5">
              <w:rPr>
                <w:rFonts w:cs="Tahoma"/>
                <w:sz w:val="22"/>
                <w:szCs w:val="22"/>
              </w:rPr>
              <w:t xml:space="preserve"> σύμβασης </w:t>
            </w:r>
            <w:r w:rsidR="004E3C04" w:rsidRPr="00D86BD5">
              <w:rPr>
                <w:rFonts w:cs="Tahoma"/>
                <w:b/>
                <w:bCs/>
                <w:color w:val="000000"/>
                <w:sz w:val="22"/>
                <w:szCs w:val="22"/>
                <w:lang w:eastAsia="el-GR"/>
              </w:rPr>
              <w:t>5.</w:t>
            </w:r>
            <w:r w:rsidR="009161F1">
              <w:rPr>
                <w:rFonts w:cs="Tahoma"/>
                <w:b/>
                <w:bCs/>
                <w:color w:val="000000"/>
                <w:sz w:val="22"/>
                <w:szCs w:val="22"/>
                <w:lang w:eastAsia="el-GR"/>
              </w:rPr>
              <w:t>404</w:t>
            </w:r>
            <w:r w:rsidR="004E3C04" w:rsidRPr="00D86BD5">
              <w:rPr>
                <w:rFonts w:cs="Tahoma"/>
                <w:b/>
                <w:bCs/>
                <w:color w:val="000000"/>
                <w:sz w:val="22"/>
                <w:szCs w:val="22"/>
                <w:lang w:eastAsia="el-GR"/>
              </w:rPr>
              <w:t>.</w:t>
            </w:r>
            <w:r w:rsidR="009161F1">
              <w:rPr>
                <w:rFonts w:cs="Tahoma"/>
                <w:b/>
                <w:bCs/>
                <w:color w:val="000000"/>
                <w:sz w:val="22"/>
                <w:szCs w:val="22"/>
                <w:lang w:eastAsia="el-GR"/>
              </w:rPr>
              <w:t>75</w:t>
            </w:r>
            <w:r w:rsidR="004E3C04" w:rsidRPr="00D86BD5">
              <w:rPr>
                <w:rFonts w:cs="Tahoma"/>
                <w:b/>
                <w:bCs/>
                <w:color w:val="000000"/>
                <w:sz w:val="22"/>
                <w:szCs w:val="22"/>
                <w:lang w:eastAsia="el-GR"/>
              </w:rPr>
              <w:t>0,00</w:t>
            </w:r>
            <w:r w:rsidR="00365129" w:rsidRPr="00D86BD5">
              <w:rPr>
                <w:rFonts w:cs="Tahoma"/>
                <w:b/>
                <w:bCs/>
                <w:color w:val="000000"/>
                <w:sz w:val="22"/>
                <w:szCs w:val="22"/>
                <w:lang w:eastAsia="el-GR"/>
              </w:rPr>
              <w:t xml:space="preserve">€ </w:t>
            </w:r>
            <w:r w:rsidR="008037A6" w:rsidRPr="00D86BD5">
              <w:rPr>
                <w:rFonts w:cs="Tahoma"/>
                <w:sz w:val="22"/>
                <w:szCs w:val="22"/>
              </w:rPr>
              <w:t>μη περιλαμβανομένου ΦΠΑ (Προϋπολογισμός με ΦΠΑ</w:t>
            </w:r>
            <w:r w:rsidR="004E3C04" w:rsidRPr="00D86BD5">
              <w:rPr>
                <w:rFonts w:cs="Tahoma"/>
                <w:sz w:val="22"/>
                <w:szCs w:val="22"/>
              </w:rPr>
              <w:t xml:space="preserve"> </w:t>
            </w:r>
            <w:r w:rsidR="004E3C04" w:rsidRPr="00654060">
              <w:rPr>
                <w:rFonts w:cs="Tahoma"/>
                <w:b/>
                <w:bCs/>
                <w:sz w:val="22"/>
                <w:szCs w:val="22"/>
              </w:rPr>
              <w:t>6.</w:t>
            </w:r>
            <w:r w:rsidR="00995931" w:rsidRPr="00654060">
              <w:rPr>
                <w:rFonts w:cs="Tahoma"/>
                <w:b/>
                <w:bCs/>
                <w:sz w:val="22"/>
                <w:szCs w:val="22"/>
              </w:rPr>
              <w:t>701</w:t>
            </w:r>
            <w:r w:rsidR="004E3C04" w:rsidRPr="00654060">
              <w:rPr>
                <w:rFonts w:cs="Tahoma"/>
                <w:b/>
                <w:bCs/>
                <w:sz w:val="22"/>
                <w:szCs w:val="22"/>
              </w:rPr>
              <w:t>.8</w:t>
            </w:r>
            <w:r w:rsidR="00995931" w:rsidRPr="00654060">
              <w:rPr>
                <w:rFonts w:cs="Tahoma"/>
                <w:b/>
                <w:bCs/>
                <w:sz w:val="22"/>
                <w:szCs w:val="22"/>
              </w:rPr>
              <w:t>9</w:t>
            </w:r>
            <w:r w:rsidR="004E3C04" w:rsidRPr="00654060">
              <w:rPr>
                <w:rFonts w:cs="Tahoma"/>
                <w:b/>
                <w:bCs/>
                <w:sz w:val="22"/>
                <w:szCs w:val="22"/>
              </w:rPr>
              <w:t>0</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8037A6" w:rsidRPr="00D86BD5">
              <w:rPr>
                <w:rFonts w:cs="Tahoma"/>
                <w:b/>
                <w:bCs/>
                <w:color w:val="000000"/>
                <w:sz w:val="22"/>
                <w:szCs w:val="22"/>
                <w:lang w:eastAsia="el-GR"/>
              </w:rPr>
              <w:t>, ΦΠΑ</w:t>
            </w:r>
            <w:r w:rsidR="00365129" w:rsidRPr="00D86BD5">
              <w:rPr>
                <w:rFonts w:cs="Tahoma"/>
                <w:b/>
                <w:bCs/>
                <w:color w:val="000000"/>
                <w:sz w:val="22"/>
                <w:szCs w:val="22"/>
                <w:lang w:eastAsia="el-GR"/>
              </w:rPr>
              <w:t xml:space="preserve"> </w:t>
            </w:r>
            <w:r w:rsidR="00365129" w:rsidRPr="00D86BD5">
              <w:rPr>
                <w:rFonts w:cs="Tahoma"/>
                <w:b/>
                <w:bCs/>
                <w:sz w:val="22"/>
                <w:szCs w:val="22"/>
              </w:rPr>
              <w:t>24%</w:t>
            </w:r>
            <w:r w:rsidR="008037A6" w:rsidRPr="00D86BD5">
              <w:rPr>
                <w:rFonts w:cs="Tahoma"/>
                <w:b/>
                <w:bCs/>
                <w:color w:val="000000"/>
                <w:sz w:val="22"/>
                <w:szCs w:val="22"/>
                <w:lang w:eastAsia="el-GR"/>
              </w:rPr>
              <w:t xml:space="preserve"> </w:t>
            </w:r>
            <w:r w:rsidR="00365129" w:rsidRPr="00D86BD5">
              <w:rPr>
                <w:rFonts w:cs="Tahoma"/>
                <w:b/>
                <w:bCs/>
                <w:color w:val="000000"/>
                <w:sz w:val="22"/>
                <w:szCs w:val="22"/>
                <w:lang w:eastAsia="el-GR"/>
              </w:rPr>
              <w:t xml:space="preserve"> </w:t>
            </w:r>
            <w:r w:rsidR="004E3C04" w:rsidRPr="00D86BD5">
              <w:rPr>
                <w:rFonts w:cs="Tahoma"/>
                <w:b/>
                <w:bCs/>
                <w:color w:val="000000"/>
                <w:sz w:val="22"/>
                <w:szCs w:val="22"/>
                <w:lang w:eastAsia="el-GR"/>
              </w:rPr>
              <w:t>1.</w:t>
            </w:r>
            <w:r w:rsidR="009161F1" w:rsidRPr="00D86BD5">
              <w:rPr>
                <w:rFonts w:cs="Tahoma"/>
                <w:b/>
                <w:bCs/>
                <w:color w:val="000000"/>
                <w:sz w:val="22"/>
                <w:szCs w:val="22"/>
                <w:lang w:eastAsia="el-GR"/>
              </w:rPr>
              <w:t>2</w:t>
            </w:r>
            <w:r w:rsidR="009161F1">
              <w:rPr>
                <w:rFonts w:cs="Tahoma"/>
                <w:b/>
                <w:bCs/>
                <w:color w:val="000000"/>
                <w:sz w:val="22"/>
                <w:szCs w:val="22"/>
                <w:lang w:eastAsia="el-GR"/>
              </w:rPr>
              <w:t>97</w:t>
            </w:r>
            <w:r w:rsidR="004E3C04" w:rsidRPr="00D86BD5">
              <w:rPr>
                <w:rFonts w:cs="Tahoma"/>
                <w:b/>
                <w:bCs/>
                <w:color w:val="000000"/>
                <w:sz w:val="22"/>
                <w:szCs w:val="22"/>
                <w:lang w:eastAsia="el-GR"/>
              </w:rPr>
              <w:t>.</w:t>
            </w:r>
            <w:r w:rsidR="009161F1">
              <w:rPr>
                <w:rFonts w:cs="Tahoma"/>
                <w:b/>
                <w:bCs/>
                <w:color w:val="000000"/>
                <w:sz w:val="22"/>
                <w:szCs w:val="22"/>
                <w:lang w:eastAsia="el-GR"/>
              </w:rPr>
              <w:t>140</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8037A6" w:rsidRPr="00D86BD5">
              <w:rPr>
                <w:rFonts w:cs="Tahoma"/>
                <w:color w:val="000000"/>
                <w:sz w:val="22"/>
                <w:szCs w:val="22"/>
                <w:lang w:eastAsia="el-GR"/>
              </w:rPr>
              <w:t>)</w:t>
            </w:r>
          </w:p>
          <w:p w14:paraId="16222544" w14:textId="44748AFF" w:rsidR="00365129" w:rsidRPr="00D86BD5" w:rsidRDefault="0031449B" w:rsidP="00D84329">
            <w:pPr>
              <w:pStyle w:val="Tabletext"/>
              <w:numPr>
                <w:ilvl w:val="0"/>
                <w:numId w:val="17"/>
              </w:numPr>
              <w:spacing w:before="120" w:after="0"/>
              <w:ind w:left="242" w:hanging="242"/>
              <w:jc w:val="both"/>
              <w:rPr>
                <w:rFonts w:cs="Tahoma"/>
                <w:b/>
                <w:color w:val="000000"/>
                <w:szCs w:val="22"/>
              </w:rPr>
            </w:pPr>
            <w:r w:rsidRPr="00D86BD5">
              <w:rPr>
                <w:rFonts w:cs="Tahoma"/>
                <w:sz w:val="22"/>
                <w:szCs w:val="22"/>
              </w:rPr>
              <w:t xml:space="preserve">Εκτιμώμενη αξία </w:t>
            </w:r>
            <w:r w:rsidR="008037A6" w:rsidRPr="00D86BD5">
              <w:rPr>
                <w:rFonts w:cs="Tahoma"/>
                <w:sz w:val="22"/>
                <w:szCs w:val="22"/>
              </w:rPr>
              <w:t>δικαιώματος προαίρεσης</w:t>
            </w:r>
            <w:r w:rsidR="003F6F09" w:rsidRPr="00D86BD5">
              <w:rPr>
                <w:rFonts w:cs="Tahoma"/>
                <w:sz w:val="22"/>
                <w:szCs w:val="22"/>
              </w:rPr>
              <w:t xml:space="preserve"> </w:t>
            </w:r>
            <w:r w:rsidR="00365129" w:rsidRPr="00D86BD5">
              <w:rPr>
                <w:rFonts w:cs="Tahoma"/>
                <w:sz w:val="22"/>
                <w:szCs w:val="22"/>
              </w:rPr>
              <w:t xml:space="preserve">αύξησης </w:t>
            </w:r>
            <w:r w:rsidR="003F6F09" w:rsidRPr="00D86BD5">
              <w:rPr>
                <w:rFonts w:cs="Tahoma"/>
                <w:sz w:val="22"/>
                <w:szCs w:val="22"/>
              </w:rPr>
              <w:t>φυσικού αντικειμένου</w:t>
            </w:r>
            <w:r w:rsidR="008037A6" w:rsidRPr="00D86BD5">
              <w:rPr>
                <w:rFonts w:cs="Tahoma"/>
                <w:sz w:val="22"/>
                <w:szCs w:val="22"/>
              </w:rPr>
              <w:t xml:space="preserve">: έως </w:t>
            </w:r>
            <w:r w:rsidR="004E3C04" w:rsidRPr="00D86BD5">
              <w:rPr>
                <w:rFonts w:cs="Tahoma"/>
                <w:sz w:val="22"/>
                <w:szCs w:val="22"/>
              </w:rPr>
              <w:t xml:space="preserve">ένα εκατομμύριο </w:t>
            </w:r>
            <w:r w:rsidR="00995931">
              <w:rPr>
                <w:rFonts w:cs="Tahoma"/>
                <w:sz w:val="22"/>
                <w:szCs w:val="22"/>
              </w:rPr>
              <w:t>εξακόσιες είκοσι μία</w:t>
            </w:r>
            <w:r w:rsidR="00995931" w:rsidRPr="00D86BD5">
              <w:rPr>
                <w:rFonts w:cs="Tahoma"/>
                <w:sz w:val="22"/>
                <w:szCs w:val="22"/>
              </w:rPr>
              <w:t xml:space="preserve"> </w:t>
            </w:r>
            <w:r w:rsidR="004E3C04" w:rsidRPr="00D86BD5">
              <w:rPr>
                <w:rFonts w:cs="Tahoma"/>
                <w:sz w:val="22"/>
                <w:szCs w:val="22"/>
              </w:rPr>
              <w:t xml:space="preserve">χιλιάδες </w:t>
            </w:r>
            <w:r w:rsidR="00995931">
              <w:rPr>
                <w:rFonts w:cs="Tahoma"/>
                <w:sz w:val="22"/>
                <w:szCs w:val="22"/>
              </w:rPr>
              <w:t>τετρακόσια είκοσι πέντε</w:t>
            </w:r>
            <w:r w:rsidR="004E3C04" w:rsidRPr="00D86BD5">
              <w:rPr>
                <w:rFonts w:cs="Tahoma"/>
                <w:sz w:val="22"/>
                <w:szCs w:val="22"/>
              </w:rPr>
              <w:t xml:space="preserve"> ευρώ </w:t>
            </w:r>
            <w:r w:rsidR="004E3C04" w:rsidRPr="00D86BD5">
              <w:rPr>
                <w:rFonts w:cs="Tahoma"/>
                <w:b/>
                <w:bCs/>
                <w:color w:val="000000"/>
                <w:sz w:val="22"/>
                <w:szCs w:val="22"/>
                <w:lang w:eastAsia="el-GR"/>
              </w:rPr>
              <w:t xml:space="preserve"> 1.</w:t>
            </w:r>
            <w:r w:rsidR="00995931">
              <w:rPr>
                <w:rFonts w:cs="Tahoma"/>
                <w:b/>
                <w:bCs/>
                <w:color w:val="000000"/>
                <w:sz w:val="22"/>
                <w:szCs w:val="22"/>
                <w:lang w:eastAsia="el-GR"/>
              </w:rPr>
              <w:t>621</w:t>
            </w:r>
            <w:r w:rsidR="004E3C04" w:rsidRPr="00D86BD5">
              <w:rPr>
                <w:rFonts w:cs="Tahoma"/>
                <w:b/>
                <w:bCs/>
                <w:color w:val="000000"/>
                <w:sz w:val="22"/>
                <w:szCs w:val="22"/>
                <w:lang w:eastAsia="el-GR"/>
              </w:rPr>
              <w:t>.</w:t>
            </w:r>
            <w:r w:rsidR="00995931">
              <w:rPr>
                <w:rFonts w:cs="Tahoma"/>
                <w:b/>
                <w:bCs/>
                <w:color w:val="000000"/>
                <w:sz w:val="22"/>
                <w:szCs w:val="22"/>
                <w:lang w:eastAsia="el-GR"/>
              </w:rPr>
              <w:t>425</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8037A6" w:rsidRPr="00D86BD5">
              <w:rPr>
                <w:rFonts w:cs="Tahoma"/>
                <w:sz w:val="22"/>
                <w:szCs w:val="22"/>
              </w:rPr>
              <w:t xml:space="preserve"> μη περιλαμβανομένου ΦΠΑ </w:t>
            </w:r>
            <w:r w:rsidR="00365129" w:rsidRPr="00D86BD5">
              <w:rPr>
                <w:rFonts w:cs="Tahoma"/>
                <w:sz w:val="22"/>
                <w:szCs w:val="22"/>
              </w:rPr>
              <w:t xml:space="preserve">(Προϋπολογισμός με ΦΠΑ: </w:t>
            </w:r>
            <w:r w:rsidR="00365129" w:rsidRPr="00D86BD5">
              <w:rPr>
                <w:rFonts w:cs="Tahoma"/>
                <w:b/>
                <w:bCs/>
                <w:color w:val="000000"/>
                <w:sz w:val="22"/>
                <w:szCs w:val="22"/>
                <w:lang w:eastAsia="el-GR"/>
              </w:rPr>
              <w:t xml:space="preserve"> </w:t>
            </w:r>
            <w:r w:rsidR="00995931">
              <w:rPr>
                <w:rFonts w:cs="Tahoma"/>
                <w:b/>
                <w:bCs/>
                <w:color w:val="000000"/>
                <w:sz w:val="22"/>
                <w:szCs w:val="22"/>
                <w:lang w:eastAsia="el-GR"/>
              </w:rPr>
              <w:t>2</w:t>
            </w:r>
            <w:r w:rsidR="004E3C04" w:rsidRPr="00D86BD5">
              <w:rPr>
                <w:rFonts w:cs="Tahoma"/>
                <w:b/>
                <w:bCs/>
                <w:color w:val="000000"/>
                <w:sz w:val="22"/>
                <w:szCs w:val="22"/>
                <w:lang w:eastAsia="el-GR"/>
              </w:rPr>
              <w:t>.</w:t>
            </w:r>
            <w:r w:rsidR="00995931">
              <w:rPr>
                <w:rFonts w:cs="Tahoma"/>
                <w:b/>
                <w:bCs/>
                <w:color w:val="000000"/>
                <w:sz w:val="22"/>
                <w:szCs w:val="22"/>
                <w:lang w:eastAsia="el-GR"/>
              </w:rPr>
              <w:t>010</w:t>
            </w:r>
            <w:r w:rsidR="004E3C04" w:rsidRPr="00D86BD5">
              <w:rPr>
                <w:rFonts w:cs="Tahoma"/>
                <w:b/>
                <w:bCs/>
                <w:color w:val="000000"/>
                <w:sz w:val="22"/>
                <w:szCs w:val="22"/>
                <w:lang w:eastAsia="el-GR"/>
              </w:rPr>
              <w:t>.</w:t>
            </w:r>
            <w:r w:rsidR="00995931">
              <w:rPr>
                <w:rFonts w:cs="Tahoma"/>
                <w:b/>
                <w:bCs/>
                <w:color w:val="000000"/>
                <w:sz w:val="22"/>
                <w:szCs w:val="22"/>
                <w:lang w:eastAsia="el-GR"/>
              </w:rPr>
              <w:t>567</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 xml:space="preserve">€ , ΦΠΑ </w:t>
            </w:r>
            <w:r w:rsidR="00365129" w:rsidRPr="00D86BD5">
              <w:rPr>
                <w:rFonts w:cs="Tahoma"/>
                <w:b/>
                <w:bCs/>
                <w:sz w:val="22"/>
                <w:szCs w:val="22"/>
              </w:rPr>
              <w:t>24%</w:t>
            </w:r>
            <w:r w:rsidR="00365129" w:rsidRPr="00D86BD5">
              <w:rPr>
                <w:rFonts w:cs="Tahoma"/>
                <w:b/>
                <w:bCs/>
                <w:color w:val="000000"/>
                <w:sz w:val="22"/>
                <w:szCs w:val="22"/>
                <w:lang w:eastAsia="el-GR"/>
              </w:rPr>
              <w:t xml:space="preserve">  </w:t>
            </w:r>
            <w:r w:rsidR="004E3C04" w:rsidRPr="00D86BD5">
              <w:rPr>
                <w:rFonts w:cs="Tahoma"/>
                <w:b/>
                <w:bCs/>
                <w:color w:val="000000"/>
                <w:sz w:val="22"/>
                <w:szCs w:val="22"/>
                <w:lang w:eastAsia="el-GR"/>
              </w:rPr>
              <w:t>38</w:t>
            </w:r>
            <w:r w:rsidR="00995931">
              <w:rPr>
                <w:rFonts w:cs="Tahoma"/>
                <w:b/>
                <w:bCs/>
                <w:color w:val="000000"/>
                <w:sz w:val="22"/>
                <w:szCs w:val="22"/>
                <w:lang w:eastAsia="el-GR"/>
              </w:rPr>
              <w:t>9</w:t>
            </w:r>
            <w:r w:rsidR="004E3C04" w:rsidRPr="00D86BD5">
              <w:rPr>
                <w:rFonts w:cs="Tahoma"/>
                <w:b/>
                <w:bCs/>
                <w:color w:val="000000"/>
                <w:sz w:val="22"/>
                <w:szCs w:val="22"/>
                <w:lang w:eastAsia="el-GR"/>
              </w:rPr>
              <w:t>.</w:t>
            </w:r>
            <w:r w:rsidR="00995931">
              <w:rPr>
                <w:rFonts w:cs="Tahoma"/>
                <w:b/>
                <w:bCs/>
                <w:color w:val="000000"/>
                <w:sz w:val="22"/>
                <w:szCs w:val="22"/>
                <w:lang w:eastAsia="el-GR"/>
              </w:rPr>
              <w:t>142</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365129" w:rsidRPr="00D86BD5">
              <w:rPr>
                <w:rFonts w:cs="Tahoma"/>
                <w:color w:val="000000"/>
                <w:sz w:val="22"/>
                <w:szCs w:val="22"/>
                <w:lang w:eastAsia="el-GR"/>
              </w:rPr>
              <w:t>)</w:t>
            </w:r>
          </w:p>
          <w:p w14:paraId="25BED300" w14:textId="12B78D06" w:rsidR="0024279E" w:rsidRPr="00D86BD5" w:rsidRDefault="0031449B" w:rsidP="00D84329">
            <w:pPr>
              <w:pStyle w:val="Tabletext"/>
              <w:numPr>
                <w:ilvl w:val="0"/>
                <w:numId w:val="17"/>
              </w:numPr>
              <w:spacing w:before="120" w:after="0"/>
              <w:ind w:left="242" w:hanging="242"/>
              <w:jc w:val="both"/>
              <w:rPr>
                <w:rFonts w:cs="Tahoma"/>
                <w:b/>
                <w:color w:val="000000"/>
                <w:szCs w:val="22"/>
              </w:rPr>
            </w:pPr>
            <w:r w:rsidRPr="00D86BD5">
              <w:rPr>
                <w:rFonts w:cs="Tahoma"/>
                <w:sz w:val="22"/>
                <w:szCs w:val="22"/>
              </w:rPr>
              <w:t xml:space="preserve">Εκτιμώμενη αξία </w:t>
            </w:r>
            <w:r w:rsidR="00365129" w:rsidRPr="00D86BD5">
              <w:rPr>
                <w:rFonts w:cs="Tahoma"/>
                <w:sz w:val="22"/>
                <w:szCs w:val="22"/>
              </w:rPr>
              <w:t>δικαιώματος προαίρεσης υπηρεσιών συντήρησης</w:t>
            </w:r>
            <w:r w:rsidR="008037A6" w:rsidRPr="00D86BD5">
              <w:rPr>
                <w:rFonts w:cs="Tahoma"/>
                <w:sz w:val="22"/>
                <w:szCs w:val="22"/>
              </w:rPr>
              <w:t>:</w:t>
            </w:r>
            <w:r w:rsidR="00A406A5" w:rsidRPr="00D86BD5">
              <w:rPr>
                <w:rFonts w:cs="Tahoma"/>
                <w:sz w:val="22"/>
                <w:szCs w:val="22"/>
              </w:rPr>
              <w:t xml:space="preserve"> </w:t>
            </w:r>
            <w:r w:rsidR="00365129" w:rsidRPr="00D86BD5">
              <w:rPr>
                <w:rFonts w:cs="Tahoma"/>
                <w:sz w:val="22"/>
                <w:szCs w:val="22"/>
              </w:rPr>
              <w:t xml:space="preserve">έως </w:t>
            </w:r>
            <w:r w:rsidR="004E3C04" w:rsidRPr="00D86BD5">
              <w:rPr>
                <w:rFonts w:cs="Tahoma"/>
                <w:sz w:val="22"/>
                <w:szCs w:val="22"/>
              </w:rPr>
              <w:t xml:space="preserve">επτακόσιες </w:t>
            </w:r>
            <w:r w:rsidR="00995931">
              <w:rPr>
                <w:rFonts w:cs="Tahoma"/>
                <w:sz w:val="22"/>
                <w:szCs w:val="22"/>
              </w:rPr>
              <w:t>πενήντα δύο</w:t>
            </w:r>
            <w:r w:rsidR="004E3C04" w:rsidRPr="00D86BD5">
              <w:rPr>
                <w:rFonts w:cs="Tahoma"/>
                <w:sz w:val="22"/>
                <w:szCs w:val="22"/>
              </w:rPr>
              <w:t xml:space="preserve"> χιλιάδες</w:t>
            </w:r>
            <w:r w:rsidR="00995931">
              <w:rPr>
                <w:rFonts w:cs="Tahoma"/>
                <w:sz w:val="22"/>
                <w:szCs w:val="22"/>
              </w:rPr>
              <w:t xml:space="preserve"> οκτακόσια πενήντα</w:t>
            </w:r>
            <w:r w:rsidR="004E3C04" w:rsidRPr="00D86BD5">
              <w:rPr>
                <w:rFonts w:cs="Tahoma"/>
                <w:sz w:val="22"/>
                <w:szCs w:val="22"/>
              </w:rPr>
              <w:t xml:space="preserve"> ευρώ </w:t>
            </w:r>
            <w:r w:rsidR="004E3C04" w:rsidRPr="00D86BD5">
              <w:rPr>
                <w:rFonts w:cs="Tahoma"/>
                <w:b/>
                <w:bCs/>
                <w:color w:val="000000"/>
                <w:sz w:val="22"/>
                <w:szCs w:val="22"/>
                <w:lang w:eastAsia="el-GR"/>
              </w:rPr>
              <w:t>7</w:t>
            </w:r>
            <w:r w:rsidR="00995931">
              <w:rPr>
                <w:rFonts w:cs="Tahoma"/>
                <w:b/>
                <w:bCs/>
                <w:color w:val="000000"/>
                <w:sz w:val="22"/>
                <w:szCs w:val="22"/>
                <w:lang w:eastAsia="el-GR"/>
              </w:rPr>
              <w:t>52</w:t>
            </w:r>
            <w:r w:rsidR="004E3C04" w:rsidRPr="00D86BD5">
              <w:rPr>
                <w:rFonts w:cs="Tahoma"/>
                <w:b/>
                <w:bCs/>
                <w:color w:val="000000"/>
                <w:sz w:val="22"/>
                <w:szCs w:val="22"/>
                <w:lang w:eastAsia="el-GR"/>
              </w:rPr>
              <w:t>.</w:t>
            </w:r>
            <w:r w:rsidR="00995931">
              <w:rPr>
                <w:rFonts w:cs="Tahoma"/>
                <w:b/>
                <w:bCs/>
                <w:color w:val="000000"/>
                <w:sz w:val="22"/>
                <w:szCs w:val="22"/>
                <w:lang w:eastAsia="el-GR"/>
              </w:rPr>
              <w:t>850</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365129" w:rsidRPr="00D86BD5">
              <w:rPr>
                <w:rFonts w:cs="Tahoma"/>
                <w:sz w:val="22"/>
                <w:szCs w:val="22"/>
              </w:rPr>
              <w:t xml:space="preserve"> μη περιλαμβανομένου ΦΠΑ (Προϋπολογισμός με ΦΠΑ: </w:t>
            </w:r>
            <w:r w:rsidR="00365129" w:rsidRPr="00D86BD5">
              <w:rPr>
                <w:rFonts w:cs="Tahoma"/>
                <w:b/>
                <w:bCs/>
                <w:color w:val="000000"/>
                <w:sz w:val="22"/>
                <w:szCs w:val="22"/>
                <w:lang w:eastAsia="el-GR"/>
              </w:rPr>
              <w:t xml:space="preserve"> </w:t>
            </w:r>
            <w:r w:rsidR="004E3C04" w:rsidRPr="00D86BD5">
              <w:rPr>
                <w:rFonts w:cs="Tahoma"/>
                <w:b/>
                <w:bCs/>
                <w:color w:val="000000"/>
                <w:sz w:val="22"/>
                <w:szCs w:val="22"/>
                <w:lang w:eastAsia="el-GR"/>
              </w:rPr>
              <w:t>9</w:t>
            </w:r>
            <w:r w:rsidR="00995931">
              <w:rPr>
                <w:rFonts w:cs="Tahoma"/>
                <w:b/>
                <w:bCs/>
                <w:color w:val="000000"/>
                <w:sz w:val="22"/>
                <w:szCs w:val="22"/>
                <w:lang w:eastAsia="el-GR"/>
              </w:rPr>
              <w:t>33</w:t>
            </w:r>
            <w:r w:rsidR="004E3C04" w:rsidRPr="00D86BD5">
              <w:rPr>
                <w:rFonts w:cs="Tahoma"/>
                <w:b/>
                <w:bCs/>
                <w:color w:val="000000"/>
                <w:sz w:val="22"/>
                <w:szCs w:val="22"/>
                <w:lang w:eastAsia="el-GR"/>
              </w:rPr>
              <w:t>.</w:t>
            </w:r>
            <w:r w:rsidR="00995931">
              <w:rPr>
                <w:rFonts w:cs="Tahoma"/>
                <w:b/>
                <w:bCs/>
                <w:color w:val="000000"/>
                <w:sz w:val="22"/>
                <w:szCs w:val="22"/>
                <w:lang w:eastAsia="el-GR"/>
              </w:rPr>
              <w:t>534</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 xml:space="preserve">€ , ΦΠΑ </w:t>
            </w:r>
            <w:r w:rsidR="00365129" w:rsidRPr="00D86BD5">
              <w:rPr>
                <w:rFonts w:cs="Tahoma"/>
                <w:b/>
                <w:bCs/>
                <w:sz w:val="22"/>
                <w:szCs w:val="22"/>
              </w:rPr>
              <w:t>24%</w:t>
            </w:r>
            <w:r w:rsidR="00365129" w:rsidRPr="00D86BD5">
              <w:rPr>
                <w:rFonts w:cs="Tahoma"/>
                <w:b/>
                <w:bCs/>
                <w:color w:val="000000"/>
                <w:sz w:val="22"/>
                <w:szCs w:val="22"/>
                <w:lang w:eastAsia="el-GR"/>
              </w:rPr>
              <w:t xml:space="preserve">  </w:t>
            </w:r>
            <w:r w:rsidR="004E3C04" w:rsidRPr="00D86BD5">
              <w:rPr>
                <w:rFonts w:cs="Tahoma"/>
                <w:b/>
                <w:bCs/>
                <w:color w:val="000000"/>
                <w:sz w:val="22"/>
                <w:szCs w:val="22"/>
                <w:lang w:eastAsia="el-GR"/>
              </w:rPr>
              <w:t>1</w:t>
            </w:r>
            <w:r w:rsidR="00995931">
              <w:rPr>
                <w:rFonts w:cs="Tahoma"/>
                <w:b/>
                <w:bCs/>
                <w:color w:val="000000"/>
                <w:sz w:val="22"/>
                <w:szCs w:val="22"/>
                <w:lang w:eastAsia="el-GR"/>
              </w:rPr>
              <w:t>80</w:t>
            </w:r>
            <w:r w:rsidR="004E3C04" w:rsidRPr="00D86BD5">
              <w:rPr>
                <w:rFonts w:cs="Tahoma"/>
                <w:b/>
                <w:bCs/>
                <w:color w:val="000000"/>
                <w:sz w:val="22"/>
                <w:szCs w:val="22"/>
                <w:lang w:eastAsia="el-GR"/>
              </w:rPr>
              <w:t>.</w:t>
            </w:r>
            <w:r w:rsidR="00995931">
              <w:rPr>
                <w:rFonts w:cs="Tahoma"/>
                <w:b/>
                <w:bCs/>
                <w:color w:val="000000"/>
                <w:sz w:val="22"/>
                <w:szCs w:val="22"/>
                <w:lang w:eastAsia="el-GR"/>
              </w:rPr>
              <w:t>684</w:t>
            </w:r>
            <w:r w:rsidR="00365129" w:rsidRPr="00D86BD5">
              <w:rPr>
                <w:rFonts w:cs="Tahoma"/>
                <w:b/>
                <w:bCs/>
                <w:color w:val="000000"/>
                <w:sz w:val="22"/>
                <w:szCs w:val="22"/>
                <w:lang w:eastAsia="el-GR"/>
              </w:rPr>
              <w:t>,</w:t>
            </w:r>
            <w:r w:rsidR="004E3C04" w:rsidRPr="00D86BD5">
              <w:rPr>
                <w:rFonts w:cs="Tahoma"/>
                <w:b/>
                <w:bCs/>
                <w:color w:val="000000"/>
                <w:sz w:val="22"/>
                <w:szCs w:val="22"/>
                <w:lang w:eastAsia="el-GR"/>
              </w:rPr>
              <w:t>00</w:t>
            </w:r>
            <w:r w:rsidR="00365129" w:rsidRPr="00D86BD5">
              <w:rPr>
                <w:rFonts w:cs="Tahoma"/>
                <w:b/>
                <w:bCs/>
                <w:color w:val="000000"/>
                <w:sz w:val="22"/>
                <w:szCs w:val="22"/>
                <w:lang w:eastAsia="el-GR"/>
              </w:rPr>
              <w:t>€</w:t>
            </w:r>
            <w:r w:rsidR="00365129" w:rsidRPr="00D86BD5">
              <w:rPr>
                <w:rFonts w:cs="Tahoma"/>
                <w:color w:val="000000"/>
                <w:sz w:val="22"/>
                <w:szCs w:val="22"/>
                <w:lang w:eastAsia="el-GR"/>
              </w:rPr>
              <w:t>)</w:t>
            </w:r>
            <w:r w:rsidR="009E2028" w:rsidRPr="00D86BD5">
              <w:rPr>
                <w:rFonts w:cs="Tahoma"/>
                <w:sz w:val="22"/>
                <w:szCs w:val="22"/>
              </w:rPr>
              <w:t xml:space="preserve"> </w:t>
            </w:r>
          </w:p>
          <w:p w14:paraId="621981CB" w14:textId="5ECCA83B" w:rsidR="001F455A" w:rsidRPr="00D86BD5" w:rsidRDefault="001F455A" w:rsidP="001F455A">
            <w:pPr>
              <w:pStyle w:val="TabletextChar"/>
              <w:spacing w:before="120" w:after="0" w:line="240" w:lineRule="auto"/>
              <w:rPr>
                <w:rFonts w:cs="Tahoma"/>
                <w:b/>
                <w:bCs/>
                <w:color w:val="000000"/>
                <w:sz w:val="22"/>
                <w:szCs w:val="22"/>
                <w:lang w:eastAsia="el-GR"/>
              </w:rPr>
            </w:pPr>
            <w:r w:rsidRPr="00D86BD5">
              <w:rPr>
                <w:rFonts w:cs="Tahoma"/>
                <w:sz w:val="22"/>
                <w:szCs w:val="22"/>
              </w:rPr>
              <w:t xml:space="preserve">Συνολική  εκτιμώμενη αξία σύμβασης </w:t>
            </w:r>
            <w:r w:rsidR="004E3C04" w:rsidRPr="00D86BD5">
              <w:rPr>
                <w:rFonts w:cs="Tahoma"/>
                <w:b/>
                <w:bCs/>
                <w:color w:val="000000"/>
                <w:sz w:val="22"/>
                <w:szCs w:val="22"/>
                <w:lang w:eastAsia="el-GR"/>
              </w:rPr>
              <w:t>7.</w:t>
            </w:r>
            <w:r w:rsidR="00995931">
              <w:rPr>
                <w:rFonts w:cs="Tahoma"/>
                <w:b/>
                <w:bCs/>
                <w:color w:val="000000"/>
                <w:sz w:val="22"/>
                <w:szCs w:val="22"/>
                <w:lang w:eastAsia="el-GR"/>
              </w:rPr>
              <w:t>779.025</w:t>
            </w:r>
            <w:r w:rsidRPr="00D86BD5">
              <w:rPr>
                <w:rFonts w:cs="Tahoma"/>
                <w:b/>
                <w:bCs/>
                <w:color w:val="000000"/>
                <w:sz w:val="22"/>
                <w:szCs w:val="22"/>
                <w:lang w:eastAsia="el-GR"/>
              </w:rPr>
              <w:t>,</w:t>
            </w:r>
            <w:r w:rsidR="004E3C04" w:rsidRPr="00D86BD5">
              <w:rPr>
                <w:rFonts w:cs="Tahoma"/>
                <w:b/>
                <w:bCs/>
                <w:color w:val="000000"/>
                <w:sz w:val="22"/>
                <w:szCs w:val="22"/>
                <w:lang w:eastAsia="el-GR"/>
              </w:rPr>
              <w:t>00</w:t>
            </w:r>
            <w:r w:rsidRPr="00D86BD5">
              <w:rPr>
                <w:rFonts w:cs="Tahoma"/>
                <w:b/>
                <w:bCs/>
                <w:color w:val="000000"/>
                <w:sz w:val="22"/>
                <w:szCs w:val="22"/>
                <w:lang w:eastAsia="el-GR"/>
              </w:rPr>
              <w:t xml:space="preserve">€ </w:t>
            </w:r>
            <w:r w:rsidRPr="00D86BD5">
              <w:rPr>
                <w:rFonts w:cs="Tahoma"/>
                <w:sz w:val="22"/>
                <w:szCs w:val="22"/>
              </w:rPr>
              <w:t xml:space="preserve">μη περιλαμβανομένου ΦΠΑ , προϋπολογισμός με ΦΠΑ: </w:t>
            </w:r>
            <w:r w:rsidR="004E3C04" w:rsidRPr="00D86BD5">
              <w:rPr>
                <w:rFonts w:cs="Tahoma"/>
                <w:b/>
                <w:bCs/>
                <w:color w:val="000000"/>
                <w:sz w:val="22"/>
                <w:szCs w:val="22"/>
                <w:lang w:eastAsia="el-GR"/>
              </w:rPr>
              <w:t>9.</w:t>
            </w:r>
            <w:r w:rsidR="00995931">
              <w:rPr>
                <w:rFonts w:cs="Tahoma"/>
                <w:b/>
                <w:bCs/>
                <w:color w:val="000000"/>
                <w:sz w:val="22"/>
                <w:szCs w:val="22"/>
                <w:lang w:eastAsia="el-GR"/>
              </w:rPr>
              <w:t>645</w:t>
            </w:r>
            <w:r w:rsidR="004E3C04" w:rsidRPr="00D86BD5">
              <w:rPr>
                <w:rFonts w:cs="Tahoma"/>
                <w:b/>
                <w:bCs/>
                <w:color w:val="000000"/>
                <w:sz w:val="22"/>
                <w:szCs w:val="22"/>
                <w:lang w:eastAsia="el-GR"/>
              </w:rPr>
              <w:t>.</w:t>
            </w:r>
            <w:r w:rsidR="00995931">
              <w:rPr>
                <w:rFonts w:cs="Tahoma"/>
                <w:b/>
                <w:bCs/>
                <w:color w:val="000000"/>
                <w:sz w:val="22"/>
                <w:szCs w:val="22"/>
                <w:lang w:eastAsia="el-GR"/>
              </w:rPr>
              <w:t>991</w:t>
            </w:r>
            <w:r w:rsidRPr="00D86BD5">
              <w:rPr>
                <w:rFonts w:cs="Tahoma"/>
                <w:b/>
                <w:bCs/>
                <w:color w:val="000000"/>
                <w:sz w:val="22"/>
                <w:szCs w:val="22"/>
                <w:lang w:eastAsia="el-GR"/>
              </w:rPr>
              <w:t>,</w:t>
            </w:r>
            <w:r w:rsidR="004E3C04" w:rsidRPr="00D86BD5">
              <w:rPr>
                <w:rFonts w:cs="Tahoma"/>
                <w:b/>
                <w:bCs/>
                <w:color w:val="000000"/>
                <w:sz w:val="22"/>
                <w:szCs w:val="22"/>
                <w:lang w:eastAsia="el-GR"/>
              </w:rPr>
              <w:t>00</w:t>
            </w:r>
            <w:r w:rsidRPr="00D86BD5">
              <w:rPr>
                <w:rFonts w:cs="Tahoma"/>
                <w:b/>
                <w:bCs/>
                <w:color w:val="000000"/>
                <w:sz w:val="22"/>
                <w:szCs w:val="22"/>
                <w:lang w:eastAsia="el-GR"/>
              </w:rPr>
              <w:t xml:space="preserve">€, ΦΠΑ 24% </w:t>
            </w:r>
            <w:r w:rsidR="004E3C04" w:rsidRPr="00D86BD5">
              <w:rPr>
                <w:rFonts w:cs="Tahoma"/>
                <w:b/>
                <w:bCs/>
                <w:color w:val="000000"/>
                <w:sz w:val="22"/>
                <w:szCs w:val="22"/>
                <w:lang w:eastAsia="el-GR"/>
              </w:rPr>
              <w:t>1.8</w:t>
            </w:r>
            <w:r w:rsidR="00995931">
              <w:rPr>
                <w:rFonts w:cs="Tahoma"/>
                <w:b/>
                <w:bCs/>
                <w:color w:val="000000"/>
                <w:sz w:val="22"/>
                <w:szCs w:val="22"/>
                <w:lang w:eastAsia="el-GR"/>
              </w:rPr>
              <w:t>66</w:t>
            </w:r>
            <w:r w:rsidR="004E3C04" w:rsidRPr="00D86BD5">
              <w:rPr>
                <w:rFonts w:cs="Tahoma"/>
                <w:b/>
                <w:bCs/>
                <w:color w:val="000000"/>
                <w:sz w:val="22"/>
                <w:szCs w:val="22"/>
                <w:lang w:eastAsia="el-GR"/>
              </w:rPr>
              <w:t>.</w:t>
            </w:r>
            <w:r w:rsidR="00995931">
              <w:rPr>
                <w:rFonts w:cs="Tahoma"/>
                <w:b/>
                <w:bCs/>
                <w:color w:val="000000"/>
                <w:sz w:val="22"/>
                <w:szCs w:val="22"/>
                <w:lang w:eastAsia="el-GR"/>
              </w:rPr>
              <w:t>96</w:t>
            </w:r>
            <w:r w:rsidR="004E3C04" w:rsidRPr="00D86BD5">
              <w:rPr>
                <w:rFonts w:cs="Tahoma"/>
                <w:b/>
                <w:bCs/>
                <w:color w:val="000000"/>
                <w:sz w:val="22"/>
                <w:szCs w:val="22"/>
                <w:lang w:eastAsia="el-GR"/>
              </w:rPr>
              <w:t>6</w:t>
            </w:r>
            <w:r w:rsidRPr="00D86BD5">
              <w:rPr>
                <w:rFonts w:cs="Tahoma"/>
                <w:b/>
                <w:bCs/>
                <w:color w:val="000000"/>
                <w:sz w:val="22"/>
                <w:szCs w:val="22"/>
                <w:lang w:eastAsia="el-GR"/>
              </w:rPr>
              <w:t>,</w:t>
            </w:r>
            <w:r w:rsidR="004E3C04" w:rsidRPr="00D86BD5">
              <w:rPr>
                <w:rFonts w:cs="Tahoma"/>
                <w:b/>
                <w:bCs/>
                <w:color w:val="000000"/>
                <w:sz w:val="22"/>
                <w:szCs w:val="22"/>
                <w:lang w:eastAsia="el-GR"/>
              </w:rPr>
              <w:t>00</w:t>
            </w:r>
            <w:r w:rsidRPr="00D86BD5">
              <w:rPr>
                <w:rFonts w:cs="Tahoma"/>
                <w:b/>
                <w:bCs/>
                <w:color w:val="000000"/>
                <w:sz w:val="22"/>
                <w:szCs w:val="22"/>
                <w:lang w:eastAsia="el-GR"/>
              </w:rPr>
              <w:t>€</w:t>
            </w:r>
          </w:p>
          <w:p w14:paraId="36FC6570" w14:textId="0DF90844" w:rsidR="001F455A" w:rsidRPr="00D86BD5" w:rsidRDefault="001F455A" w:rsidP="004E3C04">
            <w:pPr>
              <w:pStyle w:val="Tabletext"/>
              <w:spacing w:before="120" w:after="0"/>
              <w:jc w:val="both"/>
              <w:rPr>
                <w:rFonts w:cs="Tahoma"/>
                <w:b/>
                <w:color w:val="000000"/>
                <w:szCs w:val="22"/>
              </w:rPr>
            </w:pPr>
          </w:p>
        </w:tc>
      </w:tr>
      <w:tr w:rsidR="0024279E" w:rsidRPr="00D86BD5" w14:paraId="35B1EA53" w14:textId="77777777" w:rsidTr="00550D8B">
        <w:tc>
          <w:tcPr>
            <w:tcW w:w="2830" w:type="dxa"/>
            <w:shd w:val="clear" w:color="auto" w:fill="auto"/>
            <w:vAlign w:val="bottom"/>
          </w:tcPr>
          <w:p w14:paraId="39D82644" w14:textId="77777777" w:rsidR="0024279E" w:rsidRPr="00D86BD5" w:rsidRDefault="0024279E" w:rsidP="00603221">
            <w:pPr>
              <w:autoSpaceDE w:val="0"/>
              <w:autoSpaceDN w:val="0"/>
              <w:adjustRightInd w:val="0"/>
              <w:spacing w:before="120" w:after="0"/>
              <w:jc w:val="right"/>
              <w:rPr>
                <w:b/>
                <w:color w:val="000000"/>
                <w:highlight w:val="cyan"/>
              </w:rPr>
            </w:pPr>
            <w:r w:rsidRPr="00D86BD5">
              <w:rPr>
                <w:b/>
                <w:color w:val="000000"/>
                <w:lang w:val="en-US"/>
              </w:rPr>
              <w:t>CPV</w:t>
            </w:r>
            <w:r w:rsidRPr="00D86BD5">
              <w:rPr>
                <w:b/>
                <w:color w:val="000000"/>
              </w:rPr>
              <w:t>:</w:t>
            </w:r>
          </w:p>
        </w:tc>
        <w:tc>
          <w:tcPr>
            <w:tcW w:w="6798" w:type="dxa"/>
            <w:gridSpan w:val="2"/>
            <w:shd w:val="clear" w:color="auto" w:fill="auto"/>
            <w:vAlign w:val="bottom"/>
          </w:tcPr>
          <w:p w14:paraId="3440D180" w14:textId="0713712A" w:rsidR="0024279E" w:rsidRPr="00FD51AC" w:rsidRDefault="005B6ED9" w:rsidP="00603221">
            <w:pPr>
              <w:autoSpaceDE w:val="0"/>
              <w:autoSpaceDN w:val="0"/>
              <w:adjustRightInd w:val="0"/>
              <w:spacing w:before="120" w:after="0"/>
              <w:rPr>
                <w:b/>
                <w:color w:val="000000"/>
                <w:lang w:val="el-GR"/>
              </w:rPr>
            </w:pPr>
            <w:r w:rsidRPr="00302D18">
              <w:rPr>
                <w:b/>
                <w:lang w:val="en-US"/>
              </w:rPr>
              <w:t>CPV</w:t>
            </w:r>
            <w:r w:rsidRPr="00302D18">
              <w:rPr>
                <w:b/>
              </w:rPr>
              <w:t>:</w:t>
            </w:r>
            <w:r w:rsidRPr="00302D18">
              <w:t xml:space="preserve"> </w:t>
            </w:r>
            <w:r w:rsidR="00FD51AC">
              <w:rPr>
                <w:b/>
                <w:lang w:val="el-GR"/>
              </w:rPr>
              <w:t xml:space="preserve">72261000-2, </w:t>
            </w:r>
            <w:r w:rsidRPr="00302D18">
              <w:rPr>
                <w:b/>
              </w:rPr>
              <w:t xml:space="preserve">72000000-5, 72262000-9, 80533100-0, </w:t>
            </w:r>
            <w:r w:rsidR="003B003E">
              <w:t>72500000-0</w:t>
            </w:r>
          </w:p>
        </w:tc>
      </w:tr>
      <w:tr w:rsidR="0024279E" w:rsidRPr="00D46B93" w14:paraId="5035F07E" w14:textId="77777777" w:rsidTr="00550D8B">
        <w:tc>
          <w:tcPr>
            <w:tcW w:w="2830" w:type="dxa"/>
            <w:shd w:val="clear" w:color="auto" w:fill="auto"/>
            <w:vAlign w:val="bottom"/>
          </w:tcPr>
          <w:p w14:paraId="05774F4B" w14:textId="77777777" w:rsidR="0024279E" w:rsidRPr="00D86BD5" w:rsidRDefault="0024279E" w:rsidP="00603221">
            <w:pPr>
              <w:autoSpaceDE w:val="0"/>
              <w:autoSpaceDN w:val="0"/>
              <w:adjustRightInd w:val="0"/>
              <w:spacing w:before="120" w:after="0"/>
              <w:jc w:val="right"/>
              <w:rPr>
                <w:b/>
                <w:color w:val="000000"/>
              </w:rPr>
            </w:pPr>
            <w:r w:rsidRPr="00D86BD5">
              <w:rPr>
                <w:b/>
                <w:color w:val="000000"/>
              </w:rPr>
              <w:t>Κριτήριο Ανάθεσης:</w:t>
            </w:r>
          </w:p>
        </w:tc>
        <w:tc>
          <w:tcPr>
            <w:tcW w:w="6798" w:type="dxa"/>
            <w:gridSpan w:val="2"/>
            <w:shd w:val="clear" w:color="auto" w:fill="auto"/>
            <w:vAlign w:val="bottom"/>
          </w:tcPr>
          <w:p w14:paraId="4D299B41" w14:textId="05679911" w:rsidR="006E5AB3" w:rsidRPr="00392829" w:rsidRDefault="0024279E" w:rsidP="00603221">
            <w:pPr>
              <w:autoSpaceDE w:val="0"/>
              <w:autoSpaceDN w:val="0"/>
              <w:adjustRightInd w:val="0"/>
              <w:spacing w:before="120" w:after="0"/>
              <w:rPr>
                <w:b/>
                <w:color w:val="000000"/>
                <w:lang w:val="el-GR"/>
              </w:rPr>
            </w:pPr>
            <w:r w:rsidRPr="00392829">
              <w:rPr>
                <w:b/>
                <w:color w:val="000000"/>
                <w:lang w:val="el-GR"/>
              </w:rPr>
              <w:t xml:space="preserve">Η πλέον συμφέρουσα από οικονομική άποψη προσφορά βάσει </w:t>
            </w:r>
            <w:r w:rsidR="008B4966" w:rsidRPr="008804F1">
              <w:rPr>
                <w:b/>
                <w:color w:val="000000"/>
                <w:lang w:val="el-GR"/>
              </w:rPr>
              <w:t>βέλτιστης σχέσης ποιότητας – τιμής</w:t>
            </w:r>
            <w:r w:rsidR="00E1337D" w:rsidRPr="00392829">
              <w:rPr>
                <w:b/>
                <w:color w:val="000000"/>
                <w:lang w:val="el-GR"/>
              </w:rPr>
              <w:t xml:space="preserve"> </w:t>
            </w:r>
          </w:p>
        </w:tc>
      </w:tr>
      <w:tr w:rsidR="0024279E" w:rsidRPr="00D86BD5" w:rsidDel="005977E7" w14:paraId="1ED3570A" w14:textId="77777777" w:rsidTr="00C82832">
        <w:tc>
          <w:tcPr>
            <w:tcW w:w="2830" w:type="dxa"/>
            <w:shd w:val="clear" w:color="auto" w:fill="auto"/>
            <w:vAlign w:val="bottom"/>
          </w:tcPr>
          <w:p w14:paraId="4057F07C" w14:textId="77777777" w:rsidR="0024279E" w:rsidRPr="00F23F60" w:rsidRDefault="0024279E" w:rsidP="00603221">
            <w:pPr>
              <w:autoSpaceDE w:val="0"/>
              <w:autoSpaceDN w:val="0"/>
              <w:adjustRightInd w:val="0"/>
              <w:spacing w:before="120" w:after="0"/>
              <w:jc w:val="right"/>
              <w:rPr>
                <w:b/>
                <w:color w:val="000000"/>
                <w:sz w:val="20"/>
                <w:szCs w:val="20"/>
              </w:rPr>
            </w:pPr>
            <w:r w:rsidRPr="00F23F60">
              <w:rPr>
                <w:b/>
                <w:color w:val="000000"/>
                <w:sz w:val="20"/>
                <w:szCs w:val="20"/>
              </w:rPr>
              <w:t>Ημερομηνία Διενέργειας:</w:t>
            </w:r>
          </w:p>
        </w:tc>
        <w:tc>
          <w:tcPr>
            <w:tcW w:w="6798" w:type="dxa"/>
            <w:gridSpan w:val="2"/>
            <w:shd w:val="clear" w:color="auto" w:fill="auto"/>
            <w:vAlign w:val="center"/>
          </w:tcPr>
          <w:p w14:paraId="08B18F4E" w14:textId="07C982B2" w:rsidR="0024279E" w:rsidRPr="00F23F60" w:rsidDel="005977E7" w:rsidRDefault="000F073D" w:rsidP="00C82832">
            <w:pPr>
              <w:autoSpaceDE w:val="0"/>
              <w:autoSpaceDN w:val="0"/>
              <w:adjustRightInd w:val="0"/>
              <w:spacing w:before="120" w:after="0"/>
              <w:jc w:val="left"/>
              <w:rPr>
                <w:b/>
                <w:color w:val="000000"/>
                <w:sz w:val="20"/>
                <w:szCs w:val="20"/>
              </w:rPr>
            </w:pPr>
            <w:r w:rsidRPr="00F23F60">
              <w:rPr>
                <w:b/>
                <w:sz w:val="20"/>
                <w:szCs w:val="20"/>
                <w:lang w:val="el-GR"/>
              </w:rPr>
              <w:t>13</w:t>
            </w:r>
            <w:r w:rsidRPr="00F23F60">
              <w:rPr>
                <w:b/>
                <w:sz w:val="20"/>
                <w:szCs w:val="20"/>
              </w:rPr>
              <w:t>-0</w:t>
            </w:r>
            <w:r w:rsidRPr="00F23F60">
              <w:rPr>
                <w:b/>
                <w:sz w:val="20"/>
                <w:szCs w:val="20"/>
                <w:lang w:val="el-GR"/>
              </w:rPr>
              <w:t>2</w:t>
            </w:r>
            <w:r w:rsidRPr="00F23F60">
              <w:rPr>
                <w:b/>
                <w:sz w:val="20"/>
                <w:szCs w:val="20"/>
              </w:rPr>
              <w:t>-2023</w:t>
            </w:r>
          </w:p>
        </w:tc>
      </w:tr>
      <w:tr w:rsidR="00C82832" w:rsidRPr="00D86BD5"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F23F60" w:rsidRDefault="00C82832" w:rsidP="00C82832">
            <w:pPr>
              <w:autoSpaceDE w:val="0"/>
              <w:autoSpaceDN w:val="0"/>
              <w:adjustRightInd w:val="0"/>
              <w:spacing w:before="120" w:after="0"/>
              <w:jc w:val="right"/>
              <w:rPr>
                <w:b/>
                <w:color w:val="000000"/>
                <w:sz w:val="20"/>
                <w:szCs w:val="20"/>
                <w:highlight w:val="yellow"/>
              </w:rPr>
            </w:pPr>
            <w:r w:rsidRPr="00F23F60">
              <w:rPr>
                <w:b/>
                <w:color w:val="000000"/>
                <w:sz w:val="20"/>
                <w:szCs w:val="20"/>
              </w:rPr>
              <w:t>Ημερομηνία Ανάρτησης στο ΚΗΜΔΗΣ</w:t>
            </w:r>
          </w:p>
        </w:tc>
        <w:tc>
          <w:tcPr>
            <w:tcW w:w="2296" w:type="dxa"/>
            <w:shd w:val="clear" w:color="auto" w:fill="auto"/>
            <w:vAlign w:val="center"/>
          </w:tcPr>
          <w:p w14:paraId="30DE83DC" w14:textId="690D2CB2" w:rsidR="00C82832" w:rsidRPr="00F23F60" w:rsidDel="005977E7" w:rsidRDefault="000F073D" w:rsidP="00C82832">
            <w:pPr>
              <w:autoSpaceDE w:val="0"/>
              <w:autoSpaceDN w:val="0"/>
              <w:adjustRightInd w:val="0"/>
              <w:spacing w:before="120" w:after="0"/>
              <w:rPr>
                <w:b/>
                <w:color w:val="000000"/>
                <w:sz w:val="20"/>
                <w:szCs w:val="20"/>
                <w:highlight w:val="yellow"/>
              </w:rPr>
            </w:pPr>
            <w:r w:rsidRPr="00F23F60">
              <w:rPr>
                <w:b/>
                <w:sz w:val="20"/>
                <w:szCs w:val="20"/>
              </w:rPr>
              <w:t>11-01-2023</w:t>
            </w:r>
          </w:p>
        </w:tc>
      </w:tr>
      <w:tr w:rsidR="00C82832" w:rsidRPr="00D86BD5"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F23F60" w:rsidRDefault="00C82832" w:rsidP="00C82832">
            <w:pPr>
              <w:autoSpaceDE w:val="0"/>
              <w:autoSpaceDN w:val="0"/>
              <w:adjustRightInd w:val="0"/>
              <w:spacing w:before="120" w:after="0"/>
              <w:jc w:val="right"/>
              <w:rPr>
                <w:b/>
                <w:color w:val="000000"/>
                <w:sz w:val="20"/>
                <w:szCs w:val="20"/>
                <w:highlight w:val="yellow"/>
              </w:rPr>
            </w:pPr>
            <w:r w:rsidRPr="00F23F60">
              <w:rPr>
                <w:b/>
                <w:color w:val="000000"/>
                <w:sz w:val="20"/>
                <w:szCs w:val="20"/>
              </w:rPr>
              <w:t>Ημερομηνία Ανάρτησης στο ΕΣΗΔΗΣ</w:t>
            </w:r>
          </w:p>
        </w:tc>
        <w:tc>
          <w:tcPr>
            <w:tcW w:w="2296" w:type="dxa"/>
            <w:shd w:val="clear" w:color="auto" w:fill="auto"/>
            <w:vAlign w:val="center"/>
          </w:tcPr>
          <w:p w14:paraId="4556DC49" w14:textId="40CD456B" w:rsidR="00C82832" w:rsidRPr="00F23F60" w:rsidDel="005977E7" w:rsidRDefault="000F073D" w:rsidP="00C82832">
            <w:pPr>
              <w:autoSpaceDE w:val="0"/>
              <w:autoSpaceDN w:val="0"/>
              <w:adjustRightInd w:val="0"/>
              <w:spacing w:before="120" w:after="0"/>
              <w:rPr>
                <w:b/>
                <w:color w:val="000000"/>
                <w:sz w:val="20"/>
                <w:szCs w:val="20"/>
                <w:highlight w:val="yellow"/>
              </w:rPr>
            </w:pPr>
            <w:r w:rsidRPr="00F23F60">
              <w:rPr>
                <w:b/>
                <w:sz w:val="20"/>
                <w:szCs w:val="20"/>
              </w:rPr>
              <w:t>11-01-2023</w:t>
            </w:r>
          </w:p>
        </w:tc>
      </w:tr>
      <w:tr w:rsidR="00C82832" w:rsidRPr="00D86BD5"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F23F60" w:rsidRDefault="00C82832" w:rsidP="00C82832">
            <w:pPr>
              <w:autoSpaceDE w:val="0"/>
              <w:autoSpaceDN w:val="0"/>
              <w:adjustRightInd w:val="0"/>
              <w:spacing w:before="120" w:after="0"/>
              <w:jc w:val="right"/>
              <w:rPr>
                <w:b/>
                <w:color w:val="000000"/>
                <w:sz w:val="20"/>
                <w:szCs w:val="20"/>
                <w:lang w:val="el-GR"/>
              </w:rPr>
            </w:pPr>
            <w:r w:rsidRPr="00F23F60">
              <w:rPr>
                <w:b/>
                <w:color w:val="000000"/>
                <w:sz w:val="20"/>
                <w:szCs w:val="20"/>
                <w:lang w:val="el-GR"/>
              </w:rPr>
              <w:t>Ημερομηνία</w:t>
            </w:r>
            <w:r w:rsidRPr="00F23F60">
              <w:rPr>
                <w:b/>
                <w:sz w:val="20"/>
                <w:szCs w:val="20"/>
                <w:lang w:val="el-GR"/>
              </w:rPr>
              <w:t xml:space="preserve"> Αποστολής Διακήρυξης σε Ε.Ε. (Υπ. Επίσημων Εκδόσεων) </w:t>
            </w:r>
          </w:p>
        </w:tc>
        <w:tc>
          <w:tcPr>
            <w:tcW w:w="2296" w:type="dxa"/>
            <w:shd w:val="clear" w:color="auto" w:fill="auto"/>
            <w:vAlign w:val="center"/>
          </w:tcPr>
          <w:p w14:paraId="499A8EA1" w14:textId="179CE306" w:rsidR="00C82832" w:rsidRPr="00F23F60" w:rsidRDefault="000F073D" w:rsidP="00C82832">
            <w:pPr>
              <w:autoSpaceDE w:val="0"/>
              <w:autoSpaceDN w:val="0"/>
              <w:adjustRightInd w:val="0"/>
              <w:spacing w:before="120" w:after="0"/>
              <w:jc w:val="left"/>
              <w:rPr>
                <w:b/>
                <w:color w:val="000000"/>
                <w:sz w:val="20"/>
                <w:szCs w:val="20"/>
              </w:rPr>
            </w:pPr>
            <w:r w:rsidRPr="00F23F60">
              <w:rPr>
                <w:b/>
                <w:sz w:val="20"/>
                <w:szCs w:val="20"/>
                <w:lang w:val="el-GR"/>
              </w:rPr>
              <w:t>05</w:t>
            </w:r>
            <w:r w:rsidRPr="00F23F60">
              <w:rPr>
                <w:b/>
                <w:sz w:val="20"/>
                <w:szCs w:val="20"/>
              </w:rPr>
              <w:t>-01-2023</w:t>
            </w:r>
          </w:p>
        </w:tc>
      </w:tr>
      <w:tr w:rsidR="00025474" w:rsidRPr="00D86BD5" w:rsidDel="005977E7" w14:paraId="0CB280B1" w14:textId="77777777" w:rsidTr="00AE28D7">
        <w:tc>
          <w:tcPr>
            <w:tcW w:w="7332" w:type="dxa"/>
            <w:gridSpan w:val="2"/>
            <w:tcBorders>
              <w:bottom w:val="single" w:sz="4" w:space="0" w:color="auto"/>
            </w:tcBorders>
            <w:shd w:val="clear" w:color="auto" w:fill="auto"/>
            <w:vAlign w:val="bottom"/>
          </w:tcPr>
          <w:p w14:paraId="1F67A28E" w14:textId="68869DA6" w:rsidR="00025474" w:rsidRPr="00F23F60" w:rsidRDefault="00025474" w:rsidP="00C82832">
            <w:pPr>
              <w:autoSpaceDE w:val="0"/>
              <w:autoSpaceDN w:val="0"/>
              <w:adjustRightInd w:val="0"/>
              <w:spacing w:before="120" w:after="0"/>
              <w:jc w:val="right"/>
              <w:rPr>
                <w:b/>
                <w:color w:val="000000"/>
                <w:sz w:val="20"/>
                <w:szCs w:val="20"/>
                <w:lang w:val="el-GR"/>
              </w:rPr>
            </w:pPr>
            <w:r w:rsidRPr="00F23F60">
              <w:rPr>
                <w:b/>
                <w:color w:val="000000"/>
                <w:sz w:val="20"/>
                <w:szCs w:val="20"/>
                <w:lang w:val="el-GR"/>
              </w:rPr>
              <w:t>Ημερομηνία Δημοσίευσης Διακήρυξης σε Ε.Ε. (Υπ. Επίσημων Εκδόσεων)</w:t>
            </w:r>
          </w:p>
        </w:tc>
        <w:tc>
          <w:tcPr>
            <w:tcW w:w="2296" w:type="dxa"/>
            <w:shd w:val="clear" w:color="auto" w:fill="auto"/>
            <w:vAlign w:val="center"/>
          </w:tcPr>
          <w:p w14:paraId="65D3E2D9" w14:textId="2A31B01B" w:rsidR="00025474" w:rsidRPr="00F23F60" w:rsidRDefault="00E718CC" w:rsidP="00C82832">
            <w:pPr>
              <w:autoSpaceDE w:val="0"/>
              <w:autoSpaceDN w:val="0"/>
              <w:adjustRightInd w:val="0"/>
              <w:spacing w:before="120" w:after="0"/>
              <w:jc w:val="left"/>
              <w:rPr>
                <w:b/>
                <w:sz w:val="20"/>
                <w:szCs w:val="20"/>
                <w:lang w:val="el-GR"/>
              </w:rPr>
            </w:pPr>
            <w:r w:rsidRPr="00F23F60">
              <w:rPr>
                <w:b/>
                <w:sz w:val="20"/>
                <w:szCs w:val="20"/>
              </w:rPr>
              <w:t>1</w:t>
            </w:r>
            <w:r w:rsidRPr="00F23F60">
              <w:rPr>
                <w:b/>
                <w:sz w:val="20"/>
                <w:szCs w:val="20"/>
                <w:lang w:val="el-GR"/>
              </w:rPr>
              <w:t>0</w:t>
            </w:r>
            <w:r w:rsidRPr="00F23F60">
              <w:rPr>
                <w:b/>
                <w:sz w:val="20"/>
                <w:szCs w:val="20"/>
              </w:rPr>
              <w:t>-01-2023</w:t>
            </w:r>
          </w:p>
        </w:tc>
      </w:tr>
      <w:tr w:rsidR="00C82832" w:rsidRPr="00D86BD5"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F23F60" w:rsidRDefault="00C82832" w:rsidP="00C82832">
            <w:pPr>
              <w:autoSpaceDE w:val="0"/>
              <w:autoSpaceDN w:val="0"/>
              <w:adjustRightInd w:val="0"/>
              <w:spacing w:before="120" w:after="0"/>
              <w:jc w:val="right"/>
              <w:rPr>
                <w:b/>
                <w:color w:val="000000"/>
                <w:sz w:val="20"/>
                <w:szCs w:val="20"/>
                <w:lang w:val="el-GR"/>
              </w:rPr>
            </w:pPr>
            <w:r w:rsidRPr="00F23F60">
              <w:rPr>
                <w:b/>
                <w:color w:val="000000"/>
                <w:sz w:val="20"/>
                <w:szCs w:val="20"/>
                <w:lang w:val="el-GR"/>
              </w:rPr>
              <w:t xml:space="preserve">Ημερομηνία Ανάρτησης στον Διαδικτυακό τόπο της Αναθέτουσας Αρχής </w:t>
            </w:r>
            <w:r w:rsidRPr="00F23F60">
              <w:rPr>
                <w:b/>
                <w:color w:val="000000"/>
                <w:sz w:val="20"/>
                <w:szCs w:val="20"/>
              </w:rPr>
              <w:t>www</w:t>
            </w:r>
            <w:r w:rsidRPr="00F23F60">
              <w:rPr>
                <w:b/>
                <w:color w:val="000000"/>
                <w:sz w:val="20"/>
                <w:szCs w:val="20"/>
                <w:lang w:val="el-GR"/>
              </w:rPr>
              <w:t>.</w:t>
            </w:r>
            <w:r w:rsidRPr="00F23F60">
              <w:rPr>
                <w:b/>
                <w:color w:val="000000"/>
                <w:sz w:val="20"/>
                <w:szCs w:val="20"/>
              </w:rPr>
              <w:t>ktpae</w:t>
            </w:r>
            <w:r w:rsidRPr="00F23F60">
              <w:rPr>
                <w:b/>
                <w:color w:val="000000"/>
                <w:sz w:val="20"/>
                <w:szCs w:val="20"/>
                <w:lang w:val="el-GR"/>
              </w:rPr>
              <w:t>.</w:t>
            </w:r>
            <w:r w:rsidRPr="00F23F60">
              <w:rPr>
                <w:b/>
                <w:color w:val="000000"/>
                <w:sz w:val="20"/>
                <w:szCs w:val="20"/>
              </w:rPr>
              <w:t>gr</w:t>
            </w:r>
          </w:p>
        </w:tc>
        <w:tc>
          <w:tcPr>
            <w:tcW w:w="2296" w:type="dxa"/>
            <w:shd w:val="clear" w:color="auto" w:fill="auto"/>
            <w:vAlign w:val="center"/>
          </w:tcPr>
          <w:p w14:paraId="4143835E" w14:textId="24C1B0A3" w:rsidR="00C82832" w:rsidRPr="00F23F60" w:rsidRDefault="000F073D" w:rsidP="00C82832">
            <w:pPr>
              <w:autoSpaceDE w:val="0"/>
              <w:autoSpaceDN w:val="0"/>
              <w:adjustRightInd w:val="0"/>
              <w:spacing w:before="120" w:after="0"/>
              <w:rPr>
                <w:b/>
                <w:sz w:val="20"/>
                <w:szCs w:val="20"/>
                <w:highlight w:val="magenta"/>
                <w:lang w:val="el-GR"/>
              </w:rPr>
            </w:pPr>
            <w:r w:rsidRPr="00F23F60">
              <w:rPr>
                <w:b/>
                <w:sz w:val="20"/>
                <w:szCs w:val="20"/>
              </w:rPr>
              <w:t>11-01-2023</w:t>
            </w:r>
          </w:p>
        </w:tc>
      </w:tr>
    </w:tbl>
    <w:p w14:paraId="1C832E30" w14:textId="77777777" w:rsidR="003C0732" w:rsidRPr="00D86BD5" w:rsidRDefault="003C0732" w:rsidP="00603221">
      <w:pPr>
        <w:spacing w:after="0"/>
        <w:rPr>
          <w:b/>
          <w:color w:val="000000"/>
          <w:sz w:val="16"/>
          <w:szCs w:val="16"/>
        </w:rPr>
      </w:pPr>
      <w:r w:rsidRPr="00D86BD5">
        <w:rPr>
          <w:noProof/>
          <w:sz w:val="20"/>
          <w:lang w:val="el-GR" w:eastAsia="el-GR"/>
        </w:rPr>
        <mc:AlternateContent>
          <mc:Choice Requires="wps">
            <w:drawing>
              <wp:anchor distT="4294967295" distB="4294967295" distL="114300" distR="114300" simplePos="0" relativeHeight="251659264" behindDoc="0" locked="0" layoutInCell="1" allowOverlap="1" wp14:anchorId="3E21C5C0" wp14:editId="30AC2534">
                <wp:simplePos x="0" y="0"/>
                <wp:positionH relativeFrom="column">
                  <wp:posOffset>-228600</wp:posOffset>
                </wp:positionH>
                <wp:positionV relativeFrom="paragraph">
                  <wp:posOffset>210184</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48155"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"/>
            </w:pict>
          </mc:Fallback>
        </mc:AlternateContent>
      </w:r>
    </w:p>
    <w:p w14:paraId="7D7F8C2C" w14:textId="1B79DE2E" w:rsidR="0024279E" w:rsidRPr="00D86BD5"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D86BD5">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D86BD5" w14:paraId="7E60687E" w14:textId="77777777" w:rsidTr="0031590C">
        <w:trPr>
          <w:tblHeader/>
        </w:trPr>
        <w:tc>
          <w:tcPr>
            <w:tcW w:w="9855" w:type="dxa"/>
            <w:gridSpan w:val="2"/>
            <w:shd w:val="clear" w:color="auto" w:fill="E0E0E0"/>
            <w:vAlign w:val="center"/>
          </w:tcPr>
          <w:p w14:paraId="213160EF" w14:textId="77777777" w:rsidR="0024279E" w:rsidRPr="00D86BD5" w:rsidRDefault="0024279E" w:rsidP="00A81D32">
            <w:pPr>
              <w:rPr>
                <w:b/>
                <w:bCs/>
                <w:lang w:val="el-GR"/>
              </w:rPr>
            </w:pPr>
            <w:bookmarkStart w:id="4" w:name="_Toc375058497"/>
            <w:bookmarkStart w:id="5" w:name="_Toc418166315"/>
            <w:bookmarkStart w:id="6" w:name="_Toc97194255"/>
            <w:bookmarkStart w:id="7" w:name="_Toc97194402"/>
            <w:r w:rsidRPr="00D86BD5">
              <w:rPr>
                <w:b/>
                <w:bCs/>
                <w:lang w:val="el-GR"/>
              </w:rPr>
              <w:t>Συνοπτικά στοιχεία Έργου</w:t>
            </w:r>
            <w:bookmarkEnd w:id="4"/>
            <w:bookmarkEnd w:id="5"/>
            <w:bookmarkEnd w:id="6"/>
            <w:bookmarkEnd w:id="7"/>
          </w:p>
        </w:tc>
      </w:tr>
      <w:tr w:rsidR="0024279E" w:rsidRPr="00D46B93" w14:paraId="1C99A434" w14:textId="77777777" w:rsidTr="0031590C">
        <w:tc>
          <w:tcPr>
            <w:tcW w:w="3708" w:type="dxa"/>
            <w:vAlign w:val="center"/>
          </w:tcPr>
          <w:p w14:paraId="5395A867" w14:textId="77777777" w:rsidR="0024279E" w:rsidRPr="00D86BD5" w:rsidRDefault="0024279E" w:rsidP="0031590C">
            <w:pPr>
              <w:pStyle w:val="TabletextChar"/>
              <w:rPr>
                <w:rFonts w:cs="Tahoma"/>
                <w:b/>
                <w:sz w:val="22"/>
                <w:szCs w:val="22"/>
              </w:rPr>
            </w:pPr>
            <w:r w:rsidRPr="007D1F22">
              <w:rPr>
                <w:rFonts w:cs="Tahoma"/>
                <w:b/>
                <w:sz w:val="22"/>
                <w:szCs w:val="22"/>
              </w:rPr>
              <w:t>ΤΙΤΛΟΣ ΕΡΓΟΥ</w:t>
            </w:r>
          </w:p>
        </w:tc>
        <w:tc>
          <w:tcPr>
            <w:tcW w:w="6147" w:type="dxa"/>
            <w:vAlign w:val="center"/>
          </w:tcPr>
          <w:p w14:paraId="2F6A505C" w14:textId="26CD7E3C" w:rsidR="0024279E" w:rsidRPr="00D86BD5" w:rsidRDefault="007D1F22" w:rsidP="0031590C">
            <w:pPr>
              <w:pStyle w:val="TabletextChar"/>
              <w:rPr>
                <w:rFonts w:cs="Tahoma"/>
                <w:sz w:val="22"/>
                <w:szCs w:val="22"/>
              </w:rPr>
            </w:pPr>
            <w:r>
              <w:rPr>
                <w:rFonts w:cs="Tahoma"/>
                <w:sz w:val="22"/>
                <w:szCs w:val="22"/>
              </w:rPr>
              <w:t>«</w:t>
            </w:r>
            <w:r w:rsidR="002948D4">
              <w:rPr>
                <w:rFonts w:cs="Tahoma"/>
                <w:sz w:val="22"/>
                <w:szCs w:val="22"/>
              </w:rPr>
              <w:t>Ανάπτυξη υπηρεσιών προστιθέμενης αξίας του Μητρώου Πολιτών</w:t>
            </w:r>
            <w:r>
              <w:rPr>
                <w:rFonts w:cs="Tahoma"/>
                <w:sz w:val="22"/>
                <w:szCs w:val="22"/>
              </w:rPr>
              <w:t>»</w:t>
            </w:r>
          </w:p>
        </w:tc>
      </w:tr>
      <w:tr w:rsidR="0024279E" w:rsidRPr="00D86BD5" w14:paraId="46881B27" w14:textId="77777777" w:rsidTr="0031590C">
        <w:tc>
          <w:tcPr>
            <w:tcW w:w="3708" w:type="dxa"/>
            <w:vAlign w:val="center"/>
          </w:tcPr>
          <w:p w14:paraId="4D3D1D01" w14:textId="77777777" w:rsidR="0024279E" w:rsidRPr="00D86BD5" w:rsidRDefault="0024279E" w:rsidP="0031590C">
            <w:pPr>
              <w:pStyle w:val="TabletextChar"/>
              <w:rPr>
                <w:rFonts w:cs="Tahoma"/>
                <w:b/>
                <w:sz w:val="22"/>
                <w:szCs w:val="22"/>
              </w:rPr>
            </w:pPr>
            <w:r w:rsidRPr="00D86BD5">
              <w:rPr>
                <w:rFonts w:cs="Tahoma"/>
                <w:b/>
                <w:sz w:val="22"/>
                <w:szCs w:val="22"/>
              </w:rPr>
              <w:t>ΑΝΑΘΕΤΟΥΣΑ ΑΡΧΗ</w:t>
            </w:r>
          </w:p>
        </w:tc>
        <w:tc>
          <w:tcPr>
            <w:tcW w:w="6147" w:type="dxa"/>
            <w:vAlign w:val="center"/>
          </w:tcPr>
          <w:p w14:paraId="3C8E9F75" w14:textId="77777777" w:rsidR="0024279E" w:rsidRPr="00D86BD5" w:rsidRDefault="0024279E" w:rsidP="0031590C">
            <w:pPr>
              <w:pStyle w:val="TabletextChar"/>
              <w:rPr>
                <w:rFonts w:cs="Tahoma"/>
                <w:sz w:val="22"/>
                <w:szCs w:val="22"/>
              </w:rPr>
            </w:pPr>
            <w:r w:rsidRPr="00D86BD5">
              <w:rPr>
                <w:rFonts w:cs="Tahoma"/>
                <w:b/>
                <w:sz w:val="22"/>
                <w:szCs w:val="22"/>
              </w:rPr>
              <w:t xml:space="preserve">«Κοινωνία της Πληροφορίας </w:t>
            </w:r>
            <w:r w:rsidR="00C1135D" w:rsidRPr="00D86BD5">
              <w:rPr>
                <w:rFonts w:cs="Tahoma"/>
                <w:b/>
                <w:sz w:val="22"/>
                <w:szCs w:val="22"/>
              </w:rPr>
              <w:t>Μ.</w:t>
            </w:r>
            <w:r w:rsidRPr="00D86BD5">
              <w:rPr>
                <w:rFonts w:cs="Tahoma"/>
                <w:b/>
                <w:sz w:val="22"/>
                <w:szCs w:val="22"/>
              </w:rPr>
              <w:t xml:space="preserve">Α.Ε.» </w:t>
            </w:r>
            <w:r w:rsidRPr="00D86BD5">
              <w:rPr>
                <w:rFonts w:cs="Tahoma"/>
                <w:sz w:val="22"/>
                <w:szCs w:val="22"/>
              </w:rPr>
              <w:t>(</w:t>
            </w:r>
            <w:r w:rsidRPr="00D86BD5">
              <w:rPr>
                <w:rFonts w:cs="Tahoma"/>
                <w:b/>
                <w:sz w:val="22"/>
                <w:szCs w:val="22"/>
              </w:rPr>
              <w:t xml:space="preserve">ΚτΠ </w:t>
            </w:r>
            <w:r w:rsidR="00C1135D" w:rsidRPr="00D86BD5">
              <w:rPr>
                <w:rFonts w:cs="Tahoma"/>
                <w:b/>
                <w:sz w:val="22"/>
                <w:szCs w:val="22"/>
              </w:rPr>
              <w:t>Μ.</w:t>
            </w:r>
            <w:r w:rsidRPr="00D86BD5">
              <w:rPr>
                <w:rFonts w:cs="Tahoma"/>
                <w:b/>
                <w:sz w:val="22"/>
                <w:szCs w:val="22"/>
              </w:rPr>
              <w:t>Α.Ε.</w:t>
            </w:r>
            <w:r w:rsidRPr="00D86BD5">
              <w:rPr>
                <w:rFonts w:cs="Tahoma"/>
                <w:sz w:val="22"/>
                <w:szCs w:val="22"/>
              </w:rPr>
              <w:t>)</w:t>
            </w:r>
          </w:p>
        </w:tc>
      </w:tr>
      <w:tr w:rsidR="00A60E63" w:rsidRPr="00D86BD5" w14:paraId="3B001AD1" w14:textId="77777777" w:rsidTr="00A60E63">
        <w:tc>
          <w:tcPr>
            <w:tcW w:w="3708" w:type="dxa"/>
            <w:vAlign w:val="center"/>
          </w:tcPr>
          <w:p w14:paraId="6E86843A" w14:textId="77777777" w:rsidR="00A60E63" w:rsidRPr="00D86BD5" w:rsidRDefault="00A60E63" w:rsidP="00A60E63">
            <w:pPr>
              <w:pStyle w:val="TabletextChar"/>
              <w:rPr>
                <w:rFonts w:cs="Tahoma"/>
                <w:b/>
                <w:sz w:val="22"/>
                <w:szCs w:val="22"/>
              </w:rPr>
            </w:pPr>
            <w:r w:rsidRPr="00D86BD5">
              <w:rPr>
                <w:rFonts w:cs="Tahoma"/>
                <w:b/>
                <w:sz w:val="22"/>
                <w:szCs w:val="22"/>
              </w:rPr>
              <w:t>ΦΟΡΕΑΣ ΛΕΙΤΟΥΡΓΙΑΣ</w:t>
            </w:r>
          </w:p>
        </w:tc>
        <w:tc>
          <w:tcPr>
            <w:tcW w:w="6147" w:type="dxa"/>
          </w:tcPr>
          <w:p w14:paraId="398B95D7" w14:textId="4D69E4C1" w:rsidR="00A60E63" w:rsidRPr="00D86BD5" w:rsidRDefault="00A60E63" w:rsidP="00A60E63">
            <w:pPr>
              <w:pStyle w:val="TabletextChar"/>
              <w:rPr>
                <w:rFonts w:cs="Tahoma"/>
                <w:b/>
                <w:bCs/>
                <w:sz w:val="22"/>
                <w:szCs w:val="22"/>
              </w:rPr>
            </w:pPr>
            <w:r w:rsidRPr="00D86BD5">
              <w:rPr>
                <w:rFonts w:cs="Tahoma"/>
                <w:b/>
                <w:bCs/>
                <w:sz w:val="22"/>
                <w:szCs w:val="22"/>
              </w:rPr>
              <w:t>«Υπουργείο Εσωτερικών »</w:t>
            </w:r>
          </w:p>
        </w:tc>
      </w:tr>
      <w:tr w:rsidR="00A60E63" w:rsidRPr="00D86BD5" w14:paraId="54746909" w14:textId="77777777" w:rsidTr="00A60E63">
        <w:tc>
          <w:tcPr>
            <w:tcW w:w="3708" w:type="dxa"/>
            <w:vAlign w:val="center"/>
          </w:tcPr>
          <w:p w14:paraId="0E11A93B" w14:textId="77777777" w:rsidR="00A60E63" w:rsidRPr="00D86BD5" w:rsidRDefault="00A60E63" w:rsidP="00A60E63">
            <w:pPr>
              <w:pStyle w:val="TabletextChar"/>
              <w:rPr>
                <w:rFonts w:cs="Tahoma"/>
                <w:b/>
                <w:sz w:val="22"/>
                <w:szCs w:val="22"/>
              </w:rPr>
            </w:pPr>
            <w:r w:rsidRPr="00D86BD5">
              <w:rPr>
                <w:rFonts w:cs="Tahoma"/>
                <w:b/>
                <w:sz w:val="22"/>
                <w:szCs w:val="22"/>
              </w:rPr>
              <w:t>ΚΥΡΙΟΣ ΤΟΥ ΕΡΓΟΥ</w:t>
            </w:r>
          </w:p>
        </w:tc>
        <w:tc>
          <w:tcPr>
            <w:tcW w:w="6147" w:type="dxa"/>
          </w:tcPr>
          <w:p w14:paraId="56960616" w14:textId="72798D96" w:rsidR="00A60E63" w:rsidRPr="00D86BD5" w:rsidRDefault="00A60E63" w:rsidP="00A60E63">
            <w:pPr>
              <w:pStyle w:val="TabletextChar"/>
              <w:rPr>
                <w:rFonts w:cs="Tahoma"/>
                <w:b/>
                <w:bCs/>
                <w:sz w:val="22"/>
                <w:szCs w:val="22"/>
              </w:rPr>
            </w:pPr>
            <w:r w:rsidRPr="00D86BD5">
              <w:rPr>
                <w:rFonts w:cs="Tahoma"/>
                <w:b/>
                <w:bCs/>
                <w:sz w:val="22"/>
                <w:szCs w:val="22"/>
              </w:rPr>
              <w:t>«Υπουργείο Εσωτερικών»</w:t>
            </w:r>
          </w:p>
        </w:tc>
      </w:tr>
      <w:tr w:rsidR="00A60E63" w:rsidRPr="00D86BD5" w14:paraId="17DCF025" w14:textId="77777777" w:rsidTr="00A60E63">
        <w:tc>
          <w:tcPr>
            <w:tcW w:w="3708" w:type="dxa"/>
            <w:vAlign w:val="center"/>
          </w:tcPr>
          <w:p w14:paraId="10EE5F74" w14:textId="77777777" w:rsidR="00A60E63" w:rsidRPr="00D86BD5" w:rsidRDefault="00A60E63" w:rsidP="00A60E63">
            <w:pPr>
              <w:pStyle w:val="TabletextChar"/>
              <w:rPr>
                <w:rFonts w:cs="Tahoma"/>
                <w:b/>
                <w:sz w:val="22"/>
                <w:szCs w:val="22"/>
              </w:rPr>
            </w:pPr>
            <w:r w:rsidRPr="00D86BD5">
              <w:rPr>
                <w:rFonts w:cs="Tahoma"/>
                <w:b/>
                <w:sz w:val="22"/>
                <w:szCs w:val="22"/>
              </w:rPr>
              <w:t>ΦΟΡΕΑΣ ΧΡΗΜΑΤΟΔΟΤΗΣΗΣ</w:t>
            </w:r>
          </w:p>
        </w:tc>
        <w:tc>
          <w:tcPr>
            <w:tcW w:w="6147" w:type="dxa"/>
          </w:tcPr>
          <w:p w14:paraId="23D0AF2C" w14:textId="3C39ACA7" w:rsidR="00A60E63" w:rsidRPr="00D86BD5" w:rsidRDefault="00A60E63" w:rsidP="00A60E63">
            <w:pPr>
              <w:pStyle w:val="TabletextChar"/>
              <w:rPr>
                <w:rFonts w:cs="Tahoma"/>
                <w:b/>
                <w:bCs/>
                <w:sz w:val="22"/>
                <w:szCs w:val="22"/>
              </w:rPr>
            </w:pPr>
            <w:r w:rsidRPr="00D86BD5">
              <w:rPr>
                <w:rFonts w:cs="Tahoma"/>
                <w:b/>
                <w:bCs/>
                <w:sz w:val="22"/>
                <w:szCs w:val="22"/>
              </w:rPr>
              <w:t>«Υπουργείο Ψηφιακής Διακυβέρνησης»</w:t>
            </w:r>
          </w:p>
        </w:tc>
      </w:tr>
      <w:tr w:rsidR="0024279E" w:rsidRPr="00D46B93" w14:paraId="48E5B3C2" w14:textId="77777777" w:rsidTr="0031590C">
        <w:tc>
          <w:tcPr>
            <w:tcW w:w="3708" w:type="dxa"/>
            <w:vAlign w:val="center"/>
          </w:tcPr>
          <w:p w14:paraId="11F58805" w14:textId="77777777" w:rsidR="0024279E" w:rsidRPr="00D86BD5" w:rsidRDefault="0024279E" w:rsidP="0031590C">
            <w:pPr>
              <w:pStyle w:val="TabletextChar"/>
              <w:rPr>
                <w:rFonts w:cs="Tahoma"/>
                <w:b/>
                <w:sz w:val="22"/>
                <w:szCs w:val="22"/>
              </w:rPr>
            </w:pPr>
            <w:r w:rsidRPr="00D86BD5">
              <w:rPr>
                <w:rFonts w:cs="Tahoma"/>
                <w:b/>
                <w:sz w:val="22"/>
                <w:szCs w:val="22"/>
              </w:rPr>
              <w:t>ΤΟΠΟΣ ΠΑΡΑΔΟΣΗΣ – ΤΟΠΟΣ ΠΑΡΟΧΗΣ ΥΠΗΡΕΣΙΩΝ</w:t>
            </w:r>
          </w:p>
        </w:tc>
        <w:tc>
          <w:tcPr>
            <w:tcW w:w="6147" w:type="dxa"/>
            <w:vAlign w:val="center"/>
          </w:tcPr>
          <w:p w14:paraId="494D0795" w14:textId="50E38E1B" w:rsidR="00A60E63" w:rsidRPr="00D86BD5" w:rsidRDefault="00A60E63" w:rsidP="00A60E63">
            <w:pPr>
              <w:rPr>
                <w:lang w:val="el-GR"/>
              </w:rPr>
            </w:pPr>
            <w:r w:rsidRPr="00D86BD5">
              <w:rPr>
                <w:lang w:val="el-GR"/>
              </w:rPr>
              <w:t>Τόπος παράδοσης παραδοτέων: η Αναθέτουσα Αρχή.</w:t>
            </w:r>
          </w:p>
          <w:p w14:paraId="136FF3B9" w14:textId="1566924B" w:rsidR="0024279E" w:rsidRPr="00D86BD5" w:rsidRDefault="00A60E63" w:rsidP="00A60E63">
            <w:pPr>
              <w:pStyle w:val="TabletextChar"/>
              <w:rPr>
                <w:rFonts w:cs="Tahoma"/>
                <w:sz w:val="22"/>
                <w:szCs w:val="22"/>
              </w:rPr>
            </w:pPr>
            <w:r w:rsidRPr="00D86BD5">
              <w:rPr>
                <w:rFonts w:cs="Tahoma"/>
                <w:sz w:val="22"/>
                <w:szCs w:val="22"/>
                <w:lang w:eastAsia="zh-CN"/>
              </w:rPr>
              <w:t>Τόπος παροχής υπηρεσιών: βλ. Παράρτημα Ι, παράγραφο 7.7  της παρούσας</w:t>
            </w:r>
          </w:p>
        </w:tc>
      </w:tr>
      <w:tr w:rsidR="0024279E" w:rsidRPr="00D86BD5" w14:paraId="0793C63A" w14:textId="77777777" w:rsidTr="00302D18">
        <w:tc>
          <w:tcPr>
            <w:tcW w:w="3708" w:type="dxa"/>
            <w:vAlign w:val="center"/>
          </w:tcPr>
          <w:p w14:paraId="2F2DF21E" w14:textId="77777777" w:rsidR="0024279E" w:rsidRPr="00D86BD5" w:rsidRDefault="0024279E" w:rsidP="0031590C">
            <w:pPr>
              <w:pStyle w:val="TabletextChar"/>
              <w:rPr>
                <w:rFonts w:cs="Tahoma"/>
                <w:b/>
                <w:sz w:val="22"/>
                <w:szCs w:val="22"/>
              </w:rPr>
            </w:pPr>
            <w:r w:rsidRPr="00D86BD5">
              <w:rPr>
                <w:rFonts w:cs="Tahoma"/>
                <w:b/>
                <w:sz w:val="22"/>
                <w:szCs w:val="22"/>
              </w:rPr>
              <w:t>ΕΙΔΟΣ ΣΥΜΒΑΣΗΣ</w:t>
            </w:r>
          </w:p>
        </w:tc>
        <w:tc>
          <w:tcPr>
            <w:tcW w:w="6147" w:type="dxa"/>
            <w:shd w:val="clear" w:color="auto" w:fill="auto"/>
            <w:vAlign w:val="center"/>
          </w:tcPr>
          <w:p w14:paraId="10AE3E2C" w14:textId="6AF959A9" w:rsidR="0024279E" w:rsidRPr="00D86BD5" w:rsidRDefault="00D157B7" w:rsidP="00236538">
            <w:pPr>
              <w:pStyle w:val="TabletextChar"/>
              <w:rPr>
                <w:rFonts w:cs="Tahoma"/>
                <w:b/>
                <w:sz w:val="22"/>
                <w:szCs w:val="22"/>
              </w:rPr>
            </w:pPr>
            <w:r w:rsidRPr="00302D18">
              <w:rPr>
                <w:rFonts w:cs="Tahoma"/>
                <w:b/>
                <w:sz w:val="22"/>
                <w:szCs w:val="22"/>
                <w:lang w:val="en-US"/>
              </w:rPr>
              <w:t>CPV</w:t>
            </w:r>
            <w:r w:rsidRPr="00302D18">
              <w:rPr>
                <w:rFonts w:cs="Tahoma"/>
                <w:b/>
                <w:sz w:val="22"/>
                <w:szCs w:val="22"/>
              </w:rPr>
              <w:t>:</w:t>
            </w:r>
            <w:r w:rsidR="00236538" w:rsidRPr="00302D18">
              <w:rPr>
                <w:rFonts w:cs="Tahoma"/>
              </w:rPr>
              <w:t xml:space="preserve"> </w:t>
            </w:r>
            <w:r w:rsidR="00105A47" w:rsidRPr="00105A47">
              <w:rPr>
                <w:rFonts w:cs="Tahoma"/>
                <w:b/>
                <w:bCs/>
                <w:sz w:val="22"/>
                <w:szCs w:val="22"/>
              </w:rPr>
              <w:t xml:space="preserve">72261000-2, 72000000-5, 72262000-9, 80533100-0, </w:t>
            </w:r>
            <w:r w:rsidR="000603E7" w:rsidRPr="000603E7">
              <w:rPr>
                <w:rFonts w:cs="Tahoma"/>
                <w:b/>
                <w:bCs/>
                <w:sz w:val="22"/>
                <w:szCs w:val="22"/>
              </w:rPr>
              <w:t>72500000-0</w:t>
            </w:r>
          </w:p>
        </w:tc>
      </w:tr>
      <w:tr w:rsidR="0024279E" w:rsidRPr="00D46B93" w14:paraId="57505348" w14:textId="77777777" w:rsidTr="0031590C">
        <w:tc>
          <w:tcPr>
            <w:tcW w:w="3708" w:type="dxa"/>
            <w:vAlign w:val="center"/>
          </w:tcPr>
          <w:p w14:paraId="4B2840F0" w14:textId="77777777" w:rsidR="0024279E" w:rsidRPr="00D86BD5" w:rsidRDefault="0024279E" w:rsidP="0031590C">
            <w:pPr>
              <w:pStyle w:val="TabletextChar"/>
              <w:rPr>
                <w:rFonts w:cs="Tahoma"/>
                <w:b/>
                <w:sz w:val="22"/>
                <w:szCs w:val="22"/>
              </w:rPr>
            </w:pPr>
            <w:r w:rsidRPr="00D86BD5">
              <w:rPr>
                <w:rFonts w:cs="Tahoma"/>
                <w:b/>
                <w:sz w:val="22"/>
                <w:szCs w:val="22"/>
              </w:rPr>
              <w:t>ΕΙΔΟΣ ΔΙΑΔΙΚΑΣΙΑΣ</w:t>
            </w:r>
          </w:p>
        </w:tc>
        <w:tc>
          <w:tcPr>
            <w:tcW w:w="6147" w:type="dxa"/>
            <w:vAlign w:val="center"/>
          </w:tcPr>
          <w:p w14:paraId="60CA98AF" w14:textId="70E579D1" w:rsidR="0024279E" w:rsidRPr="00D86BD5" w:rsidRDefault="003C0732" w:rsidP="00A60E63">
            <w:pPr>
              <w:pStyle w:val="TabletextChar"/>
              <w:rPr>
                <w:rFonts w:cs="Tahoma"/>
              </w:rPr>
            </w:pPr>
            <w:r w:rsidRPr="00D86BD5">
              <w:rPr>
                <w:rFonts w:cs="Tahoma"/>
                <w:sz w:val="22"/>
                <w:szCs w:val="22"/>
              </w:rPr>
              <w:t xml:space="preserve">Ηλεκτρονικός </w:t>
            </w:r>
            <w:r w:rsidR="0024279E" w:rsidRPr="00D86BD5">
              <w:rPr>
                <w:rFonts w:cs="Tahoma"/>
                <w:sz w:val="22"/>
                <w:szCs w:val="22"/>
              </w:rPr>
              <w:t xml:space="preserve">Ανοικτός </w:t>
            </w:r>
            <w:r w:rsidR="00A406A5" w:rsidRPr="00D86BD5">
              <w:rPr>
                <w:rFonts w:cs="Tahoma"/>
                <w:sz w:val="22"/>
                <w:szCs w:val="22"/>
              </w:rPr>
              <w:t xml:space="preserve">Διεθνής άνω </w:t>
            </w:r>
            <w:r w:rsidR="004355E9" w:rsidRPr="00D86BD5">
              <w:rPr>
                <w:rFonts w:cs="Tahoma"/>
                <w:sz w:val="22"/>
                <w:szCs w:val="22"/>
              </w:rPr>
              <w:t xml:space="preserve">των ορίων </w:t>
            </w:r>
            <w:r w:rsidR="0024279E" w:rsidRPr="00D86BD5">
              <w:rPr>
                <w:rFonts w:cs="Tahoma"/>
                <w:sz w:val="22"/>
                <w:szCs w:val="22"/>
              </w:rPr>
              <w:t xml:space="preserve">Διαγωνισμός με κριτήριο ανάθεσης </w:t>
            </w:r>
            <w:r w:rsidR="001E64FE" w:rsidRPr="00D86BD5">
              <w:rPr>
                <w:rFonts w:cs="Tahoma"/>
                <w:sz w:val="22"/>
                <w:szCs w:val="22"/>
              </w:rPr>
              <w:t>την πλέον συμφέρουσα από οικονομική άποψη προσφορά</w:t>
            </w:r>
            <w:r w:rsidR="00A60E63" w:rsidRPr="00D86BD5">
              <w:rPr>
                <w:rFonts w:cs="Tahoma"/>
                <w:sz w:val="22"/>
                <w:szCs w:val="22"/>
              </w:rPr>
              <w:t xml:space="preserve"> </w:t>
            </w:r>
            <w:r w:rsidR="001E64FE" w:rsidRPr="00D86BD5">
              <w:rPr>
                <w:rStyle w:val="WW-FootnoteReference2"/>
                <w:rFonts w:cs="Tahoma"/>
                <w:sz w:val="22"/>
                <w:szCs w:val="22"/>
                <w:vertAlign w:val="baseline"/>
              </w:rPr>
              <w:t xml:space="preserve"> </w:t>
            </w:r>
            <w:r w:rsidR="001E64FE" w:rsidRPr="00D86BD5">
              <w:rPr>
                <w:rFonts w:cs="Tahoma"/>
                <w:sz w:val="22"/>
                <w:szCs w:val="22"/>
              </w:rPr>
              <w:t>βάσει βέλτιστης σχέσης ποιότητας – τιμής</w:t>
            </w:r>
          </w:p>
        </w:tc>
      </w:tr>
      <w:tr w:rsidR="0024279E" w:rsidRPr="00D46B93" w14:paraId="118555D2" w14:textId="77777777" w:rsidTr="0031590C">
        <w:tc>
          <w:tcPr>
            <w:tcW w:w="3708" w:type="dxa"/>
            <w:vAlign w:val="center"/>
          </w:tcPr>
          <w:p w14:paraId="3F97C59A" w14:textId="4A4CA3E3" w:rsidR="0024279E" w:rsidRPr="00D86BD5" w:rsidRDefault="001F5F4A" w:rsidP="0031590C">
            <w:pPr>
              <w:pStyle w:val="TabletextChar"/>
              <w:rPr>
                <w:rFonts w:cs="Tahoma"/>
                <w:b/>
                <w:sz w:val="22"/>
                <w:szCs w:val="22"/>
              </w:rPr>
            </w:pPr>
            <w:r w:rsidRPr="00D86BD5">
              <w:rPr>
                <w:rFonts w:cs="Tahoma"/>
                <w:b/>
                <w:sz w:val="22"/>
                <w:szCs w:val="22"/>
              </w:rPr>
              <w:t>ΕΚΤΙΜΩΜΕΝΗ ΑΞΙΑ ΣΥΜΒΑΣΗΣ</w:t>
            </w:r>
          </w:p>
        </w:tc>
        <w:tc>
          <w:tcPr>
            <w:tcW w:w="6147" w:type="dxa"/>
            <w:vAlign w:val="center"/>
          </w:tcPr>
          <w:p w14:paraId="6BCEF800" w14:textId="77777777" w:rsidR="005357AA" w:rsidRPr="00D86BD5" w:rsidRDefault="005357AA" w:rsidP="00D84329">
            <w:pPr>
              <w:pStyle w:val="Tabletext"/>
              <w:numPr>
                <w:ilvl w:val="0"/>
                <w:numId w:val="17"/>
              </w:numPr>
              <w:spacing w:before="120" w:after="0"/>
              <w:ind w:left="242" w:hanging="242"/>
              <w:jc w:val="both"/>
              <w:rPr>
                <w:rFonts w:cs="Tahoma"/>
                <w:b/>
                <w:bCs/>
                <w:color w:val="000000"/>
                <w:sz w:val="22"/>
                <w:szCs w:val="22"/>
                <w:lang w:eastAsia="el-GR"/>
              </w:rPr>
            </w:pPr>
            <w:r w:rsidRPr="00D86BD5">
              <w:rPr>
                <w:rFonts w:cs="Tahoma"/>
                <w:sz w:val="22"/>
                <w:szCs w:val="22"/>
              </w:rPr>
              <w:t xml:space="preserve">Εκτιμώμενη αξία παρούσας σύμβασης </w:t>
            </w:r>
            <w:r w:rsidRPr="00D86BD5">
              <w:rPr>
                <w:rFonts w:cs="Tahoma"/>
                <w:b/>
                <w:bCs/>
                <w:color w:val="000000"/>
                <w:sz w:val="22"/>
                <w:szCs w:val="22"/>
                <w:lang w:eastAsia="el-GR"/>
              </w:rPr>
              <w:t>5.</w:t>
            </w:r>
            <w:r>
              <w:rPr>
                <w:rFonts w:cs="Tahoma"/>
                <w:b/>
                <w:bCs/>
                <w:color w:val="000000"/>
                <w:sz w:val="22"/>
                <w:szCs w:val="22"/>
                <w:lang w:eastAsia="el-GR"/>
              </w:rPr>
              <w:t>404</w:t>
            </w:r>
            <w:r w:rsidRPr="00D86BD5">
              <w:rPr>
                <w:rFonts w:cs="Tahoma"/>
                <w:b/>
                <w:bCs/>
                <w:color w:val="000000"/>
                <w:sz w:val="22"/>
                <w:szCs w:val="22"/>
                <w:lang w:eastAsia="el-GR"/>
              </w:rPr>
              <w:t>.</w:t>
            </w:r>
            <w:r>
              <w:rPr>
                <w:rFonts w:cs="Tahoma"/>
                <w:b/>
                <w:bCs/>
                <w:color w:val="000000"/>
                <w:sz w:val="22"/>
                <w:szCs w:val="22"/>
                <w:lang w:eastAsia="el-GR"/>
              </w:rPr>
              <w:t>75</w:t>
            </w:r>
            <w:r w:rsidRPr="00D86BD5">
              <w:rPr>
                <w:rFonts w:cs="Tahoma"/>
                <w:b/>
                <w:bCs/>
                <w:color w:val="000000"/>
                <w:sz w:val="22"/>
                <w:szCs w:val="22"/>
                <w:lang w:eastAsia="el-GR"/>
              </w:rPr>
              <w:t xml:space="preserve">0,00€ </w:t>
            </w:r>
            <w:r w:rsidRPr="00D86BD5">
              <w:rPr>
                <w:rFonts w:cs="Tahoma"/>
                <w:sz w:val="22"/>
                <w:szCs w:val="22"/>
              </w:rPr>
              <w:t>μη περιλαμβανομένου ΦΠΑ (Προϋπολογισμός με ΦΠΑ 6.</w:t>
            </w:r>
            <w:r>
              <w:rPr>
                <w:rFonts w:cs="Tahoma"/>
                <w:sz w:val="22"/>
                <w:szCs w:val="22"/>
              </w:rPr>
              <w:t>701</w:t>
            </w:r>
            <w:r w:rsidRPr="00D86BD5">
              <w:rPr>
                <w:rFonts w:cs="Tahoma"/>
                <w:sz w:val="22"/>
                <w:szCs w:val="22"/>
              </w:rPr>
              <w:t>.8</w:t>
            </w:r>
            <w:r>
              <w:rPr>
                <w:rFonts w:cs="Tahoma"/>
                <w:sz w:val="22"/>
                <w:szCs w:val="22"/>
              </w:rPr>
              <w:t>9</w:t>
            </w:r>
            <w:r w:rsidRPr="00D86BD5">
              <w:rPr>
                <w:rFonts w:cs="Tahoma"/>
                <w:sz w:val="22"/>
                <w:szCs w:val="22"/>
              </w:rPr>
              <w:t>0</w:t>
            </w:r>
            <w:r w:rsidRPr="00D86BD5">
              <w:rPr>
                <w:rFonts w:cs="Tahoma"/>
                <w:b/>
                <w:bCs/>
                <w:color w:val="000000"/>
                <w:sz w:val="22"/>
                <w:szCs w:val="22"/>
                <w:lang w:eastAsia="el-GR"/>
              </w:rPr>
              <w:t xml:space="preserve">,00€, ΦΠΑ </w:t>
            </w:r>
            <w:r w:rsidRPr="00D86BD5">
              <w:rPr>
                <w:rFonts w:cs="Tahoma"/>
                <w:b/>
                <w:bCs/>
                <w:sz w:val="22"/>
                <w:szCs w:val="22"/>
              </w:rPr>
              <w:t>24%</w:t>
            </w:r>
            <w:r w:rsidRPr="00D86BD5">
              <w:rPr>
                <w:rFonts w:cs="Tahoma"/>
                <w:b/>
                <w:bCs/>
                <w:color w:val="000000"/>
                <w:sz w:val="22"/>
                <w:szCs w:val="22"/>
                <w:lang w:eastAsia="el-GR"/>
              </w:rPr>
              <w:t xml:space="preserve">  1.2</w:t>
            </w:r>
            <w:r>
              <w:rPr>
                <w:rFonts w:cs="Tahoma"/>
                <w:b/>
                <w:bCs/>
                <w:color w:val="000000"/>
                <w:sz w:val="22"/>
                <w:szCs w:val="22"/>
                <w:lang w:eastAsia="el-GR"/>
              </w:rPr>
              <w:t>97</w:t>
            </w:r>
            <w:r w:rsidRPr="00D86BD5">
              <w:rPr>
                <w:rFonts w:cs="Tahoma"/>
                <w:b/>
                <w:bCs/>
                <w:color w:val="000000"/>
                <w:sz w:val="22"/>
                <w:szCs w:val="22"/>
                <w:lang w:eastAsia="el-GR"/>
              </w:rPr>
              <w:t>.</w:t>
            </w:r>
            <w:r>
              <w:rPr>
                <w:rFonts w:cs="Tahoma"/>
                <w:b/>
                <w:bCs/>
                <w:color w:val="000000"/>
                <w:sz w:val="22"/>
                <w:szCs w:val="22"/>
                <w:lang w:eastAsia="el-GR"/>
              </w:rPr>
              <w:t>140</w:t>
            </w:r>
            <w:r w:rsidRPr="00D86BD5">
              <w:rPr>
                <w:rFonts w:cs="Tahoma"/>
                <w:b/>
                <w:bCs/>
                <w:color w:val="000000"/>
                <w:sz w:val="22"/>
                <w:szCs w:val="22"/>
                <w:lang w:eastAsia="el-GR"/>
              </w:rPr>
              <w:t>,00€</w:t>
            </w:r>
            <w:r w:rsidRPr="00D86BD5">
              <w:rPr>
                <w:rFonts w:cs="Tahoma"/>
                <w:color w:val="000000"/>
                <w:sz w:val="22"/>
                <w:szCs w:val="22"/>
                <w:lang w:eastAsia="el-GR"/>
              </w:rPr>
              <w:t>)</w:t>
            </w:r>
          </w:p>
          <w:p w14:paraId="7E0CFA4D" w14:textId="77777777" w:rsidR="005357AA" w:rsidRPr="00D86BD5" w:rsidRDefault="005357AA" w:rsidP="00D84329">
            <w:pPr>
              <w:pStyle w:val="Tabletext"/>
              <w:numPr>
                <w:ilvl w:val="0"/>
                <w:numId w:val="17"/>
              </w:numPr>
              <w:spacing w:before="120" w:after="0"/>
              <w:ind w:left="242" w:hanging="242"/>
              <w:jc w:val="both"/>
              <w:rPr>
                <w:rFonts w:cs="Tahoma"/>
                <w:b/>
                <w:color w:val="000000"/>
                <w:szCs w:val="22"/>
              </w:rPr>
            </w:pPr>
            <w:r w:rsidRPr="00D86BD5">
              <w:rPr>
                <w:rFonts w:cs="Tahoma"/>
                <w:sz w:val="22"/>
                <w:szCs w:val="22"/>
              </w:rPr>
              <w:t xml:space="preserve">Εκτιμώμενη αξία δικαιώματος προαίρεσης αύξησης φυσικού αντικειμένου: έως ένα εκατομμύριο </w:t>
            </w:r>
            <w:r>
              <w:rPr>
                <w:rFonts w:cs="Tahoma"/>
                <w:sz w:val="22"/>
                <w:szCs w:val="22"/>
              </w:rPr>
              <w:t>εξακόσιες είκοσι μία</w:t>
            </w:r>
            <w:r w:rsidRPr="00D86BD5">
              <w:rPr>
                <w:rFonts w:cs="Tahoma"/>
                <w:sz w:val="22"/>
                <w:szCs w:val="22"/>
              </w:rPr>
              <w:t xml:space="preserve"> χιλιάδες </w:t>
            </w:r>
            <w:r>
              <w:rPr>
                <w:rFonts w:cs="Tahoma"/>
                <w:sz w:val="22"/>
                <w:szCs w:val="22"/>
              </w:rPr>
              <w:t>τετρακόσια είκοσι πέντε</w:t>
            </w:r>
            <w:r w:rsidRPr="00D86BD5">
              <w:rPr>
                <w:rFonts w:cs="Tahoma"/>
                <w:sz w:val="22"/>
                <w:szCs w:val="22"/>
              </w:rPr>
              <w:t xml:space="preserve"> ευρώ </w:t>
            </w:r>
            <w:r w:rsidRPr="00D86BD5">
              <w:rPr>
                <w:rFonts w:cs="Tahoma"/>
                <w:b/>
                <w:bCs/>
                <w:color w:val="000000"/>
                <w:sz w:val="22"/>
                <w:szCs w:val="22"/>
                <w:lang w:eastAsia="el-GR"/>
              </w:rPr>
              <w:t xml:space="preserve"> 1.</w:t>
            </w:r>
            <w:r>
              <w:rPr>
                <w:rFonts w:cs="Tahoma"/>
                <w:b/>
                <w:bCs/>
                <w:color w:val="000000"/>
                <w:sz w:val="22"/>
                <w:szCs w:val="22"/>
                <w:lang w:eastAsia="el-GR"/>
              </w:rPr>
              <w:t>621</w:t>
            </w:r>
            <w:r w:rsidRPr="00D86BD5">
              <w:rPr>
                <w:rFonts w:cs="Tahoma"/>
                <w:b/>
                <w:bCs/>
                <w:color w:val="000000"/>
                <w:sz w:val="22"/>
                <w:szCs w:val="22"/>
                <w:lang w:eastAsia="el-GR"/>
              </w:rPr>
              <w:t>.</w:t>
            </w:r>
            <w:r>
              <w:rPr>
                <w:rFonts w:cs="Tahoma"/>
                <w:b/>
                <w:bCs/>
                <w:color w:val="000000"/>
                <w:sz w:val="22"/>
                <w:szCs w:val="22"/>
                <w:lang w:eastAsia="el-GR"/>
              </w:rPr>
              <w:t>425</w:t>
            </w:r>
            <w:r w:rsidRPr="00D86BD5">
              <w:rPr>
                <w:rFonts w:cs="Tahoma"/>
                <w:b/>
                <w:bCs/>
                <w:color w:val="000000"/>
                <w:sz w:val="22"/>
                <w:szCs w:val="22"/>
                <w:lang w:eastAsia="el-GR"/>
              </w:rPr>
              <w:t>,00€</w:t>
            </w:r>
            <w:r w:rsidRPr="00D86BD5">
              <w:rPr>
                <w:rFonts w:cs="Tahoma"/>
                <w:sz w:val="22"/>
                <w:szCs w:val="22"/>
              </w:rPr>
              <w:t xml:space="preserve"> μη περιλαμβανομένου ΦΠΑ (Προϋπολογισμός με ΦΠΑ: </w:t>
            </w:r>
            <w:r w:rsidRPr="00D86BD5">
              <w:rPr>
                <w:rFonts w:cs="Tahoma"/>
                <w:b/>
                <w:bCs/>
                <w:color w:val="000000"/>
                <w:sz w:val="22"/>
                <w:szCs w:val="22"/>
                <w:lang w:eastAsia="el-GR"/>
              </w:rPr>
              <w:t xml:space="preserve"> </w:t>
            </w:r>
            <w:r>
              <w:rPr>
                <w:rFonts w:cs="Tahoma"/>
                <w:b/>
                <w:bCs/>
                <w:color w:val="000000"/>
                <w:sz w:val="22"/>
                <w:szCs w:val="22"/>
                <w:lang w:eastAsia="el-GR"/>
              </w:rPr>
              <w:t>2</w:t>
            </w:r>
            <w:r w:rsidRPr="00D86BD5">
              <w:rPr>
                <w:rFonts w:cs="Tahoma"/>
                <w:b/>
                <w:bCs/>
                <w:color w:val="000000"/>
                <w:sz w:val="22"/>
                <w:szCs w:val="22"/>
                <w:lang w:eastAsia="el-GR"/>
              </w:rPr>
              <w:t>.</w:t>
            </w:r>
            <w:r>
              <w:rPr>
                <w:rFonts w:cs="Tahoma"/>
                <w:b/>
                <w:bCs/>
                <w:color w:val="000000"/>
                <w:sz w:val="22"/>
                <w:szCs w:val="22"/>
                <w:lang w:eastAsia="el-GR"/>
              </w:rPr>
              <w:t>010</w:t>
            </w:r>
            <w:r w:rsidRPr="00D86BD5">
              <w:rPr>
                <w:rFonts w:cs="Tahoma"/>
                <w:b/>
                <w:bCs/>
                <w:color w:val="000000"/>
                <w:sz w:val="22"/>
                <w:szCs w:val="22"/>
                <w:lang w:eastAsia="el-GR"/>
              </w:rPr>
              <w:t>.</w:t>
            </w:r>
            <w:r>
              <w:rPr>
                <w:rFonts w:cs="Tahoma"/>
                <w:b/>
                <w:bCs/>
                <w:color w:val="000000"/>
                <w:sz w:val="22"/>
                <w:szCs w:val="22"/>
                <w:lang w:eastAsia="el-GR"/>
              </w:rPr>
              <w:t>567</w:t>
            </w:r>
            <w:r w:rsidRPr="00D86BD5">
              <w:rPr>
                <w:rFonts w:cs="Tahoma"/>
                <w:b/>
                <w:bCs/>
                <w:color w:val="000000"/>
                <w:sz w:val="22"/>
                <w:szCs w:val="22"/>
                <w:lang w:eastAsia="el-GR"/>
              </w:rPr>
              <w:t xml:space="preserve">,00€ , ΦΠΑ </w:t>
            </w:r>
            <w:r w:rsidRPr="00D86BD5">
              <w:rPr>
                <w:rFonts w:cs="Tahoma"/>
                <w:b/>
                <w:bCs/>
                <w:sz w:val="22"/>
                <w:szCs w:val="22"/>
              </w:rPr>
              <w:t>24%</w:t>
            </w:r>
            <w:r w:rsidRPr="00D86BD5">
              <w:rPr>
                <w:rFonts w:cs="Tahoma"/>
                <w:b/>
                <w:bCs/>
                <w:color w:val="000000"/>
                <w:sz w:val="22"/>
                <w:szCs w:val="22"/>
                <w:lang w:eastAsia="el-GR"/>
              </w:rPr>
              <w:t xml:space="preserve">  38</w:t>
            </w:r>
            <w:r>
              <w:rPr>
                <w:rFonts w:cs="Tahoma"/>
                <w:b/>
                <w:bCs/>
                <w:color w:val="000000"/>
                <w:sz w:val="22"/>
                <w:szCs w:val="22"/>
                <w:lang w:eastAsia="el-GR"/>
              </w:rPr>
              <w:t>9</w:t>
            </w:r>
            <w:r w:rsidRPr="00D86BD5">
              <w:rPr>
                <w:rFonts w:cs="Tahoma"/>
                <w:b/>
                <w:bCs/>
                <w:color w:val="000000"/>
                <w:sz w:val="22"/>
                <w:szCs w:val="22"/>
                <w:lang w:eastAsia="el-GR"/>
              </w:rPr>
              <w:t>.</w:t>
            </w:r>
            <w:r>
              <w:rPr>
                <w:rFonts w:cs="Tahoma"/>
                <w:b/>
                <w:bCs/>
                <w:color w:val="000000"/>
                <w:sz w:val="22"/>
                <w:szCs w:val="22"/>
                <w:lang w:eastAsia="el-GR"/>
              </w:rPr>
              <w:t>142</w:t>
            </w:r>
            <w:r w:rsidRPr="00D86BD5">
              <w:rPr>
                <w:rFonts w:cs="Tahoma"/>
                <w:b/>
                <w:bCs/>
                <w:color w:val="000000"/>
                <w:sz w:val="22"/>
                <w:szCs w:val="22"/>
                <w:lang w:eastAsia="el-GR"/>
              </w:rPr>
              <w:t>,00€</w:t>
            </w:r>
            <w:r w:rsidRPr="00D86BD5">
              <w:rPr>
                <w:rFonts w:cs="Tahoma"/>
                <w:color w:val="000000"/>
                <w:sz w:val="22"/>
                <w:szCs w:val="22"/>
                <w:lang w:eastAsia="el-GR"/>
              </w:rPr>
              <w:t>)</w:t>
            </w:r>
          </w:p>
          <w:p w14:paraId="2C07E767" w14:textId="72E63D83" w:rsidR="005357AA" w:rsidRPr="00F63ACE" w:rsidRDefault="005357AA" w:rsidP="00501993">
            <w:pPr>
              <w:pStyle w:val="Tabletext"/>
              <w:numPr>
                <w:ilvl w:val="0"/>
                <w:numId w:val="17"/>
              </w:numPr>
              <w:spacing w:before="120" w:after="0"/>
              <w:ind w:left="242" w:hanging="242"/>
              <w:jc w:val="both"/>
              <w:rPr>
                <w:rFonts w:cs="Tahoma"/>
                <w:b/>
                <w:bCs/>
                <w:color w:val="000000"/>
                <w:sz w:val="22"/>
                <w:szCs w:val="22"/>
                <w:lang w:eastAsia="el-GR"/>
              </w:rPr>
            </w:pPr>
            <w:r w:rsidRPr="00F63ACE">
              <w:rPr>
                <w:rFonts w:cs="Tahoma"/>
                <w:sz w:val="22"/>
                <w:szCs w:val="22"/>
              </w:rPr>
              <w:t xml:space="preserve">Εκτιμώμενη αξία δικαιώματος προαίρεσης υπηρεσιών συντήρησης: έως επτακόσιες πενήντα δύο χιλιάδες οκτακόσια πενήντα ευρώ </w:t>
            </w:r>
            <w:r w:rsidRPr="00F63ACE">
              <w:rPr>
                <w:rFonts w:cs="Tahoma"/>
                <w:b/>
                <w:bCs/>
                <w:color w:val="000000"/>
                <w:sz w:val="22"/>
                <w:szCs w:val="22"/>
                <w:lang w:eastAsia="el-GR"/>
              </w:rPr>
              <w:t>752.850,00€</w:t>
            </w:r>
            <w:r w:rsidRPr="00F63ACE">
              <w:rPr>
                <w:rFonts w:cs="Tahoma"/>
                <w:sz w:val="22"/>
                <w:szCs w:val="22"/>
              </w:rPr>
              <w:t xml:space="preserve"> μη περιλαμβανομένου ΦΠΑ (Προϋπολογισμός με ΦΠΑ: </w:t>
            </w:r>
            <w:r w:rsidRPr="00F63ACE">
              <w:rPr>
                <w:rFonts w:cs="Tahoma"/>
                <w:b/>
                <w:bCs/>
                <w:color w:val="000000"/>
                <w:sz w:val="22"/>
                <w:szCs w:val="22"/>
                <w:lang w:eastAsia="el-GR"/>
              </w:rPr>
              <w:t xml:space="preserve"> 933.534,00€ , ΦΠΑ </w:t>
            </w:r>
            <w:r w:rsidRPr="00F63ACE">
              <w:rPr>
                <w:rFonts w:cs="Tahoma"/>
                <w:b/>
                <w:bCs/>
                <w:sz w:val="22"/>
                <w:szCs w:val="22"/>
              </w:rPr>
              <w:t>24%</w:t>
            </w:r>
            <w:r w:rsidRPr="00F63ACE">
              <w:rPr>
                <w:rFonts w:cs="Tahoma"/>
                <w:b/>
                <w:bCs/>
                <w:color w:val="000000"/>
                <w:sz w:val="22"/>
                <w:szCs w:val="22"/>
                <w:lang w:eastAsia="el-GR"/>
              </w:rPr>
              <w:t xml:space="preserve">  180.684,00€</w:t>
            </w:r>
            <w:r w:rsidRPr="00F63ACE">
              <w:rPr>
                <w:rFonts w:cs="Tahoma"/>
                <w:color w:val="000000"/>
                <w:sz w:val="22"/>
                <w:szCs w:val="22"/>
                <w:lang w:eastAsia="el-GR"/>
              </w:rPr>
              <w:t>)</w:t>
            </w:r>
            <w:r w:rsidRPr="00F63ACE">
              <w:rPr>
                <w:rFonts w:cs="Tahoma"/>
                <w:sz w:val="22"/>
                <w:szCs w:val="22"/>
              </w:rPr>
              <w:t xml:space="preserve"> Συνολική  εκτιμώμενη αξία σύμβασης </w:t>
            </w:r>
            <w:r w:rsidRPr="00F63ACE">
              <w:rPr>
                <w:rFonts w:cs="Tahoma"/>
                <w:b/>
                <w:bCs/>
                <w:color w:val="000000"/>
                <w:sz w:val="22"/>
                <w:szCs w:val="22"/>
                <w:lang w:eastAsia="el-GR"/>
              </w:rPr>
              <w:t xml:space="preserve">7.779.025,00€ </w:t>
            </w:r>
            <w:r w:rsidRPr="00F63ACE">
              <w:rPr>
                <w:rFonts w:cs="Tahoma"/>
                <w:sz w:val="22"/>
                <w:szCs w:val="22"/>
              </w:rPr>
              <w:t xml:space="preserve">μη περιλαμβανομένου ΦΠΑ , προϋπολογισμός με ΦΠΑ: </w:t>
            </w:r>
            <w:r w:rsidRPr="00F63ACE">
              <w:rPr>
                <w:rFonts w:cs="Tahoma"/>
                <w:b/>
                <w:bCs/>
                <w:color w:val="000000"/>
                <w:sz w:val="22"/>
                <w:szCs w:val="22"/>
                <w:lang w:eastAsia="el-GR"/>
              </w:rPr>
              <w:t>9.645.991,00€, ΦΠΑ 24% 1.866.966,00€</w:t>
            </w:r>
          </w:p>
          <w:p w14:paraId="08110F51" w14:textId="52E1CBF5" w:rsidR="001F455A" w:rsidRPr="00D86BD5" w:rsidRDefault="001F455A" w:rsidP="00A60E63">
            <w:pPr>
              <w:pStyle w:val="Tabletext"/>
              <w:jc w:val="both"/>
              <w:rPr>
                <w:rFonts w:cs="Tahoma"/>
                <w:sz w:val="22"/>
                <w:szCs w:val="22"/>
              </w:rPr>
            </w:pPr>
          </w:p>
        </w:tc>
      </w:tr>
      <w:tr w:rsidR="0024279E" w:rsidRPr="00D46B93" w14:paraId="38877388" w14:textId="77777777" w:rsidTr="0031590C">
        <w:tc>
          <w:tcPr>
            <w:tcW w:w="3708" w:type="dxa"/>
            <w:vAlign w:val="center"/>
          </w:tcPr>
          <w:p w14:paraId="7ED4F090" w14:textId="77777777" w:rsidR="0024279E" w:rsidRPr="00D86BD5" w:rsidRDefault="0024279E" w:rsidP="0031590C">
            <w:pPr>
              <w:pStyle w:val="TabletextChar"/>
              <w:rPr>
                <w:rFonts w:cs="Tahoma"/>
                <w:b/>
                <w:sz w:val="22"/>
                <w:szCs w:val="22"/>
              </w:rPr>
            </w:pPr>
            <w:r w:rsidRPr="00D86BD5">
              <w:rPr>
                <w:rFonts w:cs="Tahoma"/>
                <w:b/>
                <w:sz w:val="22"/>
                <w:szCs w:val="22"/>
              </w:rPr>
              <w:t>ΧΡΗΜΑΤΟΔΟΤΗΣΗ ΕΡΓΟΥ</w:t>
            </w:r>
          </w:p>
          <w:p w14:paraId="7370490B" w14:textId="77777777" w:rsidR="00852911" w:rsidRPr="00D86BD5" w:rsidRDefault="00852911" w:rsidP="00A60E63"/>
          <w:p w14:paraId="1816E385" w14:textId="77777777" w:rsidR="00852911" w:rsidRPr="00D86BD5" w:rsidRDefault="00852911" w:rsidP="00A60E63"/>
          <w:p w14:paraId="7E82E6FD" w14:textId="77777777" w:rsidR="00852911" w:rsidRPr="00D86BD5" w:rsidRDefault="00852911" w:rsidP="00A60E63"/>
          <w:p w14:paraId="1A90C85C" w14:textId="77777777" w:rsidR="00852911" w:rsidRPr="00D86BD5" w:rsidRDefault="00852911" w:rsidP="00852911">
            <w:pPr>
              <w:rPr>
                <w:b/>
                <w:lang w:val="el-GR" w:eastAsia="en-US"/>
              </w:rPr>
            </w:pPr>
          </w:p>
          <w:p w14:paraId="5D73B038" w14:textId="77777777" w:rsidR="00852911" w:rsidRPr="00D86BD5" w:rsidRDefault="00852911" w:rsidP="00852911">
            <w:pPr>
              <w:rPr>
                <w:lang w:val="el-GR" w:eastAsia="en-US"/>
              </w:rPr>
            </w:pPr>
          </w:p>
          <w:p w14:paraId="353FAAA8" w14:textId="77777777" w:rsidR="00852911" w:rsidRPr="00D86BD5" w:rsidRDefault="00852911" w:rsidP="00852911">
            <w:pPr>
              <w:rPr>
                <w:b/>
                <w:lang w:val="el-GR" w:eastAsia="en-US"/>
              </w:rPr>
            </w:pPr>
          </w:p>
          <w:p w14:paraId="433A0B87" w14:textId="3A3C4569" w:rsidR="00852911" w:rsidRPr="00D86BD5" w:rsidRDefault="00852911" w:rsidP="00A60E63"/>
        </w:tc>
        <w:tc>
          <w:tcPr>
            <w:tcW w:w="6147" w:type="dxa"/>
            <w:vAlign w:val="center"/>
          </w:tcPr>
          <w:p w14:paraId="6C6C4ED9" w14:textId="0169E8E5" w:rsidR="00A05069" w:rsidRPr="00F63ACE" w:rsidRDefault="00A05069" w:rsidP="00A05069">
            <w:pPr>
              <w:rPr>
                <w:lang w:val="el-GR"/>
              </w:rPr>
            </w:pPr>
            <w:r w:rsidRPr="00D86BD5">
              <w:rPr>
                <w:lang w:val="en-US"/>
              </w:rPr>
              <w:lastRenderedPageBreak/>
              <w:t>To</w:t>
            </w:r>
            <w:r w:rsidRPr="00D86BD5">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D86BD5">
              <w:t>NextGeneration</w:t>
            </w:r>
            <w:r w:rsidRPr="00D86BD5">
              <w:rPr>
                <w:lang w:val="el-GR"/>
              </w:rPr>
              <w:t xml:space="preserve"> </w:t>
            </w:r>
            <w:r w:rsidRPr="00D86BD5">
              <w:t>EU</w:t>
            </w:r>
            <w:r w:rsidRPr="00D86BD5">
              <w:rPr>
                <w:lang w:val="el-GR"/>
              </w:rPr>
              <w:t xml:space="preserve"> (</w:t>
            </w:r>
            <w:r w:rsidRPr="00501993">
              <w:rPr>
                <w:lang w:val="el-GR"/>
              </w:rPr>
              <w:t>κωδικός Δράσης: 16</w:t>
            </w:r>
            <w:r w:rsidR="00F63ACE" w:rsidRPr="00501993">
              <w:rPr>
                <w:lang w:val="el-GR"/>
              </w:rPr>
              <w:t>824</w:t>
            </w:r>
            <w:r w:rsidRPr="00501993">
              <w:rPr>
                <w:lang w:val="el-GR"/>
              </w:rPr>
              <w:t xml:space="preserve"> / Άξονας </w:t>
            </w:r>
            <w:r w:rsidR="00F63ACE" w:rsidRPr="00501993">
              <w:rPr>
                <w:lang w:val="el-GR"/>
              </w:rPr>
              <w:t>2</w:t>
            </w:r>
            <w:r w:rsidRPr="00501993">
              <w:rPr>
                <w:lang w:val="el-GR"/>
              </w:rPr>
              <w:t>.</w:t>
            </w:r>
            <w:r w:rsidR="00F63ACE" w:rsidRPr="00501993">
              <w:rPr>
                <w:lang w:val="el-GR"/>
              </w:rPr>
              <w:t>2</w:t>
            </w:r>
            <w:r w:rsidRPr="00F63ACE">
              <w:rPr>
                <w:lang w:val="el-GR"/>
              </w:rPr>
              <w:t xml:space="preserve">). </w:t>
            </w:r>
          </w:p>
          <w:p w14:paraId="24D91F03" w14:textId="6F7ADEA0" w:rsidR="00A05069" w:rsidRPr="00D86BD5" w:rsidRDefault="00A05069" w:rsidP="00A05069">
            <w:pPr>
              <w:pStyle w:val="TabletextChar"/>
              <w:jc w:val="both"/>
              <w:rPr>
                <w:rFonts w:cs="Tahoma"/>
                <w:sz w:val="22"/>
                <w:szCs w:val="22"/>
              </w:rPr>
            </w:pPr>
            <w:r w:rsidRPr="00F63ACE">
              <w:rPr>
                <w:rFonts w:cs="Tahoma"/>
              </w:rPr>
              <w:lastRenderedPageBreak/>
              <w:t xml:space="preserve">Οι </w:t>
            </w:r>
            <w:r w:rsidRPr="00F63ACE">
              <w:rPr>
                <w:rFonts w:cs="Tahoma"/>
                <w:sz w:val="22"/>
                <w:szCs w:val="22"/>
              </w:rPr>
              <w:t xml:space="preserve">δαπάνες του Έργου, </w:t>
            </w:r>
            <w:r w:rsidRPr="00501993">
              <w:rPr>
                <w:rFonts w:cs="Tahoma"/>
                <w:sz w:val="22"/>
                <w:szCs w:val="22"/>
              </w:rPr>
              <w:t>μη περιλαμβανομένων των δικαιωμάτων προαίρεσης</w:t>
            </w:r>
            <w:r w:rsidRPr="00F63ACE">
              <w:rPr>
                <w:rFonts w:cs="Tahoma"/>
                <w:sz w:val="22"/>
                <w:szCs w:val="22"/>
              </w:rPr>
              <w:t>,</w:t>
            </w:r>
            <w:r w:rsidRPr="00D86BD5">
              <w:rPr>
                <w:rFonts w:cs="Tahoma"/>
                <w:sz w:val="22"/>
                <w:szCs w:val="22"/>
              </w:rPr>
              <w:t xml:space="preserve"> θα βαρύνουν το Πρόγραμμα Δημοσίων Επενδύσεων-</w:t>
            </w:r>
            <w:r w:rsidRPr="00D86BD5">
              <w:rPr>
                <w:rFonts w:cs="Tahoma"/>
                <w:sz w:val="22"/>
                <w:szCs w:val="22"/>
                <w:lang w:val="en-US"/>
              </w:rPr>
              <w:t>TAA</w:t>
            </w:r>
            <w:r w:rsidRPr="00D86BD5">
              <w:rPr>
                <w:rFonts w:cs="Tahoma"/>
                <w:sz w:val="22"/>
                <w:szCs w:val="22"/>
              </w:rPr>
              <w:t xml:space="preserve">, και συγκεκριμένα την </w:t>
            </w:r>
            <w:r w:rsidRPr="00757C77">
              <w:rPr>
                <w:rFonts w:cs="Tahoma"/>
                <w:sz w:val="22"/>
                <w:szCs w:val="22"/>
              </w:rPr>
              <w:t>ΣΑΤΑ 063</w:t>
            </w:r>
            <w:r w:rsidRPr="00D86BD5">
              <w:rPr>
                <w:rFonts w:cs="Tahoma"/>
                <w:color w:val="000000" w:themeColor="text1"/>
                <w:sz w:val="22"/>
                <w:szCs w:val="22"/>
              </w:rPr>
              <w:t xml:space="preserve"> </w:t>
            </w:r>
            <w:r w:rsidRPr="00D86BD5">
              <w:rPr>
                <w:rFonts w:cs="Tahoma"/>
                <w:sz w:val="22"/>
                <w:szCs w:val="22"/>
              </w:rPr>
              <w:t xml:space="preserve">με ενάριθμο κωδικό </w:t>
            </w:r>
            <w:r w:rsidRPr="00757C77">
              <w:rPr>
                <w:rFonts w:cs="Tahoma"/>
                <w:sz w:val="22"/>
                <w:szCs w:val="22"/>
              </w:rPr>
              <w:t>2022ΤΑ06300</w:t>
            </w:r>
            <w:r w:rsidR="00392829" w:rsidRPr="00757C77">
              <w:rPr>
                <w:rFonts w:cs="Tahoma"/>
                <w:sz w:val="22"/>
                <w:szCs w:val="22"/>
              </w:rPr>
              <w:t>056</w:t>
            </w:r>
            <w:r w:rsidRPr="00D86BD5">
              <w:rPr>
                <w:rFonts w:cs="Tahoma"/>
                <w:sz w:val="22"/>
                <w:szCs w:val="22"/>
              </w:rPr>
              <w:t xml:space="preserve"> </w:t>
            </w:r>
          </w:p>
        </w:tc>
      </w:tr>
      <w:tr w:rsidR="0024279E" w:rsidRPr="00D86BD5" w14:paraId="40743E67" w14:textId="77777777" w:rsidTr="0031590C">
        <w:tc>
          <w:tcPr>
            <w:tcW w:w="3708" w:type="dxa"/>
            <w:vAlign w:val="center"/>
          </w:tcPr>
          <w:p w14:paraId="3F680026" w14:textId="77777777" w:rsidR="0024279E" w:rsidRPr="00D86BD5" w:rsidDel="00CD2F0B" w:rsidRDefault="0024279E" w:rsidP="0031590C">
            <w:pPr>
              <w:pStyle w:val="TabletextChar"/>
              <w:rPr>
                <w:rFonts w:cs="Tahoma"/>
                <w:b/>
                <w:sz w:val="22"/>
                <w:szCs w:val="22"/>
              </w:rPr>
            </w:pPr>
            <w:r w:rsidRPr="00D86BD5">
              <w:rPr>
                <w:rFonts w:cs="Tahoma"/>
                <w:b/>
                <w:sz w:val="22"/>
                <w:szCs w:val="22"/>
              </w:rPr>
              <w:lastRenderedPageBreak/>
              <w:t xml:space="preserve">ΔΙΑΡΚΕΙΑ ΣΥΜΒΑΣΗΣ </w:t>
            </w:r>
          </w:p>
        </w:tc>
        <w:tc>
          <w:tcPr>
            <w:tcW w:w="6147" w:type="dxa"/>
            <w:vAlign w:val="center"/>
          </w:tcPr>
          <w:p w14:paraId="13DA802F" w14:textId="48A2AF33" w:rsidR="0024279E" w:rsidRPr="00D86BD5" w:rsidRDefault="007E256C" w:rsidP="0031590C">
            <w:pPr>
              <w:rPr>
                <w:lang w:val="el-GR"/>
              </w:rPr>
            </w:pPr>
            <w:r w:rsidRPr="00D86BD5">
              <w:rPr>
                <w:b/>
                <w:lang w:val="el-GR"/>
              </w:rPr>
              <w:t>Είκοσι</w:t>
            </w:r>
            <w:r w:rsidR="00A60E63" w:rsidRPr="00D86BD5">
              <w:rPr>
                <w:b/>
                <w:lang w:val="el-GR"/>
              </w:rPr>
              <w:t xml:space="preserve"> τέσσερις (24)</w:t>
            </w:r>
            <w:r w:rsidR="00F82A8D" w:rsidRPr="00D86BD5">
              <w:rPr>
                <w:b/>
              </w:rPr>
              <w:t xml:space="preserve"> μήνες</w:t>
            </w:r>
          </w:p>
        </w:tc>
      </w:tr>
      <w:tr w:rsidR="00C82832" w:rsidRPr="00D86BD5" w14:paraId="0CEEFBF4" w14:textId="77777777" w:rsidTr="0031590C">
        <w:tc>
          <w:tcPr>
            <w:tcW w:w="3708" w:type="dxa"/>
            <w:vAlign w:val="center"/>
          </w:tcPr>
          <w:p w14:paraId="468AB927" w14:textId="77777777" w:rsidR="00C82832" w:rsidRPr="00D86BD5" w:rsidRDefault="00C82832" w:rsidP="00C82832">
            <w:pPr>
              <w:pStyle w:val="TabletextChar"/>
              <w:rPr>
                <w:rFonts w:cs="Tahoma"/>
                <w:b/>
                <w:sz w:val="22"/>
                <w:szCs w:val="22"/>
                <w:lang w:eastAsia="zh-CN"/>
              </w:rPr>
            </w:pPr>
            <w:r w:rsidRPr="00D86BD5">
              <w:rPr>
                <w:rFonts w:cs="Tahoma"/>
                <w:b/>
                <w:sz w:val="22"/>
                <w:szCs w:val="22"/>
                <w:lang w:eastAsia="zh-CN"/>
              </w:rPr>
              <w:t>ΗΜΕΡΟΜΗΝΙΑ ΔΙΑΚΗΡΥΞΗΣ</w:t>
            </w:r>
          </w:p>
        </w:tc>
        <w:tc>
          <w:tcPr>
            <w:tcW w:w="6147" w:type="dxa"/>
            <w:vAlign w:val="center"/>
          </w:tcPr>
          <w:p w14:paraId="52EDEECC" w14:textId="1B475B90" w:rsidR="00C82832" w:rsidRPr="005A2848" w:rsidRDefault="003632EF" w:rsidP="00C82832">
            <w:pPr>
              <w:pStyle w:val="TabletextChar"/>
              <w:rPr>
                <w:rFonts w:cs="Tahoma"/>
                <w:b/>
                <w:sz w:val="22"/>
                <w:szCs w:val="22"/>
                <w:lang w:eastAsia="zh-CN"/>
              </w:rPr>
            </w:pPr>
            <w:r w:rsidRPr="005A2848">
              <w:rPr>
                <w:rFonts w:cs="Tahoma"/>
                <w:b/>
                <w:sz w:val="22"/>
                <w:szCs w:val="22"/>
                <w:lang w:eastAsia="zh-CN"/>
              </w:rPr>
              <w:t>05</w:t>
            </w:r>
            <w:r w:rsidR="00C82832" w:rsidRPr="005A2848">
              <w:rPr>
                <w:rFonts w:cs="Tahoma"/>
                <w:b/>
                <w:sz w:val="22"/>
                <w:szCs w:val="22"/>
                <w:lang w:eastAsia="zh-CN"/>
              </w:rPr>
              <w:t>-</w:t>
            </w:r>
            <w:r w:rsidRPr="005A2848">
              <w:rPr>
                <w:rFonts w:cs="Tahoma"/>
                <w:b/>
                <w:sz w:val="22"/>
                <w:szCs w:val="22"/>
                <w:lang w:eastAsia="zh-CN"/>
              </w:rPr>
              <w:t>01</w:t>
            </w:r>
            <w:r w:rsidR="00C82832" w:rsidRPr="005A2848">
              <w:rPr>
                <w:rFonts w:cs="Tahoma"/>
                <w:b/>
                <w:sz w:val="22"/>
                <w:szCs w:val="22"/>
                <w:lang w:eastAsia="zh-CN"/>
              </w:rPr>
              <w:t>-202</w:t>
            </w:r>
            <w:r w:rsidRPr="005A2848">
              <w:rPr>
                <w:rFonts w:cs="Tahoma"/>
                <w:b/>
                <w:sz w:val="22"/>
                <w:szCs w:val="22"/>
                <w:lang w:eastAsia="zh-CN"/>
              </w:rPr>
              <w:t>3</w:t>
            </w:r>
          </w:p>
        </w:tc>
      </w:tr>
      <w:tr w:rsidR="00C82832" w:rsidRPr="00D86BD5" w14:paraId="4F1733B5" w14:textId="77777777" w:rsidTr="0031590C">
        <w:tc>
          <w:tcPr>
            <w:tcW w:w="3708" w:type="dxa"/>
            <w:vAlign w:val="center"/>
          </w:tcPr>
          <w:p w14:paraId="47446C13" w14:textId="77777777" w:rsidR="00C82832" w:rsidRPr="00D86BD5" w:rsidRDefault="00C82832" w:rsidP="00C82832">
            <w:pPr>
              <w:pStyle w:val="TabletextChar"/>
              <w:rPr>
                <w:rFonts w:cs="Tahoma"/>
                <w:b/>
                <w:sz w:val="22"/>
                <w:szCs w:val="22"/>
              </w:rPr>
            </w:pPr>
            <w:r w:rsidRPr="00D86BD5">
              <w:rPr>
                <w:rFonts w:cs="Tahoma"/>
                <w:b/>
                <w:sz w:val="22"/>
                <w:szCs w:val="22"/>
              </w:rPr>
              <w:t>ΠΡΟΘΕΣΜΙΑ ΓΙΑ ΥΠΟΒΟΛΗ ΔΙΕΥΚΡΙΝΙΣΕΩΝ ΕΠΙ ΤΩΝ ΟΡΩΝ ΤΗΣ ΔΙΑΚΗΡΥΞΗΣ</w:t>
            </w:r>
          </w:p>
        </w:tc>
        <w:tc>
          <w:tcPr>
            <w:tcW w:w="6147" w:type="dxa"/>
            <w:vAlign w:val="center"/>
          </w:tcPr>
          <w:p w14:paraId="26F2E3BB" w14:textId="0CF64403" w:rsidR="00C82832" w:rsidRPr="000B2D7D" w:rsidRDefault="000B2D7D" w:rsidP="00C82832">
            <w:pPr>
              <w:pStyle w:val="TabletextChar"/>
              <w:rPr>
                <w:rFonts w:cs="Tahoma"/>
                <w:b/>
                <w:sz w:val="22"/>
                <w:szCs w:val="24"/>
                <w:lang w:val="en-US"/>
              </w:rPr>
            </w:pPr>
            <w:r w:rsidRPr="00E94DFB">
              <w:rPr>
                <w:rFonts w:cs="Tahoma"/>
                <w:b/>
                <w:sz w:val="22"/>
                <w:szCs w:val="22"/>
                <w:lang w:eastAsia="zh-CN"/>
              </w:rPr>
              <w:t>25</w:t>
            </w:r>
            <w:r w:rsidR="00C82832" w:rsidRPr="00E94DFB">
              <w:rPr>
                <w:rFonts w:cs="Tahoma"/>
                <w:b/>
                <w:sz w:val="22"/>
                <w:szCs w:val="22"/>
                <w:lang w:eastAsia="zh-CN"/>
              </w:rPr>
              <w:t>-</w:t>
            </w:r>
            <w:r w:rsidRPr="00E94DFB">
              <w:rPr>
                <w:rFonts w:cs="Tahoma"/>
                <w:b/>
                <w:sz w:val="22"/>
                <w:szCs w:val="22"/>
                <w:lang w:eastAsia="zh-CN"/>
              </w:rPr>
              <w:t>01</w:t>
            </w:r>
            <w:r w:rsidR="00C82832" w:rsidRPr="00E94DFB">
              <w:rPr>
                <w:rFonts w:cs="Tahoma"/>
                <w:b/>
                <w:sz w:val="22"/>
                <w:szCs w:val="22"/>
                <w:lang w:eastAsia="zh-CN"/>
              </w:rPr>
              <w:t>-202</w:t>
            </w:r>
            <w:r w:rsidRPr="00E94DFB">
              <w:rPr>
                <w:rFonts w:cs="Tahoma"/>
                <w:b/>
                <w:sz w:val="22"/>
                <w:szCs w:val="22"/>
                <w:lang w:eastAsia="zh-CN"/>
              </w:rPr>
              <w:t>3</w:t>
            </w:r>
          </w:p>
        </w:tc>
      </w:tr>
      <w:tr w:rsidR="00DF02B0" w:rsidRPr="000F073D" w14:paraId="631BFE92" w14:textId="77777777" w:rsidTr="0031590C">
        <w:tc>
          <w:tcPr>
            <w:tcW w:w="3708" w:type="dxa"/>
            <w:vAlign w:val="center"/>
          </w:tcPr>
          <w:p w14:paraId="48277820" w14:textId="77777777" w:rsidR="00DF02B0" w:rsidRPr="00D86BD5" w:rsidRDefault="00DF02B0" w:rsidP="00DF02B0">
            <w:pPr>
              <w:pStyle w:val="TabletextChar"/>
              <w:rPr>
                <w:rFonts w:cs="Tahoma"/>
                <w:b/>
                <w:sz w:val="22"/>
                <w:szCs w:val="22"/>
              </w:rPr>
            </w:pPr>
            <w:r w:rsidRPr="00D86BD5">
              <w:rPr>
                <w:rFonts w:cs="Tahoma"/>
                <w:b/>
                <w:sz w:val="22"/>
                <w:szCs w:val="22"/>
              </w:rPr>
              <w:t>ΗΜΕΡΟΜΗΝΙΑ ΈΝΑΡΞΗΣ ΗΛΕΚΤΡΟΝΙΚΗΣ ΥΠΟΒΟΛΗΣ ΠΡΟΣΦΟΡΩΝ</w:t>
            </w:r>
          </w:p>
        </w:tc>
        <w:tc>
          <w:tcPr>
            <w:tcW w:w="6147" w:type="dxa"/>
            <w:vAlign w:val="center"/>
          </w:tcPr>
          <w:p w14:paraId="2D384782" w14:textId="19C80C4C" w:rsidR="00DF02B0" w:rsidRPr="00D86BD5" w:rsidRDefault="00CD53EB" w:rsidP="00DF02B0">
            <w:pPr>
              <w:pStyle w:val="TabletextChar"/>
              <w:rPr>
                <w:rFonts w:cs="Tahoma"/>
                <w:b/>
                <w:color w:val="000000"/>
                <w:sz w:val="22"/>
                <w:szCs w:val="22"/>
                <w:highlight w:val="magenta"/>
              </w:rPr>
            </w:pPr>
            <w:r w:rsidRPr="00E8775F">
              <w:rPr>
                <w:rFonts w:cs="Tahoma"/>
                <w:b/>
                <w:sz w:val="22"/>
                <w:szCs w:val="22"/>
                <w:lang w:eastAsia="zh-CN"/>
              </w:rPr>
              <w:t>11</w:t>
            </w:r>
            <w:r w:rsidR="00433D32" w:rsidRPr="00E8775F">
              <w:rPr>
                <w:rFonts w:cs="Tahoma"/>
                <w:b/>
                <w:sz w:val="22"/>
                <w:szCs w:val="22"/>
                <w:lang w:eastAsia="zh-CN"/>
              </w:rPr>
              <w:t>-</w:t>
            </w:r>
            <w:r w:rsidRPr="00E8775F">
              <w:rPr>
                <w:rFonts w:cs="Tahoma"/>
                <w:b/>
                <w:sz w:val="22"/>
                <w:szCs w:val="22"/>
                <w:lang w:eastAsia="zh-CN"/>
              </w:rPr>
              <w:t>01</w:t>
            </w:r>
            <w:r w:rsidR="00433D32" w:rsidRPr="00E8775F">
              <w:rPr>
                <w:rFonts w:cs="Tahoma"/>
                <w:b/>
                <w:sz w:val="22"/>
                <w:szCs w:val="22"/>
                <w:lang w:eastAsia="zh-CN"/>
              </w:rPr>
              <w:t>-202</w:t>
            </w:r>
            <w:r w:rsidRPr="00E8775F">
              <w:rPr>
                <w:rFonts w:cs="Tahoma"/>
                <w:b/>
                <w:sz w:val="22"/>
                <w:szCs w:val="22"/>
                <w:lang w:eastAsia="zh-CN"/>
              </w:rPr>
              <w:t>3</w:t>
            </w:r>
          </w:p>
        </w:tc>
      </w:tr>
      <w:tr w:rsidR="00DF02B0" w:rsidRPr="000F073D" w14:paraId="368A194C" w14:textId="77777777" w:rsidTr="00603221">
        <w:tc>
          <w:tcPr>
            <w:tcW w:w="3708" w:type="dxa"/>
            <w:vAlign w:val="center"/>
          </w:tcPr>
          <w:p w14:paraId="440217A8" w14:textId="77777777" w:rsidR="00DF02B0" w:rsidRPr="00D86BD5" w:rsidRDefault="00DF02B0" w:rsidP="00DF02B0">
            <w:pPr>
              <w:pStyle w:val="TabletextChar"/>
              <w:rPr>
                <w:rFonts w:cs="Tahoma"/>
                <w:b/>
                <w:sz w:val="22"/>
                <w:szCs w:val="22"/>
              </w:rPr>
            </w:pPr>
            <w:r w:rsidRPr="00D86BD5">
              <w:rPr>
                <w:rFonts w:cs="Tahoma"/>
                <w:b/>
                <w:sz w:val="22"/>
                <w:szCs w:val="22"/>
              </w:rPr>
              <w:t>ΚΑΤΑΛΗΚΤΙΚΗ ΗΜΕΡΟΜΗΝΙΑ ΚΑΙ ΩΡΑ ΥΠΟΒΟΛΗΣ ΠΡΟΣΦΟΡΩΝ</w:t>
            </w:r>
          </w:p>
        </w:tc>
        <w:tc>
          <w:tcPr>
            <w:tcW w:w="6147" w:type="dxa"/>
            <w:vAlign w:val="center"/>
          </w:tcPr>
          <w:p w14:paraId="1F526219" w14:textId="3E0B54F4" w:rsidR="00DF02B0" w:rsidRPr="00D86BD5" w:rsidRDefault="00844280" w:rsidP="00DF02B0">
            <w:pPr>
              <w:autoSpaceDE w:val="0"/>
              <w:autoSpaceDN w:val="0"/>
              <w:adjustRightInd w:val="0"/>
              <w:spacing w:after="0" w:line="276" w:lineRule="auto"/>
              <w:jc w:val="left"/>
              <w:rPr>
                <w:lang w:val="el-GR"/>
              </w:rPr>
            </w:pPr>
            <w:r w:rsidRPr="00F3312B">
              <w:rPr>
                <w:b/>
                <w:lang w:val="el-GR"/>
              </w:rPr>
              <w:t>13</w:t>
            </w:r>
            <w:r w:rsidR="00433D32" w:rsidRPr="00F3312B">
              <w:rPr>
                <w:b/>
                <w:lang w:val="el-GR"/>
              </w:rPr>
              <w:t>-</w:t>
            </w:r>
            <w:r w:rsidRPr="00F3312B">
              <w:rPr>
                <w:b/>
                <w:lang w:val="el-GR"/>
              </w:rPr>
              <w:t>02</w:t>
            </w:r>
            <w:r w:rsidR="00433D32" w:rsidRPr="00F3312B">
              <w:rPr>
                <w:b/>
                <w:lang w:val="el-GR"/>
              </w:rPr>
              <w:t>-202</w:t>
            </w:r>
            <w:r w:rsidRPr="00F3312B">
              <w:rPr>
                <w:b/>
                <w:lang w:val="el-GR"/>
              </w:rPr>
              <w:t>3</w:t>
            </w:r>
            <w:r w:rsidRPr="00C704DE">
              <w:rPr>
                <w:color w:val="000000"/>
                <w:lang w:val="el-GR"/>
              </w:rPr>
              <w:t xml:space="preserve">, </w:t>
            </w:r>
            <w:r w:rsidR="00C91AA6" w:rsidRPr="00D86BD5">
              <w:rPr>
                <w:color w:val="000000"/>
                <w:lang w:val="el-GR"/>
              </w:rPr>
              <w:t xml:space="preserve">ημέρα </w:t>
            </w:r>
            <w:r w:rsidR="00C275EC" w:rsidRPr="00365C14">
              <w:rPr>
                <w:b/>
                <w:lang w:val="el-GR"/>
              </w:rPr>
              <w:t xml:space="preserve">Δευτέρα </w:t>
            </w:r>
            <w:r w:rsidR="00C275EC" w:rsidRPr="00C704DE">
              <w:rPr>
                <w:color w:val="000000"/>
                <w:lang w:val="el-GR"/>
              </w:rPr>
              <w:t xml:space="preserve">&amp; </w:t>
            </w:r>
            <w:r w:rsidR="00C91AA6" w:rsidRPr="00D86BD5">
              <w:rPr>
                <w:color w:val="000000"/>
                <w:lang w:val="el-GR"/>
              </w:rPr>
              <w:t xml:space="preserve">ώρα </w:t>
            </w:r>
            <w:r w:rsidRPr="00F3312B">
              <w:rPr>
                <w:b/>
                <w:lang w:val="el-GR"/>
              </w:rPr>
              <w:t>14</w:t>
            </w:r>
            <w:r w:rsidR="00433D32" w:rsidRPr="00F3312B">
              <w:rPr>
                <w:b/>
                <w:lang w:val="el-GR"/>
              </w:rPr>
              <w:t>:</w:t>
            </w:r>
            <w:r w:rsidRPr="00F3312B">
              <w:rPr>
                <w:b/>
                <w:lang w:val="el-GR"/>
              </w:rPr>
              <w:t>00</w:t>
            </w:r>
          </w:p>
        </w:tc>
      </w:tr>
      <w:tr w:rsidR="00DF02B0" w:rsidRPr="00D46B93" w14:paraId="64305677" w14:textId="77777777" w:rsidTr="0031590C">
        <w:tc>
          <w:tcPr>
            <w:tcW w:w="3708" w:type="dxa"/>
            <w:vAlign w:val="center"/>
          </w:tcPr>
          <w:p w14:paraId="6AF945A2" w14:textId="77777777" w:rsidR="00DF02B0" w:rsidRPr="00D86BD5" w:rsidRDefault="00DF02B0" w:rsidP="00DF02B0">
            <w:pPr>
              <w:pStyle w:val="TabletextChar"/>
              <w:rPr>
                <w:rFonts w:cs="Tahoma"/>
                <w:b/>
                <w:sz w:val="22"/>
                <w:szCs w:val="22"/>
              </w:rPr>
            </w:pPr>
            <w:r w:rsidRPr="00D86BD5">
              <w:rPr>
                <w:rFonts w:cs="Tahoma"/>
                <w:b/>
                <w:sz w:val="22"/>
                <w:szCs w:val="22"/>
              </w:rPr>
              <w:t>ΤΟΠΟΣ</w:t>
            </w:r>
            <w:r w:rsidRPr="00D86BD5">
              <w:rPr>
                <w:rFonts w:cs="Tahoma"/>
                <w:b/>
                <w:sz w:val="22"/>
                <w:szCs w:val="22"/>
                <w:lang w:val="en-US"/>
              </w:rPr>
              <w:t xml:space="preserve"> </w:t>
            </w:r>
            <w:r w:rsidRPr="00D86BD5">
              <w:rPr>
                <w:rFonts w:cs="Tahoma"/>
                <w:b/>
                <w:sz w:val="22"/>
                <w:szCs w:val="22"/>
              </w:rPr>
              <w:t>&amp; ΤΡΟΠΟΣ ΚΑΤΑΘΕΣΗΣ ΠΡΟΣΦΟΡΩΝ</w:t>
            </w:r>
          </w:p>
        </w:tc>
        <w:tc>
          <w:tcPr>
            <w:tcW w:w="6147" w:type="dxa"/>
            <w:vAlign w:val="center"/>
          </w:tcPr>
          <w:p w14:paraId="77F14D90" w14:textId="77777777" w:rsidR="00DF02B0" w:rsidRPr="00D86BD5" w:rsidRDefault="00DF02B0" w:rsidP="00DF02B0">
            <w:pPr>
              <w:autoSpaceDE w:val="0"/>
              <w:autoSpaceDN w:val="0"/>
              <w:adjustRightInd w:val="0"/>
              <w:spacing w:after="0" w:line="276" w:lineRule="auto"/>
              <w:jc w:val="left"/>
              <w:rPr>
                <w:color w:val="000000"/>
                <w:lang w:val="el-GR"/>
              </w:rPr>
            </w:pPr>
            <w:r w:rsidRPr="00D86BD5">
              <w:rPr>
                <w:color w:val="000000"/>
                <w:lang w:val="el-GR"/>
              </w:rPr>
              <w:t>Ηλεκτρονική Υποβολή:</w:t>
            </w:r>
          </w:p>
          <w:p w14:paraId="7F3974EF" w14:textId="77777777" w:rsidR="00DF02B0" w:rsidRPr="00D86BD5" w:rsidRDefault="00DF02B0" w:rsidP="00DF02B0">
            <w:pPr>
              <w:autoSpaceDE w:val="0"/>
              <w:autoSpaceDN w:val="0"/>
              <w:adjustRightInd w:val="0"/>
              <w:spacing w:after="0" w:line="276" w:lineRule="auto"/>
              <w:jc w:val="left"/>
              <w:rPr>
                <w:color w:val="000000"/>
                <w:lang w:val="el-GR"/>
              </w:rPr>
            </w:pPr>
            <w:r w:rsidRPr="00D86BD5">
              <w:rPr>
                <w:color w:val="000000"/>
                <w:lang w:val="el-GR"/>
              </w:rPr>
              <w:t xml:space="preserve">Στη διαδικτυακή πύλη </w:t>
            </w:r>
            <w:r w:rsidRPr="00D86BD5">
              <w:rPr>
                <w:lang w:val="en-US"/>
              </w:rPr>
              <w:t>www</w:t>
            </w:r>
            <w:r w:rsidRPr="00D86BD5">
              <w:rPr>
                <w:lang w:val="el-GR"/>
              </w:rPr>
              <w:t>.</w:t>
            </w:r>
            <w:r w:rsidRPr="00D86BD5">
              <w:rPr>
                <w:lang w:val="en-US"/>
              </w:rPr>
              <w:t>promitheus</w:t>
            </w:r>
            <w:r w:rsidRPr="00D86BD5">
              <w:rPr>
                <w:lang w:val="el-GR"/>
              </w:rPr>
              <w:t>.</w:t>
            </w:r>
            <w:r w:rsidRPr="00D86BD5">
              <w:rPr>
                <w:lang w:val="en-US"/>
              </w:rPr>
              <w:t>gov</w:t>
            </w:r>
            <w:r w:rsidRPr="00D86BD5">
              <w:rPr>
                <w:lang w:val="el-GR"/>
              </w:rPr>
              <w:t>.</w:t>
            </w:r>
            <w:r w:rsidRPr="00D86BD5">
              <w:rPr>
                <w:lang w:val="en-US"/>
              </w:rPr>
              <w:t>gr</w:t>
            </w:r>
            <w:r w:rsidRPr="00D86BD5">
              <w:rPr>
                <w:color w:val="0000FF"/>
                <w:lang w:val="el-GR"/>
              </w:rPr>
              <w:t xml:space="preserve"> </w:t>
            </w:r>
            <w:r w:rsidRPr="00D86BD5">
              <w:rPr>
                <w:color w:val="000000"/>
                <w:lang w:val="el-GR"/>
              </w:rPr>
              <w:t>του</w:t>
            </w:r>
          </w:p>
          <w:p w14:paraId="5A47FD1E" w14:textId="77777777" w:rsidR="00DF02B0" w:rsidRPr="00D86BD5" w:rsidRDefault="00DF02B0" w:rsidP="00DF02B0">
            <w:pPr>
              <w:autoSpaceDE w:val="0"/>
              <w:autoSpaceDN w:val="0"/>
              <w:adjustRightInd w:val="0"/>
              <w:spacing w:after="0" w:line="276" w:lineRule="auto"/>
              <w:jc w:val="left"/>
              <w:rPr>
                <w:color w:val="000000"/>
                <w:lang w:val="el-GR"/>
              </w:rPr>
            </w:pPr>
            <w:r w:rsidRPr="00D86BD5">
              <w:rPr>
                <w:color w:val="000000"/>
                <w:lang w:val="el-GR"/>
              </w:rPr>
              <w:t>Εθνικού Συστήματος Ηλεκτρονικών Δημοσίων Συμβάσεων</w:t>
            </w:r>
          </w:p>
          <w:p w14:paraId="16C65153" w14:textId="77777777" w:rsidR="00DF02B0" w:rsidRPr="00D86BD5" w:rsidRDefault="00DF02B0" w:rsidP="00DF02B0">
            <w:pPr>
              <w:autoSpaceDE w:val="0"/>
              <w:autoSpaceDN w:val="0"/>
              <w:adjustRightInd w:val="0"/>
              <w:spacing w:after="0" w:line="276" w:lineRule="auto"/>
              <w:jc w:val="left"/>
              <w:rPr>
                <w:color w:val="000000"/>
                <w:lang w:val="el-GR"/>
              </w:rPr>
            </w:pPr>
            <w:r w:rsidRPr="00D86BD5">
              <w:rPr>
                <w:color w:val="000000"/>
                <w:lang w:val="el-GR"/>
              </w:rPr>
              <w:t>(ΕΣΗΔΗΣ) (ηλεκτρονική μορφή)</w:t>
            </w:r>
          </w:p>
          <w:p w14:paraId="512AA66E" w14:textId="77777777" w:rsidR="00DF02B0" w:rsidRPr="00D86BD5" w:rsidRDefault="00AD70BB" w:rsidP="00DF02B0">
            <w:pPr>
              <w:spacing w:before="60" w:line="276" w:lineRule="auto"/>
              <w:jc w:val="left"/>
              <w:rPr>
                <w:lang w:val="el-GR"/>
              </w:rPr>
            </w:pPr>
            <w:r w:rsidRPr="00D86BD5">
              <w:rPr>
                <w:color w:val="000000"/>
                <w:lang w:val="el-GR"/>
              </w:rPr>
              <w:t>Έντυπη Υποβολή</w:t>
            </w:r>
            <w:r w:rsidR="005D1542" w:rsidRPr="00D86BD5">
              <w:rPr>
                <w:color w:val="000000"/>
                <w:lang w:val="el-GR"/>
              </w:rPr>
              <w:t>:</w:t>
            </w:r>
          </w:p>
          <w:p w14:paraId="6C3FBC86" w14:textId="36129C27" w:rsidR="00DF02B0" w:rsidRPr="00D86BD5" w:rsidRDefault="00DF02B0" w:rsidP="00DF02B0">
            <w:pPr>
              <w:autoSpaceDE w:val="0"/>
              <w:autoSpaceDN w:val="0"/>
              <w:adjustRightInd w:val="0"/>
              <w:spacing w:after="0" w:line="276" w:lineRule="auto"/>
              <w:jc w:val="left"/>
              <w:rPr>
                <w:lang w:val="el-GR"/>
              </w:rPr>
            </w:pPr>
            <w:r w:rsidRPr="00D86BD5">
              <w:rPr>
                <w:color w:val="000000"/>
                <w:lang w:val="el-GR"/>
              </w:rPr>
              <w:t xml:space="preserve">Η έδρα της ΚτΠ </w:t>
            </w:r>
            <w:r w:rsidR="003A0B33" w:rsidRPr="00D86BD5">
              <w:rPr>
                <w:color w:val="000000"/>
                <w:lang w:val="el-GR"/>
              </w:rPr>
              <w:t>Μ.</w:t>
            </w:r>
            <w:r w:rsidRPr="00D86BD5">
              <w:rPr>
                <w:color w:val="000000"/>
                <w:lang w:val="el-GR"/>
              </w:rPr>
              <w:t>Α.Ε.</w:t>
            </w:r>
          </w:p>
        </w:tc>
      </w:tr>
      <w:tr w:rsidR="00433D32" w:rsidRPr="00D86BD5" w14:paraId="3EA623D4" w14:textId="77777777" w:rsidTr="0031590C">
        <w:tc>
          <w:tcPr>
            <w:tcW w:w="3708" w:type="dxa"/>
          </w:tcPr>
          <w:p w14:paraId="2D7201C0" w14:textId="77777777" w:rsidR="00433D32" w:rsidRPr="00D86BD5" w:rsidRDefault="00433D32" w:rsidP="00433D32">
            <w:pPr>
              <w:pStyle w:val="TabletextChar"/>
              <w:rPr>
                <w:rFonts w:cs="Tahoma"/>
                <w:b/>
                <w:sz w:val="22"/>
                <w:szCs w:val="22"/>
              </w:rPr>
            </w:pPr>
            <w:r w:rsidRPr="00D86BD5">
              <w:rPr>
                <w:rFonts w:cs="Tahoma"/>
                <w:b/>
                <w:sz w:val="22"/>
                <w:szCs w:val="22"/>
              </w:rPr>
              <w:t>ΗΜΕΡΟΜΗΝΙΑ ΑΝΑΡΤΗΣΗΣ ΣΤΗ ΔΙΑΔΙΚΤΥΑΚΗ ΠΥΛΗ ΤΟΥ ΕΣΗΔΗΣ</w:t>
            </w:r>
          </w:p>
        </w:tc>
        <w:tc>
          <w:tcPr>
            <w:tcW w:w="6147" w:type="dxa"/>
            <w:vAlign w:val="center"/>
          </w:tcPr>
          <w:p w14:paraId="09B9F985" w14:textId="1FB589F6" w:rsidR="00433D32" w:rsidRPr="00D86BD5" w:rsidRDefault="00855662" w:rsidP="00433D32">
            <w:pPr>
              <w:autoSpaceDE w:val="0"/>
              <w:autoSpaceDN w:val="0"/>
              <w:adjustRightInd w:val="0"/>
              <w:spacing w:after="0" w:line="276" w:lineRule="auto"/>
              <w:jc w:val="left"/>
              <w:rPr>
                <w:color w:val="000000"/>
              </w:rPr>
            </w:pPr>
            <w:r w:rsidRPr="00E8775F">
              <w:rPr>
                <w:b/>
              </w:rPr>
              <w:t>11-01-2023</w:t>
            </w:r>
          </w:p>
        </w:tc>
      </w:tr>
      <w:tr w:rsidR="00433D32" w:rsidRPr="000F073D" w14:paraId="5C69C8D8" w14:textId="77777777" w:rsidTr="0031590C">
        <w:tc>
          <w:tcPr>
            <w:tcW w:w="3708" w:type="dxa"/>
            <w:vAlign w:val="center"/>
          </w:tcPr>
          <w:p w14:paraId="06B964EB" w14:textId="77777777" w:rsidR="00433D32" w:rsidRPr="00D86BD5" w:rsidRDefault="00433D32" w:rsidP="00433D32">
            <w:pPr>
              <w:pStyle w:val="TabletextChar"/>
              <w:rPr>
                <w:rFonts w:cs="Tahoma"/>
                <w:b/>
                <w:sz w:val="22"/>
                <w:szCs w:val="22"/>
              </w:rPr>
            </w:pPr>
            <w:r w:rsidRPr="00D86BD5">
              <w:rPr>
                <w:rFonts w:cs="Tahoma"/>
                <w:b/>
                <w:sz w:val="22"/>
                <w:szCs w:val="22"/>
              </w:rPr>
              <w:t>ΗΜΕΡΟΜΗΝΙΑ ΚΑΙ ΩΡΑ ΑΠΟΣΦΡΑΓΙΣΗΣ ΠΡΟΣΦΟΡΩΝ</w:t>
            </w:r>
          </w:p>
        </w:tc>
        <w:tc>
          <w:tcPr>
            <w:tcW w:w="6147" w:type="dxa"/>
            <w:vAlign w:val="center"/>
          </w:tcPr>
          <w:p w14:paraId="11614A3D" w14:textId="0C8EA141" w:rsidR="00433D32" w:rsidRPr="00757C77" w:rsidRDefault="00815412" w:rsidP="00433D32">
            <w:pPr>
              <w:pStyle w:val="TabletextChar"/>
              <w:rPr>
                <w:rFonts w:cs="Tahoma"/>
                <w:sz w:val="22"/>
                <w:szCs w:val="22"/>
              </w:rPr>
            </w:pPr>
            <w:r w:rsidRPr="00757C77">
              <w:rPr>
                <w:rFonts w:cs="Tahoma"/>
                <w:b/>
                <w:sz w:val="22"/>
                <w:szCs w:val="22"/>
                <w:lang w:val="en-GB" w:eastAsia="zh-CN"/>
              </w:rPr>
              <w:t>17</w:t>
            </w:r>
            <w:r w:rsidR="00433D32" w:rsidRPr="00757C77">
              <w:rPr>
                <w:rFonts w:cs="Tahoma"/>
                <w:b/>
                <w:sz w:val="22"/>
                <w:szCs w:val="22"/>
                <w:lang w:val="en-GB" w:eastAsia="zh-CN"/>
              </w:rPr>
              <w:t>-</w:t>
            </w:r>
            <w:r w:rsidRPr="00757C77">
              <w:rPr>
                <w:rFonts w:cs="Tahoma"/>
                <w:b/>
                <w:sz w:val="22"/>
                <w:szCs w:val="22"/>
                <w:lang w:val="en-GB" w:eastAsia="zh-CN"/>
              </w:rPr>
              <w:t>02</w:t>
            </w:r>
            <w:r w:rsidR="00433D32" w:rsidRPr="00757C77">
              <w:rPr>
                <w:rFonts w:cs="Tahoma"/>
                <w:b/>
                <w:sz w:val="22"/>
                <w:szCs w:val="22"/>
                <w:lang w:val="en-GB" w:eastAsia="zh-CN"/>
              </w:rPr>
              <w:t>-202</w:t>
            </w:r>
            <w:r w:rsidRPr="00757C77">
              <w:rPr>
                <w:rFonts w:cs="Tahoma"/>
                <w:b/>
                <w:sz w:val="22"/>
                <w:szCs w:val="22"/>
                <w:lang w:val="en-GB" w:eastAsia="zh-CN"/>
              </w:rPr>
              <w:t>3</w:t>
            </w:r>
            <w:r w:rsidR="00ED0F8C" w:rsidRPr="00757C77">
              <w:rPr>
                <w:rFonts w:cs="Tahoma"/>
                <w:b/>
                <w:sz w:val="22"/>
                <w:szCs w:val="22"/>
                <w:lang w:val="en-GB" w:eastAsia="zh-CN"/>
              </w:rPr>
              <w:t xml:space="preserve">, </w:t>
            </w:r>
            <w:r w:rsidR="00ED0F8C" w:rsidRPr="000A6F05">
              <w:rPr>
                <w:rFonts w:cs="Tahoma"/>
                <w:bCs/>
                <w:sz w:val="22"/>
                <w:szCs w:val="22"/>
                <w:lang w:val="en-GB" w:eastAsia="zh-CN"/>
              </w:rPr>
              <w:t>ημέρα</w:t>
            </w:r>
            <w:r w:rsidR="00ED0F8C" w:rsidRPr="00757C77">
              <w:rPr>
                <w:rFonts w:cs="Tahoma"/>
                <w:b/>
                <w:sz w:val="22"/>
                <w:szCs w:val="22"/>
                <w:lang w:val="en-GB" w:eastAsia="zh-CN"/>
              </w:rPr>
              <w:t xml:space="preserve"> Παρασκευή </w:t>
            </w:r>
            <w:r w:rsidR="00ED0F8C" w:rsidRPr="00757C77">
              <w:rPr>
                <w:rFonts w:cs="Tahoma"/>
                <w:bCs/>
                <w:sz w:val="22"/>
                <w:szCs w:val="22"/>
              </w:rPr>
              <w:t xml:space="preserve">&amp; </w:t>
            </w:r>
            <w:r w:rsidR="00433D32" w:rsidRPr="00757C77">
              <w:rPr>
                <w:rFonts w:cs="Tahoma"/>
                <w:bCs/>
                <w:sz w:val="22"/>
                <w:szCs w:val="22"/>
              </w:rPr>
              <w:t>ώρα</w:t>
            </w:r>
            <w:r w:rsidR="00433D32" w:rsidRPr="00757C77">
              <w:rPr>
                <w:rFonts w:cs="Tahoma"/>
                <w:b/>
                <w:sz w:val="22"/>
                <w:szCs w:val="22"/>
              </w:rPr>
              <w:t xml:space="preserve"> </w:t>
            </w:r>
            <w:r w:rsidRPr="00757C77">
              <w:rPr>
                <w:rFonts w:cs="Tahoma"/>
                <w:b/>
                <w:sz w:val="22"/>
                <w:szCs w:val="22"/>
                <w:lang w:eastAsia="zh-CN"/>
              </w:rPr>
              <w:t>14</w:t>
            </w:r>
            <w:r w:rsidR="00433D32" w:rsidRPr="00757C77">
              <w:rPr>
                <w:rFonts w:cs="Tahoma"/>
                <w:b/>
                <w:sz w:val="22"/>
                <w:szCs w:val="22"/>
                <w:lang w:eastAsia="zh-CN"/>
              </w:rPr>
              <w:t>:</w:t>
            </w:r>
            <w:r w:rsidRPr="00757C77">
              <w:rPr>
                <w:rFonts w:cs="Tahoma"/>
                <w:b/>
                <w:sz w:val="22"/>
                <w:szCs w:val="22"/>
                <w:lang w:eastAsia="zh-CN"/>
              </w:rPr>
              <w:t>00</w:t>
            </w:r>
          </w:p>
        </w:tc>
      </w:tr>
    </w:tbl>
    <w:p w14:paraId="2BC039AE" w14:textId="77777777" w:rsidR="008E18C3" w:rsidRPr="00D86BD5" w:rsidRDefault="008E18C3" w:rsidP="0024279E">
      <w:pPr>
        <w:autoSpaceDE w:val="0"/>
        <w:autoSpaceDN w:val="0"/>
        <w:adjustRightInd w:val="0"/>
        <w:ind w:right="-460"/>
        <w:jc w:val="center"/>
        <w:rPr>
          <w:lang w:val="el-GR"/>
        </w:rPr>
        <w:sectPr w:rsidR="008E18C3" w:rsidRPr="00D86BD5"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D86BD5" w:rsidRDefault="00A81D32" w:rsidP="00FE037B">
          <w:pPr>
            <w:pStyle w:val="Contents"/>
            <w:numPr>
              <w:ilvl w:val="0"/>
              <w:numId w:val="0"/>
            </w:numPr>
            <w:ind w:left="360" w:hanging="360"/>
            <w:outlineLvl w:val="9"/>
            <w:rPr>
              <w:rFonts w:ascii="Tahoma" w:hAnsi="Tahoma" w:cs="Tahoma"/>
              <w:sz w:val="22"/>
              <w:szCs w:val="22"/>
            </w:rPr>
          </w:pPr>
          <w:r w:rsidRPr="00D86BD5">
            <w:rPr>
              <w:rFonts w:ascii="Tahoma" w:hAnsi="Tahoma" w:cs="Tahoma"/>
              <w:sz w:val="22"/>
              <w:szCs w:val="22"/>
            </w:rPr>
            <w:t>Περιεχόμενα</w:t>
          </w:r>
        </w:p>
        <w:p w14:paraId="2054AA07" w14:textId="6A411103" w:rsidR="002523FD" w:rsidRDefault="005D601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sidRPr="00D86BD5">
            <w:rPr>
              <w:b w:val="0"/>
              <w:bCs w:val="0"/>
              <w:caps w:val="0"/>
            </w:rPr>
            <w:fldChar w:fldCharType="begin"/>
          </w:r>
          <w:r w:rsidRPr="00D86BD5">
            <w:rPr>
              <w:b w:val="0"/>
              <w:bCs w:val="0"/>
              <w:caps w:val="0"/>
            </w:rPr>
            <w:instrText xml:space="preserve"> TOC \o "1-7" \h \z \u </w:instrText>
          </w:r>
          <w:r w:rsidRPr="00D86BD5">
            <w:rPr>
              <w:b w:val="0"/>
              <w:bCs w:val="0"/>
              <w:caps w:val="0"/>
            </w:rPr>
            <w:fldChar w:fldCharType="separate"/>
          </w:r>
          <w:hyperlink w:anchor="_Toc122685216" w:history="1">
            <w:r w:rsidR="002523FD" w:rsidRPr="00C44992">
              <w:rPr>
                <w:rStyle w:val="-"/>
                <w:noProof/>
                <w:lang w:val="el-GR"/>
                <w14:scene3d>
                  <w14:camera w14:prst="orthographicFront"/>
                  <w14:lightRig w14:rig="threePt" w14:dir="t">
                    <w14:rot w14:lat="0" w14:lon="0" w14:rev="0"/>
                  </w14:lightRig>
                </w14:scene3d>
              </w:rPr>
              <w:t>1.</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lang w:val="el-GR"/>
              </w:rPr>
              <w:t>ΑΝΑΘΕΤΟΥΣΑ ΑΡΧΗ ΚΑΙ ΑΝΤΙΚΕΙΜΕΝΟ ΣΥΜΒΑΣΗΣ</w:t>
            </w:r>
            <w:r w:rsidR="002523FD">
              <w:rPr>
                <w:noProof/>
                <w:webHidden/>
              </w:rPr>
              <w:tab/>
            </w:r>
            <w:r w:rsidR="002523FD">
              <w:rPr>
                <w:noProof/>
                <w:webHidden/>
              </w:rPr>
              <w:fldChar w:fldCharType="begin"/>
            </w:r>
            <w:r w:rsidR="002523FD">
              <w:rPr>
                <w:noProof/>
                <w:webHidden/>
              </w:rPr>
              <w:instrText xml:space="preserve"> PAGEREF _Toc122685216 \h </w:instrText>
            </w:r>
            <w:r w:rsidR="002523FD">
              <w:rPr>
                <w:noProof/>
                <w:webHidden/>
              </w:rPr>
            </w:r>
            <w:r w:rsidR="002523FD">
              <w:rPr>
                <w:noProof/>
                <w:webHidden/>
              </w:rPr>
              <w:fldChar w:fldCharType="separate"/>
            </w:r>
            <w:r w:rsidR="002E56D0">
              <w:rPr>
                <w:noProof/>
                <w:webHidden/>
              </w:rPr>
              <w:t>8</w:t>
            </w:r>
            <w:r w:rsidR="002523FD">
              <w:rPr>
                <w:noProof/>
                <w:webHidden/>
              </w:rPr>
              <w:fldChar w:fldCharType="end"/>
            </w:r>
          </w:hyperlink>
        </w:p>
        <w:p w14:paraId="6B0B9559" w14:textId="3E3B3FF0"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17" w:history="1">
            <w:r w:rsidR="002523FD" w:rsidRPr="00C44992">
              <w:rPr>
                <w:rStyle w:val="-"/>
                <w:noProof/>
                <w:lang w:val="el-GR"/>
              </w:rPr>
              <w:t>1.1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Στοιχεία Αναθέτουσας Αρχής</w:t>
            </w:r>
            <w:r w:rsidR="002523FD">
              <w:rPr>
                <w:noProof/>
                <w:webHidden/>
              </w:rPr>
              <w:tab/>
            </w:r>
            <w:r w:rsidR="002523FD">
              <w:rPr>
                <w:noProof/>
                <w:webHidden/>
              </w:rPr>
              <w:fldChar w:fldCharType="begin"/>
            </w:r>
            <w:r w:rsidR="002523FD">
              <w:rPr>
                <w:noProof/>
                <w:webHidden/>
              </w:rPr>
              <w:instrText xml:space="preserve"> PAGEREF _Toc122685217 \h </w:instrText>
            </w:r>
            <w:r w:rsidR="002523FD">
              <w:rPr>
                <w:noProof/>
                <w:webHidden/>
              </w:rPr>
            </w:r>
            <w:r w:rsidR="002523FD">
              <w:rPr>
                <w:noProof/>
                <w:webHidden/>
              </w:rPr>
              <w:fldChar w:fldCharType="separate"/>
            </w:r>
            <w:r w:rsidR="002E56D0">
              <w:rPr>
                <w:noProof/>
                <w:webHidden/>
              </w:rPr>
              <w:t>8</w:t>
            </w:r>
            <w:r w:rsidR="002523FD">
              <w:rPr>
                <w:noProof/>
                <w:webHidden/>
              </w:rPr>
              <w:fldChar w:fldCharType="end"/>
            </w:r>
          </w:hyperlink>
        </w:p>
        <w:p w14:paraId="366D6A20" w14:textId="5267B540"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18" w:history="1">
            <w:r w:rsidR="002523FD" w:rsidRPr="00C44992">
              <w:rPr>
                <w:rStyle w:val="-"/>
                <w:noProof/>
                <w:lang w:val="el-GR"/>
              </w:rPr>
              <w:t>1.2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Στοιχεία Διαδικασίας - Χρηματοδότηση</w:t>
            </w:r>
            <w:r w:rsidR="002523FD">
              <w:rPr>
                <w:noProof/>
                <w:webHidden/>
              </w:rPr>
              <w:tab/>
            </w:r>
            <w:r w:rsidR="002523FD">
              <w:rPr>
                <w:noProof/>
                <w:webHidden/>
              </w:rPr>
              <w:fldChar w:fldCharType="begin"/>
            </w:r>
            <w:r w:rsidR="002523FD">
              <w:rPr>
                <w:noProof/>
                <w:webHidden/>
              </w:rPr>
              <w:instrText xml:space="preserve"> PAGEREF _Toc122685218 \h </w:instrText>
            </w:r>
            <w:r w:rsidR="002523FD">
              <w:rPr>
                <w:noProof/>
                <w:webHidden/>
              </w:rPr>
            </w:r>
            <w:r w:rsidR="002523FD">
              <w:rPr>
                <w:noProof/>
                <w:webHidden/>
              </w:rPr>
              <w:fldChar w:fldCharType="separate"/>
            </w:r>
            <w:r w:rsidR="002E56D0">
              <w:rPr>
                <w:noProof/>
                <w:webHidden/>
              </w:rPr>
              <w:t>9</w:t>
            </w:r>
            <w:r w:rsidR="002523FD">
              <w:rPr>
                <w:noProof/>
                <w:webHidden/>
              </w:rPr>
              <w:fldChar w:fldCharType="end"/>
            </w:r>
          </w:hyperlink>
        </w:p>
        <w:p w14:paraId="1E8D0B98" w14:textId="19C8B9F8"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19" w:history="1">
            <w:r w:rsidR="002523FD" w:rsidRPr="00C44992">
              <w:rPr>
                <w:rStyle w:val="-"/>
                <w:noProof/>
                <w:lang w:val="el-GR"/>
              </w:rPr>
              <w:t>1.3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Συνοπτική Περιγραφή φυσικού και οικονομικού αντικειμένου της σύμβασης</w:t>
            </w:r>
            <w:r w:rsidR="002523FD">
              <w:rPr>
                <w:noProof/>
                <w:webHidden/>
              </w:rPr>
              <w:tab/>
            </w:r>
            <w:r w:rsidR="002523FD">
              <w:rPr>
                <w:noProof/>
                <w:webHidden/>
              </w:rPr>
              <w:fldChar w:fldCharType="begin"/>
            </w:r>
            <w:r w:rsidR="002523FD">
              <w:rPr>
                <w:noProof/>
                <w:webHidden/>
              </w:rPr>
              <w:instrText xml:space="preserve"> PAGEREF _Toc122685219 \h </w:instrText>
            </w:r>
            <w:r w:rsidR="002523FD">
              <w:rPr>
                <w:noProof/>
                <w:webHidden/>
              </w:rPr>
            </w:r>
            <w:r w:rsidR="002523FD">
              <w:rPr>
                <w:noProof/>
                <w:webHidden/>
              </w:rPr>
              <w:fldChar w:fldCharType="separate"/>
            </w:r>
            <w:r w:rsidR="002E56D0">
              <w:rPr>
                <w:noProof/>
                <w:webHidden/>
              </w:rPr>
              <w:t>9</w:t>
            </w:r>
            <w:r w:rsidR="002523FD">
              <w:rPr>
                <w:noProof/>
                <w:webHidden/>
              </w:rPr>
              <w:fldChar w:fldCharType="end"/>
            </w:r>
          </w:hyperlink>
        </w:p>
        <w:p w14:paraId="24028203" w14:textId="59253DBF"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20" w:history="1">
            <w:r w:rsidR="002523FD" w:rsidRPr="00C44992">
              <w:rPr>
                <w:rStyle w:val="-"/>
                <w:noProof/>
                <w:lang w:val="el-GR"/>
              </w:rPr>
              <w:t>1.4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Θεσμικό πλαίσιο</w:t>
            </w:r>
            <w:r w:rsidR="002523FD">
              <w:rPr>
                <w:noProof/>
                <w:webHidden/>
              </w:rPr>
              <w:tab/>
            </w:r>
            <w:r w:rsidR="002523FD">
              <w:rPr>
                <w:noProof/>
                <w:webHidden/>
              </w:rPr>
              <w:fldChar w:fldCharType="begin"/>
            </w:r>
            <w:r w:rsidR="002523FD">
              <w:rPr>
                <w:noProof/>
                <w:webHidden/>
              </w:rPr>
              <w:instrText xml:space="preserve"> PAGEREF _Toc122685220 \h </w:instrText>
            </w:r>
            <w:r w:rsidR="002523FD">
              <w:rPr>
                <w:noProof/>
                <w:webHidden/>
              </w:rPr>
            </w:r>
            <w:r w:rsidR="002523FD">
              <w:rPr>
                <w:noProof/>
                <w:webHidden/>
              </w:rPr>
              <w:fldChar w:fldCharType="separate"/>
            </w:r>
            <w:r w:rsidR="002E56D0">
              <w:rPr>
                <w:noProof/>
                <w:webHidden/>
              </w:rPr>
              <w:t>14</w:t>
            </w:r>
            <w:r w:rsidR="002523FD">
              <w:rPr>
                <w:noProof/>
                <w:webHidden/>
              </w:rPr>
              <w:fldChar w:fldCharType="end"/>
            </w:r>
          </w:hyperlink>
        </w:p>
        <w:p w14:paraId="0F4284FC" w14:textId="1F8226D5"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21" w:history="1">
            <w:r w:rsidR="002523FD" w:rsidRPr="00C44992">
              <w:rPr>
                <w:rStyle w:val="-"/>
                <w:noProof/>
                <w:lang w:val="el-GR"/>
              </w:rPr>
              <w:t>1.5</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Προθεσμία παραλαβής προσφορών και διενέργεια διαγωνισμού</w:t>
            </w:r>
            <w:r w:rsidR="002523FD">
              <w:rPr>
                <w:noProof/>
                <w:webHidden/>
              </w:rPr>
              <w:tab/>
            </w:r>
            <w:r w:rsidR="002523FD">
              <w:rPr>
                <w:noProof/>
                <w:webHidden/>
              </w:rPr>
              <w:fldChar w:fldCharType="begin"/>
            </w:r>
            <w:r w:rsidR="002523FD">
              <w:rPr>
                <w:noProof/>
                <w:webHidden/>
              </w:rPr>
              <w:instrText xml:space="preserve"> PAGEREF _Toc122685221 \h </w:instrText>
            </w:r>
            <w:r w:rsidR="002523FD">
              <w:rPr>
                <w:noProof/>
                <w:webHidden/>
              </w:rPr>
            </w:r>
            <w:r w:rsidR="002523FD">
              <w:rPr>
                <w:noProof/>
                <w:webHidden/>
              </w:rPr>
              <w:fldChar w:fldCharType="separate"/>
            </w:r>
            <w:r w:rsidR="002E56D0">
              <w:rPr>
                <w:noProof/>
                <w:webHidden/>
              </w:rPr>
              <w:t>19</w:t>
            </w:r>
            <w:r w:rsidR="002523FD">
              <w:rPr>
                <w:noProof/>
                <w:webHidden/>
              </w:rPr>
              <w:fldChar w:fldCharType="end"/>
            </w:r>
          </w:hyperlink>
        </w:p>
        <w:p w14:paraId="05F46D80" w14:textId="493146EB"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22" w:history="1">
            <w:r w:rsidR="002523FD" w:rsidRPr="00C44992">
              <w:rPr>
                <w:rStyle w:val="-"/>
                <w:noProof/>
                <w:lang w:val="el-GR"/>
              </w:rPr>
              <w:t>1.6</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Δημοσιότητα</w:t>
            </w:r>
            <w:r w:rsidR="002523FD">
              <w:rPr>
                <w:noProof/>
                <w:webHidden/>
              </w:rPr>
              <w:tab/>
            </w:r>
            <w:r w:rsidR="002523FD">
              <w:rPr>
                <w:noProof/>
                <w:webHidden/>
              </w:rPr>
              <w:fldChar w:fldCharType="begin"/>
            </w:r>
            <w:r w:rsidR="002523FD">
              <w:rPr>
                <w:noProof/>
                <w:webHidden/>
              </w:rPr>
              <w:instrText xml:space="preserve"> PAGEREF _Toc122685222 \h </w:instrText>
            </w:r>
            <w:r w:rsidR="002523FD">
              <w:rPr>
                <w:noProof/>
                <w:webHidden/>
              </w:rPr>
            </w:r>
            <w:r w:rsidR="002523FD">
              <w:rPr>
                <w:noProof/>
                <w:webHidden/>
              </w:rPr>
              <w:fldChar w:fldCharType="separate"/>
            </w:r>
            <w:r w:rsidR="002E56D0">
              <w:rPr>
                <w:noProof/>
                <w:webHidden/>
              </w:rPr>
              <w:t>19</w:t>
            </w:r>
            <w:r w:rsidR="002523FD">
              <w:rPr>
                <w:noProof/>
                <w:webHidden/>
              </w:rPr>
              <w:fldChar w:fldCharType="end"/>
            </w:r>
          </w:hyperlink>
        </w:p>
        <w:p w14:paraId="0D197296" w14:textId="2F3E5A00"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23" w:history="1">
            <w:r w:rsidR="002523FD" w:rsidRPr="00C44992">
              <w:rPr>
                <w:rStyle w:val="-"/>
                <w:noProof/>
                <w:lang w:val="el-GR"/>
              </w:rPr>
              <w:t>1.7</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Αρχές εφαρμοζόμενες στη διαδικασία σύναψης</w:t>
            </w:r>
            <w:r w:rsidR="002523FD">
              <w:rPr>
                <w:noProof/>
                <w:webHidden/>
              </w:rPr>
              <w:tab/>
            </w:r>
            <w:r w:rsidR="002523FD">
              <w:rPr>
                <w:noProof/>
                <w:webHidden/>
              </w:rPr>
              <w:fldChar w:fldCharType="begin"/>
            </w:r>
            <w:r w:rsidR="002523FD">
              <w:rPr>
                <w:noProof/>
                <w:webHidden/>
              </w:rPr>
              <w:instrText xml:space="preserve"> PAGEREF _Toc122685223 \h </w:instrText>
            </w:r>
            <w:r w:rsidR="002523FD">
              <w:rPr>
                <w:noProof/>
                <w:webHidden/>
              </w:rPr>
            </w:r>
            <w:r w:rsidR="002523FD">
              <w:rPr>
                <w:noProof/>
                <w:webHidden/>
              </w:rPr>
              <w:fldChar w:fldCharType="separate"/>
            </w:r>
            <w:r w:rsidR="002E56D0">
              <w:rPr>
                <w:noProof/>
                <w:webHidden/>
              </w:rPr>
              <w:t>20</w:t>
            </w:r>
            <w:r w:rsidR="002523FD">
              <w:rPr>
                <w:noProof/>
                <w:webHidden/>
              </w:rPr>
              <w:fldChar w:fldCharType="end"/>
            </w:r>
          </w:hyperlink>
        </w:p>
        <w:p w14:paraId="244DA8FB" w14:textId="19DCC92B" w:rsidR="002523FD" w:rsidRDefault="00000000">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2685224" w:history="1">
            <w:r w:rsidR="002523FD" w:rsidRPr="00C44992">
              <w:rPr>
                <w:rStyle w:val="-"/>
                <w:noProof/>
                <w14:scene3d>
                  <w14:camera w14:prst="orthographicFront"/>
                  <w14:lightRig w14:rig="threePt" w14:dir="t">
                    <w14:rot w14:lat="0" w14:lon="0" w14:rev="0"/>
                  </w14:lightRig>
                </w14:scene3d>
              </w:rPr>
              <w:t>2.</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rPr>
              <w:t>ΓΕΝΙΚΟΙ ΚΑΙ ΕΙΔΙΚΟΙ ΟΡΟΙ ΣΥΜΜΕΤΟΧΗΣ</w:t>
            </w:r>
            <w:r w:rsidR="002523FD">
              <w:rPr>
                <w:noProof/>
                <w:webHidden/>
              </w:rPr>
              <w:tab/>
            </w:r>
            <w:r w:rsidR="002523FD">
              <w:rPr>
                <w:noProof/>
                <w:webHidden/>
              </w:rPr>
              <w:fldChar w:fldCharType="begin"/>
            </w:r>
            <w:r w:rsidR="002523FD">
              <w:rPr>
                <w:noProof/>
                <w:webHidden/>
              </w:rPr>
              <w:instrText xml:space="preserve"> PAGEREF _Toc122685224 \h </w:instrText>
            </w:r>
            <w:r w:rsidR="002523FD">
              <w:rPr>
                <w:noProof/>
                <w:webHidden/>
              </w:rPr>
            </w:r>
            <w:r w:rsidR="002523FD">
              <w:rPr>
                <w:noProof/>
                <w:webHidden/>
              </w:rPr>
              <w:fldChar w:fldCharType="separate"/>
            </w:r>
            <w:r w:rsidR="002E56D0">
              <w:rPr>
                <w:noProof/>
                <w:webHidden/>
              </w:rPr>
              <w:t>21</w:t>
            </w:r>
            <w:r w:rsidR="002523FD">
              <w:rPr>
                <w:noProof/>
                <w:webHidden/>
              </w:rPr>
              <w:fldChar w:fldCharType="end"/>
            </w:r>
          </w:hyperlink>
        </w:p>
        <w:p w14:paraId="52585968" w14:textId="0EFCAA5A"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25" w:history="1">
            <w:r w:rsidR="002523FD" w:rsidRPr="00C44992">
              <w:rPr>
                <w:rStyle w:val="-"/>
                <w:noProof/>
                <w:lang w:val="el-GR"/>
              </w:rPr>
              <w:t>2.1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Γενικές Πληροφορίες</w:t>
            </w:r>
            <w:r w:rsidR="002523FD">
              <w:rPr>
                <w:noProof/>
                <w:webHidden/>
              </w:rPr>
              <w:tab/>
            </w:r>
            <w:r w:rsidR="002523FD">
              <w:rPr>
                <w:noProof/>
                <w:webHidden/>
              </w:rPr>
              <w:fldChar w:fldCharType="begin"/>
            </w:r>
            <w:r w:rsidR="002523FD">
              <w:rPr>
                <w:noProof/>
                <w:webHidden/>
              </w:rPr>
              <w:instrText xml:space="preserve"> PAGEREF _Toc122685225 \h </w:instrText>
            </w:r>
            <w:r w:rsidR="002523FD">
              <w:rPr>
                <w:noProof/>
                <w:webHidden/>
              </w:rPr>
            </w:r>
            <w:r w:rsidR="002523FD">
              <w:rPr>
                <w:noProof/>
                <w:webHidden/>
              </w:rPr>
              <w:fldChar w:fldCharType="separate"/>
            </w:r>
            <w:r w:rsidR="002E56D0">
              <w:rPr>
                <w:noProof/>
                <w:webHidden/>
              </w:rPr>
              <w:t>21</w:t>
            </w:r>
            <w:r w:rsidR="002523FD">
              <w:rPr>
                <w:noProof/>
                <w:webHidden/>
              </w:rPr>
              <w:fldChar w:fldCharType="end"/>
            </w:r>
          </w:hyperlink>
        </w:p>
        <w:p w14:paraId="226ADBC6" w14:textId="7AA2F344"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26" w:history="1">
            <w:r w:rsidR="002523FD" w:rsidRPr="00C44992">
              <w:rPr>
                <w:rStyle w:val="-"/>
                <w:noProof/>
                <w:lang w:val="el-GR"/>
              </w:rPr>
              <w:t>2.1.1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Έγγραφα της σύμβασης</w:t>
            </w:r>
            <w:r w:rsidR="002523FD">
              <w:rPr>
                <w:noProof/>
                <w:webHidden/>
              </w:rPr>
              <w:tab/>
            </w:r>
            <w:r w:rsidR="002523FD">
              <w:rPr>
                <w:noProof/>
                <w:webHidden/>
              </w:rPr>
              <w:fldChar w:fldCharType="begin"/>
            </w:r>
            <w:r w:rsidR="002523FD">
              <w:rPr>
                <w:noProof/>
                <w:webHidden/>
              </w:rPr>
              <w:instrText xml:space="preserve"> PAGEREF _Toc122685226 \h </w:instrText>
            </w:r>
            <w:r w:rsidR="002523FD">
              <w:rPr>
                <w:noProof/>
                <w:webHidden/>
              </w:rPr>
            </w:r>
            <w:r w:rsidR="002523FD">
              <w:rPr>
                <w:noProof/>
                <w:webHidden/>
              </w:rPr>
              <w:fldChar w:fldCharType="separate"/>
            </w:r>
            <w:r w:rsidR="002E56D0">
              <w:rPr>
                <w:noProof/>
                <w:webHidden/>
              </w:rPr>
              <w:t>21</w:t>
            </w:r>
            <w:r w:rsidR="002523FD">
              <w:rPr>
                <w:noProof/>
                <w:webHidden/>
              </w:rPr>
              <w:fldChar w:fldCharType="end"/>
            </w:r>
          </w:hyperlink>
        </w:p>
        <w:p w14:paraId="787E1178" w14:textId="46284711"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27" w:history="1">
            <w:r w:rsidR="002523FD" w:rsidRPr="00C44992">
              <w:rPr>
                <w:rStyle w:val="-"/>
                <w:noProof/>
                <w:lang w:val="el-GR"/>
              </w:rPr>
              <w:t>2.1.2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Επικοινωνία – Πρόσβαση στα έγγραφα της Σύμβασης</w:t>
            </w:r>
            <w:r w:rsidR="002523FD">
              <w:rPr>
                <w:noProof/>
                <w:webHidden/>
              </w:rPr>
              <w:tab/>
            </w:r>
            <w:r w:rsidR="002523FD">
              <w:rPr>
                <w:noProof/>
                <w:webHidden/>
              </w:rPr>
              <w:fldChar w:fldCharType="begin"/>
            </w:r>
            <w:r w:rsidR="002523FD">
              <w:rPr>
                <w:noProof/>
                <w:webHidden/>
              </w:rPr>
              <w:instrText xml:space="preserve"> PAGEREF _Toc122685227 \h </w:instrText>
            </w:r>
            <w:r w:rsidR="002523FD">
              <w:rPr>
                <w:noProof/>
                <w:webHidden/>
              </w:rPr>
            </w:r>
            <w:r w:rsidR="002523FD">
              <w:rPr>
                <w:noProof/>
                <w:webHidden/>
              </w:rPr>
              <w:fldChar w:fldCharType="separate"/>
            </w:r>
            <w:r w:rsidR="002E56D0">
              <w:rPr>
                <w:noProof/>
                <w:webHidden/>
              </w:rPr>
              <w:t>21</w:t>
            </w:r>
            <w:r w:rsidR="002523FD">
              <w:rPr>
                <w:noProof/>
                <w:webHidden/>
              </w:rPr>
              <w:fldChar w:fldCharType="end"/>
            </w:r>
          </w:hyperlink>
        </w:p>
        <w:p w14:paraId="177120EE" w14:textId="05E24076"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28" w:history="1">
            <w:r w:rsidR="002523FD" w:rsidRPr="00C44992">
              <w:rPr>
                <w:rStyle w:val="-"/>
                <w:noProof/>
                <w:lang w:val="el-GR"/>
              </w:rPr>
              <w:t>2.1.3</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Παροχή Διευκρινίσεων</w:t>
            </w:r>
            <w:r w:rsidR="002523FD">
              <w:rPr>
                <w:noProof/>
                <w:webHidden/>
              </w:rPr>
              <w:tab/>
            </w:r>
            <w:r w:rsidR="002523FD">
              <w:rPr>
                <w:noProof/>
                <w:webHidden/>
              </w:rPr>
              <w:fldChar w:fldCharType="begin"/>
            </w:r>
            <w:r w:rsidR="002523FD">
              <w:rPr>
                <w:noProof/>
                <w:webHidden/>
              </w:rPr>
              <w:instrText xml:space="preserve"> PAGEREF _Toc122685228 \h </w:instrText>
            </w:r>
            <w:r w:rsidR="002523FD">
              <w:rPr>
                <w:noProof/>
                <w:webHidden/>
              </w:rPr>
            </w:r>
            <w:r w:rsidR="002523FD">
              <w:rPr>
                <w:noProof/>
                <w:webHidden/>
              </w:rPr>
              <w:fldChar w:fldCharType="separate"/>
            </w:r>
            <w:r w:rsidR="002E56D0">
              <w:rPr>
                <w:noProof/>
                <w:webHidden/>
              </w:rPr>
              <w:t>21</w:t>
            </w:r>
            <w:r w:rsidR="002523FD">
              <w:rPr>
                <w:noProof/>
                <w:webHidden/>
              </w:rPr>
              <w:fldChar w:fldCharType="end"/>
            </w:r>
          </w:hyperlink>
        </w:p>
        <w:p w14:paraId="6A091982" w14:textId="6179A5C8"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29" w:history="1">
            <w:r w:rsidR="002523FD" w:rsidRPr="00C44992">
              <w:rPr>
                <w:rStyle w:val="-"/>
                <w:noProof/>
                <w:lang w:val="el-GR"/>
              </w:rPr>
              <w:t>2.1.4</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Γλώσσα</w:t>
            </w:r>
            <w:r w:rsidR="002523FD">
              <w:rPr>
                <w:noProof/>
                <w:webHidden/>
              </w:rPr>
              <w:tab/>
            </w:r>
            <w:r w:rsidR="002523FD">
              <w:rPr>
                <w:noProof/>
                <w:webHidden/>
              </w:rPr>
              <w:fldChar w:fldCharType="begin"/>
            </w:r>
            <w:r w:rsidR="002523FD">
              <w:rPr>
                <w:noProof/>
                <w:webHidden/>
              </w:rPr>
              <w:instrText xml:space="preserve"> PAGEREF _Toc122685229 \h </w:instrText>
            </w:r>
            <w:r w:rsidR="002523FD">
              <w:rPr>
                <w:noProof/>
                <w:webHidden/>
              </w:rPr>
            </w:r>
            <w:r w:rsidR="002523FD">
              <w:rPr>
                <w:noProof/>
                <w:webHidden/>
              </w:rPr>
              <w:fldChar w:fldCharType="separate"/>
            </w:r>
            <w:r w:rsidR="002E56D0">
              <w:rPr>
                <w:noProof/>
                <w:webHidden/>
              </w:rPr>
              <w:t>22</w:t>
            </w:r>
            <w:r w:rsidR="002523FD">
              <w:rPr>
                <w:noProof/>
                <w:webHidden/>
              </w:rPr>
              <w:fldChar w:fldCharType="end"/>
            </w:r>
          </w:hyperlink>
        </w:p>
        <w:p w14:paraId="7A248244" w14:textId="4BF91996"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0" w:history="1">
            <w:r w:rsidR="002523FD" w:rsidRPr="00C44992">
              <w:rPr>
                <w:rStyle w:val="-"/>
                <w:noProof/>
                <w:lang w:val="el-GR"/>
              </w:rPr>
              <w:t>2.1.5</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Εγγυήσεις</w:t>
            </w:r>
            <w:r w:rsidR="002523FD">
              <w:rPr>
                <w:noProof/>
                <w:webHidden/>
              </w:rPr>
              <w:tab/>
            </w:r>
            <w:r w:rsidR="002523FD">
              <w:rPr>
                <w:noProof/>
                <w:webHidden/>
              </w:rPr>
              <w:fldChar w:fldCharType="begin"/>
            </w:r>
            <w:r w:rsidR="002523FD">
              <w:rPr>
                <w:noProof/>
                <w:webHidden/>
              </w:rPr>
              <w:instrText xml:space="preserve"> PAGEREF _Toc122685230 \h </w:instrText>
            </w:r>
            <w:r w:rsidR="002523FD">
              <w:rPr>
                <w:noProof/>
                <w:webHidden/>
              </w:rPr>
            </w:r>
            <w:r w:rsidR="002523FD">
              <w:rPr>
                <w:noProof/>
                <w:webHidden/>
              </w:rPr>
              <w:fldChar w:fldCharType="separate"/>
            </w:r>
            <w:r w:rsidR="002E56D0">
              <w:rPr>
                <w:noProof/>
                <w:webHidden/>
              </w:rPr>
              <w:t>22</w:t>
            </w:r>
            <w:r w:rsidR="002523FD">
              <w:rPr>
                <w:noProof/>
                <w:webHidden/>
              </w:rPr>
              <w:fldChar w:fldCharType="end"/>
            </w:r>
          </w:hyperlink>
        </w:p>
        <w:p w14:paraId="65A65613" w14:textId="6B200BA9"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1" w:history="1">
            <w:r w:rsidR="002523FD" w:rsidRPr="00C44992">
              <w:rPr>
                <w:rStyle w:val="-"/>
                <w:noProof/>
                <w:lang w:val="el-GR"/>
              </w:rPr>
              <w:t>2.1.6</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Προστασία Προσωπικών Δεδομένων</w:t>
            </w:r>
            <w:r w:rsidR="002523FD">
              <w:rPr>
                <w:noProof/>
                <w:webHidden/>
              </w:rPr>
              <w:tab/>
            </w:r>
            <w:r w:rsidR="002523FD">
              <w:rPr>
                <w:noProof/>
                <w:webHidden/>
              </w:rPr>
              <w:fldChar w:fldCharType="begin"/>
            </w:r>
            <w:r w:rsidR="002523FD">
              <w:rPr>
                <w:noProof/>
                <w:webHidden/>
              </w:rPr>
              <w:instrText xml:space="preserve"> PAGEREF _Toc122685231 \h </w:instrText>
            </w:r>
            <w:r w:rsidR="002523FD">
              <w:rPr>
                <w:noProof/>
                <w:webHidden/>
              </w:rPr>
            </w:r>
            <w:r w:rsidR="002523FD">
              <w:rPr>
                <w:noProof/>
                <w:webHidden/>
              </w:rPr>
              <w:fldChar w:fldCharType="separate"/>
            </w:r>
            <w:r w:rsidR="002E56D0">
              <w:rPr>
                <w:noProof/>
                <w:webHidden/>
              </w:rPr>
              <w:t>23</w:t>
            </w:r>
            <w:r w:rsidR="002523FD">
              <w:rPr>
                <w:noProof/>
                <w:webHidden/>
              </w:rPr>
              <w:fldChar w:fldCharType="end"/>
            </w:r>
          </w:hyperlink>
        </w:p>
        <w:p w14:paraId="3940FBFB" w14:textId="1E6ACEC8"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32" w:history="1">
            <w:r w:rsidR="002523FD" w:rsidRPr="00C44992">
              <w:rPr>
                <w:rStyle w:val="-"/>
                <w:noProof/>
                <w:lang w:val="el-GR"/>
              </w:rPr>
              <w:t>2.2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Δικαίωμα Συμμετοχής - Κριτήρια Ποιοτικής Επιλογής</w:t>
            </w:r>
            <w:r w:rsidR="002523FD">
              <w:rPr>
                <w:noProof/>
                <w:webHidden/>
              </w:rPr>
              <w:tab/>
            </w:r>
            <w:r w:rsidR="002523FD">
              <w:rPr>
                <w:noProof/>
                <w:webHidden/>
              </w:rPr>
              <w:fldChar w:fldCharType="begin"/>
            </w:r>
            <w:r w:rsidR="002523FD">
              <w:rPr>
                <w:noProof/>
                <w:webHidden/>
              </w:rPr>
              <w:instrText xml:space="preserve"> PAGEREF _Toc122685232 \h </w:instrText>
            </w:r>
            <w:r w:rsidR="002523FD">
              <w:rPr>
                <w:noProof/>
                <w:webHidden/>
              </w:rPr>
            </w:r>
            <w:r w:rsidR="002523FD">
              <w:rPr>
                <w:noProof/>
                <w:webHidden/>
              </w:rPr>
              <w:fldChar w:fldCharType="separate"/>
            </w:r>
            <w:r w:rsidR="002E56D0">
              <w:rPr>
                <w:noProof/>
                <w:webHidden/>
              </w:rPr>
              <w:t>24</w:t>
            </w:r>
            <w:r w:rsidR="002523FD">
              <w:rPr>
                <w:noProof/>
                <w:webHidden/>
              </w:rPr>
              <w:fldChar w:fldCharType="end"/>
            </w:r>
          </w:hyperlink>
        </w:p>
        <w:p w14:paraId="0D0FA74D" w14:textId="3F53A9C5"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3" w:history="1">
            <w:r w:rsidR="002523FD" w:rsidRPr="00C44992">
              <w:rPr>
                <w:rStyle w:val="-"/>
                <w:noProof/>
                <w:lang w:val="el-GR"/>
              </w:rPr>
              <w:t>2.2.1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Δικαιούμενοι συμμετοχής</w:t>
            </w:r>
            <w:r w:rsidR="002523FD">
              <w:rPr>
                <w:noProof/>
                <w:webHidden/>
              </w:rPr>
              <w:tab/>
            </w:r>
            <w:r w:rsidR="002523FD">
              <w:rPr>
                <w:noProof/>
                <w:webHidden/>
              </w:rPr>
              <w:fldChar w:fldCharType="begin"/>
            </w:r>
            <w:r w:rsidR="002523FD">
              <w:rPr>
                <w:noProof/>
                <w:webHidden/>
              </w:rPr>
              <w:instrText xml:space="preserve"> PAGEREF _Toc122685233 \h </w:instrText>
            </w:r>
            <w:r w:rsidR="002523FD">
              <w:rPr>
                <w:noProof/>
                <w:webHidden/>
              </w:rPr>
            </w:r>
            <w:r w:rsidR="002523FD">
              <w:rPr>
                <w:noProof/>
                <w:webHidden/>
              </w:rPr>
              <w:fldChar w:fldCharType="separate"/>
            </w:r>
            <w:r w:rsidR="002E56D0">
              <w:rPr>
                <w:noProof/>
                <w:webHidden/>
              </w:rPr>
              <w:t>24</w:t>
            </w:r>
            <w:r w:rsidR="002523FD">
              <w:rPr>
                <w:noProof/>
                <w:webHidden/>
              </w:rPr>
              <w:fldChar w:fldCharType="end"/>
            </w:r>
          </w:hyperlink>
        </w:p>
        <w:p w14:paraId="2C91E3A8" w14:textId="581B066D"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4" w:history="1">
            <w:r w:rsidR="002523FD" w:rsidRPr="00C44992">
              <w:rPr>
                <w:rStyle w:val="-"/>
                <w:noProof/>
                <w:lang w:val="el-GR"/>
              </w:rPr>
              <w:t>2.2.2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Εγγύηση συμμετοχής</w:t>
            </w:r>
            <w:r w:rsidR="002523FD">
              <w:rPr>
                <w:noProof/>
                <w:webHidden/>
              </w:rPr>
              <w:tab/>
            </w:r>
            <w:r w:rsidR="002523FD">
              <w:rPr>
                <w:noProof/>
                <w:webHidden/>
              </w:rPr>
              <w:fldChar w:fldCharType="begin"/>
            </w:r>
            <w:r w:rsidR="002523FD">
              <w:rPr>
                <w:noProof/>
                <w:webHidden/>
              </w:rPr>
              <w:instrText xml:space="preserve"> PAGEREF _Toc122685234 \h </w:instrText>
            </w:r>
            <w:r w:rsidR="002523FD">
              <w:rPr>
                <w:noProof/>
                <w:webHidden/>
              </w:rPr>
            </w:r>
            <w:r w:rsidR="002523FD">
              <w:rPr>
                <w:noProof/>
                <w:webHidden/>
              </w:rPr>
              <w:fldChar w:fldCharType="separate"/>
            </w:r>
            <w:r w:rsidR="002E56D0">
              <w:rPr>
                <w:noProof/>
                <w:webHidden/>
              </w:rPr>
              <w:t>25</w:t>
            </w:r>
            <w:r w:rsidR="002523FD">
              <w:rPr>
                <w:noProof/>
                <w:webHidden/>
              </w:rPr>
              <w:fldChar w:fldCharType="end"/>
            </w:r>
          </w:hyperlink>
        </w:p>
        <w:p w14:paraId="73D75DB9" w14:textId="68B870EC"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5" w:history="1">
            <w:r w:rsidR="002523FD" w:rsidRPr="00C44992">
              <w:rPr>
                <w:rStyle w:val="-"/>
                <w:noProof/>
                <w:lang w:val="el-GR"/>
              </w:rPr>
              <w:t>2.2.3</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Λόγοι αποκλεισμού</w:t>
            </w:r>
            <w:r w:rsidR="002523FD">
              <w:rPr>
                <w:noProof/>
                <w:webHidden/>
              </w:rPr>
              <w:tab/>
            </w:r>
            <w:r w:rsidR="002523FD">
              <w:rPr>
                <w:noProof/>
                <w:webHidden/>
              </w:rPr>
              <w:fldChar w:fldCharType="begin"/>
            </w:r>
            <w:r w:rsidR="002523FD">
              <w:rPr>
                <w:noProof/>
                <w:webHidden/>
              </w:rPr>
              <w:instrText xml:space="preserve"> PAGEREF _Toc122685235 \h </w:instrText>
            </w:r>
            <w:r w:rsidR="002523FD">
              <w:rPr>
                <w:noProof/>
                <w:webHidden/>
              </w:rPr>
            </w:r>
            <w:r w:rsidR="002523FD">
              <w:rPr>
                <w:noProof/>
                <w:webHidden/>
              </w:rPr>
              <w:fldChar w:fldCharType="separate"/>
            </w:r>
            <w:r w:rsidR="002E56D0">
              <w:rPr>
                <w:noProof/>
                <w:webHidden/>
              </w:rPr>
              <w:t>27</w:t>
            </w:r>
            <w:r w:rsidR="002523FD">
              <w:rPr>
                <w:noProof/>
                <w:webHidden/>
              </w:rPr>
              <w:fldChar w:fldCharType="end"/>
            </w:r>
          </w:hyperlink>
        </w:p>
        <w:p w14:paraId="28337D2B" w14:textId="17DABDDF" w:rsidR="002523FD" w:rsidRDefault="00000000">
          <w:pPr>
            <w:pStyle w:val="32"/>
            <w:tabs>
              <w:tab w:val="right" w:leader="dot" w:pos="9628"/>
            </w:tabs>
            <w:rPr>
              <w:rFonts w:asciiTheme="minorHAnsi" w:eastAsiaTheme="minorEastAsia" w:hAnsiTheme="minorHAnsi" w:cstheme="minorBidi"/>
              <w:i w:val="0"/>
              <w:iCs w:val="0"/>
              <w:noProof/>
              <w:sz w:val="22"/>
              <w:szCs w:val="22"/>
              <w:lang w:val="en-US" w:eastAsia="en-US"/>
            </w:rPr>
          </w:pPr>
          <w:hyperlink w:anchor="_Toc122685236" w:history="1">
            <w:r w:rsidR="002523FD" w:rsidRPr="00C44992">
              <w:rPr>
                <w:rStyle w:val="-"/>
                <w:noProof/>
                <w:lang w:val="el-GR"/>
              </w:rPr>
              <w:t>Κριτήρια Ποιοτικής Επιλογής</w:t>
            </w:r>
            <w:r w:rsidR="002523FD">
              <w:rPr>
                <w:noProof/>
                <w:webHidden/>
              </w:rPr>
              <w:tab/>
            </w:r>
            <w:r w:rsidR="002523FD">
              <w:rPr>
                <w:noProof/>
                <w:webHidden/>
              </w:rPr>
              <w:fldChar w:fldCharType="begin"/>
            </w:r>
            <w:r w:rsidR="002523FD">
              <w:rPr>
                <w:noProof/>
                <w:webHidden/>
              </w:rPr>
              <w:instrText xml:space="preserve"> PAGEREF _Toc122685236 \h </w:instrText>
            </w:r>
            <w:r w:rsidR="002523FD">
              <w:rPr>
                <w:noProof/>
                <w:webHidden/>
              </w:rPr>
            </w:r>
            <w:r w:rsidR="002523FD">
              <w:rPr>
                <w:noProof/>
                <w:webHidden/>
              </w:rPr>
              <w:fldChar w:fldCharType="separate"/>
            </w:r>
            <w:r w:rsidR="002E56D0">
              <w:rPr>
                <w:noProof/>
                <w:webHidden/>
              </w:rPr>
              <w:t>31</w:t>
            </w:r>
            <w:r w:rsidR="002523FD">
              <w:rPr>
                <w:noProof/>
                <w:webHidden/>
              </w:rPr>
              <w:fldChar w:fldCharType="end"/>
            </w:r>
          </w:hyperlink>
        </w:p>
        <w:p w14:paraId="5A5590F1" w14:textId="0DA4A335"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7" w:history="1">
            <w:r w:rsidR="002523FD" w:rsidRPr="00C44992">
              <w:rPr>
                <w:rStyle w:val="-"/>
                <w:noProof/>
                <w:lang w:val="el-GR"/>
              </w:rPr>
              <w:t>2.2.4</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Καταλληλόλητα άσκησης επαγγελματικής δραστηριότητας</w:t>
            </w:r>
            <w:r w:rsidR="002523FD">
              <w:rPr>
                <w:noProof/>
                <w:webHidden/>
              </w:rPr>
              <w:tab/>
            </w:r>
            <w:r w:rsidR="002523FD">
              <w:rPr>
                <w:noProof/>
                <w:webHidden/>
              </w:rPr>
              <w:fldChar w:fldCharType="begin"/>
            </w:r>
            <w:r w:rsidR="002523FD">
              <w:rPr>
                <w:noProof/>
                <w:webHidden/>
              </w:rPr>
              <w:instrText xml:space="preserve"> PAGEREF _Toc122685237 \h </w:instrText>
            </w:r>
            <w:r w:rsidR="002523FD">
              <w:rPr>
                <w:noProof/>
                <w:webHidden/>
              </w:rPr>
            </w:r>
            <w:r w:rsidR="002523FD">
              <w:rPr>
                <w:noProof/>
                <w:webHidden/>
              </w:rPr>
              <w:fldChar w:fldCharType="separate"/>
            </w:r>
            <w:r w:rsidR="002E56D0">
              <w:rPr>
                <w:noProof/>
                <w:webHidden/>
              </w:rPr>
              <w:t>31</w:t>
            </w:r>
            <w:r w:rsidR="002523FD">
              <w:rPr>
                <w:noProof/>
                <w:webHidden/>
              </w:rPr>
              <w:fldChar w:fldCharType="end"/>
            </w:r>
          </w:hyperlink>
        </w:p>
        <w:p w14:paraId="1FA661D7" w14:textId="62E8D79A"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8" w:history="1">
            <w:r w:rsidR="002523FD" w:rsidRPr="00C44992">
              <w:rPr>
                <w:rStyle w:val="-"/>
                <w:noProof/>
                <w:lang w:val="el-GR"/>
              </w:rPr>
              <w:t>2.2.5</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Οικονομική και χρηματοοικονομική επάρκεια</w:t>
            </w:r>
            <w:r w:rsidR="002523FD">
              <w:rPr>
                <w:noProof/>
                <w:webHidden/>
              </w:rPr>
              <w:tab/>
            </w:r>
            <w:r w:rsidR="002523FD">
              <w:rPr>
                <w:noProof/>
                <w:webHidden/>
              </w:rPr>
              <w:fldChar w:fldCharType="begin"/>
            </w:r>
            <w:r w:rsidR="002523FD">
              <w:rPr>
                <w:noProof/>
                <w:webHidden/>
              </w:rPr>
              <w:instrText xml:space="preserve"> PAGEREF _Toc122685238 \h </w:instrText>
            </w:r>
            <w:r w:rsidR="002523FD">
              <w:rPr>
                <w:noProof/>
                <w:webHidden/>
              </w:rPr>
            </w:r>
            <w:r w:rsidR="002523FD">
              <w:rPr>
                <w:noProof/>
                <w:webHidden/>
              </w:rPr>
              <w:fldChar w:fldCharType="separate"/>
            </w:r>
            <w:r w:rsidR="002E56D0">
              <w:rPr>
                <w:noProof/>
                <w:webHidden/>
              </w:rPr>
              <w:t>31</w:t>
            </w:r>
            <w:r w:rsidR="002523FD">
              <w:rPr>
                <w:noProof/>
                <w:webHidden/>
              </w:rPr>
              <w:fldChar w:fldCharType="end"/>
            </w:r>
          </w:hyperlink>
        </w:p>
        <w:p w14:paraId="4D044B59" w14:textId="47FA0369"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39" w:history="1">
            <w:r w:rsidR="002523FD" w:rsidRPr="00C44992">
              <w:rPr>
                <w:rStyle w:val="-"/>
                <w:noProof/>
                <w:lang w:val="el-GR"/>
              </w:rPr>
              <w:t>2.2.6</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Τεχνική και επαγγελματική ικανότητα</w:t>
            </w:r>
            <w:r w:rsidR="002523FD">
              <w:rPr>
                <w:noProof/>
                <w:webHidden/>
              </w:rPr>
              <w:tab/>
            </w:r>
            <w:r w:rsidR="002523FD">
              <w:rPr>
                <w:noProof/>
                <w:webHidden/>
              </w:rPr>
              <w:fldChar w:fldCharType="begin"/>
            </w:r>
            <w:r w:rsidR="002523FD">
              <w:rPr>
                <w:noProof/>
                <w:webHidden/>
              </w:rPr>
              <w:instrText xml:space="preserve"> PAGEREF _Toc122685239 \h </w:instrText>
            </w:r>
            <w:r w:rsidR="002523FD">
              <w:rPr>
                <w:noProof/>
                <w:webHidden/>
              </w:rPr>
            </w:r>
            <w:r w:rsidR="002523FD">
              <w:rPr>
                <w:noProof/>
                <w:webHidden/>
              </w:rPr>
              <w:fldChar w:fldCharType="separate"/>
            </w:r>
            <w:r w:rsidR="002E56D0">
              <w:rPr>
                <w:noProof/>
                <w:webHidden/>
              </w:rPr>
              <w:t>32</w:t>
            </w:r>
            <w:r w:rsidR="002523FD">
              <w:rPr>
                <w:noProof/>
                <w:webHidden/>
              </w:rPr>
              <w:fldChar w:fldCharType="end"/>
            </w:r>
          </w:hyperlink>
        </w:p>
        <w:p w14:paraId="38CB71CB" w14:textId="07754E61"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0" w:history="1">
            <w:r w:rsidR="002523FD" w:rsidRPr="00C44992">
              <w:rPr>
                <w:rStyle w:val="-"/>
                <w:noProof/>
                <w:lang w:val="el-GR" w:eastAsia="en-US"/>
              </w:rPr>
              <w:t>2.2.6.1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eastAsia="en-US"/>
              </w:rPr>
              <w:t>Τεχνική Ικανότητα</w:t>
            </w:r>
            <w:r w:rsidR="002523FD">
              <w:rPr>
                <w:noProof/>
                <w:webHidden/>
              </w:rPr>
              <w:tab/>
            </w:r>
            <w:r w:rsidR="002523FD">
              <w:rPr>
                <w:noProof/>
                <w:webHidden/>
              </w:rPr>
              <w:fldChar w:fldCharType="begin"/>
            </w:r>
            <w:r w:rsidR="002523FD">
              <w:rPr>
                <w:noProof/>
                <w:webHidden/>
              </w:rPr>
              <w:instrText xml:space="preserve"> PAGEREF _Toc122685240 \h </w:instrText>
            </w:r>
            <w:r w:rsidR="002523FD">
              <w:rPr>
                <w:noProof/>
                <w:webHidden/>
              </w:rPr>
            </w:r>
            <w:r w:rsidR="002523FD">
              <w:rPr>
                <w:noProof/>
                <w:webHidden/>
              </w:rPr>
              <w:fldChar w:fldCharType="separate"/>
            </w:r>
            <w:r w:rsidR="002E56D0">
              <w:rPr>
                <w:noProof/>
                <w:webHidden/>
              </w:rPr>
              <w:t>32</w:t>
            </w:r>
            <w:r w:rsidR="002523FD">
              <w:rPr>
                <w:noProof/>
                <w:webHidden/>
              </w:rPr>
              <w:fldChar w:fldCharType="end"/>
            </w:r>
          </w:hyperlink>
        </w:p>
        <w:p w14:paraId="6FD95821" w14:textId="247D60FC"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1" w:history="1">
            <w:r w:rsidR="002523FD" w:rsidRPr="00C44992">
              <w:rPr>
                <w:rStyle w:val="-"/>
                <w:noProof/>
                <w:lang w:val="el-GR" w:eastAsia="en-US"/>
              </w:rPr>
              <w:t>2.2.6.2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eastAsia="en-US"/>
              </w:rPr>
              <w:t>Επαγγελματική Ικανότητα – Ομάδα Έργου</w:t>
            </w:r>
            <w:r w:rsidR="002523FD">
              <w:rPr>
                <w:noProof/>
                <w:webHidden/>
              </w:rPr>
              <w:tab/>
            </w:r>
            <w:r w:rsidR="002523FD">
              <w:rPr>
                <w:noProof/>
                <w:webHidden/>
              </w:rPr>
              <w:fldChar w:fldCharType="begin"/>
            </w:r>
            <w:r w:rsidR="002523FD">
              <w:rPr>
                <w:noProof/>
                <w:webHidden/>
              </w:rPr>
              <w:instrText xml:space="preserve"> PAGEREF _Toc122685241 \h </w:instrText>
            </w:r>
            <w:r w:rsidR="002523FD">
              <w:rPr>
                <w:noProof/>
                <w:webHidden/>
              </w:rPr>
            </w:r>
            <w:r w:rsidR="002523FD">
              <w:rPr>
                <w:noProof/>
                <w:webHidden/>
              </w:rPr>
              <w:fldChar w:fldCharType="separate"/>
            </w:r>
            <w:r w:rsidR="002E56D0">
              <w:rPr>
                <w:noProof/>
                <w:webHidden/>
              </w:rPr>
              <w:t>32</w:t>
            </w:r>
            <w:r w:rsidR="002523FD">
              <w:rPr>
                <w:noProof/>
                <w:webHidden/>
              </w:rPr>
              <w:fldChar w:fldCharType="end"/>
            </w:r>
          </w:hyperlink>
        </w:p>
        <w:p w14:paraId="0016CC99" w14:textId="53E3EA3E"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42" w:history="1">
            <w:r w:rsidR="002523FD" w:rsidRPr="00C44992">
              <w:rPr>
                <w:rStyle w:val="-"/>
                <w:noProof/>
                <w:lang w:val="el-GR"/>
              </w:rPr>
              <w:t>2.2.7</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Πρότυπα διασφάλισης ποιότητας</w:t>
            </w:r>
            <w:r w:rsidR="002523FD">
              <w:rPr>
                <w:noProof/>
                <w:webHidden/>
              </w:rPr>
              <w:tab/>
            </w:r>
            <w:r w:rsidR="002523FD">
              <w:rPr>
                <w:noProof/>
                <w:webHidden/>
              </w:rPr>
              <w:fldChar w:fldCharType="begin"/>
            </w:r>
            <w:r w:rsidR="002523FD">
              <w:rPr>
                <w:noProof/>
                <w:webHidden/>
              </w:rPr>
              <w:instrText xml:space="preserve"> PAGEREF _Toc122685242 \h </w:instrText>
            </w:r>
            <w:r w:rsidR="002523FD">
              <w:rPr>
                <w:noProof/>
                <w:webHidden/>
              </w:rPr>
            </w:r>
            <w:r w:rsidR="002523FD">
              <w:rPr>
                <w:noProof/>
                <w:webHidden/>
              </w:rPr>
              <w:fldChar w:fldCharType="separate"/>
            </w:r>
            <w:r w:rsidR="002E56D0">
              <w:rPr>
                <w:noProof/>
                <w:webHidden/>
              </w:rPr>
              <w:t>34</w:t>
            </w:r>
            <w:r w:rsidR="002523FD">
              <w:rPr>
                <w:noProof/>
                <w:webHidden/>
              </w:rPr>
              <w:fldChar w:fldCharType="end"/>
            </w:r>
          </w:hyperlink>
        </w:p>
        <w:p w14:paraId="05B3BE8F" w14:textId="74ADFE62"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43" w:history="1">
            <w:r w:rsidR="002523FD" w:rsidRPr="00C44992">
              <w:rPr>
                <w:rStyle w:val="-"/>
                <w:noProof/>
                <w:lang w:val="el-GR"/>
              </w:rPr>
              <w:t>2.2.8</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Στήριξη στην ικανότητα τρίτων – Υπεργολαβία</w:t>
            </w:r>
            <w:r w:rsidR="002523FD">
              <w:rPr>
                <w:noProof/>
                <w:webHidden/>
              </w:rPr>
              <w:tab/>
            </w:r>
            <w:r w:rsidR="002523FD">
              <w:rPr>
                <w:noProof/>
                <w:webHidden/>
              </w:rPr>
              <w:fldChar w:fldCharType="begin"/>
            </w:r>
            <w:r w:rsidR="002523FD">
              <w:rPr>
                <w:noProof/>
                <w:webHidden/>
              </w:rPr>
              <w:instrText xml:space="preserve"> PAGEREF _Toc122685243 \h </w:instrText>
            </w:r>
            <w:r w:rsidR="002523FD">
              <w:rPr>
                <w:noProof/>
                <w:webHidden/>
              </w:rPr>
            </w:r>
            <w:r w:rsidR="002523FD">
              <w:rPr>
                <w:noProof/>
                <w:webHidden/>
              </w:rPr>
              <w:fldChar w:fldCharType="separate"/>
            </w:r>
            <w:r w:rsidR="002E56D0">
              <w:rPr>
                <w:noProof/>
                <w:webHidden/>
              </w:rPr>
              <w:t>35</w:t>
            </w:r>
            <w:r w:rsidR="002523FD">
              <w:rPr>
                <w:noProof/>
                <w:webHidden/>
              </w:rPr>
              <w:fldChar w:fldCharType="end"/>
            </w:r>
          </w:hyperlink>
        </w:p>
        <w:p w14:paraId="5BA23789" w14:textId="223CFE42"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4" w:history="1">
            <w:r w:rsidR="002523FD" w:rsidRPr="00C44992">
              <w:rPr>
                <w:rStyle w:val="-"/>
                <w:noProof/>
                <w:lang w:val="el-GR"/>
              </w:rPr>
              <w:t>2.2.8.1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Στήριξη στην ικανότητα τρίτων</w:t>
            </w:r>
            <w:r w:rsidR="002523FD">
              <w:rPr>
                <w:noProof/>
                <w:webHidden/>
              </w:rPr>
              <w:tab/>
            </w:r>
            <w:r w:rsidR="002523FD">
              <w:rPr>
                <w:noProof/>
                <w:webHidden/>
              </w:rPr>
              <w:fldChar w:fldCharType="begin"/>
            </w:r>
            <w:r w:rsidR="002523FD">
              <w:rPr>
                <w:noProof/>
                <w:webHidden/>
              </w:rPr>
              <w:instrText xml:space="preserve"> PAGEREF _Toc122685244 \h </w:instrText>
            </w:r>
            <w:r w:rsidR="002523FD">
              <w:rPr>
                <w:noProof/>
                <w:webHidden/>
              </w:rPr>
            </w:r>
            <w:r w:rsidR="002523FD">
              <w:rPr>
                <w:noProof/>
                <w:webHidden/>
              </w:rPr>
              <w:fldChar w:fldCharType="separate"/>
            </w:r>
            <w:r w:rsidR="002E56D0">
              <w:rPr>
                <w:noProof/>
                <w:webHidden/>
              </w:rPr>
              <w:t>35</w:t>
            </w:r>
            <w:r w:rsidR="002523FD">
              <w:rPr>
                <w:noProof/>
                <w:webHidden/>
              </w:rPr>
              <w:fldChar w:fldCharType="end"/>
            </w:r>
          </w:hyperlink>
        </w:p>
        <w:p w14:paraId="7939641E" w14:textId="3C28AEA5"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5" w:history="1">
            <w:r w:rsidR="002523FD" w:rsidRPr="00C44992">
              <w:rPr>
                <w:rStyle w:val="-"/>
                <w:noProof/>
                <w:lang w:val="el-GR"/>
              </w:rPr>
              <w:t>2.2.8.2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Υπεργολαβία</w:t>
            </w:r>
            <w:r w:rsidR="002523FD">
              <w:rPr>
                <w:noProof/>
                <w:webHidden/>
              </w:rPr>
              <w:tab/>
            </w:r>
            <w:r w:rsidR="002523FD">
              <w:rPr>
                <w:noProof/>
                <w:webHidden/>
              </w:rPr>
              <w:fldChar w:fldCharType="begin"/>
            </w:r>
            <w:r w:rsidR="002523FD">
              <w:rPr>
                <w:noProof/>
                <w:webHidden/>
              </w:rPr>
              <w:instrText xml:space="preserve"> PAGEREF _Toc122685245 \h </w:instrText>
            </w:r>
            <w:r w:rsidR="002523FD">
              <w:rPr>
                <w:noProof/>
                <w:webHidden/>
              </w:rPr>
            </w:r>
            <w:r w:rsidR="002523FD">
              <w:rPr>
                <w:noProof/>
                <w:webHidden/>
              </w:rPr>
              <w:fldChar w:fldCharType="separate"/>
            </w:r>
            <w:r w:rsidR="002E56D0">
              <w:rPr>
                <w:noProof/>
                <w:webHidden/>
              </w:rPr>
              <w:t>35</w:t>
            </w:r>
            <w:r w:rsidR="002523FD">
              <w:rPr>
                <w:noProof/>
                <w:webHidden/>
              </w:rPr>
              <w:fldChar w:fldCharType="end"/>
            </w:r>
          </w:hyperlink>
        </w:p>
        <w:p w14:paraId="29C2C95D" w14:textId="1FF60741"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46" w:history="1">
            <w:r w:rsidR="002523FD" w:rsidRPr="00C44992">
              <w:rPr>
                <w:rStyle w:val="-"/>
                <w:noProof/>
                <w:lang w:val="el-GR"/>
              </w:rPr>
              <w:t>2.2.9</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Κανόνες απόδειξης ποιοτικής επιλογής</w:t>
            </w:r>
            <w:r w:rsidR="002523FD">
              <w:rPr>
                <w:noProof/>
                <w:webHidden/>
              </w:rPr>
              <w:tab/>
            </w:r>
            <w:r w:rsidR="002523FD">
              <w:rPr>
                <w:noProof/>
                <w:webHidden/>
              </w:rPr>
              <w:fldChar w:fldCharType="begin"/>
            </w:r>
            <w:r w:rsidR="002523FD">
              <w:rPr>
                <w:noProof/>
                <w:webHidden/>
              </w:rPr>
              <w:instrText xml:space="preserve"> PAGEREF _Toc122685246 \h </w:instrText>
            </w:r>
            <w:r w:rsidR="002523FD">
              <w:rPr>
                <w:noProof/>
                <w:webHidden/>
              </w:rPr>
            </w:r>
            <w:r w:rsidR="002523FD">
              <w:rPr>
                <w:noProof/>
                <w:webHidden/>
              </w:rPr>
              <w:fldChar w:fldCharType="separate"/>
            </w:r>
            <w:r w:rsidR="002E56D0">
              <w:rPr>
                <w:noProof/>
                <w:webHidden/>
              </w:rPr>
              <w:t>36</w:t>
            </w:r>
            <w:r w:rsidR="002523FD">
              <w:rPr>
                <w:noProof/>
                <w:webHidden/>
              </w:rPr>
              <w:fldChar w:fldCharType="end"/>
            </w:r>
          </w:hyperlink>
        </w:p>
        <w:p w14:paraId="30B3AF01" w14:textId="404A56DE"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7" w:history="1">
            <w:r w:rsidR="002523FD" w:rsidRPr="00C44992">
              <w:rPr>
                <w:rStyle w:val="-"/>
                <w:noProof/>
                <w:lang w:val="el-GR"/>
              </w:rPr>
              <w:t>2.2.9.1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Προκαταρκτική απόδειξη κατά την υποβολή προσφορών</w:t>
            </w:r>
            <w:r w:rsidR="002523FD">
              <w:rPr>
                <w:noProof/>
                <w:webHidden/>
              </w:rPr>
              <w:tab/>
            </w:r>
            <w:r w:rsidR="002523FD">
              <w:rPr>
                <w:noProof/>
                <w:webHidden/>
              </w:rPr>
              <w:fldChar w:fldCharType="begin"/>
            </w:r>
            <w:r w:rsidR="002523FD">
              <w:rPr>
                <w:noProof/>
                <w:webHidden/>
              </w:rPr>
              <w:instrText xml:space="preserve"> PAGEREF _Toc122685247 \h </w:instrText>
            </w:r>
            <w:r w:rsidR="002523FD">
              <w:rPr>
                <w:noProof/>
                <w:webHidden/>
              </w:rPr>
            </w:r>
            <w:r w:rsidR="002523FD">
              <w:rPr>
                <w:noProof/>
                <w:webHidden/>
              </w:rPr>
              <w:fldChar w:fldCharType="separate"/>
            </w:r>
            <w:r w:rsidR="002E56D0">
              <w:rPr>
                <w:noProof/>
                <w:webHidden/>
              </w:rPr>
              <w:t>36</w:t>
            </w:r>
            <w:r w:rsidR="002523FD">
              <w:rPr>
                <w:noProof/>
                <w:webHidden/>
              </w:rPr>
              <w:fldChar w:fldCharType="end"/>
            </w:r>
          </w:hyperlink>
        </w:p>
        <w:p w14:paraId="784D985F" w14:textId="565B99AC"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48" w:history="1">
            <w:r w:rsidR="002523FD" w:rsidRPr="00C44992">
              <w:rPr>
                <w:rStyle w:val="-"/>
                <w:noProof/>
                <w:lang w:val="el-GR"/>
              </w:rPr>
              <w:t>2.2.9.2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Αποδεικτικά μέσα - Δικαιολογητικά προσωρινού αναδόχου</w:t>
            </w:r>
            <w:r w:rsidR="002523FD">
              <w:rPr>
                <w:noProof/>
                <w:webHidden/>
              </w:rPr>
              <w:tab/>
            </w:r>
            <w:r w:rsidR="002523FD">
              <w:rPr>
                <w:noProof/>
                <w:webHidden/>
              </w:rPr>
              <w:fldChar w:fldCharType="begin"/>
            </w:r>
            <w:r w:rsidR="002523FD">
              <w:rPr>
                <w:noProof/>
                <w:webHidden/>
              </w:rPr>
              <w:instrText xml:space="preserve"> PAGEREF _Toc122685248 \h </w:instrText>
            </w:r>
            <w:r w:rsidR="002523FD">
              <w:rPr>
                <w:noProof/>
                <w:webHidden/>
              </w:rPr>
            </w:r>
            <w:r w:rsidR="002523FD">
              <w:rPr>
                <w:noProof/>
                <w:webHidden/>
              </w:rPr>
              <w:fldChar w:fldCharType="separate"/>
            </w:r>
            <w:r w:rsidR="002E56D0">
              <w:rPr>
                <w:noProof/>
                <w:webHidden/>
              </w:rPr>
              <w:t>38</w:t>
            </w:r>
            <w:r w:rsidR="002523FD">
              <w:rPr>
                <w:noProof/>
                <w:webHidden/>
              </w:rPr>
              <w:fldChar w:fldCharType="end"/>
            </w:r>
          </w:hyperlink>
        </w:p>
        <w:p w14:paraId="53DB5AA3" w14:textId="491D7EAF"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49" w:history="1">
            <w:r w:rsidR="002523FD" w:rsidRPr="00C44992">
              <w:rPr>
                <w:rStyle w:val="-"/>
                <w:noProof/>
                <w:lang w:val="el-GR"/>
              </w:rPr>
              <w:t>2.3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Κριτήρια Ανάθεσης</w:t>
            </w:r>
            <w:r w:rsidR="002523FD">
              <w:rPr>
                <w:noProof/>
                <w:webHidden/>
              </w:rPr>
              <w:tab/>
            </w:r>
            <w:r w:rsidR="002523FD">
              <w:rPr>
                <w:noProof/>
                <w:webHidden/>
              </w:rPr>
              <w:fldChar w:fldCharType="begin"/>
            </w:r>
            <w:r w:rsidR="002523FD">
              <w:rPr>
                <w:noProof/>
                <w:webHidden/>
              </w:rPr>
              <w:instrText xml:space="preserve"> PAGEREF _Toc122685249 \h </w:instrText>
            </w:r>
            <w:r w:rsidR="002523FD">
              <w:rPr>
                <w:noProof/>
                <w:webHidden/>
              </w:rPr>
            </w:r>
            <w:r w:rsidR="002523FD">
              <w:rPr>
                <w:noProof/>
                <w:webHidden/>
              </w:rPr>
              <w:fldChar w:fldCharType="separate"/>
            </w:r>
            <w:r w:rsidR="002E56D0">
              <w:rPr>
                <w:noProof/>
                <w:webHidden/>
              </w:rPr>
              <w:t>47</w:t>
            </w:r>
            <w:r w:rsidR="002523FD">
              <w:rPr>
                <w:noProof/>
                <w:webHidden/>
              </w:rPr>
              <w:fldChar w:fldCharType="end"/>
            </w:r>
          </w:hyperlink>
        </w:p>
        <w:p w14:paraId="21310F3C" w14:textId="787924B5"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50" w:history="1">
            <w:r w:rsidR="002523FD" w:rsidRPr="00C44992">
              <w:rPr>
                <w:rStyle w:val="-"/>
                <w:noProof/>
                <w:lang w:val="el-GR"/>
              </w:rPr>
              <w:t>2.3.1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Κριτήριο ανάθεσης</w:t>
            </w:r>
            <w:r w:rsidR="002523FD">
              <w:rPr>
                <w:noProof/>
                <w:webHidden/>
              </w:rPr>
              <w:tab/>
            </w:r>
            <w:r w:rsidR="002523FD">
              <w:rPr>
                <w:noProof/>
                <w:webHidden/>
              </w:rPr>
              <w:fldChar w:fldCharType="begin"/>
            </w:r>
            <w:r w:rsidR="002523FD">
              <w:rPr>
                <w:noProof/>
                <w:webHidden/>
              </w:rPr>
              <w:instrText xml:space="preserve"> PAGEREF _Toc122685250 \h </w:instrText>
            </w:r>
            <w:r w:rsidR="002523FD">
              <w:rPr>
                <w:noProof/>
                <w:webHidden/>
              </w:rPr>
            </w:r>
            <w:r w:rsidR="002523FD">
              <w:rPr>
                <w:noProof/>
                <w:webHidden/>
              </w:rPr>
              <w:fldChar w:fldCharType="separate"/>
            </w:r>
            <w:r w:rsidR="002E56D0">
              <w:rPr>
                <w:noProof/>
                <w:webHidden/>
              </w:rPr>
              <w:t>47</w:t>
            </w:r>
            <w:r w:rsidR="002523FD">
              <w:rPr>
                <w:noProof/>
                <w:webHidden/>
              </w:rPr>
              <w:fldChar w:fldCharType="end"/>
            </w:r>
          </w:hyperlink>
        </w:p>
        <w:p w14:paraId="72223979" w14:textId="4E4FA3ED"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51" w:history="1">
            <w:r w:rsidR="002523FD" w:rsidRPr="00C44992">
              <w:rPr>
                <w:rStyle w:val="-"/>
                <w:noProof/>
                <w:lang w:val="el-GR"/>
              </w:rPr>
              <w:t>2.3.2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Βαθμολόγηση και κατάταξη προσφορών</w:t>
            </w:r>
            <w:r w:rsidR="002523FD">
              <w:rPr>
                <w:noProof/>
                <w:webHidden/>
              </w:rPr>
              <w:tab/>
            </w:r>
            <w:r w:rsidR="002523FD">
              <w:rPr>
                <w:noProof/>
                <w:webHidden/>
              </w:rPr>
              <w:fldChar w:fldCharType="begin"/>
            </w:r>
            <w:r w:rsidR="002523FD">
              <w:rPr>
                <w:noProof/>
                <w:webHidden/>
              </w:rPr>
              <w:instrText xml:space="preserve"> PAGEREF _Toc122685251 \h </w:instrText>
            </w:r>
            <w:r w:rsidR="002523FD">
              <w:rPr>
                <w:noProof/>
                <w:webHidden/>
              </w:rPr>
            </w:r>
            <w:r w:rsidR="002523FD">
              <w:rPr>
                <w:noProof/>
                <w:webHidden/>
              </w:rPr>
              <w:fldChar w:fldCharType="separate"/>
            </w:r>
            <w:r w:rsidR="002E56D0">
              <w:rPr>
                <w:noProof/>
                <w:webHidden/>
              </w:rPr>
              <w:t>51</w:t>
            </w:r>
            <w:r w:rsidR="002523FD">
              <w:rPr>
                <w:noProof/>
                <w:webHidden/>
              </w:rPr>
              <w:fldChar w:fldCharType="end"/>
            </w:r>
          </w:hyperlink>
        </w:p>
        <w:p w14:paraId="2603DE81" w14:textId="0E0431A6"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52" w:history="1">
            <w:r w:rsidR="002523FD" w:rsidRPr="00C44992">
              <w:rPr>
                <w:rStyle w:val="-"/>
                <w:noProof/>
                <w:lang w:val="el-GR"/>
              </w:rPr>
              <w:t>2.3.2.1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Βαθμολόγηση Τεχνικών Προσφορών</w:t>
            </w:r>
            <w:r w:rsidR="002523FD">
              <w:rPr>
                <w:noProof/>
                <w:webHidden/>
              </w:rPr>
              <w:tab/>
            </w:r>
            <w:r w:rsidR="002523FD">
              <w:rPr>
                <w:noProof/>
                <w:webHidden/>
              </w:rPr>
              <w:fldChar w:fldCharType="begin"/>
            </w:r>
            <w:r w:rsidR="002523FD">
              <w:rPr>
                <w:noProof/>
                <w:webHidden/>
              </w:rPr>
              <w:instrText xml:space="preserve"> PAGEREF _Toc122685252 \h </w:instrText>
            </w:r>
            <w:r w:rsidR="002523FD">
              <w:rPr>
                <w:noProof/>
                <w:webHidden/>
              </w:rPr>
            </w:r>
            <w:r w:rsidR="002523FD">
              <w:rPr>
                <w:noProof/>
                <w:webHidden/>
              </w:rPr>
              <w:fldChar w:fldCharType="separate"/>
            </w:r>
            <w:r w:rsidR="002E56D0">
              <w:rPr>
                <w:noProof/>
                <w:webHidden/>
              </w:rPr>
              <w:t>51</w:t>
            </w:r>
            <w:r w:rsidR="002523FD">
              <w:rPr>
                <w:noProof/>
                <w:webHidden/>
              </w:rPr>
              <w:fldChar w:fldCharType="end"/>
            </w:r>
          </w:hyperlink>
        </w:p>
        <w:p w14:paraId="7D7BC4F7" w14:textId="33E40CC9"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53" w:history="1">
            <w:r w:rsidR="002523FD" w:rsidRPr="00C44992">
              <w:rPr>
                <w:rStyle w:val="-"/>
                <w:noProof/>
                <w:lang w:val="el-GR"/>
              </w:rPr>
              <w:t>2.3.2.2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Κατάταξη προσφορών</w:t>
            </w:r>
            <w:r w:rsidR="002523FD">
              <w:rPr>
                <w:noProof/>
                <w:webHidden/>
              </w:rPr>
              <w:tab/>
            </w:r>
            <w:r w:rsidR="002523FD">
              <w:rPr>
                <w:noProof/>
                <w:webHidden/>
              </w:rPr>
              <w:fldChar w:fldCharType="begin"/>
            </w:r>
            <w:r w:rsidR="002523FD">
              <w:rPr>
                <w:noProof/>
                <w:webHidden/>
              </w:rPr>
              <w:instrText xml:space="preserve"> PAGEREF _Toc122685253 \h </w:instrText>
            </w:r>
            <w:r w:rsidR="002523FD">
              <w:rPr>
                <w:noProof/>
                <w:webHidden/>
              </w:rPr>
            </w:r>
            <w:r w:rsidR="002523FD">
              <w:rPr>
                <w:noProof/>
                <w:webHidden/>
              </w:rPr>
              <w:fldChar w:fldCharType="separate"/>
            </w:r>
            <w:r w:rsidR="002E56D0">
              <w:rPr>
                <w:noProof/>
                <w:webHidden/>
              </w:rPr>
              <w:t>51</w:t>
            </w:r>
            <w:r w:rsidR="002523FD">
              <w:rPr>
                <w:noProof/>
                <w:webHidden/>
              </w:rPr>
              <w:fldChar w:fldCharType="end"/>
            </w:r>
          </w:hyperlink>
        </w:p>
        <w:p w14:paraId="10402A39" w14:textId="69AE6BA7"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54" w:history="1">
            <w:r w:rsidR="002523FD" w:rsidRPr="00C44992">
              <w:rPr>
                <w:rStyle w:val="-"/>
                <w:noProof/>
                <w:lang w:val="el-GR"/>
              </w:rPr>
              <w:t>2.3.2.3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Διαμόρφωση συγκριτικού κόστους Προσφοράς</w:t>
            </w:r>
            <w:r w:rsidR="002523FD">
              <w:rPr>
                <w:noProof/>
                <w:webHidden/>
              </w:rPr>
              <w:tab/>
            </w:r>
            <w:r w:rsidR="002523FD">
              <w:rPr>
                <w:noProof/>
                <w:webHidden/>
              </w:rPr>
              <w:fldChar w:fldCharType="begin"/>
            </w:r>
            <w:r w:rsidR="002523FD">
              <w:rPr>
                <w:noProof/>
                <w:webHidden/>
              </w:rPr>
              <w:instrText xml:space="preserve"> PAGEREF _Toc122685254 \h </w:instrText>
            </w:r>
            <w:r w:rsidR="002523FD">
              <w:rPr>
                <w:noProof/>
                <w:webHidden/>
              </w:rPr>
            </w:r>
            <w:r w:rsidR="002523FD">
              <w:rPr>
                <w:noProof/>
                <w:webHidden/>
              </w:rPr>
              <w:fldChar w:fldCharType="separate"/>
            </w:r>
            <w:r w:rsidR="002E56D0">
              <w:rPr>
                <w:noProof/>
                <w:webHidden/>
              </w:rPr>
              <w:t>51</w:t>
            </w:r>
            <w:r w:rsidR="002523FD">
              <w:rPr>
                <w:noProof/>
                <w:webHidden/>
              </w:rPr>
              <w:fldChar w:fldCharType="end"/>
            </w:r>
          </w:hyperlink>
        </w:p>
        <w:p w14:paraId="08A0952B" w14:textId="2D3E76F1"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55" w:history="1">
            <w:r w:rsidR="002523FD" w:rsidRPr="00C44992">
              <w:rPr>
                <w:rStyle w:val="-"/>
                <w:noProof/>
                <w:lang w:val="el-GR"/>
              </w:rPr>
              <w:t>2.4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Κατάρτιση - Περιεχόμενο Προσφορών</w:t>
            </w:r>
            <w:r w:rsidR="002523FD">
              <w:rPr>
                <w:noProof/>
                <w:webHidden/>
              </w:rPr>
              <w:tab/>
            </w:r>
            <w:r w:rsidR="002523FD">
              <w:rPr>
                <w:noProof/>
                <w:webHidden/>
              </w:rPr>
              <w:fldChar w:fldCharType="begin"/>
            </w:r>
            <w:r w:rsidR="002523FD">
              <w:rPr>
                <w:noProof/>
                <w:webHidden/>
              </w:rPr>
              <w:instrText xml:space="preserve"> PAGEREF _Toc122685255 \h </w:instrText>
            </w:r>
            <w:r w:rsidR="002523FD">
              <w:rPr>
                <w:noProof/>
                <w:webHidden/>
              </w:rPr>
            </w:r>
            <w:r w:rsidR="002523FD">
              <w:rPr>
                <w:noProof/>
                <w:webHidden/>
              </w:rPr>
              <w:fldChar w:fldCharType="separate"/>
            </w:r>
            <w:r w:rsidR="002E56D0">
              <w:rPr>
                <w:noProof/>
                <w:webHidden/>
              </w:rPr>
              <w:t>53</w:t>
            </w:r>
            <w:r w:rsidR="002523FD">
              <w:rPr>
                <w:noProof/>
                <w:webHidden/>
              </w:rPr>
              <w:fldChar w:fldCharType="end"/>
            </w:r>
          </w:hyperlink>
        </w:p>
        <w:p w14:paraId="1387388A" w14:textId="69710045"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56" w:history="1">
            <w:r w:rsidR="002523FD" w:rsidRPr="00C44992">
              <w:rPr>
                <w:rStyle w:val="-"/>
                <w:noProof/>
                <w:lang w:val="el-GR"/>
              </w:rPr>
              <w:t>2.4.1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Γενικοί όροι υποβολής προσφορών</w:t>
            </w:r>
            <w:r w:rsidR="002523FD">
              <w:rPr>
                <w:noProof/>
                <w:webHidden/>
              </w:rPr>
              <w:tab/>
            </w:r>
            <w:r w:rsidR="002523FD">
              <w:rPr>
                <w:noProof/>
                <w:webHidden/>
              </w:rPr>
              <w:fldChar w:fldCharType="begin"/>
            </w:r>
            <w:r w:rsidR="002523FD">
              <w:rPr>
                <w:noProof/>
                <w:webHidden/>
              </w:rPr>
              <w:instrText xml:space="preserve"> PAGEREF _Toc122685256 \h </w:instrText>
            </w:r>
            <w:r w:rsidR="002523FD">
              <w:rPr>
                <w:noProof/>
                <w:webHidden/>
              </w:rPr>
            </w:r>
            <w:r w:rsidR="002523FD">
              <w:rPr>
                <w:noProof/>
                <w:webHidden/>
              </w:rPr>
              <w:fldChar w:fldCharType="separate"/>
            </w:r>
            <w:r w:rsidR="002E56D0">
              <w:rPr>
                <w:noProof/>
                <w:webHidden/>
              </w:rPr>
              <w:t>53</w:t>
            </w:r>
            <w:r w:rsidR="002523FD">
              <w:rPr>
                <w:noProof/>
                <w:webHidden/>
              </w:rPr>
              <w:fldChar w:fldCharType="end"/>
            </w:r>
          </w:hyperlink>
        </w:p>
        <w:p w14:paraId="4590B629" w14:textId="1FB9294D"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57" w:history="1">
            <w:r w:rsidR="002523FD" w:rsidRPr="00C44992">
              <w:rPr>
                <w:rStyle w:val="-"/>
                <w:noProof/>
                <w:lang w:val="el-GR"/>
              </w:rPr>
              <w:t>2.4.2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Χρόνος και Τρόπος υποβολής προσφορών</w:t>
            </w:r>
            <w:r w:rsidR="002523FD">
              <w:rPr>
                <w:noProof/>
                <w:webHidden/>
              </w:rPr>
              <w:tab/>
            </w:r>
            <w:r w:rsidR="002523FD">
              <w:rPr>
                <w:noProof/>
                <w:webHidden/>
              </w:rPr>
              <w:fldChar w:fldCharType="begin"/>
            </w:r>
            <w:r w:rsidR="002523FD">
              <w:rPr>
                <w:noProof/>
                <w:webHidden/>
              </w:rPr>
              <w:instrText xml:space="preserve"> PAGEREF _Toc122685257 \h </w:instrText>
            </w:r>
            <w:r w:rsidR="002523FD">
              <w:rPr>
                <w:noProof/>
                <w:webHidden/>
              </w:rPr>
            </w:r>
            <w:r w:rsidR="002523FD">
              <w:rPr>
                <w:noProof/>
                <w:webHidden/>
              </w:rPr>
              <w:fldChar w:fldCharType="separate"/>
            </w:r>
            <w:r w:rsidR="002E56D0">
              <w:rPr>
                <w:noProof/>
                <w:webHidden/>
              </w:rPr>
              <w:t>53</w:t>
            </w:r>
            <w:r w:rsidR="002523FD">
              <w:rPr>
                <w:noProof/>
                <w:webHidden/>
              </w:rPr>
              <w:fldChar w:fldCharType="end"/>
            </w:r>
          </w:hyperlink>
        </w:p>
        <w:p w14:paraId="5BA92D4B" w14:textId="421E5F3B"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58" w:history="1">
            <w:r w:rsidR="002523FD" w:rsidRPr="00C44992">
              <w:rPr>
                <w:rStyle w:val="-"/>
                <w:noProof/>
                <w:lang w:val="el-GR"/>
              </w:rPr>
              <w:t>2.4.3</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Περιεχόμενα Φακέλου «Δικαιολογητικά Συμμετοχής - Τεχνική Προσφορά»</w:t>
            </w:r>
            <w:r w:rsidR="002523FD">
              <w:rPr>
                <w:noProof/>
                <w:webHidden/>
              </w:rPr>
              <w:tab/>
            </w:r>
            <w:r w:rsidR="002523FD">
              <w:rPr>
                <w:noProof/>
                <w:webHidden/>
              </w:rPr>
              <w:fldChar w:fldCharType="begin"/>
            </w:r>
            <w:r w:rsidR="002523FD">
              <w:rPr>
                <w:noProof/>
                <w:webHidden/>
              </w:rPr>
              <w:instrText xml:space="preserve"> PAGEREF _Toc122685258 \h </w:instrText>
            </w:r>
            <w:r w:rsidR="002523FD">
              <w:rPr>
                <w:noProof/>
                <w:webHidden/>
              </w:rPr>
            </w:r>
            <w:r w:rsidR="002523FD">
              <w:rPr>
                <w:noProof/>
                <w:webHidden/>
              </w:rPr>
              <w:fldChar w:fldCharType="separate"/>
            </w:r>
            <w:r w:rsidR="002E56D0">
              <w:rPr>
                <w:noProof/>
                <w:webHidden/>
              </w:rPr>
              <w:t>56</w:t>
            </w:r>
            <w:r w:rsidR="002523FD">
              <w:rPr>
                <w:noProof/>
                <w:webHidden/>
              </w:rPr>
              <w:fldChar w:fldCharType="end"/>
            </w:r>
          </w:hyperlink>
        </w:p>
        <w:p w14:paraId="043B6D64" w14:textId="5ED02EE8"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59" w:history="1">
            <w:r w:rsidR="002523FD" w:rsidRPr="00C44992">
              <w:rPr>
                <w:rStyle w:val="-"/>
                <w:noProof/>
              </w:rPr>
              <w:t>2.4.3.1</w:t>
            </w:r>
            <w:r w:rsidR="002523FD">
              <w:rPr>
                <w:rFonts w:asciiTheme="minorHAnsi" w:eastAsiaTheme="minorEastAsia" w:hAnsiTheme="minorHAnsi" w:cstheme="minorBidi"/>
                <w:noProof/>
                <w:sz w:val="22"/>
                <w:szCs w:val="22"/>
                <w:lang w:val="en-US" w:eastAsia="en-US"/>
              </w:rPr>
              <w:tab/>
            </w:r>
            <w:r w:rsidR="002523FD" w:rsidRPr="00C44992">
              <w:rPr>
                <w:rStyle w:val="-"/>
                <w:noProof/>
              </w:rPr>
              <w:t>Δικαιολογητικά Συμμετοχής</w:t>
            </w:r>
            <w:r w:rsidR="002523FD">
              <w:rPr>
                <w:noProof/>
                <w:webHidden/>
              </w:rPr>
              <w:tab/>
            </w:r>
            <w:r w:rsidR="002523FD">
              <w:rPr>
                <w:noProof/>
                <w:webHidden/>
              </w:rPr>
              <w:fldChar w:fldCharType="begin"/>
            </w:r>
            <w:r w:rsidR="002523FD">
              <w:rPr>
                <w:noProof/>
                <w:webHidden/>
              </w:rPr>
              <w:instrText xml:space="preserve"> PAGEREF _Toc122685259 \h </w:instrText>
            </w:r>
            <w:r w:rsidR="002523FD">
              <w:rPr>
                <w:noProof/>
                <w:webHidden/>
              </w:rPr>
            </w:r>
            <w:r w:rsidR="002523FD">
              <w:rPr>
                <w:noProof/>
                <w:webHidden/>
              </w:rPr>
              <w:fldChar w:fldCharType="separate"/>
            </w:r>
            <w:r w:rsidR="002E56D0">
              <w:rPr>
                <w:noProof/>
                <w:webHidden/>
              </w:rPr>
              <w:t>56</w:t>
            </w:r>
            <w:r w:rsidR="002523FD">
              <w:rPr>
                <w:noProof/>
                <w:webHidden/>
              </w:rPr>
              <w:fldChar w:fldCharType="end"/>
            </w:r>
          </w:hyperlink>
        </w:p>
        <w:p w14:paraId="76E05251" w14:textId="02B79560"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260" w:history="1">
            <w:r w:rsidR="002523FD" w:rsidRPr="00C44992">
              <w:rPr>
                <w:rStyle w:val="-"/>
                <w:noProof/>
                <w:lang w:val="el-GR"/>
              </w:rPr>
              <w:t>2.4.3.2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Τεχνική Προσφορά</w:t>
            </w:r>
            <w:r w:rsidR="002523FD">
              <w:rPr>
                <w:noProof/>
                <w:webHidden/>
              </w:rPr>
              <w:tab/>
            </w:r>
            <w:r w:rsidR="002523FD">
              <w:rPr>
                <w:noProof/>
                <w:webHidden/>
              </w:rPr>
              <w:fldChar w:fldCharType="begin"/>
            </w:r>
            <w:r w:rsidR="002523FD">
              <w:rPr>
                <w:noProof/>
                <w:webHidden/>
              </w:rPr>
              <w:instrText xml:space="preserve"> PAGEREF _Toc122685260 \h </w:instrText>
            </w:r>
            <w:r w:rsidR="002523FD">
              <w:rPr>
                <w:noProof/>
                <w:webHidden/>
              </w:rPr>
            </w:r>
            <w:r w:rsidR="002523FD">
              <w:rPr>
                <w:noProof/>
                <w:webHidden/>
              </w:rPr>
              <w:fldChar w:fldCharType="separate"/>
            </w:r>
            <w:r w:rsidR="002E56D0">
              <w:rPr>
                <w:noProof/>
                <w:webHidden/>
              </w:rPr>
              <w:t>58</w:t>
            </w:r>
            <w:r w:rsidR="002523FD">
              <w:rPr>
                <w:noProof/>
                <w:webHidden/>
              </w:rPr>
              <w:fldChar w:fldCharType="end"/>
            </w:r>
          </w:hyperlink>
        </w:p>
        <w:p w14:paraId="16C2E816" w14:textId="517C70CC"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61" w:history="1">
            <w:r w:rsidR="002523FD" w:rsidRPr="00C44992">
              <w:rPr>
                <w:rStyle w:val="-"/>
                <w:noProof/>
                <w:lang w:val="el-GR"/>
              </w:rPr>
              <w:t>2.4.4</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Περιεχόμενα Φακέλου «Οικονομική Προσφορά» / Τρόπος σύνταξης και υποβολής οικονομικών προσφορών</w:t>
            </w:r>
            <w:r w:rsidR="002523FD">
              <w:rPr>
                <w:noProof/>
                <w:webHidden/>
              </w:rPr>
              <w:tab/>
            </w:r>
            <w:r w:rsidR="002523FD">
              <w:rPr>
                <w:noProof/>
                <w:webHidden/>
              </w:rPr>
              <w:fldChar w:fldCharType="begin"/>
            </w:r>
            <w:r w:rsidR="002523FD">
              <w:rPr>
                <w:noProof/>
                <w:webHidden/>
              </w:rPr>
              <w:instrText xml:space="preserve"> PAGEREF _Toc122685261 \h </w:instrText>
            </w:r>
            <w:r w:rsidR="002523FD">
              <w:rPr>
                <w:noProof/>
                <w:webHidden/>
              </w:rPr>
            </w:r>
            <w:r w:rsidR="002523FD">
              <w:rPr>
                <w:noProof/>
                <w:webHidden/>
              </w:rPr>
              <w:fldChar w:fldCharType="separate"/>
            </w:r>
            <w:r w:rsidR="002E56D0">
              <w:rPr>
                <w:noProof/>
                <w:webHidden/>
              </w:rPr>
              <w:t>58</w:t>
            </w:r>
            <w:r w:rsidR="002523FD">
              <w:rPr>
                <w:noProof/>
                <w:webHidden/>
              </w:rPr>
              <w:fldChar w:fldCharType="end"/>
            </w:r>
          </w:hyperlink>
        </w:p>
        <w:p w14:paraId="4E4E54CE" w14:textId="56429F2E"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62" w:history="1">
            <w:r w:rsidR="002523FD" w:rsidRPr="00C44992">
              <w:rPr>
                <w:rStyle w:val="-"/>
                <w:noProof/>
                <w:lang w:val="el-GR"/>
              </w:rPr>
              <w:t>2.4.5</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Χρόνος ισχύος των προσφορών</w:t>
            </w:r>
            <w:r w:rsidR="002523FD">
              <w:rPr>
                <w:noProof/>
                <w:webHidden/>
              </w:rPr>
              <w:tab/>
            </w:r>
            <w:r w:rsidR="002523FD">
              <w:rPr>
                <w:noProof/>
                <w:webHidden/>
              </w:rPr>
              <w:fldChar w:fldCharType="begin"/>
            </w:r>
            <w:r w:rsidR="002523FD">
              <w:rPr>
                <w:noProof/>
                <w:webHidden/>
              </w:rPr>
              <w:instrText xml:space="preserve"> PAGEREF _Toc122685262 \h </w:instrText>
            </w:r>
            <w:r w:rsidR="002523FD">
              <w:rPr>
                <w:noProof/>
                <w:webHidden/>
              </w:rPr>
            </w:r>
            <w:r w:rsidR="002523FD">
              <w:rPr>
                <w:noProof/>
                <w:webHidden/>
              </w:rPr>
              <w:fldChar w:fldCharType="separate"/>
            </w:r>
            <w:r w:rsidR="002E56D0">
              <w:rPr>
                <w:noProof/>
                <w:webHidden/>
              </w:rPr>
              <w:t>59</w:t>
            </w:r>
            <w:r w:rsidR="002523FD">
              <w:rPr>
                <w:noProof/>
                <w:webHidden/>
              </w:rPr>
              <w:fldChar w:fldCharType="end"/>
            </w:r>
          </w:hyperlink>
        </w:p>
        <w:p w14:paraId="2E18413F" w14:textId="6B6D21CC"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63" w:history="1">
            <w:r w:rsidR="002523FD" w:rsidRPr="00C44992">
              <w:rPr>
                <w:rStyle w:val="-"/>
                <w:noProof/>
                <w:lang w:val="el-GR"/>
              </w:rPr>
              <w:t>2.4.6</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Λόγοι απόρριψης προσφορών</w:t>
            </w:r>
            <w:r w:rsidR="002523FD">
              <w:rPr>
                <w:noProof/>
                <w:webHidden/>
              </w:rPr>
              <w:tab/>
            </w:r>
            <w:r w:rsidR="002523FD">
              <w:rPr>
                <w:noProof/>
                <w:webHidden/>
              </w:rPr>
              <w:fldChar w:fldCharType="begin"/>
            </w:r>
            <w:r w:rsidR="002523FD">
              <w:rPr>
                <w:noProof/>
                <w:webHidden/>
              </w:rPr>
              <w:instrText xml:space="preserve"> PAGEREF _Toc122685263 \h </w:instrText>
            </w:r>
            <w:r w:rsidR="002523FD">
              <w:rPr>
                <w:noProof/>
                <w:webHidden/>
              </w:rPr>
            </w:r>
            <w:r w:rsidR="002523FD">
              <w:rPr>
                <w:noProof/>
                <w:webHidden/>
              </w:rPr>
              <w:fldChar w:fldCharType="separate"/>
            </w:r>
            <w:r w:rsidR="002E56D0">
              <w:rPr>
                <w:noProof/>
                <w:webHidden/>
              </w:rPr>
              <w:t>59</w:t>
            </w:r>
            <w:r w:rsidR="002523FD">
              <w:rPr>
                <w:noProof/>
                <w:webHidden/>
              </w:rPr>
              <w:fldChar w:fldCharType="end"/>
            </w:r>
          </w:hyperlink>
        </w:p>
        <w:p w14:paraId="738BE2A1" w14:textId="7680119A" w:rsidR="002523FD" w:rsidRDefault="00000000">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2685264" w:history="1">
            <w:r w:rsidR="002523FD" w:rsidRPr="00C44992">
              <w:rPr>
                <w:rStyle w:val="-"/>
                <w:noProof/>
                <w14:scene3d>
                  <w14:camera w14:prst="orthographicFront"/>
                  <w14:lightRig w14:rig="threePt" w14:dir="t">
                    <w14:rot w14:lat="0" w14:lon="0" w14:rev="0"/>
                  </w14:lightRig>
                </w14:scene3d>
              </w:rPr>
              <w:t>3.</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rPr>
              <w:t>ΔΙΕΝΕΡΓΕΙΑ ΔΙΑΔΙΚΑΣΙΑΣ - ΑΞΙΟΛΟΓΗΣΗ ΠΡΟΣΦΟΡΩΝ</w:t>
            </w:r>
            <w:r w:rsidR="002523FD">
              <w:rPr>
                <w:noProof/>
                <w:webHidden/>
              </w:rPr>
              <w:tab/>
            </w:r>
            <w:r w:rsidR="002523FD">
              <w:rPr>
                <w:noProof/>
                <w:webHidden/>
              </w:rPr>
              <w:fldChar w:fldCharType="begin"/>
            </w:r>
            <w:r w:rsidR="002523FD">
              <w:rPr>
                <w:noProof/>
                <w:webHidden/>
              </w:rPr>
              <w:instrText xml:space="preserve"> PAGEREF _Toc122685264 \h </w:instrText>
            </w:r>
            <w:r w:rsidR="002523FD">
              <w:rPr>
                <w:noProof/>
                <w:webHidden/>
              </w:rPr>
            </w:r>
            <w:r w:rsidR="002523FD">
              <w:rPr>
                <w:noProof/>
                <w:webHidden/>
              </w:rPr>
              <w:fldChar w:fldCharType="separate"/>
            </w:r>
            <w:r w:rsidR="002E56D0">
              <w:rPr>
                <w:noProof/>
                <w:webHidden/>
              </w:rPr>
              <w:t>62</w:t>
            </w:r>
            <w:r w:rsidR="002523FD">
              <w:rPr>
                <w:noProof/>
                <w:webHidden/>
              </w:rPr>
              <w:fldChar w:fldCharType="end"/>
            </w:r>
          </w:hyperlink>
        </w:p>
        <w:p w14:paraId="58822509" w14:textId="1831C147"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65" w:history="1">
            <w:r w:rsidR="002523FD" w:rsidRPr="00C44992">
              <w:rPr>
                <w:rStyle w:val="-"/>
                <w:noProof/>
                <w:lang w:val="el-GR"/>
              </w:rPr>
              <w:t>3.1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Αποσφράγιση και αξιολόγηση προσφορών</w:t>
            </w:r>
            <w:r w:rsidR="002523FD">
              <w:rPr>
                <w:noProof/>
                <w:webHidden/>
              </w:rPr>
              <w:tab/>
            </w:r>
            <w:r w:rsidR="002523FD">
              <w:rPr>
                <w:noProof/>
                <w:webHidden/>
              </w:rPr>
              <w:fldChar w:fldCharType="begin"/>
            </w:r>
            <w:r w:rsidR="002523FD">
              <w:rPr>
                <w:noProof/>
                <w:webHidden/>
              </w:rPr>
              <w:instrText xml:space="preserve"> PAGEREF _Toc122685265 \h </w:instrText>
            </w:r>
            <w:r w:rsidR="002523FD">
              <w:rPr>
                <w:noProof/>
                <w:webHidden/>
              </w:rPr>
            </w:r>
            <w:r w:rsidR="002523FD">
              <w:rPr>
                <w:noProof/>
                <w:webHidden/>
              </w:rPr>
              <w:fldChar w:fldCharType="separate"/>
            </w:r>
            <w:r w:rsidR="002E56D0">
              <w:rPr>
                <w:noProof/>
                <w:webHidden/>
              </w:rPr>
              <w:t>62</w:t>
            </w:r>
            <w:r w:rsidR="002523FD">
              <w:rPr>
                <w:noProof/>
                <w:webHidden/>
              </w:rPr>
              <w:fldChar w:fldCharType="end"/>
            </w:r>
          </w:hyperlink>
        </w:p>
        <w:p w14:paraId="13D3AF80" w14:textId="2265741D"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66" w:history="1">
            <w:r w:rsidR="002523FD" w:rsidRPr="00C44992">
              <w:rPr>
                <w:rStyle w:val="-"/>
                <w:noProof/>
                <w:lang w:val="el-GR"/>
              </w:rPr>
              <w:t>3.1.1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Ηλεκτρονική αποσφράγιση προσφορών</w:t>
            </w:r>
            <w:r w:rsidR="002523FD">
              <w:rPr>
                <w:noProof/>
                <w:webHidden/>
              </w:rPr>
              <w:tab/>
            </w:r>
            <w:r w:rsidR="002523FD">
              <w:rPr>
                <w:noProof/>
                <w:webHidden/>
              </w:rPr>
              <w:fldChar w:fldCharType="begin"/>
            </w:r>
            <w:r w:rsidR="002523FD">
              <w:rPr>
                <w:noProof/>
                <w:webHidden/>
              </w:rPr>
              <w:instrText xml:space="preserve"> PAGEREF _Toc122685266 \h </w:instrText>
            </w:r>
            <w:r w:rsidR="002523FD">
              <w:rPr>
                <w:noProof/>
                <w:webHidden/>
              </w:rPr>
            </w:r>
            <w:r w:rsidR="002523FD">
              <w:rPr>
                <w:noProof/>
                <w:webHidden/>
              </w:rPr>
              <w:fldChar w:fldCharType="separate"/>
            </w:r>
            <w:r w:rsidR="002E56D0">
              <w:rPr>
                <w:noProof/>
                <w:webHidden/>
              </w:rPr>
              <w:t>62</w:t>
            </w:r>
            <w:r w:rsidR="002523FD">
              <w:rPr>
                <w:noProof/>
                <w:webHidden/>
              </w:rPr>
              <w:fldChar w:fldCharType="end"/>
            </w:r>
          </w:hyperlink>
        </w:p>
        <w:p w14:paraId="3B008430" w14:textId="6CF68D63"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67" w:history="1">
            <w:r w:rsidR="002523FD" w:rsidRPr="00C44992">
              <w:rPr>
                <w:rStyle w:val="-"/>
                <w:noProof/>
                <w:lang w:val="el-GR"/>
              </w:rPr>
              <w:t>3.1.2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Αξιολόγηση προσφορών</w:t>
            </w:r>
            <w:r w:rsidR="002523FD">
              <w:rPr>
                <w:noProof/>
                <w:webHidden/>
              </w:rPr>
              <w:tab/>
            </w:r>
            <w:r w:rsidR="002523FD">
              <w:rPr>
                <w:noProof/>
                <w:webHidden/>
              </w:rPr>
              <w:fldChar w:fldCharType="begin"/>
            </w:r>
            <w:r w:rsidR="002523FD">
              <w:rPr>
                <w:noProof/>
                <w:webHidden/>
              </w:rPr>
              <w:instrText xml:space="preserve"> PAGEREF _Toc122685267 \h </w:instrText>
            </w:r>
            <w:r w:rsidR="002523FD">
              <w:rPr>
                <w:noProof/>
                <w:webHidden/>
              </w:rPr>
            </w:r>
            <w:r w:rsidR="002523FD">
              <w:rPr>
                <w:noProof/>
                <w:webHidden/>
              </w:rPr>
              <w:fldChar w:fldCharType="separate"/>
            </w:r>
            <w:r w:rsidR="002E56D0">
              <w:rPr>
                <w:noProof/>
                <w:webHidden/>
              </w:rPr>
              <w:t>62</w:t>
            </w:r>
            <w:r w:rsidR="002523FD">
              <w:rPr>
                <w:noProof/>
                <w:webHidden/>
              </w:rPr>
              <w:fldChar w:fldCharType="end"/>
            </w:r>
          </w:hyperlink>
        </w:p>
        <w:p w14:paraId="1DDBF23E" w14:textId="5BDB5F5D"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68" w:history="1">
            <w:r w:rsidR="002523FD" w:rsidRPr="00C44992">
              <w:rPr>
                <w:rStyle w:val="-"/>
                <w:noProof/>
                <w:lang w:val="el-GR"/>
              </w:rPr>
              <w:t>3.2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Πρόσκληση υποβολής δικαιολογητικών προσωρινού αναδόχου - Δικαιολογητικά προσωρινού αναδόχου</w:t>
            </w:r>
            <w:r w:rsidR="002523FD">
              <w:rPr>
                <w:noProof/>
                <w:webHidden/>
              </w:rPr>
              <w:tab/>
            </w:r>
            <w:r w:rsidR="002523FD">
              <w:rPr>
                <w:noProof/>
                <w:webHidden/>
              </w:rPr>
              <w:fldChar w:fldCharType="begin"/>
            </w:r>
            <w:r w:rsidR="002523FD">
              <w:rPr>
                <w:noProof/>
                <w:webHidden/>
              </w:rPr>
              <w:instrText xml:space="preserve"> PAGEREF _Toc122685268 \h </w:instrText>
            </w:r>
            <w:r w:rsidR="002523FD">
              <w:rPr>
                <w:noProof/>
                <w:webHidden/>
              </w:rPr>
            </w:r>
            <w:r w:rsidR="002523FD">
              <w:rPr>
                <w:noProof/>
                <w:webHidden/>
              </w:rPr>
              <w:fldChar w:fldCharType="separate"/>
            </w:r>
            <w:r w:rsidR="002E56D0">
              <w:rPr>
                <w:noProof/>
                <w:webHidden/>
              </w:rPr>
              <w:t>65</w:t>
            </w:r>
            <w:r w:rsidR="002523FD">
              <w:rPr>
                <w:noProof/>
                <w:webHidden/>
              </w:rPr>
              <w:fldChar w:fldCharType="end"/>
            </w:r>
          </w:hyperlink>
        </w:p>
        <w:p w14:paraId="19E8EEF8" w14:textId="677A553A"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69" w:history="1">
            <w:r w:rsidR="002523FD" w:rsidRPr="00C44992">
              <w:rPr>
                <w:rStyle w:val="-"/>
                <w:noProof/>
                <w:lang w:val="el-GR"/>
              </w:rPr>
              <w:t>3.3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Κατακύρωση - σύναψη σύμβασης</w:t>
            </w:r>
            <w:r w:rsidR="002523FD">
              <w:rPr>
                <w:noProof/>
                <w:webHidden/>
              </w:rPr>
              <w:tab/>
            </w:r>
            <w:r w:rsidR="002523FD">
              <w:rPr>
                <w:noProof/>
                <w:webHidden/>
              </w:rPr>
              <w:fldChar w:fldCharType="begin"/>
            </w:r>
            <w:r w:rsidR="002523FD">
              <w:rPr>
                <w:noProof/>
                <w:webHidden/>
              </w:rPr>
              <w:instrText xml:space="preserve"> PAGEREF _Toc122685269 \h </w:instrText>
            </w:r>
            <w:r w:rsidR="002523FD">
              <w:rPr>
                <w:noProof/>
                <w:webHidden/>
              </w:rPr>
            </w:r>
            <w:r w:rsidR="002523FD">
              <w:rPr>
                <w:noProof/>
                <w:webHidden/>
              </w:rPr>
              <w:fldChar w:fldCharType="separate"/>
            </w:r>
            <w:r w:rsidR="002E56D0">
              <w:rPr>
                <w:noProof/>
                <w:webHidden/>
              </w:rPr>
              <w:t>67</w:t>
            </w:r>
            <w:r w:rsidR="002523FD">
              <w:rPr>
                <w:noProof/>
                <w:webHidden/>
              </w:rPr>
              <w:fldChar w:fldCharType="end"/>
            </w:r>
          </w:hyperlink>
        </w:p>
        <w:p w14:paraId="18246DA6" w14:textId="24F83A02"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0" w:history="1">
            <w:r w:rsidR="002523FD" w:rsidRPr="00C44992">
              <w:rPr>
                <w:rStyle w:val="-"/>
                <w:noProof/>
                <w:lang w:val="el-GR"/>
              </w:rPr>
              <w:t>3.4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Προδικαστικές Προσφυγές - Προσωρινή και Οριστική Δικαστική Προστασία</w:t>
            </w:r>
            <w:r w:rsidR="002523FD">
              <w:rPr>
                <w:noProof/>
                <w:webHidden/>
              </w:rPr>
              <w:tab/>
            </w:r>
            <w:r w:rsidR="002523FD">
              <w:rPr>
                <w:noProof/>
                <w:webHidden/>
              </w:rPr>
              <w:fldChar w:fldCharType="begin"/>
            </w:r>
            <w:r w:rsidR="002523FD">
              <w:rPr>
                <w:noProof/>
                <w:webHidden/>
              </w:rPr>
              <w:instrText xml:space="preserve"> PAGEREF _Toc122685270 \h </w:instrText>
            </w:r>
            <w:r w:rsidR="002523FD">
              <w:rPr>
                <w:noProof/>
                <w:webHidden/>
              </w:rPr>
            </w:r>
            <w:r w:rsidR="002523FD">
              <w:rPr>
                <w:noProof/>
                <w:webHidden/>
              </w:rPr>
              <w:fldChar w:fldCharType="separate"/>
            </w:r>
            <w:r w:rsidR="002E56D0">
              <w:rPr>
                <w:noProof/>
                <w:webHidden/>
              </w:rPr>
              <w:t>68</w:t>
            </w:r>
            <w:r w:rsidR="002523FD">
              <w:rPr>
                <w:noProof/>
                <w:webHidden/>
              </w:rPr>
              <w:fldChar w:fldCharType="end"/>
            </w:r>
          </w:hyperlink>
        </w:p>
        <w:p w14:paraId="488F2CB5" w14:textId="70C6958C"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1" w:history="1">
            <w:r w:rsidR="002523FD" w:rsidRPr="00C44992">
              <w:rPr>
                <w:rStyle w:val="-"/>
                <w:noProof/>
                <w:lang w:val="el-GR"/>
              </w:rPr>
              <w:t>3.5</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Ματαίωση Διαδικασίας</w:t>
            </w:r>
            <w:r w:rsidR="002523FD">
              <w:rPr>
                <w:noProof/>
                <w:webHidden/>
              </w:rPr>
              <w:tab/>
            </w:r>
            <w:r w:rsidR="002523FD">
              <w:rPr>
                <w:noProof/>
                <w:webHidden/>
              </w:rPr>
              <w:fldChar w:fldCharType="begin"/>
            </w:r>
            <w:r w:rsidR="002523FD">
              <w:rPr>
                <w:noProof/>
                <w:webHidden/>
              </w:rPr>
              <w:instrText xml:space="preserve"> PAGEREF _Toc122685271 \h </w:instrText>
            </w:r>
            <w:r w:rsidR="002523FD">
              <w:rPr>
                <w:noProof/>
                <w:webHidden/>
              </w:rPr>
            </w:r>
            <w:r w:rsidR="002523FD">
              <w:rPr>
                <w:noProof/>
                <w:webHidden/>
              </w:rPr>
              <w:fldChar w:fldCharType="separate"/>
            </w:r>
            <w:r w:rsidR="002E56D0">
              <w:rPr>
                <w:noProof/>
                <w:webHidden/>
              </w:rPr>
              <w:t>72</w:t>
            </w:r>
            <w:r w:rsidR="002523FD">
              <w:rPr>
                <w:noProof/>
                <w:webHidden/>
              </w:rPr>
              <w:fldChar w:fldCharType="end"/>
            </w:r>
          </w:hyperlink>
        </w:p>
        <w:p w14:paraId="37B2E675" w14:textId="506AF377" w:rsidR="002523FD" w:rsidRDefault="00000000">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2685272" w:history="1">
            <w:r w:rsidR="002523FD" w:rsidRPr="00C44992">
              <w:rPr>
                <w:rStyle w:val="-"/>
                <w:noProof/>
                <w14:scene3d>
                  <w14:camera w14:prst="orthographicFront"/>
                  <w14:lightRig w14:rig="threePt" w14:dir="t">
                    <w14:rot w14:lat="0" w14:lon="0" w14:rev="0"/>
                  </w14:lightRig>
                </w14:scene3d>
              </w:rPr>
              <w:t>4.</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rPr>
              <w:t>ΟΡΟΙ ΕΚΤΕΛΕΣΗΣ ΤΗΣ ΣΥΜΒΑΣΗΣ</w:t>
            </w:r>
            <w:r w:rsidR="002523FD">
              <w:rPr>
                <w:noProof/>
                <w:webHidden/>
              </w:rPr>
              <w:tab/>
            </w:r>
            <w:r w:rsidR="002523FD">
              <w:rPr>
                <w:noProof/>
                <w:webHidden/>
              </w:rPr>
              <w:fldChar w:fldCharType="begin"/>
            </w:r>
            <w:r w:rsidR="002523FD">
              <w:rPr>
                <w:noProof/>
                <w:webHidden/>
              </w:rPr>
              <w:instrText xml:space="preserve"> PAGEREF _Toc122685272 \h </w:instrText>
            </w:r>
            <w:r w:rsidR="002523FD">
              <w:rPr>
                <w:noProof/>
                <w:webHidden/>
              </w:rPr>
            </w:r>
            <w:r w:rsidR="002523FD">
              <w:rPr>
                <w:noProof/>
                <w:webHidden/>
              </w:rPr>
              <w:fldChar w:fldCharType="separate"/>
            </w:r>
            <w:r w:rsidR="002E56D0">
              <w:rPr>
                <w:noProof/>
                <w:webHidden/>
              </w:rPr>
              <w:t>73</w:t>
            </w:r>
            <w:r w:rsidR="002523FD">
              <w:rPr>
                <w:noProof/>
                <w:webHidden/>
              </w:rPr>
              <w:fldChar w:fldCharType="end"/>
            </w:r>
          </w:hyperlink>
        </w:p>
        <w:p w14:paraId="653FF403" w14:textId="68A60CAF"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3" w:history="1">
            <w:r w:rsidR="002523FD" w:rsidRPr="00C44992">
              <w:rPr>
                <w:rStyle w:val="-"/>
                <w:noProof/>
                <w:lang w:val="el-GR"/>
              </w:rPr>
              <w:t>4.1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Εγγυήσεις (καλής εκτέλεσης, προκαταβολής, καλής λειτουργίας)</w:t>
            </w:r>
            <w:r w:rsidR="002523FD">
              <w:rPr>
                <w:noProof/>
                <w:webHidden/>
              </w:rPr>
              <w:tab/>
            </w:r>
            <w:r w:rsidR="002523FD">
              <w:rPr>
                <w:noProof/>
                <w:webHidden/>
              </w:rPr>
              <w:fldChar w:fldCharType="begin"/>
            </w:r>
            <w:r w:rsidR="002523FD">
              <w:rPr>
                <w:noProof/>
                <w:webHidden/>
              </w:rPr>
              <w:instrText xml:space="preserve"> PAGEREF _Toc122685273 \h </w:instrText>
            </w:r>
            <w:r w:rsidR="002523FD">
              <w:rPr>
                <w:noProof/>
                <w:webHidden/>
              </w:rPr>
            </w:r>
            <w:r w:rsidR="002523FD">
              <w:rPr>
                <w:noProof/>
                <w:webHidden/>
              </w:rPr>
              <w:fldChar w:fldCharType="separate"/>
            </w:r>
            <w:r w:rsidR="002E56D0">
              <w:rPr>
                <w:noProof/>
                <w:webHidden/>
              </w:rPr>
              <w:t>73</w:t>
            </w:r>
            <w:r w:rsidR="002523FD">
              <w:rPr>
                <w:noProof/>
                <w:webHidden/>
              </w:rPr>
              <w:fldChar w:fldCharType="end"/>
            </w:r>
          </w:hyperlink>
        </w:p>
        <w:p w14:paraId="61810B4D" w14:textId="7E52B986"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4" w:history="1">
            <w:r w:rsidR="002523FD" w:rsidRPr="00C44992">
              <w:rPr>
                <w:rStyle w:val="-"/>
                <w:noProof/>
                <w:lang w:val="el-GR"/>
              </w:rPr>
              <w:t>4.2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Συμβατικό πλαίσιο – Εφαρμοστέα νομοθεσία</w:t>
            </w:r>
            <w:r w:rsidR="002523FD">
              <w:rPr>
                <w:noProof/>
                <w:webHidden/>
              </w:rPr>
              <w:tab/>
            </w:r>
            <w:r w:rsidR="002523FD">
              <w:rPr>
                <w:noProof/>
                <w:webHidden/>
              </w:rPr>
              <w:fldChar w:fldCharType="begin"/>
            </w:r>
            <w:r w:rsidR="002523FD">
              <w:rPr>
                <w:noProof/>
                <w:webHidden/>
              </w:rPr>
              <w:instrText xml:space="preserve"> PAGEREF _Toc122685274 \h </w:instrText>
            </w:r>
            <w:r w:rsidR="002523FD">
              <w:rPr>
                <w:noProof/>
                <w:webHidden/>
              </w:rPr>
            </w:r>
            <w:r w:rsidR="002523FD">
              <w:rPr>
                <w:noProof/>
                <w:webHidden/>
              </w:rPr>
              <w:fldChar w:fldCharType="separate"/>
            </w:r>
            <w:r w:rsidR="002E56D0">
              <w:rPr>
                <w:noProof/>
                <w:webHidden/>
              </w:rPr>
              <w:t>76</w:t>
            </w:r>
            <w:r w:rsidR="002523FD">
              <w:rPr>
                <w:noProof/>
                <w:webHidden/>
              </w:rPr>
              <w:fldChar w:fldCharType="end"/>
            </w:r>
          </w:hyperlink>
        </w:p>
        <w:p w14:paraId="2E9B7E9D" w14:textId="2817D066"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5" w:history="1">
            <w:r w:rsidR="002523FD" w:rsidRPr="00C44992">
              <w:rPr>
                <w:rStyle w:val="-"/>
                <w:noProof/>
                <w:lang w:val="el-GR"/>
              </w:rPr>
              <w:t>4.3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Όροι εκτέλεσης της σύμβασης</w:t>
            </w:r>
            <w:r w:rsidR="002523FD">
              <w:rPr>
                <w:noProof/>
                <w:webHidden/>
              </w:rPr>
              <w:tab/>
            </w:r>
            <w:r w:rsidR="002523FD">
              <w:rPr>
                <w:noProof/>
                <w:webHidden/>
              </w:rPr>
              <w:fldChar w:fldCharType="begin"/>
            </w:r>
            <w:r w:rsidR="002523FD">
              <w:rPr>
                <w:noProof/>
                <w:webHidden/>
              </w:rPr>
              <w:instrText xml:space="preserve"> PAGEREF _Toc122685275 \h </w:instrText>
            </w:r>
            <w:r w:rsidR="002523FD">
              <w:rPr>
                <w:noProof/>
                <w:webHidden/>
              </w:rPr>
            </w:r>
            <w:r w:rsidR="002523FD">
              <w:rPr>
                <w:noProof/>
                <w:webHidden/>
              </w:rPr>
              <w:fldChar w:fldCharType="separate"/>
            </w:r>
            <w:r w:rsidR="002E56D0">
              <w:rPr>
                <w:noProof/>
                <w:webHidden/>
              </w:rPr>
              <w:t>76</w:t>
            </w:r>
            <w:r w:rsidR="002523FD">
              <w:rPr>
                <w:noProof/>
                <w:webHidden/>
              </w:rPr>
              <w:fldChar w:fldCharType="end"/>
            </w:r>
          </w:hyperlink>
        </w:p>
        <w:p w14:paraId="1E550742" w14:textId="5E5D07E4"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6" w:history="1">
            <w:r w:rsidR="002523FD" w:rsidRPr="00C44992">
              <w:rPr>
                <w:rStyle w:val="-"/>
                <w:noProof/>
                <w:lang w:val="el-GR"/>
              </w:rPr>
              <w:t>4.4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Υπεργολαβία</w:t>
            </w:r>
            <w:r w:rsidR="002523FD">
              <w:rPr>
                <w:noProof/>
                <w:webHidden/>
              </w:rPr>
              <w:tab/>
            </w:r>
            <w:r w:rsidR="002523FD">
              <w:rPr>
                <w:noProof/>
                <w:webHidden/>
              </w:rPr>
              <w:fldChar w:fldCharType="begin"/>
            </w:r>
            <w:r w:rsidR="002523FD">
              <w:rPr>
                <w:noProof/>
                <w:webHidden/>
              </w:rPr>
              <w:instrText xml:space="preserve"> PAGEREF _Toc122685276 \h </w:instrText>
            </w:r>
            <w:r w:rsidR="002523FD">
              <w:rPr>
                <w:noProof/>
                <w:webHidden/>
              </w:rPr>
            </w:r>
            <w:r w:rsidR="002523FD">
              <w:rPr>
                <w:noProof/>
                <w:webHidden/>
              </w:rPr>
              <w:fldChar w:fldCharType="separate"/>
            </w:r>
            <w:r w:rsidR="002E56D0">
              <w:rPr>
                <w:noProof/>
                <w:webHidden/>
              </w:rPr>
              <w:t>79</w:t>
            </w:r>
            <w:r w:rsidR="002523FD">
              <w:rPr>
                <w:noProof/>
                <w:webHidden/>
              </w:rPr>
              <w:fldChar w:fldCharType="end"/>
            </w:r>
          </w:hyperlink>
        </w:p>
        <w:p w14:paraId="3F04279F" w14:textId="768F27B1"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7" w:history="1">
            <w:r w:rsidR="002523FD" w:rsidRPr="00C44992">
              <w:rPr>
                <w:rStyle w:val="-"/>
                <w:noProof/>
                <w:lang w:val="el-GR"/>
              </w:rPr>
              <w:t>4.5</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Τροποποίηση σύμβασης κατά τη διάρκειά της</w:t>
            </w:r>
            <w:r w:rsidR="002523FD">
              <w:rPr>
                <w:noProof/>
                <w:webHidden/>
              </w:rPr>
              <w:tab/>
            </w:r>
            <w:r w:rsidR="002523FD">
              <w:rPr>
                <w:noProof/>
                <w:webHidden/>
              </w:rPr>
              <w:fldChar w:fldCharType="begin"/>
            </w:r>
            <w:r w:rsidR="002523FD">
              <w:rPr>
                <w:noProof/>
                <w:webHidden/>
              </w:rPr>
              <w:instrText xml:space="preserve"> PAGEREF _Toc122685277 \h </w:instrText>
            </w:r>
            <w:r w:rsidR="002523FD">
              <w:rPr>
                <w:noProof/>
                <w:webHidden/>
              </w:rPr>
            </w:r>
            <w:r w:rsidR="002523FD">
              <w:rPr>
                <w:noProof/>
                <w:webHidden/>
              </w:rPr>
              <w:fldChar w:fldCharType="separate"/>
            </w:r>
            <w:r w:rsidR="002E56D0">
              <w:rPr>
                <w:noProof/>
                <w:webHidden/>
              </w:rPr>
              <w:t>80</w:t>
            </w:r>
            <w:r w:rsidR="002523FD">
              <w:rPr>
                <w:noProof/>
                <w:webHidden/>
              </w:rPr>
              <w:fldChar w:fldCharType="end"/>
            </w:r>
          </w:hyperlink>
        </w:p>
        <w:p w14:paraId="1D70E4E4" w14:textId="34851FB7" w:rsidR="002523FD" w:rsidRDefault="00000000">
          <w:pPr>
            <w:pStyle w:val="32"/>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2685278" w:history="1">
            <w:r w:rsidR="002523FD" w:rsidRPr="00C44992">
              <w:rPr>
                <w:rStyle w:val="-"/>
                <w:noProof/>
                <w:lang w:val="el-GR"/>
              </w:rPr>
              <w:t>4.5.1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Δικαιώματα προαίρεσης</w:t>
            </w:r>
            <w:r w:rsidR="002523FD">
              <w:rPr>
                <w:noProof/>
                <w:webHidden/>
              </w:rPr>
              <w:tab/>
            </w:r>
            <w:r w:rsidR="002523FD">
              <w:rPr>
                <w:noProof/>
                <w:webHidden/>
              </w:rPr>
              <w:fldChar w:fldCharType="begin"/>
            </w:r>
            <w:r w:rsidR="002523FD">
              <w:rPr>
                <w:noProof/>
                <w:webHidden/>
              </w:rPr>
              <w:instrText xml:space="preserve"> PAGEREF _Toc122685278 \h </w:instrText>
            </w:r>
            <w:r w:rsidR="002523FD">
              <w:rPr>
                <w:noProof/>
                <w:webHidden/>
              </w:rPr>
            </w:r>
            <w:r w:rsidR="002523FD">
              <w:rPr>
                <w:noProof/>
                <w:webHidden/>
              </w:rPr>
              <w:fldChar w:fldCharType="separate"/>
            </w:r>
            <w:r w:rsidR="002E56D0">
              <w:rPr>
                <w:noProof/>
                <w:webHidden/>
              </w:rPr>
              <w:t>80</w:t>
            </w:r>
            <w:r w:rsidR="002523FD">
              <w:rPr>
                <w:noProof/>
                <w:webHidden/>
              </w:rPr>
              <w:fldChar w:fldCharType="end"/>
            </w:r>
          </w:hyperlink>
        </w:p>
        <w:p w14:paraId="0F09C869" w14:textId="14C10BEB"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79" w:history="1">
            <w:r w:rsidR="002523FD" w:rsidRPr="00C44992">
              <w:rPr>
                <w:rStyle w:val="-"/>
                <w:noProof/>
                <w:lang w:val="el-GR"/>
              </w:rPr>
              <w:t>4.6</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Δικαίωμα μονομερούς λύσης της σύμβασης</w:t>
            </w:r>
            <w:r w:rsidR="002523FD">
              <w:rPr>
                <w:noProof/>
                <w:webHidden/>
              </w:rPr>
              <w:tab/>
            </w:r>
            <w:r w:rsidR="002523FD">
              <w:rPr>
                <w:noProof/>
                <w:webHidden/>
              </w:rPr>
              <w:fldChar w:fldCharType="begin"/>
            </w:r>
            <w:r w:rsidR="002523FD">
              <w:rPr>
                <w:noProof/>
                <w:webHidden/>
              </w:rPr>
              <w:instrText xml:space="preserve"> PAGEREF _Toc122685279 \h </w:instrText>
            </w:r>
            <w:r w:rsidR="002523FD">
              <w:rPr>
                <w:noProof/>
                <w:webHidden/>
              </w:rPr>
            </w:r>
            <w:r w:rsidR="002523FD">
              <w:rPr>
                <w:noProof/>
                <w:webHidden/>
              </w:rPr>
              <w:fldChar w:fldCharType="separate"/>
            </w:r>
            <w:r w:rsidR="002E56D0">
              <w:rPr>
                <w:noProof/>
                <w:webHidden/>
              </w:rPr>
              <w:t>82</w:t>
            </w:r>
            <w:r w:rsidR="002523FD">
              <w:rPr>
                <w:noProof/>
                <w:webHidden/>
              </w:rPr>
              <w:fldChar w:fldCharType="end"/>
            </w:r>
          </w:hyperlink>
        </w:p>
        <w:p w14:paraId="055A25DC" w14:textId="1E8075D1" w:rsidR="002523FD" w:rsidRDefault="00000000">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2685280" w:history="1">
            <w:r w:rsidR="002523FD" w:rsidRPr="00C44992">
              <w:rPr>
                <w:rStyle w:val="-"/>
                <w:noProof/>
                <w:lang w:val="el-GR"/>
                <w14:scene3d>
                  <w14:camera w14:prst="orthographicFront"/>
                  <w14:lightRig w14:rig="threePt" w14:dir="t">
                    <w14:rot w14:lat="0" w14:lon="0" w14:rev="0"/>
                  </w14:lightRig>
                </w14:scene3d>
              </w:rPr>
              <w:t>5.</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lang w:val="el-GR"/>
              </w:rPr>
              <w:t>ΕΙΔΙΚΟΙ ΟΡΟΙ ΕΚΤΕΛΕΣΗΣ ΤΗΣ ΣΥΜΒΑΣΗΣ</w:t>
            </w:r>
            <w:r w:rsidR="002523FD">
              <w:rPr>
                <w:noProof/>
                <w:webHidden/>
              </w:rPr>
              <w:tab/>
            </w:r>
            <w:r w:rsidR="002523FD">
              <w:rPr>
                <w:noProof/>
                <w:webHidden/>
              </w:rPr>
              <w:fldChar w:fldCharType="begin"/>
            </w:r>
            <w:r w:rsidR="002523FD">
              <w:rPr>
                <w:noProof/>
                <w:webHidden/>
              </w:rPr>
              <w:instrText xml:space="preserve"> PAGEREF _Toc122685280 \h </w:instrText>
            </w:r>
            <w:r w:rsidR="002523FD">
              <w:rPr>
                <w:noProof/>
                <w:webHidden/>
              </w:rPr>
            </w:r>
            <w:r w:rsidR="002523FD">
              <w:rPr>
                <w:noProof/>
                <w:webHidden/>
              </w:rPr>
              <w:fldChar w:fldCharType="separate"/>
            </w:r>
            <w:r w:rsidR="002E56D0">
              <w:rPr>
                <w:noProof/>
                <w:webHidden/>
              </w:rPr>
              <w:t>83</w:t>
            </w:r>
            <w:r w:rsidR="002523FD">
              <w:rPr>
                <w:noProof/>
                <w:webHidden/>
              </w:rPr>
              <w:fldChar w:fldCharType="end"/>
            </w:r>
          </w:hyperlink>
        </w:p>
        <w:p w14:paraId="6E6B27DC" w14:textId="18961DC3"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1" w:history="1">
            <w:r w:rsidR="002523FD" w:rsidRPr="00C44992">
              <w:rPr>
                <w:rStyle w:val="-"/>
                <w:noProof/>
                <w:lang w:val="el-GR"/>
              </w:rPr>
              <w:t>5.1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Τρόπος πληρωμής</w:t>
            </w:r>
            <w:r w:rsidR="002523FD">
              <w:rPr>
                <w:noProof/>
                <w:webHidden/>
              </w:rPr>
              <w:tab/>
            </w:r>
            <w:r w:rsidR="002523FD">
              <w:rPr>
                <w:noProof/>
                <w:webHidden/>
              </w:rPr>
              <w:fldChar w:fldCharType="begin"/>
            </w:r>
            <w:r w:rsidR="002523FD">
              <w:rPr>
                <w:noProof/>
                <w:webHidden/>
              </w:rPr>
              <w:instrText xml:space="preserve"> PAGEREF _Toc122685281 \h </w:instrText>
            </w:r>
            <w:r w:rsidR="002523FD">
              <w:rPr>
                <w:noProof/>
                <w:webHidden/>
              </w:rPr>
            </w:r>
            <w:r w:rsidR="002523FD">
              <w:rPr>
                <w:noProof/>
                <w:webHidden/>
              </w:rPr>
              <w:fldChar w:fldCharType="separate"/>
            </w:r>
            <w:r w:rsidR="002E56D0">
              <w:rPr>
                <w:noProof/>
                <w:webHidden/>
              </w:rPr>
              <w:t>83</w:t>
            </w:r>
            <w:r w:rsidR="002523FD">
              <w:rPr>
                <w:noProof/>
                <w:webHidden/>
              </w:rPr>
              <w:fldChar w:fldCharType="end"/>
            </w:r>
          </w:hyperlink>
        </w:p>
        <w:p w14:paraId="1FE512F1" w14:textId="7A0B4EC8"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2" w:history="1">
            <w:r w:rsidR="002523FD" w:rsidRPr="00C44992">
              <w:rPr>
                <w:rStyle w:val="-"/>
                <w:noProof/>
                <w:lang w:val="el-GR"/>
              </w:rPr>
              <w:t>5.2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Κήρυξη οικονομικού φορέα έκπτωτου - Κυρώσεις</w:t>
            </w:r>
            <w:r w:rsidR="002523FD">
              <w:rPr>
                <w:noProof/>
                <w:webHidden/>
              </w:rPr>
              <w:tab/>
            </w:r>
            <w:r w:rsidR="002523FD">
              <w:rPr>
                <w:noProof/>
                <w:webHidden/>
              </w:rPr>
              <w:fldChar w:fldCharType="begin"/>
            </w:r>
            <w:r w:rsidR="002523FD">
              <w:rPr>
                <w:noProof/>
                <w:webHidden/>
              </w:rPr>
              <w:instrText xml:space="preserve"> PAGEREF _Toc122685282 \h </w:instrText>
            </w:r>
            <w:r w:rsidR="002523FD">
              <w:rPr>
                <w:noProof/>
                <w:webHidden/>
              </w:rPr>
            </w:r>
            <w:r w:rsidR="002523FD">
              <w:rPr>
                <w:noProof/>
                <w:webHidden/>
              </w:rPr>
              <w:fldChar w:fldCharType="separate"/>
            </w:r>
            <w:r w:rsidR="002E56D0">
              <w:rPr>
                <w:noProof/>
                <w:webHidden/>
              </w:rPr>
              <w:t>85</w:t>
            </w:r>
            <w:r w:rsidR="002523FD">
              <w:rPr>
                <w:noProof/>
                <w:webHidden/>
              </w:rPr>
              <w:fldChar w:fldCharType="end"/>
            </w:r>
          </w:hyperlink>
        </w:p>
        <w:p w14:paraId="3214704F" w14:textId="34390BE6"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3" w:history="1">
            <w:r w:rsidR="002523FD" w:rsidRPr="00C44992">
              <w:rPr>
                <w:rStyle w:val="-"/>
                <w:noProof/>
                <w:lang w:val="el-GR"/>
              </w:rPr>
              <w:t>5.3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Διοικητικές προσφυγές κατά τη διαδικασία εκτέλεσης</w:t>
            </w:r>
            <w:r w:rsidR="002523FD">
              <w:rPr>
                <w:noProof/>
                <w:webHidden/>
              </w:rPr>
              <w:tab/>
            </w:r>
            <w:r w:rsidR="002523FD">
              <w:rPr>
                <w:noProof/>
                <w:webHidden/>
              </w:rPr>
              <w:fldChar w:fldCharType="begin"/>
            </w:r>
            <w:r w:rsidR="002523FD">
              <w:rPr>
                <w:noProof/>
                <w:webHidden/>
              </w:rPr>
              <w:instrText xml:space="preserve"> PAGEREF _Toc122685283 \h </w:instrText>
            </w:r>
            <w:r w:rsidR="002523FD">
              <w:rPr>
                <w:noProof/>
                <w:webHidden/>
              </w:rPr>
            </w:r>
            <w:r w:rsidR="002523FD">
              <w:rPr>
                <w:noProof/>
                <w:webHidden/>
              </w:rPr>
              <w:fldChar w:fldCharType="separate"/>
            </w:r>
            <w:r w:rsidR="002E56D0">
              <w:rPr>
                <w:noProof/>
                <w:webHidden/>
              </w:rPr>
              <w:t>86</w:t>
            </w:r>
            <w:r w:rsidR="002523FD">
              <w:rPr>
                <w:noProof/>
                <w:webHidden/>
              </w:rPr>
              <w:fldChar w:fldCharType="end"/>
            </w:r>
          </w:hyperlink>
        </w:p>
        <w:p w14:paraId="5525487C" w14:textId="53B3EA71"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4" w:history="1">
            <w:r w:rsidR="002523FD" w:rsidRPr="00C44992">
              <w:rPr>
                <w:rStyle w:val="-"/>
                <w:noProof/>
                <w:lang w:val="el-GR"/>
              </w:rPr>
              <w:t>5.4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Δικαστική επίλυση διαφορών</w:t>
            </w:r>
            <w:r w:rsidR="002523FD">
              <w:rPr>
                <w:noProof/>
                <w:webHidden/>
              </w:rPr>
              <w:tab/>
            </w:r>
            <w:r w:rsidR="002523FD">
              <w:rPr>
                <w:noProof/>
                <w:webHidden/>
              </w:rPr>
              <w:fldChar w:fldCharType="begin"/>
            </w:r>
            <w:r w:rsidR="002523FD">
              <w:rPr>
                <w:noProof/>
                <w:webHidden/>
              </w:rPr>
              <w:instrText xml:space="preserve"> PAGEREF _Toc122685284 \h </w:instrText>
            </w:r>
            <w:r w:rsidR="002523FD">
              <w:rPr>
                <w:noProof/>
                <w:webHidden/>
              </w:rPr>
            </w:r>
            <w:r w:rsidR="002523FD">
              <w:rPr>
                <w:noProof/>
                <w:webHidden/>
              </w:rPr>
              <w:fldChar w:fldCharType="separate"/>
            </w:r>
            <w:r w:rsidR="002E56D0">
              <w:rPr>
                <w:noProof/>
                <w:webHidden/>
              </w:rPr>
              <w:t>86</w:t>
            </w:r>
            <w:r w:rsidR="002523FD">
              <w:rPr>
                <w:noProof/>
                <w:webHidden/>
              </w:rPr>
              <w:fldChar w:fldCharType="end"/>
            </w:r>
          </w:hyperlink>
        </w:p>
        <w:p w14:paraId="125AA952" w14:textId="02EBFC0C" w:rsidR="002523FD" w:rsidRDefault="00000000">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2685285" w:history="1">
            <w:r w:rsidR="002523FD" w:rsidRPr="00C44992">
              <w:rPr>
                <w:rStyle w:val="-"/>
                <w:noProof/>
                <w14:scene3d>
                  <w14:camera w14:prst="orthographicFront"/>
                  <w14:lightRig w14:rig="threePt" w14:dir="t">
                    <w14:rot w14:lat="0" w14:lon="0" w14:rev="0"/>
                  </w14:lightRig>
                </w14:scene3d>
              </w:rPr>
              <w:t>6.</w:t>
            </w:r>
            <w:r w:rsidR="002523FD">
              <w:rPr>
                <w:rFonts w:asciiTheme="minorHAnsi" w:eastAsiaTheme="minorEastAsia" w:hAnsiTheme="minorHAnsi" w:cstheme="minorBidi"/>
                <w:b w:val="0"/>
                <w:bCs w:val="0"/>
                <w:caps w:val="0"/>
                <w:noProof/>
                <w:sz w:val="22"/>
                <w:szCs w:val="22"/>
                <w:lang w:val="en-US" w:eastAsia="en-US"/>
              </w:rPr>
              <w:tab/>
            </w:r>
            <w:r w:rsidR="002523FD" w:rsidRPr="00C44992">
              <w:rPr>
                <w:rStyle w:val="-"/>
                <w:noProof/>
              </w:rPr>
              <w:t>ΧΡΟΝΟΣ ΚΑΙ ΤΡΟΠΟΣ ΕΚΤΕΛΕΣΗΣ</w:t>
            </w:r>
            <w:r w:rsidR="002523FD">
              <w:rPr>
                <w:noProof/>
                <w:webHidden/>
              </w:rPr>
              <w:tab/>
            </w:r>
            <w:r w:rsidR="002523FD">
              <w:rPr>
                <w:noProof/>
                <w:webHidden/>
              </w:rPr>
              <w:fldChar w:fldCharType="begin"/>
            </w:r>
            <w:r w:rsidR="002523FD">
              <w:rPr>
                <w:noProof/>
                <w:webHidden/>
              </w:rPr>
              <w:instrText xml:space="preserve"> PAGEREF _Toc122685285 \h </w:instrText>
            </w:r>
            <w:r w:rsidR="002523FD">
              <w:rPr>
                <w:noProof/>
                <w:webHidden/>
              </w:rPr>
            </w:r>
            <w:r w:rsidR="002523FD">
              <w:rPr>
                <w:noProof/>
                <w:webHidden/>
              </w:rPr>
              <w:fldChar w:fldCharType="separate"/>
            </w:r>
            <w:r w:rsidR="002E56D0">
              <w:rPr>
                <w:noProof/>
                <w:webHidden/>
              </w:rPr>
              <w:t>87</w:t>
            </w:r>
            <w:r w:rsidR="002523FD">
              <w:rPr>
                <w:noProof/>
                <w:webHidden/>
              </w:rPr>
              <w:fldChar w:fldCharType="end"/>
            </w:r>
          </w:hyperlink>
        </w:p>
        <w:p w14:paraId="3B1E7453" w14:textId="1E5245E9"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6" w:history="1">
            <w:r w:rsidR="002523FD" w:rsidRPr="00C44992">
              <w:rPr>
                <w:rStyle w:val="-"/>
                <w:noProof/>
                <w:lang w:val="el-GR"/>
              </w:rPr>
              <w:t>6.1</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Παρακολούθηση της σύμβασης</w:t>
            </w:r>
            <w:r w:rsidR="002523FD">
              <w:rPr>
                <w:noProof/>
                <w:webHidden/>
              </w:rPr>
              <w:tab/>
            </w:r>
            <w:r w:rsidR="002523FD">
              <w:rPr>
                <w:noProof/>
                <w:webHidden/>
              </w:rPr>
              <w:fldChar w:fldCharType="begin"/>
            </w:r>
            <w:r w:rsidR="002523FD">
              <w:rPr>
                <w:noProof/>
                <w:webHidden/>
              </w:rPr>
              <w:instrText xml:space="preserve"> PAGEREF _Toc122685286 \h </w:instrText>
            </w:r>
            <w:r w:rsidR="002523FD">
              <w:rPr>
                <w:noProof/>
                <w:webHidden/>
              </w:rPr>
            </w:r>
            <w:r w:rsidR="002523FD">
              <w:rPr>
                <w:noProof/>
                <w:webHidden/>
              </w:rPr>
              <w:fldChar w:fldCharType="separate"/>
            </w:r>
            <w:r w:rsidR="002E56D0">
              <w:rPr>
                <w:noProof/>
                <w:webHidden/>
              </w:rPr>
              <w:t>87</w:t>
            </w:r>
            <w:r w:rsidR="002523FD">
              <w:rPr>
                <w:noProof/>
                <w:webHidden/>
              </w:rPr>
              <w:fldChar w:fldCharType="end"/>
            </w:r>
          </w:hyperlink>
        </w:p>
        <w:p w14:paraId="1A615D36" w14:textId="1629A99B"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7" w:history="1">
            <w:r w:rsidR="002523FD" w:rsidRPr="00C44992">
              <w:rPr>
                <w:rStyle w:val="-"/>
                <w:noProof/>
                <w:lang w:val="el-GR"/>
              </w:rPr>
              <w:t>6.2</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Διάρκεια σύμβασης</w:t>
            </w:r>
            <w:r w:rsidR="002523FD">
              <w:rPr>
                <w:noProof/>
                <w:webHidden/>
              </w:rPr>
              <w:tab/>
            </w:r>
            <w:r w:rsidR="002523FD">
              <w:rPr>
                <w:noProof/>
                <w:webHidden/>
              </w:rPr>
              <w:fldChar w:fldCharType="begin"/>
            </w:r>
            <w:r w:rsidR="002523FD">
              <w:rPr>
                <w:noProof/>
                <w:webHidden/>
              </w:rPr>
              <w:instrText xml:space="preserve"> PAGEREF _Toc122685287 \h </w:instrText>
            </w:r>
            <w:r w:rsidR="002523FD">
              <w:rPr>
                <w:noProof/>
                <w:webHidden/>
              </w:rPr>
            </w:r>
            <w:r w:rsidR="002523FD">
              <w:rPr>
                <w:noProof/>
                <w:webHidden/>
              </w:rPr>
              <w:fldChar w:fldCharType="separate"/>
            </w:r>
            <w:r w:rsidR="002E56D0">
              <w:rPr>
                <w:noProof/>
                <w:webHidden/>
              </w:rPr>
              <w:t>87</w:t>
            </w:r>
            <w:r w:rsidR="002523FD">
              <w:rPr>
                <w:noProof/>
                <w:webHidden/>
              </w:rPr>
              <w:fldChar w:fldCharType="end"/>
            </w:r>
          </w:hyperlink>
        </w:p>
        <w:p w14:paraId="244197EB" w14:textId="0CA431E7"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8" w:history="1">
            <w:r w:rsidR="002523FD" w:rsidRPr="00C44992">
              <w:rPr>
                <w:rStyle w:val="-"/>
                <w:noProof/>
                <w:lang w:val="el-GR"/>
              </w:rPr>
              <w:t>6.3</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Παραλαβή του αντικειμένου της σύμβασης</w:t>
            </w:r>
            <w:r w:rsidR="002523FD">
              <w:rPr>
                <w:noProof/>
                <w:webHidden/>
              </w:rPr>
              <w:tab/>
            </w:r>
            <w:r w:rsidR="002523FD">
              <w:rPr>
                <w:noProof/>
                <w:webHidden/>
              </w:rPr>
              <w:fldChar w:fldCharType="begin"/>
            </w:r>
            <w:r w:rsidR="002523FD">
              <w:rPr>
                <w:noProof/>
                <w:webHidden/>
              </w:rPr>
              <w:instrText xml:space="preserve"> PAGEREF _Toc122685288 \h </w:instrText>
            </w:r>
            <w:r w:rsidR="002523FD">
              <w:rPr>
                <w:noProof/>
                <w:webHidden/>
              </w:rPr>
            </w:r>
            <w:r w:rsidR="002523FD">
              <w:rPr>
                <w:noProof/>
                <w:webHidden/>
              </w:rPr>
              <w:fldChar w:fldCharType="separate"/>
            </w:r>
            <w:r w:rsidR="002E56D0">
              <w:rPr>
                <w:noProof/>
                <w:webHidden/>
              </w:rPr>
              <w:t>87</w:t>
            </w:r>
            <w:r w:rsidR="002523FD">
              <w:rPr>
                <w:noProof/>
                <w:webHidden/>
              </w:rPr>
              <w:fldChar w:fldCharType="end"/>
            </w:r>
          </w:hyperlink>
        </w:p>
        <w:p w14:paraId="036DC7CD" w14:textId="33982F51" w:rsidR="002523FD" w:rsidRDefault="00000000">
          <w:pPr>
            <w:pStyle w:val="26"/>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2685289" w:history="1">
            <w:r w:rsidR="002523FD" w:rsidRPr="00C44992">
              <w:rPr>
                <w:rStyle w:val="-"/>
                <w:noProof/>
                <w:lang w:val="el-GR"/>
              </w:rPr>
              <w:t>6.4</w:t>
            </w:r>
            <w:r w:rsidR="002523FD">
              <w:rPr>
                <w:rFonts w:asciiTheme="minorHAnsi" w:eastAsiaTheme="minorEastAsia" w:hAnsiTheme="minorHAnsi" w:cstheme="minorBidi"/>
                <w:smallCaps w:val="0"/>
                <w:noProof/>
                <w:sz w:val="22"/>
                <w:szCs w:val="22"/>
                <w:lang w:val="en-US" w:eastAsia="en-US"/>
              </w:rPr>
              <w:tab/>
            </w:r>
            <w:r w:rsidR="002523FD" w:rsidRPr="00C44992">
              <w:rPr>
                <w:rStyle w:val="-"/>
                <w:noProof/>
                <w:lang w:val="el-GR"/>
              </w:rPr>
              <w:t>Απόρριψη παραδοτέων – Αντικατάσταση</w:t>
            </w:r>
            <w:r w:rsidR="002523FD">
              <w:rPr>
                <w:noProof/>
                <w:webHidden/>
              </w:rPr>
              <w:tab/>
            </w:r>
            <w:r w:rsidR="002523FD">
              <w:rPr>
                <w:noProof/>
                <w:webHidden/>
              </w:rPr>
              <w:fldChar w:fldCharType="begin"/>
            </w:r>
            <w:r w:rsidR="002523FD">
              <w:rPr>
                <w:noProof/>
                <w:webHidden/>
              </w:rPr>
              <w:instrText xml:space="preserve"> PAGEREF _Toc122685289 \h </w:instrText>
            </w:r>
            <w:r w:rsidR="002523FD">
              <w:rPr>
                <w:noProof/>
                <w:webHidden/>
              </w:rPr>
            </w:r>
            <w:r w:rsidR="002523FD">
              <w:rPr>
                <w:noProof/>
                <w:webHidden/>
              </w:rPr>
              <w:fldChar w:fldCharType="separate"/>
            </w:r>
            <w:r w:rsidR="002E56D0">
              <w:rPr>
                <w:noProof/>
                <w:webHidden/>
              </w:rPr>
              <w:t>88</w:t>
            </w:r>
            <w:r w:rsidR="002523FD">
              <w:rPr>
                <w:noProof/>
                <w:webHidden/>
              </w:rPr>
              <w:fldChar w:fldCharType="end"/>
            </w:r>
          </w:hyperlink>
        </w:p>
        <w:p w14:paraId="2596A425" w14:textId="1367FABA" w:rsidR="002523FD" w:rsidRDefault="00000000">
          <w:pPr>
            <w:pStyle w:val="1b"/>
            <w:tabs>
              <w:tab w:val="right" w:leader="dot" w:pos="9628"/>
            </w:tabs>
            <w:rPr>
              <w:rFonts w:asciiTheme="minorHAnsi" w:eastAsiaTheme="minorEastAsia" w:hAnsiTheme="minorHAnsi" w:cstheme="minorBidi"/>
              <w:b w:val="0"/>
              <w:bCs w:val="0"/>
              <w:caps w:val="0"/>
              <w:noProof/>
              <w:sz w:val="22"/>
              <w:szCs w:val="22"/>
              <w:lang w:val="en-US" w:eastAsia="en-US"/>
            </w:rPr>
          </w:pPr>
          <w:hyperlink w:anchor="_Toc122685290" w:history="1">
            <w:r w:rsidR="002523FD" w:rsidRPr="00C44992">
              <w:rPr>
                <w:rStyle w:val="-"/>
                <w:noProof/>
                <w:lang w:val="el-GR"/>
              </w:rPr>
              <w:t>ΠΑΡΑΡΤΗΜΑΤΑ</w:t>
            </w:r>
            <w:r w:rsidR="002523FD">
              <w:rPr>
                <w:noProof/>
                <w:webHidden/>
              </w:rPr>
              <w:tab/>
            </w:r>
            <w:r w:rsidR="002523FD">
              <w:rPr>
                <w:noProof/>
                <w:webHidden/>
              </w:rPr>
              <w:fldChar w:fldCharType="begin"/>
            </w:r>
            <w:r w:rsidR="002523FD">
              <w:rPr>
                <w:noProof/>
                <w:webHidden/>
              </w:rPr>
              <w:instrText xml:space="preserve"> PAGEREF _Toc122685290 \h </w:instrText>
            </w:r>
            <w:r w:rsidR="002523FD">
              <w:rPr>
                <w:noProof/>
                <w:webHidden/>
              </w:rPr>
            </w:r>
            <w:r w:rsidR="002523FD">
              <w:rPr>
                <w:noProof/>
                <w:webHidden/>
              </w:rPr>
              <w:fldChar w:fldCharType="separate"/>
            </w:r>
            <w:r w:rsidR="002E56D0">
              <w:rPr>
                <w:noProof/>
                <w:webHidden/>
              </w:rPr>
              <w:t>90</w:t>
            </w:r>
            <w:r w:rsidR="002523FD">
              <w:rPr>
                <w:noProof/>
                <w:webHidden/>
              </w:rPr>
              <w:fldChar w:fldCharType="end"/>
            </w:r>
          </w:hyperlink>
        </w:p>
        <w:p w14:paraId="1F23DA6A" w14:textId="07BEAD69"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291" w:history="1">
            <w:r w:rsidR="002523FD" w:rsidRPr="00C44992">
              <w:rPr>
                <w:rStyle w:val="-"/>
                <w:noProof/>
                <w:lang w:val="el-GR"/>
              </w:rPr>
              <w:t>ΠΑΡΑΡΤΗΜΑ Ι – Αναλυτική Περιγραφή Φυσικού και Οικονομικού Αντικειμένου της Σύμβασης</w:t>
            </w:r>
            <w:r w:rsidR="002523FD">
              <w:rPr>
                <w:noProof/>
                <w:webHidden/>
              </w:rPr>
              <w:tab/>
            </w:r>
            <w:r w:rsidR="002523FD">
              <w:rPr>
                <w:noProof/>
                <w:webHidden/>
              </w:rPr>
              <w:fldChar w:fldCharType="begin"/>
            </w:r>
            <w:r w:rsidR="002523FD">
              <w:rPr>
                <w:noProof/>
                <w:webHidden/>
              </w:rPr>
              <w:instrText xml:space="preserve"> PAGEREF _Toc122685291 \h </w:instrText>
            </w:r>
            <w:r w:rsidR="002523FD">
              <w:rPr>
                <w:noProof/>
                <w:webHidden/>
              </w:rPr>
            </w:r>
            <w:r w:rsidR="002523FD">
              <w:rPr>
                <w:noProof/>
                <w:webHidden/>
              </w:rPr>
              <w:fldChar w:fldCharType="separate"/>
            </w:r>
            <w:r w:rsidR="002E56D0">
              <w:rPr>
                <w:noProof/>
                <w:webHidden/>
              </w:rPr>
              <w:t>90</w:t>
            </w:r>
            <w:r w:rsidR="002523FD">
              <w:rPr>
                <w:noProof/>
                <w:webHidden/>
              </w:rPr>
              <w:fldChar w:fldCharType="end"/>
            </w:r>
          </w:hyperlink>
        </w:p>
        <w:p w14:paraId="3D7EC61C" w14:textId="1AB8098E"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292" w:history="1">
            <w:r w:rsidR="002523FD" w:rsidRPr="00C44992">
              <w:rPr>
                <w:rStyle w:val="-"/>
                <w:noProof/>
                <w:lang w:val="el-GR"/>
              </w:rPr>
              <w:t>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Περιβάλλον της Σύμβασης</w:t>
            </w:r>
            <w:r w:rsidR="002523FD">
              <w:rPr>
                <w:noProof/>
                <w:webHidden/>
              </w:rPr>
              <w:tab/>
            </w:r>
            <w:r w:rsidR="002523FD">
              <w:rPr>
                <w:noProof/>
                <w:webHidden/>
              </w:rPr>
              <w:fldChar w:fldCharType="begin"/>
            </w:r>
            <w:r w:rsidR="002523FD">
              <w:rPr>
                <w:noProof/>
                <w:webHidden/>
              </w:rPr>
              <w:instrText xml:space="preserve"> PAGEREF _Toc122685292 \h </w:instrText>
            </w:r>
            <w:r w:rsidR="002523FD">
              <w:rPr>
                <w:noProof/>
                <w:webHidden/>
              </w:rPr>
            </w:r>
            <w:r w:rsidR="002523FD">
              <w:rPr>
                <w:noProof/>
                <w:webHidden/>
              </w:rPr>
              <w:fldChar w:fldCharType="separate"/>
            </w:r>
            <w:r w:rsidR="002E56D0">
              <w:rPr>
                <w:noProof/>
                <w:webHidden/>
              </w:rPr>
              <w:t>90</w:t>
            </w:r>
            <w:r w:rsidR="002523FD">
              <w:rPr>
                <w:noProof/>
                <w:webHidden/>
              </w:rPr>
              <w:fldChar w:fldCharType="end"/>
            </w:r>
          </w:hyperlink>
        </w:p>
        <w:p w14:paraId="43830374" w14:textId="163444CB"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293" w:history="1">
            <w:r w:rsidR="002523FD" w:rsidRPr="00C44992">
              <w:rPr>
                <w:rStyle w:val="-"/>
                <w:rFonts w:eastAsia="SimSun"/>
                <w:noProof/>
                <w:lang w:val="el-GR"/>
              </w:rPr>
              <w:t>1.1.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noProof/>
                <w:lang w:val="el-GR"/>
              </w:rPr>
              <w:t>Εμπλεκόμενοι στην υλοποίηση της Σύμβασης</w:t>
            </w:r>
            <w:r w:rsidR="002523FD">
              <w:rPr>
                <w:noProof/>
                <w:webHidden/>
              </w:rPr>
              <w:tab/>
            </w:r>
            <w:r w:rsidR="002523FD">
              <w:rPr>
                <w:noProof/>
                <w:webHidden/>
              </w:rPr>
              <w:fldChar w:fldCharType="begin"/>
            </w:r>
            <w:r w:rsidR="002523FD">
              <w:rPr>
                <w:noProof/>
                <w:webHidden/>
              </w:rPr>
              <w:instrText xml:space="preserve"> PAGEREF _Toc122685293 \h </w:instrText>
            </w:r>
            <w:r w:rsidR="002523FD">
              <w:rPr>
                <w:noProof/>
                <w:webHidden/>
              </w:rPr>
            </w:r>
            <w:r w:rsidR="002523FD">
              <w:rPr>
                <w:noProof/>
                <w:webHidden/>
              </w:rPr>
              <w:fldChar w:fldCharType="separate"/>
            </w:r>
            <w:r w:rsidR="002E56D0">
              <w:rPr>
                <w:noProof/>
                <w:webHidden/>
              </w:rPr>
              <w:t>90</w:t>
            </w:r>
            <w:r w:rsidR="002523FD">
              <w:rPr>
                <w:noProof/>
                <w:webHidden/>
              </w:rPr>
              <w:fldChar w:fldCharType="end"/>
            </w:r>
          </w:hyperlink>
        </w:p>
        <w:p w14:paraId="14284678" w14:textId="20E4CB66"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294" w:history="1">
            <w:r w:rsidR="002523FD" w:rsidRPr="00C44992">
              <w:rPr>
                <w:rStyle w:val="-"/>
                <w:rFonts w:eastAsia="SimSun"/>
                <w:noProof/>
              </w:rPr>
              <w:t>1.1.1.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rPr>
              <w:t>Φορέας Υλοποίησης – Αναθέτουσα Αρχή</w:t>
            </w:r>
            <w:r w:rsidR="002523FD">
              <w:rPr>
                <w:noProof/>
                <w:webHidden/>
              </w:rPr>
              <w:tab/>
            </w:r>
            <w:r w:rsidR="002523FD">
              <w:rPr>
                <w:noProof/>
                <w:webHidden/>
              </w:rPr>
              <w:fldChar w:fldCharType="begin"/>
            </w:r>
            <w:r w:rsidR="002523FD">
              <w:rPr>
                <w:noProof/>
                <w:webHidden/>
              </w:rPr>
              <w:instrText xml:space="preserve"> PAGEREF _Toc122685294 \h </w:instrText>
            </w:r>
            <w:r w:rsidR="002523FD">
              <w:rPr>
                <w:noProof/>
                <w:webHidden/>
              </w:rPr>
            </w:r>
            <w:r w:rsidR="002523FD">
              <w:rPr>
                <w:noProof/>
                <w:webHidden/>
              </w:rPr>
              <w:fldChar w:fldCharType="separate"/>
            </w:r>
            <w:r w:rsidR="002E56D0">
              <w:rPr>
                <w:noProof/>
                <w:webHidden/>
              </w:rPr>
              <w:t>90</w:t>
            </w:r>
            <w:r w:rsidR="002523FD">
              <w:rPr>
                <w:noProof/>
                <w:webHidden/>
              </w:rPr>
              <w:fldChar w:fldCharType="end"/>
            </w:r>
          </w:hyperlink>
        </w:p>
        <w:p w14:paraId="68242E73" w14:textId="51F07724"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295" w:history="1">
            <w:r w:rsidR="002523FD" w:rsidRPr="00C44992">
              <w:rPr>
                <w:rStyle w:val="-"/>
                <w:rFonts w:eastAsia="SimSun"/>
                <w:noProof/>
              </w:rPr>
              <w:t>1.1.2.</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rPr>
              <w:t>Φορέας Χρηματοδότησης</w:t>
            </w:r>
            <w:r w:rsidR="002523FD">
              <w:rPr>
                <w:noProof/>
                <w:webHidden/>
              </w:rPr>
              <w:tab/>
            </w:r>
            <w:r w:rsidR="002523FD">
              <w:rPr>
                <w:noProof/>
                <w:webHidden/>
              </w:rPr>
              <w:fldChar w:fldCharType="begin"/>
            </w:r>
            <w:r w:rsidR="002523FD">
              <w:rPr>
                <w:noProof/>
                <w:webHidden/>
              </w:rPr>
              <w:instrText xml:space="preserve"> PAGEREF _Toc122685295 \h </w:instrText>
            </w:r>
            <w:r w:rsidR="002523FD">
              <w:rPr>
                <w:noProof/>
                <w:webHidden/>
              </w:rPr>
            </w:r>
            <w:r w:rsidR="002523FD">
              <w:rPr>
                <w:noProof/>
                <w:webHidden/>
              </w:rPr>
              <w:fldChar w:fldCharType="separate"/>
            </w:r>
            <w:r w:rsidR="002E56D0">
              <w:rPr>
                <w:noProof/>
                <w:webHidden/>
              </w:rPr>
              <w:t>92</w:t>
            </w:r>
            <w:r w:rsidR="002523FD">
              <w:rPr>
                <w:noProof/>
                <w:webHidden/>
              </w:rPr>
              <w:fldChar w:fldCharType="end"/>
            </w:r>
          </w:hyperlink>
        </w:p>
        <w:p w14:paraId="4F16EF35" w14:textId="4E8A2893"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296" w:history="1">
            <w:r w:rsidR="002523FD" w:rsidRPr="00C44992">
              <w:rPr>
                <w:rStyle w:val="-"/>
                <w:rFonts w:eastAsia="SimSun"/>
                <w:noProof/>
              </w:rPr>
              <w:t>1.1.3.</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rPr>
              <w:t>Κύριος του Έργου – Φορέας Λειτουργίας</w:t>
            </w:r>
            <w:r w:rsidR="002523FD">
              <w:rPr>
                <w:noProof/>
                <w:webHidden/>
              </w:rPr>
              <w:tab/>
            </w:r>
            <w:r w:rsidR="002523FD">
              <w:rPr>
                <w:noProof/>
                <w:webHidden/>
              </w:rPr>
              <w:fldChar w:fldCharType="begin"/>
            </w:r>
            <w:r w:rsidR="002523FD">
              <w:rPr>
                <w:noProof/>
                <w:webHidden/>
              </w:rPr>
              <w:instrText xml:space="preserve"> PAGEREF _Toc122685296 \h </w:instrText>
            </w:r>
            <w:r w:rsidR="002523FD">
              <w:rPr>
                <w:noProof/>
                <w:webHidden/>
              </w:rPr>
            </w:r>
            <w:r w:rsidR="002523FD">
              <w:rPr>
                <w:noProof/>
                <w:webHidden/>
              </w:rPr>
              <w:fldChar w:fldCharType="separate"/>
            </w:r>
            <w:r w:rsidR="002E56D0">
              <w:rPr>
                <w:noProof/>
                <w:webHidden/>
              </w:rPr>
              <w:t>92</w:t>
            </w:r>
            <w:r w:rsidR="002523FD">
              <w:rPr>
                <w:noProof/>
                <w:webHidden/>
              </w:rPr>
              <w:fldChar w:fldCharType="end"/>
            </w:r>
          </w:hyperlink>
        </w:p>
        <w:p w14:paraId="3DE3A0A4" w14:textId="270F36DA"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297" w:history="1">
            <w:r w:rsidR="002523FD" w:rsidRPr="00C44992">
              <w:rPr>
                <w:rStyle w:val="-"/>
                <w:rFonts w:eastAsia="SimSun"/>
                <w:noProof/>
                <w:lang w:val="el-GR"/>
              </w:rPr>
              <w:t>1.1.4.</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Όργανα &amp; Επιτροπές Παρακολούθησης, Διακυβέρνησης και Ελέγχου του Έργου</w:t>
            </w:r>
            <w:r w:rsidR="002523FD">
              <w:rPr>
                <w:noProof/>
                <w:webHidden/>
              </w:rPr>
              <w:tab/>
            </w:r>
            <w:r w:rsidR="002523FD">
              <w:rPr>
                <w:noProof/>
                <w:webHidden/>
              </w:rPr>
              <w:fldChar w:fldCharType="begin"/>
            </w:r>
            <w:r w:rsidR="002523FD">
              <w:rPr>
                <w:noProof/>
                <w:webHidden/>
              </w:rPr>
              <w:instrText xml:space="preserve"> PAGEREF _Toc122685297 \h </w:instrText>
            </w:r>
            <w:r w:rsidR="002523FD">
              <w:rPr>
                <w:noProof/>
                <w:webHidden/>
              </w:rPr>
            </w:r>
            <w:r w:rsidR="002523FD">
              <w:rPr>
                <w:noProof/>
                <w:webHidden/>
              </w:rPr>
              <w:fldChar w:fldCharType="separate"/>
            </w:r>
            <w:r w:rsidR="002E56D0">
              <w:rPr>
                <w:noProof/>
                <w:webHidden/>
              </w:rPr>
              <w:t>92</w:t>
            </w:r>
            <w:r w:rsidR="002523FD">
              <w:rPr>
                <w:noProof/>
                <w:webHidden/>
              </w:rPr>
              <w:fldChar w:fldCharType="end"/>
            </w:r>
          </w:hyperlink>
        </w:p>
        <w:p w14:paraId="60968BFE" w14:textId="68A9CA08"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298" w:history="1">
            <w:r w:rsidR="002523FD" w:rsidRPr="00C44992">
              <w:rPr>
                <w:rStyle w:val="-"/>
                <w:rFonts w:eastAsia="SimSun"/>
                <w:noProof/>
                <w:lang w:val="el-GR"/>
              </w:rPr>
              <w:t>1.2.</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noProof/>
                <w:lang w:val="el-GR"/>
              </w:rPr>
              <w:t>Υφιστάμενη Κατάσταση</w:t>
            </w:r>
            <w:r w:rsidR="002523FD">
              <w:rPr>
                <w:noProof/>
                <w:webHidden/>
              </w:rPr>
              <w:tab/>
            </w:r>
            <w:r w:rsidR="002523FD">
              <w:rPr>
                <w:noProof/>
                <w:webHidden/>
              </w:rPr>
              <w:fldChar w:fldCharType="begin"/>
            </w:r>
            <w:r w:rsidR="002523FD">
              <w:rPr>
                <w:noProof/>
                <w:webHidden/>
              </w:rPr>
              <w:instrText xml:space="preserve"> PAGEREF _Toc122685298 \h </w:instrText>
            </w:r>
            <w:r w:rsidR="002523FD">
              <w:rPr>
                <w:noProof/>
                <w:webHidden/>
              </w:rPr>
            </w:r>
            <w:r w:rsidR="002523FD">
              <w:rPr>
                <w:noProof/>
                <w:webHidden/>
              </w:rPr>
              <w:fldChar w:fldCharType="separate"/>
            </w:r>
            <w:r w:rsidR="002E56D0">
              <w:rPr>
                <w:noProof/>
                <w:webHidden/>
              </w:rPr>
              <w:t>93</w:t>
            </w:r>
            <w:r w:rsidR="002523FD">
              <w:rPr>
                <w:noProof/>
                <w:webHidden/>
              </w:rPr>
              <w:fldChar w:fldCharType="end"/>
            </w:r>
          </w:hyperlink>
        </w:p>
        <w:p w14:paraId="0A857601" w14:textId="4426D3EB"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299" w:history="1">
            <w:r w:rsidR="002523FD" w:rsidRPr="00C44992">
              <w:rPr>
                <w:rStyle w:val="-"/>
                <w:rFonts w:eastAsia="SimSun"/>
                <w:noProof/>
                <w:lang w:val="el-GR"/>
              </w:rPr>
              <w:t>1.2.1.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Συνοπτική Περιγραφή των υπηρεσιών και της λειτουργίας του Φορέα Λειτουργία (σε σχέση με το αντικείμενο και τις απαιτήσεις του έργου)</w:t>
            </w:r>
            <w:r w:rsidR="002523FD">
              <w:rPr>
                <w:noProof/>
                <w:webHidden/>
              </w:rPr>
              <w:tab/>
            </w:r>
            <w:r w:rsidR="002523FD">
              <w:rPr>
                <w:noProof/>
                <w:webHidden/>
              </w:rPr>
              <w:fldChar w:fldCharType="begin"/>
            </w:r>
            <w:r w:rsidR="002523FD">
              <w:rPr>
                <w:noProof/>
                <w:webHidden/>
              </w:rPr>
              <w:instrText xml:space="preserve"> PAGEREF _Toc122685299 \h </w:instrText>
            </w:r>
            <w:r w:rsidR="002523FD">
              <w:rPr>
                <w:noProof/>
                <w:webHidden/>
              </w:rPr>
            </w:r>
            <w:r w:rsidR="002523FD">
              <w:rPr>
                <w:noProof/>
                <w:webHidden/>
              </w:rPr>
              <w:fldChar w:fldCharType="separate"/>
            </w:r>
            <w:r w:rsidR="002E56D0">
              <w:rPr>
                <w:noProof/>
                <w:webHidden/>
              </w:rPr>
              <w:t>95</w:t>
            </w:r>
            <w:r w:rsidR="002523FD">
              <w:rPr>
                <w:noProof/>
                <w:webHidden/>
              </w:rPr>
              <w:fldChar w:fldCharType="end"/>
            </w:r>
          </w:hyperlink>
        </w:p>
        <w:p w14:paraId="3D0CB8F7" w14:textId="37D7FB57"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0" w:history="1">
            <w:r w:rsidR="002523FD" w:rsidRPr="00C44992">
              <w:rPr>
                <w:rStyle w:val="-"/>
                <w:rFonts w:eastAsia="SimSun"/>
                <w:noProof/>
              </w:rPr>
              <w:t>1.2.2.</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rPr>
              <w:t>Πληροφοριακή Υποδομή</w:t>
            </w:r>
            <w:r w:rsidR="002523FD">
              <w:rPr>
                <w:noProof/>
                <w:webHidden/>
              </w:rPr>
              <w:tab/>
            </w:r>
            <w:r w:rsidR="002523FD">
              <w:rPr>
                <w:noProof/>
                <w:webHidden/>
              </w:rPr>
              <w:fldChar w:fldCharType="begin"/>
            </w:r>
            <w:r w:rsidR="002523FD">
              <w:rPr>
                <w:noProof/>
                <w:webHidden/>
              </w:rPr>
              <w:instrText xml:space="preserve"> PAGEREF _Toc122685300 \h </w:instrText>
            </w:r>
            <w:r w:rsidR="002523FD">
              <w:rPr>
                <w:noProof/>
                <w:webHidden/>
              </w:rPr>
            </w:r>
            <w:r w:rsidR="002523FD">
              <w:rPr>
                <w:noProof/>
                <w:webHidden/>
              </w:rPr>
              <w:fldChar w:fldCharType="separate"/>
            </w:r>
            <w:r w:rsidR="002E56D0">
              <w:rPr>
                <w:noProof/>
                <w:webHidden/>
              </w:rPr>
              <w:t>95</w:t>
            </w:r>
            <w:r w:rsidR="002523FD">
              <w:rPr>
                <w:noProof/>
                <w:webHidden/>
              </w:rPr>
              <w:fldChar w:fldCharType="end"/>
            </w:r>
          </w:hyperlink>
        </w:p>
        <w:p w14:paraId="2C20A2D7" w14:textId="5D5F6DFB"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1" w:history="1">
            <w:r w:rsidR="002523FD" w:rsidRPr="00C44992">
              <w:rPr>
                <w:rStyle w:val="-"/>
                <w:rFonts w:eastAsia="SimSun"/>
                <w:bCs/>
                <w:noProof/>
              </w:rPr>
              <w:t>1.2.2.1.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Κύρια Υποδομή</w:t>
            </w:r>
            <w:r w:rsidR="002523FD">
              <w:rPr>
                <w:noProof/>
                <w:webHidden/>
              </w:rPr>
              <w:tab/>
            </w:r>
            <w:r w:rsidR="002523FD">
              <w:rPr>
                <w:noProof/>
                <w:webHidden/>
              </w:rPr>
              <w:fldChar w:fldCharType="begin"/>
            </w:r>
            <w:r w:rsidR="002523FD">
              <w:rPr>
                <w:noProof/>
                <w:webHidden/>
              </w:rPr>
              <w:instrText xml:space="preserve"> PAGEREF _Toc122685301 \h </w:instrText>
            </w:r>
            <w:r w:rsidR="002523FD">
              <w:rPr>
                <w:noProof/>
                <w:webHidden/>
              </w:rPr>
            </w:r>
            <w:r w:rsidR="002523FD">
              <w:rPr>
                <w:noProof/>
                <w:webHidden/>
              </w:rPr>
              <w:fldChar w:fldCharType="separate"/>
            </w:r>
            <w:r w:rsidR="002E56D0">
              <w:rPr>
                <w:noProof/>
                <w:webHidden/>
              </w:rPr>
              <w:t>95</w:t>
            </w:r>
            <w:r w:rsidR="002523FD">
              <w:rPr>
                <w:noProof/>
                <w:webHidden/>
              </w:rPr>
              <w:fldChar w:fldCharType="end"/>
            </w:r>
          </w:hyperlink>
        </w:p>
        <w:p w14:paraId="7B13D40A" w14:textId="12D3EC70"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2" w:history="1">
            <w:r w:rsidR="002523FD" w:rsidRPr="00C44992">
              <w:rPr>
                <w:rStyle w:val="-"/>
                <w:rFonts w:eastAsia="SimSun"/>
                <w:bCs/>
                <w:noProof/>
                <w:lang w:val="el-GR"/>
              </w:rPr>
              <w:t>1.2.2.2.</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Εναλλακτική υποδομή</w:t>
            </w:r>
            <w:r w:rsidR="002523FD">
              <w:rPr>
                <w:noProof/>
                <w:webHidden/>
              </w:rPr>
              <w:tab/>
            </w:r>
            <w:r w:rsidR="002523FD">
              <w:rPr>
                <w:noProof/>
                <w:webHidden/>
              </w:rPr>
              <w:fldChar w:fldCharType="begin"/>
            </w:r>
            <w:r w:rsidR="002523FD">
              <w:rPr>
                <w:noProof/>
                <w:webHidden/>
              </w:rPr>
              <w:instrText xml:space="preserve"> PAGEREF _Toc122685302 \h </w:instrText>
            </w:r>
            <w:r w:rsidR="002523FD">
              <w:rPr>
                <w:noProof/>
                <w:webHidden/>
              </w:rPr>
            </w:r>
            <w:r w:rsidR="002523FD">
              <w:rPr>
                <w:noProof/>
                <w:webHidden/>
              </w:rPr>
              <w:fldChar w:fldCharType="separate"/>
            </w:r>
            <w:r w:rsidR="002E56D0">
              <w:rPr>
                <w:noProof/>
                <w:webHidden/>
              </w:rPr>
              <w:t>96</w:t>
            </w:r>
            <w:r w:rsidR="002523FD">
              <w:rPr>
                <w:noProof/>
                <w:webHidden/>
              </w:rPr>
              <w:fldChar w:fldCharType="end"/>
            </w:r>
          </w:hyperlink>
        </w:p>
        <w:p w14:paraId="42BA7DD7" w14:textId="280DA6B5"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3" w:history="1">
            <w:r w:rsidR="002523FD" w:rsidRPr="00C44992">
              <w:rPr>
                <w:rStyle w:val="-"/>
                <w:rFonts w:eastAsia="SimSun"/>
                <w:bCs/>
                <w:noProof/>
                <w:lang w:val="el-GR"/>
              </w:rPr>
              <w:t>1.2.2.3.</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Συνοπτική περιγραφή έτοιμου λογισμικού</w:t>
            </w:r>
            <w:r w:rsidR="002523FD">
              <w:rPr>
                <w:noProof/>
                <w:webHidden/>
              </w:rPr>
              <w:tab/>
            </w:r>
            <w:r w:rsidR="002523FD">
              <w:rPr>
                <w:noProof/>
                <w:webHidden/>
              </w:rPr>
              <w:fldChar w:fldCharType="begin"/>
            </w:r>
            <w:r w:rsidR="002523FD">
              <w:rPr>
                <w:noProof/>
                <w:webHidden/>
              </w:rPr>
              <w:instrText xml:space="preserve"> PAGEREF _Toc122685303 \h </w:instrText>
            </w:r>
            <w:r w:rsidR="002523FD">
              <w:rPr>
                <w:noProof/>
                <w:webHidden/>
              </w:rPr>
            </w:r>
            <w:r w:rsidR="002523FD">
              <w:rPr>
                <w:noProof/>
                <w:webHidden/>
              </w:rPr>
              <w:fldChar w:fldCharType="separate"/>
            </w:r>
            <w:r w:rsidR="002E56D0">
              <w:rPr>
                <w:noProof/>
                <w:webHidden/>
              </w:rPr>
              <w:t>97</w:t>
            </w:r>
            <w:r w:rsidR="002523FD">
              <w:rPr>
                <w:noProof/>
                <w:webHidden/>
              </w:rPr>
              <w:fldChar w:fldCharType="end"/>
            </w:r>
          </w:hyperlink>
        </w:p>
        <w:p w14:paraId="077A84D7" w14:textId="43219ABA"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4" w:history="1">
            <w:r w:rsidR="002523FD" w:rsidRPr="00C44992">
              <w:rPr>
                <w:rStyle w:val="-"/>
                <w:rFonts w:eastAsia="SimSun"/>
                <w:bCs/>
                <w:noProof/>
                <w:lang w:val="el-GR"/>
              </w:rPr>
              <w:t>1.2.2.4.</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Σύντομη περιγραφή υφιστάμενου εξοπλισμού</w:t>
            </w:r>
            <w:r w:rsidR="002523FD">
              <w:rPr>
                <w:noProof/>
                <w:webHidden/>
              </w:rPr>
              <w:tab/>
            </w:r>
            <w:r w:rsidR="002523FD">
              <w:rPr>
                <w:noProof/>
                <w:webHidden/>
              </w:rPr>
              <w:fldChar w:fldCharType="begin"/>
            </w:r>
            <w:r w:rsidR="002523FD">
              <w:rPr>
                <w:noProof/>
                <w:webHidden/>
              </w:rPr>
              <w:instrText xml:space="preserve"> PAGEREF _Toc122685304 \h </w:instrText>
            </w:r>
            <w:r w:rsidR="002523FD">
              <w:rPr>
                <w:noProof/>
                <w:webHidden/>
              </w:rPr>
            </w:r>
            <w:r w:rsidR="002523FD">
              <w:rPr>
                <w:noProof/>
                <w:webHidden/>
              </w:rPr>
              <w:fldChar w:fldCharType="separate"/>
            </w:r>
            <w:r w:rsidR="002E56D0">
              <w:rPr>
                <w:noProof/>
                <w:webHidden/>
              </w:rPr>
              <w:t>98</w:t>
            </w:r>
            <w:r w:rsidR="002523FD">
              <w:rPr>
                <w:noProof/>
                <w:webHidden/>
              </w:rPr>
              <w:fldChar w:fldCharType="end"/>
            </w:r>
          </w:hyperlink>
        </w:p>
        <w:p w14:paraId="0246D685" w14:textId="6BC58B98"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5" w:history="1">
            <w:r w:rsidR="002523FD" w:rsidRPr="00C44992">
              <w:rPr>
                <w:rStyle w:val="-"/>
                <w:rFonts w:eastAsia="SimSun"/>
                <w:noProof/>
              </w:rPr>
              <w:t>1.2.3.</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rPr>
              <w:t>Παρούσα Κατάσταση – Αναγκαιότητα Υλοποίησης</w:t>
            </w:r>
            <w:r w:rsidR="002523FD">
              <w:rPr>
                <w:noProof/>
                <w:webHidden/>
              </w:rPr>
              <w:tab/>
            </w:r>
            <w:r w:rsidR="002523FD">
              <w:rPr>
                <w:noProof/>
                <w:webHidden/>
              </w:rPr>
              <w:fldChar w:fldCharType="begin"/>
            </w:r>
            <w:r w:rsidR="002523FD">
              <w:rPr>
                <w:noProof/>
                <w:webHidden/>
              </w:rPr>
              <w:instrText xml:space="preserve"> PAGEREF _Toc122685305 \h </w:instrText>
            </w:r>
            <w:r w:rsidR="002523FD">
              <w:rPr>
                <w:noProof/>
                <w:webHidden/>
              </w:rPr>
            </w:r>
            <w:r w:rsidR="002523FD">
              <w:rPr>
                <w:noProof/>
                <w:webHidden/>
              </w:rPr>
              <w:fldChar w:fldCharType="separate"/>
            </w:r>
            <w:r w:rsidR="002E56D0">
              <w:rPr>
                <w:noProof/>
                <w:webHidden/>
              </w:rPr>
              <w:t>99</w:t>
            </w:r>
            <w:r w:rsidR="002523FD">
              <w:rPr>
                <w:noProof/>
                <w:webHidden/>
              </w:rPr>
              <w:fldChar w:fldCharType="end"/>
            </w:r>
          </w:hyperlink>
        </w:p>
        <w:p w14:paraId="72A05872" w14:textId="6ED00C77" w:rsidR="002523FD" w:rsidRDefault="00000000">
          <w:pPr>
            <w:pStyle w:val="51"/>
            <w:tabs>
              <w:tab w:val="left" w:pos="1760"/>
              <w:tab w:val="right" w:leader="dot" w:pos="9628"/>
            </w:tabs>
            <w:rPr>
              <w:rFonts w:asciiTheme="minorHAnsi" w:eastAsiaTheme="minorEastAsia" w:hAnsiTheme="minorHAnsi" w:cstheme="minorBidi"/>
              <w:noProof/>
              <w:sz w:val="22"/>
              <w:szCs w:val="22"/>
              <w:lang w:val="en-US" w:eastAsia="en-US"/>
            </w:rPr>
          </w:pPr>
          <w:hyperlink w:anchor="_Toc122685306" w:history="1">
            <w:r w:rsidR="002523FD" w:rsidRPr="00C44992">
              <w:rPr>
                <w:rStyle w:val="-"/>
                <w:rFonts w:eastAsia="SimSun"/>
                <w:noProof/>
                <w:lang w:val="el-GR"/>
              </w:rPr>
              <w:t>1.2.4.</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bCs/>
                <w:noProof/>
                <w:lang w:val="el-GR"/>
              </w:rPr>
              <w:t>Το Κυβερνητικό Υπολογιστικό Νέφος (</w:t>
            </w:r>
            <w:r w:rsidR="002523FD" w:rsidRPr="00C44992">
              <w:rPr>
                <w:rStyle w:val="-"/>
                <w:rFonts w:eastAsia="SimSun"/>
                <w:bCs/>
                <w:noProof/>
              </w:rPr>
              <w:t>G</w:t>
            </w:r>
            <w:r w:rsidR="002523FD" w:rsidRPr="00C44992">
              <w:rPr>
                <w:rStyle w:val="-"/>
                <w:rFonts w:eastAsia="SimSun"/>
                <w:bCs/>
                <w:noProof/>
                <w:lang w:val="el-GR"/>
              </w:rPr>
              <w:t>-</w:t>
            </w:r>
            <w:r w:rsidR="002523FD" w:rsidRPr="00C44992">
              <w:rPr>
                <w:rStyle w:val="-"/>
                <w:rFonts w:eastAsia="SimSun"/>
                <w:bCs/>
                <w:noProof/>
              </w:rPr>
              <w:t>Cloud</w:t>
            </w:r>
            <w:r w:rsidR="002523FD" w:rsidRPr="00C44992">
              <w:rPr>
                <w:rStyle w:val="-"/>
                <w:rFonts w:eastAsia="SimSun"/>
                <w:bCs/>
                <w:noProof/>
                <w:lang w:val="el-GR"/>
              </w:rPr>
              <w:t>)</w:t>
            </w:r>
            <w:r w:rsidR="002523FD">
              <w:rPr>
                <w:noProof/>
                <w:webHidden/>
              </w:rPr>
              <w:tab/>
            </w:r>
            <w:r w:rsidR="002523FD">
              <w:rPr>
                <w:noProof/>
                <w:webHidden/>
              </w:rPr>
              <w:fldChar w:fldCharType="begin"/>
            </w:r>
            <w:r w:rsidR="002523FD">
              <w:rPr>
                <w:noProof/>
                <w:webHidden/>
              </w:rPr>
              <w:instrText xml:space="preserve"> PAGEREF _Toc122685306 \h </w:instrText>
            </w:r>
            <w:r w:rsidR="002523FD">
              <w:rPr>
                <w:noProof/>
                <w:webHidden/>
              </w:rPr>
            </w:r>
            <w:r w:rsidR="002523FD">
              <w:rPr>
                <w:noProof/>
                <w:webHidden/>
              </w:rPr>
              <w:fldChar w:fldCharType="separate"/>
            </w:r>
            <w:r w:rsidR="002E56D0">
              <w:rPr>
                <w:noProof/>
                <w:webHidden/>
              </w:rPr>
              <w:t>100</w:t>
            </w:r>
            <w:r w:rsidR="002523FD">
              <w:rPr>
                <w:noProof/>
                <w:webHidden/>
              </w:rPr>
              <w:fldChar w:fldCharType="end"/>
            </w:r>
          </w:hyperlink>
        </w:p>
        <w:p w14:paraId="0C6E0D19" w14:textId="1532F786" w:rsidR="002523FD" w:rsidRDefault="00000000">
          <w:pPr>
            <w:pStyle w:val="60"/>
            <w:tabs>
              <w:tab w:val="left" w:pos="1931"/>
              <w:tab w:val="right" w:leader="dot" w:pos="9628"/>
            </w:tabs>
            <w:rPr>
              <w:rFonts w:asciiTheme="minorHAnsi" w:eastAsiaTheme="minorEastAsia" w:hAnsiTheme="minorHAnsi" w:cstheme="minorBidi"/>
              <w:noProof/>
              <w:sz w:val="22"/>
              <w:szCs w:val="22"/>
              <w:lang w:val="en-US" w:eastAsia="en-US"/>
            </w:rPr>
          </w:pPr>
          <w:hyperlink w:anchor="_Toc122685307" w:history="1">
            <w:r w:rsidR="002523FD" w:rsidRPr="00C44992">
              <w:rPr>
                <w:rStyle w:val="-"/>
                <w:rFonts w:eastAsia="SimSun"/>
                <w:noProof/>
              </w:rPr>
              <w:t>1.2.4.1.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noProof/>
              </w:rPr>
              <w:t>Περιγραφή</w:t>
            </w:r>
            <w:r w:rsidR="002523FD">
              <w:rPr>
                <w:noProof/>
                <w:webHidden/>
              </w:rPr>
              <w:tab/>
            </w:r>
            <w:r w:rsidR="002523FD">
              <w:rPr>
                <w:noProof/>
                <w:webHidden/>
              </w:rPr>
              <w:fldChar w:fldCharType="begin"/>
            </w:r>
            <w:r w:rsidR="002523FD">
              <w:rPr>
                <w:noProof/>
                <w:webHidden/>
              </w:rPr>
              <w:instrText xml:space="preserve"> PAGEREF _Toc122685307 \h </w:instrText>
            </w:r>
            <w:r w:rsidR="002523FD">
              <w:rPr>
                <w:noProof/>
                <w:webHidden/>
              </w:rPr>
            </w:r>
            <w:r w:rsidR="002523FD">
              <w:rPr>
                <w:noProof/>
                <w:webHidden/>
              </w:rPr>
              <w:fldChar w:fldCharType="separate"/>
            </w:r>
            <w:r w:rsidR="002E56D0">
              <w:rPr>
                <w:noProof/>
                <w:webHidden/>
              </w:rPr>
              <w:t>100</w:t>
            </w:r>
            <w:r w:rsidR="002523FD">
              <w:rPr>
                <w:noProof/>
                <w:webHidden/>
              </w:rPr>
              <w:fldChar w:fldCharType="end"/>
            </w:r>
          </w:hyperlink>
        </w:p>
        <w:p w14:paraId="74F9300D" w14:textId="61AB8B78" w:rsidR="002523FD" w:rsidRDefault="00000000">
          <w:pPr>
            <w:pStyle w:val="60"/>
            <w:tabs>
              <w:tab w:val="left" w:pos="1931"/>
              <w:tab w:val="right" w:leader="dot" w:pos="9628"/>
            </w:tabs>
            <w:rPr>
              <w:rFonts w:asciiTheme="minorHAnsi" w:eastAsiaTheme="minorEastAsia" w:hAnsiTheme="minorHAnsi" w:cstheme="minorBidi"/>
              <w:noProof/>
              <w:sz w:val="22"/>
              <w:szCs w:val="22"/>
              <w:lang w:val="en-US" w:eastAsia="en-US"/>
            </w:rPr>
          </w:pPr>
          <w:hyperlink w:anchor="_Toc122685308" w:history="1">
            <w:r w:rsidR="002523FD" w:rsidRPr="00C44992">
              <w:rPr>
                <w:rStyle w:val="-"/>
                <w:rFonts w:eastAsia="SimSun"/>
                <w:noProof/>
              </w:rPr>
              <w:t>1.2.4.2.</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noProof/>
              </w:rPr>
              <w:t>Παροχές-Οφέλη του Κυβερνητικού Υπολογιστικού Νέφους</w:t>
            </w:r>
            <w:r w:rsidR="002523FD">
              <w:rPr>
                <w:noProof/>
                <w:webHidden/>
              </w:rPr>
              <w:tab/>
            </w:r>
            <w:r w:rsidR="002523FD">
              <w:rPr>
                <w:noProof/>
                <w:webHidden/>
              </w:rPr>
              <w:fldChar w:fldCharType="begin"/>
            </w:r>
            <w:r w:rsidR="002523FD">
              <w:rPr>
                <w:noProof/>
                <w:webHidden/>
              </w:rPr>
              <w:instrText xml:space="preserve"> PAGEREF _Toc122685308 \h </w:instrText>
            </w:r>
            <w:r w:rsidR="002523FD">
              <w:rPr>
                <w:noProof/>
                <w:webHidden/>
              </w:rPr>
            </w:r>
            <w:r w:rsidR="002523FD">
              <w:rPr>
                <w:noProof/>
                <w:webHidden/>
              </w:rPr>
              <w:fldChar w:fldCharType="separate"/>
            </w:r>
            <w:r w:rsidR="002E56D0">
              <w:rPr>
                <w:noProof/>
                <w:webHidden/>
              </w:rPr>
              <w:t>100</w:t>
            </w:r>
            <w:r w:rsidR="002523FD">
              <w:rPr>
                <w:noProof/>
                <w:webHidden/>
              </w:rPr>
              <w:fldChar w:fldCharType="end"/>
            </w:r>
          </w:hyperlink>
        </w:p>
        <w:p w14:paraId="16B556DD" w14:textId="164EB4B1"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09" w:history="1">
            <w:r w:rsidR="002523FD" w:rsidRPr="00C44992">
              <w:rPr>
                <w:rStyle w:val="-"/>
                <w:noProof/>
                <w:lang w:val="el-GR"/>
              </w:rPr>
              <w:t>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Περιγραφή Φυσικού Αντικειμένου της Σύμβασης</w:t>
            </w:r>
            <w:r w:rsidR="002523FD">
              <w:rPr>
                <w:noProof/>
                <w:webHidden/>
              </w:rPr>
              <w:tab/>
            </w:r>
            <w:r w:rsidR="002523FD">
              <w:rPr>
                <w:noProof/>
                <w:webHidden/>
              </w:rPr>
              <w:fldChar w:fldCharType="begin"/>
            </w:r>
            <w:r w:rsidR="002523FD">
              <w:rPr>
                <w:noProof/>
                <w:webHidden/>
              </w:rPr>
              <w:instrText xml:space="preserve"> PAGEREF _Toc122685309 \h </w:instrText>
            </w:r>
            <w:r w:rsidR="002523FD">
              <w:rPr>
                <w:noProof/>
                <w:webHidden/>
              </w:rPr>
            </w:r>
            <w:r w:rsidR="002523FD">
              <w:rPr>
                <w:noProof/>
                <w:webHidden/>
              </w:rPr>
              <w:fldChar w:fldCharType="separate"/>
            </w:r>
            <w:r w:rsidR="002E56D0">
              <w:rPr>
                <w:noProof/>
                <w:webHidden/>
              </w:rPr>
              <w:t>102</w:t>
            </w:r>
            <w:r w:rsidR="002523FD">
              <w:rPr>
                <w:noProof/>
                <w:webHidden/>
              </w:rPr>
              <w:fldChar w:fldCharType="end"/>
            </w:r>
          </w:hyperlink>
        </w:p>
        <w:p w14:paraId="45D224BE" w14:textId="395E2120"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0" w:history="1">
            <w:r w:rsidR="002523FD" w:rsidRPr="00C44992">
              <w:rPr>
                <w:rStyle w:val="-"/>
                <w:noProof/>
                <w:lang w:val="el-GR"/>
              </w:rPr>
              <w:t>2.1.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Αντικείμενο της Σύμβασης</w:t>
            </w:r>
            <w:r w:rsidR="002523FD">
              <w:rPr>
                <w:noProof/>
                <w:webHidden/>
              </w:rPr>
              <w:tab/>
            </w:r>
            <w:r w:rsidR="002523FD">
              <w:rPr>
                <w:noProof/>
                <w:webHidden/>
              </w:rPr>
              <w:fldChar w:fldCharType="begin"/>
            </w:r>
            <w:r w:rsidR="002523FD">
              <w:rPr>
                <w:noProof/>
                <w:webHidden/>
              </w:rPr>
              <w:instrText xml:space="preserve"> PAGEREF _Toc122685310 \h </w:instrText>
            </w:r>
            <w:r w:rsidR="002523FD">
              <w:rPr>
                <w:noProof/>
                <w:webHidden/>
              </w:rPr>
            </w:r>
            <w:r w:rsidR="002523FD">
              <w:rPr>
                <w:noProof/>
                <w:webHidden/>
              </w:rPr>
              <w:fldChar w:fldCharType="separate"/>
            </w:r>
            <w:r w:rsidR="002E56D0">
              <w:rPr>
                <w:noProof/>
                <w:webHidden/>
              </w:rPr>
              <w:t>102</w:t>
            </w:r>
            <w:r w:rsidR="002523FD">
              <w:rPr>
                <w:noProof/>
                <w:webHidden/>
              </w:rPr>
              <w:fldChar w:fldCharType="end"/>
            </w:r>
          </w:hyperlink>
        </w:p>
        <w:p w14:paraId="29D8594D" w14:textId="34D4FD3A"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1" w:history="1">
            <w:r w:rsidR="002523FD" w:rsidRPr="00C44992">
              <w:rPr>
                <w:rStyle w:val="-"/>
                <w:noProof/>
                <w:lang w:val="el-GR"/>
              </w:rPr>
              <w:t>2.2.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Σκοπός και Στόχοι της Σύμβασης</w:t>
            </w:r>
            <w:r w:rsidR="002523FD">
              <w:rPr>
                <w:noProof/>
                <w:webHidden/>
              </w:rPr>
              <w:tab/>
            </w:r>
            <w:r w:rsidR="002523FD">
              <w:rPr>
                <w:noProof/>
                <w:webHidden/>
              </w:rPr>
              <w:fldChar w:fldCharType="begin"/>
            </w:r>
            <w:r w:rsidR="002523FD">
              <w:rPr>
                <w:noProof/>
                <w:webHidden/>
              </w:rPr>
              <w:instrText xml:space="preserve"> PAGEREF _Toc122685311 \h </w:instrText>
            </w:r>
            <w:r w:rsidR="002523FD">
              <w:rPr>
                <w:noProof/>
                <w:webHidden/>
              </w:rPr>
            </w:r>
            <w:r w:rsidR="002523FD">
              <w:rPr>
                <w:noProof/>
                <w:webHidden/>
              </w:rPr>
              <w:fldChar w:fldCharType="separate"/>
            </w:r>
            <w:r w:rsidR="002E56D0">
              <w:rPr>
                <w:noProof/>
                <w:webHidden/>
              </w:rPr>
              <w:t>102</w:t>
            </w:r>
            <w:r w:rsidR="002523FD">
              <w:rPr>
                <w:noProof/>
                <w:webHidden/>
              </w:rPr>
              <w:fldChar w:fldCharType="end"/>
            </w:r>
          </w:hyperlink>
        </w:p>
        <w:p w14:paraId="6BE6B55D" w14:textId="1EB9A364"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2" w:history="1">
            <w:r w:rsidR="002523FD" w:rsidRPr="00C44992">
              <w:rPr>
                <w:rStyle w:val="-"/>
                <w:noProof/>
                <w:lang w:val="el-GR"/>
              </w:rPr>
              <w:t>2.3.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Αναμενόμενα Οφέλη</w:t>
            </w:r>
            <w:r w:rsidR="002523FD">
              <w:rPr>
                <w:noProof/>
                <w:webHidden/>
              </w:rPr>
              <w:tab/>
            </w:r>
            <w:r w:rsidR="002523FD">
              <w:rPr>
                <w:noProof/>
                <w:webHidden/>
              </w:rPr>
              <w:fldChar w:fldCharType="begin"/>
            </w:r>
            <w:r w:rsidR="002523FD">
              <w:rPr>
                <w:noProof/>
                <w:webHidden/>
              </w:rPr>
              <w:instrText xml:space="preserve"> PAGEREF _Toc122685312 \h </w:instrText>
            </w:r>
            <w:r w:rsidR="002523FD">
              <w:rPr>
                <w:noProof/>
                <w:webHidden/>
              </w:rPr>
            </w:r>
            <w:r w:rsidR="002523FD">
              <w:rPr>
                <w:noProof/>
                <w:webHidden/>
              </w:rPr>
              <w:fldChar w:fldCharType="separate"/>
            </w:r>
            <w:r w:rsidR="002E56D0">
              <w:rPr>
                <w:noProof/>
                <w:webHidden/>
              </w:rPr>
              <w:t>103</w:t>
            </w:r>
            <w:r w:rsidR="002523FD">
              <w:rPr>
                <w:noProof/>
                <w:webHidden/>
              </w:rPr>
              <w:fldChar w:fldCharType="end"/>
            </w:r>
          </w:hyperlink>
        </w:p>
        <w:p w14:paraId="0CC89B30" w14:textId="5DE9D4DD"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13" w:history="1">
            <w:r w:rsidR="002523FD" w:rsidRPr="00C44992">
              <w:rPr>
                <w:rStyle w:val="-"/>
                <w:noProof/>
                <w:lang w:val="el-GR"/>
              </w:rPr>
              <w:t>3.</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Αρχιτεκτονική</w:t>
            </w:r>
            <w:r w:rsidR="002523FD">
              <w:rPr>
                <w:noProof/>
                <w:webHidden/>
              </w:rPr>
              <w:tab/>
            </w:r>
            <w:r w:rsidR="002523FD">
              <w:rPr>
                <w:noProof/>
                <w:webHidden/>
              </w:rPr>
              <w:fldChar w:fldCharType="begin"/>
            </w:r>
            <w:r w:rsidR="002523FD">
              <w:rPr>
                <w:noProof/>
                <w:webHidden/>
              </w:rPr>
              <w:instrText xml:space="preserve"> PAGEREF _Toc122685313 \h </w:instrText>
            </w:r>
            <w:r w:rsidR="002523FD">
              <w:rPr>
                <w:noProof/>
                <w:webHidden/>
              </w:rPr>
            </w:r>
            <w:r w:rsidR="002523FD">
              <w:rPr>
                <w:noProof/>
                <w:webHidden/>
              </w:rPr>
              <w:fldChar w:fldCharType="separate"/>
            </w:r>
            <w:r w:rsidR="002E56D0">
              <w:rPr>
                <w:noProof/>
                <w:webHidden/>
              </w:rPr>
              <w:t>105</w:t>
            </w:r>
            <w:r w:rsidR="002523FD">
              <w:rPr>
                <w:noProof/>
                <w:webHidden/>
              </w:rPr>
              <w:fldChar w:fldCharType="end"/>
            </w:r>
          </w:hyperlink>
        </w:p>
        <w:p w14:paraId="06F63138" w14:textId="59FA8EEA"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4" w:history="1">
            <w:r w:rsidR="002523FD" w:rsidRPr="00C44992">
              <w:rPr>
                <w:rStyle w:val="-"/>
                <w:noProof/>
                <w:lang w:val="el-GR"/>
              </w:rPr>
              <w:t>3.1.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Γενικές Αρχές Σχεδιασμού Συστήματος</w:t>
            </w:r>
            <w:r w:rsidR="002523FD">
              <w:rPr>
                <w:noProof/>
                <w:webHidden/>
              </w:rPr>
              <w:tab/>
            </w:r>
            <w:r w:rsidR="002523FD">
              <w:rPr>
                <w:noProof/>
                <w:webHidden/>
              </w:rPr>
              <w:fldChar w:fldCharType="begin"/>
            </w:r>
            <w:r w:rsidR="002523FD">
              <w:rPr>
                <w:noProof/>
                <w:webHidden/>
              </w:rPr>
              <w:instrText xml:space="preserve"> PAGEREF _Toc122685314 \h </w:instrText>
            </w:r>
            <w:r w:rsidR="002523FD">
              <w:rPr>
                <w:noProof/>
                <w:webHidden/>
              </w:rPr>
            </w:r>
            <w:r w:rsidR="002523FD">
              <w:rPr>
                <w:noProof/>
                <w:webHidden/>
              </w:rPr>
              <w:fldChar w:fldCharType="separate"/>
            </w:r>
            <w:r w:rsidR="002E56D0">
              <w:rPr>
                <w:noProof/>
                <w:webHidden/>
              </w:rPr>
              <w:t>105</w:t>
            </w:r>
            <w:r w:rsidR="002523FD">
              <w:rPr>
                <w:noProof/>
                <w:webHidden/>
              </w:rPr>
              <w:fldChar w:fldCharType="end"/>
            </w:r>
          </w:hyperlink>
        </w:p>
        <w:p w14:paraId="2DCAEE56" w14:textId="2B53D155"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5" w:history="1">
            <w:r w:rsidR="002523FD" w:rsidRPr="00C44992">
              <w:rPr>
                <w:rStyle w:val="-"/>
                <w:noProof/>
                <w:lang w:val="el-GR"/>
              </w:rPr>
              <w:t>3.2.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Λογική Αρχιτεκτονική</w:t>
            </w:r>
            <w:r w:rsidR="002523FD">
              <w:rPr>
                <w:noProof/>
                <w:webHidden/>
              </w:rPr>
              <w:tab/>
            </w:r>
            <w:r w:rsidR="002523FD">
              <w:rPr>
                <w:noProof/>
                <w:webHidden/>
              </w:rPr>
              <w:fldChar w:fldCharType="begin"/>
            </w:r>
            <w:r w:rsidR="002523FD">
              <w:rPr>
                <w:noProof/>
                <w:webHidden/>
              </w:rPr>
              <w:instrText xml:space="preserve"> PAGEREF _Toc122685315 \h </w:instrText>
            </w:r>
            <w:r w:rsidR="002523FD">
              <w:rPr>
                <w:noProof/>
                <w:webHidden/>
              </w:rPr>
            </w:r>
            <w:r w:rsidR="002523FD">
              <w:rPr>
                <w:noProof/>
                <w:webHidden/>
              </w:rPr>
              <w:fldChar w:fldCharType="separate"/>
            </w:r>
            <w:r w:rsidR="002E56D0">
              <w:rPr>
                <w:noProof/>
                <w:webHidden/>
              </w:rPr>
              <w:t>106</w:t>
            </w:r>
            <w:r w:rsidR="002523FD">
              <w:rPr>
                <w:noProof/>
                <w:webHidden/>
              </w:rPr>
              <w:fldChar w:fldCharType="end"/>
            </w:r>
          </w:hyperlink>
        </w:p>
        <w:p w14:paraId="5D262D89" w14:textId="13138FB2"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16" w:history="1">
            <w:r w:rsidR="002523FD" w:rsidRPr="00C44992">
              <w:rPr>
                <w:rStyle w:val="-"/>
                <w:noProof/>
                <w:lang w:val="el-GR"/>
              </w:rPr>
              <w:t>4.</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Λειτουργικές Απαιτήσεις</w:t>
            </w:r>
            <w:r w:rsidR="002523FD">
              <w:rPr>
                <w:noProof/>
                <w:webHidden/>
              </w:rPr>
              <w:tab/>
            </w:r>
            <w:r w:rsidR="002523FD">
              <w:rPr>
                <w:noProof/>
                <w:webHidden/>
              </w:rPr>
              <w:fldChar w:fldCharType="begin"/>
            </w:r>
            <w:r w:rsidR="002523FD">
              <w:rPr>
                <w:noProof/>
                <w:webHidden/>
              </w:rPr>
              <w:instrText xml:space="preserve"> PAGEREF _Toc122685316 \h </w:instrText>
            </w:r>
            <w:r w:rsidR="002523FD">
              <w:rPr>
                <w:noProof/>
                <w:webHidden/>
              </w:rPr>
            </w:r>
            <w:r w:rsidR="002523FD">
              <w:rPr>
                <w:noProof/>
                <w:webHidden/>
              </w:rPr>
              <w:fldChar w:fldCharType="separate"/>
            </w:r>
            <w:r w:rsidR="002E56D0">
              <w:rPr>
                <w:noProof/>
                <w:webHidden/>
              </w:rPr>
              <w:t>107</w:t>
            </w:r>
            <w:r w:rsidR="002523FD">
              <w:rPr>
                <w:noProof/>
                <w:webHidden/>
              </w:rPr>
              <w:fldChar w:fldCharType="end"/>
            </w:r>
          </w:hyperlink>
        </w:p>
        <w:p w14:paraId="1CADC7E0" w14:textId="6B18AE8F"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7" w:history="1">
            <w:r w:rsidR="002523FD" w:rsidRPr="00C44992">
              <w:rPr>
                <w:rStyle w:val="-"/>
                <w:noProof/>
                <w:lang w:val="el-GR"/>
              </w:rPr>
              <w:t>4.1.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Μηχανισμός παροχής δεδομένων στο Κεντρικό Μητρώο της Δημόσιας Διοίκησης (</w:t>
            </w:r>
            <w:r w:rsidR="002523FD" w:rsidRPr="00C44992">
              <w:rPr>
                <w:rStyle w:val="-"/>
                <w:noProof/>
                <w:lang w:val="en-US"/>
              </w:rPr>
              <w:t>golden</w:t>
            </w:r>
            <w:r w:rsidR="002523FD" w:rsidRPr="00C44992">
              <w:rPr>
                <w:rStyle w:val="-"/>
                <w:noProof/>
                <w:lang w:val="el-GR"/>
              </w:rPr>
              <w:t xml:space="preserve"> </w:t>
            </w:r>
            <w:r w:rsidR="002523FD" w:rsidRPr="00C44992">
              <w:rPr>
                <w:rStyle w:val="-"/>
                <w:noProof/>
                <w:lang w:val="en-US"/>
              </w:rPr>
              <w:t>record</w:t>
            </w:r>
            <w:r w:rsidR="002523FD" w:rsidRPr="00C44992">
              <w:rPr>
                <w:rStyle w:val="-"/>
                <w:noProof/>
                <w:lang w:val="el-GR"/>
              </w:rPr>
              <w:t>) μέσω του ΚΕΔ</w:t>
            </w:r>
            <w:r w:rsidR="002523FD">
              <w:rPr>
                <w:noProof/>
                <w:webHidden/>
              </w:rPr>
              <w:tab/>
            </w:r>
            <w:r w:rsidR="002523FD">
              <w:rPr>
                <w:noProof/>
                <w:webHidden/>
              </w:rPr>
              <w:fldChar w:fldCharType="begin"/>
            </w:r>
            <w:r w:rsidR="002523FD">
              <w:rPr>
                <w:noProof/>
                <w:webHidden/>
              </w:rPr>
              <w:instrText xml:space="preserve"> PAGEREF _Toc122685317 \h </w:instrText>
            </w:r>
            <w:r w:rsidR="002523FD">
              <w:rPr>
                <w:noProof/>
                <w:webHidden/>
              </w:rPr>
            </w:r>
            <w:r w:rsidR="002523FD">
              <w:rPr>
                <w:noProof/>
                <w:webHidden/>
              </w:rPr>
              <w:fldChar w:fldCharType="separate"/>
            </w:r>
            <w:r w:rsidR="002E56D0">
              <w:rPr>
                <w:noProof/>
                <w:webHidden/>
              </w:rPr>
              <w:t>107</w:t>
            </w:r>
            <w:r w:rsidR="002523FD">
              <w:rPr>
                <w:noProof/>
                <w:webHidden/>
              </w:rPr>
              <w:fldChar w:fldCharType="end"/>
            </w:r>
          </w:hyperlink>
        </w:p>
        <w:p w14:paraId="51D98D74" w14:textId="337A4105"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8" w:history="1">
            <w:r w:rsidR="002523FD" w:rsidRPr="00C44992">
              <w:rPr>
                <w:rStyle w:val="-"/>
                <w:noProof/>
                <w:lang w:val="el-GR"/>
              </w:rPr>
              <w:t>4.2.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Διάθεση Πολυγλωσσικών πιστοποιητικών και ΛΠ</w:t>
            </w:r>
            <w:r w:rsidR="002523FD">
              <w:rPr>
                <w:noProof/>
                <w:webHidden/>
              </w:rPr>
              <w:tab/>
            </w:r>
            <w:r w:rsidR="002523FD">
              <w:rPr>
                <w:noProof/>
                <w:webHidden/>
              </w:rPr>
              <w:fldChar w:fldCharType="begin"/>
            </w:r>
            <w:r w:rsidR="002523FD">
              <w:rPr>
                <w:noProof/>
                <w:webHidden/>
              </w:rPr>
              <w:instrText xml:space="preserve"> PAGEREF _Toc122685318 \h </w:instrText>
            </w:r>
            <w:r w:rsidR="002523FD">
              <w:rPr>
                <w:noProof/>
                <w:webHidden/>
              </w:rPr>
            </w:r>
            <w:r w:rsidR="002523FD">
              <w:rPr>
                <w:noProof/>
                <w:webHidden/>
              </w:rPr>
              <w:fldChar w:fldCharType="separate"/>
            </w:r>
            <w:r w:rsidR="002E56D0">
              <w:rPr>
                <w:noProof/>
                <w:webHidden/>
              </w:rPr>
              <w:t>107</w:t>
            </w:r>
            <w:r w:rsidR="002523FD">
              <w:rPr>
                <w:noProof/>
                <w:webHidden/>
              </w:rPr>
              <w:fldChar w:fldCharType="end"/>
            </w:r>
          </w:hyperlink>
        </w:p>
        <w:p w14:paraId="22147402" w14:textId="1E53CD63"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19" w:history="1">
            <w:r w:rsidR="002523FD" w:rsidRPr="00C44992">
              <w:rPr>
                <w:rStyle w:val="-"/>
                <w:noProof/>
                <w:lang w:val="el-GR"/>
              </w:rPr>
              <w:t>4.3.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Διαχείριση ψηφιακών δηλώσεων – αιτήσεων πρωτογενών γεγονότων ζωής</w:t>
            </w:r>
            <w:r w:rsidR="002523FD">
              <w:rPr>
                <w:noProof/>
                <w:webHidden/>
              </w:rPr>
              <w:tab/>
            </w:r>
            <w:r w:rsidR="002523FD">
              <w:rPr>
                <w:noProof/>
                <w:webHidden/>
              </w:rPr>
              <w:fldChar w:fldCharType="begin"/>
            </w:r>
            <w:r w:rsidR="002523FD">
              <w:rPr>
                <w:noProof/>
                <w:webHidden/>
              </w:rPr>
              <w:instrText xml:space="preserve"> PAGEREF _Toc122685319 \h </w:instrText>
            </w:r>
            <w:r w:rsidR="002523FD">
              <w:rPr>
                <w:noProof/>
                <w:webHidden/>
              </w:rPr>
            </w:r>
            <w:r w:rsidR="002523FD">
              <w:rPr>
                <w:noProof/>
                <w:webHidden/>
              </w:rPr>
              <w:fldChar w:fldCharType="separate"/>
            </w:r>
            <w:r w:rsidR="002E56D0">
              <w:rPr>
                <w:noProof/>
                <w:webHidden/>
              </w:rPr>
              <w:t>108</w:t>
            </w:r>
            <w:r w:rsidR="002523FD">
              <w:rPr>
                <w:noProof/>
                <w:webHidden/>
              </w:rPr>
              <w:fldChar w:fldCharType="end"/>
            </w:r>
          </w:hyperlink>
        </w:p>
        <w:p w14:paraId="05B3348A" w14:textId="30790299"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0" w:history="1">
            <w:r w:rsidR="002523FD" w:rsidRPr="00C44992">
              <w:rPr>
                <w:rStyle w:val="-"/>
                <w:noProof/>
                <w:lang w:val="el-GR"/>
              </w:rPr>
              <w:t>4.4.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Υποσύστημα παροχής στατιστικών δεδομένων στους Φορείς λειτουργίας του έργου</w:t>
            </w:r>
            <w:r w:rsidR="002523FD">
              <w:rPr>
                <w:noProof/>
                <w:webHidden/>
              </w:rPr>
              <w:tab/>
            </w:r>
            <w:r w:rsidR="002523FD">
              <w:rPr>
                <w:noProof/>
                <w:webHidden/>
              </w:rPr>
              <w:fldChar w:fldCharType="begin"/>
            </w:r>
            <w:r w:rsidR="002523FD">
              <w:rPr>
                <w:noProof/>
                <w:webHidden/>
              </w:rPr>
              <w:instrText xml:space="preserve"> PAGEREF _Toc122685320 \h </w:instrText>
            </w:r>
            <w:r w:rsidR="002523FD">
              <w:rPr>
                <w:noProof/>
                <w:webHidden/>
              </w:rPr>
            </w:r>
            <w:r w:rsidR="002523FD">
              <w:rPr>
                <w:noProof/>
                <w:webHidden/>
              </w:rPr>
              <w:fldChar w:fldCharType="separate"/>
            </w:r>
            <w:r w:rsidR="002E56D0">
              <w:rPr>
                <w:noProof/>
                <w:webHidden/>
              </w:rPr>
              <w:t>108</w:t>
            </w:r>
            <w:r w:rsidR="002523FD">
              <w:rPr>
                <w:noProof/>
                <w:webHidden/>
              </w:rPr>
              <w:fldChar w:fldCharType="end"/>
            </w:r>
          </w:hyperlink>
        </w:p>
        <w:p w14:paraId="46F3545F" w14:textId="267F87CF"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1" w:history="1">
            <w:r w:rsidR="002523FD" w:rsidRPr="00C44992">
              <w:rPr>
                <w:rStyle w:val="-"/>
                <w:noProof/>
                <w:lang w:val="el-GR"/>
              </w:rPr>
              <w:t>4.5.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Μηχανισμός επαλήθευσης προσωπικών στοιχείων πολιτών</w:t>
            </w:r>
            <w:r w:rsidR="002523FD">
              <w:rPr>
                <w:noProof/>
                <w:webHidden/>
              </w:rPr>
              <w:tab/>
            </w:r>
            <w:r w:rsidR="002523FD">
              <w:rPr>
                <w:noProof/>
                <w:webHidden/>
              </w:rPr>
              <w:fldChar w:fldCharType="begin"/>
            </w:r>
            <w:r w:rsidR="002523FD">
              <w:rPr>
                <w:noProof/>
                <w:webHidden/>
              </w:rPr>
              <w:instrText xml:space="preserve"> PAGEREF _Toc122685321 \h </w:instrText>
            </w:r>
            <w:r w:rsidR="002523FD">
              <w:rPr>
                <w:noProof/>
                <w:webHidden/>
              </w:rPr>
            </w:r>
            <w:r w:rsidR="002523FD">
              <w:rPr>
                <w:noProof/>
                <w:webHidden/>
              </w:rPr>
              <w:fldChar w:fldCharType="separate"/>
            </w:r>
            <w:r w:rsidR="002E56D0">
              <w:rPr>
                <w:noProof/>
                <w:webHidden/>
              </w:rPr>
              <w:t>108</w:t>
            </w:r>
            <w:r w:rsidR="002523FD">
              <w:rPr>
                <w:noProof/>
                <w:webHidden/>
              </w:rPr>
              <w:fldChar w:fldCharType="end"/>
            </w:r>
          </w:hyperlink>
        </w:p>
        <w:p w14:paraId="7FF889DD" w14:textId="15B3A104"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2" w:history="1">
            <w:r w:rsidR="002523FD" w:rsidRPr="00C44992">
              <w:rPr>
                <w:rStyle w:val="-"/>
                <w:noProof/>
                <w:lang w:val="el-GR"/>
              </w:rPr>
              <w:t>4.6.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Μηχανισμός διάθεσης στοιχείων γενεαλογικού δένδρου μέσω του ΚΕΔ</w:t>
            </w:r>
            <w:r w:rsidR="002523FD">
              <w:rPr>
                <w:noProof/>
                <w:webHidden/>
              </w:rPr>
              <w:tab/>
            </w:r>
            <w:r w:rsidR="002523FD">
              <w:rPr>
                <w:noProof/>
                <w:webHidden/>
              </w:rPr>
              <w:fldChar w:fldCharType="begin"/>
            </w:r>
            <w:r w:rsidR="002523FD">
              <w:rPr>
                <w:noProof/>
                <w:webHidden/>
              </w:rPr>
              <w:instrText xml:space="preserve"> PAGEREF _Toc122685322 \h </w:instrText>
            </w:r>
            <w:r w:rsidR="002523FD">
              <w:rPr>
                <w:noProof/>
                <w:webHidden/>
              </w:rPr>
            </w:r>
            <w:r w:rsidR="002523FD">
              <w:rPr>
                <w:noProof/>
                <w:webHidden/>
              </w:rPr>
              <w:fldChar w:fldCharType="separate"/>
            </w:r>
            <w:r w:rsidR="002E56D0">
              <w:rPr>
                <w:noProof/>
                <w:webHidden/>
              </w:rPr>
              <w:t>108</w:t>
            </w:r>
            <w:r w:rsidR="002523FD">
              <w:rPr>
                <w:noProof/>
                <w:webHidden/>
              </w:rPr>
              <w:fldChar w:fldCharType="end"/>
            </w:r>
          </w:hyperlink>
        </w:p>
        <w:p w14:paraId="7CCDDCD1" w14:textId="315B684E"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3" w:history="1">
            <w:r w:rsidR="002523FD" w:rsidRPr="00C44992">
              <w:rPr>
                <w:rStyle w:val="-"/>
                <w:noProof/>
                <w:lang w:val="el-GR"/>
              </w:rPr>
              <w:t>4.7.</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Πληρότητα Δεδομένων</w:t>
            </w:r>
            <w:r w:rsidR="002523FD">
              <w:rPr>
                <w:noProof/>
                <w:webHidden/>
              </w:rPr>
              <w:tab/>
            </w:r>
            <w:r w:rsidR="002523FD">
              <w:rPr>
                <w:noProof/>
                <w:webHidden/>
              </w:rPr>
              <w:fldChar w:fldCharType="begin"/>
            </w:r>
            <w:r w:rsidR="002523FD">
              <w:rPr>
                <w:noProof/>
                <w:webHidden/>
              </w:rPr>
              <w:instrText xml:space="preserve"> PAGEREF _Toc122685323 \h </w:instrText>
            </w:r>
            <w:r w:rsidR="002523FD">
              <w:rPr>
                <w:noProof/>
                <w:webHidden/>
              </w:rPr>
            </w:r>
            <w:r w:rsidR="002523FD">
              <w:rPr>
                <w:noProof/>
                <w:webHidden/>
              </w:rPr>
              <w:fldChar w:fldCharType="separate"/>
            </w:r>
            <w:r w:rsidR="002E56D0">
              <w:rPr>
                <w:noProof/>
                <w:webHidden/>
              </w:rPr>
              <w:t>109</w:t>
            </w:r>
            <w:r w:rsidR="002523FD">
              <w:rPr>
                <w:noProof/>
                <w:webHidden/>
              </w:rPr>
              <w:fldChar w:fldCharType="end"/>
            </w:r>
          </w:hyperlink>
        </w:p>
        <w:p w14:paraId="009D2FBF" w14:textId="685D442D"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4" w:history="1">
            <w:r w:rsidR="002523FD" w:rsidRPr="00C44992">
              <w:rPr>
                <w:rStyle w:val="-"/>
                <w:noProof/>
                <w:lang w:val="el-GR"/>
              </w:rPr>
              <w:t>4.8.</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Δράσεις Διαλειτουργικότητας</w:t>
            </w:r>
            <w:r w:rsidR="002523FD">
              <w:rPr>
                <w:noProof/>
                <w:webHidden/>
              </w:rPr>
              <w:tab/>
            </w:r>
            <w:r w:rsidR="002523FD">
              <w:rPr>
                <w:noProof/>
                <w:webHidden/>
              </w:rPr>
              <w:fldChar w:fldCharType="begin"/>
            </w:r>
            <w:r w:rsidR="002523FD">
              <w:rPr>
                <w:noProof/>
                <w:webHidden/>
              </w:rPr>
              <w:instrText xml:space="preserve"> PAGEREF _Toc122685324 \h </w:instrText>
            </w:r>
            <w:r w:rsidR="002523FD">
              <w:rPr>
                <w:noProof/>
                <w:webHidden/>
              </w:rPr>
            </w:r>
            <w:r w:rsidR="002523FD">
              <w:rPr>
                <w:noProof/>
                <w:webHidden/>
              </w:rPr>
              <w:fldChar w:fldCharType="separate"/>
            </w:r>
            <w:r w:rsidR="002E56D0">
              <w:rPr>
                <w:noProof/>
                <w:webHidden/>
              </w:rPr>
              <w:t>109</w:t>
            </w:r>
            <w:r w:rsidR="002523FD">
              <w:rPr>
                <w:noProof/>
                <w:webHidden/>
              </w:rPr>
              <w:fldChar w:fldCharType="end"/>
            </w:r>
          </w:hyperlink>
        </w:p>
        <w:p w14:paraId="293D6291" w14:textId="67FBDC60"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25" w:history="1">
            <w:r w:rsidR="002523FD" w:rsidRPr="00C44992">
              <w:rPr>
                <w:rStyle w:val="-"/>
                <w:noProof/>
                <w:lang w:val="el-GR"/>
              </w:rPr>
              <w:t>4.9.</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Εργασίες εκσυγχρονισμού και αναμόρφωσης υποσυστημάτων</w:t>
            </w:r>
            <w:r w:rsidR="002523FD">
              <w:rPr>
                <w:noProof/>
                <w:webHidden/>
              </w:rPr>
              <w:tab/>
            </w:r>
            <w:r w:rsidR="002523FD">
              <w:rPr>
                <w:noProof/>
                <w:webHidden/>
              </w:rPr>
              <w:fldChar w:fldCharType="begin"/>
            </w:r>
            <w:r w:rsidR="002523FD">
              <w:rPr>
                <w:noProof/>
                <w:webHidden/>
              </w:rPr>
              <w:instrText xml:space="preserve"> PAGEREF _Toc122685325 \h </w:instrText>
            </w:r>
            <w:r w:rsidR="002523FD">
              <w:rPr>
                <w:noProof/>
                <w:webHidden/>
              </w:rPr>
            </w:r>
            <w:r w:rsidR="002523FD">
              <w:rPr>
                <w:noProof/>
                <w:webHidden/>
              </w:rPr>
              <w:fldChar w:fldCharType="separate"/>
            </w:r>
            <w:r w:rsidR="002E56D0">
              <w:rPr>
                <w:noProof/>
                <w:webHidden/>
              </w:rPr>
              <w:t>110</w:t>
            </w:r>
            <w:r w:rsidR="002523FD">
              <w:rPr>
                <w:noProof/>
                <w:webHidden/>
              </w:rPr>
              <w:fldChar w:fldCharType="end"/>
            </w:r>
          </w:hyperlink>
        </w:p>
        <w:p w14:paraId="32FB26A6" w14:textId="3C56E12A"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26" w:history="1">
            <w:r w:rsidR="002523FD" w:rsidRPr="00C44992">
              <w:rPr>
                <w:rStyle w:val="-"/>
                <w:noProof/>
                <w:lang w:val="el-GR"/>
              </w:rPr>
              <w:t>4.9.1.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Επέκταση και εμπλουτισμός του υποσυστήματος ΒΙ</w:t>
            </w:r>
            <w:r w:rsidR="002523FD">
              <w:rPr>
                <w:noProof/>
                <w:webHidden/>
              </w:rPr>
              <w:tab/>
            </w:r>
            <w:r w:rsidR="002523FD">
              <w:rPr>
                <w:noProof/>
                <w:webHidden/>
              </w:rPr>
              <w:fldChar w:fldCharType="begin"/>
            </w:r>
            <w:r w:rsidR="002523FD">
              <w:rPr>
                <w:noProof/>
                <w:webHidden/>
              </w:rPr>
              <w:instrText xml:space="preserve"> PAGEREF _Toc122685326 \h </w:instrText>
            </w:r>
            <w:r w:rsidR="002523FD">
              <w:rPr>
                <w:noProof/>
                <w:webHidden/>
              </w:rPr>
            </w:r>
            <w:r w:rsidR="002523FD">
              <w:rPr>
                <w:noProof/>
                <w:webHidden/>
              </w:rPr>
              <w:fldChar w:fldCharType="separate"/>
            </w:r>
            <w:r w:rsidR="002E56D0">
              <w:rPr>
                <w:noProof/>
                <w:webHidden/>
              </w:rPr>
              <w:t>110</w:t>
            </w:r>
            <w:r w:rsidR="002523FD">
              <w:rPr>
                <w:noProof/>
                <w:webHidden/>
              </w:rPr>
              <w:fldChar w:fldCharType="end"/>
            </w:r>
          </w:hyperlink>
        </w:p>
        <w:p w14:paraId="680688B4" w14:textId="2D5D992B"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27" w:history="1">
            <w:r w:rsidR="002523FD" w:rsidRPr="00C44992">
              <w:rPr>
                <w:rStyle w:val="-"/>
                <w:noProof/>
                <w:lang w:val="el-GR"/>
              </w:rPr>
              <w:t>4.9.2.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Αναβάθμιση και επέκταση υποσυστήματος Διαλειτουργικότητας</w:t>
            </w:r>
            <w:r w:rsidR="002523FD">
              <w:rPr>
                <w:noProof/>
                <w:webHidden/>
              </w:rPr>
              <w:tab/>
            </w:r>
            <w:r w:rsidR="002523FD">
              <w:rPr>
                <w:noProof/>
                <w:webHidden/>
              </w:rPr>
              <w:fldChar w:fldCharType="begin"/>
            </w:r>
            <w:r w:rsidR="002523FD">
              <w:rPr>
                <w:noProof/>
                <w:webHidden/>
              </w:rPr>
              <w:instrText xml:space="preserve"> PAGEREF _Toc122685327 \h </w:instrText>
            </w:r>
            <w:r w:rsidR="002523FD">
              <w:rPr>
                <w:noProof/>
                <w:webHidden/>
              </w:rPr>
            </w:r>
            <w:r w:rsidR="002523FD">
              <w:rPr>
                <w:noProof/>
                <w:webHidden/>
              </w:rPr>
              <w:fldChar w:fldCharType="separate"/>
            </w:r>
            <w:r w:rsidR="002E56D0">
              <w:rPr>
                <w:noProof/>
                <w:webHidden/>
              </w:rPr>
              <w:t>110</w:t>
            </w:r>
            <w:r w:rsidR="002523FD">
              <w:rPr>
                <w:noProof/>
                <w:webHidden/>
              </w:rPr>
              <w:fldChar w:fldCharType="end"/>
            </w:r>
          </w:hyperlink>
        </w:p>
        <w:p w14:paraId="5DB75424" w14:textId="2A288968"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28" w:history="1">
            <w:r w:rsidR="002523FD" w:rsidRPr="00C44992">
              <w:rPr>
                <w:rStyle w:val="-"/>
                <w:noProof/>
                <w:lang w:val="el-GR"/>
              </w:rPr>
              <w:t>4.9.3.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Αναβάθμιση και επέκταση υποσυστήματος Ευρετηρίασης</w:t>
            </w:r>
            <w:r w:rsidR="002523FD">
              <w:rPr>
                <w:noProof/>
                <w:webHidden/>
              </w:rPr>
              <w:tab/>
            </w:r>
            <w:r w:rsidR="002523FD">
              <w:rPr>
                <w:noProof/>
                <w:webHidden/>
              </w:rPr>
              <w:fldChar w:fldCharType="begin"/>
            </w:r>
            <w:r w:rsidR="002523FD">
              <w:rPr>
                <w:noProof/>
                <w:webHidden/>
              </w:rPr>
              <w:instrText xml:space="preserve"> PAGEREF _Toc122685328 \h </w:instrText>
            </w:r>
            <w:r w:rsidR="002523FD">
              <w:rPr>
                <w:noProof/>
                <w:webHidden/>
              </w:rPr>
            </w:r>
            <w:r w:rsidR="002523FD">
              <w:rPr>
                <w:noProof/>
                <w:webHidden/>
              </w:rPr>
              <w:fldChar w:fldCharType="separate"/>
            </w:r>
            <w:r w:rsidR="002E56D0">
              <w:rPr>
                <w:noProof/>
                <w:webHidden/>
              </w:rPr>
              <w:t>110</w:t>
            </w:r>
            <w:r w:rsidR="002523FD">
              <w:rPr>
                <w:noProof/>
                <w:webHidden/>
              </w:rPr>
              <w:fldChar w:fldCharType="end"/>
            </w:r>
          </w:hyperlink>
        </w:p>
        <w:p w14:paraId="5D23DD11" w14:textId="6A8F8D92"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29" w:history="1">
            <w:r w:rsidR="002523FD" w:rsidRPr="00C44992">
              <w:rPr>
                <w:rStyle w:val="-"/>
                <w:noProof/>
                <w:lang w:val="el-GR"/>
              </w:rPr>
              <w:t>4.9.4.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Εφαρμογή τεχνικών archiving μεγάλου όγκου δεδομένων</w:t>
            </w:r>
            <w:r w:rsidR="002523FD">
              <w:rPr>
                <w:noProof/>
                <w:webHidden/>
              </w:rPr>
              <w:tab/>
            </w:r>
            <w:r w:rsidR="002523FD">
              <w:rPr>
                <w:noProof/>
                <w:webHidden/>
              </w:rPr>
              <w:fldChar w:fldCharType="begin"/>
            </w:r>
            <w:r w:rsidR="002523FD">
              <w:rPr>
                <w:noProof/>
                <w:webHidden/>
              </w:rPr>
              <w:instrText xml:space="preserve"> PAGEREF _Toc122685329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43E4B5E9" w14:textId="79AF33F5"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30" w:history="1">
            <w:r w:rsidR="002523FD" w:rsidRPr="00C44992">
              <w:rPr>
                <w:rStyle w:val="-"/>
                <w:noProof/>
                <w:lang w:val="el-GR"/>
              </w:rPr>
              <w:t>4.9.5.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Δημιουργία μηχανισμού alerts</w:t>
            </w:r>
            <w:r w:rsidR="002523FD">
              <w:rPr>
                <w:noProof/>
                <w:webHidden/>
              </w:rPr>
              <w:tab/>
            </w:r>
            <w:r w:rsidR="002523FD">
              <w:rPr>
                <w:noProof/>
                <w:webHidden/>
              </w:rPr>
              <w:fldChar w:fldCharType="begin"/>
            </w:r>
            <w:r w:rsidR="002523FD">
              <w:rPr>
                <w:noProof/>
                <w:webHidden/>
              </w:rPr>
              <w:instrText xml:space="preserve"> PAGEREF _Toc122685330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3823723A" w14:textId="49CFB3AE"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31" w:history="1">
            <w:r w:rsidR="002523FD" w:rsidRPr="00C44992">
              <w:rPr>
                <w:rStyle w:val="-"/>
                <w:noProof/>
                <w:lang w:val="el-GR"/>
              </w:rPr>
              <w:t>4.9.6.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Επικαιροποίηση πολιτικής αυθεντικοποίησης χρηστών</w:t>
            </w:r>
            <w:r w:rsidR="002523FD">
              <w:rPr>
                <w:noProof/>
                <w:webHidden/>
              </w:rPr>
              <w:tab/>
            </w:r>
            <w:r w:rsidR="002523FD">
              <w:rPr>
                <w:noProof/>
                <w:webHidden/>
              </w:rPr>
              <w:fldChar w:fldCharType="begin"/>
            </w:r>
            <w:r w:rsidR="002523FD">
              <w:rPr>
                <w:noProof/>
                <w:webHidden/>
              </w:rPr>
              <w:instrText xml:space="preserve"> PAGEREF _Toc122685331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42E1F8F5" w14:textId="156AE19E"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32" w:history="1">
            <w:r w:rsidR="002523FD" w:rsidRPr="00C44992">
              <w:rPr>
                <w:rStyle w:val="-"/>
                <w:noProof/>
                <w:lang w:val="el-GR"/>
              </w:rPr>
              <w:t>4.9.7.</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Εφαρμογή Διατάξεων του Γενικού Κανονισμού για την προστασία δεδομένων (GDPR)</w:t>
            </w:r>
            <w:r w:rsidR="002523FD">
              <w:rPr>
                <w:noProof/>
                <w:webHidden/>
              </w:rPr>
              <w:tab/>
            </w:r>
            <w:r w:rsidR="002523FD">
              <w:rPr>
                <w:noProof/>
                <w:webHidden/>
              </w:rPr>
              <w:fldChar w:fldCharType="begin"/>
            </w:r>
            <w:r w:rsidR="002523FD">
              <w:rPr>
                <w:noProof/>
                <w:webHidden/>
              </w:rPr>
              <w:instrText xml:space="preserve"> PAGEREF _Toc122685332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72189954" w14:textId="754E1050"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33" w:history="1">
            <w:r w:rsidR="002523FD" w:rsidRPr="00C44992">
              <w:rPr>
                <w:rStyle w:val="-"/>
                <w:noProof/>
                <w:lang w:val="el-GR"/>
              </w:rPr>
              <w:t>5.</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Οριζόντιες Απαιτήσεις</w:t>
            </w:r>
            <w:r w:rsidR="002523FD">
              <w:rPr>
                <w:noProof/>
                <w:webHidden/>
              </w:rPr>
              <w:tab/>
            </w:r>
            <w:r w:rsidR="002523FD">
              <w:rPr>
                <w:noProof/>
                <w:webHidden/>
              </w:rPr>
              <w:fldChar w:fldCharType="begin"/>
            </w:r>
            <w:r w:rsidR="002523FD">
              <w:rPr>
                <w:noProof/>
                <w:webHidden/>
              </w:rPr>
              <w:instrText xml:space="preserve"> PAGEREF _Toc122685333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34BF32E9" w14:textId="52247A48"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4" w:history="1">
            <w:r w:rsidR="002523FD" w:rsidRPr="00C44992">
              <w:rPr>
                <w:rStyle w:val="-"/>
                <w:noProof/>
                <w:lang w:val="el-GR"/>
              </w:rPr>
              <w:t>5.1.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Διαλειτουργικότητα</w:t>
            </w:r>
            <w:r w:rsidR="002523FD">
              <w:rPr>
                <w:noProof/>
                <w:webHidden/>
              </w:rPr>
              <w:tab/>
            </w:r>
            <w:r w:rsidR="002523FD">
              <w:rPr>
                <w:noProof/>
                <w:webHidden/>
              </w:rPr>
              <w:fldChar w:fldCharType="begin"/>
            </w:r>
            <w:r w:rsidR="002523FD">
              <w:rPr>
                <w:noProof/>
                <w:webHidden/>
              </w:rPr>
              <w:instrText xml:space="preserve"> PAGEREF _Toc122685334 \h </w:instrText>
            </w:r>
            <w:r w:rsidR="002523FD">
              <w:rPr>
                <w:noProof/>
                <w:webHidden/>
              </w:rPr>
            </w:r>
            <w:r w:rsidR="002523FD">
              <w:rPr>
                <w:noProof/>
                <w:webHidden/>
              </w:rPr>
              <w:fldChar w:fldCharType="separate"/>
            </w:r>
            <w:r w:rsidR="002E56D0">
              <w:rPr>
                <w:noProof/>
                <w:webHidden/>
              </w:rPr>
              <w:t>111</w:t>
            </w:r>
            <w:r w:rsidR="002523FD">
              <w:rPr>
                <w:noProof/>
                <w:webHidden/>
              </w:rPr>
              <w:fldChar w:fldCharType="end"/>
            </w:r>
          </w:hyperlink>
        </w:p>
        <w:p w14:paraId="2610F72D" w14:textId="6B7F7D77"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5" w:history="1">
            <w:r w:rsidR="002523FD" w:rsidRPr="00C44992">
              <w:rPr>
                <w:rStyle w:val="-"/>
                <w:noProof/>
                <w:lang w:val="el-GR"/>
              </w:rPr>
              <w:t>5.2.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Ασφάλεια Συστήματος  και Προστασία Ιδιωτικότητας</w:t>
            </w:r>
            <w:r w:rsidR="002523FD">
              <w:rPr>
                <w:noProof/>
                <w:webHidden/>
              </w:rPr>
              <w:tab/>
            </w:r>
            <w:r w:rsidR="002523FD">
              <w:rPr>
                <w:noProof/>
                <w:webHidden/>
              </w:rPr>
              <w:fldChar w:fldCharType="begin"/>
            </w:r>
            <w:r w:rsidR="002523FD">
              <w:rPr>
                <w:noProof/>
                <w:webHidden/>
              </w:rPr>
              <w:instrText xml:space="preserve"> PAGEREF _Toc122685335 \h </w:instrText>
            </w:r>
            <w:r w:rsidR="002523FD">
              <w:rPr>
                <w:noProof/>
                <w:webHidden/>
              </w:rPr>
            </w:r>
            <w:r w:rsidR="002523FD">
              <w:rPr>
                <w:noProof/>
                <w:webHidden/>
              </w:rPr>
              <w:fldChar w:fldCharType="separate"/>
            </w:r>
            <w:r w:rsidR="002E56D0">
              <w:rPr>
                <w:noProof/>
                <w:webHidden/>
              </w:rPr>
              <w:t>113</w:t>
            </w:r>
            <w:r w:rsidR="002523FD">
              <w:rPr>
                <w:noProof/>
                <w:webHidden/>
              </w:rPr>
              <w:fldChar w:fldCharType="end"/>
            </w:r>
          </w:hyperlink>
        </w:p>
        <w:p w14:paraId="73E74DB7" w14:textId="4FDB7651"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6" w:history="1">
            <w:r w:rsidR="002523FD" w:rsidRPr="00C44992">
              <w:rPr>
                <w:rStyle w:val="-"/>
                <w:noProof/>
                <w:lang w:val="el-GR"/>
              </w:rPr>
              <w:t>5.3.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Απόδοση Συστήματος</w:t>
            </w:r>
            <w:r w:rsidR="002523FD">
              <w:rPr>
                <w:noProof/>
                <w:webHidden/>
              </w:rPr>
              <w:tab/>
            </w:r>
            <w:r w:rsidR="002523FD">
              <w:rPr>
                <w:noProof/>
                <w:webHidden/>
              </w:rPr>
              <w:fldChar w:fldCharType="begin"/>
            </w:r>
            <w:r w:rsidR="002523FD">
              <w:rPr>
                <w:noProof/>
                <w:webHidden/>
              </w:rPr>
              <w:instrText xml:space="preserve"> PAGEREF _Toc122685336 \h </w:instrText>
            </w:r>
            <w:r w:rsidR="002523FD">
              <w:rPr>
                <w:noProof/>
                <w:webHidden/>
              </w:rPr>
            </w:r>
            <w:r w:rsidR="002523FD">
              <w:rPr>
                <w:noProof/>
                <w:webHidden/>
              </w:rPr>
              <w:fldChar w:fldCharType="separate"/>
            </w:r>
            <w:r w:rsidR="002E56D0">
              <w:rPr>
                <w:noProof/>
                <w:webHidden/>
              </w:rPr>
              <w:t>114</w:t>
            </w:r>
            <w:r w:rsidR="002523FD">
              <w:rPr>
                <w:noProof/>
                <w:webHidden/>
              </w:rPr>
              <w:fldChar w:fldCharType="end"/>
            </w:r>
          </w:hyperlink>
        </w:p>
        <w:p w14:paraId="0B9D538E" w14:textId="6F1A8F5C"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7" w:history="1">
            <w:r w:rsidR="002523FD" w:rsidRPr="00C44992">
              <w:rPr>
                <w:rStyle w:val="-"/>
                <w:noProof/>
                <w:lang w:val="el-GR"/>
              </w:rPr>
              <w:t>5.4.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Προσβασιμότητα – Ευχρηστία</w:t>
            </w:r>
            <w:r w:rsidR="002523FD">
              <w:rPr>
                <w:noProof/>
                <w:webHidden/>
              </w:rPr>
              <w:tab/>
            </w:r>
            <w:r w:rsidR="002523FD">
              <w:rPr>
                <w:noProof/>
                <w:webHidden/>
              </w:rPr>
              <w:fldChar w:fldCharType="begin"/>
            </w:r>
            <w:r w:rsidR="002523FD">
              <w:rPr>
                <w:noProof/>
                <w:webHidden/>
              </w:rPr>
              <w:instrText xml:space="preserve"> PAGEREF _Toc122685337 \h </w:instrText>
            </w:r>
            <w:r w:rsidR="002523FD">
              <w:rPr>
                <w:noProof/>
                <w:webHidden/>
              </w:rPr>
            </w:r>
            <w:r w:rsidR="002523FD">
              <w:rPr>
                <w:noProof/>
                <w:webHidden/>
              </w:rPr>
              <w:fldChar w:fldCharType="separate"/>
            </w:r>
            <w:r w:rsidR="002E56D0">
              <w:rPr>
                <w:noProof/>
                <w:webHidden/>
              </w:rPr>
              <w:t>115</w:t>
            </w:r>
            <w:r w:rsidR="002523FD">
              <w:rPr>
                <w:noProof/>
                <w:webHidden/>
              </w:rPr>
              <w:fldChar w:fldCharType="end"/>
            </w:r>
          </w:hyperlink>
        </w:p>
        <w:p w14:paraId="2D9B1B9F" w14:textId="749F0941"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8" w:history="1">
            <w:r w:rsidR="002523FD" w:rsidRPr="00C44992">
              <w:rPr>
                <w:rStyle w:val="-"/>
                <w:noProof/>
                <w:lang w:val="el-GR"/>
              </w:rPr>
              <w:t>5.5.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Ανοικτά Πρότυπα και Δεδομένα</w:t>
            </w:r>
            <w:r w:rsidR="002523FD">
              <w:rPr>
                <w:noProof/>
                <w:webHidden/>
              </w:rPr>
              <w:tab/>
            </w:r>
            <w:r w:rsidR="002523FD">
              <w:rPr>
                <w:noProof/>
                <w:webHidden/>
              </w:rPr>
              <w:fldChar w:fldCharType="begin"/>
            </w:r>
            <w:r w:rsidR="002523FD">
              <w:rPr>
                <w:noProof/>
                <w:webHidden/>
              </w:rPr>
              <w:instrText xml:space="preserve"> PAGEREF _Toc122685338 \h </w:instrText>
            </w:r>
            <w:r w:rsidR="002523FD">
              <w:rPr>
                <w:noProof/>
                <w:webHidden/>
              </w:rPr>
            </w:r>
            <w:r w:rsidR="002523FD">
              <w:rPr>
                <w:noProof/>
                <w:webHidden/>
              </w:rPr>
              <w:fldChar w:fldCharType="separate"/>
            </w:r>
            <w:r w:rsidR="002E56D0">
              <w:rPr>
                <w:noProof/>
                <w:webHidden/>
              </w:rPr>
              <w:t>116</w:t>
            </w:r>
            <w:r w:rsidR="002523FD">
              <w:rPr>
                <w:noProof/>
                <w:webHidden/>
              </w:rPr>
              <w:fldChar w:fldCharType="end"/>
            </w:r>
          </w:hyperlink>
        </w:p>
        <w:p w14:paraId="327F5C9C" w14:textId="01119F81"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39" w:history="1">
            <w:r w:rsidR="002523FD" w:rsidRPr="00C44992">
              <w:rPr>
                <w:rStyle w:val="-"/>
                <w:noProof/>
                <w:lang w:val="el-GR"/>
              </w:rPr>
              <w:t>5.6.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Διαθεσιμότητα Δεδομένων</w:t>
            </w:r>
            <w:r w:rsidR="002523FD">
              <w:rPr>
                <w:noProof/>
                <w:webHidden/>
              </w:rPr>
              <w:tab/>
            </w:r>
            <w:r w:rsidR="002523FD">
              <w:rPr>
                <w:noProof/>
                <w:webHidden/>
              </w:rPr>
              <w:fldChar w:fldCharType="begin"/>
            </w:r>
            <w:r w:rsidR="002523FD">
              <w:rPr>
                <w:noProof/>
                <w:webHidden/>
              </w:rPr>
              <w:instrText xml:space="preserve"> PAGEREF _Toc122685339 \h </w:instrText>
            </w:r>
            <w:r w:rsidR="002523FD">
              <w:rPr>
                <w:noProof/>
                <w:webHidden/>
              </w:rPr>
            </w:r>
            <w:r w:rsidR="002523FD">
              <w:rPr>
                <w:noProof/>
                <w:webHidden/>
              </w:rPr>
              <w:fldChar w:fldCharType="separate"/>
            </w:r>
            <w:r w:rsidR="002E56D0">
              <w:rPr>
                <w:noProof/>
                <w:webHidden/>
              </w:rPr>
              <w:t>117</w:t>
            </w:r>
            <w:r w:rsidR="002523FD">
              <w:rPr>
                <w:noProof/>
                <w:webHidden/>
              </w:rPr>
              <w:fldChar w:fldCharType="end"/>
            </w:r>
          </w:hyperlink>
        </w:p>
        <w:p w14:paraId="5B1088D7" w14:textId="3361A08B"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0" w:history="1">
            <w:r w:rsidR="002523FD" w:rsidRPr="00C44992">
              <w:rPr>
                <w:rStyle w:val="-"/>
                <w:noProof/>
                <w:lang w:val="el-GR"/>
              </w:rPr>
              <w:t>5.7.</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Ακεραιότητα Δεδομένων</w:t>
            </w:r>
            <w:r w:rsidR="002523FD">
              <w:rPr>
                <w:noProof/>
                <w:webHidden/>
              </w:rPr>
              <w:tab/>
            </w:r>
            <w:r w:rsidR="002523FD">
              <w:rPr>
                <w:noProof/>
                <w:webHidden/>
              </w:rPr>
              <w:fldChar w:fldCharType="begin"/>
            </w:r>
            <w:r w:rsidR="002523FD">
              <w:rPr>
                <w:noProof/>
                <w:webHidden/>
              </w:rPr>
              <w:instrText xml:space="preserve"> PAGEREF _Toc122685340 \h </w:instrText>
            </w:r>
            <w:r w:rsidR="002523FD">
              <w:rPr>
                <w:noProof/>
                <w:webHidden/>
              </w:rPr>
            </w:r>
            <w:r w:rsidR="002523FD">
              <w:rPr>
                <w:noProof/>
                <w:webHidden/>
              </w:rPr>
              <w:fldChar w:fldCharType="separate"/>
            </w:r>
            <w:r w:rsidR="002E56D0">
              <w:rPr>
                <w:noProof/>
                <w:webHidden/>
              </w:rPr>
              <w:t>117</w:t>
            </w:r>
            <w:r w:rsidR="002523FD">
              <w:rPr>
                <w:noProof/>
                <w:webHidden/>
              </w:rPr>
              <w:fldChar w:fldCharType="end"/>
            </w:r>
          </w:hyperlink>
        </w:p>
        <w:p w14:paraId="245E747A" w14:textId="406DC0CC"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1" w:history="1">
            <w:r w:rsidR="002523FD" w:rsidRPr="00C44992">
              <w:rPr>
                <w:rStyle w:val="-"/>
                <w:noProof/>
                <w:lang w:val="el-GR"/>
              </w:rPr>
              <w:t>5.8.</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Επεκτασιμότητα</w:t>
            </w:r>
            <w:r w:rsidR="002523FD">
              <w:rPr>
                <w:noProof/>
                <w:webHidden/>
              </w:rPr>
              <w:tab/>
            </w:r>
            <w:r w:rsidR="002523FD">
              <w:rPr>
                <w:noProof/>
                <w:webHidden/>
              </w:rPr>
              <w:fldChar w:fldCharType="begin"/>
            </w:r>
            <w:r w:rsidR="002523FD">
              <w:rPr>
                <w:noProof/>
                <w:webHidden/>
              </w:rPr>
              <w:instrText xml:space="preserve"> PAGEREF _Toc122685341 \h </w:instrText>
            </w:r>
            <w:r w:rsidR="002523FD">
              <w:rPr>
                <w:noProof/>
                <w:webHidden/>
              </w:rPr>
            </w:r>
            <w:r w:rsidR="002523FD">
              <w:rPr>
                <w:noProof/>
                <w:webHidden/>
              </w:rPr>
              <w:fldChar w:fldCharType="separate"/>
            </w:r>
            <w:r w:rsidR="002E56D0">
              <w:rPr>
                <w:noProof/>
                <w:webHidden/>
              </w:rPr>
              <w:t>118</w:t>
            </w:r>
            <w:r w:rsidR="002523FD">
              <w:rPr>
                <w:noProof/>
                <w:webHidden/>
              </w:rPr>
              <w:fldChar w:fldCharType="end"/>
            </w:r>
          </w:hyperlink>
        </w:p>
        <w:p w14:paraId="56A73407" w14:textId="4AEFA1FD"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42" w:history="1">
            <w:r w:rsidR="002523FD" w:rsidRPr="00C44992">
              <w:rPr>
                <w:rStyle w:val="-"/>
                <w:noProof/>
                <w:lang w:val="el-GR"/>
              </w:rPr>
              <w:t>6.</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Υπηρεσίες</w:t>
            </w:r>
            <w:r w:rsidR="002523FD">
              <w:rPr>
                <w:noProof/>
                <w:webHidden/>
              </w:rPr>
              <w:tab/>
            </w:r>
            <w:r w:rsidR="002523FD">
              <w:rPr>
                <w:noProof/>
                <w:webHidden/>
              </w:rPr>
              <w:fldChar w:fldCharType="begin"/>
            </w:r>
            <w:r w:rsidR="002523FD">
              <w:rPr>
                <w:noProof/>
                <w:webHidden/>
              </w:rPr>
              <w:instrText xml:space="preserve"> PAGEREF _Toc122685342 \h </w:instrText>
            </w:r>
            <w:r w:rsidR="002523FD">
              <w:rPr>
                <w:noProof/>
                <w:webHidden/>
              </w:rPr>
            </w:r>
            <w:r w:rsidR="002523FD">
              <w:rPr>
                <w:noProof/>
                <w:webHidden/>
              </w:rPr>
              <w:fldChar w:fldCharType="separate"/>
            </w:r>
            <w:r w:rsidR="002E56D0">
              <w:rPr>
                <w:noProof/>
                <w:webHidden/>
              </w:rPr>
              <w:t>118</w:t>
            </w:r>
            <w:r w:rsidR="002523FD">
              <w:rPr>
                <w:noProof/>
                <w:webHidden/>
              </w:rPr>
              <w:fldChar w:fldCharType="end"/>
            </w:r>
          </w:hyperlink>
        </w:p>
        <w:p w14:paraId="6783C3DC" w14:textId="6607667A"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3" w:history="1">
            <w:r w:rsidR="002523FD" w:rsidRPr="00C44992">
              <w:rPr>
                <w:rStyle w:val="-"/>
                <w:noProof/>
                <w:lang w:val="el-GR"/>
              </w:rPr>
              <w:t>6.1.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Ανάλυση Απαιτήσεων</w:t>
            </w:r>
            <w:r w:rsidR="002523FD">
              <w:rPr>
                <w:noProof/>
                <w:webHidden/>
              </w:rPr>
              <w:tab/>
            </w:r>
            <w:r w:rsidR="002523FD">
              <w:rPr>
                <w:noProof/>
                <w:webHidden/>
              </w:rPr>
              <w:fldChar w:fldCharType="begin"/>
            </w:r>
            <w:r w:rsidR="002523FD">
              <w:rPr>
                <w:noProof/>
                <w:webHidden/>
              </w:rPr>
              <w:instrText xml:space="preserve"> PAGEREF _Toc122685343 \h </w:instrText>
            </w:r>
            <w:r w:rsidR="002523FD">
              <w:rPr>
                <w:noProof/>
                <w:webHidden/>
              </w:rPr>
            </w:r>
            <w:r w:rsidR="002523FD">
              <w:rPr>
                <w:noProof/>
                <w:webHidden/>
              </w:rPr>
              <w:fldChar w:fldCharType="separate"/>
            </w:r>
            <w:r w:rsidR="002E56D0">
              <w:rPr>
                <w:noProof/>
                <w:webHidden/>
              </w:rPr>
              <w:t>118</w:t>
            </w:r>
            <w:r w:rsidR="002523FD">
              <w:rPr>
                <w:noProof/>
                <w:webHidden/>
              </w:rPr>
              <w:fldChar w:fldCharType="end"/>
            </w:r>
          </w:hyperlink>
        </w:p>
        <w:p w14:paraId="44FDCE86" w14:textId="45CF89EA"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4" w:history="1">
            <w:r w:rsidR="002523FD" w:rsidRPr="00C44992">
              <w:rPr>
                <w:rStyle w:val="-"/>
                <w:noProof/>
                <w:lang w:val="el-GR"/>
              </w:rPr>
              <w:t>6.2.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Εκπαίδευσης</w:t>
            </w:r>
            <w:r w:rsidR="002523FD">
              <w:rPr>
                <w:noProof/>
                <w:webHidden/>
              </w:rPr>
              <w:tab/>
            </w:r>
            <w:r w:rsidR="002523FD">
              <w:rPr>
                <w:noProof/>
                <w:webHidden/>
              </w:rPr>
              <w:fldChar w:fldCharType="begin"/>
            </w:r>
            <w:r w:rsidR="002523FD">
              <w:rPr>
                <w:noProof/>
                <w:webHidden/>
              </w:rPr>
              <w:instrText xml:space="preserve"> PAGEREF _Toc122685344 \h </w:instrText>
            </w:r>
            <w:r w:rsidR="002523FD">
              <w:rPr>
                <w:noProof/>
                <w:webHidden/>
              </w:rPr>
            </w:r>
            <w:r w:rsidR="002523FD">
              <w:rPr>
                <w:noProof/>
                <w:webHidden/>
              </w:rPr>
              <w:fldChar w:fldCharType="separate"/>
            </w:r>
            <w:r w:rsidR="002E56D0">
              <w:rPr>
                <w:noProof/>
                <w:webHidden/>
              </w:rPr>
              <w:t>119</w:t>
            </w:r>
            <w:r w:rsidR="002523FD">
              <w:rPr>
                <w:noProof/>
                <w:webHidden/>
              </w:rPr>
              <w:fldChar w:fldCharType="end"/>
            </w:r>
          </w:hyperlink>
        </w:p>
        <w:p w14:paraId="57E8D155" w14:textId="5527237F"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5" w:history="1">
            <w:r w:rsidR="002523FD" w:rsidRPr="00C44992">
              <w:rPr>
                <w:rStyle w:val="-"/>
                <w:noProof/>
                <w:lang w:val="el-GR"/>
              </w:rPr>
              <w:t>6.3.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Δοκιμαστικής Λειτουργίας</w:t>
            </w:r>
            <w:r w:rsidR="002523FD">
              <w:rPr>
                <w:noProof/>
                <w:webHidden/>
              </w:rPr>
              <w:tab/>
            </w:r>
            <w:r w:rsidR="002523FD">
              <w:rPr>
                <w:noProof/>
                <w:webHidden/>
              </w:rPr>
              <w:fldChar w:fldCharType="begin"/>
            </w:r>
            <w:r w:rsidR="002523FD">
              <w:rPr>
                <w:noProof/>
                <w:webHidden/>
              </w:rPr>
              <w:instrText xml:space="preserve"> PAGEREF _Toc122685345 \h </w:instrText>
            </w:r>
            <w:r w:rsidR="002523FD">
              <w:rPr>
                <w:noProof/>
                <w:webHidden/>
              </w:rPr>
            </w:r>
            <w:r w:rsidR="002523FD">
              <w:rPr>
                <w:noProof/>
                <w:webHidden/>
              </w:rPr>
              <w:fldChar w:fldCharType="separate"/>
            </w:r>
            <w:r w:rsidR="002E56D0">
              <w:rPr>
                <w:noProof/>
                <w:webHidden/>
              </w:rPr>
              <w:t>120</w:t>
            </w:r>
            <w:r w:rsidR="002523FD">
              <w:rPr>
                <w:noProof/>
                <w:webHidden/>
              </w:rPr>
              <w:fldChar w:fldCharType="end"/>
            </w:r>
          </w:hyperlink>
        </w:p>
        <w:p w14:paraId="19B37DE0" w14:textId="12143A16"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6" w:history="1">
            <w:r w:rsidR="002523FD" w:rsidRPr="00C44992">
              <w:rPr>
                <w:rStyle w:val="-"/>
                <w:noProof/>
                <w:lang w:val="el-GR"/>
              </w:rPr>
              <w:t>6.4.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Πιλοτικής Λειτουργίας</w:t>
            </w:r>
            <w:r w:rsidR="002523FD">
              <w:rPr>
                <w:noProof/>
                <w:webHidden/>
              </w:rPr>
              <w:tab/>
            </w:r>
            <w:r w:rsidR="002523FD">
              <w:rPr>
                <w:noProof/>
                <w:webHidden/>
              </w:rPr>
              <w:fldChar w:fldCharType="begin"/>
            </w:r>
            <w:r w:rsidR="002523FD">
              <w:rPr>
                <w:noProof/>
                <w:webHidden/>
              </w:rPr>
              <w:instrText xml:space="preserve"> PAGEREF _Toc122685346 \h </w:instrText>
            </w:r>
            <w:r w:rsidR="002523FD">
              <w:rPr>
                <w:noProof/>
                <w:webHidden/>
              </w:rPr>
            </w:r>
            <w:r w:rsidR="002523FD">
              <w:rPr>
                <w:noProof/>
                <w:webHidden/>
              </w:rPr>
              <w:fldChar w:fldCharType="separate"/>
            </w:r>
            <w:r w:rsidR="002E56D0">
              <w:rPr>
                <w:noProof/>
                <w:webHidden/>
              </w:rPr>
              <w:t>121</w:t>
            </w:r>
            <w:r w:rsidR="002523FD">
              <w:rPr>
                <w:noProof/>
                <w:webHidden/>
              </w:rPr>
              <w:fldChar w:fldCharType="end"/>
            </w:r>
          </w:hyperlink>
        </w:p>
        <w:p w14:paraId="15F0C59B" w14:textId="36F794B5"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7" w:history="1">
            <w:r w:rsidR="002523FD" w:rsidRPr="00C44992">
              <w:rPr>
                <w:rStyle w:val="-"/>
                <w:noProof/>
                <w:lang w:val="el-GR"/>
              </w:rPr>
              <w:t>6.5.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Τεχνικής Υποστήριξης</w:t>
            </w:r>
            <w:r w:rsidR="002523FD">
              <w:rPr>
                <w:noProof/>
                <w:webHidden/>
              </w:rPr>
              <w:tab/>
            </w:r>
            <w:r w:rsidR="002523FD">
              <w:rPr>
                <w:noProof/>
                <w:webHidden/>
              </w:rPr>
              <w:fldChar w:fldCharType="begin"/>
            </w:r>
            <w:r w:rsidR="002523FD">
              <w:rPr>
                <w:noProof/>
                <w:webHidden/>
              </w:rPr>
              <w:instrText xml:space="preserve"> PAGEREF _Toc122685347 \h </w:instrText>
            </w:r>
            <w:r w:rsidR="002523FD">
              <w:rPr>
                <w:noProof/>
                <w:webHidden/>
              </w:rPr>
            </w:r>
            <w:r w:rsidR="002523FD">
              <w:rPr>
                <w:noProof/>
                <w:webHidden/>
              </w:rPr>
              <w:fldChar w:fldCharType="separate"/>
            </w:r>
            <w:r w:rsidR="002E56D0">
              <w:rPr>
                <w:noProof/>
                <w:webHidden/>
              </w:rPr>
              <w:t>122</w:t>
            </w:r>
            <w:r w:rsidR="002523FD">
              <w:rPr>
                <w:noProof/>
                <w:webHidden/>
              </w:rPr>
              <w:fldChar w:fldCharType="end"/>
            </w:r>
          </w:hyperlink>
        </w:p>
        <w:p w14:paraId="50D98CDF" w14:textId="40A5CBAA"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48" w:history="1">
            <w:r w:rsidR="002523FD" w:rsidRPr="00C44992">
              <w:rPr>
                <w:rStyle w:val="-"/>
                <w:noProof/>
                <w:lang w:val="el-GR"/>
              </w:rPr>
              <w:t>6.6.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Εγγύησης και Συντήρησης</w:t>
            </w:r>
            <w:r w:rsidR="002523FD">
              <w:rPr>
                <w:noProof/>
                <w:webHidden/>
              </w:rPr>
              <w:tab/>
            </w:r>
            <w:r w:rsidR="002523FD">
              <w:rPr>
                <w:noProof/>
                <w:webHidden/>
              </w:rPr>
              <w:fldChar w:fldCharType="begin"/>
            </w:r>
            <w:r w:rsidR="002523FD">
              <w:rPr>
                <w:noProof/>
                <w:webHidden/>
              </w:rPr>
              <w:instrText xml:space="preserve"> PAGEREF _Toc122685348 \h </w:instrText>
            </w:r>
            <w:r w:rsidR="002523FD">
              <w:rPr>
                <w:noProof/>
                <w:webHidden/>
              </w:rPr>
            </w:r>
            <w:r w:rsidR="002523FD">
              <w:rPr>
                <w:noProof/>
                <w:webHidden/>
              </w:rPr>
              <w:fldChar w:fldCharType="separate"/>
            </w:r>
            <w:r w:rsidR="002E56D0">
              <w:rPr>
                <w:noProof/>
                <w:webHidden/>
              </w:rPr>
              <w:t>122</w:t>
            </w:r>
            <w:r w:rsidR="002523FD">
              <w:rPr>
                <w:noProof/>
                <w:webHidden/>
              </w:rPr>
              <w:fldChar w:fldCharType="end"/>
            </w:r>
          </w:hyperlink>
        </w:p>
        <w:p w14:paraId="44FE1E61" w14:textId="449E7E13"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49" w:history="1">
            <w:r w:rsidR="002523FD" w:rsidRPr="00C44992">
              <w:rPr>
                <w:rStyle w:val="-"/>
                <w:noProof/>
                <w:lang w:val="el-GR"/>
              </w:rPr>
              <w:t>7.</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Μεθοδολογία Υλοποίησης</w:t>
            </w:r>
            <w:r w:rsidR="002523FD">
              <w:rPr>
                <w:noProof/>
                <w:webHidden/>
              </w:rPr>
              <w:tab/>
            </w:r>
            <w:r w:rsidR="002523FD">
              <w:rPr>
                <w:noProof/>
                <w:webHidden/>
              </w:rPr>
              <w:fldChar w:fldCharType="begin"/>
            </w:r>
            <w:r w:rsidR="002523FD">
              <w:rPr>
                <w:noProof/>
                <w:webHidden/>
              </w:rPr>
              <w:instrText xml:space="preserve"> PAGEREF _Toc122685349 \h </w:instrText>
            </w:r>
            <w:r w:rsidR="002523FD">
              <w:rPr>
                <w:noProof/>
                <w:webHidden/>
              </w:rPr>
            </w:r>
            <w:r w:rsidR="002523FD">
              <w:rPr>
                <w:noProof/>
                <w:webHidden/>
              </w:rPr>
              <w:fldChar w:fldCharType="separate"/>
            </w:r>
            <w:r w:rsidR="002E56D0">
              <w:rPr>
                <w:noProof/>
                <w:webHidden/>
              </w:rPr>
              <w:t>122</w:t>
            </w:r>
            <w:r w:rsidR="002523FD">
              <w:rPr>
                <w:noProof/>
                <w:webHidden/>
              </w:rPr>
              <w:fldChar w:fldCharType="end"/>
            </w:r>
          </w:hyperlink>
        </w:p>
        <w:p w14:paraId="63E04122" w14:textId="2B60AFF2"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50" w:history="1">
            <w:r w:rsidR="002523FD" w:rsidRPr="00C44992">
              <w:rPr>
                <w:rStyle w:val="-"/>
                <w:noProof/>
                <w:lang w:val="el-GR"/>
              </w:rPr>
              <w:t>7.1.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Μέθοδοι και τεχνικές υλοποίησης</w:t>
            </w:r>
            <w:r w:rsidR="002523FD">
              <w:rPr>
                <w:noProof/>
                <w:webHidden/>
              </w:rPr>
              <w:tab/>
            </w:r>
            <w:r w:rsidR="002523FD">
              <w:rPr>
                <w:noProof/>
                <w:webHidden/>
              </w:rPr>
              <w:fldChar w:fldCharType="begin"/>
            </w:r>
            <w:r w:rsidR="002523FD">
              <w:rPr>
                <w:noProof/>
                <w:webHidden/>
              </w:rPr>
              <w:instrText xml:space="preserve"> PAGEREF _Toc122685350 \h </w:instrText>
            </w:r>
            <w:r w:rsidR="002523FD">
              <w:rPr>
                <w:noProof/>
                <w:webHidden/>
              </w:rPr>
            </w:r>
            <w:r w:rsidR="002523FD">
              <w:rPr>
                <w:noProof/>
                <w:webHidden/>
              </w:rPr>
              <w:fldChar w:fldCharType="separate"/>
            </w:r>
            <w:r w:rsidR="002E56D0">
              <w:rPr>
                <w:noProof/>
                <w:webHidden/>
              </w:rPr>
              <w:t>123</w:t>
            </w:r>
            <w:r w:rsidR="002523FD">
              <w:rPr>
                <w:noProof/>
                <w:webHidden/>
              </w:rPr>
              <w:fldChar w:fldCharType="end"/>
            </w:r>
          </w:hyperlink>
        </w:p>
        <w:p w14:paraId="2D2FA3A6" w14:textId="440A74B6"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51" w:history="1">
            <w:r w:rsidR="002523FD" w:rsidRPr="00C44992">
              <w:rPr>
                <w:rStyle w:val="-"/>
                <w:noProof/>
                <w:lang w:val="el-GR"/>
              </w:rPr>
              <w:t>7.2.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Χρονοδιάγραμμα</w:t>
            </w:r>
            <w:r w:rsidR="002523FD">
              <w:rPr>
                <w:noProof/>
                <w:webHidden/>
              </w:rPr>
              <w:tab/>
            </w:r>
            <w:r w:rsidR="002523FD">
              <w:rPr>
                <w:noProof/>
                <w:webHidden/>
              </w:rPr>
              <w:fldChar w:fldCharType="begin"/>
            </w:r>
            <w:r w:rsidR="002523FD">
              <w:rPr>
                <w:noProof/>
                <w:webHidden/>
              </w:rPr>
              <w:instrText xml:space="preserve"> PAGEREF _Toc122685351 \h </w:instrText>
            </w:r>
            <w:r w:rsidR="002523FD">
              <w:rPr>
                <w:noProof/>
                <w:webHidden/>
              </w:rPr>
            </w:r>
            <w:r w:rsidR="002523FD">
              <w:rPr>
                <w:noProof/>
                <w:webHidden/>
              </w:rPr>
              <w:fldChar w:fldCharType="separate"/>
            </w:r>
            <w:r w:rsidR="002E56D0">
              <w:rPr>
                <w:noProof/>
                <w:webHidden/>
              </w:rPr>
              <w:t>124</w:t>
            </w:r>
            <w:r w:rsidR="002523FD">
              <w:rPr>
                <w:noProof/>
                <w:webHidden/>
              </w:rPr>
              <w:fldChar w:fldCharType="end"/>
            </w:r>
          </w:hyperlink>
        </w:p>
        <w:p w14:paraId="17A5D92B" w14:textId="1F122A57"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52" w:history="1">
            <w:r w:rsidR="002523FD" w:rsidRPr="00C44992">
              <w:rPr>
                <w:rStyle w:val="-"/>
                <w:noProof/>
                <w:lang w:val="el-GR"/>
              </w:rPr>
              <w:t>7.3.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Πακέτα Εργασίας – Παραδοτέα</w:t>
            </w:r>
            <w:r w:rsidR="002523FD">
              <w:rPr>
                <w:noProof/>
                <w:webHidden/>
              </w:rPr>
              <w:tab/>
            </w:r>
            <w:r w:rsidR="002523FD">
              <w:rPr>
                <w:noProof/>
                <w:webHidden/>
              </w:rPr>
              <w:fldChar w:fldCharType="begin"/>
            </w:r>
            <w:r w:rsidR="002523FD">
              <w:rPr>
                <w:noProof/>
                <w:webHidden/>
              </w:rPr>
              <w:instrText xml:space="preserve"> PAGEREF _Toc122685352 \h </w:instrText>
            </w:r>
            <w:r w:rsidR="002523FD">
              <w:rPr>
                <w:noProof/>
                <w:webHidden/>
              </w:rPr>
            </w:r>
            <w:r w:rsidR="002523FD">
              <w:rPr>
                <w:noProof/>
                <w:webHidden/>
              </w:rPr>
              <w:fldChar w:fldCharType="separate"/>
            </w:r>
            <w:r w:rsidR="002E56D0">
              <w:rPr>
                <w:noProof/>
                <w:webHidden/>
              </w:rPr>
              <w:t>126</w:t>
            </w:r>
            <w:r w:rsidR="002523FD">
              <w:rPr>
                <w:noProof/>
                <w:webHidden/>
              </w:rPr>
              <w:fldChar w:fldCharType="end"/>
            </w:r>
          </w:hyperlink>
        </w:p>
        <w:p w14:paraId="5089137F" w14:textId="6B40A8D7"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3" w:history="1">
            <w:r w:rsidR="002523FD" w:rsidRPr="00C44992">
              <w:rPr>
                <w:rStyle w:val="-"/>
                <w:noProof/>
                <w:lang w:val="el-GR"/>
              </w:rPr>
              <w:t>7.3.1.</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ΠΕ1: Ανάλυση Απαιτήσεων</w:t>
            </w:r>
            <w:r w:rsidR="002523FD">
              <w:rPr>
                <w:noProof/>
                <w:webHidden/>
              </w:rPr>
              <w:tab/>
            </w:r>
            <w:r w:rsidR="002523FD">
              <w:rPr>
                <w:noProof/>
                <w:webHidden/>
              </w:rPr>
              <w:fldChar w:fldCharType="begin"/>
            </w:r>
            <w:r w:rsidR="002523FD">
              <w:rPr>
                <w:noProof/>
                <w:webHidden/>
              </w:rPr>
              <w:instrText xml:space="preserve"> PAGEREF _Toc122685353 \h </w:instrText>
            </w:r>
            <w:r w:rsidR="002523FD">
              <w:rPr>
                <w:noProof/>
                <w:webHidden/>
              </w:rPr>
            </w:r>
            <w:r w:rsidR="002523FD">
              <w:rPr>
                <w:noProof/>
                <w:webHidden/>
              </w:rPr>
              <w:fldChar w:fldCharType="separate"/>
            </w:r>
            <w:r w:rsidR="002E56D0">
              <w:rPr>
                <w:noProof/>
                <w:webHidden/>
              </w:rPr>
              <w:t>126</w:t>
            </w:r>
            <w:r w:rsidR="002523FD">
              <w:rPr>
                <w:noProof/>
                <w:webHidden/>
              </w:rPr>
              <w:fldChar w:fldCharType="end"/>
            </w:r>
          </w:hyperlink>
        </w:p>
        <w:p w14:paraId="35BDD6EA" w14:textId="77ADEA61"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4" w:history="1">
            <w:r w:rsidR="002523FD" w:rsidRPr="00C44992">
              <w:rPr>
                <w:rStyle w:val="-"/>
                <w:noProof/>
                <w:lang w:val="el-GR"/>
              </w:rPr>
              <w:t>7.3.2.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ΠΕ2: Αναδιοργάνωση των υφιστάμενων υποδομών λειτουργίας</w:t>
            </w:r>
            <w:r w:rsidR="002523FD">
              <w:rPr>
                <w:noProof/>
                <w:webHidden/>
              </w:rPr>
              <w:tab/>
            </w:r>
            <w:r w:rsidR="002523FD">
              <w:rPr>
                <w:noProof/>
                <w:webHidden/>
              </w:rPr>
              <w:fldChar w:fldCharType="begin"/>
            </w:r>
            <w:r w:rsidR="002523FD">
              <w:rPr>
                <w:noProof/>
                <w:webHidden/>
              </w:rPr>
              <w:instrText xml:space="preserve"> PAGEREF _Toc122685354 \h </w:instrText>
            </w:r>
            <w:r w:rsidR="002523FD">
              <w:rPr>
                <w:noProof/>
                <w:webHidden/>
              </w:rPr>
            </w:r>
            <w:r w:rsidR="002523FD">
              <w:rPr>
                <w:noProof/>
                <w:webHidden/>
              </w:rPr>
              <w:fldChar w:fldCharType="separate"/>
            </w:r>
            <w:r w:rsidR="002E56D0">
              <w:rPr>
                <w:noProof/>
                <w:webHidden/>
              </w:rPr>
              <w:t>126</w:t>
            </w:r>
            <w:r w:rsidR="002523FD">
              <w:rPr>
                <w:noProof/>
                <w:webHidden/>
              </w:rPr>
              <w:fldChar w:fldCharType="end"/>
            </w:r>
          </w:hyperlink>
        </w:p>
        <w:p w14:paraId="4EEA9870" w14:textId="7F24CFF6"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5" w:history="1">
            <w:r w:rsidR="002523FD" w:rsidRPr="00C44992">
              <w:rPr>
                <w:rStyle w:val="-"/>
                <w:noProof/>
                <w:lang w:val="el-GR"/>
              </w:rPr>
              <w:t>7.3.3.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ΠΕ3: Επαύξηση λειτουργικότητας εφαρμογών</w:t>
            </w:r>
            <w:r w:rsidR="002523FD">
              <w:rPr>
                <w:noProof/>
                <w:webHidden/>
              </w:rPr>
              <w:tab/>
            </w:r>
            <w:r w:rsidR="002523FD">
              <w:rPr>
                <w:noProof/>
                <w:webHidden/>
              </w:rPr>
              <w:fldChar w:fldCharType="begin"/>
            </w:r>
            <w:r w:rsidR="002523FD">
              <w:rPr>
                <w:noProof/>
                <w:webHidden/>
              </w:rPr>
              <w:instrText xml:space="preserve"> PAGEREF _Toc122685355 \h </w:instrText>
            </w:r>
            <w:r w:rsidR="002523FD">
              <w:rPr>
                <w:noProof/>
                <w:webHidden/>
              </w:rPr>
            </w:r>
            <w:r w:rsidR="002523FD">
              <w:rPr>
                <w:noProof/>
                <w:webHidden/>
              </w:rPr>
              <w:fldChar w:fldCharType="separate"/>
            </w:r>
            <w:r w:rsidR="002E56D0">
              <w:rPr>
                <w:noProof/>
                <w:webHidden/>
              </w:rPr>
              <w:t>126</w:t>
            </w:r>
            <w:r w:rsidR="002523FD">
              <w:rPr>
                <w:noProof/>
                <w:webHidden/>
              </w:rPr>
              <w:fldChar w:fldCharType="end"/>
            </w:r>
          </w:hyperlink>
        </w:p>
        <w:p w14:paraId="18E6DAD4" w14:textId="559399AD"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6" w:history="1">
            <w:r w:rsidR="002523FD" w:rsidRPr="00C44992">
              <w:rPr>
                <w:rStyle w:val="-"/>
                <w:noProof/>
                <w:lang w:val="el-GR"/>
              </w:rPr>
              <w:t>7.3.4.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ΠΕ4: Εκσυγχρονισμός / αναμόρφωση υποσυστημάτων</w:t>
            </w:r>
            <w:r w:rsidR="002523FD">
              <w:rPr>
                <w:noProof/>
                <w:webHidden/>
              </w:rPr>
              <w:tab/>
            </w:r>
            <w:r w:rsidR="002523FD">
              <w:rPr>
                <w:noProof/>
                <w:webHidden/>
              </w:rPr>
              <w:fldChar w:fldCharType="begin"/>
            </w:r>
            <w:r w:rsidR="002523FD">
              <w:rPr>
                <w:noProof/>
                <w:webHidden/>
              </w:rPr>
              <w:instrText xml:space="preserve"> PAGEREF _Toc122685356 \h </w:instrText>
            </w:r>
            <w:r w:rsidR="002523FD">
              <w:rPr>
                <w:noProof/>
                <w:webHidden/>
              </w:rPr>
            </w:r>
            <w:r w:rsidR="002523FD">
              <w:rPr>
                <w:noProof/>
                <w:webHidden/>
              </w:rPr>
              <w:fldChar w:fldCharType="separate"/>
            </w:r>
            <w:r w:rsidR="002E56D0">
              <w:rPr>
                <w:noProof/>
                <w:webHidden/>
              </w:rPr>
              <w:t>128</w:t>
            </w:r>
            <w:r w:rsidR="002523FD">
              <w:rPr>
                <w:noProof/>
                <w:webHidden/>
              </w:rPr>
              <w:fldChar w:fldCharType="end"/>
            </w:r>
          </w:hyperlink>
        </w:p>
        <w:p w14:paraId="6B65BE32" w14:textId="0DA3B0A2"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7" w:history="1">
            <w:r w:rsidR="002523FD" w:rsidRPr="00C44992">
              <w:rPr>
                <w:rStyle w:val="-"/>
                <w:noProof/>
                <w:lang w:val="el-GR"/>
              </w:rPr>
              <w:t>7.3.5.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ΠΕ5: Πληρότητα Δεδομένων</w:t>
            </w:r>
            <w:r w:rsidR="002523FD">
              <w:rPr>
                <w:noProof/>
                <w:webHidden/>
              </w:rPr>
              <w:tab/>
            </w:r>
            <w:r w:rsidR="002523FD">
              <w:rPr>
                <w:noProof/>
                <w:webHidden/>
              </w:rPr>
              <w:fldChar w:fldCharType="begin"/>
            </w:r>
            <w:r w:rsidR="002523FD">
              <w:rPr>
                <w:noProof/>
                <w:webHidden/>
              </w:rPr>
              <w:instrText xml:space="preserve"> PAGEREF _Toc122685357 \h </w:instrText>
            </w:r>
            <w:r w:rsidR="002523FD">
              <w:rPr>
                <w:noProof/>
                <w:webHidden/>
              </w:rPr>
            </w:r>
            <w:r w:rsidR="002523FD">
              <w:rPr>
                <w:noProof/>
                <w:webHidden/>
              </w:rPr>
              <w:fldChar w:fldCharType="separate"/>
            </w:r>
            <w:r w:rsidR="002E56D0">
              <w:rPr>
                <w:noProof/>
                <w:webHidden/>
              </w:rPr>
              <w:t>128</w:t>
            </w:r>
            <w:r w:rsidR="002523FD">
              <w:rPr>
                <w:noProof/>
                <w:webHidden/>
              </w:rPr>
              <w:fldChar w:fldCharType="end"/>
            </w:r>
          </w:hyperlink>
        </w:p>
        <w:p w14:paraId="393E736F" w14:textId="53DFC143"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8" w:history="1">
            <w:r w:rsidR="002523FD" w:rsidRPr="00C44992">
              <w:rPr>
                <w:rStyle w:val="-"/>
                <w:noProof/>
                <w:lang w:val="el-GR"/>
              </w:rPr>
              <w:t>7.3.6.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ΠΕ6: Υπηρεσίες Εκπαίδευσης</w:t>
            </w:r>
            <w:r w:rsidR="002523FD">
              <w:rPr>
                <w:noProof/>
                <w:webHidden/>
              </w:rPr>
              <w:tab/>
            </w:r>
            <w:r w:rsidR="002523FD">
              <w:rPr>
                <w:noProof/>
                <w:webHidden/>
              </w:rPr>
              <w:fldChar w:fldCharType="begin"/>
            </w:r>
            <w:r w:rsidR="002523FD">
              <w:rPr>
                <w:noProof/>
                <w:webHidden/>
              </w:rPr>
              <w:instrText xml:space="preserve"> PAGEREF _Toc122685358 \h </w:instrText>
            </w:r>
            <w:r w:rsidR="002523FD">
              <w:rPr>
                <w:noProof/>
                <w:webHidden/>
              </w:rPr>
            </w:r>
            <w:r w:rsidR="002523FD">
              <w:rPr>
                <w:noProof/>
                <w:webHidden/>
              </w:rPr>
              <w:fldChar w:fldCharType="separate"/>
            </w:r>
            <w:r w:rsidR="002E56D0">
              <w:rPr>
                <w:noProof/>
                <w:webHidden/>
              </w:rPr>
              <w:t>129</w:t>
            </w:r>
            <w:r w:rsidR="002523FD">
              <w:rPr>
                <w:noProof/>
                <w:webHidden/>
              </w:rPr>
              <w:fldChar w:fldCharType="end"/>
            </w:r>
          </w:hyperlink>
        </w:p>
        <w:p w14:paraId="2BDF3920" w14:textId="66B80D3B"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59" w:history="1">
            <w:r w:rsidR="002523FD" w:rsidRPr="00C44992">
              <w:rPr>
                <w:rStyle w:val="-"/>
                <w:noProof/>
                <w:lang w:val="el-GR"/>
              </w:rPr>
              <w:t>7.3.7.</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ΠΕ7: Υπηρεσίες Δοκιμαστικής Λειτουργίας</w:t>
            </w:r>
            <w:r w:rsidR="002523FD">
              <w:rPr>
                <w:noProof/>
                <w:webHidden/>
              </w:rPr>
              <w:tab/>
            </w:r>
            <w:r w:rsidR="002523FD">
              <w:rPr>
                <w:noProof/>
                <w:webHidden/>
              </w:rPr>
              <w:fldChar w:fldCharType="begin"/>
            </w:r>
            <w:r w:rsidR="002523FD">
              <w:rPr>
                <w:noProof/>
                <w:webHidden/>
              </w:rPr>
              <w:instrText xml:space="preserve"> PAGEREF _Toc122685359 \h </w:instrText>
            </w:r>
            <w:r w:rsidR="002523FD">
              <w:rPr>
                <w:noProof/>
                <w:webHidden/>
              </w:rPr>
            </w:r>
            <w:r w:rsidR="002523FD">
              <w:rPr>
                <w:noProof/>
                <w:webHidden/>
              </w:rPr>
              <w:fldChar w:fldCharType="separate"/>
            </w:r>
            <w:r w:rsidR="002E56D0">
              <w:rPr>
                <w:noProof/>
                <w:webHidden/>
              </w:rPr>
              <w:t>129</w:t>
            </w:r>
            <w:r w:rsidR="002523FD">
              <w:rPr>
                <w:noProof/>
                <w:webHidden/>
              </w:rPr>
              <w:fldChar w:fldCharType="end"/>
            </w:r>
          </w:hyperlink>
        </w:p>
        <w:p w14:paraId="2D9F4543" w14:textId="67119D50"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0" w:history="1">
            <w:r w:rsidR="002523FD" w:rsidRPr="00C44992">
              <w:rPr>
                <w:rStyle w:val="-"/>
                <w:noProof/>
                <w:lang w:val="el-GR"/>
              </w:rPr>
              <w:t>7.3.8.</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ΠΕ8: Υπηρεσίες Πιλοτικής Λειτουργίας</w:t>
            </w:r>
            <w:r w:rsidR="002523FD">
              <w:rPr>
                <w:noProof/>
                <w:webHidden/>
              </w:rPr>
              <w:tab/>
            </w:r>
            <w:r w:rsidR="002523FD">
              <w:rPr>
                <w:noProof/>
                <w:webHidden/>
              </w:rPr>
              <w:fldChar w:fldCharType="begin"/>
            </w:r>
            <w:r w:rsidR="002523FD">
              <w:rPr>
                <w:noProof/>
                <w:webHidden/>
              </w:rPr>
              <w:instrText xml:space="preserve"> PAGEREF _Toc122685360 \h </w:instrText>
            </w:r>
            <w:r w:rsidR="002523FD">
              <w:rPr>
                <w:noProof/>
                <w:webHidden/>
              </w:rPr>
            </w:r>
            <w:r w:rsidR="002523FD">
              <w:rPr>
                <w:noProof/>
                <w:webHidden/>
              </w:rPr>
              <w:fldChar w:fldCharType="separate"/>
            </w:r>
            <w:r w:rsidR="002E56D0">
              <w:rPr>
                <w:noProof/>
                <w:webHidden/>
              </w:rPr>
              <w:t>130</w:t>
            </w:r>
            <w:r w:rsidR="002523FD">
              <w:rPr>
                <w:noProof/>
                <w:webHidden/>
              </w:rPr>
              <w:fldChar w:fldCharType="end"/>
            </w:r>
          </w:hyperlink>
        </w:p>
        <w:p w14:paraId="5230DD80" w14:textId="36E3EDFE"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1" w:history="1">
            <w:r w:rsidR="002523FD" w:rsidRPr="00C44992">
              <w:rPr>
                <w:rStyle w:val="-"/>
                <w:noProof/>
                <w:lang w:val="el-GR"/>
              </w:rPr>
              <w:t>7.3.9.</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Χρόνος Υποβολής και Διαδικασία Οριστικοποίησης Παραδοτέων</w:t>
            </w:r>
            <w:r w:rsidR="002523FD">
              <w:rPr>
                <w:noProof/>
                <w:webHidden/>
              </w:rPr>
              <w:tab/>
            </w:r>
            <w:r w:rsidR="002523FD">
              <w:rPr>
                <w:noProof/>
                <w:webHidden/>
              </w:rPr>
              <w:fldChar w:fldCharType="begin"/>
            </w:r>
            <w:r w:rsidR="002523FD">
              <w:rPr>
                <w:noProof/>
                <w:webHidden/>
              </w:rPr>
              <w:instrText xml:space="preserve"> PAGEREF _Toc122685361 \h </w:instrText>
            </w:r>
            <w:r w:rsidR="002523FD">
              <w:rPr>
                <w:noProof/>
                <w:webHidden/>
              </w:rPr>
            </w:r>
            <w:r w:rsidR="002523FD">
              <w:rPr>
                <w:noProof/>
                <w:webHidden/>
              </w:rPr>
              <w:fldChar w:fldCharType="separate"/>
            </w:r>
            <w:r w:rsidR="002E56D0">
              <w:rPr>
                <w:noProof/>
                <w:webHidden/>
              </w:rPr>
              <w:t>130</w:t>
            </w:r>
            <w:r w:rsidR="002523FD">
              <w:rPr>
                <w:noProof/>
                <w:webHidden/>
              </w:rPr>
              <w:fldChar w:fldCharType="end"/>
            </w:r>
          </w:hyperlink>
        </w:p>
        <w:p w14:paraId="37AE6040" w14:textId="3ADBBC7F"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62" w:history="1">
            <w:r w:rsidR="002523FD" w:rsidRPr="00C44992">
              <w:rPr>
                <w:rStyle w:val="-"/>
                <w:noProof/>
                <w:lang w:val="el-GR"/>
              </w:rPr>
              <w:t>7.4.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Περίοδος Εγγύησης και Συντήρησης (ΠΕΣ)</w:t>
            </w:r>
            <w:r w:rsidR="002523FD">
              <w:rPr>
                <w:noProof/>
                <w:webHidden/>
              </w:rPr>
              <w:tab/>
            </w:r>
            <w:r w:rsidR="002523FD">
              <w:rPr>
                <w:noProof/>
                <w:webHidden/>
              </w:rPr>
              <w:fldChar w:fldCharType="begin"/>
            </w:r>
            <w:r w:rsidR="002523FD">
              <w:rPr>
                <w:noProof/>
                <w:webHidden/>
              </w:rPr>
              <w:instrText xml:space="preserve"> PAGEREF _Toc122685362 \h </w:instrText>
            </w:r>
            <w:r w:rsidR="002523FD">
              <w:rPr>
                <w:noProof/>
                <w:webHidden/>
              </w:rPr>
            </w:r>
            <w:r w:rsidR="002523FD">
              <w:rPr>
                <w:noProof/>
                <w:webHidden/>
              </w:rPr>
              <w:fldChar w:fldCharType="separate"/>
            </w:r>
            <w:r w:rsidR="002E56D0">
              <w:rPr>
                <w:noProof/>
                <w:webHidden/>
              </w:rPr>
              <w:t>130</w:t>
            </w:r>
            <w:r w:rsidR="002523FD">
              <w:rPr>
                <w:noProof/>
                <w:webHidden/>
              </w:rPr>
              <w:fldChar w:fldCharType="end"/>
            </w:r>
          </w:hyperlink>
        </w:p>
        <w:p w14:paraId="37AF4E8B" w14:textId="6382D862"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3" w:history="1">
            <w:r w:rsidR="002523FD" w:rsidRPr="00C44992">
              <w:rPr>
                <w:rStyle w:val="-"/>
                <w:rFonts w:eastAsia="SimSun"/>
                <w:noProof/>
                <w:lang w:val="el-GR"/>
              </w:rPr>
              <w:t>7.4.1.</w:t>
            </w:r>
            <w:r w:rsidR="002523FD">
              <w:rPr>
                <w:rFonts w:asciiTheme="minorHAnsi" w:eastAsiaTheme="minorEastAsia" w:hAnsiTheme="minorHAnsi" w:cstheme="minorBidi"/>
                <w:noProof/>
                <w:sz w:val="22"/>
                <w:szCs w:val="22"/>
                <w:lang w:val="en-US" w:eastAsia="en-US"/>
              </w:rPr>
              <w:tab/>
            </w:r>
            <w:r w:rsidR="002523FD" w:rsidRPr="00C44992">
              <w:rPr>
                <w:rStyle w:val="-"/>
                <w:rFonts w:eastAsia="SimSun"/>
                <w:noProof/>
                <w:lang w:val="el-GR"/>
              </w:rPr>
              <w:t xml:space="preserve">Υπηρεσίες </w:t>
            </w:r>
            <w:r w:rsidR="002523FD" w:rsidRPr="00C44992">
              <w:rPr>
                <w:rStyle w:val="-"/>
                <w:noProof/>
                <w:lang w:val="el-GR"/>
              </w:rPr>
              <w:t>Περιόδου</w:t>
            </w:r>
            <w:r w:rsidR="002523FD" w:rsidRPr="00C44992">
              <w:rPr>
                <w:rStyle w:val="-"/>
                <w:rFonts w:eastAsia="SimSun"/>
                <w:noProof/>
                <w:lang w:val="el-GR"/>
              </w:rPr>
              <w:t xml:space="preserve"> Εγγύησης</w:t>
            </w:r>
            <w:r w:rsidR="002523FD">
              <w:rPr>
                <w:noProof/>
                <w:webHidden/>
              </w:rPr>
              <w:tab/>
            </w:r>
            <w:r w:rsidR="002523FD">
              <w:rPr>
                <w:noProof/>
                <w:webHidden/>
              </w:rPr>
              <w:fldChar w:fldCharType="begin"/>
            </w:r>
            <w:r w:rsidR="002523FD">
              <w:rPr>
                <w:noProof/>
                <w:webHidden/>
              </w:rPr>
              <w:instrText xml:space="preserve"> PAGEREF _Toc122685363 \h </w:instrText>
            </w:r>
            <w:r w:rsidR="002523FD">
              <w:rPr>
                <w:noProof/>
                <w:webHidden/>
              </w:rPr>
            </w:r>
            <w:r w:rsidR="002523FD">
              <w:rPr>
                <w:noProof/>
                <w:webHidden/>
              </w:rPr>
              <w:fldChar w:fldCharType="separate"/>
            </w:r>
            <w:r w:rsidR="002E56D0">
              <w:rPr>
                <w:noProof/>
                <w:webHidden/>
              </w:rPr>
              <w:t>131</w:t>
            </w:r>
            <w:r w:rsidR="002523FD">
              <w:rPr>
                <w:noProof/>
                <w:webHidden/>
              </w:rPr>
              <w:fldChar w:fldCharType="end"/>
            </w:r>
          </w:hyperlink>
        </w:p>
        <w:p w14:paraId="5B64F56C" w14:textId="6DAAFD97"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4" w:history="1">
            <w:r w:rsidR="002523FD" w:rsidRPr="00C44992">
              <w:rPr>
                <w:rStyle w:val="-"/>
                <w:noProof/>
                <w:lang w:val="el-GR"/>
              </w:rPr>
              <w:t>7.4.2.</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Υπηρεσίες Περιόδου Συντήρησης</w:t>
            </w:r>
            <w:r w:rsidR="002523FD">
              <w:rPr>
                <w:noProof/>
                <w:webHidden/>
              </w:rPr>
              <w:tab/>
            </w:r>
            <w:r w:rsidR="002523FD">
              <w:rPr>
                <w:noProof/>
                <w:webHidden/>
              </w:rPr>
              <w:fldChar w:fldCharType="begin"/>
            </w:r>
            <w:r w:rsidR="002523FD">
              <w:rPr>
                <w:noProof/>
                <w:webHidden/>
              </w:rPr>
              <w:instrText xml:space="preserve"> PAGEREF _Toc122685364 \h </w:instrText>
            </w:r>
            <w:r w:rsidR="002523FD">
              <w:rPr>
                <w:noProof/>
                <w:webHidden/>
              </w:rPr>
            </w:r>
            <w:r w:rsidR="002523FD">
              <w:rPr>
                <w:noProof/>
                <w:webHidden/>
              </w:rPr>
              <w:fldChar w:fldCharType="separate"/>
            </w:r>
            <w:r w:rsidR="002E56D0">
              <w:rPr>
                <w:noProof/>
                <w:webHidden/>
              </w:rPr>
              <w:t>131</w:t>
            </w:r>
            <w:r w:rsidR="002523FD">
              <w:rPr>
                <w:noProof/>
                <w:webHidden/>
              </w:rPr>
              <w:fldChar w:fldCharType="end"/>
            </w:r>
          </w:hyperlink>
        </w:p>
        <w:p w14:paraId="4B2822A6" w14:textId="5B40DB29"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5" w:history="1">
            <w:r w:rsidR="002523FD" w:rsidRPr="00C44992">
              <w:rPr>
                <w:rStyle w:val="-"/>
                <w:noProof/>
                <w:lang w:val="el-GR"/>
              </w:rPr>
              <w:t>7.4.3.</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Τήρηση Εγγυημένου Επιπέδου Υπηρεσιών – Ρήτρες</w:t>
            </w:r>
            <w:r w:rsidR="002523FD">
              <w:rPr>
                <w:noProof/>
                <w:webHidden/>
              </w:rPr>
              <w:tab/>
            </w:r>
            <w:r w:rsidR="002523FD">
              <w:rPr>
                <w:noProof/>
                <w:webHidden/>
              </w:rPr>
              <w:fldChar w:fldCharType="begin"/>
            </w:r>
            <w:r w:rsidR="002523FD">
              <w:rPr>
                <w:noProof/>
                <w:webHidden/>
              </w:rPr>
              <w:instrText xml:space="preserve"> PAGEREF _Toc122685365 \h </w:instrText>
            </w:r>
            <w:r w:rsidR="002523FD">
              <w:rPr>
                <w:noProof/>
                <w:webHidden/>
              </w:rPr>
            </w:r>
            <w:r w:rsidR="002523FD">
              <w:rPr>
                <w:noProof/>
                <w:webHidden/>
              </w:rPr>
              <w:fldChar w:fldCharType="separate"/>
            </w:r>
            <w:r w:rsidR="002E56D0">
              <w:rPr>
                <w:noProof/>
                <w:webHidden/>
              </w:rPr>
              <w:t>133</w:t>
            </w:r>
            <w:r w:rsidR="002523FD">
              <w:rPr>
                <w:noProof/>
                <w:webHidden/>
              </w:rPr>
              <w:fldChar w:fldCharType="end"/>
            </w:r>
          </w:hyperlink>
        </w:p>
        <w:p w14:paraId="5DC62227" w14:textId="2ED15D4F" w:rsidR="002523FD" w:rsidRDefault="00000000">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22685366" w:history="1">
            <w:r w:rsidR="002523FD" w:rsidRPr="00C44992">
              <w:rPr>
                <w:rStyle w:val="-"/>
                <w:noProof/>
                <w:lang w:val="el-GR"/>
              </w:rPr>
              <w:t>7.4.4.</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Προγραμματισμένες Διακοπές Υπηρεσίας</w:t>
            </w:r>
            <w:r w:rsidR="002523FD">
              <w:rPr>
                <w:noProof/>
                <w:webHidden/>
              </w:rPr>
              <w:tab/>
            </w:r>
            <w:r w:rsidR="002523FD">
              <w:rPr>
                <w:noProof/>
                <w:webHidden/>
              </w:rPr>
              <w:fldChar w:fldCharType="begin"/>
            </w:r>
            <w:r w:rsidR="002523FD">
              <w:rPr>
                <w:noProof/>
                <w:webHidden/>
              </w:rPr>
              <w:instrText xml:space="preserve"> PAGEREF _Toc122685366 \h </w:instrText>
            </w:r>
            <w:r w:rsidR="002523FD">
              <w:rPr>
                <w:noProof/>
                <w:webHidden/>
              </w:rPr>
            </w:r>
            <w:r w:rsidR="002523FD">
              <w:rPr>
                <w:noProof/>
                <w:webHidden/>
              </w:rPr>
              <w:fldChar w:fldCharType="separate"/>
            </w:r>
            <w:r w:rsidR="002E56D0">
              <w:rPr>
                <w:noProof/>
                <w:webHidden/>
              </w:rPr>
              <w:t>135</w:t>
            </w:r>
            <w:r w:rsidR="002523FD">
              <w:rPr>
                <w:noProof/>
                <w:webHidden/>
              </w:rPr>
              <w:fldChar w:fldCharType="end"/>
            </w:r>
          </w:hyperlink>
        </w:p>
        <w:p w14:paraId="151928EF" w14:textId="4FF78656"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67" w:history="1">
            <w:r w:rsidR="002523FD" w:rsidRPr="00C44992">
              <w:rPr>
                <w:rStyle w:val="-"/>
                <w:noProof/>
                <w:lang w:val="el-GR"/>
              </w:rPr>
              <w:t>7.5.</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Ομάδα Έργου/Σχήμα Διοίκησης Έργου</w:t>
            </w:r>
            <w:r w:rsidR="002523FD">
              <w:rPr>
                <w:noProof/>
                <w:webHidden/>
              </w:rPr>
              <w:tab/>
            </w:r>
            <w:r w:rsidR="002523FD">
              <w:rPr>
                <w:noProof/>
                <w:webHidden/>
              </w:rPr>
              <w:fldChar w:fldCharType="begin"/>
            </w:r>
            <w:r w:rsidR="002523FD">
              <w:rPr>
                <w:noProof/>
                <w:webHidden/>
              </w:rPr>
              <w:instrText xml:space="preserve"> PAGEREF _Toc122685367 \h </w:instrText>
            </w:r>
            <w:r w:rsidR="002523FD">
              <w:rPr>
                <w:noProof/>
                <w:webHidden/>
              </w:rPr>
            </w:r>
            <w:r w:rsidR="002523FD">
              <w:rPr>
                <w:noProof/>
                <w:webHidden/>
              </w:rPr>
              <w:fldChar w:fldCharType="separate"/>
            </w:r>
            <w:r w:rsidR="002E56D0">
              <w:rPr>
                <w:noProof/>
                <w:webHidden/>
              </w:rPr>
              <w:t>135</w:t>
            </w:r>
            <w:r w:rsidR="002523FD">
              <w:rPr>
                <w:noProof/>
                <w:webHidden/>
              </w:rPr>
              <w:fldChar w:fldCharType="end"/>
            </w:r>
          </w:hyperlink>
        </w:p>
        <w:p w14:paraId="0144087C" w14:textId="477E6DA3"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68" w:history="1">
            <w:r w:rsidR="002523FD" w:rsidRPr="00C44992">
              <w:rPr>
                <w:rStyle w:val="-"/>
                <w:noProof/>
                <w:lang w:val="el-GR"/>
              </w:rPr>
              <w:t>7.6.</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Μεθοδολογία διοίκησης και διασφάλισης ποιότητας</w:t>
            </w:r>
            <w:r w:rsidR="002523FD">
              <w:rPr>
                <w:noProof/>
                <w:webHidden/>
              </w:rPr>
              <w:tab/>
            </w:r>
            <w:r w:rsidR="002523FD">
              <w:rPr>
                <w:noProof/>
                <w:webHidden/>
              </w:rPr>
              <w:fldChar w:fldCharType="begin"/>
            </w:r>
            <w:r w:rsidR="002523FD">
              <w:rPr>
                <w:noProof/>
                <w:webHidden/>
              </w:rPr>
              <w:instrText xml:space="preserve"> PAGEREF _Toc122685368 \h </w:instrText>
            </w:r>
            <w:r w:rsidR="002523FD">
              <w:rPr>
                <w:noProof/>
                <w:webHidden/>
              </w:rPr>
            </w:r>
            <w:r w:rsidR="002523FD">
              <w:rPr>
                <w:noProof/>
                <w:webHidden/>
              </w:rPr>
              <w:fldChar w:fldCharType="separate"/>
            </w:r>
            <w:r w:rsidR="002E56D0">
              <w:rPr>
                <w:noProof/>
                <w:webHidden/>
              </w:rPr>
              <w:t>136</w:t>
            </w:r>
            <w:r w:rsidR="002523FD">
              <w:rPr>
                <w:noProof/>
                <w:webHidden/>
              </w:rPr>
              <w:fldChar w:fldCharType="end"/>
            </w:r>
          </w:hyperlink>
        </w:p>
        <w:p w14:paraId="2A061E3E" w14:textId="4AACB898" w:rsidR="002523FD" w:rsidRDefault="00000000">
          <w:pPr>
            <w:pStyle w:val="41"/>
            <w:tabs>
              <w:tab w:val="left" w:pos="1320"/>
              <w:tab w:val="right" w:leader="dot" w:pos="9628"/>
            </w:tabs>
            <w:rPr>
              <w:rFonts w:asciiTheme="minorHAnsi" w:eastAsiaTheme="minorEastAsia" w:hAnsiTheme="minorHAnsi" w:cstheme="minorBidi"/>
              <w:noProof/>
              <w:sz w:val="22"/>
              <w:szCs w:val="22"/>
              <w:lang w:val="en-US" w:eastAsia="en-US"/>
            </w:rPr>
          </w:pPr>
          <w:hyperlink w:anchor="_Toc122685369" w:history="1">
            <w:r w:rsidR="002523FD" w:rsidRPr="00C44992">
              <w:rPr>
                <w:rStyle w:val="-"/>
                <w:noProof/>
                <w:lang w:val="el-GR"/>
              </w:rPr>
              <w:t>7.7.</w:t>
            </w:r>
            <w:r w:rsidR="002523FD">
              <w:rPr>
                <w:rFonts w:asciiTheme="minorHAnsi" w:eastAsiaTheme="minorEastAsia" w:hAnsiTheme="minorHAnsi" w:cstheme="minorBidi"/>
                <w:noProof/>
                <w:sz w:val="22"/>
                <w:szCs w:val="22"/>
                <w:lang w:val="en-US" w:eastAsia="en-US"/>
              </w:rPr>
              <w:tab/>
            </w:r>
            <w:r w:rsidR="002523FD" w:rsidRPr="00C44992">
              <w:rPr>
                <w:rStyle w:val="-"/>
                <w:noProof/>
                <w:lang w:val="el-GR"/>
              </w:rPr>
              <w:t>Τόπος υλοποίησης/ παροχής των υπηρεσιών</w:t>
            </w:r>
            <w:r w:rsidR="002523FD">
              <w:rPr>
                <w:noProof/>
                <w:webHidden/>
              </w:rPr>
              <w:tab/>
            </w:r>
            <w:r w:rsidR="002523FD">
              <w:rPr>
                <w:noProof/>
                <w:webHidden/>
              </w:rPr>
              <w:fldChar w:fldCharType="begin"/>
            </w:r>
            <w:r w:rsidR="002523FD">
              <w:rPr>
                <w:noProof/>
                <w:webHidden/>
              </w:rPr>
              <w:instrText xml:space="preserve"> PAGEREF _Toc122685369 \h </w:instrText>
            </w:r>
            <w:r w:rsidR="002523FD">
              <w:rPr>
                <w:noProof/>
                <w:webHidden/>
              </w:rPr>
            </w:r>
            <w:r w:rsidR="002523FD">
              <w:rPr>
                <w:noProof/>
                <w:webHidden/>
              </w:rPr>
              <w:fldChar w:fldCharType="separate"/>
            </w:r>
            <w:r w:rsidR="002E56D0">
              <w:rPr>
                <w:noProof/>
                <w:webHidden/>
              </w:rPr>
              <w:t>136</w:t>
            </w:r>
            <w:r w:rsidR="002523FD">
              <w:rPr>
                <w:noProof/>
                <w:webHidden/>
              </w:rPr>
              <w:fldChar w:fldCharType="end"/>
            </w:r>
          </w:hyperlink>
        </w:p>
        <w:p w14:paraId="47C2F5E8" w14:textId="3121062E"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70" w:history="1">
            <w:r w:rsidR="002523FD" w:rsidRPr="00C44992">
              <w:rPr>
                <w:rStyle w:val="-"/>
                <w:noProof/>
                <w:lang w:val="el-GR"/>
              </w:rPr>
              <w:t>ΠΑΡΑΡΤΗΜΑ ΙΙ – Πίνακες Συμμόρφωσης</w:t>
            </w:r>
            <w:r w:rsidR="002523FD">
              <w:rPr>
                <w:noProof/>
                <w:webHidden/>
              </w:rPr>
              <w:tab/>
            </w:r>
            <w:r w:rsidR="002523FD">
              <w:rPr>
                <w:noProof/>
                <w:webHidden/>
              </w:rPr>
              <w:fldChar w:fldCharType="begin"/>
            </w:r>
            <w:r w:rsidR="002523FD">
              <w:rPr>
                <w:noProof/>
                <w:webHidden/>
              </w:rPr>
              <w:instrText xml:space="preserve"> PAGEREF _Toc122685370 \h </w:instrText>
            </w:r>
            <w:r w:rsidR="002523FD">
              <w:rPr>
                <w:noProof/>
                <w:webHidden/>
              </w:rPr>
            </w:r>
            <w:r w:rsidR="002523FD">
              <w:rPr>
                <w:noProof/>
                <w:webHidden/>
              </w:rPr>
              <w:fldChar w:fldCharType="separate"/>
            </w:r>
            <w:r w:rsidR="002E56D0">
              <w:rPr>
                <w:noProof/>
                <w:webHidden/>
              </w:rPr>
              <w:t>137</w:t>
            </w:r>
            <w:r w:rsidR="002523FD">
              <w:rPr>
                <w:noProof/>
                <w:webHidden/>
              </w:rPr>
              <w:fldChar w:fldCharType="end"/>
            </w:r>
          </w:hyperlink>
        </w:p>
        <w:p w14:paraId="1D60B244" w14:textId="4ABBB2FA"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71" w:history="1">
            <w:r w:rsidR="002523FD" w:rsidRPr="00C44992">
              <w:rPr>
                <w:rStyle w:val="-"/>
                <w:noProof/>
                <w:lang w:val="el-GR"/>
              </w:rPr>
              <w:t>ΠΑΡΑΡΤΗΜΑ ΙΙI – ΕΥΡΩΠΑΙΚΟ ΕΝΙΑΙΟ ΕΓΓΡΑΦΟ ΣΥΜΒΑΣΗΣ (ΕΕΕΣ)</w:t>
            </w:r>
            <w:r w:rsidR="002523FD">
              <w:rPr>
                <w:noProof/>
                <w:webHidden/>
              </w:rPr>
              <w:tab/>
            </w:r>
            <w:r w:rsidR="002523FD">
              <w:rPr>
                <w:noProof/>
                <w:webHidden/>
              </w:rPr>
              <w:fldChar w:fldCharType="begin"/>
            </w:r>
            <w:r w:rsidR="002523FD">
              <w:rPr>
                <w:noProof/>
                <w:webHidden/>
              </w:rPr>
              <w:instrText xml:space="preserve"> PAGEREF _Toc122685371 \h </w:instrText>
            </w:r>
            <w:r w:rsidR="002523FD">
              <w:rPr>
                <w:noProof/>
                <w:webHidden/>
              </w:rPr>
            </w:r>
            <w:r w:rsidR="002523FD">
              <w:rPr>
                <w:noProof/>
                <w:webHidden/>
              </w:rPr>
              <w:fldChar w:fldCharType="separate"/>
            </w:r>
            <w:r w:rsidR="002E56D0">
              <w:rPr>
                <w:noProof/>
                <w:webHidden/>
              </w:rPr>
              <w:t>140</w:t>
            </w:r>
            <w:r w:rsidR="002523FD">
              <w:rPr>
                <w:noProof/>
                <w:webHidden/>
              </w:rPr>
              <w:fldChar w:fldCharType="end"/>
            </w:r>
          </w:hyperlink>
        </w:p>
        <w:p w14:paraId="21A3A8EE" w14:textId="01D999C9"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72" w:history="1">
            <w:r w:rsidR="002523FD" w:rsidRPr="00C44992">
              <w:rPr>
                <w:rStyle w:val="-"/>
                <w:noProof/>
                <w:lang w:val="el-GR"/>
              </w:rPr>
              <w:t>ΠΑΡΑΡΤΗΜΑ Ι</w:t>
            </w:r>
            <w:r w:rsidR="002523FD" w:rsidRPr="00C44992">
              <w:rPr>
                <w:rStyle w:val="-"/>
                <w:noProof/>
              </w:rPr>
              <w:t>V</w:t>
            </w:r>
            <w:r w:rsidR="002523FD" w:rsidRPr="00C44992">
              <w:rPr>
                <w:rStyle w:val="-"/>
                <w:noProof/>
                <w:lang w:val="el-GR"/>
              </w:rPr>
              <w:t xml:space="preserve"> – Υπόδειγμα Βιογραφικού Σημειώματος</w:t>
            </w:r>
            <w:r w:rsidR="002523FD">
              <w:rPr>
                <w:noProof/>
                <w:webHidden/>
              </w:rPr>
              <w:tab/>
            </w:r>
            <w:r w:rsidR="002523FD">
              <w:rPr>
                <w:noProof/>
                <w:webHidden/>
              </w:rPr>
              <w:fldChar w:fldCharType="begin"/>
            </w:r>
            <w:r w:rsidR="002523FD">
              <w:rPr>
                <w:noProof/>
                <w:webHidden/>
              </w:rPr>
              <w:instrText xml:space="preserve"> PAGEREF _Toc122685372 \h </w:instrText>
            </w:r>
            <w:r w:rsidR="002523FD">
              <w:rPr>
                <w:noProof/>
                <w:webHidden/>
              </w:rPr>
            </w:r>
            <w:r w:rsidR="002523FD">
              <w:rPr>
                <w:noProof/>
                <w:webHidden/>
              </w:rPr>
              <w:fldChar w:fldCharType="separate"/>
            </w:r>
            <w:r w:rsidR="002E56D0">
              <w:rPr>
                <w:noProof/>
                <w:webHidden/>
              </w:rPr>
              <w:t>141</w:t>
            </w:r>
            <w:r w:rsidR="002523FD">
              <w:rPr>
                <w:noProof/>
                <w:webHidden/>
              </w:rPr>
              <w:fldChar w:fldCharType="end"/>
            </w:r>
          </w:hyperlink>
        </w:p>
        <w:p w14:paraId="1E947E37" w14:textId="170F94A6"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73" w:history="1">
            <w:r w:rsidR="002523FD" w:rsidRPr="00C44992">
              <w:rPr>
                <w:rStyle w:val="-"/>
                <w:noProof/>
              </w:rPr>
              <w:t>ΠΑΡΑΡΤΗΜΑ V – Υπόδειγμα Τεχνικής Προσφοράς</w:t>
            </w:r>
            <w:r w:rsidR="002523FD">
              <w:rPr>
                <w:noProof/>
                <w:webHidden/>
              </w:rPr>
              <w:tab/>
            </w:r>
            <w:r w:rsidR="002523FD">
              <w:rPr>
                <w:noProof/>
                <w:webHidden/>
              </w:rPr>
              <w:fldChar w:fldCharType="begin"/>
            </w:r>
            <w:r w:rsidR="002523FD">
              <w:rPr>
                <w:noProof/>
                <w:webHidden/>
              </w:rPr>
              <w:instrText xml:space="preserve"> PAGEREF _Toc122685373 \h </w:instrText>
            </w:r>
            <w:r w:rsidR="002523FD">
              <w:rPr>
                <w:noProof/>
                <w:webHidden/>
              </w:rPr>
            </w:r>
            <w:r w:rsidR="002523FD">
              <w:rPr>
                <w:noProof/>
                <w:webHidden/>
              </w:rPr>
              <w:fldChar w:fldCharType="separate"/>
            </w:r>
            <w:r w:rsidR="002E56D0">
              <w:rPr>
                <w:noProof/>
                <w:webHidden/>
              </w:rPr>
              <w:t>143</w:t>
            </w:r>
            <w:r w:rsidR="002523FD">
              <w:rPr>
                <w:noProof/>
                <w:webHidden/>
              </w:rPr>
              <w:fldChar w:fldCharType="end"/>
            </w:r>
          </w:hyperlink>
        </w:p>
        <w:p w14:paraId="41BACFF5" w14:textId="140E1ABA"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74" w:history="1">
            <w:r w:rsidR="002523FD" w:rsidRPr="00C44992">
              <w:rPr>
                <w:rStyle w:val="-"/>
                <w:noProof/>
                <w:lang w:val="el-GR"/>
              </w:rPr>
              <w:t xml:space="preserve">ΠΑΡΑΡΤΗΜΑ </w:t>
            </w:r>
            <w:r w:rsidR="002523FD" w:rsidRPr="00C44992">
              <w:rPr>
                <w:rStyle w:val="-"/>
                <w:noProof/>
              </w:rPr>
              <w:t>VI</w:t>
            </w:r>
            <w:r w:rsidR="002523FD" w:rsidRPr="00C44992">
              <w:rPr>
                <w:rStyle w:val="-"/>
                <w:noProof/>
                <w:lang w:val="el-GR"/>
              </w:rPr>
              <w:t xml:space="preserve"> – Υπόδειγμα Οικονομικής Προσφοράς</w:t>
            </w:r>
            <w:r w:rsidR="002523FD">
              <w:rPr>
                <w:noProof/>
                <w:webHidden/>
              </w:rPr>
              <w:tab/>
            </w:r>
            <w:r w:rsidR="002523FD">
              <w:rPr>
                <w:noProof/>
                <w:webHidden/>
              </w:rPr>
              <w:fldChar w:fldCharType="begin"/>
            </w:r>
            <w:r w:rsidR="002523FD">
              <w:rPr>
                <w:noProof/>
                <w:webHidden/>
              </w:rPr>
              <w:instrText xml:space="preserve"> PAGEREF _Toc122685374 \h </w:instrText>
            </w:r>
            <w:r w:rsidR="002523FD">
              <w:rPr>
                <w:noProof/>
                <w:webHidden/>
              </w:rPr>
            </w:r>
            <w:r w:rsidR="002523FD">
              <w:rPr>
                <w:noProof/>
                <w:webHidden/>
              </w:rPr>
              <w:fldChar w:fldCharType="separate"/>
            </w:r>
            <w:r w:rsidR="002E56D0">
              <w:rPr>
                <w:noProof/>
                <w:webHidden/>
              </w:rPr>
              <w:t>145</w:t>
            </w:r>
            <w:r w:rsidR="002523FD">
              <w:rPr>
                <w:noProof/>
                <w:webHidden/>
              </w:rPr>
              <w:fldChar w:fldCharType="end"/>
            </w:r>
          </w:hyperlink>
        </w:p>
        <w:p w14:paraId="36C8CAE3" w14:textId="0DEAE323"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75" w:history="1">
            <w:r w:rsidR="002523FD" w:rsidRPr="00C44992">
              <w:rPr>
                <w:rStyle w:val="-"/>
                <w:noProof/>
                <w:lang w:val="el-GR"/>
              </w:rPr>
              <w:t>1.</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Υποσυστήματα</w:t>
            </w:r>
            <w:r w:rsidR="002523FD">
              <w:rPr>
                <w:noProof/>
                <w:webHidden/>
              </w:rPr>
              <w:tab/>
            </w:r>
            <w:r w:rsidR="002523FD">
              <w:rPr>
                <w:noProof/>
                <w:webHidden/>
              </w:rPr>
              <w:fldChar w:fldCharType="begin"/>
            </w:r>
            <w:r w:rsidR="002523FD">
              <w:rPr>
                <w:noProof/>
                <w:webHidden/>
              </w:rPr>
              <w:instrText xml:space="preserve"> PAGEREF _Toc122685375 \h </w:instrText>
            </w:r>
            <w:r w:rsidR="002523FD">
              <w:rPr>
                <w:noProof/>
                <w:webHidden/>
              </w:rPr>
            </w:r>
            <w:r w:rsidR="002523FD">
              <w:rPr>
                <w:noProof/>
                <w:webHidden/>
              </w:rPr>
              <w:fldChar w:fldCharType="separate"/>
            </w:r>
            <w:r w:rsidR="002E56D0">
              <w:rPr>
                <w:noProof/>
                <w:webHidden/>
              </w:rPr>
              <w:t>145</w:t>
            </w:r>
            <w:r w:rsidR="002523FD">
              <w:rPr>
                <w:noProof/>
                <w:webHidden/>
              </w:rPr>
              <w:fldChar w:fldCharType="end"/>
            </w:r>
          </w:hyperlink>
        </w:p>
        <w:p w14:paraId="501C3AFC" w14:textId="4F29473B"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76" w:history="1">
            <w:r w:rsidR="002523FD" w:rsidRPr="00C44992">
              <w:rPr>
                <w:rStyle w:val="-"/>
                <w:noProof/>
                <w:lang w:val="el-GR"/>
              </w:rPr>
              <w:t>2.</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Υπηρεσίες</w:t>
            </w:r>
            <w:r w:rsidR="002523FD">
              <w:rPr>
                <w:noProof/>
                <w:webHidden/>
              </w:rPr>
              <w:tab/>
            </w:r>
            <w:r w:rsidR="002523FD">
              <w:rPr>
                <w:noProof/>
                <w:webHidden/>
              </w:rPr>
              <w:fldChar w:fldCharType="begin"/>
            </w:r>
            <w:r w:rsidR="002523FD">
              <w:rPr>
                <w:noProof/>
                <w:webHidden/>
              </w:rPr>
              <w:instrText xml:space="preserve"> PAGEREF _Toc122685376 \h </w:instrText>
            </w:r>
            <w:r w:rsidR="002523FD">
              <w:rPr>
                <w:noProof/>
                <w:webHidden/>
              </w:rPr>
            </w:r>
            <w:r w:rsidR="002523FD">
              <w:rPr>
                <w:noProof/>
                <w:webHidden/>
              </w:rPr>
              <w:fldChar w:fldCharType="separate"/>
            </w:r>
            <w:r w:rsidR="002E56D0">
              <w:rPr>
                <w:noProof/>
                <w:webHidden/>
              </w:rPr>
              <w:t>146</w:t>
            </w:r>
            <w:r w:rsidR="002523FD">
              <w:rPr>
                <w:noProof/>
                <w:webHidden/>
              </w:rPr>
              <w:fldChar w:fldCharType="end"/>
            </w:r>
          </w:hyperlink>
        </w:p>
        <w:p w14:paraId="660FAB30" w14:textId="43EA1CEA"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77" w:history="1">
            <w:r w:rsidR="002523FD" w:rsidRPr="00C44992">
              <w:rPr>
                <w:rStyle w:val="-"/>
                <w:noProof/>
                <w:lang w:val="el-GR"/>
              </w:rPr>
              <w:t>3.</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Άλλες δαπάνες</w:t>
            </w:r>
            <w:r w:rsidR="002523FD">
              <w:rPr>
                <w:noProof/>
                <w:webHidden/>
              </w:rPr>
              <w:tab/>
            </w:r>
            <w:r w:rsidR="002523FD">
              <w:rPr>
                <w:noProof/>
                <w:webHidden/>
              </w:rPr>
              <w:fldChar w:fldCharType="begin"/>
            </w:r>
            <w:r w:rsidR="002523FD">
              <w:rPr>
                <w:noProof/>
                <w:webHidden/>
              </w:rPr>
              <w:instrText xml:space="preserve"> PAGEREF _Toc122685377 \h </w:instrText>
            </w:r>
            <w:r w:rsidR="002523FD">
              <w:rPr>
                <w:noProof/>
                <w:webHidden/>
              </w:rPr>
            </w:r>
            <w:r w:rsidR="002523FD">
              <w:rPr>
                <w:noProof/>
                <w:webHidden/>
              </w:rPr>
              <w:fldChar w:fldCharType="separate"/>
            </w:r>
            <w:r w:rsidR="002E56D0">
              <w:rPr>
                <w:noProof/>
                <w:webHidden/>
              </w:rPr>
              <w:t>146</w:t>
            </w:r>
            <w:r w:rsidR="002523FD">
              <w:rPr>
                <w:noProof/>
                <w:webHidden/>
              </w:rPr>
              <w:fldChar w:fldCharType="end"/>
            </w:r>
          </w:hyperlink>
        </w:p>
        <w:p w14:paraId="022741E2" w14:textId="22E1F621"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78" w:history="1">
            <w:r w:rsidR="002523FD" w:rsidRPr="00C44992">
              <w:rPr>
                <w:rStyle w:val="-"/>
                <w:noProof/>
                <w:lang w:val="el-GR"/>
              </w:rPr>
              <w:t>4.</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Συγκεντρωτικός Πίνακας Οικονομικής Προσφοράς Έργου</w:t>
            </w:r>
            <w:r w:rsidR="002523FD">
              <w:rPr>
                <w:noProof/>
                <w:webHidden/>
              </w:rPr>
              <w:tab/>
            </w:r>
            <w:r w:rsidR="002523FD">
              <w:rPr>
                <w:noProof/>
                <w:webHidden/>
              </w:rPr>
              <w:fldChar w:fldCharType="begin"/>
            </w:r>
            <w:r w:rsidR="002523FD">
              <w:rPr>
                <w:noProof/>
                <w:webHidden/>
              </w:rPr>
              <w:instrText xml:space="preserve"> PAGEREF _Toc122685378 \h </w:instrText>
            </w:r>
            <w:r w:rsidR="002523FD">
              <w:rPr>
                <w:noProof/>
                <w:webHidden/>
              </w:rPr>
            </w:r>
            <w:r w:rsidR="002523FD">
              <w:rPr>
                <w:noProof/>
                <w:webHidden/>
              </w:rPr>
              <w:fldChar w:fldCharType="separate"/>
            </w:r>
            <w:r w:rsidR="002E56D0">
              <w:rPr>
                <w:noProof/>
                <w:webHidden/>
              </w:rPr>
              <w:t>147</w:t>
            </w:r>
            <w:r w:rsidR="002523FD">
              <w:rPr>
                <w:noProof/>
                <w:webHidden/>
              </w:rPr>
              <w:fldChar w:fldCharType="end"/>
            </w:r>
          </w:hyperlink>
        </w:p>
        <w:p w14:paraId="37172EBA" w14:textId="5454C11E"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79" w:history="1">
            <w:r w:rsidR="002523FD" w:rsidRPr="00C44992">
              <w:rPr>
                <w:rStyle w:val="-"/>
                <w:noProof/>
                <w:lang w:val="el-GR"/>
              </w:rPr>
              <w:t>5.</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Συγκεντρωτικός Πίνακας Οικονομικής Προσφοράς Συντήρησης</w:t>
            </w:r>
            <w:r w:rsidR="002523FD">
              <w:rPr>
                <w:noProof/>
                <w:webHidden/>
              </w:rPr>
              <w:tab/>
            </w:r>
            <w:r w:rsidR="002523FD">
              <w:rPr>
                <w:noProof/>
                <w:webHidden/>
              </w:rPr>
              <w:fldChar w:fldCharType="begin"/>
            </w:r>
            <w:r w:rsidR="002523FD">
              <w:rPr>
                <w:noProof/>
                <w:webHidden/>
              </w:rPr>
              <w:instrText xml:space="preserve"> PAGEREF _Toc122685379 \h </w:instrText>
            </w:r>
            <w:r w:rsidR="002523FD">
              <w:rPr>
                <w:noProof/>
                <w:webHidden/>
              </w:rPr>
            </w:r>
            <w:r w:rsidR="002523FD">
              <w:rPr>
                <w:noProof/>
                <w:webHidden/>
              </w:rPr>
              <w:fldChar w:fldCharType="separate"/>
            </w:r>
            <w:r w:rsidR="002E56D0">
              <w:rPr>
                <w:noProof/>
                <w:webHidden/>
              </w:rPr>
              <w:t>147</w:t>
            </w:r>
            <w:r w:rsidR="002523FD">
              <w:rPr>
                <w:noProof/>
                <w:webHidden/>
              </w:rPr>
              <w:fldChar w:fldCharType="end"/>
            </w:r>
          </w:hyperlink>
        </w:p>
        <w:p w14:paraId="0F68752F" w14:textId="4E6E8439"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80" w:history="1">
            <w:r w:rsidR="002523FD" w:rsidRPr="00C44992">
              <w:rPr>
                <w:rStyle w:val="-"/>
                <w:noProof/>
                <w:lang w:val="el-GR"/>
              </w:rPr>
              <w:t xml:space="preserve">ΠΑΡΑΡΤΗΜΑ </w:t>
            </w:r>
            <w:r w:rsidR="002523FD" w:rsidRPr="00C44992">
              <w:rPr>
                <w:rStyle w:val="-"/>
                <w:noProof/>
              </w:rPr>
              <w:t>VI</w:t>
            </w:r>
            <w:r w:rsidR="002523FD" w:rsidRPr="00C44992">
              <w:rPr>
                <w:rStyle w:val="-"/>
                <w:noProof/>
                <w:lang w:val="el-GR"/>
              </w:rPr>
              <w:t>Ι – Άλλες Δηλώσεις</w:t>
            </w:r>
            <w:r w:rsidR="002523FD">
              <w:rPr>
                <w:noProof/>
                <w:webHidden/>
              </w:rPr>
              <w:tab/>
            </w:r>
            <w:r w:rsidR="002523FD">
              <w:rPr>
                <w:noProof/>
                <w:webHidden/>
              </w:rPr>
              <w:fldChar w:fldCharType="begin"/>
            </w:r>
            <w:r w:rsidR="002523FD">
              <w:rPr>
                <w:noProof/>
                <w:webHidden/>
              </w:rPr>
              <w:instrText xml:space="preserve"> PAGEREF _Toc122685380 \h </w:instrText>
            </w:r>
            <w:r w:rsidR="002523FD">
              <w:rPr>
                <w:noProof/>
                <w:webHidden/>
              </w:rPr>
            </w:r>
            <w:r w:rsidR="002523FD">
              <w:rPr>
                <w:noProof/>
                <w:webHidden/>
              </w:rPr>
              <w:fldChar w:fldCharType="separate"/>
            </w:r>
            <w:r w:rsidR="002E56D0">
              <w:rPr>
                <w:noProof/>
                <w:webHidden/>
              </w:rPr>
              <w:t>148</w:t>
            </w:r>
            <w:r w:rsidR="002523FD">
              <w:rPr>
                <w:noProof/>
                <w:webHidden/>
              </w:rPr>
              <w:fldChar w:fldCharType="end"/>
            </w:r>
          </w:hyperlink>
        </w:p>
        <w:p w14:paraId="35644DDD" w14:textId="49C76433"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81" w:history="1">
            <w:r w:rsidR="002523FD" w:rsidRPr="00C44992">
              <w:rPr>
                <w:rStyle w:val="-"/>
                <w:noProof/>
                <w:lang w:val="el-GR"/>
              </w:rPr>
              <w:t xml:space="preserve">ΠΑΡΑΡΤΗΜΑ </w:t>
            </w:r>
            <w:r w:rsidR="002523FD" w:rsidRPr="00C44992">
              <w:rPr>
                <w:rStyle w:val="-"/>
                <w:noProof/>
              </w:rPr>
              <w:t>VIII</w:t>
            </w:r>
            <w:r w:rsidR="002523FD" w:rsidRPr="00C44992">
              <w:rPr>
                <w:rStyle w:val="-"/>
                <w:noProof/>
                <w:lang w:val="el-GR"/>
              </w:rPr>
              <w:t xml:space="preserve"> – Υποδείγματα Εγγυητικών Επιστολών</w:t>
            </w:r>
            <w:r w:rsidR="002523FD">
              <w:rPr>
                <w:noProof/>
                <w:webHidden/>
              </w:rPr>
              <w:tab/>
            </w:r>
            <w:r w:rsidR="002523FD">
              <w:rPr>
                <w:noProof/>
                <w:webHidden/>
              </w:rPr>
              <w:fldChar w:fldCharType="begin"/>
            </w:r>
            <w:r w:rsidR="002523FD">
              <w:rPr>
                <w:noProof/>
                <w:webHidden/>
              </w:rPr>
              <w:instrText xml:space="preserve"> PAGEREF _Toc122685381 \h </w:instrText>
            </w:r>
            <w:r w:rsidR="002523FD">
              <w:rPr>
                <w:noProof/>
                <w:webHidden/>
              </w:rPr>
            </w:r>
            <w:r w:rsidR="002523FD">
              <w:rPr>
                <w:noProof/>
                <w:webHidden/>
              </w:rPr>
              <w:fldChar w:fldCharType="separate"/>
            </w:r>
            <w:r w:rsidR="002E56D0">
              <w:rPr>
                <w:noProof/>
                <w:webHidden/>
              </w:rPr>
              <w:t>149</w:t>
            </w:r>
            <w:r w:rsidR="002523FD">
              <w:rPr>
                <w:noProof/>
                <w:webHidden/>
              </w:rPr>
              <w:fldChar w:fldCharType="end"/>
            </w:r>
          </w:hyperlink>
        </w:p>
        <w:p w14:paraId="640BDD31" w14:textId="3B65B47E"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82" w:history="1">
            <w:r w:rsidR="002523FD" w:rsidRPr="00C44992">
              <w:rPr>
                <w:rStyle w:val="-"/>
                <w:noProof/>
                <w:lang w:val="el-GR"/>
              </w:rPr>
              <w:t>I.</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Εγγυητική Επιστολή Συμμετοχής</w:t>
            </w:r>
            <w:r w:rsidR="002523FD">
              <w:rPr>
                <w:noProof/>
                <w:webHidden/>
              </w:rPr>
              <w:tab/>
            </w:r>
            <w:r w:rsidR="002523FD">
              <w:rPr>
                <w:noProof/>
                <w:webHidden/>
              </w:rPr>
              <w:fldChar w:fldCharType="begin"/>
            </w:r>
            <w:r w:rsidR="002523FD">
              <w:rPr>
                <w:noProof/>
                <w:webHidden/>
              </w:rPr>
              <w:instrText xml:space="preserve"> PAGEREF _Toc122685382 \h </w:instrText>
            </w:r>
            <w:r w:rsidR="002523FD">
              <w:rPr>
                <w:noProof/>
                <w:webHidden/>
              </w:rPr>
            </w:r>
            <w:r w:rsidR="002523FD">
              <w:rPr>
                <w:noProof/>
                <w:webHidden/>
              </w:rPr>
              <w:fldChar w:fldCharType="separate"/>
            </w:r>
            <w:r w:rsidR="002E56D0">
              <w:rPr>
                <w:noProof/>
                <w:webHidden/>
              </w:rPr>
              <w:t>149</w:t>
            </w:r>
            <w:r w:rsidR="002523FD">
              <w:rPr>
                <w:noProof/>
                <w:webHidden/>
              </w:rPr>
              <w:fldChar w:fldCharType="end"/>
            </w:r>
          </w:hyperlink>
        </w:p>
        <w:p w14:paraId="36318CB3" w14:textId="2D2669F6" w:rsidR="002523FD" w:rsidRDefault="00000000">
          <w:pPr>
            <w:pStyle w:val="3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2685383" w:history="1">
            <w:r w:rsidR="002523FD" w:rsidRPr="00C44992">
              <w:rPr>
                <w:rStyle w:val="-"/>
                <w:noProof/>
                <w:lang w:val="el-GR"/>
              </w:rPr>
              <w:t>II.</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rPr>
              <w:t>Εγγυητική Επιστολή Καλής Εκτέλεσης</w:t>
            </w:r>
            <w:r w:rsidR="002523FD">
              <w:rPr>
                <w:noProof/>
                <w:webHidden/>
              </w:rPr>
              <w:tab/>
            </w:r>
            <w:r w:rsidR="002523FD">
              <w:rPr>
                <w:noProof/>
                <w:webHidden/>
              </w:rPr>
              <w:fldChar w:fldCharType="begin"/>
            </w:r>
            <w:r w:rsidR="002523FD">
              <w:rPr>
                <w:noProof/>
                <w:webHidden/>
              </w:rPr>
              <w:instrText xml:space="preserve"> PAGEREF _Toc122685383 \h </w:instrText>
            </w:r>
            <w:r w:rsidR="002523FD">
              <w:rPr>
                <w:noProof/>
                <w:webHidden/>
              </w:rPr>
            </w:r>
            <w:r w:rsidR="002523FD">
              <w:rPr>
                <w:noProof/>
                <w:webHidden/>
              </w:rPr>
              <w:fldChar w:fldCharType="separate"/>
            </w:r>
            <w:r w:rsidR="002E56D0">
              <w:rPr>
                <w:noProof/>
                <w:webHidden/>
              </w:rPr>
              <w:t>150</w:t>
            </w:r>
            <w:r w:rsidR="002523FD">
              <w:rPr>
                <w:noProof/>
                <w:webHidden/>
              </w:rPr>
              <w:fldChar w:fldCharType="end"/>
            </w:r>
          </w:hyperlink>
        </w:p>
        <w:p w14:paraId="25EF7816" w14:textId="011E8466" w:rsidR="002523FD" w:rsidRDefault="00000000">
          <w:pPr>
            <w:pStyle w:val="32"/>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2685384" w:history="1">
            <w:r w:rsidR="002523FD" w:rsidRPr="00C44992">
              <w:rPr>
                <w:rStyle w:val="-"/>
                <w:noProof/>
                <w:lang w:val="el-GR" w:eastAsia="el-GR"/>
              </w:rPr>
              <w:t>III.</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eastAsia="el-GR"/>
              </w:rPr>
              <w:t>Εγγυητική Επιστολή Προκαταβολής</w:t>
            </w:r>
            <w:r w:rsidR="002523FD">
              <w:rPr>
                <w:noProof/>
                <w:webHidden/>
              </w:rPr>
              <w:tab/>
            </w:r>
            <w:r w:rsidR="002523FD">
              <w:rPr>
                <w:noProof/>
                <w:webHidden/>
              </w:rPr>
              <w:fldChar w:fldCharType="begin"/>
            </w:r>
            <w:r w:rsidR="002523FD">
              <w:rPr>
                <w:noProof/>
                <w:webHidden/>
              </w:rPr>
              <w:instrText xml:space="preserve"> PAGEREF _Toc122685384 \h </w:instrText>
            </w:r>
            <w:r w:rsidR="002523FD">
              <w:rPr>
                <w:noProof/>
                <w:webHidden/>
              </w:rPr>
            </w:r>
            <w:r w:rsidR="002523FD">
              <w:rPr>
                <w:noProof/>
                <w:webHidden/>
              </w:rPr>
              <w:fldChar w:fldCharType="separate"/>
            </w:r>
            <w:r w:rsidR="002E56D0">
              <w:rPr>
                <w:noProof/>
                <w:webHidden/>
              </w:rPr>
              <w:t>151</w:t>
            </w:r>
            <w:r w:rsidR="002523FD">
              <w:rPr>
                <w:noProof/>
                <w:webHidden/>
              </w:rPr>
              <w:fldChar w:fldCharType="end"/>
            </w:r>
          </w:hyperlink>
        </w:p>
        <w:p w14:paraId="6EDE9B49" w14:textId="7F14EEF9" w:rsidR="002523FD" w:rsidRDefault="00000000">
          <w:pPr>
            <w:pStyle w:val="32"/>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2685385" w:history="1">
            <w:r w:rsidR="002523FD" w:rsidRPr="00C44992">
              <w:rPr>
                <w:rStyle w:val="-"/>
                <w:noProof/>
                <w:lang w:val="el-GR" w:eastAsia="el-GR"/>
              </w:rPr>
              <w:t>IV.</w:t>
            </w:r>
            <w:r w:rsidR="002523FD">
              <w:rPr>
                <w:rFonts w:asciiTheme="minorHAnsi" w:eastAsiaTheme="minorEastAsia" w:hAnsiTheme="minorHAnsi" w:cstheme="minorBidi"/>
                <w:i w:val="0"/>
                <w:iCs w:val="0"/>
                <w:noProof/>
                <w:sz w:val="22"/>
                <w:szCs w:val="22"/>
                <w:lang w:val="en-US" w:eastAsia="en-US"/>
              </w:rPr>
              <w:tab/>
            </w:r>
            <w:r w:rsidR="002523FD" w:rsidRPr="00C44992">
              <w:rPr>
                <w:rStyle w:val="-"/>
                <w:noProof/>
                <w:lang w:val="el-GR" w:eastAsia="el-GR"/>
              </w:rPr>
              <w:t>Εγγυητική Επιστολή Καλής Λειτουργίας</w:t>
            </w:r>
            <w:r w:rsidR="002523FD">
              <w:rPr>
                <w:noProof/>
                <w:webHidden/>
              </w:rPr>
              <w:tab/>
            </w:r>
            <w:r w:rsidR="002523FD">
              <w:rPr>
                <w:noProof/>
                <w:webHidden/>
              </w:rPr>
              <w:fldChar w:fldCharType="begin"/>
            </w:r>
            <w:r w:rsidR="002523FD">
              <w:rPr>
                <w:noProof/>
                <w:webHidden/>
              </w:rPr>
              <w:instrText xml:space="preserve"> PAGEREF _Toc122685385 \h </w:instrText>
            </w:r>
            <w:r w:rsidR="002523FD">
              <w:rPr>
                <w:noProof/>
                <w:webHidden/>
              </w:rPr>
            </w:r>
            <w:r w:rsidR="002523FD">
              <w:rPr>
                <w:noProof/>
                <w:webHidden/>
              </w:rPr>
              <w:fldChar w:fldCharType="separate"/>
            </w:r>
            <w:r w:rsidR="002E56D0">
              <w:rPr>
                <w:noProof/>
                <w:webHidden/>
              </w:rPr>
              <w:t>153</w:t>
            </w:r>
            <w:r w:rsidR="002523FD">
              <w:rPr>
                <w:noProof/>
                <w:webHidden/>
              </w:rPr>
              <w:fldChar w:fldCharType="end"/>
            </w:r>
          </w:hyperlink>
        </w:p>
        <w:p w14:paraId="6CF841AB" w14:textId="426D97DD"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86" w:history="1">
            <w:r w:rsidR="002523FD" w:rsidRPr="00C44992">
              <w:rPr>
                <w:rStyle w:val="-"/>
                <w:noProof/>
                <w:lang w:val="el-GR"/>
              </w:rPr>
              <w:t xml:space="preserve">ΠΑΡΑΡΤΗΜΑ </w:t>
            </w:r>
            <w:r w:rsidR="002523FD" w:rsidRPr="00C44992">
              <w:rPr>
                <w:rStyle w:val="-"/>
                <w:noProof/>
                <w:lang w:val="en-US"/>
              </w:rPr>
              <w:t>IX</w:t>
            </w:r>
            <w:r w:rsidR="002523FD" w:rsidRPr="00C44992">
              <w:rPr>
                <w:rStyle w:val="-"/>
                <w:noProof/>
                <w:lang w:val="el-GR"/>
              </w:rPr>
              <w:t>– ΕΝΗΜΕΡΩΣΗ ΓΙΑ ΤΗΝ ΕΠΕΞΕΡΓΑΣΙΑ ΠΡΟΣΩΠΙΚΩΝ ΔΕΔΟΜΕΝΩΝ</w:t>
            </w:r>
            <w:r w:rsidR="002523FD">
              <w:rPr>
                <w:noProof/>
                <w:webHidden/>
              </w:rPr>
              <w:tab/>
            </w:r>
            <w:r w:rsidR="002523FD">
              <w:rPr>
                <w:noProof/>
                <w:webHidden/>
              </w:rPr>
              <w:fldChar w:fldCharType="begin"/>
            </w:r>
            <w:r w:rsidR="002523FD">
              <w:rPr>
                <w:noProof/>
                <w:webHidden/>
              </w:rPr>
              <w:instrText xml:space="preserve"> PAGEREF _Toc122685386 \h </w:instrText>
            </w:r>
            <w:r w:rsidR="002523FD">
              <w:rPr>
                <w:noProof/>
                <w:webHidden/>
              </w:rPr>
            </w:r>
            <w:r w:rsidR="002523FD">
              <w:rPr>
                <w:noProof/>
                <w:webHidden/>
              </w:rPr>
              <w:fldChar w:fldCharType="separate"/>
            </w:r>
            <w:r w:rsidR="002E56D0">
              <w:rPr>
                <w:noProof/>
                <w:webHidden/>
              </w:rPr>
              <w:t>154</w:t>
            </w:r>
            <w:r w:rsidR="002523FD">
              <w:rPr>
                <w:noProof/>
                <w:webHidden/>
              </w:rPr>
              <w:fldChar w:fldCharType="end"/>
            </w:r>
          </w:hyperlink>
        </w:p>
        <w:p w14:paraId="0AFC2A98" w14:textId="064F2D7C" w:rsidR="002523FD" w:rsidRDefault="00000000">
          <w:pPr>
            <w:pStyle w:val="26"/>
            <w:tabs>
              <w:tab w:val="right" w:leader="dot" w:pos="9628"/>
            </w:tabs>
            <w:rPr>
              <w:rFonts w:asciiTheme="minorHAnsi" w:eastAsiaTheme="minorEastAsia" w:hAnsiTheme="minorHAnsi" w:cstheme="minorBidi"/>
              <w:smallCaps w:val="0"/>
              <w:noProof/>
              <w:sz w:val="22"/>
              <w:szCs w:val="22"/>
              <w:lang w:val="en-US" w:eastAsia="en-US"/>
            </w:rPr>
          </w:pPr>
          <w:hyperlink w:anchor="_Toc122685387" w:history="1">
            <w:r w:rsidR="002523FD" w:rsidRPr="00C44992">
              <w:rPr>
                <w:rStyle w:val="-"/>
                <w:noProof/>
                <w:lang w:val="el-GR"/>
              </w:rPr>
              <w:t xml:space="preserve">ΠΑΡΑΡΤΗΜΑ </w:t>
            </w:r>
            <w:r w:rsidR="002523FD" w:rsidRPr="00C44992">
              <w:rPr>
                <w:rStyle w:val="-"/>
                <w:noProof/>
              </w:rPr>
              <w:t>X</w:t>
            </w:r>
            <w:r w:rsidR="002523FD" w:rsidRPr="00C44992">
              <w:rPr>
                <w:rStyle w:val="-"/>
                <w:noProof/>
                <w:lang w:val="el-GR"/>
              </w:rPr>
              <w:t xml:space="preserve"> – Ρήτρα Ακεραιότητας</w:t>
            </w:r>
            <w:r w:rsidR="002523FD">
              <w:rPr>
                <w:noProof/>
                <w:webHidden/>
              </w:rPr>
              <w:tab/>
            </w:r>
            <w:r w:rsidR="002523FD">
              <w:rPr>
                <w:noProof/>
                <w:webHidden/>
              </w:rPr>
              <w:fldChar w:fldCharType="begin"/>
            </w:r>
            <w:r w:rsidR="002523FD">
              <w:rPr>
                <w:noProof/>
                <w:webHidden/>
              </w:rPr>
              <w:instrText xml:space="preserve"> PAGEREF _Toc122685387 \h </w:instrText>
            </w:r>
            <w:r w:rsidR="002523FD">
              <w:rPr>
                <w:noProof/>
                <w:webHidden/>
              </w:rPr>
            </w:r>
            <w:r w:rsidR="002523FD">
              <w:rPr>
                <w:noProof/>
                <w:webHidden/>
              </w:rPr>
              <w:fldChar w:fldCharType="separate"/>
            </w:r>
            <w:r w:rsidR="002E56D0">
              <w:rPr>
                <w:noProof/>
                <w:webHidden/>
              </w:rPr>
              <w:t>155</w:t>
            </w:r>
            <w:r w:rsidR="002523FD">
              <w:rPr>
                <w:noProof/>
                <w:webHidden/>
              </w:rPr>
              <w:fldChar w:fldCharType="end"/>
            </w:r>
          </w:hyperlink>
        </w:p>
        <w:p w14:paraId="25698511" w14:textId="06FACB3C" w:rsidR="00A81D32" w:rsidRPr="00D86BD5" w:rsidRDefault="005D6014">
          <w:r w:rsidRPr="00D86BD5">
            <w:rPr>
              <w:b/>
              <w:bCs/>
              <w:caps/>
              <w:sz w:val="20"/>
              <w:szCs w:val="20"/>
            </w:rPr>
            <w:fldChar w:fldCharType="end"/>
          </w:r>
        </w:p>
      </w:sdtContent>
    </w:sdt>
    <w:p w14:paraId="21B60313" w14:textId="77777777" w:rsidR="00A81D32" w:rsidRPr="00D86BD5" w:rsidRDefault="00A81D32"/>
    <w:p w14:paraId="538A0A01" w14:textId="77777777" w:rsidR="008E18C3" w:rsidRPr="00D86BD5" w:rsidRDefault="008E18C3"/>
    <w:p w14:paraId="71AEB11C" w14:textId="77777777" w:rsidR="008E18C3" w:rsidRPr="00D86BD5" w:rsidRDefault="008E18C3">
      <w:pPr>
        <w:rPr>
          <w:rFonts w:eastAsia="MS Mincho"/>
          <w:b/>
          <w:bCs/>
          <w:caps/>
          <w:lang w:val="el-GR" w:eastAsia="el-GR"/>
        </w:rPr>
        <w:sectPr w:rsidR="008E18C3" w:rsidRPr="00D86BD5" w:rsidSect="00DF02B0">
          <w:pgSz w:w="11906" w:h="16838"/>
          <w:pgMar w:top="1134" w:right="1134" w:bottom="1134" w:left="1134" w:header="720" w:footer="709" w:gutter="0"/>
          <w:cols w:space="720"/>
          <w:titlePg/>
          <w:docGrid w:linePitch="360"/>
        </w:sectPr>
      </w:pPr>
    </w:p>
    <w:p w14:paraId="55CD7CD3" w14:textId="77777777" w:rsidR="008338F0" w:rsidRPr="00D86BD5" w:rsidRDefault="003355E7" w:rsidP="00D84329">
      <w:pPr>
        <w:pStyle w:val="10"/>
        <w:numPr>
          <w:ilvl w:val="0"/>
          <w:numId w:val="22"/>
        </w:numPr>
        <w:rPr>
          <w:rFonts w:cs="Tahoma"/>
          <w:lang w:val="el-GR"/>
        </w:rPr>
      </w:pPr>
      <w:bookmarkStart w:id="8" w:name="_Toc97194404"/>
      <w:bookmarkStart w:id="9" w:name="_Toc122685216"/>
      <w:r w:rsidRPr="00D86BD5">
        <w:rPr>
          <w:rFonts w:cs="Tahoma"/>
          <w:lang w:val="el-GR"/>
        </w:rPr>
        <w:lastRenderedPageBreak/>
        <w:t>ΑΝΑΘΕΤΟΥΣΑ ΑΡΧΗ ΚΑΙ ΑΝΤΙΚΕΙΜΕΝΟ ΣΥΜΒΑΣΗΣ</w:t>
      </w:r>
      <w:bookmarkEnd w:id="8"/>
      <w:bookmarkEnd w:id="9"/>
    </w:p>
    <w:p w14:paraId="473A9C05" w14:textId="77777777" w:rsidR="008338F0" w:rsidRPr="00D86BD5" w:rsidRDefault="003355E7" w:rsidP="00D84329">
      <w:pPr>
        <w:pStyle w:val="20"/>
        <w:numPr>
          <w:ilvl w:val="1"/>
          <w:numId w:val="23"/>
        </w:numPr>
        <w:rPr>
          <w:rFonts w:cs="Tahoma"/>
          <w:lang w:val="el-GR"/>
        </w:rPr>
      </w:pPr>
      <w:bookmarkStart w:id="10" w:name="_Toc97194256"/>
      <w:bookmarkStart w:id="11" w:name="_Toc97194405"/>
      <w:bookmarkStart w:id="12" w:name="_Toc122685217"/>
      <w:r w:rsidRPr="00D86BD5">
        <w:rPr>
          <w:rFonts w:cs="Tahoma"/>
          <w:lang w:val="el-GR"/>
        </w:rPr>
        <w:t>Στοιχεία Αναθέτουσας Αρχής</w:t>
      </w:r>
      <w:bookmarkEnd w:id="10"/>
      <w:bookmarkEnd w:id="11"/>
      <w:bookmarkEnd w:id="12"/>
      <w:r w:rsidRPr="00D86BD5">
        <w:rPr>
          <w:rFonts w:cs="Tahoma"/>
          <w:lang w:val="el-GR"/>
        </w:rPr>
        <w:t xml:space="preserve"> </w:t>
      </w:r>
    </w:p>
    <w:p w14:paraId="2E803ED7" w14:textId="77777777" w:rsidR="008338F0" w:rsidRPr="00D86BD5"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46B93"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D86BD5" w:rsidRDefault="003355E7">
            <w:pPr>
              <w:pStyle w:val="normalwithoutspacing"/>
            </w:pPr>
            <w:r w:rsidRPr="00D86BD5">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D86BD5" w:rsidRDefault="007D3A48">
            <w:pPr>
              <w:pStyle w:val="normalwithoutspacing"/>
              <w:snapToGrid w:val="0"/>
            </w:pPr>
            <w:r w:rsidRPr="00D86BD5">
              <w:t xml:space="preserve">ΚΟΙΝΩΝΙΑ ΤΗΣ ΠΛΗΡΟΦΟΡΙΑΣ </w:t>
            </w:r>
            <w:r w:rsidR="00417984" w:rsidRPr="00D86BD5">
              <w:t>Μ.</w:t>
            </w:r>
            <w:r w:rsidRPr="00D86BD5">
              <w:t>Α.Ε.</w:t>
            </w:r>
          </w:p>
        </w:tc>
      </w:tr>
      <w:tr w:rsidR="004D0444" w:rsidRPr="00D86BD5"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D86BD5" w:rsidRDefault="004D0444" w:rsidP="004D0444">
            <w:pPr>
              <w:pStyle w:val="normalwithoutspacing"/>
            </w:pPr>
            <w:r w:rsidRPr="00D86BD5">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D86BD5" w:rsidRDefault="004D0444" w:rsidP="004D0444">
            <w:pPr>
              <w:pStyle w:val="normalwithoutspacing"/>
              <w:snapToGrid w:val="0"/>
            </w:pPr>
            <w:r w:rsidRPr="00D86BD5">
              <w:t>999983307</w:t>
            </w:r>
          </w:p>
        </w:tc>
      </w:tr>
      <w:tr w:rsidR="004D0444" w:rsidRPr="00D86BD5"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D86BD5" w:rsidRDefault="004D0444" w:rsidP="004D0444">
            <w:pPr>
              <w:pStyle w:val="normalwithoutspacing"/>
            </w:pPr>
            <w:r w:rsidRPr="00D86BD5">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D86BD5" w:rsidRDefault="004D0444" w:rsidP="004D0444">
            <w:pPr>
              <w:pStyle w:val="normalwithoutspacing"/>
              <w:snapToGrid w:val="0"/>
            </w:pPr>
            <w:r w:rsidRPr="00D86BD5">
              <w:t>1053.E00553.00005</w:t>
            </w:r>
          </w:p>
        </w:tc>
      </w:tr>
      <w:tr w:rsidR="008338F0" w:rsidRPr="00D86BD5"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D86BD5" w:rsidRDefault="003355E7">
            <w:pPr>
              <w:pStyle w:val="normalwithoutspacing"/>
            </w:pPr>
            <w:r w:rsidRPr="00D86BD5">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D86BD5" w:rsidRDefault="00372204" w:rsidP="007D3A48">
            <w:pPr>
              <w:pStyle w:val="normalwithoutspacing"/>
              <w:snapToGrid w:val="0"/>
            </w:pPr>
            <w:r w:rsidRPr="00D86BD5">
              <w:t>Λεωφ. Συγγρού 194</w:t>
            </w:r>
          </w:p>
        </w:tc>
      </w:tr>
      <w:tr w:rsidR="008338F0" w:rsidRPr="00D86BD5"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D86BD5" w:rsidRDefault="003355E7">
            <w:pPr>
              <w:pStyle w:val="normalwithoutspacing"/>
            </w:pPr>
            <w:r w:rsidRPr="00D86BD5">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D86BD5" w:rsidRDefault="00372204">
            <w:pPr>
              <w:pStyle w:val="normalwithoutspacing"/>
              <w:snapToGrid w:val="0"/>
            </w:pPr>
            <w:r w:rsidRPr="00D86BD5">
              <w:t>Καλλιθέα</w:t>
            </w:r>
          </w:p>
        </w:tc>
      </w:tr>
      <w:tr w:rsidR="008338F0" w:rsidRPr="00D86BD5"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D86BD5" w:rsidRDefault="003355E7">
            <w:pPr>
              <w:pStyle w:val="normalwithoutspacing"/>
            </w:pPr>
            <w:r w:rsidRPr="00D86BD5">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D86BD5" w:rsidRDefault="00372204">
            <w:pPr>
              <w:pStyle w:val="normalwithoutspacing"/>
              <w:snapToGrid w:val="0"/>
            </w:pPr>
            <w:r w:rsidRPr="00D86BD5">
              <w:t>176 71</w:t>
            </w:r>
          </w:p>
        </w:tc>
      </w:tr>
      <w:tr w:rsidR="008338F0" w:rsidRPr="00D86BD5"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D86BD5" w:rsidRDefault="003355E7">
            <w:pPr>
              <w:pStyle w:val="normalwithoutspacing"/>
            </w:pPr>
            <w:r w:rsidRPr="00D86BD5">
              <w:t>Χώρα</w:t>
            </w:r>
            <w:r w:rsidRPr="00D86BD5">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D86BD5" w:rsidRDefault="007D3A48">
            <w:pPr>
              <w:pStyle w:val="normalwithoutspacing"/>
              <w:snapToGrid w:val="0"/>
              <w:rPr>
                <w:lang w:val="en-US"/>
              </w:rPr>
            </w:pPr>
            <w:r w:rsidRPr="00D86BD5">
              <w:t>ΕΛΛΑΔΑ</w:t>
            </w:r>
          </w:p>
        </w:tc>
      </w:tr>
      <w:tr w:rsidR="008338F0" w:rsidRPr="00D86BD5"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D86BD5" w:rsidRDefault="003355E7">
            <w:pPr>
              <w:pStyle w:val="normalwithoutspacing"/>
            </w:pPr>
            <w:r w:rsidRPr="00D86BD5">
              <w:t>Κωδικός ΝUTS</w:t>
            </w:r>
            <w:r w:rsidRPr="00D86BD5">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D86BD5" w:rsidRDefault="0036512D">
            <w:pPr>
              <w:pStyle w:val="normalwithoutspacing"/>
              <w:snapToGrid w:val="0"/>
              <w:rPr>
                <w:lang w:val="de-DE"/>
              </w:rPr>
            </w:pPr>
            <w:r w:rsidRPr="00D86BD5">
              <w:t>GR 300</w:t>
            </w:r>
          </w:p>
        </w:tc>
      </w:tr>
      <w:tr w:rsidR="008338F0" w:rsidRPr="00D86BD5"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D86BD5" w:rsidRDefault="003355E7">
            <w:pPr>
              <w:pStyle w:val="normalwithoutspacing"/>
            </w:pPr>
            <w:r w:rsidRPr="00D86BD5">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D86BD5" w:rsidRDefault="00865C7D">
            <w:pPr>
              <w:pStyle w:val="normalwithoutspacing"/>
              <w:snapToGrid w:val="0"/>
              <w:rPr>
                <w:lang w:val="en-US"/>
              </w:rPr>
            </w:pPr>
            <w:r w:rsidRPr="00D86BD5">
              <w:rPr>
                <w:lang w:val="en-US"/>
              </w:rPr>
              <w:t>213 1300700</w:t>
            </w:r>
          </w:p>
        </w:tc>
      </w:tr>
      <w:tr w:rsidR="008338F0" w:rsidRPr="00D86BD5"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D86BD5" w:rsidRDefault="003355E7">
            <w:pPr>
              <w:pStyle w:val="normalwithoutspacing"/>
            </w:pPr>
            <w:r w:rsidRPr="00D86BD5">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D86BD5" w:rsidRDefault="00865C7D">
            <w:pPr>
              <w:pStyle w:val="normalwithoutspacing"/>
              <w:snapToGrid w:val="0"/>
              <w:rPr>
                <w:lang w:val="en-US"/>
              </w:rPr>
            </w:pPr>
            <w:r w:rsidRPr="00D86BD5">
              <w:rPr>
                <w:lang w:val="en-US"/>
              </w:rPr>
              <w:t>213 1300801</w:t>
            </w:r>
          </w:p>
        </w:tc>
      </w:tr>
      <w:tr w:rsidR="008338F0" w:rsidRPr="00D86BD5"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D86BD5" w:rsidRDefault="003355E7">
            <w:pPr>
              <w:pStyle w:val="normalwithoutspacing"/>
            </w:pPr>
            <w:r w:rsidRPr="00D86BD5">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D86BD5" w:rsidRDefault="00000000">
            <w:pPr>
              <w:pStyle w:val="normalwithoutspacing"/>
              <w:snapToGrid w:val="0"/>
              <w:rPr>
                <w:lang w:val="en-US"/>
              </w:rPr>
            </w:pPr>
            <w:hyperlink r:id="rId12" w:history="1">
              <w:r w:rsidR="00E817D9" w:rsidRPr="00D86BD5">
                <w:rPr>
                  <w:rStyle w:val="-"/>
                  <w:lang w:val="en-US"/>
                </w:rPr>
                <w:t>info@ktpae.gr</w:t>
              </w:r>
            </w:hyperlink>
          </w:p>
        </w:tc>
      </w:tr>
      <w:tr w:rsidR="008338F0" w:rsidRPr="00D86BD5"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D86BD5" w:rsidRDefault="003355E7">
            <w:pPr>
              <w:pStyle w:val="normalwithoutspacing"/>
            </w:pPr>
            <w:r w:rsidRPr="00D86BD5">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B034B84" w:rsidR="008338F0" w:rsidRPr="00FE4F8A" w:rsidRDefault="00FE4F8A">
            <w:pPr>
              <w:pStyle w:val="normalwithoutspacing"/>
              <w:snapToGrid w:val="0"/>
              <w:rPr>
                <w:highlight w:val="magenta"/>
              </w:rPr>
            </w:pPr>
            <w:r w:rsidRPr="00F649E7">
              <w:t>Μερόπη Δράκου</w:t>
            </w:r>
          </w:p>
        </w:tc>
      </w:tr>
      <w:tr w:rsidR="008338F0" w:rsidRPr="00D86BD5"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D86BD5" w:rsidRDefault="003355E7">
            <w:pPr>
              <w:pStyle w:val="normalwithoutspacing"/>
            </w:pPr>
            <w:r w:rsidRPr="00D86BD5">
              <w:t>Γενική Διεύθυνση στο διαδίκτυο</w:t>
            </w:r>
            <w:r w:rsidR="00E1337D" w:rsidRPr="00D86BD5">
              <w:t xml:space="preserve"> </w:t>
            </w:r>
            <w:r w:rsidRPr="00D86BD5">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D86BD5" w:rsidRDefault="00000000">
            <w:pPr>
              <w:pStyle w:val="normalwithoutspacing"/>
              <w:snapToGrid w:val="0"/>
            </w:pPr>
            <w:hyperlink r:id="rId13" w:history="1">
              <w:r w:rsidR="00E817D9" w:rsidRPr="00D86BD5">
                <w:rPr>
                  <w:rStyle w:val="-"/>
                </w:rPr>
                <w:t>http://www.ktpae.gr</w:t>
              </w:r>
            </w:hyperlink>
          </w:p>
        </w:tc>
      </w:tr>
      <w:tr w:rsidR="008338F0" w:rsidRPr="00D86BD5"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D86BD5" w:rsidRDefault="003355E7">
            <w:pPr>
              <w:pStyle w:val="normalwithoutspacing"/>
            </w:pPr>
            <w:r w:rsidRPr="00D86BD5">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D86BD5" w:rsidRDefault="00E817D9">
            <w:pPr>
              <w:pStyle w:val="normalwithoutspacing"/>
              <w:snapToGrid w:val="0"/>
            </w:pPr>
            <w:r w:rsidRPr="00D86BD5">
              <w:t>https://www.ktpae.gr/</w:t>
            </w:r>
          </w:p>
        </w:tc>
      </w:tr>
    </w:tbl>
    <w:p w14:paraId="6D04F2B7" w14:textId="77777777" w:rsidR="008338F0" w:rsidRPr="00D86BD5" w:rsidRDefault="008338F0">
      <w:pPr>
        <w:pStyle w:val="normalwithoutspacing"/>
      </w:pPr>
    </w:p>
    <w:p w14:paraId="71E04718" w14:textId="77777777" w:rsidR="008338F0" w:rsidRPr="00D86BD5" w:rsidRDefault="003355E7">
      <w:pPr>
        <w:pStyle w:val="normalwithoutspacing"/>
      </w:pPr>
      <w:r w:rsidRPr="00D86BD5">
        <w:rPr>
          <w:b/>
        </w:rPr>
        <w:t xml:space="preserve">Είδος Αναθέτουσας Αρχής </w:t>
      </w:r>
    </w:p>
    <w:p w14:paraId="44146439" w14:textId="77777777" w:rsidR="008338F0" w:rsidRPr="00D86BD5" w:rsidRDefault="003355E7">
      <w:pPr>
        <w:pStyle w:val="normalwithoutspacing"/>
        <w:rPr>
          <w:rFonts w:eastAsia="Calibri"/>
        </w:rPr>
      </w:pPr>
      <w:r w:rsidRPr="00D86BD5">
        <w:t>Η Αναθέτουσα Αρχή είναι</w:t>
      </w:r>
      <w:r w:rsidR="00E1337D" w:rsidRPr="00D86BD5">
        <w:t xml:space="preserve"> </w:t>
      </w:r>
      <w:r w:rsidRPr="00D86BD5">
        <w:t xml:space="preserve"> </w:t>
      </w:r>
      <w:r w:rsidR="00CD22D1" w:rsidRPr="00D86BD5">
        <w:t xml:space="preserve">η Κοινωνία της Πληροφορίας </w:t>
      </w:r>
      <w:r w:rsidR="00417984" w:rsidRPr="00D86BD5">
        <w:t xml:space="preserve">Μονοπρόσωπη Ανώνυμη </w:t>
      </w:r>
      <w:r w:rsidR="007D3A48" w:rsidRPr="00D86BD5">
        <w:t>Εταιρία του Δημόσιου Τομέα (μη Κεντρική Αναθέτουσα Αρχή)</w:t>
      </w:r>
      <w:r w:rsidR="00E1337D" w:rsidRPr="00D86BD5">
        <w:t xml:space="preserve"> </w:t>
      </w:r>
      <w:r w:rsidRPr="00D86BD5">
        <w:t>και ανήκει στην</w:t>
      </w:r>
      <w:r w:rsidR="00DB2700" w:rsidRPr="00D86BD5">
        <w:t xml:space="preserve"> Κεντρική Κυβέρνηση – Υποτομέας Νομικά Πρόσωπα Κεντρικής Κυβέρνησης και Δημόσιες Επιχειρήσεις </w:t>
      </w:r>
    </w:p>
    <w:p w14:paraId="5D55A5F6" w14:textId="77777777" w:rsidR="008338F0" w:rsidRPr="00D86BD5" w:rsidRDefault="003355E7">
      <w:pPr>
        <w:pStyle w:val="normalwithoutspacing"/>
      </w:pPr>
      <w:r w:rsidRPr="00D86BD5">
        <w:rPr>
          <w:b/>
        </w:rPr>
        <w:t>Κύρια δραστηριότητα Α.Α.</w:t>
      </w:r>
    </w:p>
    <w:p w14:paraId="39CCC49B" w14:textId="77777777" w:rsidR="008338F0" w:rsidRPr="00D86BD5" w:rsidRDefault="003355E7">
      <w:pPr>
        <w:pStyle w:val="normalwithoutspacing"/>
      </w:pPr>
      <w:r w:rsidRPr="00D86BD5">
        <w:t xml:space="preserve">Η κύρια δραστηριότητα της Αναθέτουσας Αρχής είναι </w:t>
      </w:r>
      <w:r w:rsidR="00EB0718" w:rsidRPr="00D86BD5">
        <w:t>«Γενικές Δημόσιες Υπηρεσίες».</w:t>
      </w:r>
    </w:p>
    <w:p w14:paraId="7F9F39E8" w14:textId="6410F1DB" w:rsidR="008338F0" w:rsidRPr="00D86BD5" w:rsidRDefault="003355E7">
      <w:pPr>
        <w:pStyle w:val="normalwithoutspacing"/>
      </w:pPr>
      <w:r w:rsidRPr="00D86BD5">
        <w:t>Εφαρμοστέο εθνικό δίκαιο</w:t>
      </w:r>
      <w:r w:rsidR="00E1337D" w:rsidRPr="00D86BD5">
        <w:t xml:space="preserve"> </w:t>
      </w:r>
      <w:r w:rsidRPr="00D86BD5">
        <w:t xml:space="preserve">είναι το </w:t>
      </w:r>
      <w:r w:rsidR="00DB2700" w:rsidRPr="00D86BD5">
        <w:t>Ελληνικό</w:t>
      </w:r>
      <w:r w:rsidRPr="00D86BD5">
        <w:t xml:space="preserve">: </w:t>
      </w:r>
    </w:p>
    <w:p w14:paraId="1A7D840D" w14:textId="77777777" w:rsidR="008338F0" w:rsidRPr="00D86BD5" w:rsidRDefault="003355E7" w:rsidP="00D157B7">
      <w:pPr>
        <w:suppressAutoHyphens w:val="0"/>
        <w:spacing w:after="0"/>
        <w:jc w:val="left"/>
        <w:rPr>
          <w:lang w:val="el-GR"/>
        </w:rPr>
      </w:pPr>
      <w:r w:rsidRPr="00D86BD5">
        <w:rPr>
          <w:b/>
          <w:lang w:val="el-GR"/>
        </w:rPr>
        <w:t xml:space="preserve">Στοιχεία Επικοινωνίας </w:t>
      </w:r>
    </w:p>
    <w:p w14:paraId="5C3FA97B" w14:textId="5D58C1E2" w:rsidR="002E1FDE" w:rsidRPr="00D86BD5" w:rsidRDefault="003355E7" w:rsidP="002E1FDE">
      <w:pPr>
        <w:pStyle w:val="normalwithoutspacing"/>
        <w:ind w:left="567" w:hanging="567"/>
      </w:pPr>
      <w:r w:rsidRPr="00D86BD5">
        <w:t>α)</w:t>
      </w:r>
      <w:r w:rsidRPr="00D86BD5">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D86BD5">
        <w:t xml:space="preserve"> και μέσω της διαδικτυακής πύλης της Αναθέτουσας Αρχής </w:t>
      </w:r>
      <w:hyperlink r:id="rId14" w:history="1">
        <w:r w:rsidR="00154623" w:rsidRPr="00D86BD5">
          <w:rPr>
            <w:rStyle w:val="-"/>
          </w:rPr>
          <w:t>http://www.ktpae.gr</w:t>
        </w:r>
      </w:hyperlink>
    </w:p>
    <w:p w14:paraId="1155CDD2" w14:textId="77777777" w:rsidR="00154623" w:rsidRPr="00D86BD5" w:rsidRDefault="00154623" w:rsidP="00154623">
      <w:pPr>
        <w:pStyle w:val="normalwithoutspacing"/>
        <w:ind w:left="567"/>
      </w:pPr>
      <w:r w:rsidRPr="00D86BD5">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Pr="00D86BD5" w:rsidRDefault="003355E7">
      <w:pPr>
        <w:pStyle w:val="normalwithoutspacing"/>
        <w:ind w:left="567" w:hanging="567"/>
        <w:rPr>
          <w:color w:val="000000"/>
          <w:shd w:val="clear" w:color="auto" w:fill="FFFFFF"/>
        </w:rPr>
      </w:pPr>
      <w:r w:rsidRPr="00D86BD5">
        <w:t>β)</w:t>
      </w:r>
      <w:r w:rsidRPr="00D86BD5">
        <w:tab/>
        <w:t xml:space="preserve">Οι προσφορές πρέπει να υποβάλλονται ηλεκτρονικά στην διεύθυνση : </w:t>
      </w:r>
      <w:hyperlink r:id="rId15" w:history="1">
        <w:r w:rsidRPr="00D86BD5">
          <w:rPr>
            <w:rStyle w:val="-"/>
            <w:shd w:val="clear" w:color="auto" w:fill="FFFFFF"/>
          </w:rPr>
          <w:t>www.promitheus.gov.gr</w:t>
        </w:r>
      </w:hyperlink>
      <w:r w:rsidRPr="00D86BD5">
        <w:rPr>
          <w:color w:val="000000"/>
          <w:shd w:val="clear" w:color="auto" w:fill="FFFFFF"/>
        </w:rPr>
        <w:t xml:space="preserve"> </w:t>
      </w:r>
    </w:p>
    <w:p w14:paraId="70BBFFF5" w14:textId="77777777" w:rsidR="00E7277B" w:rsidRPr="00D86BD5" w:rsidRDefault="00E7277B">
      <w:pPr>
        <w:pStyle w:val="normalwithoutspacing"/>
        <w:ind w:left="567" w:hanging="567"/>
        <w:rPr>
          <w:color w:val="000000"/>
          <w:shd w:val="clear" w:color="auto" w:fill="FFFFFF"/>
        </w:rPr>
      </w:pPr>
    </w:p>
    <w:p w14:paraId="6CA27B35" w14:textId="77777777" w:rsidR="002E1FDE" w:rsidRPr="00D86BD5" w:rsidRDefault="002E1FDE" w:rsidP="00FD40D7">
      <w:pPr>
        <w:pStyle w:val="normalwithoutspacing"/>
      </w:pPr>
    </w:p>
    <w:p w14:paraId="305D86AF" w14:textId="77777777" w:rsidR="008338F0" w:rsidRPr="00D86BD5" w:rsidRDefault="003355E7" w:rsidP="003A109E">
      <w:pPr>
        <w:pStyle w:val="20"/>
        <w:rPr>
          <w:rFonts w:cs="Tahoma"/>
          <w:lang w:val="el-GR"/>
        </w:rPr>
      </w:pPr>
      <w:bookmarkStart w:id="13" w:name="_Ref89085315"/>
      <w:bookmarkStart w:id="14" w:name="_Toc97194257"/>
      <w:bookmarkStart w:id="15" w:name="_Toc97194406"/>
      <w:bookmarkStart w:id="16" w:name="_Toc122685218"/>
      <w:r w:rsidRPr="00D86BD5">
        <w:rPr>
          <w:rFonts w:cs="Tahoma"/>
          <w:lang w:val="el-GR"/>
        </w:rPr>
        <w:lastRenderedPageBreak/>
        <w:t>Στοιχεία Διαδικασίας - Χρηματοδότηση</w:t>
      </w:r>
      <w:bookmarkEnd w:id="13"/>
      <w:bookmarkEnd w:id="14"/>
      <w:bookmarkEnd w:id="15"/>
      <w:bookmarkEnd w:id="16"/>
    </w:p>
    <w:p w14:paraId="0F04A6BE" w14:textId="77777777" w:rsidR="008338F0" w:rsidRPr="00D86BD5" w:rsidRDefault="003355E7">
      <w:pPr>
        <w:rPr>
          <w:lang w:val="el-GR"/>
        </w:rPr>
      </w:pPr>
      <w:r w:rsidRPr="00D86BD5">
        <w:rPr>
          <w:b/>
          <w:lang w:val="el-GR"/>
        </w:rPr>
        <w:t xml:space="preserve">Είδος διαδικασίας </w:t>
      </w:r>
    </w:p>
    <w:p w14:paraId="407D7F38" w14:textId="77777777" w:rsidR="008338F0" w:rsidRPr="00D86BD5" w:rsidRDefault="003355E7">
      <w:pPr>
        <w:pStyle w:val="normalwithoutspacing"/>
        <w:rPr>
          <w:lang w:eastAsia="el-GR"/>
        </w:rPr>
      </w:pPr>
      <w:r w:rsidRPr="00D86BD5">
        <w:t xml:space="preserve">Ο διαγωνισμός θα διεξαχθεί με την ανοικτή διαδικασία του άρθρου 27 του ν. 4412/16. </w:t>
      </w:r>
    </w:p>
    <w:p w14:paraId="29866A07" w14:textId="77777777" w:rsidR="008338F0" w:rsidRPr="00D86BD5" w:rsidRDefault="008338F0">
      <w:pPr>
        <w:pStyle w:val="normalwithoutspacing"/>
      </w:pPr>
    </w:p>
    <w:p w14:paraId="249E4A7D" w14:textId="77777777" w:rsidR="008338F0" w:rsidRPr="00D86BD5" w:rsidRDefault="003355E7">
      <w:pPr>
        <w:pStyle w:val="normalwithoutspacing"/>
      </w:pPr>
      <w:r w:rsidRPr="00D86BD5">
        <w:rPr>
          <w:b/>
        </w:rPr>
        <w:t>Χρηματοδότηση της σύμβασης</w:t>
      </w:r>
    </w:p>
    <w:p w14:paraId="507EA60D" w14:textId="6CC841C6" w:rsidR="00295C2E" w:rsidRPr="00392829" w:rsidRDefault="00295C2E" w:rsidP="00295C2E">
      <w:pPr>
        <w:rPr>
          <w:lang w:val="el-GR"/>
        </w:rPr>
      </w:pPr>
      <w:r w:rsidRPr="00D86BD5">
        <w:rPr>
          <w:lang w:val="el-GR"/>
        </w:rPr>
        <w:t xml:space="preserve">Φορέας χρηματοδότησης της παρούσας σύμβασης είναι </w:t>
      </w:r>
      <w:r w:rsidRPr="00392829">
        <w:rPr>
          <w:lang w:val="el-GR"/>
        </w:rPr>
        <w:t xml:space="preserve">το Υπουργείο Ψηφιακής Διακυβέρνησης. </w:t>
      </w:r>
    </w:p>
    <w:p w14:paraId="25B51A6A" w14:textId="02AA6896" w:rsidR="00295C2E" w:rsidRPr="00D86BD5" w:rsidRDefault="00295C2E" w:rsidP="00295C2E">
      <w:pPr>
        <w:rPr>
          <w:lang w:val="el-GR"/>
        </w:rPr>
      </w:pPr>
      <w:r w:rsidRPr="00392829">
        <w:rPr>
          <w:lang w:val="el-GR"/>
        </w:rPr>
        <w:t xml:space="preserve">Οι δαπάνες </w:t>
      </w:r>
      <w:r w:rsidR="008A116E" w:rsidRPr="00392829">
        <w:rPr>
          <w:lang w:val="el-GR"/>
        </w:rPr>
        <w:t>της σύμβασης</w:t>
      </w:r>
      <w:r w:rsidRPr="00392829">
        <w:rPr>
          <w:lang w:val="el-GR"/>
        </w:rPr>
        <w:t xml:space="preserve">, </w:t>
      </w:r>
      <w:bookmarkStart w:id="17" w:name="_Hlk109917617"/>
      <w:r w:rsidRPr="00392829">
        <w:rPr>
          <w:lang w:val="el-GR"/>
        </w:rPr>
        <w:t>μη περιλαμβανομένων των δικαιωμάτων προαίρεσης</w:t>
      </w:r>
      <w:bookmarkEnd w:id="17"/>
      <w:r w:rsidRPr="00392829">
        <w:rPr>
          <w:lang w:val="el-GR"/>
        </w:rPr>
        <w:t>, θα βαρύνουν το Πρόγραμμα Δημοσίων Επενδύσεων-</w:t>
      </w:r>
      <w:r w:rsidRPr="00392829">
        <w:rPr>
          <w:lang w:val="en-US"/>
        </w:rPr>
        <w:t>TA</w:t>
      </w:r>
      <w:r w:rsidRPr="00392829">
        <w:rPr>
          <w:lang w:val="el-GR"/>
        </w:rPr>
        <w:t>, στη</w:t>
      </w:r>
      <w:r w:rsidRPr="00392829" w:rsidDel="00E50F50">
        <w:rPr>
          <w:lang w:val="el-GR"/>
        </w:rPr>
        <w:t xml:space="preserve"> </w:t>
      </w:r>
      <w:r w:rsidRPr="00392829">
        <w:rPr>
          <w:lang w:val="el-GR"/>
        </w:rPr>
        <w:t xml:space="preserve"> ΣΑΤΑ 063 </w:t>
      </w:r>
      <w:bookmarkStart w:id="18" w:name="_Hlk109832032"/>
      <w:r w:rsidRPr="00392829">
        <w:rPr>
          <w:lang w:val="el-GR"/>
        </w:rPr>
        <w:t>με ενάριθμο κωδικό 2022ΤΑ063000</w:t>
      </w:r>
      <w:bookmarkEnd w:id="18"/>
      <w:r w:rsidR="00392829" w:rsidRPr="00392829">
        <w:rPr>
          <w:lang w:val="el-GR"/>
        </w:rPr>
        <w:t>56</w:t>
      </w:r>
      <w:r w:rsidRPr="00392829">
        <w:rPr>
          <w:lang w:val="el-GR"/>
        </w:rPr>
        <w:t>.</w:t>
      </w:r>
    </w:p>
    <w:p w14:paraId="2FC3183F" w14:textId="23B3702B" w:rsidR="00295C2E" w:rsidRPr="00D86BD5" w:rsidRDefault="008A116E" w:rsidP="00295C2E">
      <w:pPr>
        <w:rPr>
          <w:lang w:val="el-GR"/>
        </w:rPr>
      </w:pPr>
      <w:r w:rsidRPr="00D86BD5">
        <w:rPr>
          <w:lang w:val="el-GR"/>
        </w:rPr>
        <w:t>Η σύμβαση</w:t>
      </w:r>
      <w:r w:rsidR="00295C2E" w:rsidRPr="00D86BD5">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rsidR="00295C2E" w:rsidRPr="008804F1">
        <w:t>NextGeneration</w:t>
      </w:r>
      <w:r w:rsidR="00295C2E" w:rsidRPr="008804F1">
        <w:rPr>
          <w:lang w:val="el-GR"/>
        </w:rPr>
        <w:t xml:space="preserve"> </w:t>
      </w:r>
      <w:r w:rsidR="00295C2E" w:rsidRPr="008804F1">
        <w:t>EU</w:t>
      </w:r>
      <w:r w:rsidR="00295C2E" w:rsidRPr="008804F1">
        <w:rPr>
          <w:lang w:val="el-GR"/>
        </w:rPr>
        <w:t xml:space="preserve"> (κωδικός Δράσης: </w:t>
      </w:r>
      <w:r w:rsidR="00F63ACE" w:rsidRPr="008804F1">
        <w:rPr>
          <w:lang w:val="el-GR"/>
        </w:rPr>
        <w:t xml:space="preserve">16824 </w:t>
      </w:r>
      <w:r w:rsidR="00295C2E" w:rsidRPr="008804F1">
        <w:rPr>
          <w:lang w:val="el-GR"/>
        </w:rPr>
        <w:t xml:space="preserve">/ Άξονας </w:t>
      </w:r>
      <w:r w:rsidR="00F63ACE" w:rsidRPr="008804F1">
        <w:rPr>
          <w:lang w:val="el-GR"/>
        </w:rPr>
        <w:t>2</w:t>
      </w:r>
      <w:r w:rsidR="00295C2E" w:rsidRPr="008804F1">
        <w:rPr>
          <w:lang w:val="el-GR"/>
        </w:rPr>
        <w:t>.</w:t>
      </w:r>
      <w:r w:rsidR="00F63ACE" w:rsidRPr="008804F1">
        <w:rPr>
          <w:lang w:val="el-GR"/>
        </w:rPr>
        <w:t>2</w:t>
      </w:r>
      <w:r w:rsidR="00295C2E" w:rsidRPr="008804F1">
        <w:rPr>
          <w:lang w:val="el-GR"/>
        </w:rPr>
        <w:t xml:space="preserve">), με βάση την Απόφαση Ένταξης με αρ. πρωτ. </w:t>
      </w:r>
      <w:r w:rsidR="00392829" w:rsidRPr="008804F1">
        <w:rPr>
          <w:lang w:val="el-GR"/>
        </w:rPr>
        <w:t>18792</w:t>
      </w:r>
      <w:r w:rsidR="00295C2E" w:rsidRPr="008804F1">
        <w:rPr>
          <w:lang w:val="el-GR"/>
        </w:rPr>
        <w:t xml:space="preserve"> ΕΞ 2022/</w:t>
      </w:r>
      <w:r w:rsidR="00392829" w:rsidRPr="008804F1">
        <w:rPr>
          <w:lang w:val="el-GR"/>
        </w:rPr>
        <w:t>21</w:t>
      </w:r>
      <w:r w:rsidR="00295C2E" w:rsidRPr="008804F1">
        <w:rPr>
          <w:lang w:val="el-GR"/>
        </w:rPr>
        <w:t>-</w:t>
      </w:r>
      <w:r w:rsidR="003E4C11" w:rsidRPr="008804F1">
        <w:rPr>
          <w:lang w:val="el-GR"/>
        </w:rPr>
        <w:t>12</w:t>
      </w:r>
      <w:r w:rsidR="00295C2E" w:rsidRPr="008804F1">
        <w:rPr>
          <w:lang w:val="el-GR"/>
        </w:rPr>
        <w:t xml:space="preserve">-2022 (Α.Π ΚτΠ Μ.Α.Ε. </w:t>
      </w:r>
      <w:r w:rsidR="00392829" w:rsidRPr="008804F1">
        <w:rPr>
          <w:lang w:val="el-GR"/>
        </w:rPr>
        <w:t>22838</w:t>
      </w:r>
      <w:r w:rsidR="00295C2E" w:rsidRPr="008804F1">
        <w:rPr>
          <w:lang w:val="el-GR"/>
        </w:rPr>
        <w:t>/</w:t>
      </w:r>
      <w:r w:rsidR="00392829" w:rsidRPr="008804F1">
        <w:rPr>
          <w:lang w:val="el-GR"/>
        </w:rPr>
        <w:t>21</w:t>
      </w:r>
      <w:r w:rsidR="00295C2E" w:rsidRPr="008804F1">
        <w:rPr>
          <w:lang w:val="el-GR"/>
        </w:rPr>
        <w:t>-</w:t>
      </w:r>
      <w:r w:rsidR="003E4C11" w:rsidRPr="008804F1">
        <w:rPr>
          <w:lang w:val="el-GR"/>
        </w:rPr>
        <w:t>12</w:t>
      </w:r>
      <w:r w:rsidR="00295C2E" w:rsidRPr="008804F1">
        <w:rPr>
          <w:lang w:val="el-GR"/>
        </w:rPr>
        <w:t xml:space="preserve">-2022)  και ΑΔΑ: </w:t>
      </w:r>
      <w:r w:rsidR="00392829" w:rsidRPr="008804F1">
        <w:rPr>
          <w:lang w:val="el-GR"/>
        </w:rPr>
        <w:t>66ΚΤΗ-ΧΦΓ</w:t>
      </w:r>
      <w:r w:rsidR="00295C2E" w:rsidRPr="008804F1">
        <w:rPr>
          <w:lang w:val="el-GR"/>
        </w:rPr>
        <w:t>,  έχει δε λάβει κωδικό</w:t>
      </w:r>
      <w:r w:rsidR="00295C2E" w:rsidRPr="00D86BD5">
        <w:rPr>
          <w:lang w:val="el-GR"/>
        </w:rPr>
        <w:t xml:space="preserve"> ΟΠΣ ΤΑ: </w:t>
      </w:r>
      <w:r w:rsidR="003E4C11" w:rsidRPr="00D044ED">
        <w:rPr>
          <w:b/>
          <w:color w:val="000000"/>
          <w:lang w:val="el-GR"/>
        </w:rPr>
        <w:t>5190243</w:t>
      </w:r>
      <w:r w:rsidR="00F63ACE">
        <w:rPr>
          <w:lang w:val="el-GR"/>
        </w:rPr>
        <w:t xml:space="preserve">. </w:t>
      </w:r>
    </w:p>
    <w:p w14:paraId="6A85E427" w14:textId="77777777" w:rsidR="00295C2E" w:rsidRPr="00D86BD5" w:rsidRDefault="00295C2E" w:rsidP="00295C2E">
      <w:pPr>
        <w:rPr>
          <w:lang w:val="el-GR"/>
        </w:rPr>
      </w:pPr>
      <w:r w:rsidRPr="00D86BD5">
        <w:rPr>
          <w:lang w:val="el-GR"/>
        </w:rPr>
        <w:t>Τα δικαιώματα προαίρεσης δύναται να χρηματοδοτηθούν από οποιαδήποτε άλλη πηγή.</w:t>
      </w:r>
    </w:p>
    <w:p w14:paraId="15E727EF" w14:textId="77777777" w:rsidR="008338F0" w:rsidRPr="00D86BD5" w:rsidRDefault="003355E7" w:rsidP="003A109E">
      <w:pPr>
        <w:pStyle w:val="20"/>
        <w:rPr>
          <w:rFonts w:cs="Tahoma"/>
          <w:lang w:val="el-GR"/>
        </w:rPr>
      </w:pPr>
      <w:r w:rsidRPr="00D86BD5">
        <w:rPr>
          <w:rFonts w:cs="Tahoma"/>
          <w:lang w:val="el-GR"/>
        </w:rPr>
        <w:tab/>
      </w:r>
      <w:bookmarkStart w:id="19" w:name="_Toc97194258"/>
      <w:bookmarkStart w:id="20" w:name="_Toc97194407"/>
      <w:bookmarkStart w:id="21" w:name="_Toc122685219"/>
      <w:r w:rsidRPr="00D86BD5">
        <w:rPr>
          <w:rFonts w:cs="Tahoma"/>
          <w:lang w:val="el-GR"/>
        </w:rPr>
        <w:t>Συνοπτική Περιγραφή φυσικού και οικονομικού αντικειμένου της σύμβασης</w:t>
      </w:r>
      <w:bookmarkEnd w:id="19"/>
      <w:bookmarkEnd w:id="20"/>
      <w:bookmarkEnd w:id="21"/>
      <w:r w:rsidRPr="00D86BD5">
        <w:rPr>
          <w:rFonts w:cs="Tahoma"/>
          <w:lang w:val="el-GR"/>
        </w:rPr>
        <w:t xml:space="preserve"> </w:t>
      </w:r>
    </w:p>
    <w:p w14:paraId="0C36C144" w14:textId="77777777" w:rsidR="00CE4526" w:rsidRPr="00D86BD5" w:rsidRDefault="00CE4526" w:rsidP="00CE4526">
      <w:pPr>
        <w:spacing w:after="0" w:line="360" w:lineRule="auto"/>
        <w:ind w:right="132"/>
        <w:rPr>
          <w:lang w:val="el-GR"/>
        </w:rPr>
      </w:pPr>
      <w:r w:rsidRPr="00D86BD5">
        <w:rPr>
          <w:lang w:val="el-GR"/>
        </w:rPr>
        <w:t>Το Πληροφοριακό σύστημα «Μητρώο Πολιτών» θεσμοθετήθηκε με τον Ν.4483/2017 (ΦΕΚ Α’ 107/31.07.2017) και ειδικότερα στο Μέρος Τέταρτο, άρθρα 115 έως και 124.</w:t>
      </w:r>
    </w:p>
    <w:p w14:paraId="2BA1023B" w14:textId="77777777" w:rsidR="00CE4526" w:rsidRPr="00D86BD5" w:rsidRDefault="00CE4526" w:rsidP="00CE4526">
      <w:pPr>
        <w:spacing w:after="0" w:line="360" w:lineRule="auto"/>
        <w:ind w:right="132"/>
        <w:rPr>
          <w:lang w:val="el-GR"/>
        </w:rPr>
      </w:pPr>
      <w:r w:rsidRPr="00D86BD5">
        <w:rPr>
          <w:lang w:val="el-GR"/>
        </w:rPr>
        <w:t xml:space="preserve">Υλοποιήθηκε με γνώμονα την εξυπηρέτηση του επιχειρησιακού πεδίου των Δημοτολογίων και των Ληξιαρχείων της Χώρας (συμπεριλαμβανομένου του Ειδικού Ληξιαρχείου Αθηνών) καθώς και την παροχή υπηρεσιών διαλειτουργικότητας (data only) σε τρίτους φορείς όταν και εφόσον θα ήταν ώριμοι να τις χρησιμοποιήσουν. Τέθηκε σε παραγωγική λειτουργία τον Ιανουάριο του 2018. </w:t>
      </w:r>
    </w:p>
    <w:p w14:paraId="5ADF5192" w14:textId="4BBEDF14" w:rsidR="00CE4526" w:rsidRPr="00D86BD5" w:rsidRDefault="00CE4526" w:rsidP="00CE4526">
      <w:pPr>
        <w:pStyle w:val="normalwithoutspacing"/>
        <w:spacing w:after="0" w:line="360" w:lineRule="auto"/>
        <w:ind w:right="132"/>
      </w:pPr>
      <w:r w:rsidRPr="00D86BD5">
        <w:t>Το αντικείμενο της σύμβασης αναλύεται στους κάτωθι άξονες:</w:t>
      </w:r>
    </w:p>
    <w:p w14:paraId="44493A76" w14:textId="77777777" w:rsidR="00CE4526" w:rsidRPr="00D86BD5" w:rsidRDefault="00CE4526" w:rsidP="000A6F75">
      <w:pPr>
        <w:pStyle w:val="aff"/>
        <w:numPr>
          <w:ilvl w:val="0"/>
          <w:numId w:val="54"/>
        </w:numPr>
        <w:spacing w:after="0" w:line="360" w:lineRule="auto"/>
        <w:ind w:left="567"/>
        <w:rPr>
          <w:lang w:val="el-GR"/>
        </w:rPr>
      </w:pPr>
      <w:r w:rsidRPr="00D86BD5">
        <w:rPr>
          <w:lang w:val="el-GR"/>
        </w:rPr>
        <w:t xml:space="preserve">Αναδιοργάνωση υφιστάμενων υποδομών λειτουργίας </w:t>
      </w:r>
    </w:p>
    <w:p w14:paraId="48549456" w14:textId="77777777" w:rsidR="00CE4526" w:rsidRPr="00D86BD5" w:rsidRDefault="00CE4526" w:rsidP="000A6F75">
      <w:pPr>
        <w:pStyle w:val="aff"/>
        <w:numPr>
          <w:ilvl w:val="0"/>
          <w:numId w:val="54"/>
        </w:numPr>
        <w:spacing w:after="0" w:line="360" w:lineRule="auto"/>
        <w:ind w:left="567"/>
        <w:rPr>
          <w:lang w:val="el-GR"/>
        </w:rPr>
      </w:pPr>
      <w:r w:rsidRPr="00D86BD5">
        <w:rPr>
          <w:lang w:val="el-GR"/>
        </w:rPr>
        <w:t>Επαύξηση λειτουργικότητας εφαρμογών</w:t>
      </w:r>
    </w:p>
    <w:p w14:paraId="6FCB8E6A" w14:textId="77777777" w:rsidR="00CE4526" w:rsidRPr="00D86BD5" w:rsidRDefault="00CE4526" w:rsidP="000A6F75">
      <w:pPr>
        <w:pStyle w:val="aff"/>
        <w:numPr>
          <w:ilvl w:val="0"/>
          <w:numId w:val="54"/>
        </w:numPr>
        <w:spacing w:after="0" w:line="360" w:lineRule="auto"/>
        <w:ind w:left="567"/>
        <w:rPr>
          <w:lang w:val="el-GR"/>
        </w:rPr>
      </w:pPr>
      <w:r w:rsidRPr="00D86BD5">
        <w:rPr>
          <w:lang w:val="el-GR"/>
        </w:rPr>
        <w:t>Εκσυγχρονισμός / αναμόρφωση υποσυστημάτων και αρχιτεκτονικής</w:t>
      </w:r>
    </w:p>
    <w:p w14:paraId="6F237D47" w14:textId="77777777" w:rsidR="00CE4526" w:rsidRPr="00D86BD5" w:rsidRDefault="00CE4526" w:rsidP="000A6F75">
      <w:pPr>
        <w:pStyle w:val="aff"/>
        <w:numPr>
          <w:ilvl w:val="0"/>
          <w:numId w:val="54"/>
        </w:numPr>
        <w:spacing w:after="0" w:line="360" w:lineRule="auto"/>
        <w:ind w:left="567"/>
        <w:rPr>
          <w:lang w:val="el-GR"/>
        </w:rPr>
      </w:pPr>
      <w:r w:rsidRPr="00D86BD5">
        <w:rPr>
          <w:lang w:val="el-GR"/>
        </w:rPr>
        <w:t>Δράσεις πληρότητας δεδομένων</w:t>
      </w:r>
    </w:p>
    <w:p w14:paraId="2D5DED2E" w14:textId="432D016A" w:rsidR="00CE4526" w:rsidRPr="00D86BD5" w:rsidRDefault="00CE4526" w:rsidP="00CE4526">
      <w:pPr>
        <w:spacing w:before="120" w:after="0" w:line="360" w:lineRule="auto"/>
        <w:ind w:right="132"/>
        <w:rPr>
          <w:lang w:val="el-GR"/>
        </w:rPr>
      </w:pPr>
      <w:r w:rsidRPr="00D86BD5">
        <w:rPr>
          <w:lang w:val="el-GR"/>
        </w:rPr>
        <w:t xml:space="preserve">Η ανάγκη αναδιοργάνωσης των υφιστάμενων υποδομών λειτουργίας [σημείο (Α)] θα προκύψει από την διάθεση νέου περιβάλλοντος λειτουργίας (public cloud provider)  με βάση το σχέδιο που έχει καταρτισθεί από την ΓΓΠΣΔΔ και το Υπουργείο Ψηφιακής Διακυβέρνησης. Σε αυτή τη βάση θα χρησιμοποιηθούν υπηρεσίες IaaS ακολουθώντας τους επιμέρους όρους και τις πολιτικές (Service Level Agreement) που θα υποδειχθούν. Θα προβλέπεται Disaster Recovery Site σε full mirroring εντός του περιβάλλοντος του </w:t>
      </w:r>
      <w:r w:rsidR="00023C1F" w:rsidRPr="00D86BD5">
        <w:rPr>
          <w:lang w:val="el-GR"/>
        </w:rPr>
        <w:t>Κυβερνητικ</w:t>
      </w:r>
      <w:r w:rsidR="00023C1F">
        <w:rPr>
          <w:lang w:val="el-GR"/>
        </w:rPr>
        <w:t>ού</w:t>
      </w:r>
      <w:r w:rsidR="00023C1F" w:rsidRPr="00D86BD5">
        <w:rPr>
          <w:lang w:val="el-GR"/>
        </w:rPr>
        <w:t xml:space="preserve"> Υπολογιστικ</w:t>
      </w:r>
      <w:r w:rsidR="00023C1F">
        <w:rPr>
          <w:lang w:val="el-GR"/>
        </w:rPr>
        <w:t>ού</w:t>
      </w:r>
      <w:r w:rsidR="00023C1F" w:rsidRPr="00D86BD5">
        <w:rPr>
          <w:lang w:val="el-GR"/>
        </w:rPr>
        <w:t xml:space="preserve"> </w:t>
      </w:r>
      <w:r w:rsidRPr="00D86BD5">
        <w:rPr>
          <w:lang w:val="el-GR"/>
        </w:rPr>
        <w:t>Νέφο</w:t>
      </w:r>
      <w:r w:rsidR="00023C1F">
        <w:rPr>
          <w:lang w:val="el-GR"/>
        </w:rPr>
        <w:t>υ</w:t>
      </w:r>
      <w:r w:rsidRPr="00D86BD5">
        <w:rPr>
          <w:lang w:val="el-GR"/>
        </w:rPr>
        <w:t>ς G-Cloud. Η πλήρης προσέγγιση υλοποίησης θα προκύψει κατά τη Μελέτη Εφαρμογής.</w:t>
      </w:r>
    </w:p>
    <w:p w14:paraId="0760C366" w14:textId="0F694F4C" w:rsidR="00CE4526" w:rsidRPr="00D86BD5" w:rsidRDefault="00CE4526" w:rsidP="00CE4526">
      <w:pPr>
        <w:spacing w:before="120" w:after="0" w:line="360" w:lineRule="auto"/>
        <w:ind w:right="132"/>
        <w:rPr>
          <w:lang w:val="el-GR"/>
        </w:rPr>
      </w:pPr>
      <w:r w:rsidRPr="00D86BD5">
        <w:rPr>
          <w:lang w:val="el-GR"/>
        </w:rPr>
        <w:lastRenderedPageBreak/>
        <w:t>Η Επαύξηση λειτουργικότητας [σημείο (Β)], περιλαμβάνει μια σειρά παρεμβάσεων με στόχο το υφιστάμενο σύστημα να επιτύχει στο μέγιστο βαθμό τη διαλειτουργικότητα του με τρίτα συστήματα. Ειδικότερα, προβλέπονται τα εξής :</w:t>
      </w:r>
    </w:p>
    <w:p w14:paraId="2634D0AF" w14:textId="77777777" w:rsidR="00CE4526" w:rsidRPr="00D86BD5" w:rsidRDefault="00CE4526" w:rsidP="000A6F75">
      <w:pPr>
        <w:pStyle w:val="normalwithoutspacing"/>
        <w:numPr>
          <w:ilvl w:val="3"/>
          <w:numId w:val="53"/>
        </w:numPr>
        <w:spacing w:after="0" w:line="360" w:lineRule="auto"/>
        <w:ind w:left="709" w:right="132"/>
      </w:pPr>
      <w:r w:rsidRPr="00D86BD5">
        <w:t xml:space="preserve">Υλοποίηση μηχανισμού παροχής δεδομένων στο κεντρικό Μητρώο της Δημόσιας Διοίκησης (golden record) μέσω υπηρεσιών (web services) του Κέντρου Διαλειτουργικότητας. Μέσω αυτού θα είναι δυνατή η online ενημέρωση του κεντρικού μητρώου για εγγραφές πολιτών. </w:t>
      </w:r>
    </w:p>
    <w:p w14:paraId="53369EFE" w14:textId="33ABE60A" w:rsidR="00CE4526" w:rsidRPr="00D86BD5" w:rsidRDefault="00CE4526" w:rsidP="000A6F75">
      <w:pPr>
        <w:pStyle w:val="normalwithoutspacing"/>
        <w:numPr>
          <w:ilvl w:val="3"/>
          <w:numId w:val="53"/>
        </w:numPr>
        <w:spacing w:after="0" w:line="360" w:lineRule="auto"/>
        <w:ind w:left="709" w:right="132"/>
      </w:pPr>
      <w:r w:rsidRPr="00D86BD5">
        <w:t xml:space="preserve">Βάσει του Ν.4961 (ΦΕΚ Α 146/27-7-2022) καταργείται η τήρηση Μητρώου Αρρένων και η έκδοση στρατολογικού πίνακα από τους Δήμους και τις Αποκεντρωμένες Διοικήσεις. Εντός του υφιστάμενου συστήματος θα ληφθεί μέριμνα αδρανοποίησης αυτής της λειτουργικότητας και </w:t>
      </w:r>
      <w:r w:rsidR="001E49DD">
        <w:t>η</w:t>
      </w:r>
      <w:r w:rsidRPr="00D86BD5">
        <w:t xml:space="preserve"> ανάπτυξη </w:t>
      </w:r>
      <w:r w:rsidR="00AF73D3">
        <w:t xml:space="preserve">νέων </w:t>
      </w:r>
      <w:r w:rsidRPr="00D86BD5">
        <w:t xml:space="preserve">διεπαφών με την Στρατολογία ως προς την διάθεση των νέων αρρένων 17 ετών καθώς και των μεταβολών τους έως και την ηλικία των 45 ετών (αφορά και υφιστάμενες εγγραφές πολιτών που ανήκουν σε αυτό το ηλικιακό εύρος). </w:t>
      </w:r>
    </w:p>
    <w:p w14:paraId="717E52CF" w14:textId="77777777" w:rsidR="00CE4526" w:rsidRPr="00D86BD5" w:rsidRDefault="00CE4526" w:rsidP="000A6F75">
      <w:pPr>
        <w:pStyle w:val="normalwithoutspacing"/>
        <w:numPr>
          <w:ilvl w:val="3"/>
          <w:numId w:val="53"/>
        </w:numPr>
        <w:spacing w:after="0" w:line="360" w:lineRule="auto"/>
        <w:ind w:left="709" w:right="132"/>
      </w:pPr>
      <w:r w:rsidRPr="00D86BD5">
        <w:t xml:space="preserve">Υλοποίηση μηχανισμού μέσω του οποίου θα είναι δυνατή η διάθεση πολυγλωσσικών πιστοποιητικών και Ληξιαρχικών Πράξεων προκειμένου να διευκολυνθούν οι Πολίτες στις συναλλαγές τους σε άλλες χώρες (Έλληνες του εξωτερικού, Πολίτες τρίτων χωρών). </w:t>
      </w:r>
    </w:p>
    <w:p w14:paraId="163BB58E" w14:textId="309C112E" w:rsidR="00CE4526" w:rsidRPr="00D86BD5" w:rsidRDefault="00CE4526" w:rsidP="000A6F75">
      <w:pPr>
        <w:pStyle w:val="normalwithoutspacing"/>
        <w:numPr>
          <w:ilvl w:val="3"/>
          <w:numId w:val="53"/>
        </w:numPr>
        <w:spacing w:after="0" w:line="360" w:lineRule="auto"/>
        <w:ind w:left="709" w:right="132"/>
      </w:pPr>
      <w:r w:rsidRPr="00D86BD5">
        <w:t>Υλοποίηση διεπαφών με το ΟΠΣ της Ιθαγένειας ώστε να επιτευχθεί η ορθή διαχείριση των πολιτογραφήσεων νέων πολιτών με τη δημιουργία δημοτολογικής μερίδας εντός του Μητρώου Πολιτών.</w:t>
      </w:r>
    </w:p>
    <w:p w14:paraId="0BB0C0DC" w14:textId="77777777" w:rsidR="00CE4526" w:rsidRPr="00D86BD5" w:rsidRDefault="00CE4526" w:rsidP="000A6F75">
      <w:pPr>
        <w:pStyle w:val="normalwithoutspacing"/>
        <w:numPr>
          <w:ilvl w:val="3"/>
          <w:numId w:val="53"/>
        </w:numPr>
        <w:spacing w:after="0" w:line="360" w:lineRule="auto"/>
        <w:ind w:left="709" w:right="132"/>
      </w:pPr>
      <w:r w:rsidRPr="00D86BD5">
        <w:t xml:space="preserve">Υλοποίηση λειτουργικότητας μέσω της οποίας θα είναι δυνατή η διακίνηση, πιστοποιημένων set δεδομένων του Μητρώου Πολιτών μεταξύ πληροφοριακών συστημάτων της Δημόσιας Διοίκησης ώστε να ελαχιστοποιηθεί η ανάγκη έκδοσης έγχαρτων πιστοποιητικών και ΛΠ από τους ίδιους τους Πολίτες. </w:t>
      </w:r>
    </w:p>
    <w:p w14:paraId="16E37B36" w14:textId="00AB9B0A" w:rsidR="00CE4526" w:rsidRPr="00D86BD5" w:rsidRDefault="00CE4526" w:rsidP="000A6F75">
      <w:pPr>
        <w:pStyle w:val="normalwithoutspacing"/>
        <w:numPr>
          <w:ilvl w:val="3"/>
          <w:numId w:val="53"/>
        </w:numPr>
        <w:spacing w:after="0" w:line="360" w:lineRule="auto"/>
        <w:ind w:left="709" w:right="132"/>
      </w:pPr>
      <w:r w:rsidRPr="00D86BD5">
        <w:t xml:space="preserve">Υλοποίηση λειτουργικότητας με χρήση εργαλείων τεχνητής νοημοσύνης στοιχείων γενεαλογικού δένδρου </w:t>
      </w:r>
      <w:r w:rsidR="0014497E">
        <w:t xml:space="preserve">ενδεικτικά </w:t>
      </w:r>
      <w:r w:rsidRPr="00D86BD5">
        <w:t>έως 3ου επιπέδου συγγένειας. Τα πιστοποιούμενα από τις αρμόδιες υπηρεσίες δημοτολογίου στοιχεία γενεαλογικού δένδρου θα διατίθεται μέσω της πύλης gov.gr</w:t>
      </w:r>
      <w:r w:rsidR="0014497E">
        <w:t xml:space="preserve"> στους έχοντες έννομο συμφέρον.</w:t>
      </w:r>
    </w:p>
    <w:p w14:paraId="2FFA7E71" w14:textId="4E9032EF" w:rsidR="00CE4526" w:rsidRPr="00D86BD5" w:rsidRDefault="00CE4526" w:rsidP="000A6F75">
      <w:pPr>
        <w:pStyle w:val="normalwithoutspacing"/>
        <w:numPr>
          <w:ilvl w:val="3"/>
          <w:numId w:val="53"/>
        </w:numPr>
        <w:spacing w:after="0" w:line="360" w:lineRule="auto"/>
        <w:ind w:left="709" w:right="132"/>
      </w:pPr>
      <w:r w:rsidRPr="00D86BD5">
        <w:t>Ανάπτυξη διεπαφών και προσαρμογή λειτουργικότητας για την υποδοχή ψηφιακών δηλώσεων – αιτήσεων διαχείρισης πρωτογενών γεγονότων και μεταβολών αστικής και δημοτικής κατάστασης όπως Ψηφιακή Δήλωση Συμφώνου συμβίωσης/λύσης ΣΣ, Προσβολής πατρότητας, αίτηση έκδοσης Πιστοποιητικού εγγυτέρων συγγενών, εντοπιότητας κλπ. καθώς και λοιπές διεπαφές με τρίτα συστήματα κυριότητας Φορέων του Δημοσίου Τομέα. Οι ψηφιακές δηλώσεις θα πραγματοποιούνται μέσω του gov.gr.</w:t>
      </w:r>
    </w:p>
    <w:p w14:paraId="37D174E4" w14:textId="7DB62808" w:rsidR="00CE4526" w:rsidRPr="00D86BD5" w:rsidRDefault="00CE4526" w:rsidP="009F612D">
      <w:pPr>
        <w:pStyle w:val="normalwithoutspacing"/>
        <w:numPr>
          <w:ilvl w:val="3"/>
          <w:numId w:val="53"/>
        </w:numPr>
        <w:spacing w:after="0" w:line="360" w:lineRule="auto"/>
        <w:ind w:left="709" w:right="132"/>
      </w:pPr>
      <w:r w:rsidRPr="00D86BD5">
        <w:lastRenderedPageBreak/>
        <w:t xml:space="preserve">Υλοποίηση υποσυστήματος </w:t>
      </w:r>
      <w:r w:rsidR="0014497E">
        <w:t xml:space="preserve">που θα δημιουργεί περιβάλλον κατάλληλο για τον σχεδιασμό, την παραγωγή και τη  </w:t>
      </w:r>
      <w:r w:rsidRPr="00D86BD5">
        <w:t>διάθεση στατιστικών στοιχείων</w:t>
      </w:r>
      <w:r w:rsidR="0014497E">
        <w:t>,</w:t>
      </w:r>
      <w:r w:rsidRPr="00D86BD5">
        <w:t xml:space="preserve"> τα οποία θα </w:t>
      </w:r>
      <w:r w:rsidR="0014497E">
        <w:t xml:space="preserve">μπορούν να διατίθενται </w:t>
      </w:r>
      <w:r w:rsidRPr="00D86BD5">
        <w:t xml:space="preserve">στους Φορείς λειτουργίας του έργου. </w:t>
      </w:r>
    </w:p>
    <w:p w14:paraId="797E1F5F" w14:textId="10172CFE" w:rsidR="00CE4526" w:rsidRPr="00D86BD5" w:rsidRDefault="0014497E" w:rsidP="000A6F75">
      <w:pPr>
        <w:pStyle w:val="normalwithoutspacing"/>
        <w:numPr>
          <w:ilvl w:val="3"/>
          <w:numId w:val="53"/>
        </w:numPr>
        <w:spacing w:after="0" w:line="360" w:lineRule="auto"/>
        <w:ind w:left="709" w:right="132"/>
      </w:pPr>
      <w:r>
        <w:t>Δ</w:t>
      </w:r>
      <w:r w:rsidR="00CE4526" w:rsidRPr="00D86BD5">
        <w:t xml:space="preserve">ημοσίευση δεδομένων </w:t>
      </w:r>
      <w:r>
        <w:t xml:space="preserve">τα οποία κρίνονται σκόπιμα από το φορέα λειτουργίας </w:t>
      </w:r>
      <w:r w:rsidR="00CE4526" w:rsidRPr="00D86BD5">
        <w:t>στο κεντρικό αποθετήριο ανοικτών δημόσιων δεδομένων data.gov.gr</w:t>
      </w:r>
      <w:r>
        <w:t xml:space="preserve"> και διαχείριση </w:t>
      </w:r>
      <w:r w:rsidR="00303929">
        <w:t xml:space="preserve">από το φορέα λειτουργίας </w:t>
      </w:r>
      <w:r>
        <w:t>της πολιτικής αυτόματης ενημέρωσης /επικαιροποίησης αυτών</w:t>
      </w:r>
      <w:r w:rsidR="00303929">
        <w:t xml:space="preserve"> </w:t>
      </w:r>
      <w:r>
        <w:t xml:space="preserve">. </w:t>
      </w:r>
    </w:p>
    <w:p w14:paraId="768689D4" w14:textId="6425BD93" w:rsidR="00CE4526" w:rsidRPr="00D86BD5" w:rsidRDefault="00CE4526" w:rsidP="000A6F75">
      <w:pPr>
        <w:pStyle w:val="normalwithoutspacing"/>
        <w:numPr>
          <w:ilvl w:val="3"/>
          <w:numId w:val="53"/>
        </w:numPr>
        <w:spacing w:after="0" w:line="360" w:lineRule="auto"/>
        <w:ind w:left="709" w:right="132"/>
      </w:pPr>
      <w:r w:rsidRPr="00D86BD5">
        <w:t xml:space="preserve">Υλοποίηση μηχανισμού για την επαλήθευση των προσωπικών στοιχείων πολιτών (Ελλήνων εκλογέων) που υποστηρίζουν μια Ευρωπαϊκή Πρωτοβουλία Πολιτών (ΕΚ2019/788), </w:t>
      </w:r>
      <w:r w:rsidR="00303929">
        <w:t xml:space="preserve">ή αντίστοιχων υποχρεώσεων επαλήθευσης προσωπικών στοιχείων πολιτών που προκύπτουν από την εθνική νομοθεσία, </w:t>
      </w:r>
      <w:r w:rsidRPr="00D86BD5">
        <w:t xml:space="preserve">μέσω φόρτωσης xml αρχείων με προσωπικά στοιχεία φυσικών προσώπων. Παραγωγή στατιστικού αποτελέσματος (πλήθος επιτυχών/ ανεπιτυχών επαληθεύσεων, πλήθος διπλοεγγραφών). Ο μηχανισμός θα προβλέπει και έλεγχο ελληνικών επωνύμων/ονομάτων </w:t>
      </w:r>
      <w:r w:rsidR="00303929" w:rsidRPr="00D86BD5">
        <w:t>γραμμέν</w:t>
      </w:r>
      <w:r w:rsidR="00303929">
        <w:t>ων</w:t>
      </w:r>
      <w:r w:rsidR="00303929" w:rsidRPr="00D86BD5">
        <w:t xml:space="preserve"> </w:t>
      </w:r>
      <w:r w:rsidRPr="00D86BD5">
        <w:t>με λατινικούς χαρακτήρες.</w:t>
      </w:r>
    </w:p>
    <w:p w14:paraId="22626FD8" w14:textId="16E69E2D" w:rsidR="00CE4526" w:rsidRPr="00D86BD5" w:rsidRDefault="00CE4526" w:rsidP="000A6F75">
      <w:pPr>
        <w:pStyle w:val="normalwithoutspacing"/>
        <w:numPr>
          <w:ilvl w:val="3"/>
          <w:numId w:val="53"/>
        </w:numPr>
        <w:spacing w:after="0" w:line="360" w:lineRule="auto"/>
        <w:ind w:left="709" w:right="132"/>
      </w:pPr>
      <w:bookmarkStart w:id="22" w:name="OLE_LINK1"/>
      <w:r w:rsidRPr="00D86BD5">
        <w:t xml:space="preserve">Εισαγωγής ψηφιακής σφραγίδας του gov.gr  επί των εκδιδομένων από το σύστημα αποσπασμάτων ΛΠ, </w:t>
      </w:r>
      <w:r w:rsidR="00303929">
        <w:t xml:space="preserve">αντιγράφων, </w:t>
      </w:r>
      <w:r w:rsidRPr="00D86BD5">
        <w:t>πιστοποιητικών</w:t>
      </w:r>
      <w:r w:rsidR="00303929">
        <w:t xml:space="preserve"> και</w:t>
      </w:r>
      <w:r w:rsidRPr="00D86BD5">
        <w:t xml:space="preserve"> </w:t>
      </w:r>
      <w:r w:rsidR="00303929">
        <w:t xml:space="preserve">σχετικών </w:t>
      </w:r>
      <w:r w:rsidRPr="00D86BD5">
        <w:t>βεβαιώσεων</w:t>
      </w:r>
      <w:r w:rsidR="00303929">
        <w:t>.</w:t>
      </w:r>
      <w:r w:rsidRPr="00D86BD5">
        <w:t xml:space="preserve">  </w:t>
      </w:r>
    </w:p>
    <w:bookmarkEnd w:id="22"/>
    <w:p w14:paraId="2C37B134" w14:textId="77777777" w:rsidR="00CE4526" w:rsidRPr="00D86BD5" w:rsidRDefault="00CE4526" w:rsidP="00CE4526">
      <w:pPr>
        <w:pStyle w:val="normalwithoutspacing"/>
        <w:spacing w:before="120" w:after="0" w:line="360" w:lineRule="auto"/>
        <w:ind w:right="132"/>
      </w:pPr>
      <w:r w:rsidRPr="00D86BD5">
        <w:t>Για να επιτευχθούν όλα τα παραπάνω καθώς και να διασφαλιστεί η πληρότητα δεδομένων του, χρειάζεται να ληφθεί μέριμνα για τον εκσυγχρονισμό και επέκταση κρίσιμων υποσυστημάτων  του Μητρώου Πολιτών ώστε να επιτευχθεί ο μέγιστος βαθμός διαθεσιμότητας και να ενισχυθεί η δυνατότητα Διαλειτουργικότητας του με τα τρίτα συστήματα. Προβλέπονται λοιπόν οι κάτωθι δράσεις [σημείο (C)]:</w:t>
      </w:r>
    </w:p>
    <w:p w14:paraId="6F95D135" w14:textId="77777777" w:rsidR="00CE4526" w:rsidRPr="00D86BD5" w:rsidRDefault="00CE4526" w:rsidP="000A6F75">
      <w:pPr>
        <w:pStyle w:val="normalwithoutspacing"/>
        <w:numPr>
          <w:ilvl w:val="3"/>
          <w:numId w:val="56"/>
        </w:numPr>
        <w:spacing w:after="0" w:line="360" w:lineRule="auto"/>
        <w:ind w:left="709" w:right="132"/>
      </w:pPr>
      <w:r w:rsidRPr="00D86BD5">
        <w:t xml:space="preserve">Το υφιστάμενο σύστημα Διαλειτουργικότητας θα αναβαθμιστεί διαθέτοντας διεπαφές τύπου rest κατ’ αντιστοιχία άλλων παρόχων Διαλειτουργικότητας του Δημοσίου  όπως το ΚΕΔ. </w:t>
      </w:r>
    </w:p>
    <w:p w14:paraId="6187DCBB" w14:textId="77777777" w:rsidR="00CE4526" w:rsidRPr="00D86BD5" w:rsidRDefault="00CE4526" w:rsidP="000A6F75">
      <w:pPr>
        <w:pStyle w:val="normalwithoutspacing"/>
        <w:numPr>
          <w:ilvl w:val="3"/>
          <w:numId w:val="56"/>
        </w:numPr>
        <w:spacing w:after="0" w:line="360" w:lineRule="auto"/>
        <w:ind w:left="709" w:right="132"/>
      </w:pPr>
      <w:r w:rsidRPr="00D86BD5">
        <w:t>Θα εφαρμοστούν τεχνικές υλοποίησης διαμοιρασμού φόρτου των εξωστρεφών υπηρεσιών βάσει των οποίων θα αντλούνται τα δεδομένα από εναλλακτικές πηγές αντιγράφων της ΒΔ προς χρήση σε υποσυστήματα όπως πχ υποσύστημα Διαλειτουργικότητας, ΒΙ κλπ.</w:t>
      </w:r>
    </w:p>
    <w:p w14:paraId="342BE327" w14:textId="77777777" w:rsidR="00CE4526" w:rsidRPr="00D86BD5" w:rsidRDefault="00CE4526" w:rsidP="000A6F75">
      <w:pPr>
        <w:pStyle w:val="normalwithoutspacing"/>
        <w:numPr>
          <w:ilvl w:val="3"/>
          <w:numId w:val="56"/>
        </w:numPr>
        <w:spacing w:after="0" w:line="360" w:lineRule="auto"/>
        <w:ind w:left="709" w:right="132"/>
      </w:pPr>
      <w:r w:rsidRPr="00D86BD5">
        <w:t xml:space="preserve">Θα πραγματοποιηθούν εργασίες επέκτασης του υποσυστήματος ευρετηρίασης (indexing) με στόχο να διευρυνθούν τα set δεδομένων Ληξιαρχικών Πράξεων και Δημοτολογικών εγγραφών και εγγραφών Πολιτών αλλά και να διασφαλιστεί η διαθεσιμότητα του (clustering). </w:t>
      </w:r>
    </w:p>
    <w:p w14:paraId="12B61441" w14:textId="76624BFF" w:rsidR="00CE4526" w:rsidRPr="00D86BD5" w:rsidRDefault="00CE4526" w:rsidP="000A6F75">
      <w:pPr>
        <w:pStyle w:val="normalwithoutspacing"/>
        <w:numPr>
          <w:ilvl w:val="3"/>
          <w:numId w:val="56"/>
        </w:numPr>
        <w:spacing w:after="0" w:line="360" w:lineRule="auto"/>
        <w:ind w:left="709" w:right="132"/>
      </w:pPr>
      <w:r w:rsidRPr="00D86BD5">
        <w:t>Θα εφαρμοσθούν τεχνικές archiving μεγάλου όγκου δεδομένων για περιπτώσεις όπως δεδομένων εκλογικών</w:t>
      </w:r>
      <w:r w:rsidR="00303929">
        <w:t xml:space="preserve"> καταλόγων</w:t>
      </w:r>
      <w:r w:rsidRPr="00D86BD5">
        <w:t>, ψηφιακών δηλώσεων κλπ.</w:t>
      </w:r>
    </w:p>
    <w:p w14:paraId="6E33C738" w14:textId="47CBD57D" w:rsidR="00CE4526" w:rsidRPr="00D86BD5" w:rsidRDefault="00CE4526" w:rsidP="000A6F75">
      <w:pPr>
        <w:pStyle w:val="normalwithoutspacing"/>
        <w:numPr>
          <w:ilvl w:val="3"/>
          <w:numId w:val="56"/>
        </w:numPr>
        <w:spacing w:after="0" w:line="360" w:lineRule="auto"/>
        <w:ind w:left="709" w:right="132"/>
      </w:pPr>
      <w:r w:rsidRPr="00D86BD5">
        <w:lastRenderedPageBreak/>
        <w:t xml:space="preserve">Δημιουργία μηχανισμού αποστολής alerts για συμβάντα σε επίπεδο υποδομών , </w:t>
      </w:r>
      <w:r w:rsidR="00303929">
        <w:t xml:space="preserve">δικτύου επικοινωνίας, </w:t>
      </w:r>
      <w:r w:rsidRPr="00D86BD5">
        <w:t>ΒΔ, έτοιμου λογισμικού και εφαρμογών. Ο μηχανισμός θα είναι διαθέσιμος και στους διαχειριστές του ΥΠΕΣ ώστε να διασφαλιστεί μέχρις ενός σημείου (προληπτικά) η εύρυθμη λειτουργία</w:t>
      </w:r>
      <w:r w:rsidR="00303929">
        <w:t xml:space="preserve"> </w:t>
      </w:r>
      <w:r w:rsidRPr="00D86BD5">
        <w:t>του ΠΣ.</w:t>
      </w:r>
    </w:p>
    <w:p w14:paraId="536EA5BB" w14:textId="71C9FDD0" w:rsidR="00CE4526" w:rsidRPr="00D86BD5" w:rsidRDefault="00CE4526" w:rsidP="000A6F75">
      <w:pPr>
        <w:pStyle w:val="normalwithoutspacing"/>
        <w:numPr>
          <w:ilvl w:val="3"/>
          <w:numId w:val="56"/>
        </w:numPr>
        <w:spacing w:after="0" w:line="360" w:lineRule="auto"/>
        <w:ind w:left="709" w:right="132"/>
      </w:pPr>
      <w:r w:rsidRPr="00D86BD5">
        <w:t xml:space="preserve">Εφαρμογή των διατάξεων του Γενικού Κανονισμού για την προστασία δεδομένων (GDPR) στα δεδομένα του Μητρώου Πολιτών με κατάλληλη παραμετροποίηση του περιβάλλοντος της Σχεσιακής Βάσης Δεδομένων. Τυχόν απαιτούμενα λογισμικά θα προσδιοριστούν κατά την φάση της μελέτης εφαρμογής και θα διατεθούν από τον Φορέα Λειτουργίας ή τον Φορέα Υλοποίησης του έργου.   </w:t>
      </w:r>
    </w:p>
    <w:p w14:paraId="56D8D079" w14:textId="77777777" w:rsidR="00CE4526" w:rsidRPr="00D86BD5" w:rsidRDefault="00CE4526" w:rsidP="000A6F75">
      <w:pPr>
        <w:pStyle w:val="normalwithoutspacing"/>
        <w:numPr>
          <w:ilvl w:val="3"/>
          <w:numId w:val="56"/>
        </w:numPr>
        <w:spacing w:after="0" w:line="360" w:lineRule="auto"/>
        <w:ind w:left="709" w:right="132"/>
      </w:pPr>
      <w:r w:rsidRPr="00D86BD5">
        <w:t xml:space="preserve">Επικαιροποίηση πολιτικής αυθεντικοποίησης χρηστών. Η προσέγγιση θα οριστικοποιηθεί κατά την Φάση της μελέτης εφαρμογής λαμβάνοντας υπόψη την δυνατότητα χρήσης κωδικών δημόσιας διοίκησης και με πρόνοια κάλυψης χρηστών Φορέων Ιδιωτικού Δικαίου όπως τα Μαιευτήρια.  </w:t>
      </w:r>
    </w:p>
    <w:p w14:paraId="56C28E1E" w14:textId="276CD3C2" w:rsidR="00CE4526" w:rsidRPr="00D86BD5" w:rsidRDefault="00CE4526" w:rsidP="000A6F75">
      <w:pPr>
        <w:pStyle w:val="normalwithoutspacing"/>
        <w:numPr>
          <w:ilvl w:val="3"/>
          <w:numId w:val="56"/>
        </w:numPr>
        <w:spacing w:after="0" w:line="360" w:lineRule="auto"/>
        <w:ind w:left="709" w:right="132"/>
      </w:pPr>
      <w:r w:rsidRPr="00D86BD5">
        <w:t xml:space="preserve">Επέκταση και Εμπλουτισμός του συστήματος BI με χαρακτηριστικά τεχνητής νοημοσύνης με δυνατότητες πολυκριτηριακής αναζήτησης και σκοπό την παραγωγή και εξαγωγή δεδομένων για την δημιουργία </w:t>
      </w:r>
      <w:r w:rsidR="00303929">
        <w:t xml:space="preserve">από τον εξουσιοδοτημένο χρήστη του συστήματος </w:t>
      </w:r>
      <w:r w:rsidRPr="00D86BD5">
        <w:t>εκθέσεων και αναφορών για τη Διοίκηση, κλπ.  (έως 40 αναφορές)</w:t>
      </w:r>
      <w:r w:rsidR="00303929">
        <w:t>.</w:t>
      </w:r>
    </w:p>
    <w:p w14:paraId="3984BEA8" w14:textId="5316DE6A" w:rsidR="00CE4526" w:rsidRPr="00D86BD5" w:rsidRDefault="00CE4526" w:rsidP="00CE4526">
      <w:pPr>
        <w:pStyle w:val="normalwithoutspacing"/>
        <w:spacing w:before="120" w:after="0" w:line="360" w:lineRule="auto"/>
        <w:ind w:right="132"/>
      </w:pPr>
      <w:r w:rsidRPr="00D86BD5">
        <w:t>Η ενίσχυση της πληρότητας και ορθότητας των δεδομένων ([σημείο (D)] του Μητρώου Πολιτών θεωρείται κρίσιμη ώστε να υποστηριχθεί στο μέγιστο βαθμό η διαλειτουργικότητα του με τρίτα συστήματα.  Ειδικότερα περιλαμβάνονται οι κάτωθι δράσεις:</w:t>
      </w:r>
    </w:p>
    <w:p w14:paraId="34930CDF" w14:textId="4D161E5F" w:rsidR="00CE4526" w:rsidRPr="00D86BD5" w:rsidRDefault="00CE4526" w:rsidP="000A6F75">
      <w:pPr>
        <w:pStyle w:val="normalwithoutspacing"/>
        <w:numPr>
          <w:ilvl w:val="3"/>
          <w:numId w:val="55"/>
        </w:numPr>
        <w:spacing w:after="0" w:line="360" w:lineRule="auto"/>
        <w:ind w:left="709" w:right="132"/>
      </w:pPr>
      <w:r w:rsidRPr="00D86BD5">
        <w:t>Εκκαθάριση διπλοεγγραφών Πολιτών. Η ενσωμάτωση δεδομένων από διάφορες πηγές δεδομένων κατά τις εργασίες του αρχικού έργου καθώς και η λειτουργία του συστήματος τα τελευταία χρόνια ανέδειξε το θέμα της δημιουργίας πολλαπλών καρτελών ανά φυσικό πρόσωπο (Πολίτης) συσχετισμένων με διαφορετικά γεγονότα ζωής η κάθε μια. Για την εκκαθάριση θα εφαρμοσθούν διαδικασίες αυτοματοποιημένης διάσπασης / συγχώνευσης γεγονότων κατά περίπτωση, βάσει παραδοχών που θα αποφασιστούν στο στάδιο μελέτης της εφαρμογής.</w:t>
      </w:r>
    </w:p>
    <w:p w14:paraId="0861A427" w14:textId="77777777" w:rsidR="00CE4526" w:rsidRPr="00D86BD5" w:rsidRDefault="00CE4526" w:rsidP="000A6F75">
      <w:pPr>
        <w:pStyle w:val="normalwithoutspacing"/>
        <w:numPr>
          <w:ilvl w:val="3"/>
          <w:numId w:val="55"/>
        </w:numPr>
        <w:spacing w:after="0" w:line="360" w:lineRule="auto"/>
        <w:ind w:left="709" w:right="132"/>
      </w:pPr>
      <w:r w:rsidRPr="00D86BD5">
        <w:t>Συμπλήρωση της καρτέλας Πολίτη με στοιχεία τρίτων Μητρώων (ΑΜΚΑ, ΑΦΜ). Στο πλαίσιο του έργου θα ληφθεί μέριμνα ώστε να συμπληρωθούν οι καρτέλες και με τον Προσωπικό αριθμό (ΠΑ) που θα αποδίδεται από την ΓΓΠΣΔΔ. Επιπλέον θα ενσωματωθεί ο μηχανισμός απόδοσης ΠΑ (ws)  εντός του Μητρώου Πολιτών ώστε αυτός να αποδίδεται κατά την γέννηση και πολιτογράφηση.</w:t>
      </w:r>
    </w:p>
    <w:p w14:paraId="24E3172E" w14:textId="48E5A6D7" w:rsidR="00CE4526" w:rsidRPr="00D86BD5" w:rsidRDefault="00CE4526" w:rsidP="000A6F75">
      <w:pPr>
        <w:pStyle w:val="normalwithoutspacing"/>
        <w:numPr>
          <w:ilvl w:val="3"/>
          <w:numId w:val="55"/>
        </w:numPr>
        <w:spacing w:after="0" w:line="360" w:lineRule="auto"/>
        <w:ind w:left="709" w:right="132"/>
      </w:pPr>
      <w:r w:rsidRPr="00D86BD5">
        <w:lastRenderedPageBreak/>
        <w:t>Διασύνδεση των Ληξιαρχικών Πράξεων (ΛΠ) με πολίτες, εφόσον υφίσταται χειροκίνητη διασύνδεση ΛΠ με δημοτολογική οικογενειακή μερίδα</w:t>
      </w:r>
      <w:r w:rsidR="0052662E">
        <w:t>.</w:t>
      </w:r>
    </w:p>
    <w:p w14:paraId="36FCFD3A" w14:textId="4EB5742A" w:rsidR="00CE4526" w:rsidRPr="00D86BD5" w:rsidRDefault="00CE4526" w:rsidP="000A6F75">
      <w:pPr>
        <w:pStyle w:val="normalwithoutspacing"/>
        <w:numPr>
          <w:ilvl w:val="3"/>
          <w:numId w:val="55"/>
        </w:numPr>
        <w:spacing w:after="0" w:line="360" w:lineRule="auto"/>
        <w:ind w:left="709" w:right="132"/>
      </w:pPr>
      <w:r w:rsidRPr="00D86BD5">
        <w:t xml:space="preserve">Το Μητρώο Πολιτών κληρονόμησε από τα έργα ψηφιοποίησης Ληξιαρχικών Πράξεων μια σειρά ψηφιοποιημένων πράξεων (εικόνες) οι οποίες δεν διατίθεται από το σύστημα καθώς δεν είχε προβλεφθεί η δημιουργία εγγραφής τους σε αυτό. Εντός του έργου θα δημιουργηθούν αυτές οι </w:t>
      </w:r>
      <w:r w:rsidR="0052662E">
        <w:t xml:space="preserve">νέες </w:t>
      </w:r>
      <w:r w:rsidRPr="00D86BD5">
        <w:t>εγγραφές</w:t>
      </w:r>
      <w:r w:rsidR="001D0407">
        <w:t xml:space="preserve">, </w:t>
      </w:r>
      <w:r w:rsidR="000073AE">
        <w:t>με βάση τα</w:t>
      </w:r>
      <w:r w:rsidRPr="00D86BD5">
        <w:t xml:space="preserve"> μεταδεδομένα των ψηφιακών αρχείων</w:t>
      </w:r>
      <w:r w:rsidR="000073AE">
        <w:t xml:space="preserve"> (Ληξιαρχείο, Αριθμός ΛΠ, Τόμος ΛΠ, Έτος</w:t>
      </w:r>
      <w:r w:rsidRPr="00D86BD5">
        <w:t xml:space="preserve"> </w:t>
      </w:r>
      <w:r w:rsidR="000073AE">
        <w:t xml:space="preserve">ΛΠ) </w:t>
      </w:r>
      <w:r w:rsidRPr="00D86BD5">
        <w:t xml:space="preserve">ώστε να είναι στη διάθεση των Ληξιάρχων προς </w:t>
      </w:r>
      <w:r w:rsidR="001D0407">
        <w:t>αναζήτηση και περαιτέρω</w:t>
      </w:r>
      <w:r w:rsidR="0052662E">
        <w:t xml:space="preserve"> </w:t>
      </w:r>
      <w:r w:rsidRPr="00D86BD5">
        <w:t>συμπλήρωση.</w:t>
      </w:r>
      <w:r w:rsidR="000073AE">
        <w:t xml:space="preserve"> Σε κάθε εγγραφή θα υπάρχει συσχετισμός με το ψηφιοποιημένο αρχείο της Ληξιαρχικής Πράξης.</w:t>
      </w:r>
    </w:p>
    <w:p w14:paraId="228B78C8" w14:textId="3AFC0CD5" w:rsidR="00CE4526" w:rsidRPr="00D86BD5" w:rsidRDefault="00CE4526" w:rsidP="00CE4526">
      <w:pPr>
        <w:pStyle w:val="normalwithoutspacing"/>
        <w:spacing w:after="0" w:line="360" w:lineRule="auto"/>
        <w:ind w:right="132"/>
      </w:pPr>
      <w:r w:rsidRPr="00D86BD5">
        <w:t>Ο Ανάδοχος θα φροντίσει για την υλοποίηση του έργου διασφαλίζοντας ότι το υφιστάμενο σύστημα θα είναι σε συνεχή και σε πλήρη λειτουργία πέραν των διαστημάτων μη διαθεσιμότητας που θα απαιτηθούν για την ενσωμάτωση των νέων λειτουργικοτήτων.</w:t>
      </w:r>
    </w:p>
    <w:p w14:paraId="685956B5" w14:textId="0BF4A273" w:rsidR="00CE4526" w:rsidRPr="00D86BD5" w:rsidRDefault="00CE4526" w:rsidP="00CE4526">
      <w:pPr>
        <w:pStyle w:val="normalwithoutspacing"/>
      </w:pPr>
      <w:r w:rsidRPr="00D86BD5">
        <w:t xml:space="preserve">Αναλυτική περιγραφή του φυσικού και οικονομικού αντικειμένου της σύμβασης δίδεται στο </w:t>
      </w:r>
      <w:r w:rsidRPr="00D86BD5">
        <w:rPr>
          <w:b/>
        </w:rPr>
        <w:fldChar w:fldCharType="begin"/>
      </w:r>
      <w:r w:rsidRPr="00D86BD5">
        <w:rPr>
          <w:b/>
        </w:rPr>
        <w:instrText xml:space="preserve"> REF _Ref496625830 \h  \* MERGEFORMAT </w:instrText>
      </w:r>
      <w:r w:rsidRPr="00D86BD5">
        <w:rPr>
          <w:b/>
        </w:rPr>
      </w:r>
      <w:r w:rsidRPr="00D86BD5">
        <w:rPr>
          <w:b/>
        </w:rPr>
        <w:fldChar w:fldCharType="separate"/>
      </w:r>
      <w:r w:rsidR="002E56D0" w:rsidRPr="002E56D0">
        <w:rPr>
          <w:b/>
        </w:rPr>
        <w:t>ΠΑΡΑΡΤΗΜΑ Ι – Αναλυτική Περιγραφή Φυσικού και Οικονομικού Αντικειμένου της Σύμβασης</w:t>
      </w:r>
      <w:r w:rsidRPr="00D86BD5">
        <w:rPr>
          <w:b/>
        </w:rPr>
        <w:fldChar w:fldCharType="end"/>
      </w:r>
      <w:r w:rsidRPr="00D86BD5">
        <w:t xml:space="preserve"> ή σε άλλο περιγραφικό έγγραφο της παρούσας διακήρυξης. </w:t>
      </w:r>
    </w:p>
    <w:p w14:paraId="46604767" w14:textId="77777777" w:rsidR="00CE4526" w:rsidRPr="00D86BD5" w:rsidRDefault="00CE4526" w:rsidP="00CE4526">
      <w:pPr>
        <w:rPr>
          <w:lang w:val="el-GR"/>
        </w:rPr>
      </w:pPr>
    </w:p>
    <w:p w14:paraId="76A0189A" w14:textId="77777777" w:rsidR="00CE4526" w:rsidRPr="00D86BD5" w:rsidRDefault="00CE4526" w:rsidP="00CE4526">
      <w:pPr>
        <w:spacing w:before="120"/>
        <w:rPr>
          <w:lang w:val="el-GR"/>
        </w:rPr>
      </w:pPr>
      <w:r w:rsidRPr="00D86BD5">
        <w:rPr>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CE4526" w:rsidRPr="00D46B93" w14:paraId="40D15CBA" w14:textId="77777777" w:rsidTr="006E7936">
        <w:trPr>
          <w:trHeight w:val="510"/>
          <w:jc w:val="center"/>
        </w:trPr>
        <w:tc>
          <w:tcPr>
            <w:tcW w:w="2263" w:type="dxa"/>
            <w:shd w:val="clear" w:color="auto" w:fill="D9D9D9" w:themeFill="background1" w:themeFillShade="D9"/>
            <w:noWrap/>
            <w:vAlign w:val="center"/>
            <w:hideMark/>
          </w:tcPr>
          <w:p w14:paraId="76DCB225" w14:textId="77777777" w:rsidR="00CE4526" w:rsidRPr="00D86BD5" w:rsidRDefault="00CE4526" w:rsidP="006E7936">
            <w:pPr>
              <w:suppressAutoHyphens w:val="0"/>
              <w:spacing w:after="0"/>
              <w:jc w:val="center"/>
              <w:rPr>
                <w:b/>
                <w:bCs/>
                <w:lang w:val="el-GR" w:eastAsia="el-GR"/>
              </w:rPr>
            </w:pPr>
            <w:bookmarkStart w:id="23" w:name="_Hlk97132067"/>
            <w:r w:rsidRPr="00D86BD5">
              <w:rPr>
                <w:b/>
                <w:bCs/>
                <w:lang w:val="el-GR" w:eastAsia="el-GR"/>
              </w:rPr>
              <w:t>72000000-5</w:t>
            </w:r>
          </w:p>
        </w:tc>
        <w:tc>
          <w:tcPr>
            <w:tcW w:w="6237" w:type="dxa"/>
            <w:shd w:val="clear" w:color="auto" w:fill="auto"/>
            <w:vAlign w:val="center"/>
            <w:hideMark/>
          </w:tcPr>
          <w:p w14:paraId="0BAB2C5B" w14:textId="77777777" w:rsidR="00CE4526" w:rsidRPr="00D86BD5" w:rsidRDefault="00CE4526" w:rsidP="006E7936">
            <w:pPr>
              <w:suppressAutoHyphens w:val="0"/>
              <w:spacing w:after="0"/>
              <w:jc w:val="left"/>
              <w:rPr>
                <w:bCs/>
                <w:lang w:val="el-GR" w:eastAsia="el-GR"/>
              </w:rPr>
            </w:pPr>
            <w:r w:rsidRPr="00D86BD5">
              <w:rPr>
                <w:bCs/>
                <w:lang w:val="el-GR" w:eastAsia="el-GR"/>
              </w:rPr>
              <w:t>Υπηρεσίες τεχνολογίας των πληροφοριών: παροχή συμβουλών, ανάπτυξη λογισμικού, Διαδίκτυο και υποστήριξη</w:t>
            </w:r>
          </w:p>
        </w:tc>
      </w:tr>
      <w:tr w:rsidR="00FD51AC" w:rsidRPr="00D86BD5" w14:paraId="4D25FB7F" w14:textId="77777777" w:rsidTr="006E7936">
        <w:trPr>
          <w:trHeight w:val="510"/>
          <w:jc w:val="center"/>
        </w:trPr>
        <w:tc>
          <w:tcPr>
            <w:tcW w:w="2263" w:type="dxa"/>
            <w:shd w:val="clear" w:color="auto" w:fill="D9D9D9" w:themeFill="background1" w:themeFillShade="D9"/>
            <w:noWrap/>
            <w:vAlign w:val="center"/>
          </w:tcPr>
          <w:p w14:paraId="5EC89339" w14:textId="427649C5" w:rsidR="00FD51AC" w:rsidRPr="00D86BD5" w:rsidRDefault="00FD51AC" w:rsidP="006E7936">
            <w:pPr>
              <w:suppressAutoHyphens w:val="0"/>
              <w:spacing w:after="0"/>
              <w:jc w:val="center"/>
              <w:rPr>
                <w:b/>
              </w:rPr>
            </w:pPr>
            <w:r>
              <w:rPr>
                <w:b/>
                <w:lang w:val="el-GR"/>
              </w:rPr>
              <w:t>72261000-2</w:t>
            </w:r>
          </w:p>
        </w:tc>
        <w:tc>
          <w:tcPr>
            <w:tcW w:w="6237" w:type="dxa"/>
            <w:shd w:val="clear" w:color="auto" w:fill="auto"/>
            <w:vAlign w:val="center"/>
          </w:tcPr>
          <w:p w14:paraId="4FC4D4D6" w14:textId="214B1F37" w:rsidR="00FD51AC" w:rsidRPr="00FD51AC" w:rsidRDefault="00FD51AC" w:rsidP="006E7936">
            <w:pPr>
              <w:suppressAutoHyphens w:val="0"/>
              <w:spacing w:after="0"/>
              <w:jc w:val="left"/>
              <w:rPr>
                <w:lang w:val="el-GR"/>
              </w:rPr>
            </w:pPr>
            <w:r>
              <w:rPr>
                <w:lang w:val="el-GR"/>
              </w:rPr>
              <w:t>Υπηρεσίες Υποστήριξης Λογισμικού</w:t>
            </w:r>
          </w:p>
        </w:tc>
      </w:tr>
      <w:tr w:rsidR="00CE4526" w:rsidRPr="00D86BD5" w14:paraId="03867CA2" w14:textId="77777777" w:rsidTr="006E7936">
        <w:trPr>
          <w:trHeight w:val="510"/>
          <w:jc w:val="center"/>
        </w:trPr>
        <w:tc>
          <w:tcPr>
            <w:tcW w:w="2263" w:type="dxa"/>
            <w:shd w:val="clear" w:color="auto" w:fill="D9D9D9" w:themeFill="background1" w:themeFillShade="D9"/>
            <w:noWrap/>
            <w:vAlign w:val="center"/>
          </w:tcPr>
          <w:p w14:paraId="368039BB" w14:textId="77777777" w:rsidR="00CE4526" w:rsidRPr="00D86BD5" w:rsidRDefault="00CE4526" w:rsidP="006E7936">
            <w:pPr>
              <w:suppressAutoHyphens w:val="0"/>
              <w:spacing w:after="0"/>
              <w:jc w:val="center"/>
              <w:rPr>
                <w:b/>
                <w:bCs/>
                <w:lang w:val="el-GR" w:eastAsia="el-GR"/>
              </w:rPr>
            </w:pPr>
            <w:r w:rsidRPr="00D86BD5">
              <w:rPr>
                <w:b/>
              </w:rPr>
              <w:t>72262000-9</w:t>
            </w:r>
          </w:p>
        </w:tc>
        <w:tc>
          <w:tcPr>
            <w:tcW w:w="6237" w:type="dxa"/>
            <w:shd w:val="clear" w:color="auto" w:fill="auto"/>
            <w:vAlign w:val="center"/>
          </w:tcPr>
          <w:p w14:paraId="7033851C" w14:textId="77777777" w:rsidR="00CE4526" w:rsidRPr="00D86BD5" w:rsidRDefault="00CE4526" w:rsidP="006E7936">
            <w:pPr>
              <w:suppressAutoHyphens w:val="0"/>
              <w:spacing w:after="0"/>
              <w:jc w:val="left"/>
              <w:rPr>
                <w:bCs/>
                <w:lang w:val="el-GR" w:eastAsia="el-GR"/>
              </w:rPr>
            </w:pPr>
            <w:r w:rsidRPr="00D86BD5">
              <w:t>Υπηρεσίες ανάπτυξης λογισμικού</w:t>
            </w:r>
          </w:p>
        </w:tc>
      </w:tr>
      <w:tr w:rsidR="00CE4526" w:rsidRPr="00D46B93" w14:paraId="0C03041F" w14:textId="77777777" w:rsidTr="006E7936">
        <w:trPr>
          <w:trHeight w:val="510"/>
          <w:jc w:val="center"/>
        </w:trPr>
        <w:tc>
          <w:tcPr>
            <w:tcW w:w="2263" w:type="dxa"/>
            <w:shd w:val="clear" w:color="auto" w:fill="D9D9D9" w:themeFill="background1" w:themeFillShade="D9"/>
            <w:noWrap/>
            <w:vAlign w:val="center"/>
          </w:tcPr>
          <w:p w14:paraId="59681743" w14:textId="77777777" w:rsidR="00CE4526" w:rsidRPr="00D86BD5" w:rsidRDefault="00CE4526" w:rsidP="006E7936">
            <w:pPr>
              <w:suppressAutoHyphens w:val="0"/>
              <w:spacing w:after="0"/>
              <w:jc w:val="center"/>
              <w:rPr>
                <w:b/>
                <w:bCs/>
                <w:lang w:val="el-GR" w:eastAsia="el-GR"/>
              </w:rPr>
            </w:pPr>
            <w:r w:rsidRPr="00D86BD5">
              <w:rPr>
                <w:b/>
              </w:rPr>
              <w:t>80533100-0</w:t>
            </w:r>
          </w:p>
        </w:tc>
        <w:tc>
          <w:tcPr>
            <w:tcW w:w="6237" w:type="dxa"/>
            <w:shd w:val="clear" w:color="auto" w:fill="auto"/>
            <w:vAlign w:val="center"/>
          </w:tcPr>
          <w:p w14:paraId="095138F7" w14:textId="77777777" w:rsidR="00CE4526" w:rsidRPr="00D86BD5" w:rsidRDefault="00CE4526" w:rsidP="006E7936">
            <w:pPr>
              <w:suppressAutoHyphens w:val="0"/>
              <w:spacing w:after="0"/>
              <w:jc w:val="left"/>
              <w:rPr>
                <w:bCs/>
                <w:lang w:val="el-GR" w:eastAsia="el-GR"/>
              </w:rPr>
            </w:pPr>
            <w:r w:rsidRPr="00D86BD5">
              <w:rPr>
                <w:lang w:val="el-GR"/>
              </w:rPr>
              <w:t>Υπηρεσίες εκπαίδευσης στον τομέα της πληροφορικής</w:t>
            </w:r>
          </w:p>
        </w:tc>
      </w:tr>
      <w:tr w:rsidR="00CE4526" w:rsidRPr="00BB0E93" w14:paraId="4F047D90" w14:textId="77777777" w:rsidTr="006E7936">
        <w:trPr>
          <w:trHeight w:val="510"/>
          <w:jc w:val="center"/>
        </w:trPr>
        <w:tc>
          <w:tcPr>
            <w:tcW w:w="2263" w:type="dxa"/>
            <w:shd w:val="clear" w:color="auto" w:fill="D9D9D9" w:themeFill="background1" w:themeFillShade="D9"/>
            <w:noWrap/>
            <w:vAlign w:val="center"/>
          </w:tcPr>
          <w:p w14:paraId="4E15895B" w14:textId="34F86A79" w:rsidR="00CE4526" w:rsidRPr="008929B6" w:rsidRDefault="008929B6" w:rsidP="006E7936">
            <w:pPr>
              <w:suppressAutoHyphens w:val="0"/>
              <w:spacing w:after="0"/>
              <w:jc w:val="center"/>
              <w:rPr>
                <w:b/>
                <w:bCs/>
                <w:lang w:val="el-GR" w:eastAsia="el-GR"/>
              </w:rPr>
            </w:pPr>
            <w:r w:rsidRPr="008929B6">
              <w:rPr>
                <w:b/>
              </w:rPr>
              <w:t>72500000-0</w:t>
            </w:r>
          </w:p>
        </w:tc>
        <w:tc>
          <w:tcPr>
            <w:tcW w:w="6237" w:type="dxa"/>
            <w:shd w:val="clear" w:color="auto" w:fill="auto"/>
            <w:vAlign w:val="center"/>
          </w:tcPr>
          <w:p w14:paraId="2B4346EB" w14:textId="371C031F" w:rsidR="00CE4526" w:rsidRPr="000A6F75" w:rsidRDefault="008929B6" w:rsidP="006E7936">
            <w:pPr>
              <w:suppressAutoHyphens w:val="0"/>
              <w:spacing w:after="0"/>
              <w:jc w:val="left"/>
              <w:rPr>
                <w:bCs/>
                <w:lang w:val="en-US" w:eastAsia="el-GR"/>
              </w:rPr>
            </w:pPr>
            <w:r w:rsidRPr="008929B6">
              <w:rPr>
                <w:lang w:val="el-GR"/>
              </w:rPr>
              <w:t>Υπηρεσίες</w:t>
            </w:r>
            <w:r w:rsidR="00501993">
              <w:rPr>
                <w:lang w:val="el-GR"/>
              </w:rPr>
              <w:t xml:space="preserve"> </w:t>
            </w:r>
            <w:r w:rsidRPr="008929B6">
              <w:rPr>
                <w:lang w:val="el-GR"/>
              </w:rPr>
              <w:t>πληροφορικής</w:t>
            </w:r>
          </w:p>
        </w:tc>
      </w:tr>
      <w:bookmarkEnd w:id="23"/>
    </w:tbl>
    <w:p w14:paraId="7A51CF22" w14:textId="783C2AF9" w:rsidR="00CE4526" w:rsidRDefault="00CE4526" w:rsidP="00CE4526">
      <w:pPr>
        <w:rPr>
          <w:lang w:val="el-GR"/>
        </w:rPr>
      </w:pPr>
    </w:p>
    <w:p w14:paraId="01470AC4" w14:textId="7824C506" w:rsidR="00236538" w:rsidRDefault="003355E7" w:rsidP="00236538">
      <w:pPr>
        <w:pStyle w:val="Tabletext"/>
        <w:spacing w:before="120" w:after="0"/>
        <w:jc w:val="both"/>
        <w:rPr>
          <w:rFonts w:cs="Tahoma"/>
          <w:color w:val="000000"/>
          <w:sz w:val="22"/>
          <w:szCs w:val="22"/>
          <w:lang w:eastAsia="el-GR"/>
        </w:rPr>
      </w:pPr>
      <w:r w:rsidRPr="00D86BD5">
        <w:rPr>
          <w:rFonts w:cs="Tahoma"/>
          <w:sz w:val="22"/>
          <w:szCs w:val="22"/>
        </w:rPr>
        <w:t xml:space="preserve">Η εκτιμώμενη αξία της </w:t>
      </w:r>
      <w:r w:rsidR="00FC3100" w:rsidRPr="00D86BD5">
        <w:rPr>
          <w:rFonts w:cs="Tahoma"/>
          <w:sz w:val="22"/>
          <w:szCs w:val="22"/>
        </w:rPr>
        <w:t xml:space="preserve">παρούσας </w:t>
      </w:r>
      <w:r w:rsidRPr="00D86BD5">
        <w:rPr>
          <w:rFonts w:cs="Tahoma"/>
          <w:sz w:val="22"/>
          <w:szCs w:val="22"/>
        </w:rPr>
        <w:t xml:space="preserve">σύμβασης ανέρχεται στο ποσό των </w:t>
      </w:r>
      <w:r w:rsidR="005357AA" w:rsidRPr="00D86BD5">
        <w:rPr>
          <w:rFonts w:cs="Tahoma"/>
          <w:sz w:val="22"/>
          <w:szCs w:val="22"/>
        </w:rPr>
        <w:t>6.</w:t>
      </w:r>
      <w:r w:rsidR="005357AA">
        <w:rPr>
          <w:rFonts w:cs="Tahoma"/>
          <w:sz w:val="22"/>
          <w:szCs w:val="22"/>
        </w:rPr>
        <w:t>701</w:t>
      </w:r>
      <w:r w:rsidR="005357AA" w:rsidRPr="00D86BD5">
        <w:rPr>
          <w:rFonts w:cs="Tahoma"/>
          <w:sz w:val="22"/>
          <w:szCs w:val="22"/>
        </w:rPr>
        <w:t>.8</w:t>
      </w:r>
      <w:r w:rsidR="005357AA">
        <w:rPr>
          <w:rFonts w:cs="Tahoma"/>
          <w:sz w:val="22"/>
          <w:szCs w:val="22"/>
        </w:rPr>
        <w:t>9</w:t>
      </w:r>
      <w:r w:rsidR="005357AA" w:rsidRPr="00D86BD5">
        <w:rPr>
          <w:rFonts w:cs="Tahoma"/>
          <w:sz w:val="22"/>
          <w:szCs w:val="22"/>
        </w:rPr>
        <w:t>0</w:t>
      </w:r>
      <w:r w:rsidR="005357AA" w:rsidRPr="00D86BD5">
        <w:rPr>
          <w:rFonts w:cs="Tahoma"/>
          <w:b/>
          <w:bCs/>
          <w:color w:val="000000"/>
          <w:sz w:val="22"/>
          <w:szCs w:val="22"/>
          <w:lang w:eastAsia="el-GR"/>
        </w:rPr>
        <w:t>,</w:t>
      </w:r>
      <w:r w:rsidR="005357AA" w:rsidRPr="005357AA">
        <w:rPr>
          <w:rFonts w:cs="Tahoma"/>
          <w:color w:val="000000"/>
          <w:sz w:val="22"/>
          <w:szCs w:val="22"/>
          <w:lang w:eastAsia="el-GR"/>
        </w:rPr>
        <w:t>00</w:t>
      </w:r>
      <w:r w:rsidR="00236538" w:rsidRPr="00D86BD5">
        <w:rPr>
          <w:rFonts w:cs="Tahoma"/>
          <w:color w:val="000000"/>
          <w:sz w:val="22"/>
          <w:szCs w:val="22"/>
          <w:lang w:eastAsia="el-GR"/>
        </w:rPr>
        <w:t xml:space="preserve">€ </w:t>
      </w:r>
      <w:r w:rsidR="00236538" w:rsidRPr="00D86BD5">
        <w:rPr>
          <w:rFonts w:cs="Tahoma"/>
          <w:sz w:val="22"/>
          <w:szCs w:val="22"/>
        </w:rPr>
        <w:t xml:space="preserve">περιλαμβανομένου ΦΠΑ 24% (Προϋπολογισμός χωρίς  ΦΠΑ </w:t>
      </w:r>
      <w:r w:rsidR="005357AA" w:rsidRPr="00D86BD5">
        <w:rPr>
          <w:rFonts w:cs="Tahoma"/>
          <w:b/>
          <w:bCs/>
          <w:color w:val="000000"/>
          <w:sz w:val="22"/>
          <w:szCs w:val="22"/>
          <w:lang w:eastAsia="el-GR"/>
        </w:rPr>
        <w:t>5.</w:t>
      </w:r>
      <w:r w:rsidR="005357AA">
        <w:rPr>
          <w:rFonts w:cs="Tahoma"/>
          <w:b/>
          <w:bCs/>
          <w:color w:val="000000"/>
          <w:sz w:val="22"/>
          <w:szCs w:val="22"/>
          <w:lang w:eastAsia="el-GR"/>
        </w:rPr>
        <w:t>404</w:t>
      </w:r>
      <w:r w:rsidR="005357AA" w:rsidRPr="00D86BD5">
        <w:rPr>
          <w:rFonts w:cs="Tahoma"/>
          <w:b/>
          <w:bCs/>
          <w:color w:val="000000"/>
          <w:sz w:val="22"/>
          <w:szCs w:val="22"/>
          <w:lang w:eastAsia="el-GR"/>
        </w:rPr>
        <w:t>.</w:t>
      </w:r>
      <w:r w:rsidR="005357AA">
        <w:rPr>
          <w:rFonts w:cs="Tahoma"/>
          <w:b/>
          <w:bCs/>
          <w:color w:val="000000"/>
          <w:sz w:val="22"/>
          <w:szCs w:val="22"/>
          <w:lang w:eastAsia="el-GR"/>
        </w:rPr>
        <w:t>75</w:t>
      </w:r>
      <w:r w:rsidR="005357AA" w:rsidRPr="00D86BD5">
        <w:rPr>
          <w:rFonts w:cs="Tahoma"/>
          <w:b/>
          <w:bCs/>
          <w:color w:val="000000"/>
          <w:sz w:val="22"/>
          <w:szCs w:val="22"/>
          <w:lang w:eastAsia="el-GR"/>
        </w:rPr>
        <w:t>0,00</w:t>
      </w:r>
      <w:r w:rsidR="00236538" w:rsidRPr="00D86BD5">
        <w:rPr>
          <w:rFonts w:cs="Tahoma"/>
          <w:b/>
          <w:color w:val="000000"/>
          <w:sz w:val="22"/>
          <w:szCs w:val="22"/>
          <w:lang w:eastAsia="el-GR"/>
        </w:rPr>
        <w:t>€</w:t>
      </w:r>
      <w:r w:rsidR="00236538" w:rsidRPr="00D86BD5">
        <w:rPr>
          <w:rFonts w:cs="Tahoma"/>
          <w:color w:val="000000"/>
          <w:sz w:val="22"/>
          <w:szCs w:val="22"/>
          <w:lang w:eastAsia="el-GR"/>
        </w:rPr>
        <w:t>, ΦΠΑ</w:t>
      </w:r>
      <w:r w:rsidR="00236538" w:rsidRPr="00D86BD5">
        <w:rPr>
          <w:rFonts w:cs="Tahoma"/>
          <w:sz w:val="22"/>
          <w:szCs w:val="22"/>
        </w:rPr>
        <w:t xml:space="preserve">: </w:t>
      </w:r>
      <w:r w:rsidR="00236538" w:rsidRPr="00D86BD5">
        <w:rPr>
          <w:rFonts w:cs="Tahoma"/>
          <w:color w:val="000000"/>
          <w:sz w:val="22"/>
          <w:szCs w:val="22"/>
          <w:lang w:eastAsia="el-GR"/>
        </w:rPr>
        <w:t xml:space="preserve">  </w:t>
      </w:r>
      <w:bookmarkStart w:id="24" w:name="_Hlk119356063"/>
      <w:r w:rsidR="005357AA" w:rsidRPr="005357AA">
        <w:rPr>
          <w:rFonts w:cs="Tahoma"/>
          <w:color w:val="000000"/>
          <w:sz w:val="22"/>
          <w:szCs w:val="22"/>
          <w:lang w:eastAsia="el-GR"/>
        </w:rPr>
        <w:t>1.297.140,00</w:t>
      </w:r>
      <w:r w:rsidR="00236538" w:rsidRPr="00D86BD5">
        <w:rPr>
          <w:rFonts w:cs="Tahoma"/>
          <w:color w:val="000000"/>
          <w:sz w:val="22"/>
          <w:szCs w:val="22"/>
          <w:lang w:eastAsia="el-GR"/>
        </w:rPr>
        <w:t>€</w:t>
      </w:r>
      <w:bookmarkEnd w:id="24"/>
      <w:r w:rsidR="00236538" w:rsidRPr="00D86BD5">
        <w:rPr>
          <w:rFonts w:cs="Tahoma"/>
          <w:color w:val="000000"/>
          <w:sz w:val="22"/>
          <w:szCs w:val="22"/>
          <w:lang w:eastAsia="el-GR"/>
        </w:rPr>
        <w:t>)</w:t>
      </w:r>
    </w:p>
    <w:p w14:paraId="74624BE9" w14:textId="7AA29D6E" w:rsidR="004C19BF" w:rsidRPr="00D86BD5" w:rsidRDefault="004C19BF" w:rsidP="004C19BF">
      <w:pPr>
        <w:spacing w:before="120" w:after="60"/>
        <w:rPr>
          <w:lang w:val="el-GR"/>
        </w:rPr>
      </w:pPr>
      <w:r w:rsidRPr="00D86BD5">
        <w:rPr>
          <w:lang w:val="el-GR"/>
        </w:rPr>
        <w:t xml:space="preserve">Μετά την σύναψη της σύμβασης, κατά την υλοποίηση του έργου και </w:t>
      </w:r>
      <w:r w:rsidR="00FC7AD5" w:rsidRPr="00D86BD5">
        <w:rPr>
          <w:lang w:val="el-GR"/>
        </w:rPr>
        <w:t>πριν</w:t>
      </w:r>
      <w:r w:rsidRPr="00D86BD5">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236538" w:rsidRPr="00D86BD5">
        <w:rPr>
          <w:lang w:val="el-GR"/>
        </w:rPr>
        <w:t xml:space="preserve">τριάντα </w:t>
      </w:r>
      <w:r w:rsidRPr="00D86BD5">
        <w:rPr>
          <w:lang w:val="el-GR"/>
        </w:rPr>
        <w:t>τοις εκατό (</w:t>
      </w:r>
      <w:r w:rsidR="00236538" w:rsidRPr="00D86BD5">
        <w:rPr>
          <w:lang w:val="el-GR"/>
        </w:rPr>
        <w:t>30</w:t>
      </w:r>
      <w:r w:rsidRPr="00D86BD5">
        <w:rPr>
          <w:lang w:val="el-GR"/>
        </w:rPr>
        <w:t xml:space="preserve">%) του συμβατικού τιμήματος. </w:t>
      </w:r>
    </w:p>
    <w:p w14:paraId="7A070E58" w14:textId="44C42146" w:rsidR="00385477" w:rsidRPr="00D86BD5" w:rsidRDefault="004C19BF" w:rsidP="004C19BF">
      <w:pPr>
        <w:rPr>
          <w:lang w:val="el-GR"/>
        </w:rPr>
      </w:pPr>
      <w:r w:rsidRPr="00D86BD5">
        <w:rPr>
          <w:lang w:val="el-GR"/>
        </w:rPr>
        <w:t xml:space="preserve">Πριν την λήξη της </w:t>
      </w:r>
      <w:r w:rsidR="00D30CC0">
        <w:rPr>
          <w:lang w:val="el-GR"/>
        </w:rPr>
        <w:t>σύμβασης</w:t>
      </w:r>
      <w:r w:rsidRPr="00D86BD5">
        <w:rPr>
          <w:lang w:val="el-GR"/>
        </w:rPr>
        <w:t xml:space="preserve">, ο Κύριος του Έργου δύναται να αποφασίσει την άσκηση δικαιώματος προαίρεσης συντήρησης έως του ποσού των </w:t>
      </w:r>
      <w:r w:rsidR="005357AA">
        <w:rPr>
          <w:lang w:val="el-GR"/>
        </w:rPr>
        <w:t>752</w:t>
      </w:r>
      <w:r w:rsidR="00236538" w:rsidRPr="00D86BD5">
        <w:rPr>
          <w:lang w:val="el-GR"/>
        </w:rPr>
        <w:t>.</w:t>
      </w:r>
      <w:r w:rsidR="005357AA">
        <w:rPr>
          <w:lang w:val="el-GR"/>
        </w:rPr>
        <w:t>85</w:t>
      </w:r>
      <w:r w:rsidR="00236538" w:rsidRPr="00D86BD5">
        <w:rPr>
          <w:lang w:val="el-GR"/>
        </w:rPr>
        <w:t xml:space="preserve">0,00 </w:t>
      </w:r>
      <w:r w:rsidRPr="00D86BD5">
        <w:rPr>
          <w:lang w:val="el-GR"/>
        </w:rPr>
        <w:t xml:space="preserve">€ μη περιλαμβανομένου ΦΠΑ (προϋπολογισμός με ΦΠΑ: </w:t>
      </w:r>
      <w:r w:rsidR="00236538" w:rsidRPr="00D86BD5">
        <w:rPr>
          <w:lang w:val="el-GR"/>
        </w:rPr>
        <w:t>9</w:t>
      </w:r>
      <w:r w:rsidR="005357AA">
        <w:rPr>
          <w:lang w:val="el-GR"/>
        </w:rPr>
        <w:t>33</w:t>
      </w:r>
      <w:r w:rsidR="00236538" w:rsidRPr="00D86BD5">
        <w:rPr>
          <w:lang w:val="el-GR"/>
        </w:rPr>
        <w:t>.</w:t>
      </w:r>
      <w:r w:rsidR="005357AA">
        <w:rPr>
          <w:lang w:val="el-GR"/>
        </w:rPr>
        <w:t>534</w:t>
      </w:r>
      <w:r w:rsidR="00236538" w:rsidRPr="00D86BD5">
        <w:rPr>
          <w:lang w:val="el-GR"/>
        </w:rPr>
        <w:t xml:space="preserve">,00€, </w:t>
      </w:r>
      <w:r w:rsidRPr="00D86BD5">
        <w:rPr>
          <w:lang w:val="el-GR"/>
        </w:rPr>
        <w:t xml:space="preserve">ΦΠΑ 24% </w:t>
      </w:r>
      <w:r w:rsidR="00236538" w:rsidRPr="00D86BD5">
        <w:rPr>
          <w:lang w:val="el-GR"/>
        </w:rPr>
        <w:t>1</w:t>
      </w:r>
      <w:r w:rsidR="005357AA">
        <w:rPr>
          <w:lang w:val="el-GR"/>
        </w:rPr>
        <w:t>80</w:t>
      </w:r>
      <w:r w:rsidR="00236538" w:rsidRPr="00D86BD5">
        <w:rPr>
          <w:lang w:val="el-GR"/>
        </w:rPr>
        <w:t>.</w:t>
      </w:r>
      <w:r w:rsidR="005357AA">
        <w:rPr>
          <w:lang w:val="el-GR"/>
        </w:rPr>
        <w:t>684</w:t>
      </w:r>
      <w:r w:rsidR="00236538" w:rsidRPr="00D86BD5">
        <w:rPr>
          <w:lang w:val="el-GR"/>
        </w:rPr>
        <w:t xml:space="preserve">,00€), </w:t>
      </w:r>
      <w:r w:rsidRPr="00D86BD5">
        <w:rPr>
          <w:lang w:val="el-GR"/>
        </w:rPr>
        <w:t>με βάση την Οικονομική Προσφορά του Υποψηφίου Αναδόχου, για τις υπηρεσίες συντήρησης (όπως αυτές περιγράφονται στ</w:t>
      </w:r>
      <w:r w:rsidR="002906DD" w:rsidRPr="00D86BD5">
        <w:rPr>
          <w:lang w:val="el-GR"/>
        </w:rPr>
        <w:t>ο</w:t>
      </w:r>
      <w:r w:rsidRPr="00D86BD5">
        <w:rPr>
          <w:lang w:val="el-GR"/>
        </w:rPr>
        <w:t xml:space="preserve"> </w:t>
      </w:r>
      <w:r w:rsidR="002906DD" w:rsidRPr="00302D18">
        <w:rPr>
          <w:lang w:val="el-GR"/>
        </w:rPr>
        <w:t xml:space="preserve">Παράρτημα Ι, παρ. </w:t>
      </w:r>
      <w:r w:rsidR="002906DD" w:rsidRPr="00302D18">
        <w:rPr>
          <w:lang w:val="el-GR"/>
        </w:rPr>
        <w:fldChar w:fldCharType="begin"/>
      </w:r>
      <w:r w:rsidR="002906DD" w:rsidRPr="00302D18">
        <w:rPr>
          <w:lang w:val="el-GR"/>
        </w:rPr>
        <w:instrText xml:space="preserve"> REF _Ref236033114 \r \h  \* MERGEFORMAT </w:instrText>
      </w:r>
      <w:r w:rsidR="002906DD" w:rsidRPr="00302D18">
        <w:rPr>
          <w:lang w:val="el-GR"/>
        </w:rPr>
      </w:r>
      <w:r w:rsidR="002906DD" w:rsidRPr="00302D18">
        <w:rPr>
          <w:lang w:val="el-GR"/>
        </w:rPr>
        <w:fldChar w:fldCharType="separate"/>
      </w:r>
      <w:r w:rsidR="002E56D0">
        <w:rPr>
          <w:lang w:val="el-GR"/>
        </w:rPr>
        <w:t>7.4.2</w:t>
      </w:r>
      <w:r w:rsidR="002906DD" w:rsidRPr="00302D18">
        <w:rPr>
          <w:lang w:val="el-GR"/>
        </w:rPr>
        <w:fldChar w:fldCharType="end"/>
      </w:r>
      <w:r w:rsidRPr="00302D18">
        <w:rPr>
          <w:lang w:val="el-GR"/>
        </w:rPr>
        <w:t>).</w:t>
      </w:r>
    </w:p>
    <w:p w14:paraId="28F9BBCE" w14:textId="09085C91" w:rsidR="00FB6863" w:rsidRPr="00D86BD5" w:rsidRDefault="006A7CB6" w:rsidP="00FB6863">
      <w:pPr>
        <w:spacing w:before="120" w:after="60"/>
        <w:rPr>
          <w:lang w:val="el-GR"/>
        </w:rPr>
      </w:pPr>
      <w:r w:rsidRPr="00D86BD5">
        <w:rPr>
          <w:lang w:val="el-GR"/>
        </w:rPr>
        <w:lastRenderedPageBreak/>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D86BD5" w:rsidDel="006A7CB6">
        <w:rPr>
          <w:lang w:val="el-GR"/>
        </w:rPr>
        <w:t xml:space="preserve"> </w:t>
      </w:r>
      <w:r w:rsidR="00FB6863" w:rsidRPr="00D86BD5">
        <w:rPr>
          <w:lang w:val="el-GR"/>
        </w:rPr>
        <w:t xml:space="preserve">των </w:t>
      </w:r>
      <w:r w:rsidR="00372CF5" w:rsidRPr="00D86BD5">
        <w:rPr>
          <w:color w:val="000000"/>
          <w:lang w:val="el-GR" w:eastAsia="el-GR"/>
        </w:rPr>
        <w:t>7.</w:t>
      </w:r>
      <w:r w:rsidR="005357AA">
        <w:rPr>
          <w:color w:val="000000"/>
          <w:lang w:val="el-GR" w:eastAsia="el-GR"/>
        </w:rPr>
        <w:t>779</w:t>
      </w:r>
      <w:r w:rsidR="00372CF5" w:rsidRPr="00D86BD5">
        <w:rPr>
          <w:color w:val="000000"/>
          <w:lang w:val="el-GR" w:eastAsia="el-GR"/>
        </w:rPr>
        <w:t>.</w:t>
      </w:r>
      <w:r w:rsidR="005357AA">
        <w:rPr>
          <w:color w:val="000000"/>
          <w:lang w:val="el-GR" w:eastAsia="el-GR"/>
        </w:rPr>
        <w:t>025</w:t>
      </w:r>
      <w:r w:rsidR="00236538" w:rsidRPr="00D86BD5">
        <w:rPr>
          <w:color w:val="000000"/>
          <w:lang w:val="el-GR" w:eastAsia="el-GR"/>
        </w:rPr>
        <w:t>,00€</w:t>
      </w:r>
      <w:r w:rsidR="00FB6863" w:rsidRPr="00D86BD5">
        <w:rPr>
          <w:lang w:val="el-GR"/>
        </w:rPr>
        <w:t xml:space="preserve"> μη περιλαμβανομένου ΦΠΑ (προϋπολογισμός με ΦΠΑ: </w:t>
      </w:r>
      <w:r w:rsidR="00372CF5" w:rsidRPr="00D86BD5">
        <w:rPr>
          <w:lang w:val="el-GR"/>
        </w:rPr>
        <w:t>9.</w:t>
      </w:r>
      <w:r w:rsidR="005357AA">
        <w:rPr>
          <w:lang w:val="el-GR"/>
        </w:rPr>
        <w:t>645</w:t>
      </w:r>
      <w:r w:rsidR="00372CF5" w:rsidRPr="00D86BD5">
        <w:rPr>
          <w:lang w:val="el-GR"/>
        </w:rPr>
        <w:t>.</w:t>
      </w:r>
      <w:r w:rsidR="005357AA">
        <w:rPr>
          <w:lang w:val="el-GR"/>
        </w:rPr>
        <w:t>991</w:t>
      </w:r>
      <w:r w:rsidR="00236538" w:rsidRPr="00D86BD5">
        <w:rPr>
          <w:color w:val="000000"/>
          <w:lang w:val="el-GR" w:eastAsia="el-GR"/>
        </w:rPr>
        <w:t xml:space="preserve">,00€ </w:t>
      </w:r>
      <w:r w:rsidR="00FB6863" w:rsidRPr="00D86BD5">
        <w:rPr>
          <w:lang w:val="el-GR"/>
        </w:rPr>
        <w:t xml:space="preserve">, ΦΠΑ 24% </w:t>
      </w:r>
      <w:r w:rsidR="00236538" w:rsidRPr="00D86BD5">
        <w:rPr>
          <w:color w:val="000000"/>
          <w:lang w:val="el-GR" w:eastAsia="el-GR"/>
        </w:rPr>
        <w:t>1.</w:t>
      </w:r>
      <w:r w:rsidR="00372CF5" w:rsidRPr="00D86BD5">
        <w:rPr>
          <w:color w:val="000000"/>
          <w:lang w:val="el-GR" w:eastAsia="el-GR"/>
        </w:rPr>
        <w:t>8</w:t>
      </w:r>
      <w:r w:rsidR="005357AA">
        <w:rPr>
          <w:color w:val="000000"/>
          <w:lang w:val="el-GR" w:eastAsia="el-GR"/>
        </w:rPr>
        <w:t>66</w:t>
      </w:r>
      <w:r w:rsidR="00372CF5" w:rsidRPr="00D86BD5">
        <w:rPr>
          <w:color w:val="000000"/>
          <w:lang w:val="el-GR" w:eastAsia="el-GR"/>
        </w:rPr>
        <w:t>.</w:t>
      </w:r>
      <w:r w:rsidR="005357AA">
        <w:rPr>
          <w:color w:val="000000"/>
          <w:lang w:val="el-GR" w:eastAsia="el-GR"/>
        </w:rPr>
        <w:t>96</w:t>
      </w:r>
      <w:r w:rsidR="00372CF5" w:rsidRPr="00D86BD5">
        <w:rPr>
          <w:color w:val="000000"/>
          <w:lang w:val="el-GR" w:eastAsia="el-GR"/>
        </w:rPr>
        <w:t>6</w:t>
      </w:r>
      <w:r w:rsidR="00236538" w:rsidRPr="00D86BD5">
        <w:rPr>
          <w:color w:val="000000"/>
          <w:lang w:val="el-GR" w:eastAsia="el-GR"/>
        </w:rPr>
        <w:t>,00€</w:t>
      </w:r>
      <w:r w:rsidR="00FB6863" w:rsidRPr="00D86BD5">
        <w:rPr>
          <w:lang w:val="el-GR"/>
        </w:rPr>
        <w:t xml:space="preserve">). </w:t>
      </w:r>
    </w:p>
    <w:p w14:paraId="7008CEF5" w14:textId="3A153289" w:rsidR="00214DD7" w:rsidRPr="00D86BD5" w:rsidRDefault="00214DD7" w:rsidP="00214DD7">
      <w:pPr>
        <w:suppressAutoHyphens w:val="0"/>
        <w:autoSpaceDE w:val="0"/>
        <w:autoSpaceDN w:val="0"/>
        <w:adjustRightInd w:val="0"/>
        <w:spacing w:after="0"/>
        <w:rPr>
          <w:lang w:val="el-GR" w:eastAsia="el-GR"/>
        </w:rPr>
      </w:pPr>
      <w:r w:rsidRPr="00D86BD5">
        <w:rPr>
          <w:lang w:val="el-GR" w:eastAsia="el-GR"/>
        </w:rPr>
        <w:t>Η άσκηση των προαναφερόμενων δικαιωμάτων προαίρεσης τελ</w:t>
      </w:r>
      <w:r w:rsidR="00D30CC0">
        <w:rPr>
          <w:lang w:val="el-GR" w:eastAsia="el-GR"/>
        </w:rPr>
        <w:t>εί</w:t>
      </w:r>
      <w:r w:rsidRPr="00D86BD5">
        <w:rPr>
          <w:lang w:val="el-GR" w:eastAsia="el-GR"/>
        </w:rPr>
        <w:t xml:space="preserve"> υπό την προϋπόθεση έγκρισης χρηματοδότησής τους.</w:t>
      </w:r>
    </w:p>
    <w:p w14:paraId="4E4ECF74" w14:textId="77777777" w:rsidR="00385477" w:rsidRPr="00D86BD5" w:rsidRDefault="00385477">
      <w:pPr>
        <w:rPr>
          <w:color w:val="44546A" w:themeColor="text2"/>
          <w:lang w:val="el-GR"/>
        </w:rPr>
      </w:pPr>
    </w:p>
    <w:p w14:paraId="267E8B1D" w14:textId="77777777" w:rsidR="00D46D0C" w:rsidRPr="00D86BD5" w:rsidRDefault="00D46D0C" w:rsidP="00D46D0C">
      <w:pPr>
        <w:pStyle w:val="normalwithoutspacing"/>
      </w:pPr>
      <w:r w:rsidRPr="00D86BD5">
        <w:t xml:space="preserve">Η σύμβαση θα ανατεθεί με το κριτήριο της πλέον συμφέρουσας από οικονομική άποψη προσφοράς, βάσει </w:t>
      </w:r>
      <w:r w:rsidRPr="00D86BD5">
        <w:rPr>
          <w:b/>
          <w:color w:val="000000"/>
        </w:rPr>
        <w:t>βέλτιστης σχέσης ποιότητας – τιμής.</w:t>
      </w:r>
    </w:p>
    <w:p w14:paraId="55C6C3D1" w14:textId="724A1E3F" w:rsidR="00D46D0C" w:rsidRPr="00D86BD5" w:rsidRDefault="00D46D0C" w:rsidP="00D46D0C">
      <w:pPr>
        <w:spacing w:line="288" w:lineRule="auto"/>
        <w:rPr>
          <w:highlight w:val="yellow"/>
          <w:lang w:val="el-GR"/>
        </w:rPr>
      </w:pPr>
      <w:r w:rsidRPr="00D86BD5">
        <w:rPr>
          <w:lang w:val="el-GR"/>
        </w:rPr>
        <w:t xml:space="preserve">Η διάρκεια της σύμβασης ορίζεται σε είκοσι τέσσερις (24) μήνες, συμπεριλαμβανομένης της διαδικασίας ελέγχου και παραλαβής παραδοτέων, </w:t>
      </w:r>
      <w:r w:rsidRPr="008F22BB">
        <w:rPr>
          <w:lang w:val="el-GR"/>
        </w:rPr>
        <w:t xml:space="preserve">όπως ορίζεται στην Παρ. </w:t>
      </w:r>
      <w:r w:rsidR="008F22BB" w:rsidRPr="008F22BB">
        <w:rPr>
          <w:lang w:val="el-GR"/>
        </w:rPr>
        <w:t xml:space="preserve">7.2 </w:t>
      </w:r>
      <w:r w:rsidRPr="008F22BB">
        <w:rPr>
          <w:lang w:val="el-GR"/>
        </w:rPr>
        <w:t>της παρούσας.</w:t>
      </w:r>
    </w:p>
    <w:p w14:paraId="45531439" w14:textId="3E306D6D" w:rsidR="00D46D0C" w:rsidRPr="00D86BD5" w:rsidRDefault="00D46D0C" w:rsidP="00D46D0C">
      <w:pPr>
        <w:spacing w:line="288" w:lineRule="auto"/>
        <w:rPr>
          <w:lang w:val="el-GR"/>
        </w:rPr>
      </w:pPr>
      <w:r w:rsidRPr="00D86BD5">
        <w:rPr>
          <w:lang w:val="el-GR"/>
        </w:rPr>
        <w:t xml:space="preserve">Αναλυτική περιγραφή του φυσικού και οικονομικού αντικειμένου της σύμβασης δίδεται στο </w:t>
      </w:r>
      <w:r w:rsidRPr="00D86BD5">
        <w:rPr>
          <w:b/>
        </w:rPr>
        <w:fldChar w:fldCharType="begin"/>
      </w:r>
      <w:r w:rsidRPr="00D86BD5">
        <w:rPr>
          <w:b/>
          <w:lang w:val="el-GR"/>
        </w:rPr>
        <w:instrText xml:space="preserve"> </w:instrText>
      </w:r>
      <w:r w:rsidRPr="00D86BD5">
        <w:rPr>
          <w:b/>
        </w:rPr>
        <w:instrText>REF</w:instrText>
      </w:r>
      <w:r w:rsidRPr="00D86BD5">
        <w:rPr>
          <w:b/>
          <w:lang w:val="el-GR"/>
        </w:rPr>
        <w:instrText xml:space="preserve"> _</w:instrText>
      </w:r>
      <w:r w:rsidRPr="00D86BD5">
        <w:rPr>
          <w:b/>
        </w:rPr>
        <w:instrText>Ref</w:instrText>
      </w:r>
      <w:r w:rsidRPr="00D86BD5">
        <w:rPr>
          <w:b/>
          <w:lang w:val="el-GR"/>
        </w:rPr>
        <w:instrText>496625830 \</w:instrText>
      </w:r>
      <w:r w:rsidRPr="00D86BD5">
        <w:rPr>
          <w:b/>
        </w:rPr>
        <w:instrText>h</w:instrText>
      </w:r>
      <w:r w:rsidRPr="00D86BD5">
        <w:rPr>
          <w:b/>
          <w:lang w:val="el-GR"/>
        </w:rPr>
        <w:instrText xml:space="preserve">  \* </w:instrText>
      </w:r>
      <w:r w:rsidRPr="00D86BD5">
        <w:rPr>
          <w:b/>
        </w:rPr>
        <w:instrText>MERGEFORMAT</w:instrText>
      </w:r>
      <w:r w:rsidRPr="00D86BD5">
        <w:rPr>
          <w:b/>
          <w:lang w:val="el-GR"/>
        </w:rPr>
        <w:instrText xml:space="preserve"> </w:instrText>
      </w:r>
      <w:r w:rsidRPr="00D86BD5">
        <w:rPr>
          <w:b/>
        </w:rPr>
      </w:r>
      <w:r w:rsidRPr="00D86BD5">
        <w:rPr>
          <w:b/>
        </w:rPr>
        <w:fldChar w:fldCharType="separate"/>
      </w:r>
      <w:r w:rsidR="002E56D0" w:rsidRPr="002E56D0">
        <w:rPr>
          <w:b/>
          <w:lang w:val="el-GR"/>
        </w:rPr>
        <w:t>ΠΑΡΑΡΤΗΜΑ Ι – Αναλυτική Περιγραφή Φυσικού και Οικονομικού Αντικειμένου της Σύμβασης</w:t>
      </w:r>
      <w:r w:rsidRPr="00D86BD5">
        <w:rPr>
          <w:b/>
        </w:rPr>
        <w:fldChar w:fldCharType="end"/>
      </w:r>
      <w:r w:rsidRPr="00D86BD5">
        <w:rPr>
          <w:lang w:val="el-GR"/>
        </w:rPr>
        <w:t xml:space="preserve"> ή σε άλλο περιγραφικό έγγραφο της παρούσας διακήρυξης. </w:t>
      </w:r>
    </w:p>
    <w:p w14:paraId="0D019BDA" w14:textId="353E266D" w:rsidR="001E49DD" w:rsidRDefault="001E49DD" w:rsidP="001E49DD">
      <w:pPr>
        <w:rPr>
          <w:lang w:val="el-GR"/>
        </w:rPr>
      </w:pPr>
    </w:p>
    <w:p w14:paraId="173EDD82" w14:textId="5CE309F3" w:rsidR="001E49DD" w:rsidRPr="00501993" w:rsidRDefault="001E49DD" w:rsidP="001E49DD">
      <w:pPr>
        <w:rPr>
          <w:lang w:val="el-GR"/>
        </w:rPr>
      </w:pPr>
      <w:r w:rsidRPr="00501993">
        <w:rPr>
          <w:lang w:val="el-GR"/>
        </w:rPr>
        <w:t xml:space="preserve">Το αντικείμενο </w:t>
      </w:r>
      <w:r w:rsidRPr="001E49DD">
        <w:rPr>
          <w:lang w:val="el-GR"/>
        </w:rPr>
        <w:t>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w:t>
      </w:r>
      <w:r>
        <w:rPr>
          <w:lang w:val="el-GR"/>
        </w:rPr>
        <w:t xml:space="preserve">. </w:t>
      </w:r>
      <w:r w:rsidRPr="007F13AE">
        <w:rPr>
          <w:lang w:val="el-GR"/>
        </w:rPr>
        <w:t>Το αντικείμενο</w:t>
      </w:r>
      <w:r>
        <w:rPr>
          <w:lang w:val="el-GR"/>
        </w:rPr>
        <w:t xml:space="preserve"> του έργου </w:t>
      </w:r>
      <w:r w:rsidRPr="00501993">
        <w:rPr>
          <w:lang w:val="el-GR"/>
        </w:rPr>
        <w:t>αποτελεί ένα ενιαίο και αδιαίρετο σύνολο που δεν μπορεί να τμηματοποιηθεί χωρίς να προκαλέσει ανυπέρβλητα προβλήματα τόσο στην υλοποίησή του (χρονικές καθυστερήσεις) όσο και στην διαλειτουργικότητα των επιμέρους δομικών στοιχείων του, δεδομένου ότι αποτελεί συνδυασμό υπηρεσιών και εργασιών που καταλήγουν σε ενιαία συλλειτουργία σε μια ενοποιημένη κεντρική υποδομή.  Για το λόγο αυτό προσφορές γίνονται αποδεκτές για το σύνολο των υπηρεσιών που περιγράφονται.</w:t>
      </w:r>
    </w:p>
    <w:p w14:paraId="4F5ECD4A" w14:textId="61C48D21" w:rsidR="00D46D0C" w:rsidRPr="00D86BD5" w:rsidRDefault="00D46D0C" w:rsidP="00D46D0C">
      <w:pPr>
        <w:spacing w:line="288" w:lineRule="auto"/>
        <w:rPr>
          <w:lang w:val="el-GR"/>
        </w:rPr>
      </w:pPr>
    </w:p>
    <w:p w14:paraId="6293E662" w14:textId="5E898DDD" w:rsidR="008338F0" w:rsidRPr="00D86BD5" w:rsidRDefault="008338F0" w:rsidP="00FD40D7">
      <w:pPr>
        <w:rPr>
          <w:lang w:val="el-GR"/>
        </w:rPr>
      </w:pPr>
    </w:p>
    <w:p w14:paraId="5EFA290C" w14:textId="77777777" w:rsidR="008338F0" w:rsidRPr="00D86BD5" w:rsidRDefault="003355E7" w:rsidP="003A109E">
      <w:pPr>
        <w:pStyle w:val="20"/>
        <w:rPr>
          <w:rFonts w:cs="Tahoma"/>
          <w:lang w:val="el-GR"/>
        </w:rPr>
      </w:pPr>
      <w:r w:rsidRPr="00D86BD5">
        <w:rPr>
          <w:rFonts w:cs="Tahoma"/>
          <w:lang w:val="el-GR"/>
        </w:rPr>
        <w:tab/>
      </w:r>
      <w:bookmarkStart w:id="25" w:name="_Toc97194259"/>
      <w:bookmarkStart w:id="26" w:name="_Toc97194408"/>
      <w:bookmarkStart w:id="27" w:name="_Toc122685220"/>
      <w:r w:rsidRPr="00D86BD5">
        <w:rPr>
          <w:rFonts w:cs="Tahoma"/>
          <w:lang w:val="el-GR"/>
        </w:rPr>
        <w:t>Θεσμικό πλαίσιο</w:t>
      </w:r>
      <w:bookmarkEnd w:id="25"/>
      <w:bookmarkEnd w:id="26"/>
      <w:bookmarkEnd w:id="27"/>
      <w:r w:rsidRPr="00D86BD5">
        <w:rPr>
          <w:rFonts w:cs="Tahoma"/>
          <w:lang w:val="el-GR"/>
        </w:rPr>
        <w:t xml:space="preserve"> </w:t>
      </w:r>
    </w:p>
    <w:p w14:paraId="3E059D55" w14:textId="77777777" w:rsidR="00AA6688" w:rsidRPr="00D86BD5" w:rsidRDefault="00AA6688" w:rsidP="00AA6688">
      <w:pPr>
        <w:tabs>
          <w:tab w:val="left" w:pos="284"/>
        </w:tabs>
        <w:rPr>
          <w:lang w:val="el-GR"/>
        </w:rPr>
      </w:pPr>
      <w:r w:rsidRPr="00D86BD5">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3372C085" w14:textId="77777777" w:rsidR="008C0194" w:rsidRPr="00E64CC6" w:rsidRDefault="008C0194" w:rsidP="008C0194">
      <w:pPr>
        <w:pStyle w:val="aff"/>
        <w:numPr>
          <w:ilvl w:val="0"/>
          <w:numId w:val="104"/>
        </w:numPr>
        <w:suppressAutoHyphens w:val="0"/>
        <w:autoSpaceDE w:val="0"/>
        <w:autoSpaceDN w:val="0"/>
        <w:adjustRightInd w:val="0"/>
        <w:spacing w:before="120" w:after="0"/>
        <w:contextualSpacing w:val="0"/>
        <w:rPr>
          <w:lang w:val="el-GR"/>
        </w:rPr>
      </w:pPr>
      <w:r w:rsidRPr="00E64CC6">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5450902C" w14:textId="77777777" w:rsidR="008C0194" w:rsidRPr="00E64CC6" w:rsidRDefault="008C0194" w:rsidP="008C0194">
      <w:pPr>
        <w:pStyle w:val="aff"/>
        <w:numPr>
          <w:ilvl w:val="0"/>
          <w:numId w:val="104"/>
        </w:numPr>
        <w:suppressAutoHyphens w:val="0"/>
        <w:autoSpaceDE w:val="0"/>
        <w:autoSpaceDN w:val="0"/>
        <w:adjustRightInd w:val="0"/>
        <w:spacing w:before="120" w:after="0"/>
        <w:contextualSpacing w:val="0"/>
        <w:rPr>
          <w:lang w:val="el-GR"/>
        </w:rPr>
      </w:pPr>
      <w:r w:rsidRPr="00E64CC6">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31B7CA5E" w14:textId="77777777" w:rsidR="008C0194" w:rsidRPr="00E64CC6" w:rsidRDefault="008C0194" w:rsidP="008C0194">
      <w:pPr>
        <w:pStyle w:val="aff"/>
        <w:numPr>
          <w:ilvl w:val="0"/>
          <w:numId w:val="104"/>
        </w:numPr>
        <w:suppressAutoHyphens w:val="0"/>
        <w:autoSpaceDE w:val="0"/>
        <w:autoSpaceDN w:val="0"/>
        <w:adjustRightInd w:val="0"/>
        <w:spacing w:before="120" w:after="0"/>
        <w:contextualSpacing w:val="0"/>
        <w:rPr>
          <w:lang w:val="el-GR"/>
        </w:rPr>
      </w:pPr>
      <w:r w:rsidRPr="00E64CC6">
        <w:rPr>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72DB3E9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αριθ. 2021/0159/17</w:t>
      </w:r>
      <w:r>
        <w:rPr>
          <w:lang w:val="el-GR"/>
        </w:rPr>
        <w:t>-</w:t>
      </w:r>
      <w:r w:rsidRPr="00E64CC6">
        <w:rPr>
          <w:lang w:val="el-GR"/>
        </w:rPr>
        <w:t>06</w:t>
      </w:r>
      <w:r>
        <w:rPr>
          <w:lang w:val="el-GR"/>
        </w:rPr>
        <w:t>-</w:t>
      </w:r>
      <w:r w:rsidRPr="00E64CC6">
        <w:rPr>
          <w:lang w:val="el-GR"/>
        </w:rPr>
        <w:t>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FFCAA13" w14:textId="77777777" w:rsidR="008C0194" w:rsidRPr="00E64CC6" w:rsidRDefault="008C0194" w:rsidP="008C0194">
      <w:pPr>
        <w:pStyle w:val="aff"/>
        <w:numPr>
          <w:ilvl w:val="0"/>
          <w:numId w:val="104"/>
        </w:numPr>
        <w:suppressAutoHyphens w:val="0"/>
        <w:spacing w:after="0"/>
        <w:contextualSpacing w:val="0"/>
        <w:rPr>
          <w:lang w:val="el-GR"/>
        </w:rPr>
      </w:pPr>
      <w:r w:rsidRPr="00E64CC6">
        <w:rPr>
          <w:lang w:val="el-GR"/>
        </w:rPr>
        <w:lastRenderedPageBreak/>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7B1593E9" w14:textId="77777777" w:rsidR="008C0194" w:rsidRPr="00E64CC6" w:rsidRDefault="008C0194" w:rsidP="008C0194">
      <w:pPr>
        <w:pStyle w:val="aff"/>
        <w:numPr>
          <w:ilvl w:val="0"/>
          <w:numId w:val="104"/>
        </w:numPr>
        <w:suppressAutoHyphens w:val="0"/>
        <w:autoSpaceDE w:val="0"/>
        <w:autoSpaceDN w:val="0"/>
        <w:adjustRightInd w:val="0"/>
        <w:spacing w:before="120" w:after="0"/>
        <w:contextualSpacing w:val="0"/>
        <w:rPr>
          <w:lang w:val="el-GR"/>
        </w:rPr>
      </w:pPr>
      <w:r w:rsidRPr="00E64CC6">
        <w:rPr>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05D838E6" w14:textId="77777777" w:rsidR="008C0194" w:rsidRPr="00E64CC6" w:rsidRDefault="008C0194" w:rsidP="008C0194">
      <w:pPr>
        <w:pStyle w:val="aff"/>
        <w:numPr>
          <w:ilvl w:val="0"/>
          <w:numId w:val="104"/>
        </w:numPr>
        <w:suppressAutoHyphens w:val="0"/>
        <w:autoSpaceDE w:val="0"/>
        <w:autoSpaceDN w:val="0"/>
        <w:adjustRightInd w:val="0"/>
        <w:spacing w:before="120" w:after="0"/>
        <w:contextualSpacing w:val="0"/>
        <w:rPr>
          <w:lang w:val="el-GR"/>
        </w:rPr>
      </w:pPr>
      <w:r w:rsidRPr="00E64CC6">
        <w:rPr>
          <w:lang w:val="el-GR"/>
        </w:rPr>
        <w:t>Toν</w:t>
      </w:r>
      <w:r w:rsidRPr="006D1BBC">
        <w:rPr>
          <w:lang w:val="el-GR"/>
        </w:rPr>
        <w:t xml:space="preserve"> </w:t>
      </w:r>
      <w:r>
        <w:rPr>
          <w:lang w:val="el-GR"/>
        </w:rPr>
        <w:t xml:space="preserve">Ν. </w:t>
      </w:r>
      <w:r w:rsidRPr="00E64CC6">
        <w:rPr>
          <w:lang w:val="el-GR"/>
        </w:rPr>
        <w:t>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530B8EB8"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7D6F0766"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77BDD1A"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w:t>
      </w:r>
      <w:r>
        <w:rPr>
          <w:lang w:val="el-GR"/>
        </w:rPr>
        <w:t>ιθ</w:t>
      </w:r>
      <w:r w:rsidRPr="00E64CC6">
        <w:rPr>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5DDEA76"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w:t>
      </w:r>
      <w:r>
        <w:rPr>
          <w:lang w:val="el-GR"/>
        </w:rPr>
        <w:t>ιθ</w:t>
      </w:r>
      <w:r w:rsidRPr="00E64CC6">
        <w:rPr>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3D789DAA"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w:t>
      </w:r>
      <w:r>
        <w:rPr>
          <w:lang w:val="el-GR"/>
        </w:rPr>
        <w:t>ιθ</w:t>
      </w:r>
      <w:r w:rsidRPr="00E64CC6">
        <w:rPr>
          <w:lang w:val="el-GR"/>
        </w:rPr>
        <w:t>.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574552B5"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ως ισχύει</w:t>
      </w:r>
    </w:p>
    <w:p w14:paraId="1982BC5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77F9C6F"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με Αρ</w:t>
      </w:r>
      <w:r>
        <w:rPr>
          <w:lang w:val="el-GR"/>
        </w:rPr>
        <w:t>ιθ</w:t>
      </w:r>
      <w:r w:rsidRPr="00E64CC6">
        <w:rPr>
          <w:lang w:val="el-GR"/>
        </w:rPr>
        <w:t>. 64233</w:t>
      </w:r>
      <w:bookmarkStart w:id="28" w:name="_Hlk117609464"/>
      <w:r w:rsidRPr="00E64CC6">
        <w:rPr>
          <w:lang w:val="el-GR"/>
        </w:rPr>
        <w:t>/08</w:t>
      </w:r>
      <w:r>
        <w:rPr>
          <w:lang w:val="el-GR"/>
        </w:rPr>
        <w:t>-</w:t>
      </w:r>
      <w:r w:rsidRPr="00E64CC6">
        <w:rPr>
          <w:lang w:val="el-GR"/>
        </w:rPr>
        <w:t>06</w:t>
      </w:r>
      <w:r>
        <w:rPr>
          <w:lang w:val="el-GR"/>
        </w:rPr>
        <w:t>-</w:t>
      </w:r>
      <w:r w:rsidRPr="00E64CC6">
        <w:rPr>
          <w:lang w:val="el-GR"/>
        </w:rPr>
        <w:t>2021</w:t>
      </w:r>
      <w:bookmarkEnd w:id="28"/>
      <w:r>
        <w:rPr>
          <w:lang w:val="el-GR"/>
        </w:rPr>
        <w:t xml:space="preserve"> </w:t>
      </w:r>
      <w:r w:rsidRPr="00E64CC6">
        <w:rPr>
          <w:lang w:val="el-GR"/>
        </w:rPr>
        <w:t>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5A137D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Αριθ. 76928/09</w:t>
      </w:r>
      <w:r>
        <w:rPr>
          <w:lang w:val="el-GR"/>
        </w:rPr>
        <w:t>-</w:t>
      </w:r>
      <w:r w:rsidRPr="00E64CC6">
        <w:rPr>
          <w:lang w:val="el-GR"/>
        </w:rPr>
        <w:t>07</w:t>
      </w:r>
      <w:r>
        <w:rPr>
          <w:lang w:val="el-GR"/>
        </w:rPr>
        <w:t>-</w:t>
      </w:r>
      <w:r w:rsidRPr="00E64CC6">
        <w:rPr>
          <w:lang w:val="el-GR"/>
        </w:rPr>
        <w:t>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4E769E7"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w:t>
      </w:r>
      <w:r w:rsidRPr="00E64CC6">
        <w:rPr>
          <w:lang w:val="el-GR"/>
        </w:rPr>
        <w:lastRenderedPageBreak/>
        <w:t>(Ενσωμάτωση στο Ελληνικό Δίκαιο της Οδηγίας (ΕΕ) 2018/1972) και άλλες διατάξεις» (ΦΕΚ 184/Α/23-09-2020).</w:t>
      </w:r>
    </w:p>
    <w:p w14:paraId="0CD68B01"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1D9F4ECD"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039ED31C"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4152/2013 «Επείγοντα μέτρα εφαρμογής των νόμων 4046/2012, 4093/2012 και 4127/2013» (ΦΕΚ 107/Α/09-05-2013).</w:t>
      </w:r>
    </w:p>
    <w:p w14:paraId="7F159B5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7AF4F4A0" w14:textId="77777777" w:rsidR="008C0194" w:rsidRPr="00E64CC6" w:rsidRDefault="008C0194" w:rsidP="008C0194">
      <w:pPr>
        <w:pStyle w:val="aff"/>
        <w:numPr>
          <w:ilvl w:val="0"/>
          <w:numId w:val="104"/>
        </w:numPr>
        <w:suppressAutoHyphens w:val="0"/>
        <w:spacing w:before="120" w:after="0"/>
        <w:contextualSpacing w:val="0"/>
      </w:pPr>
      <w:r w:rsidRPr="00E64CC6">
        <w:rPr>
          <w:lang w:val="el-GR"/>
        </w:rPr>
        <w:t xml:space="preserve">Τον N. </w:t>
      </w:r>
      <w:r w:rsidRPr="00B16109">
        <w:rPr>
          <w:lang w:val="el-GR"/>
        </w:rPr>
        <w:t>3213/2003</w:t>
      </w:r>
      <w:r w:rsidRPr="00B16109">
        <w:rPr>
          <w:b/>
          <w:bCs/>
          <w:lang w:val="el-GR"/>
        </w:rPr>
        <w:t xml:space="preserve"> </w:t>
      </w:r>
      <w:r w:rsidRPr="00E64CC6">
        <w:rPr>
          <w:lang w:val="el-GR"/>
        </w:rPr>
        <w:t xml:space="preserve">“Δήλωση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36342F">
        <w:rPr>
          <w:lang w:val="el-GR"/>
        </w:rPr>
        <w:t>(</w:t>
      </w:r>
      <w:r w:rsidRPr="0036342F">
        <w:t>ΦΕΚ 309/</w:t>
      </w:r>
      <w:r w:rsidRPr="0036342F">
        <w:rPr>
          <w:lang w:val="el-GR"/>
        </w:rPr>
        <w:t>A</w:t>
      </w:r>
      <w:r w:rsidRPr="0036342F">
        <w:t>/31-12-2003), όπως τούτος τροποποιήθηκε και ισχύει.</w:t>
      </w:r>
    </w:p>
    <w:p w14:paraId="22599BEF"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2BFD266"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w:t>
      </w:r>
      <w:r>
        <w:rPr>
          <w:lang w:val="el-GR"/>
        </w:rPr>
        <w:t>ιθ</w:t>
      </w:r>
      <w:r w:rsidRPr="00E64CC6">
        <w:rPr>
          <w:lang w:val="el-GR"/>
        </w:rPr>
        <w:t>. 1108437/2565/ΔΟΣ/15</w:t>
      </w:r>
      <w:r>
        <w:rPr>
          <w:lang w:val="el-GR"/>
        </w:rPr>
        <w:t>-</w:t>
      </w:r>
      <w:r w:rsidRPr="00E64CC6">
        <w:rPr>
          <w:lang w:val="el-GR"/>
        </w:rPr>
        <w:t>11</w:t>
      </w:r>
      <w:r>
        <w:rPr>
          <w:lang w:val="el-GR"/>
        </w:rPr>
        <w:t>-</w:t>
      </w:r>
      <w:r w:rsidRPr="00E64CC6">
        <w:rPr>
          <w:lang w:val="el-GR"/>
        </w:rPr>
        <w:t>2005 απόφαση του Υφυπουργού Οικονομίας και Οικονομικών «Καθορισμός χωρών στις οποίες λειτουργούν εξωχώριες εταιρίες» (1590/Β/16-11-2005).</w:t>
      </w:r>
    </w:p>
    <w:p w14:paraId="73F78432"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 Α.88 του Ν. 1892/1990 «Για τον εκσυγχρονισμό και την ανάπτυξη και άλλες διατάξεις» (ΦΕΚ 101/Α/31-07-1990).</w:t>
      </w:r>
    </w:p>
    <w:p w14:paraId="799756A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w:t>
      </w:r>
      <w:r>
        <w:rPr>
          <w:lang w:val="el-GR"/>
        </w:rPr>
        <w:t>ιθ</w:t>
      </w:r>
      <w:r w:rsidRPr="00E64CC6">
        <w:rPr>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DE3C1BF" w14:textId="77777777" w:rsidR="008C0194" w:rsidRPr="008242EF" w:rsidRDefault="008C0194" w:rsidP="008C0194">
      <w:pPr>
        <w:numPr>
          <w:ilvl w:val="0"/>
          <w:numId w:val="104"/>
        </w:numPr>
        <w:spacing w:before="120" w:after="0"/>
      </w:pPr>
      <w:r w:rsidRPr="00B16109">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8242EF">
        <w:t>(ΦΕΚ 133/Α/07-08-2019).</w:t>
      </w:r>
    </w:p>
    <w:p w14:paraId="658C9314" w14:textId="77777777" w:rsidR="008C0194" w:rsidRPr="00B16109" w:rsidRDefault="008C0194" w:rsidP="008C0194">
      <w:pPr>
        <w:numPr>
          <w:ilvl w:val="0"/>
          <w:numId w:val="104"/>
        </w:numPr>
        <w:spacing w:before="120" w:after="0"/>
        <w:rPr>
          <w:lang w:val="el-GR"/>
        </w:rPr>
      </w:pPr>
      <w:r w:rsidRPr="00B16109">
        <w:rPr>
          <w:lang w:val="el-GR"/>
        </w:rPr>
        <w:t>Τον Ν. 4912/2022 Ενιαία Αρχή Δημοσίων Συμβάσεων και άλλες διατάξεις του Υπουργείου Δικαιοσύνης” (ΦΕΚ 59/</w:t>
      </w:r>
      <w:r w:rsidRPr="008242EF">
        <w:t>A</w:t>
      </w:r>
      <w:r w:rsidRPr="00B16109">
        <w:rPr>
          <w:lang w:val="el-GR"/>
        </w:rPr>
        <w:t>/17-03-2022)</w:t>
      </w:r>
    </w:p>
    <w:p w14:paraId="5CF3462C" w14:textId="77777777" w:rsidR="008C0194" w:rsidRPr="00B16109" w:rsidRDefault="008C0194" w:rsidP="008C0194">
      <w:pPr>
        <w:numPr>
          <w:ilvl w:val="0"/>
          <w:numId w:val="104"/>
        </w:numPr>
        <w:spacing w:before="120" w:after="0"/>
        <w:rPr>
          <w:lang w:val="el-GR"/>
        </w:rPr>
      </w:pPr>
      <w:r w:rsidRPr="00B16109">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7BD7F300" w14:textId="77777777" w:rsidR="008C0194" w:rsidRPr="00B16109" w:rsidRDefault="008C0194" w:rsidP="008C0194">
      <w:pPr>
        <w:numPr>
          <w:ilvl w:val="0"/>
          <w:numId w:val="104"/>
        </w:numPr>
        <w:spacing w:before="120" w:after="0"/>
        <w:rPr>
          <w:lang w:val="el-GR"/>
        </w:rPr>
      </w:pPr>
      <w:r w:rsidRPr="00B16109">
        <w:rPr>
          <w:lang w:val="el-GR"/>
        </w:rPr>
        <w:lastRenderedPageBreak/>
        <w:t>Το Π.Δ. 39/2017 “Κανονισμός εξέτασης Προδικαστικών Προσφυγών ενώπιων της Αρχής Εξέτασης Προδικαστικών Προσφυγών” (ΦΕΚ 64/Α/04-05-2017).</w:t>
      </w:r>
    </w:p>
    <w:p w14:paraId="26925238" w14:textId="77777777" w:rsidR="008C0194" w:rsidRPr="00B16109" w:rsidRDefault="008C0194" w:rsidP="008C0194">
      <w:pPr>
        <w:numPr>
          <w:ilvl w:val="0"/>
          <w:numId w:val="104"/>
        </w:numPr>
        <w:spacing w:before="120" w:after="0"/>
        <w:rPr>
          <w:lang w:val="el-GR"/>
        </w:rPr>
      </w:pPr>
      <w:r w:rsidRPr="00B16109">
        <w:rPr>
          <w:lang w:val="el-GR"/>
        </w:rPr>
        <w:t>Τον Ν. 3419/2005 “Γενικό Εμπορικό Μητρώο (Γ.Ε.ΜΗ.) και Εκσυγχρονισμός της Επιμελητηριακής Νομοθεσίας” (ΦΕΚ 297/Α/06-12-2005).</w:t>
      </w:r>
    </w:p>
    <w:p w14:paraId="5668F4B3" w14:textId="77777777" w:rsidR="008C0194" w:rsidRPr="00B16109" w:rsidRDefault="008C0194" w:rsidP="008C0194">
      <w:pPr>
        <w:numPr>
          <w:ilvl w:val="0"/>
          <w:numId w:val="104"/>
        </w:numPr>
        <w:spacing w:before="120" w:after="0"/>
        <w:rPr>
          <w:lang w:val="el-GR"/>
        </w:rPr>
      </w:pPr>
      <w:r w:rsidRPr="00B16109">
        <w:rPr>
          <w:lang w:val="el-GR"/>
        </w:rPr>
        <w:t>Την αριθ. 63446/2021 Κ.Υ.Α. “Καθορισμός Εθνικού Μορφότυπου ηλεκτρονικού τιμολογίου στο πλαίσιο των Δημοσίων Συμβάσεων” (2338/Β/02-06-2021).</w:t>
      </w:r>
    </w:p>
    <w:p w14:paraId="13806660" w14:textId="77777777" w:rsidR="008C0194" w:rsidRPr="00B16109" w:rsidRDefault="008C0194" w:rsidP="008C0194">
      <w:pPr>
        <w:numPr>
          <w:ilvl w:val="0"/>
          <w:numId w:val="104"/>
        </w:numPr>
        <w:spacing w:before="120" w:after="0"/>
        <w:rPr>
          <w:lang w:val="el-GR"/>
        </w:rPr>
      </w:pPr>
      <w:r w:rsidRPr="00B16109">
        <w:rPr>
          <w:lang w:val="el-GR"/>
        </w:rPr>
        <w:t>Τον Ν. 4635/2019 (ιδίως  των άρθρων 85 επ.) “Επενδύω στην Ελλάδα και άλλες διατάξεις” (ΦΕΚ 167/Α/30-10-2019).</w:t>
      </w:r>
    </w:p>
    <w:p w14:paraId="3FE42134" w14:textId="77777777" w:rsidR="008C0194" w:rsidRPr="00B16109" w:rsidRDefault="008C0194" w:rsidP="008C0194">
      <w:pPr>
        <w:numPr>
          <w:ilvl w:val="0"/>
          <w:numId w:val="104"/>
        </w:numPr>
        <w:spacing w:before="120" w:after="0"/>
        <w:rPr>
          <w:lang w:val="el-GR"/>
        </w:rPr>
      </w:pPr>
      <w:r w:rsidRPr="00B16109">
        <w:rPr>
          <w:lang w:val="el-GR"/>
        </w:rPr>
        <w:t>Το Π.Δ. 28/2015 “Κωδικοποίηση διατάξεων για την πρόσβαση σε δημόσια έγγραφα και στοιχεία» ΦΕΚ (34/Α/23-03-2015).</w:t>
      </w:r>
    </w:p>
    <w:p w14:paraId="2DDAA7CD" w14:textId="77777777" w:rsidR="008C0194" w:rsidRPr="00B16109" w:rsidRDefault="008C0194" w:rsidP="008C0194">
      <w:pPr>
        <w:numPr>
          <w:ilvl w:val="0"/>
          <w:numId w:val="104"/>
        </w:numPr>
        <w:spacing w:before="120" w:after="0"/>
        <w:rPr>
          <w:lang w:val="el-GR"/>
        </w:rPr>
      </w:pPr>
      <w:r w:rsidRPr="00B16109">
        <w:rPr>
          <w:lang w:val="el-GR"/>
        </w:rPr>
        <w:t>Τον Ν. 2859/2000 “Κύρωση Κώδικα Φόρου Προστιθέμενης Αξίας” (ΦΕΚ 248/Α/07-11-2000).</w:t>
      </w:r>
    </w:p>
    <w:p w14:paraId="38642A21"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5B118D7"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612DCAE"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CA8BA54"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0010E6B"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392F9E9"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 Α.39 του Ν. 4578/2018 «Μείωση ασφαλιστικών εισφορών και άλλες διατάξεις» (ΦΕΚ 200/Α/03-12-2018).</w:t>
      </w:r>
    </w:p>
    <w:p w14:paraId="288A2DB9"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w:t>
      </w:r>
      <w:r>
        <w:rPr>
          <w:lang w:val="el-GR"/>
        </w:rPr>
        <w:t>ιθ</w:t>
      </w:r>
      <w:r w:rsidRPr="00E64CC6">
        <w:rPr>
          <w:lang w:val="el-GR"/>
        </w:rPr>
        <w:t xml:space="preserve">. 38427 ΕΞ 2021 Απόφαση του Υπουργού Επικρατείας «Τροποποίηση </w:t>
      </w:r>
      <w:r w:rsidRPr="00E64CC6">
        <w:rPr>
          <w:lang w:val="el-GR"/>
        </w:rPr>
        <w:lastRenderedPageBreak/>
        <w:t>του καταστατικού της ανώνυμης εταιρείας "Κοινωνία της Πληροφορίας Μ.Α.Ε." και κωδικοποίηση αυτού» (ΦΕΚ 5111/Β/04-11-2021).</w:t>
      </w:r>
    </w:p>
    <w:p w14:paraId="5808D006"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Τον Κανονισμό της μονοπρόσωπης ανώνυμης εταιρείας ’’Κοινωνία της Πληροφορίας Μονοπρόσωπη Α.Ε.’’, ο οποίος εγκρίθηκε με την υπ’ αρ</w:t>
      </w:r>
      <w:r>
        <w:rPr>
          <w:lang w:val="el-GR"/>
        </w:rPr>
        <w:t>ιθ</w:t>
      </w:r>
      <w:r w:rsidRPr="00E64CC6">
        <w:rPr>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w:t>
      </w:r>
      <w:r>
        <w:rPr>
          <w:lang w:val="el-GR"/>
        </w:rPr>
        <w:t>-</w:t>
      </w:r>
      <w:r w:rsidRPr="00E64CC6">
        <w:rPr>
          <w:lang w:val="el-GR"/>
        </w:rPr>
        <w:t>05</w:t>
      </w:r>
      <w:r>
        <w:rPr>
          <w:lang w:val="el-GR"/>
        </w:rPr>
        <w:t>-</w:t>
      </w:r>
      <w:r w:rsidRPr="00E64CC6">
        <w:rPr>
          <w:lang w:val="el-GR"/>
        </w:rPr>
        <w:t>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5214A66"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υπ’ αρ</w:t>
      </w:r>
      <w:r>
        <w:rPr>
          <w:lang w:val="el-GR"/>
        </w:rPr>
        <w:t>ιθ</w:t>
      </w:r>
      <w:r w:rsidRPr="00E64CC6">
        <w:rPr>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9300B30" w14:textId="77777777" w:rsidR="008C0194" w:rsidRPr="00E64CC6" w:rsidRDefault="008C0194" w:rsidP="008C0194">
      <w:pPr>
        <w:pStyle w:val="aff"/>
        <w:numPr>
          <w:ilvl w:val="0"/>
          <w:numId w:val="104"/>
        </w:numPr>
        <w:suppressAutoHyphens w:val="0"/>
        <w:spacing w:before="120" w:after="0"/>
        <w:contextualSpacing w:val="0"/>
        <w:rPr>
          <w:lang w:val="el-GR"/>
        </w:rPr>
      </w:pPr>
      <w:r w:rsidRPr="00E64CC6">
        <w:rPr>
          <w:lang w:val="el-GR"/>
        </w:rPr>
        <w:t>Την Απόφαση του ΔΣ της ΚτΠ Μ.Α.Ε. κατά την υπ’ αρ</w:t>
      </w:r>
      <w:r>
        <w:rPr>
          <w:lang w:val="el-GR"/>
        </w:rPr>
        <w:t>ιθ</w:t>
      </w:r>
      <w:r w:rsidRPr="00E64CC6">
        <w:rPr>
          <w:lang w:val="el-GR"/>
        </w:rPr>
        <w:t>. 856/25-08-2022 Συνεδρίασή του, με θέμα Εκλογή Διευθύνοντος Συμβούλου (Θέμα 1).</w:t>
      </w:r>
    </w:p>
    <w:p w14:paraId="532A0C00" w14:textId="77777777" w:rsidR="008C0194" w:rsidRPr="00E64CC6" w:rsidRDefault="008C0194" w:rsidP="008C0194">
      <w:pPr>
        <w:pStyle w:val="aff"/>
        <w:numPr>
          <w:ilvl w:val="0"/>
          <w:numId w:val="104"/>
        </w:numPr>
        <w:suppressAutoHyphens w:val="0"/>
        <w:spacing w:before="120"/>
        <w:contextualSpacing w:val="0"/>
        <w:rPr>
          <w:lang w:val="el-GR"/>
        </w:rPr>
      </w:pPr>
      <w:r w:rsidRPr="00E64CC6">
        <w:rPr>
          <w:lang w:val="el-GR"/>
        </w:rPr>
        <w:t>Την Απόφαση του ΔΣ της ΚτΠ Μ.Α.Ε. κατά την υπ’ αρ</w:t>
      </w:r>
      <w:r>
        <w:rPr>
          <w:lang w:val="el-GR"/>
        </w:rPr>
        <w:t>ιθ</w:t>
      </w:r>
      <w:r w:rsidRPr="00E64CC6">
        <w:rPr>
          <w:lang w:val="el-GR"/>
        </w:rPr>
        <w:t xml:space="preserve">. 857/26-08-2022 Συνεδρίασή του, με θέμα </w:t>
      </w:r>
      <w:r>
        <w:rPr>
          <w:lang w:val="el-GR"/>
        </w:rPr>
        <w:t>«Γ</w:t>
      </w:r>
      <w:r w:rsidRPr="00E64CC6">
        <w:rPr>
          <w:lang w:val="el-GR"/>
        </w:rPr>
        <w:t>ενικές εξουσιοδοτήσεις προς Διευθύνοντα Σύμβουλο</w:t>
      </w:r>
      <w:r>
        <w:rPr>
          <w:lang w:val="el-GR"/>
        </w:rPr>
        <w:t>»</w:t>
      </w:r>
      <w:r w:rsidRPr="00E64CC6">
        <w:rPr>
          <w:lang w:val="el-GR"/>
        </w:rPr>
        <w:t xml:space="preserve"> (Θέμα 2.2).</w:t>
      </w:r>
    </w:p>
    <w:p w14:paraId="0F1B347E" w14:textId="77777777" w:rsidR="008C0194" w:rsidRDefault="008C0194" w:rsidP="008C0194">
      <w:pPr>
        <w:pStyle w:val="aff"/>
        <w:numPr>
          <w:ilvl w:val="0"/>
          <w:numId w:val="104"/>
        </w:numPr>
        <w:suppressAutoHyphens w:val="0"/>
        <w:spacing w:line="276" w:lineRule="auto"/>
        <w:contextualSpacing w:val="0"/>
        <w:rPr>
          <w:lang w:val="el-GR"/>
        </w:rPr>
      </w:pPr>
      <w:r w:rsidRPr="00BF363B">
        <w:rPr>
          <w:lang w:val="el-GR"/>
        </w:rPr>
        <w:t xml:space="preserve">Την Απόφαση του Διευθύνοντος Συμβούλου της ΚτΠ Μ.Α.Ε. με Αριθ. Πρωτ. </w:t>
      </w:r>
      <w:r>
        <w:rPr>
          <w:lang w:val="el-GR"/>
        </w:rPr>
        <w:t>22683</w:t>
      </w:r>
      <w:r w:rsidRPr="00BF363B">
        <w:rPr>
          <w:lang w:val="el-GR"/>
        </w:rPr>
        <w:t>/</w:t>
      </w:r>
      <w:r>
        <w:rPr>
          <w:lang w:val="el-GR"/>
        </w:rPr>
        <w:t>20</w:t>
      </w:r>
      <w:r w:rsidRPr="00BF363B">
        <w:rPr>
          <w:lang w:val="el-GR"/>
        </w:rPr>
        <w:t>-1</w:t>
      </w:r>
      <w:r>
        <w:rPr>
          <w:lang w:val="el-GR"/>
        </w:rPr>
        <w:t>2</w:t>
      </w:r>
      <w:r w:rsidRPr="00BF363B">
        <w:rPr>
          <w:lang w:val="el-GR"/>
        </w:rPr>
        <w:t xml:space="preserve">-2022 και θέμα </w:t>
      </w:r>
      <w:r w:rsidRPr="00680C86">
        <w:rPr>
          <w:lang w:val="el-GR"/>
        </w:rPr>
        <w:t>«Εξουσιοδότηση δικαιώματος υπογραφής σε Γενικούς Διευθυντές και</w:t>
      </w:r>
      <w:r>
        <w:rPr>
          <w:lang w:val="el-GR"/>
        </w:rPr>
        <w:t xml:space="preserve"> </w:t>
      </w:r>
      <w:r w:rsidRPr="00680C86">
        <w:rPr>
          <w:lang w:val="el-GR"/>
        </w:rPr>
        <w:t>Διευθυντές της ΚτΠ Μ.Α.Ε.».</w:t>
      </w:r>
    </w:p>
    <w:p w14:paraId="21B98D1B" w14:textId="77777777" w:rsidR="008C0194" w:rsidRPr="00A9571D" w:rsidRDefault="008C0194" w:rsidP="008C0194">
      <w:pPr>
        <w:pStyle w:val="aff"/>
        <w:numPr>
          <w:ilvl w:val="0"/>
          <w:numId w:val="104"/>
        </w:numPr>
        <w:suppressAutoHyphens w:val="0"/>
        <w:spacing w:line="276" w:lineRule="auto"/>
        <w:contextualSpacing w:val="0"/>
        <w:rPr>
          <w:lang w:val="el-GR"/>
        </w:rPr>
      </w:pPr>
      <w:r>
        <w:rPr>
          <w:lang w:val="el-GR"/>
        </w:rPr>
        <w:t xml:space="preserve">Τη ΣΑΤΑ 063 του Υπουργείου Ψηφιακής Διακυβέρνησης με την οποία εγκρίθηκε η ένταξη στο </w:t>
      </w:r>
      <w:r w:rsidRPr="00A9571D">
        <w:rPr>
          <w:lang w:val="el-GR"/>
        </w:rPr>
        <w:t>Πρόγραμμα Δημοσίων Επενδύσεων (ΠΔΕ)</w:t>
      </w:r>
      <w:r>
        <w:rPr>
          <w:lang w:val="el-GR"/>
        </w:rPr>
        <w:t xml:space="preserve"> του έργου «</w:t>
      </w:r>
      <w:r w:rsidRPr="00A9571D">
        <w:rPr>
          <w:lang w:val="el-GR"/>
        </w:rPr>
        <w:t>Ανάπτυξη Υπηρεσιών</w:t>
      </w:r>
      <w:r>
        <w:rPr>
          <w:lang w:val="el-GR"/>
        </w:rPr>
        <w:t xml:space="preserve"> </w:t>
      </w:r>
      <w:r w:rsidRPr="00A9571D">
        <w:rPr>
          <w:lang w:val="el-GR"/>
        </w:rPr>
        <w:t>Προστιθέμενης Αξίας του Μητρώου Πολιτών</w:t>
      </w:r>
      <w:r>
        <w:rPr>
          <w:lang w:val="el-GR"/>
        </w:rPr>
        <w:t>» με κωδικό ΟΠΣ</w:t>
      </w:r>
      <w:r w:rsidRPr="00503BF9">
        <w:rPr>
          <w:lang w:val="el-GR"/>
        </w:rPr>
        <w:t xml:space="preserve"> ΤΑ 5190243</w:t>
      </w:r>
      <w:r>
        <w:rPr>
          <w:lang w:val="el-GR"/>
        </w:rPr>
        <w:t xml:space="preserve"> και </w:t>
      </w:r>
      <w:r w:rsidRPr="00503BF9">
        <w:rPr>
          <w:lang w:val="el-GR"/>
        </w:rPr>
        <w:t>κωδικό ενάριθμο 2022ΤΑ06300056</w:t>
      </w:r>
      <w:r>
        <w:rPr>
          <w:lang w:val="el-GR"/>
        </w:rPr>
        <w:t>.</w:t>
      </w:r>
    </w:p>
    <w:p w14:paraId="66671BA6" w14:textId="77777777" w:rsidR="008C0194" w:rsidRPr="008C0194" w:rsidRDefault="008C0194" w:rsidP="008C0194">
      <w:pPr>
        <w:numPr>
          <w:ilvl w:val="0"/>
          <w:numId w:val="104"/>
        </w:numPr>
        <w:tabs>
          <w:tab w:val="left" w:pos="284"/>
          <w:tab w:val="left" w:pos="360"/>
        </w:tabs>
        <w:suppressAutoHyphens w:val="0"/>
        <w:autoSpaceDE w:val="0"/>
        <w:autoSpaceDN w:val="0"/>
        <w:adjustRightInd w:val="0"/>
        <w:spacing w:line="276" w:lineRule="auto"/>
        <w:rPr>
          <w:lang w:val="el-GR"/>
        </w:rPr>
      </w:pPr>
      <w:r w:rsidRPr="00E64CC6">
        <w:t>T</w:t>
      </w:r>
      <w:r w:rsidRPr="008C0194">
        <w:rPr>
          <w:lang w:val="el-GR"/>
        </w:rPr>
        <w:t>ην από 04-03-2022 (Α.Π ΚτΠ Α.Ε.: 5407/31-03-2022) Προγραμματική Συμφωνία μεταξύ του Υπουργείου Εσωτερικών και της  Κοινωνίας της Πληροφορίας Μ.Α.Ε. (ΚτΠ Μ.Α.Ε.), για το Έργο «Ανάπτυξη Υπηρεσιών Προστιθέμενης Αξίας του Μητρώου Πολιτών».</w:t>
      </w:r>
    </w:p>
    <w:p w14:paraId="1C9C9D27" w14:textId="77777777" w:rsidR="008C0194" w:rsidRPr="00B16109" w:rsidRDefault="008C0194" w:rsidP="008C0194">
      <w:pPr>
        <w:numPr>
          <w:ilvl w:val="0"/>
          <w:numId w:val="104"/>
        </w:numPr>
        <w:tabs>
          <w:tab w:val="left" w:pos="284"/>
          <w:tab w:val="left" w:pos="360"/>
        </w:tabs>
        <w:suppressAutoHyphens w:val="0"/>
        <w:autoSpaceDE w:val="0"/>
        <w:autoSpaceDN w:val="0"/>
        <w:adjustRightInd w:val="0"/>
        <w:spacing w:line="276" w:lineRule="auto"/>
        <w:rPr>
          <w:lang w:val="el-GR"/>
        </w:rPr>
      </w:pPr>
      <w:r w:rsidRPr="008C0194">
        <w:rPr>
          <w:lang w:val="el-GR"/>
        </w:rPr>
        <w:t xml:space="preserve">Το υπ’ αρ. 187292 ΕΞ 2022/21-12-2022 και ΑΔΑ: 66ΚΤΗ-ΧΦΓ (αριθ. πρωτ. </w:t>
      </w:r>
      <w:r w:rsidRPr="00B16109">
        <w:rPr>
          <w:lang w:val="el-GR"/>
        </w:rPr>
        <w:t>ΚτΠ ΜΑΕ: 22838/21-12-2022), έγγραφο της Ειδικής Υπηρεσίας Συντονισμού Ταμείου Ανάκαμψης (ΕΥΣΤΑ) με θέμα: “Ένταξη του Έργου «Ανάπτυξη Υπηρεσιών Προστιθέμενης Αξίας του Μητρώου Πολιτών» (Κωδικός ΟΠΣ ΤΑ 5190243) στο Ταμείο Ανάκαμψης και Ανθεκτικότητας”.</w:t>
      </w:r>
    </w:p>
    <w:p w14:paraId="3F459F95" w14:textId="77777777" w:rsidR="008C0194" w:rsidRPr="00B16109" w:rsidRDefault="008C0194" w:rsidP="008C0194">
      <w:pPr>
        <w:numPr>
          <w:ilvl w:val="0"/>
          <w:numId w:val="104"/>
        </w:numPr>
        <w:tabs>
          <w:tab w:val="left" w:pos="284"/>
          <w:tab w:val="left" w:pos="360"/>
        </w:tabs>
        <w:suppressAutoHyphens w:val="0"/>
        <w:autoSpaceDE w:val="0"/>
        <w:autoSpaceDN w:val="0"/>
        <w:adjustRightInd w:val="0"/>
        <w:spacing w:line="276" w:lineRule="auto"/>
        <w:rPr>
          <w:lang w:val="el-GR"/>
        </w:rPr>
      </w:pPr>
      <w:r w:rsidRPr="00B16109">
        <w:rPr>
          <w:lang w:val="el-GR"/>
        </w:rPr>
        <w:t>Την υπ’ αρ. 124979/22-12-2022 (αρ. πρωτ. ΚτΠ Μ.Α.Ε. 23022/22-12-2022) Απόφαση του Υπουργείο Ανάπτυξης και Επενδύσεων περί έγκρισης της ένταξης στο Πρόγραμμα Δημοσίων Επενδύσεων (ΠΔΕ) 2022, στη ΣΑΤΑ063 του έργου «Ανάπτυξη Υπηρεσιών Προστιθέμενης Αξίας του Μητρώου Πολιτών» με κωδικό ενάριθμο 2022ΤΑ06300056.</w:t>
      </w:r>
    </w:p>
    <w:p w14:paraId="6D07FCBB" w14:textId="77777777" w:rsidR="008C0194" w:rsidRPr="00E64CC6" w:rsidRDefault="008C0194" w:rsidP="008C0194">
      <w:pPr>
        <w:pStyle w:val="aff"/>
        <w:numPr>
          <w:ilvl w:val="0"/>
          <w:numId w:val="104"/>
        </w:numPr>
        <w:suppressAutoHyphens w:val="0"/>
        <w:spacing w:before="120" w:line="276" w:lineRule="auto"/>
        <w:rPr>
          <w:lang w:val="el-GR"/>
        </w:rPr>
      </w:pPr>
      <w:r w:rsidRPr="00E64CC6">
        <w:rPr>
          <w:lang w:val="el-GR"/>
        </w:rPr>
        <w:t>Την υπ’ αρ</w:t>
      </w:r>
      <w:r>
        <w:rPr>
          <w:lang w:val="el-GR"/>
        </w:rPr>
        <w:t>ιθ</w:t>
      </w:r>
      <w:r w:rsidRPr="00E64CC6">
        <w:rPr>
          <w:lang w:val="el-GR"/>
        </w:rPr>
        <w:t xml:space="preserve">. (οίκαδε πρωτόκολλο Κυρίου Έργου) </w:t>
      </w:r>
      <w:r>
        <w:rPr>
          <w:lang w:val="el-GR"/>
        </w:rPr>
        <w:t xml:space="preserve">4253/29-12-2022 </w:t>
      </w:r>
      <w:r w:rsidRPr="00E64CC6">
        <w:rPr>
          <w:lang w:val="el-GR"/>
        </w:rPr>
        <w:t xml:space="preserve">(με </w:t>
      </w:r>
      <w:r>
        <w:rPr>
          <w:lang w:val="el-GR"/>
        </w:rPr>
        <w:t>α</w:t>
      </w:r>
      <w:r w:rsidRPr="00E64CC6">
        <w:rPr>
          <w:lang w:val="el-GR"/>
        </w:rPr>
        <w:t>ρ</w:t>
      </w:r>
      <w:r>
        <w:rPr>
          <w:lang w:val="el-GR"/>
        </w:rPr>
        <w:t>ιθ</w:t>
      </w:r>
      <w:r w:rsidRPr="00E64CC6">
        <w:rPr>
          <w:lang w:val="el-GR"/>
        </w:rPr>
        <w:t xml:space="preserve">. </w:t>
      </w:r>
      <w:r>
        <w:rPr>
          <w:lang w:val="el-GR"/>
        </w:rPr>
        <w:t>π</w:t>
      </w:r>
      <w:r w:rsidRPr="00E64CC6">
        <w:rPr>
          <w:lang w:val="el-GR"/>
        </w:rPr>
        <w:t xml:space="preserve">ρωτ. ΚτΠ Μ.Α.Ε.: </w:t>
      </w:r>
      <w:r>
        <w:rPr>
          <w:lang w:val="el-GR"/>
        </w:rPr>
        <w:t>23688</w:t>
      </w:r>
      <w:r w:rsidRPr="00E64CC6">
        <w:rPr>
          <w:lang w:val="el-GR"/>
        </w:rPr>
        <w:t>/</w:t>
      </w:r>
      <w:r>
        <w:rPr>
          <w:lang w:val="el-GR"/>
        </w:rPr>
        <w:t>30</w:t>
      </w:r>
      <w:r w:rsidRPr="00E64CC6">
        <w:rPr>
          <w:lang w:val="el-GR"/>
        </w:rPr>
        <w:t>-</w:t>
      </w:r>
      <w:r>
        <w:rPr>
          <w:lang w:val="el-GR"/>
        </w:rPr>
        <w:t>12</w:t>
      </w:r>
      <w:r w:rsidRPr="00E64CC6">
        <w:rPr>
          <w:lang w:val="el-GR"/>
        </w:rPr>
        <w:t>-202</w:t>
      </w:r>
      <w:r>
        <w:rPr>
          <w:lang w:val="el-GR"/>
        </w:rPr>
        <w:t>2</w:t>
      </w:r>
      <w:r w:rsidRPr="00E64CC6">
        <w:rPr>
          <w:lang w:val="el-GR"/>
        </w:rPr>
        <w:t xml:space="preserve">) Έγκριση του Κυρίου του Έργου: </w:t>
      </w:r>
      <w:r w:rsidRPr="00B0646B">
        <w:rPr>
          <w:lang w:val="el-GR"/>
        </w:rPr>
        <w:t>“</w:t>
      </w:r>
      <w:r>
        <w:rPr>
          <w:lang w:val="el-GR"/>
        </w:rPr>
        <w:t xml:space="preserve">Παροχή Σύμφωνης Γνώμης για το Τεύχος </w:t>
      </w:r>
      <w:r>
        <w:rPr>
          <w:lang w:val="el-GR"/>
        </w:rPr>
        <w:lastRenderedPageBreak/>
        <w:t>Διακήρυξης: «Ανάπτυξη Υπηρεσιών Προστιθέμενες Αξίας του ΜΗΤΡΩΟΥ ΠΟΛΙΤΩΝ», με Κωδικό ΟΠΣ 5190243</w:t>
      </w:r>
      <w:r w:rsidRPr="00B0646B">
        <w:rPr>
          <w:lang w:val="el-GR"/>
        </w:rPr>
        <w:t>”</w:t>
      </w:r>
      <w:r>
        <w:rPr>
          <w:lang w:val="el-GR"/>
        </w:rPr>
        <w:t xml:space="preserve">. </w:t>
      </w:r>
    </w:p>
    <w:p w14:paraId="66777776" w14:textId="77777777" w:rsidR="008C0194" w:rsidRPr="00B16109" w:rsidRDefault="008C0194" w:rsidP="008C0194">
      <w:pPr>
        <w:numPr>
          <w:ilvl w:val="0"/>
          <w:numId w:val="104"/>
        </w:numPr>
        <w:tabs>
          <w:tab w:val="left" w:pos="284"/>
          <w:tab w:val="left" w:pos="360"/>
        </w:tabs>
        <w:suppressAutoHyphens w:val="0"/>
        <w:autoSpaceDE w:val="0"/>
        <w:autoSpaceDN w:val="0"/>
        <w:adjustRightInd w:val="0"/>
        <w:spacing w:after="0" w:line="276" w:lineRule="auto"/>
        <w:rPr>
          <w:lang w:val="el-GR"/>
        </w:rPr>
      </w:pPr>
      <w:r w:rsidRPr="00B16109">
        <w:rPr>
          <w:lang w:val="el-GR"/>
        </w:rPr>
        <w:t>Το υπ’ αρ. 192391 ΕΞ 2022/30-12-2022 (αριθ. πρωτ. ΚτΠ ΜΑΕ: 24/02-01-2023) έγγραφο της Ειδικής Υπηρεσίας Συντονισμού Ταμείου Ανάκαμψης (ΕΥΣΤΑ) με θέμα: “Έγκριση διακήρυξης του υποέργου «Ανάπτυξη Υπηρεσιών Προστιθέμενης Αξίας του Μητρώου Πολιτών» του Έργου «Ανάπτυξη Υπηρεσιών Προστιθέμενης Αξίας του Μητρώου Πολιτών» (Κωδικός ΟΠΣ ΤΑ 5190243)”.</w:t>
      </w:r>
    </w:p>
    <w:p w14:paraId="102EC881" w14:textId="77777777" w:rsidR="008C0194" w:rsidRPr="00E64CC6" w:rsidRDefault="008C0194" w:rsidP="008C0194">
      <w:pPr>
        <w:pStyle w:val="aff"/>
        <w:numPr>
          <w:ilvl w:val="0"/>
          <w:numId w:val="104"/>
        </w:numPr>
        <w:suppressAutoHyphens w:val="0"/>
        <w:spacing w:before="120" w:after="0" w:line="276" w:lineRule="auto"/>
        <w:rPr>
          <w:lang w:val="el-GR"/>
        </w:rPr>
      </w:pPr>
      <w:r w:rsidRPr="00E64CC6">
        <w:rPr>
          <w:lang w:val="el-GR"/>
        </w:rPr>
        <w:t>Την Απόφαση του ΔΣ της ΚτΠ Μ.Α.Ε., κατά την υπ’ αρ</w:t>
      </w:r>
      <w:r>
        <w:rPr>
          <w:lang w:val="el-GR"/>
        </w:rPr>
        <w:t>ιθ</w:t>
      </w:r>
      <w:r w:rsidRPr="00E64CC6">
        <w:rPr>
          <w:lang w:val="el-GR"/>
        </w:rPr>
        <w:t xml:space="preserve">. </w:t>
      </w:r>
      <w:r w:rsidRPr="00C7103F">
        <w:rPr>
          <w:lang w:val="el-GR"/>
        </w:rPr>
        <w:t>879/04-01-2023</w:t>
      </w:r>
      <w:r w:rsidRPr="00E64CC6">
        <w:rPr>
          <w:lang w:val="el-GR"/>
        </w:rPr>
        <w:t xml:space="preserve"> Συνεδρίασή του</w:t>
      </w:r>
      <w:r>
        <w:rPr>
          <w:lang w:val="el-GR"/>
        </w:rPr>
        <w:t xml:space="preserve"> </w:t>
      </w:r>
      <w:r w:rsidRPr="00C7103F">
        <w:rPr>
          <w:lang w:val="el-GR"/>
        </w:rPr>
        <w:t>(Θέμα 5.1).</w:t>
      </w:r>
    </w:p>
    <w:p w14:paraId="4C9D0495" w14:textId="52B4BB9E" w:rsidR="00ED0CBA" w:rsidRPr="000A6F75" w:rsidRDefault="00ED0CBA" w:rsidP="00AA6688">
      <w:pPr>
        <w:tabs>
          <w:tab w:val="left" w:pos="284"/>
        </w:tabs>
        <w:rPr>
          <w:lang w:val="el-GR"/>
        </w:rPr>
      </w:pPr>
      <w:r w:rsidRPr="000A6F75">
        <w:rPr>
          <w:lang w:val="el-GR"/>
        </w:rPr>
        <w:t xml:space="preserve"> </w:t>
      </w:r>
    </w:p>
    <w:p w14:paraId="0D60A7E5" w14:textId="57C7FC03" w:rsidR="008338F0" w:rsidRPr="00D86BD5" w:rsidRDefault="003355E7" w:rsidP="003A109E">
      <w:pPr>
        <w:pStyle w:val="20"/>
        <w:rPr>
          <w:rFonts w:cs="Tahoma"/>
          <w:lang w:val="el-GR"/>
        </w:rPr>
      </w:pPr>
      <w:r w:rsidRPr="000A6F75">
        <w:rPr>
          <w:rFonts w:cs="Tahoma"/>
          <w:lang w:val="el-GR"/>
        </w:rPr>
        <w:tab/>
      </w:r>
      <w:bookmarkStart w:id="29" w:name="_Ref40979373"/>
      <w:bookmarkStart w:id="30" w:name="_Toc97194260"/>
      <w:bookmarkStart w:id="31" w:name="_Toc97194409"/>
      <w:bookmarkStart w:id="32" w:name="_Toc122685221"/>
      <w:r w:rsidRPr="00D86BD5">
        <w:rPr>
          <w:rFonts w:cs="Tahoma"/>
          <w:lang w:val="el-GR"/>
        </w:rPr>
        <w:t>Προθεσμία παραλαβής προσφορών και διενέργεια διαγωνισμού</w:t>
      </w:r>
      <w:bookmarkEnd w:id="29"/>
      <w:bookmarkEnd w:id="30"/>
      <w:bookmarkEnd w:id="31"/>
      <w:bookmarkEnd w:id="32"/>
      <w:r w:rsidRPr="00D86BD5">
        <w:rPr>
          <w:rFonts w:cs="Tahoma"/>
          <w:lang w:val="el-GR"/>
        </w:rPr>
        <w:t xml:space="preserve"> </w:t>
      </w:r>
    </w:p>
    <w:p w14:paraId="5015ABFF" w14:textId="25936874" w:rsidR="00B65D70" w:rsidRPr="00D86BD5" w:rsidRDefault="003355E7" w:rsidP="00B8545D">
      <w:pPr>
        <w:spacing w:before="240"/>
        <w:rPr>
          <w:color w:val="000000"/>
          <w:lang w:val="el-GR"/>
        </w:rPr>
      </w:pPr>
      <w:r w:rsidRPr="00D86BD5">
        <w:rPr>
          <w:lang w:val="el-GR" w:eastAsia="el-GR"/>
        </w:rPr>
        <w:t xml:space="preserve">Η καταληκτική ημερομηνία παραλαβής των προσφορών είναι η </w:t>
      </w:r>
      <w:r w:rsidR="00DE51FE" w:rsidRPr="00BD34C7">
        <w:rPr>
          <w:b/>
          <w:bCs/>
          <w:lang w:val="el-GR" w:eastAsia="el-GR"/>
        </w:rPr>
        <w:t>13-02-2023,</w:t>
      </w:r>
      <w:r w:rsidR="00DE51FE">
        <w:rPr>
          <w:lang w:val="el-GR" w:eastAsia="el-GR"/>
        </w:rPr>
        <w:t xml:space="preserve"> ημέρα </w:t>
      </w:r>
      <w:r w:rsidR="00357FE9" w:rsidRPr="00BD34C7">
        <w:rPr>
          <w:b/>
          <w:bCs/>
          <w:lang w:val="el-GR" w:eastAsia="el-GR"/>
        </w:rPr>
        <w:t>Δευτέρα</w:t>
      </w:r>
      <w:r w:rsidR="00357FE9">
        <w:rPr>
          <w:lang w:val="el-GR" w:eastAsia="el-GR"/>
        </w:rPr>
        <w:t xml:space="preserve"> </w:t>
      </w:r>
      <w:r w:rsidRPr="00D86BD5">
        <w:rPr>
          <w:lang w:val="el-GR" w:eastAsia="el-GR"/>
        </w:rPr>
        <w:t xml:space="preserve">και ώρα </w:t>
      </w:r>
      <w:r w:rsidR="00DE62D5" w:rsidRPr="00BD34C7">
        <w:rPr>
          <w:b/>
          <w:bCs/>
          <w:lang w:val="el-GR" w:eastAsia="el-GR"/>
        </w:rPr>
        <w:t>14:00</w:t>
      </w:r>
      <w:r w:rsidR="00DE62D5">
        <w:rPr>
          <w:lang w:val="el-GR" w:eastAsia="el-GR"/>
        </w:rPr>
        <w:t xml:space="preserve"> </w:t>
      </w:r>
      <w:r w:rsidR="00B65D70" w:rsidRPr="00D86BD5">
        <w:rPr>
          <w:lang w:val="el-GR" w:eastAsia="el-GR"/>
        </w:rPr>
        <w:t xml:space="preserve">και η </w:t>
      </w:r>
      <w:r w:rsidR="00B65D70" w:rsidRPr="00D86BD5">
        <w:rPr>
          <w:color w:val="000000"/>
          <w:lang w:val="el-GR"/>
        </w:rPr>
        <w:t>Ημερομηνία έναρξης υποβολής προσφορών είναι η</w:t>
      </w:r>
      <w:r w:rsidR="0019476B">
        <w:rPr>
          <w:color w:val="000000"/>
          <w:lang w:val="el-GR"/>
        </w:rPr>
        <w:t xml:space="preserve"> </w:t>
      </w:r>
      <w:r w:rsidR="0019476B" w:rsidRPr="00BD34C7">
        <w:rPr>
          <w:b/>
          <w:bCs/>
          <w:color w:val="000000"/>
          <w:lang w:val="el-GR"/>
        </w:rPr>
        <w:t>11-01-2023.</w:t>
      </w:r>
      <w:r w:rsidR="00102F70">
        <w:rPr>
          <w:color w:val="000000"/>
          <w:lang w:val="el-GR"/>
        </w:rPr>
        <w:t xml:space="preserve"> </w:t>
      </w:r>
    </w:p>
    <w:p w14:paraId="6A742B21" w14:textId="3008ABDC" w:rsidR="001C673F" w:rsidRPr="00D86BD5" w:rsidRDefault="003355E7" w:rsidP="001C673F">
      <w:pPr>
        <w:rPr>
          <w:lang w:val="el-GR"/>
        </w:rPr>
      </w:pPr>
      <w:r w:rsidRPr="00D86BD5">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D86BD5">
        <w:rPr>
          <w:b/>
          <w:lang w:val="el-GR"/>
        </w:rPr>
        <w:t>τέσσερις (4) εργάσιμες</w:t>
      </w:r>
      <w:r w:rsidR="001C673F" w:rsidRPr="00D86BD5">
        <w:rPr>
          <w:lang w:val="el-GR"/>
        </w:rPr>
        <w:t xml:space="preserve"> ημέρες μετά την καταληκτική ημερομηνία υποβολής των προσφορών </w:t>
      </w:r>
      <w:r w:rsidR="001C673F" w:rsidRPr="00D86BD5">
        <w:rPr>
          <w:b/>
          <w:lang w:val="el-GR"/>
        </w:rPr>
        <w:t xml:space="preserve">ήτοι </w:t>
      </w:r>
      <w:r w:rsidR="00190A48">
        <w:rPr>
          <w:b/>
          <w:lang w:val="el-GR"/>
        </w:rPr>
        <w:t>17</w:t>
      </w:r>
      <w:r w:rsidR="001C673F" w:rsidRPr="00D86BD5">
        <w:rPr>
          <w:b/>
          <w:lang w:val="el-GR"/>
        </w:rPr>
        <w:t>-</w:t>
      </w:r>
      <w:r w:rsidR="00190A48">
        <w:rPr>
          <w:b/>
          <w:lang w:val="el-GR"/>
        </w:rPr>
        <w:t>02</w:t>
      </w:r>
      <w:r w:rsidR="001C673F" w:rsidRPr="00D86BD5">
        <w:rPr>
          <w:b/>
          <w:lang w:val="el-GR"/>
        </w:rPr>
        <w:t>-20</w:t>
      </w:r>
      <w:r w:rsidR="00190A48">
        <w:rPr>
          <w:b/>
          <w:lang w:val="el-GR"/>
        </w:rPr>
        <w:t>23</w:t>
      </w:r>
      <w:r w:rsidR="001C673F" w:rsidRPr="00D86BD5">
        <w:rPr>
          <w:b/>
          <w:lang w:val="el-GR"/>
        </w:rPr>
        <w:t xml:space="preserve"> και ώρα </w:t>
      </w:r>
      <w:r w:rsidR="00190A48">
        <w:rPr>
          <w:b/>
          <w:lang w:val="el-GR"/>
        </w:rPr>
        <w:t>14</w:t>
      </w:r>
      <w:r w:rsidR="001C673F" w:rsidRPr="00D86BD5">
        <w:rPr>
          <w:b/>
          <w:lang w:val="el-GR"/>
        </w:rPr>
        <w:t>:</w:t>
      </w:r>
      <w:r w:rsidR="00190A48">
        <w:rPr>
          <w:b/>
          <w:lang w:val="el-GR"/>
        </w:rPr>
        <w:t>00</w:t>
      </w:r>
      <w:r w:rsidR="001C673F" w:rsidRPr="00D86BD5">
        <w:rPr>
          <w:lang w:val="el-GR"/>
        </w:rPr>
        <w:t>.</w:t>
      </w:r>
    </w:p>
    <w:p w14:paraId="05A7747F" w14:textId="77777777" w:rsidR="001C673F" w:rsidRPr="00D86BD5" w:rsidRDefault="001C673F">
      <w:pPr>
        <w:rPr>
          <w:lang w:val="el-GR"/>
        </w:rPr>
      </w:pPr>
      <w:r w:rsidRPr="00D86BD5" w:rsidDel="001C673F">
        <w:rPr>
          <w:i/>
          <w:iCs/>
          <w:color w:val="5B9BD5"/>
          <w:kern w:val="1"/>
          <w:lang w:val="el-GR"/>
        </w:rPr>
        <w:t xml:space="preserve"> </w:t>
      </w:r>
    </w:p>
    <w:p w14:paraId="042CE802" w14:textId="77777777" w:rsidR="008338F0" w:rsidRPr="00D86BD5" w:rsidRDefault="003355E7" w:rsidP="003A109E">
      <w:pPr>
        <w:pStyle w:val="20"/>
        <w:rPr>
          <w:rFonts w:cs="Tahoma"/>
          <w:lang w:val="el-GR"/>
        </w:rPr>
      </w:pPr>
      <w:r w:rsidRPr="00D86BD5">
        <w:rPr>
          <w:rFonts w:cs="Tahoma"/>
          <w:lang w:val="el-GR"/>
        </w:rPr>
        <w:tab/>
      </w:r>
      <w:bookmarkStart w:id="33" w:name="_Ref65241722"/>
      <w:bookmarkStart w:id="34" w:name="_Ref65241727"/>
      <w:bookmarkStart w:id="35" w:name="_Toc97194261"/>
      <w:bookmarkStart w:id="36" w:name="_Toc97194410"/>
      <w:bookmarkStart w:id="37" w:name="_Toc122685222"/>
      <w:r w:rsidRPr="00D86BD5">
        <w:rPr>
          <w:rFonts w:cs="Tahoma"/>
          <w:lang w:val="el-GR"/>
        </w:rPr>
        <w:t>Δημοσιότητα</w:t>
      </w:r>
      <w:bookmarkEnd w:id="33"/>
      <w:bookmarkEnd w:id="34"/>
      <w:bookmarkEnd w:id="35"/>
      <w:bookmarkEnd w:id="36"/>
      <w:bookmarkEnd w:id="37"/>
    </w:p>
    <w:p w14:paraId="49CD4D39" w14:textId="77777777" w:rsidR="008338F0" w:rsidRPr="00D86BD5" w:rsidRDefault="003355E7" w:rsidP="00B8545D">
      <w:pPr>
        <w:spacing w:before="240"/>
        <w:rPr>
          <w:lang w:val="el-GR"/>
        </w:rPr>
      </w:pPr>
      <w:r w:rsidRPr="00D86BD5">
        <w:rPr>
          <w:b/>
          <w:lang w:val="el-GR"/>
        </w:rPr>
        <w:t>Α.</w:t>
      </w:r>
      <w:r w:rsidRPr="00D86BD5">
        <w:rPr>
          <w:b/>
          <w:lang w:val="el-GR"/>
        </w:rPr>
        <w:tab/>
        <w:t xml:space="preserve">Δημοσίευση στην Επίσημη Εφημερίδα της Ευρωπαϊκής Ένωσης </w:t>
      </w:r>
    </w:p>
    <w:p w14:paraId="304E86B1" w14:textId="2D86772C" w:rsidR="00E3461F" w:rsidRDefault="003355E7" w:rsidP="00E3461F">
      <w:pPr>
        <w:rPr>
          <w:b/>
          <w:bCs/>
          <w:lang w:val="el-GR"/>
        </w:rPr>
      </w:pPr>
      <w:r w:rsidRPr="00D86BD5">
        <w:rPr>
          <w:lang w:val="el-GR"/>
        </w:rPr>
        <w:t xml:space="preserve">Προκήρυξη της παρούσας σύμβασης απεστάλη με ηλεκτρονικά μέσα για δημοσίευση </w:t>
      </w:r>
      <w:r w:rsidR="00145F75">
        <w:rPr>
          <w:lang w:val="el-GR"/>
        </w:rPr>
        <w:t xml:space="preserve">στις </w:t>
      </w:r>
      <w:r w:rsidR="00145F75">
        <w:rPr>
          <w:b/>
          <w:bCs/>
          <w:lang w:val="el-GR"/>
        </w:rPr>
        <w:t>05-01-2023</w:t>
      </w:r>
      <w:r w:rsidRPr="00D86BD5">
        <w:rPr>
          <w:lang w:val="el-GR"/>
        </w:rPr>
        <w:t xml:space="preserve"> στην Υπηρεσία Εκδόσεων της Ευρωπαϊκής Ένωσης</w:t>
      </w:r>
      <w:r w:rsidR="00834CAC">
        <w:rPr>
          <w:lang w:val="el-GR"/>
        </w:rPr>
        <w:t xml:space="preserve"> </w:t>
      </w:r>
      <w:r w:rsidR="00E3461F">
        <w:rPr>
          <w:lang w:val="el-GR"/>
        </w:rPr>
        <w:t xml:space="preserve">και δημοσιεύτηκε στις </w:t>
      </w:r>
      <w:r w:rsidR="00E3461F" w:rsidRPr="00E3461F">
        <w:rPr>
          <w:b/>
          <w:bCs/>
          <w:lang w:val="el-GR"/>
        </w:rPr>
        <w:t xml:space="preserve">10-01-2023. </w:t>
      </w:r>
    </w:p>
    <w:p w14:paraId="1A968F01" w14:textId="77777777" w:rsidR="00E3461F" w:rsidRPr="00D86BD5" w:rsidRDefault="00E3461F" w:rsidP="00E3461F">
      <w:pPr>
        <w:rPr>
          <w:lang w:val="el-GR"/>
        </w:rPr>
      </w:pPr>
    </w:p>
    <w:p w14:paraId="776D4233" w14:textId="77777777" w:rsidR="008338F0" w:rsidRPr="00D86BD5" w:rsidRDefault="003355E7">
      <w:pPr>
        <w:rPr>
          <w:lang w:val="el-GR"/>
        </w:rPr>
      </w:pPr>
      <w:r w:rsidRPr="00D86BD5">
        <w:rPr>
          <w:b/>
          <w:lang w:val="el-GR"/>
        </w:rPr>
        <w:t>Β.</w:t>
      </w:r>
      <w:r w:rsidRPr="00D86BD5">
        <w:rPr>
          <w:b/>
          <w:lang w:val="el-GR"/>
        </w:rPr>
        <w:tab/>
        <w:t xml:space="preserve">Δημοσίευση σε εθνικό επίπεδο </w:t>
      </w:r>
    </w:p>
    <w:p w14:paraId="35918AE0" w14:textId="2AFA0E98" w:rsidR="008338F0" w:rsidRPr="00D86BD5" w:rsidRDefault="001452C0">
      <w:pPr>
        <w:rPr>
          <w:lang w:val="el-GR"/>
        </w:rPr>
      </w:pPr>
      <w:r w:rsidRPr="00D86BD5">
        <w:rPr>
          <w:lang w:val="el-GR"/>
        </w:rPr>
        <w:t>Η προκήρυξη και το</w:t>
      </w:r>
      <w:r w:rsidR="003355E7" w:rsidRPr="00D86BD5">
        <w:rPr>
          <w:lang w:val="el-GR"/>
        </w:rPr>
        <w:t xml:space="preserve"> πλήρες κείμενο της παρούσας Διακήρυξης καταχωρήθηκε στο Κεντρικό Ηλεκτρονικό Μητρώο Δημοσίων Συμβάσεων (ΚΗΜΔΗΣ) </w:t>
      </w:r>
      <w:r w:rsidR="006717D4">
        <w:rPr>
          <w:lang w:val="el-GR"/>
        </w:rPr>
        <w:t xml:space="preserve">στις </w:t>
      </w:r>
      <w:r w:rsidR="006717D4">
        <w:rPr>
          <w:b/>
          <w:bCs/>
          <w:lang w:val="el-GR"/>
        </w:rPr>
        <w:t>11-01-2023.</w:t>
      </w:r>
      <w:r w:rsidR="003355E7" w:rsidRPr="00D86BD5">
        <w:rPr>
          <w:lang w:val="el-GR"/>
        </w:rPr>
        <w:t xml:space="preserve"> </w:t>
      </w:r>
    </w:p>
    <w:p w14:paraId="2B898007" w14:textId="57E8D540" w:rsidR="00821852" w:rsidRPr="00D86BD5" w:rsidRDefault="00821852" w:rsidP="00821852">
      <w:pPr>
        <w:rPr>
          <w:lang w:val="el-GR"/>
        </w:rPr>
      </w:pPr>
      <w:r w:rsidRPr="00D86BD5">
        <w:rPr>
          <w:lang w:val="el-GR"/>
        </w:rPr>
        <w:t xml:space="preserve">Τα έγγραφα της σύμβασης </w:t>
      </w:r>
      <w:bookmarkStart w:id="38" w:name="_Hlk75874003"/>
      <w:r w:rsidRPr="00D86BD5">
        <w:rPr>
          <w:lang w:val="el-GR"/>
        </w:rPr>
        <w:t xml:space="preserve">της παρούσας Διακήρυξης καταχωρήθηκαν </w:t>
      </w:r>
      <w:bookmarkEnd w:id="38"/>
      <w:r w:rsidRPr="00D86BD5">
        <w:rPr>
          <w:lang w:val="el-GR"/>
        </w:rPr>
        <w:t xml:space="preserve">στη σχετική ηλεκτρονική διαδικασία σύναψης δημόσιας σύμβασης στο ΕΣΗΔΗΣ </w:t>
      </w:r>
      <w:r w:rsidR="00281EB7">
        <w:rPr>
          <w:lang w:val="el-GR"/>
        </w:rPr>
        <w:t xml:space="preserve">στις </w:t>
      </w:r>
      <w:r w:rsidR="00281EB7" w:rsidRPr="00281EB7">
        <w:rPr>
          <w:b/>
          <w:bCs/>
          <w:lang w:val="el-GR"/>
        </w:rPr>
        <w:t>11-01-2023,</w:t>
      </w:r>
      <w:r w:rsidR="00281EB7">
        <w:rPr>
          <w:lang w:val="el-GR"/>
        </w:rPr>
        <w:t xml:space="preserve"> </w:t>
      </w:r>
      <w:r w:rsidRPr="00D86BD5">
        <w:rPr>
          <w:lang w:val="el-GR"/>
        </w:rPr>
        <w:t xml:space="preserve"> η οποία έλαβε Συστημικό </w:t>
      </w:r>
      <w:r w:rsidRPr="00F61176">
        <w:rPr>
          <w:lang w:val="el-GR"/>
        </w:rPr>
        <w:t>Αύξοντα Αριθμό</w:t>
      </w:r>
      <w:bookmarkStart w:id="39" w:name="_Hlk75874030"/>
      <w:r w:rsidRPr="00F61176">
        <w:rPr>
          <w:lang w:val="el-GR"/>
        </w:rPr>
        <w:t>:</w:t>
      </w:r>
      <w:r w:rsidRPr="00D86BD5">
        <w:rPr>
          <w:lang w:val="el-GR"/>
        </w:rPr>
        <w:t xml:space="preserve">  </w:t>
      </w:r>
      <w:bookmarkEnd w:id="39"/>
      <w:r w:rsidR="004D6108" w:rsidRPr="00F61176">
        <w:rPr>
          <w:lang w:val="el-GR"/>
        </w:rPr>
        <w:t xml:space="preserve">181657 </w:t>
      </w:r>
      <w:r w:rsidRPr="00D86BD5">
        <w:rPr>
          <w:lang w:val="el-GR"/>
        </w:rPr>
        <w:t>και αναρτήθηκαν στη Διαδικτυακή Πύλη (</w:t>
      </w:r>
      <w:hyperlink r:id="rId16" w:history="1">
        <w:r w:rsidRPr="00D86BD5">
          <w:rPr>
            <w:rStyle w:val="-"/>
            <w:lang w:val="el-GR"/>
          </w:rPr>
          <w:t>www.promitheus.gov.gr</w:t>
        </w:r>
      </w:hyperlink>
      <w:r w:rsidRPr="00D86BD5">
        <w:rPr>
          <w:lang w:val="el-GR"/>
        </w:rPr>
        <w:t>) του ΟΠΣ ΕΣΗΔΗΣ.</w:t>
      </w:r>
    </w:p>
    <w:p w14:paraId="55015F6A" w14:textId="22955B33" w:rsidR="00181C40" w:rsidRPr="00D86BD5" w:rsidRDefault="00821852">
      <w:pPr>
        <w:rPr>
          <w:lang w:val="el-GR"/>
        </w:rPr>
      </w:pPr>
      <w:r w:rsidRPr="00D86BD5">
        <w:rPr>
          <w:lang w:val="el-GR"/>
        </w:rPr>
        <w:t>Π</w:t>
      </w:r>
      <w:r w:rsidR="00181C40" w:rsidRPr="00D86BD5">
        <w:rPr>
          <w:lang w:val="el-GR"/>
        </w:rPr>
        <w:t xml:space="preserve">ερίληψη της παρούσας Διακήρυξης όπως προβλέπεται στην περίπτωση </w:t>
      </w:r>
      <w:bookmarkStart w:id="40" w:name="_Hlk75874098"/>
      <w:r w:rsidR="00181C40" w:rsidRPr="00D86BD5">
        <w:rPr>
          <w:lang w:val="el-GR"/>
        </w:rPr>
        <w:t xml:space="preserve">(ιστ) </w:t>
      </w:r>
      <w:bookmarkEnd w:id="40"/>
      <w:r w:rsidR="00181C40" w:rsidRPr="00D86BD5">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D86BD5">
        <w:rPr>
          <w:lang w:val="el-GR" w:eastAsia="el-GR"/>
        </w:rPr>
        <w:t xml:space="preserve">στις </w:t>
      </w:r>
      <w:r w:rsidR="007575E3">
        <w:rPr>
          <w:b/>
          <w:bCs/>
          <w:lang w:val="el-GR"/>
        </w:rPr>
        <w:t>11-01-2023.</w:t>
      </w:r>
    </w:p>
    <w:p w14:paraId="30B63B4D" w14:textId="77777777" w:rsidR="008338F0" w:rsidRPr="00D86BD5" w:rsidRDefault="008338F0">
      <w:pPr>
        <w:rPr>
          <w:lang w:val="el-GR"/>
        </w:rPr>
      </w:pPr>
    </w:p>
    <w:p w14:paraId="5A0DD1FC" w14:textId="20D98CC3" w:rsidR="008338F0" w:rsidRPr="00D86BD5" w:rsidRDefault="003355E7" w:rsidP="00B8545D">
      <w:pPr>
        <w:pStyle w:val="normalwithoutspacing"/>
        <w:snapToGrid w:val="0"/>
        <w:rPr>
          <w:i/>
          <w:iCs/>
          <w:color w:val="5B9BD5"/>
          <w:kern w:val="1"/>
        </w:rPr>
      </w:pPr>
      <w:r w:rsidRPr="00D86BD5">
        <w:t xml:space="preserve">Η Διακήρυξη </w:t>
      </w:r>
      <w:r w:rsidR="00C6622B" w:rsidRPr="00D86BD5">
        <w:t xml:space="preserve">θα αναρτηθεί </w:t>
      </w:r>
      <w:r w:rsidRPr="00D86BD5">
        <w:t>στο διαδίκτυο, στην ιστοσελίδα της αναθέτουσας αρχής, στη διεύθυνση (URL) :</w:t>
      </w:r>
      <w:r w:rsidR="00E1337D" w:rsidRPr="00D86BD5">
        <w:t xml:space="preserve"> </w:t>
      </w:r>
      <w:r w:rsidRPr="00D86BD5">
        <w:t xml:space="preserve"> </w:t>
      </w:r>
      <w:hyperlink r:id="rId17" w:history="1">
        <w:r w:rsidR="00DF6A64" w:rsidRPr="00D86BD5">
          <w:rPr>
            <w:rStyle w:val="-"/>
          </w:rPr>
          <w:t>http://www.ktpae.gr</w:t>
        </w:r>
      </w:hyperlink>
      <w:r w:rsidR="00E1337D" w:rsidRPr="00D86BD5">
        <w:t xml:space="preserve"> </w:t>
      </w:r>
      <w:r w:rsidRPr="00D86BD5">
        <w:t xml:space="preserve"> στη</w:t>
      </w:r>
      <w:r w:rsidR="00290B29" w:rsidRPr="00D86BD5">
        <w:t xml:space="preserve"> θέση Διαγωνισμοί</w:t>
      </w:r>
      <w:r w:rsidR="00E1337D" w:rsidRPr="00D86BD5">
        <w:t xml:space="preserve"> </w:t>
      </w:r>
      <w:r w:rsidRPr="00D86BD5">
        <w:t xml:space="preserve">στις </w:t>
      </w:r>
      <w:r w:rsidR="00620CC2">
        <w:rPr>
          <w:b/>
          <w:bCs/>
        </w:rPr>
        <w:t>11-01-2023.</w:t>
      </w:r>
    </w:p>
    <w:p w14:paraId="5F3DA8A8" w14:textId="77777777" w:rsidR="00441D66" w:rsidRPr="00D86BD5" w:rsidRDefault="00441D66" w:rsidP="002F2BED">
      <w:pPr>
        <w:rPr>
          <w:lang w:val="el-GR"/>
        </w:rPr>
      </w:pPr>
    </w:p>
    <w:p w14:paraId="5B7C1563" w14:textId="77777777" w:rsidR="00B1259E" w:rsidRPr="00D86BD5" w:rsidRDefault="00B1259E" w:rsidP="002F2BED">
      <w:pPr>
        <w:rPr>
          <w:lang w:val="el-GR"/>
        </w:rPr>
      </w:pPr>
    </w:p>
    <w:p w14:paraId="424D676F" w14:textId="77777777" w:rsidR="008338F0" w:rsidRPr="00D86BD5" w:rsidRDefault="003355E7" w:rsidP="003A109E">
      <w:pPr>
        <w:pStyle w:val="20"/>
        <w:rPr>
          <w:rFonts w:cs="Tahoma"/>
          <w:lang w:val="el-GR"/>
        </w:rPr>
      </w:pPr>
      <w:r w:rsidRPr="00D86BD5">
        <w:rPr>
          <w:rFonts w:cs="Tahoma"/>
          <w:lang w:val="el-GR"/>
        </w:rPr>
        <w:tab/>
      </w:r>
      <w:bookmarkStart w:id="41" w:name="_Toc97194262"/>
      <w:bookmarkStart w:id="42" w:name="_Toc97194411"/>
      <w:bookmarkStart w:id="43" w:name="_Toc122685223"/>
      <w:r w:rsidRPr="00D86BD5">
        <w:rPr>
          <w:rFonts w:cs="Tahoma"/>
          <w:lang w:val="el-GR"/>
        </w:rPr>
        <w:t>Αρχές εφαρμοζόμενες στη διαδικασία σύναψης</w:t>
      </w:r>
      <w:bookmarkEnd w:id="41"/>
      <w:bookmarkEnd w:id="42"/>
      <w:bookmarkEnd w:id="43"/>
      <w:r w:rsidRPr="00D86BD5">
        <w:rPr>
          <w:rFonts w:cs="Tahoma"/>
          <w:lang w:val="el-GR"/>
        </w:rPr>
        <w:t xml:space="preserve"> </w:t>
      </w:r>
    </w:p>
    <w:p w14:paraId="2E85D974" w14:textId="77777777" w:rsidR="008338F0" w:rsidRPr="00D86BD5" w:rsidRDefault="003355E7" w:rsidP="00B8545D">
      <w:pPr>
        <w:spacing w:before="240"/>
        <w:rPr>
          <w:lang w:val="el-GR"/>
        </w:rPr>
      </w:pPr>
      <w:r w:rsidRPr="00D86BD5">
        <w:rPr>
          <w:lang w:val="el-GR"/>
        </w:rPr>
        <w:t>Οι οικονομικοί φορείς δεσμεύονται ότι:</w:t>
      </w:r>
    </w:p>
    <w:p w14:paraId="5FF3FF98" w14:textId="77777777" w:rsidR="008338F0" w:rsidRPr="00D86BD5" w:rsidRDefault="003355E7">
      <w:pPr>
        <w:rPr>
          <w:lang w:val="el-GR"/>
        </w:rPr>
      </w:pPr>
      <w:r w:rsidRPr="00D86BD5">
        <w:rPr>
          <w:lang w:val="el-GR"/>
        </w:rPr>
        <w:t>α) τηρούν και θα εξακολουθήσουν να τηρούν κατά την εκτέλεση της σύμβασης, εφόσον επιλεγούν,</w:t>
      </w:r>
      <w:r w:rsidR="00E1337D" w:rsidRPr="00D86BD5">
        <w:rPr>
          <w:lang w:val="el-GR"/>
        </w:rPr>
        <w:t xml:space="preserve"> </w:t>
      </w:r>
      <w:r w:rsidRPr="00D86BD5">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D86BD5" w:rsidRDefault="003355E7">
      <w:pPr>
        <w:rPr>
          <w:lang w:val="el-GR"/>
        </w:rPr>
      </w:pPr>
      <w:r w:rsidRPr="00D86BD5">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D86BD5" w:rsidRDefault="003355E7">
      <w:pPr>
        <w:rPr>
          <w:lang w:val="el-GR"/>
        </w:rPr>
      </w:pPr>
      <w:r w:rsidRPr="00D86BD5">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Pr="00D86BD5" w:rsidRDefault="00D52D6B">
      <w:pPr>
        <w:rPr>
          <w:lang w:val="el-GR"/>
        </w:rPr>
      </w:pPr>
    </w:p>
    <w:p w14:paraId="4C87FB02" w14:textId="77777777" w:rsidR="00D52D6B" w:rsidRPr="00D86BD5" w:rsidRDefault="00D52D6B">
      <w:pPr>
        <w:rPr>
          <w:lang w:val="el-GR"/>
        </w:rPr>
      </w:pPr>
    </w:p>
    <w:p w14:paraId="17B55F16" w14:textId="77777777" w:rsidR="00092ADB" w:rsidRPr="00D86BD5" w:rsidRDefault="00092ADB" w:rsidP="006726E4">
      <w:pPr>
        <w:pStyle w:val="10"/>
        <w:rPr>
          <w:rFonts w:cs="Tahoma"/>
          <w:sz w:val="22"/>
          <w:szCs w:val="22"/>
        </w:rPr>
      </w:pPr>
      <w:r w:rsidRPr="00D86BD5">
        <w:rPr>
          <w:rFonts w:cs="Tahoma"/>
          <w:sz w:val="22"/>
          <w:szCs w:val="22"/>
          <w:lang w:val="el-GR"/>
        </w:rPr>
        <w:lastRenderedPageBreak/>
        <w:tab/>
      </w:r>
      <w:bookmarkStart w:id="44" w:name="_Toc97194412"/>
      <w:bookmarkStart w:id="45" w:name="_Toc122685224"/>
      <w:r w:rsidRPr="00D86BD5">
        <w:rPr>
          <w:rFonts w:cs="Tahoma"/>
          <w:sz w:val="22"/>
          <w:szCs w:val="22"/>
        </w:rPr>
        <w:t>ΓΕΝΙΚΟΙ ΚΑΙ ΕΙΔΙΚΟΙ ΟΡΟΙ ΣΥΜΜΕΤΟΧΗΣ</w:t>
      </w:r>
      <w:bookmarkEnd w:id="44"/>
      <w:bookmarkEnd w:id="45"/>
    </w:p>
    <w:p w14:paraId="240D7CED" w14:textId="77777777" w:rsidR="00092ADB" w:rsidRPr="00D86BD5" w:rsidRDefault="00092ADB" w:rsidP="003A109E">
      <w:pPr>
        <w:pStyle w:val="20"/>
        <w:rPr>
          <w:rFonts w:cs="Tahoma"/>
          <w:lang w:val="el-GR"/>
        </w:rPr>
      </w:pPr>
      <w:bookmarkStart w:id="46" w:name="__RefHeading___Toc491949729"/>
      <w:bookmarkStart w:id="47" w:name="__RefHeading___Toc491949730"/>
      <w:bookmarkStart w:id="48" w:name="_Hlk494445205"/>
      <w:bookmarkEnd w:id="46"/>
      <w:bookmarkEnd w:id="47"/>
      <w:r w:rsidRPr="00D86BD5">
        <w:rPr>
          <w:rFonts w:cs="Tahoma"/>
          <w:lang w:val="el-GR"/>
        </w:rPr>
        <w:tab/>
      </w:r>
      <w:bookmarkStart w:id="49" w:name="_Toc97194263"/>
      <w:bookmarkStart w:id="50" w:name="_Toc97194413"/>
      <w:bookmarkStart w:id="51" w:name="_Toc122685225"/>
      <w:r w:rsidRPr="00D86BD5">
        <w:rPr>
          <w:rFonts w:cs="Tahoma"/>
          <w:lang w:val="el-GR"/>
        </w:rPr>
        <w:t>Γενικές Πληροφορίες</w:t>
      </w:r>
      <w:bookmarkEnd w:id="49"/>
      <w:bookmarkEnd w:id="50"/>
      <w:bookmarkEnd w:id="51"/>
    </w:p>
    <w:p w14:paraId="347E50D6" w14:textId="77777777" w:rsidR="008338F0" w:rsidRPr="00D86BD5" w:rsidRDefault="003355E7" w:rsidP="000631F7">
      <w:pPr>
        <w:pStyle w:val="30"/>
        <w:ind w:left="1276"/>
        <w:rPr>
          <w:rFonts w:cs="Tahoma"/>
          <w:lang w:val="el-GR"/>
        </w:rPr>
      </w:pPr>
      <w:bookmarkStart w:id="52" w:name="_Toc97194264"/>
      <w:bookmarkStart w:id="53" w:name="_Toc97194414"/>
      <w:bookmarkStart w:id="54" w:name="_Toc122685226"/>
      <w:bookmarkEnd w:id="48"/>
      <w:r w:rsidRPr="00D86BD5">
        <w:rPr>
          <w:rFonts w:cs="Tahoma"/>
          <w:lang w:val="el-GR"/>
        </w:rPr>
        <w:t>Έγγραφα της σύμβασης</w:t>
      </w:r>
      <w:bookmarkEnd w:id="52"/>
      <w:bookmarkEnd w:id="53"/>
      <w:bookmarkEnd w:id="54"/>
    </w:p>
    <w:p w14:paraId="6CEFF92E" w14:textId="77777777" w:rsidR="008338F0" w:rsidRPr="00654060" w:rsidRDefault="003355E7">
      <w:pPr>
        <w:rPr>
          <w:lang w:val="el-GR"/>
        </w:rPr>
      </w:pPr>
      <w:r w:rsidRPr="00654060">
        <w:rPr>
          <w:lang w:val="el-GR"/>
        </w:rPr>
        <w:t>Τα έγγραφα της παρούσας διαδικασίας σύναψης είναι τα ακόλουθα:</w:t>
      </w:r>
    </w:p>
    <w:p w14:paraId="5F5BD982" w14:textId="20AB73DE" w:rsidR="008338F0" w:rsidRPr="00654060" w:rsidRDefault="00083AFB" w:rsidP="00D84329">
      <w:pPr>
        <w:numPr>
          <w:ilvl w:val="0"/>
          <w:numId w:val="3"/>
        </w:numPr>
        <w:spacing w:after="40"/>
        <w:ind w:left="567" w:hanging="567"/>
        <w:rPr>
          <w:lang w:val="el-GR"/>
        </w:rPr>
      </w:pPr>
      <w:r w:rsidRPr="00654060">
        <w:rPr>
          <w:lang w:val="el-GR"/>
        </w:rPr>
        <w:t>Η</w:t>
      </w:r>
      <w:r>
        <w:rPr>
          <w:lang w:val="el-GR"/>
        </w:rPr>
        <w:t xml:space="preserve"> από </w:t>
      </w:r>
      <w:r w:rsidR="00D46B93" w:rsidRPr="00B17CEB">
        <w:rPr>
          <w:lang w:val="el-GR"/>
        </w:rPr>
        <w:t>05-01-2023</w:t>
      </w:r>
      <w:r w:rsidR="003B4D92">
        <w:rPr>
          <w:lang w:val="el-GR"/>
        </w:rPr>
        <w:t xml:space="preserve"> </w:t>
      </w:r>
      <w:r w:rsidR="00767047" w:rsidRPr="00654060">
        <w:rPr>
          <w:lang w:val="el-GR"/>
        </w:rPr>
        <w:t>Προκήρυξη της Σύμβασης</w:t>
      </w:r>
      <w:r w:rsidR="003B4D92">
        <w:rPr>
          <w:lang w:val="el-GR"/>
        </w:rPr>
        <w:t xml:space="preserve">, </w:t>
      </w:r>
      <w:r w:rsidR="00767047" w:rsidRPr="00654060">
        <w:rPr>
          <w:lang w:val="el-GR"/>
        </w:rPr>
        <w:t xml:space="preserve">όπως αυτή έχει σταλεί για </w:t>
      </w:r>
      <w:r w:rsidR="009567C7" w:rsidRPr="00654060">
        <w:rPr>
          <w:lang w:val="el-GR"/>
        </w:rPr>
        <w:t>δημοσίευση</w:t>
      </w:r>
      <w:r w:rsidR="00767047" w:rsidRPr="00654060">
        <w:rPr>
          <w:lang w:val="el-GR"/>
        </w:rPr>
        <w:t xml:space="preserve"> στην Επίσημη Εφημερίδα της Ευρωπαϊκής Ένωσης</w:t>
      </w:r>
    </w:p>
    <w:p w14:paraId="61B446C3" w14:textId="30408263" w:rsidR="008338F0" w:rsidRPr="00D86BD5" w:rsidRDefault="003355E7" w:rsidP="00D84329">
      <w:pPr>
        <w:numPr>
          <w:ilvl w:val="0"/>
          <w:numId w:val="3"/>
        </w:numPr>
        <w:spacing w:after="40"/>
        <w:ind w:left="567" w:hanging="567"/>
        <w:rPr>
          <w:rFonts w:eastAsia="Calibri"/>
          <w:lang w:val="el-GR"/>
        </w:rPr>
      </w:pPr>
      <w:r w:rsidRPr="00654060">
        <w:rPr>
          <w:lang w:val="el-GR"/>
        </w:rPr>
        <w:t>η παρούσα</w:t>
      </w:r>
      <w:r w:rsidRPr="00D86BD5">
        <w:rPr>
          <w:lang w:val="el-GR"/>
        </w:rPr>
        <w:t xml:space="preserve"> Διακήρυξη</w:t>
      </w:r>
      <w:r w:rsidR="006B6AD9" w:rsidRPr="00D86BD5">
        <w:rPr>
          <w:lang w:val="el-GR"/>
        </w:rPr>
        <w:t xml:space="preserve"> </w:t>
      </w:r>
      <w:r w:rsidRPr="00D86BD5">
        <w:rPr>
          <w:lang w:val="el-GR"/>
        </w:rPr>
        <w:t>με τα Παραρτήματα που αποτελούν αναπόσπαστο μέρος αυτής</w:t>
      </w:r>
    </w:p>
    <w:p w14:paraId="5C0B8E50" w14:textId="35D6EE27" w:rsidR="008338F0" w:rsidRPr="00D86BD5" w:rsidRDefault="003355E7" w:rsidP="00D84329">
      <w:pPr>
        <w:numPr>
          <w:ilvl w:val="0"/>
          <w:numId w:val="3"/>
        </w:numPr>
        <w:spacing w:after="40"/>
        <w:ind w:left="567" w:hanging="567"/>
        <w:rPr>
          <w:lang w:val="el-GR"/>
        </w:rPr>
      </w:pPr>
      <w:r w:rsidRPr="00D86BD5">
        <w:rPr>
          <w:lang w:val="el-GR"/>
        </w:rPr>
        <w:t>το</w:t>
      </w:r>
      <w:r w:rsidR="00E1337D" w:rsidRPr="00D86BD5">
        <w:rPr>
          <w:lang w:val="el-GR"/>
        </w:rPr>
        <w:t xml:space="preserve"> </w:t>
      </w:r>
      <w:r w:rsidRPr="00D86BD5">
        <w:rPr>
          <w:lang w:val="el-GR"/>
        </w:rPr>
        <w:t>Ευρωπαϊκό Ενιαίο Έγγραφο Σύμβασης [ΕΕΕΣ]</w:t>
      </w:r>
    </w:p>
    <w:p w14:paraId="425F8D58" w14:textId="77777777" w:rsidR="008338F0" w:rsidRPr="00D86BD5" w:rsidRDefault="003355E7" w:rsidP="00D84329">
      <w:pPr>
        <w:numPr>
          <w:ilvl w:val="0"/>
          <w:numId w:val="3"/>
        </w:numPr>
        <w:spacing w:after="40"/>
        <w:ind w:left="567" w:hanging="567"/>
        <w:rPr>
          <w:lang w:val="el-GR"/>
        </w:rPr>
      </w:pPr>
      <w:r w:rsidRPr="00D86BD5">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D86BD5" w:rsidRDefault="000631F7" w:rsidP="000631F7">
      <w:pPr>
        <w:spacing w:after="40"/>
        <w:rPr>
          <w:lang w:val="el-GR"/>
        </w:rPr>
      </w:pPr>
    </w:p>
    <w:p w14:paraId="2E99B3E7" w14:textId="77777777" w:rsidR="008338F0" w:rsidRPr="00D86BD5" w:rsidRDefault="003355E7" w:rsidP="000631F7">
      <w:pPr>
        <w:pStyle w:val="30"/>
        <w:ind w:left="1276"/>
        <w:rPr>
          <w:rFonts w:cs="Tahoma"/>
          <w:lang w:val="el-GR"/>
        </w:rPr>
      </w:pPr>
      <w:bookmarkStart w:id="55" w:name="_Toc97194265"/>
      <w:bookmarkStart w:id="56" w:name="_Toc97194415"/>
      <w:bookmarkStart w:id="57" w:name="_Toc122685227"/>
      <w:r w:rsidRPr="00D86BD5">
        <w:rPr>
          <w:rFonts w:cs="Tahoma"/>
          <w:lang w:val="el-GR"/>
        </w:rPr>
        <w:t xml:space="preserve">Επικοινωνία </w:t>
      </w:r>
      <w:r w:rsidR="003A5AAC" w:rsidRPr="00D86BD5">
        <w:rPr>
          <w:rFonts w:cs="Tahoma"/>
          <w:lang w:val="el-GR"/>
        </w:rPr>
        <w:t>–</w:t>
      </w:r>
      <w:r w:rsidRPr="00D86BD5">
        <w:rPr>
          <w:rFonts w:cs="Tahoma"/>
          <w:lang w:val="el-GR"/>
        </w:rPr>
        <w:t xml:space="preserve"> Πρόσβαση στα έγγραφα της Σύμβασης</w:t>
      </w:r>
      <w:bookmarkEnd w:id="55"/>
      <w:bookmarkEnd w:id="56"/>
      <w:bookmarkEnd w:id="57"/>
    </w:p>
    <w:p w14:paraId="59977BE9" w14:textId="7EAB67D5" w:rsidR="008338F0" w:rsidRPr="00D86BD5" w:rsidRDefault="00716C59" w:rsidP="004C145A">
      <w:pPr>
        <w:rPr>
          <w:lang w:val="el-GR"/>
        </w:rPr>
      </w:pPr>
      <w:r w:rsidRPr="00D86BD5">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8" w:history="1">
        <w:r w:rsidR="004C145A" w:rsidRPr="00D86BD5">
          <w:rPr>
            <w:rStyle w:val="-"/>
            <w:lang w:val="el-GR"/>
          </w:rPr>
          <w:t>www.promitheus.gov.gr</w:t>
        </w:r>
      </w:hyperlink>
      <w:r w:rsidRPr="00D86BD5">
        <w:rPr>
          <w:lang w:val="el-GR"/>
        </w:rPr>
        <w:t>)</w:t>
      </w:r>
      <w:r w:rsidR="003355E7" w:rsidRPr="00D86BD5">
        <w:rPr>
          <w:lang w:val="el-GR"/>
        </w:rPr>
        <w:t>.</w:t>
      </w:r>
    </w:p>
    <w:p w14:paraId="10BB517D" w14:textId="77777777" w:rsidR="000631F7" w:rsidRPr="00D86BD5" w:rsidRDefault="000631F7" w:rsidP="004C145A">
      <w:pPr>
        <w:rPr>
          <w:lang w:val="el-GR"/>
        </w:rPr>
      </w:pPr>
    </w:p>
    <w:p w14:paraId="23796F11" w14:textId="77777777" w:rsidR="008338F0" w:rsidRPr="00D86BD5" w:rsidRDefault="003355E7" w:rsidP="000631F7">
      <w:pPr>
        <w:pStyle w:val="30"/>
        <w:ind w:left="1276"/>
        <w:rPr>
          <w:rFonts w:cs="Tahoma"/>
          <w:lang w:val="el-GR"/>
        </w:rPr>
      </w:pPr>
      <w:bookmarkStart w:id="58" w:name="_Ref75870613"/>
      <w:bookmarkStart w:id="59" w:name="_Toc97194266"/>
      <w:bookmarkStart w:id="60" w:name="_Toc97194416"/>
      <w:bookmarkStart w:id="61" w:name="_Toc122685228"/>
      <w:r w:rsidRPr="00D86BD5">
        <w:rPr>
          <w:rFonts w:cs="Tahoma"/>
          <w:lang w:val="el-GR"/>
        </w:rPr>
        <w:t>Παροχή Διευκρινίσεων</w:t>
      </w:r>
      <w:bookmarkEnd w:id="58"/>
      <w:bookmarkEnd w:id="59"/>
      <w:bookmarkEnd w:id="60"/>
      <w:bookmarkEnd w:id="61"/>
    </w:p>
    <w:p w14:paraId="04A6955A" w14:textId="73922149" w:rsidR="008A3546" w:rsidRPr="00D86BD5" w:rsidRDefault="008A3546" w:rsidP="008A3546">
      <w:pPr>
        <w:rPr>
          <w:b/>
          <w:bCs/>
          <w:i/>
          <w:iCs/>
          <w:color w:val="5B9BD5"/>
          <w:lang w:val="el-GR"/>
        </w:rPr>
      </w:pPr>
      <w:r w:rsidRPr="00D86BD5">
        <w:rPr>
          <w:lang w:val="el-GR"/>
        </w:rPr>
        <w:t>Τα σχετικά αιτήματα παροχής διευκρινίσεων υποβάλλονται ηλεκτρονικά,</w:t>
      </w:r>
      <w:r w:rsidR="005A402F" w:rsidRPr="00D86BD5">
        <w:rPr>
          <w:lang w:val="el-GR"/>
        </w:rPr>
        <w:t xml:space="preserve"> το αργότερο</w:t>
      </w:r>
      <w:r w:rsidR="00E1337D" w:rsidRPr="00D86BD5">
        <w:rPr>
          <w:lang w:val="el-GR"/>
        </w:rPr>
        <w:t xml:space="preserve"> </w:t>
      </w:r>
      <w:r w:rsidR="00F37A74" w:rsidRPr="00D86BD5">
        <w:rPr>
          <w:lang w:val="el-GR"/>
        </w:rPr>
        <w:t xml:space="preserve">έως </w:t>
      </w:r>
      <w:r w:rsidR="00346746" w:rsidRPr="00027B88">
        <w:rPr>
          <w:b/>
          <w:bCs/>
          <w:lang w:val="el-GR"/>
        </w:rPr>
        <w:t>25</w:t>
      </w:r>
      <w:r w:rsidR="00D44704" w:rsidRPr="00027B88">
        <w:rPr>
          <w:b/>
          <w:bCs/>
          <w:lang w:val="el-GR"/>
        </w:rPr>
        <w:t>-</w:t>
      </w:r>
      <w:r w:rsidR="00346746" w:rsidRPr="00027B88">
        <w:rPr>
          <w:b/>
          <w:lang w:val="el-GR"/>
        </w:rPr>
        <w:t>01</w:t>
      </w:r>
      <w:r w:rsidR="00D44704" w:rsidRPr="00027B88">
        <w:rPr>
          <w:b/>
          <w:lang w:val="el-GR"/>
        </w:rPr>
        <w:t>-</w:t>
      </w:r>
      <w:r w:rsidR="00346746" w:rsidRPr="00027B88">
        <w:rPr>
          <w:b/>
          <w:lang w:val="el-GR"/>
        </w:rPr>
        <w:t>2023</w:t>
      </w:r>
      <w:r w:rsidR="00346746">
        <w:rPr>
          <w:lang w:val="el-GR"/>
        </w:rPr>
        <w:t xml:space="preserve"> </w:t>
      </w:r>
      <w:r w:rsidRPr="00D86BD5">
        <w:rPr>
          <w:lang w:val="el-GR"/>
        </w:rPr>
        <w:t xml:space="preserve">και απαντώνται αντίστοιχα </w:t>
      </w:r>
      <w:r w:rsidR="004C145A" w:rsidRPr="00D86BD5">
        <w:rPr>
          <w:lang w:val="el-GR" w:eastAsia="ar-SA"/>
        </w:rPr>
        <w:t>στο πλαίσιο της παρούσας,</w:t>
      </w:r>
      <w:r w:rsidR="004C145A" w:rsidRPr="00D86BD5">
        <w:rPr>
          <w:lang w:val="el-GR"/>
        </w:rPr>
        <w:t xml:space="preserve"> </w:t>
      </w:r>
      <w:r w:rsidR="004C145A" w:rsidRPr="00D86BD5">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D86BD5">
        <w:rPr>
          <w:lang w:val="el-GR"/>
        </w:rPr>
        <w:t xml:space="preserve">μέσω της Διαδικτυακής πύλης </w:t>
      </w:r>
      <w:hyperlink r:id="rId19" w:history="1">
        <w:r w:rsidRPr="00D86BD5">
          <w:rPr>
            <w:rStyle w:val="-"/>
            <w:lang w:val="el-GR"/>
          </w:rPr>
          <w:t>www.promitheus.gov.gr</w:t>
        </w:r>
      </w:hyperlink>
      <w:r w:rsidRPr="00D86BD5">
        <w:rPr>
          <w:lang w:val="el-GR"/>
        </w:rPr>
        <w:t>. Αιτήματα παροχής</w:t>
      </w:r>
      <w:r w:rsidR="003355E7" w:rsidRPr="00D86BD5">
        <w:rPr>
          <w:lang w:val="el-GR"/>
        </w:rPr>
        <w:t xml:space="preserve"> </w:t>
      </w:r>
      <w:r w:rsidRPr="00D86BD5">
        <w:rPr>
          <w:lang w:val="el-GR"/>
        </w:rPr>
        <w:t>συμπληρωματικών πληροφοριών – διευκρινίσεων</w:t>
      </w:r>
      <w:r w:rsidR="00E1337D" w:rsidRPr="00D86BD5">
        <w:rPr>
          <w:lang w:val="el-GR"/>
        </w:rPr>
        <w:t xml:space="preserve"> </w:t>
      </w:r>
      <w:r w:rsidRPr="00D86BD5">
        <w:rPr>
          <w:lang w:val="el-GR"/>
        </w:rPr>
        <w:t xml:space="preserve">υποβάλλονται </w:t>
      </w:r>
      <w:r w:rsidR="00037B97" w:rsidRPr="00D86BD5">
        <w:rPr>
          <w:lang w:val="el-GR"/>
        </w:rPr>
        <w:t>α</w:t>
      </w:r>
      <w:r w:rsidRPr="00D86BD5">
        <w:rPr>
          <w:lang w:val="el-GR"/>
        </w:rPr>
        <w:t>πό εγγεγραμμένους</w:t>
      </w:r>
      <w:r w:rsidR="00E1337D" w:rsidRPr="00D86BD5">
        <w:rPr>
          <w:lang w:val="el-GR"/>
        </w:rPr>
        <w:t xml:space="preserve"> </w:t>
      </w:r>
      <w:r w:rsidRPr="00D86BD5">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D86BD5">
        <w:rPr>
          <w:lang w:val="el-GR"/>
        </w:rPr>
        <w:t xml:space="preserve">ός </w:t>
      </w:r>
      <w:r w:rsidRPr="00D86BD5">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D86BD5" w:rsidRDefault="008A3546" w:rsidP="008A3546">
      <w:pPr>
        <w:rPr>
          <w:lang w:val="el-GR"/>
        </w:rPr>
      </w:pPr>
      <w:r w:rsidRPr="00D86BD5">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9C141F2" w14:textId="77777777" w:rsidR="00ED6384" w:rsidRPr="00D86BD5" w:rsidRDefault="008A3546" w:rsidP="008A3546">
      <w:pPr>
        <w:rPr>
          <w:lang w:val="el-GR"/>
        </w:rPr>
      </w:pPr>
      <w:r w:rsidRPr="00D86BD5">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86BD5">
        <w:rPr>
          <w:b/>
          <w:lang w:val="el-GR"/>
        </w:rPr>
        <w:t>έξι (6) ημέρες</w:t>
      </w:r>
      <w:r w:rsidRPr="00D86BD5">
        <w:rPr>
          <w:lang w:val="el-GR"/>
        </w:rPr>
        <w:t xml:space="preserve"> πριν από την προθεσμία που ορίζεται για την παραλαβή των προσφορών, </w:t>
      </w:r>
    </w:p>
    <w:p w14:paraId="4227C63E" w14:textId="3C490E95" w:rsidR="008A3546" w:rsidRPr="00D86BD5" w:rsidRDefault="008A3546" w:rsidP="008A3546">
      <w:pPr>
        <w:rPr>
          <w:lang w:val="el-GR"/>
        </w:rPr>
      </w:pPr>
      <w:r w:rsidRPr="00D86BD5">
        <w:rPr>
          <w:lang w:val="el-GR"/>
        </w:rPr>
        <w:t>β) όταν τα έγγραφα της σύμβασης υφίστανται σημαντικές αλλαγές.</w:t>
      </w:r>
    </w:p>
    <w:p w14:paraId="0AED101E" w14:textId="77777777" w:rsidR="00784CFD" w:rsidRPr="00D86BD5" w:rsidRDefault="00784CFD" w:rsidP="00784CFD">
      <w:pPr>
        <w:rPr>
          <w:lang w:val="el-GR"/>
        </w:rPr>
      </w:pPr>
      <w:r w:rsidRPr="00D86BD5">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D86BD5" w:rsidRDefault="00C277E3" w:rsidP="00C277E3">
      <w:pPr>
        <w:rPr>
          <w:color w:val="0070C0"/>
          <w:lang w:val="el-GR"/>
        </w:rPr>
      </w:pPr>
      <w:r w:rsidRPr="00D86BD5">
        <w:rPr>
          <w:lang w:val="el-GR"/>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D86BD5" w:rsidRDefault="00C277E3" w:rsidP="00C277E3">
      <w:pPr>
        <w:rPr>
          <w:lang w:val="el-GR"/>
        </w:rPr>
      </w:pPr>
      <w:r w:rsidRPr="00D86BD5">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D86BD5" w:rsidRDefault="008A3546" w:rsidP="008A3546">
      <w:pPr>
        <w:rPr>
          <w:lang w:val="el-GR"/>
        </w:rPr>
      </w:pPr>
    </w:p>
    <w:p w14:paraId="359253A7" w14:textId="77777777" w:rsidR="008338F0" w:rsidRPr="00D86BD5" w:rsidRDefault="003355E7" w:rsidP="000631F7">
      <w:pPr>
        <w:pStyle w:val="30"/>
        <w:ind w:left="1276"/>
        <w:rPr>
          <w:rFonts w:cs="Tahoma"/>
          <w:lang w:val="el-GR"/>
        </w:rPr>
      </w:pPr>
      <w:bookmarkStart w:id="62" w:name="_Ref75870681"/>
      <w:bookmarkStart w:id="63" w:name="_Toc97194267"/>
      <w:bookmarkStart w:id="64" w:name="_Toc97194417"/>
      <w:bookmarkStart w:id="65" w:name="_Toc122685229"/>
      <w:r w:rsidRPr="00D86BD5">
        <w:rPr>
          <w:rFonts w:cs="Tahoma"/>
          <w:lang w:val="el-GR"/>
        </w:rPr>
        <w:t>Γλώσσα</w:t>
      </w:r>
      <w:bookmarkEnd w:id="62"/>
      <w:bookmarkEnd w:id="63"/>
      <w:bookmarkEnd w:id="64"/>
      <w:bookmarkEnd w:id="65"/>
    </w:p>
    <w:p w14:paraId="499FF885" w14:textId="4E1013BD" w:rsidR="00C931A2" w:rsidRPr="00D86BD5" w:rsidRDefault="003355E7" w:rsidP="005A6D30">
      <w:pPr>
        <w:rPr>
          <w:lang w:val="el-GR"/>
        </w:rPr>
      </w:pPr>
      <w:r w:rsidRPr="00D86BD5">
        <w:rPr>
          <w:lang w:val="el-GR"/>
        </w:rPr>
        <w:t>Τα έγγραφα της σύμβασης έχουν συνταχθεί στην ελληνική γλώσσα</w:t>
      </w:r>
      <w:r w:rsidR="00601749" w:rsidRPr="00D86BD5">
        <w:rPr>
          <w:lang w:val="el-GR"/>
        </w:rPr>
        <w:t xml:space="preserve">. </w:t>
      </w:r>
    </w:p>
    <w:p w14:paraId="190DF1C4" w14:textId="77777777" w:rsidR="008338F0" w:rsidRPr="00D86BD5" w:rsidRDefault="003355E7">
      <w:pPr>
        <w:rPr>
          <w:lang w:val="el-GR"/>
        </w:rPr>
      </w:pPr>
      <w:r w:rsidRPr="00D86BD5">
        <w:rPr>
          <w:lang w:val="el-GR"/>
        </w:rPr>
        <w:t>Τυχόν προδικαστικές προσφυγές υποβάλλονται στην ελληνική γλώσσα.</w:t>
      </w:r>
      <w:r w:rsidR="00B97398" w:rsidRPr="00D86BD5">
        <w:rPr>
          <w:lang w:val="el-GR"/>
        </w:rPr>
        <w:t xml:space="preserve"> </w:t>
      </w:r>
    </w:p>
    <w:p w14:paraId="4700B1D0" w14:textId="77777777" w:rsidR="005A6D30" w:rsidRPr="00D86BD5" w:rsidRDefault="005A6D30" w:rsidP="005A6D30">
      <w:pPr>
        <w:rPr>
          <w:color w:val="000000"/>
          <w:lang w:val="el-GR"/>
        </w:rPr>
      </w:pPr>
      <w:r w:rsidRPr="00D86BD5">
        <w:rPr>
          <w:color w:val="000000"/>
          <w:lang w:val="el-GR"/>
        </w:rPr>
        <w:t xml:space="preserve">Οι </w:t>
      </w:r>
      <w:r w:rsidRPr="00D86BD5">
        <w:rPr>
          <w:bCs/>
          <w:color w:val="000000"/>
          <w:lang w:val="el-GR"/>
        </w:rPr>
        <w:t>προσφορές,</w:t>
      </w:r>
      <w:r w:rsidRPr="00D86BD5">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D86BD5">
        <w:rPr>
          <w:rStyle w:val="0"/>
          <w:color w:val="000000"/>
          <w:lang w:val="el-GR"/>
        </w:rPr>
        <w:footnoteReference w:id="3"/>
      </w:r>
      <w:r w:rsidRPr="00D86BD5">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D86BD5" w:rsidRDefault="005A6D30" w:rsidP="005A6D30">
      <w:pPr>
        <w:rPr>
          <w:lang w:val="el-GR"/>
        </w:rPr>
      </w:pPr>
      <w:r w:rsidRPr="00D86BD5">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D86BD5">
        <w:rPr>
          <w:rStyle w:val="FootnoteReference2"/>
          <w:color w:val="000000"/>
          <w:lang w:val="el-GR"/>
        </w:rPr>
        <w:t xml:space="preserve">. </w:t>
      </w:r>
    </w:p>
    <w:p w14:paraId="38E15084" w14:textId="77777777" w:rsidR="008338F0" w:rsidRPr="00D86BD5" w:rsidRDefault="003355E7">
      <w:pPr>
        <w:rPr>
          <w:color w:val="000000"/>
          <w:lang w:val="el-GR"/>
        </w:rPr>
      </w:pPr>
      <w:r w:rsidRPr="00D86BD5">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D86BD5">
        <w:rPr>
          <w:color w:val="000000"/>
          <w:lang w:val="el-GR"/>
        </w:rPr>
        <w:t xml:space="preserve">στην </w:t>
      </w:r>
      <w:r w:rsidR="00A23DF2" w:rsidRPr="00D86BD5">
        <w:rPr>
          <w:color w:val="000000"/>
          <w:lang w:val="el-GR"/>
        </w:rPr>
        <w:t>Α</w:t>
      </w:r>
      <w:r w:rsidR="00601749" w:rsidRPr="00D86BD5">
        <w:rPr>
          <w:color w:val="000000"/>
          <w:lang w:val="el-GR"/>
        </w:rPr>
        <w:t>γγλική</w:t>
      </w:r>
      <w:r w:rsidR="00601749" w:rsidRPr="00D86BD5" w:rsidDel="00601749">
        <w:rPr>
          <w:color w:val="000000"/>
          <w:lang w:val="el-GR"/>
        </w:rPr>
        <w:t xml:space="preserve"> </w:t>
      </w:r>
      <w:r w:rsidRPr="00D86BD5">
        <w:rPr>
          <w:color w:val="000000"/>
          <w:lang w:val="el-GR"/>
        </w:rPr>
        <w:t>γλώσσα, χωρίς να συνοδεύονται από μετάφραση στην ελληνική.</w:t>
      </w:r>
    </w:p>
    <w:p w14:paraId="36DA9CAA" w14:textId="6E1B8332" w:rsidR="008338F0" w:rsidRPr="00D86BD5" w:rsidRDefault="003355E7">
      <w:pPr>
        <w:rPr>
          <w:color w:val="000000"/>
          <w:lang w:val="el-GR"/>
        </w:rPr>
      </w:pPr>
      <w:r w:rsidRPr="00D86BD5">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D86BD5" w:rsidRDefault="000631F7">
      <w:pPr>
        <w:rPr>
          <w:lang w:val="el-GR"/>
        </w:rPr>
      </w:pPr>
    </w:p>
    <w:p w14:paraId="7BB8EEE2" w14:textId="77777777" w:rsidR="003A5AAC" w:rsidRPr="00D86BD5" w:rsidRDefault="003A5AAC" w:rsidP="000631F7">
      <w:pPr>
        <w:pStyle w:val="30"/>
        <w:ind w:left="1276"/>
        <w:rPr>
          <w:rFonts w:cs="Tahoma"/>
          <w:lang w:val="el-GR"/>
        </w:rPr>
      </w:pPr>
      <w:bookmarkStart w:id="66" w:name="_Ref496624630"/>
      <w:bookmarkStart w:id="67" w:name="_Ref496624815"/>
      <w:bookmarkStart w:id="68" w:name="_Ref496625091"/>
      <w:bookmarkStart w:id="69" w:name="_Toc97194268"/>
      <w:bookmarkStart w:id="70" w:name="_Toc97194418"/>
      <w:bookmarkStart w:id="71" w:name="_Toc122685230"/>
      <w:r w:rsidRPr="00D86BD5">
        <w:rPr>
          <w:rFonts w:cs="Tahoma"/>
          <w:lang w:val="el-GR"/>
        </w:rPr>
        <w:t>Εγγυήσεις</w:t>
      </w:r>
      <w:bookmarkEnd w:id="66"/>
      <w:bookmarkEnd w:id="67"/>
      <w:bookmarkEnd w:id="68"/>
      <w:bookmarkEnd w:id="69"/>
      <w:bookmarkEnd w:id="70"/>
      <w:bookmarkEnd w:id="71"/>
    </w:p>
    <w:p w14:paraId="00B15F19" w14:textId="77777777" w:rsidR="008338F0" w:rsidRPr="00D86BD5" w:rsidRDefault="006771AF" w:rsidP="0054025C">
      <w:pPr>
        <w:rPr>
          <w:color w:val="000000"/>
          <w:lang w:val="el-GR"/>
        </w:rPr>
      </w:pPr>
      <w:bookmarkStart w:id="72" w:name="_Hlk499302719"/>
      <w:r w:rsidRPr="00D86BD5">
        <w:rPr>
          <w:color w:val="000000"/>
          <w:lang w:val="el-GR"/>
        </w:rPr>
        <w:t xml:space="preserve">Οι εγγυήσεις </w:t>
      </w:r>
      <w:r w:rsidR="005A6D30" w:rsidRPr="00D86BD5">
        <w:rPr>
          <w:color w:val="000000"/>
          <w:lang w:val="el-GR"/>
        </w:rPr>
        <w:t xml:space="preserve">(παρ. 2.2.2 &amp; 4.1) </w:t>
      </w:r>
      <w:r w:rsidRPr="00D86BD5">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D86BD5">
        <w:rPr>
          <w:color w:val="000000"/>
          <w:lang w:val="el-GR"/>
        </w:rPr>
        <w:t xml:space="preserve"> </w:t>
      </w:r>
    </w:p>
    <w:p w14:paraId="2F99F376" w14:textId="77777777" w:rsidR="003B04C4" w:rsidRPr="00D86BD5" w:rsidRDefault="003B04C4" w:rsidP="00603221">
      <w:pPr>
        <w:rPr>
          <w:color w:val="000000"/>
          <w:lang w:val="el-GR"/>
        </w:rPr>
      </w:pPr>
      <w:bookmarkStart w:id="73" w:name="_Hlk60666106"/>
      <w:r w:rsidRPr="00D86BD5">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1DC43E" w14:textId="77777777" w:rsidR="008338F0" w:rsidRPr="00D86BD5" w:rsidRDefault="003355E7">
      <w:pPr>
        <w:rPr>
          <w:color w:val="000000"/>
          <w:lang w:val="el-GR"/>
        </w:rPr>
      </w:pPr>
      <w:r w:rsidRPr="00D86BD5">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D86BD5">
        <w:rPr>
          <w:color w:val="000000"/>
          <w:lang w:val="el-GR"/>
        </w:rPr>
        <w:lastRenderedPageBreak/>
        <w:t>αναγράφονται όλα τα παραπάνω για κάθε μέλος της ένωσης),</w:t>
      </w:r>
      <w:r w:rsidR="00E1337D" w:rsidRPr="00D86BD5">
        <w:rPr>
          <w:color w:val="000000"/>
          <w:lang w:val="el-GR"/>
        </w:rPr>
        <w:t xml:space="preserve"> </w:t>
      </w:r>
      <w:r w:rsidRPr="00D86BD5">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D86BD5">
        <w:rPr>
          <w:color w:val="000000"/>
          <w:lang w:val="el-GR"/>
        </w:rPr>
        <w:t xml:space="preserve"> καταληκτική</w:t>
      </w:r>
      <w:r w:rsidR="00E1337D" w:rsidRPr="00D86BD5">
        <w:rPr>
          <w:color w:val="000000"/>
          <w:lang w:val="el-GR"/>
        </w:rPr>
        <w:t xml:space="preserve"> </w:t>
      </w:r>
      <w:r w:rsidRPr="00D86BD5">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D86BD5" w:rsidRDefault="0054025C" w:rsidP="0054025C">
      <w:pPr>
        <w:rPr>
          <w:lang w:val="el-GR"/>
        </w:rPr>
      </w:pPr>
      <w:r w:rsidRPr="00D86BD5">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D86BD5" w:rsidRDefault="00401C3F">
      <w:pPr>
        <w:rPr>
          <w:color w:val="000000"/>
          <w:lang w:val="el-GR"/>
        </w:rPr>
      </w:pPr>
      <w:r w:rsidRPr="00D86BD5">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D86BD5" w:rsidRDefault="00F97C41">
      <w:pPr>
        <w:rPr>
          <w:color w:val="000000"/>
          <w:lang w:val="el-GR"/>
        </w:rPr>
      </w:pPr>
      <w:r w:rsidRPr="00D86BD5">
        <w:rPr>
          <w:color w:val="000000"/>
          <w:lang w:val="el-GR"/>
        </w:rPr>
        <w:t>Επισημαίνεται ότι εγγυήσεις που εκδίδονται από το Τ</w:t>
      </w:r>
      <w:r w:rsidR="00624353" w:rsidRPr="00D86BD5">
        <w:rPr>
          <w:color w:val="000000"/>
          <w:lang w:val="el-GR"/>
        </w:rPr>
        <w:t>.</w:t>
      </w:r>
      <w:r w:rsidRPr="00D86BD5">
        <w:rPr>
          <w:color w:val="000000"/>
          <w:lang w:val="el-GR"/>
        </w:rPr>
        <w:t>Μ</w:t>
      </w:r>
      <w:r w:rsidR="00624353" w:rsidRPr="00D86BD5">
        <w:rPr>
          <w:color w:val="000000"/>
          <w:lang w:val="el-GR"/>
        </w:rPr>
        <w:t>.</w:t>
      </w:r>
      <w:r w:rsidRPr="00D86BD5">
        <w:rPr>
          <w:color w:val="000000"/>
          <w:lang w:val="el-GR"/>
        </w:rPr>
        <w:t>Ε</w:t>
      </w:r>
      <w:r w:rsidR="00624353" w:rsidRPr="00D86BD5">
        <w:rPr>
          <w:color w:val="000000"/>
          <w:lang w:val="el-GR"/>
        </w:rPr>
        <w:t>.</w:t>
      </w:r>
      <w:r w:rsidRPr="00D86BD5">
        <w:rPr>
          <w:color w:val="000000"/>
          <w:lang w:val="el-GR"/>
        </w:rPr>
        <w:t>Δ</w:t>
      </w:r>
      <w:r w:rsidR="00624353" w:rsidRPr="00D86BD5">
        <w:rPr>
          <w:color w:val="000000"/>
          <w:lang w:val="el-GR"/>
        </w:rPr>
        <w:t>.</w:t>
      </w:r>
      <w:r w:rsidRPr="00D86BD5">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D86BD5" w:rsidRDefault="003355E7">
      <w:pPr>
        <w:rPr>
          <w:color w:val="000000"/>
          <w:lang w:val="el-GR"/>
        </w:rPr>
      </w:pPr>
      <w:r w:rsidRPr="00D86BD5">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D86BD5" w:rsidRDefault="000A60A0">
      <w:pPr>
        <w:rPr>
          <w:color w:val="000000"/>
          <w:lang w:val="el-GR"/>
        </w:rPr>
      </w:pPr>
    </w:p>
    <w:p w14:paraId="29C3131D" w14:textId="77777777" w:rsidR="000A60A0" w:rsidRPr="00D86BD5" w:rsidRDefault="000A60A0" w:rsidP="000631F7">
      <w:pPr>
        <w:pStyle w:val="30"/>
        <w:ind w:left="1276"/>
        <w:rPr>
          <w:rFonts w:cs="Tahoma"/>
          <w:lang w:val="el-GR"/>
        </w:rPr>
      </w:pPr>
      <w:bookmarkStart w:id="74" w:name="_Toc97194269"/>
      <w:bookmarkStart w:id="75" w:name="_Toc97194419"/>
      <w:bookmarkStart w:id="76" w:name="_Toc122685231"/>
      <w:r w:rsidRPr="00D86BD5">
        <w:rPr>
          <w:rFonts w:cs="Tahoma"/>
          <w:lang w:val="el-GR"/>
        </w:rPr>
        <w:t>Προστασία Προσωπικών Δεδομένων</w:t>
      </w:r>
      <w:bookmarkEnd w:id="74"/>
      <w:bookmarkEnd w:id="75"/>
      <w:bookmarkEnd w:id="76"/>
      <w:r w:rsidRPr="00D86BD5">
        <w:rPr>
          <w:rFonts w:cs="Tahoma"/>
          <w:lang w:val="el-GR"/>
        </w:rPr>
        <w:t xml:space="preserve"> </w:t>
      </w:r>
    </w:p>
    <w:p w14:paraId="3BC1122F" w14:textId="47A89B4D" w:rsidR="000A60A0" w:rsidRPr="00D86BD5" w:rsidRDefault="000A60A0" w:rsidP="000A60A0">
      <w:pPr>
        <w:rPr>
          <w:lang w:val="el-GR"/>
        </w:rPr>
      </w:pPr>
      <w:r w:rsidRPr="00D86BD5">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D86BD5">
        <w:rPr>
          <w:lang w:val="el-GR"/>
        </w:rPr>
        <w:t xml:space="preserve">στο </w:t>
      </w:r>
      <w:r w:rsidR="006E79A8" w:rsidRPr="006E79A8">
        <w:rPr>
          <w:highlight w:val="yellow"/>
          <w:u w:val="single"/>
          <w:lang w:val="el-GR"/>
        </w:rPr>
        <w:fldChar w:fldCharType="begin"/>
      </w:r>
      <w:r w:rsidR="006E79A8" w:rsidRPr="006E79A8">
        <w:rPr>
          <w:u w:val="single"/>
          <w:lang w:val="el-GR"/>
        </w:rPr>
        <w:instrText xml:space="preserve"> REF _Ref120545647 \h </w:instrText>
      </w:r>
      <w:r w:rsidR="006E79A8">
        <w:rPr>
          <w:highlight w:val="yellow"/>
          <w:u w:val="single"/>
          <w:lang w:val="el-GR"/>
        </w:rPr>
        <w:instrText xml:space="preserve"> \* MERGEFORMAT </w:instrText>
      </w:r>
      <w:r w:rsidR="006E79A8" w:rsidRPr="006E79A8">
        <w:rPr>
          <w:highlight w:val="yellow"/>
          <w:u w:val="single"/>
          <w:lang w:val="el-GR"/>
        </w:rPr>
      </w:r>
      <w:r w:rsidR="006E79A8" w:rsidRPr="006E79A8">
        <w:rPr>
          <w:highlight w:val="yellow"/>
          <w:u w:val="single"/>
          <w:lang w:val="el-GR"/>
        </w:rPr>
        <w:fldChar w:fldCharType="separate"/>
      </w:r>
      <w:r w:rsidR="002E56D0" w:rsidRPr="002E56D0">
        <w:rPr>
          <w:u w:val="single"/>
          <w:lang w:val="el-GR"/>
        </w:rPr>
        <w:t xml:space="preserve">ΠΑΡΑΡΤΗΜΑ </w:t>
      </w:r>
      <w:r w:rsidR="002E56D0" w:rsidRPr="002E56D0">
        <w:rPr>
          <w:u w:val="single"/>
          <w:lang w:val="en-US"/>
        </w:rPr>
        <w:t>IX</w:t>
      </w:r>
      <w:r w:rsidR="002E56D0" w:rsidRPr="00D86BD5">
        <w:rPr>
          <w:lang w:val="el-GR"/>
        </w:rPr>
        <w:t>– ΕΝΗΜΕΡΩΣΗ ΓΙΑ ΤΗΝ ΕΠΕΞΕΡΓΑΣΙΑ ΠΡΟΣΩΠΙΚΩΝ ΔΕΔΟΜΕΝΩΝ</w:t>
      </w:r>
      <w:r w:rsidR="006E79A8" w:rsidRPr="006E79A8">
        <w:rPr>
          <w:highlight w:val="yellow"/>
          <w:u w:val="single"/>
          <w:lang w:val="el-GR"/>
        </w:rPr>
        <w:fldChar w:fldCharType="end"/>
      </w:r>
      <w:r w:rsidR="006E79A8" w:rsidRPr="006E79A8">
        <w:rPr>
          <w:lang w:val="el-GR"/>
        </w:rPr>
        <w:t xml:space="preserve"> </w:t>
      </w:r>
      <w:r w:rsidRPr="00D86BD5">
        <w:rPr>
          <w:lang w:val="el-GR"/>
        </w:rPr>
        <w:t>στην παρούσα.</w:t>
      </w:r>
    </w:p>
    <w:p w14:paraId="78E355F5" w14:textId="77777777" w:rsidR="0054025C" w:rsidRPr="00D86BD5" w:rsidRDefault="0054025C">
      <w:pPr>
        <w:suppressAutoHyphens w:val="0"/>
        <w:spacing w:after="0"/>
        <w:jc w:val="left"/>
        <w:rPr>
          <w:color w:val="000000"/>
          <w:lang w:val="el-GR"/>
        </w:rPr>
      </w:pPr>
      <w:r w:rsidRPr="00D86BD5">
        <w:rPr>
          <w:color w:val="000000"/>
          <w:lang w:val="el-GR"/>
        </w:rPr>
        <w:br w:type="page"/>
      </w:r>
    </w:p>
    <w:bookmarkEnd w:id="72"/>
    <w:p w14:paraId="0A47A717" w14:textId="77777777" w:rsidR="008338F0" w:rsidRPr="00D86BD5" w:rsidRDefault="003355E7" w:rsidP="003A109E">
      <w:pPr>
        <w:pStyle w:val="20"/>
        <w:rPr>
          <w:rFonts w:cs="Tahoma"/>
          <w:lang w:val="el-GR"/>
        </w:rPr>
      </w:pPr>
      <w:r w:rsidRPr="00D86BD5">
        <w:rPr>
          <w:rFonts w:cs="Tahoma"/>
          <w:lang w:val="el-GR"/>
        </w:rPr>
        <w:lastRenderedPageBreak/>
        <w:tab/>
      </w:r>
      <w:bookmarkStart w:id="77" w:name="_Toc97194270"/>
      <w:bookmarkStart w:id="78" w:name="_Toc97194420"/>
      <w:bookmarkStart w:id="79" w:name="_Toc122685232"/>
      <w:r w:rsidRPr="00D86BD5">
        <w:rPr>
          <w:rFonts w:cs="Tahoma"/>
          <w:lang w:val="el-GR"/>
        </w:rPr>
        <w:t>Δικαίωμα Συμμετοχής - Κριτήρια Ποιοτικής Επιλογής</w:t>
      </w:r>
      <w:bookmarkEnd w:id="77"/>
      <w:bookmarkEnd w:id="78"/>
      <w:bookmarkEnd w:id="79"/>
    </w:p>
    <w:p w14:paraId="79E1C284" w14:textId="77777777" w:rsidR="008338F0" w:rsidRPr="00D86BD5" w:rsidRDefault="003355E7" w:rsidP="0072750F">
      <w:pPr>
        <w:pStyle w:val="30"/>
        <w:ind w:left="1276"/>
        <w:rPr>
          <w:rFonts w:cs="Tahoma"/>
          <w:lang w:val="el-GR"/>
        </w:rPr>
      </w:pPr>
      <w:bookmarkStart w:id="80" w:name="_Ref496541397"/>
      <w:bookmarkStart w:id="81" w:name="_Toc97194271"/>
      <w:bookmarkStart w:id="82" w:name="_Toc97194421"/>
      <w:bookmarkStart w:id="83" w:name="_Toc122685233"/>
      <w:r w:rsidRPr="00D86BD5">
        <w:rPr>
          <w:rFonts w:cs="Tahoma"/>
          <w:lang w:val="el-GR"/>
        </w:rPr>
        <w:t>Δικαιούμενοι συμμετοχής</w:t>
      </w:r>
      <w:bookmarkEnd w:id="80"/>
      <w:bookmarkEnd w:id="81"/>
      <w:bookmarkEnd w:id="82"/>
      <w:bookmarkEnd w:id="83"/>
      <w:r w:rsidRPr="00D86BD5">
        <w:rPr>
          <w:rFonts w:cs="Tahoma"/>
          <w:lang w:val="el-GR"/>
        </w:rPr>
        <w:t xml:space="preserve"> </w:t>
      </w:r>
    </w:p>
    <w:p w14:paraId="64F045C0" w14:textId="77777777" w:rsidR="008338F0" w:rsidRPr="00D86BD5" w:rsidRDefault="003355E7" w:rsidP="00B8545D">
      <w:pPr>
        <w:spacing w:before="240"/>
        <w:rPr>
          <w:lang w:val="el-GR"/>
        </w:rPr>
      </w:pPr>
      <w:r w:rsidRPr="00D86BD5">
        <w:rPr>
          <w:b/>
          <w:bCs/>
          <w:lang w:val="el-GR"/>
        </w:rPr>
        <w:t>1.</w:t>
      </w:r>
      <w:r w:rsidRPr="00D86BD5">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D86BD5" w:rsidRDefault="003355E7">
      <w:pPr>
        <w:rPr>
          <w:lang w:val="el-GR"/>
        </w:rPr>
      </w:pPr>
      <w:r w:rsidRPr="00D86BD5">
        <w:rPr>
          <w:lang w:val="el-GR"/>
        </w:rPr>
        <w:t>α) κράτος-μέλος της Ένωσης,</w:t>
      </w:r>
    </w:p>
    <w:p w14:paraId="485EC0E7" w14:textId="77777777" w:rsidR="008338F0" w:rsidRPr="00D86BD5" w:rsidRDefault="003355E7">
      <w:pPr>
        <w:rPr>
          <w:lang w:val="el-GR"/>
        </w:rPr>
      </w:pPr>
      <w:r w:rsidRPr="00D86BD5">
        <w:rPr>
          <w:lang w:val="el-GR"/>
        </w:rPr>
        <w:t>β) κράτος-μέλος του Ευρωπαϊκού Οικονομικού Χώρου (Ε.Ο.Χ.),</w:t>
      </w:r>
    </w:p>
    <w:p w14:paraId="761B3A27" w14:textId="77777777" w:rsidR="008338F0" w:rsidRPr="00D86BD5" w:rsidRDefault="003355E7">
      <w:pPr>
        <w:rPr>
          <w:lang w:val="el-GR"/>
        </w:rPr>
      </w:pPr>
      <w:r w:rsidRPr="00D86BD5">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D86BD5">
        <w:rPr>
          <w:lang w:val="el-GR"/>
        </w:rPr>
        <w:t>,</w:t>
      </w:r>
      <w:r w:rsidRPr="00D86BD5">
        <w:rPr>
          <w:lang w:val="el-GR"/>
        </w:rPr>
        <w:t>5</w:t>
      </w:r>
      <w:r w:rsidR="00CD3B0E" w:rsidRPr="00D86BD5">
        <w:rPr>
          <w:lang w:val="el-GR"/>
        </w:rPr>
        <w:t>, 6</w:t>
      </w:r>
      <w:r w:rsidRPr="00D86BD5">
        <w:rPr>
          <w:lang w:val="el-GR"/>
        </w:rPr>
        <w:t xml:space="preserve"> και</w:t>
      </w:r>
      <w:r w:rsidR="00CD3B0E" w:rsidRPr="00D86BD5">
        <w:rPr>
          <w:lang w:val="el-GR"/>
        </w:rPr>
        <w:t xml:space="preserve"> 7 και</w:t>
      </w:r>
      <w:r w:rsidRPr="00D86BD5">
        <w:rPr>
          <w:lang w:val="el-GR"/>
        </w:rPr>
        <w:t xml:space="preserve"> τις γενικές σημειώσεις του σχετικού με την Ένωση Προσαρτήματος </w:t>
      </w:r>
      <w:r w:rsidRPr="00D86BD5">
        <w:t>I</w:t>
      </w:r>
      <w:r w:rsidRPr="00D86BD5">
        <w:rPr>
          <w:lang w:val="el-GR"/>
        </w:rPr>
        <w:t xml:space="preserve"> της ως άνω Συμφωνίας, καθώς και </w:t>
      </w:r>
    </w:p>
    <w:p w14:paraId="0D92DB03" w14:textId="77777777" w:rsidR="008338F0" w:rsidRPr="00D86BD5" w:rsidRDefault="003355E7">
      <w:pPr>
        <w:rPr>
          <w:lang w:val="el-GR"/>
        </w:rPr>
      </w:pPr>
      <w:r w:rsidRPr="00D86BD5">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Pr="00D86BD5" w:rsidRDefault="00CD3B0E">
      <w:pPr>
        <w:rPr>
          <w:lang w:val="el-GR"/>
        </w:rPr>
      </w:pPr>
      <w:r w:rsidRPr="00D86BD5">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D86BD5">
        <w:rPr>
          <w:rStyle w:val="0"/>
          <w:lang w:val="el-GR"/>
        </w:rPr>
        <w:footnoteReference w:id="4"/>
      </w:r>
    </w:p>
    <w:p w14:paraId="42922809" w14:textId="77777777" w:rsidR="009F688B" w:rsidRPr="00D86BD5" w:rsidRDefault="00E97E4D" w:rsidP="009F688B">
      <w:pPr>
        <w:rPr>
          <w:lang w:val="el-GR"/>
        </w:rPr>
      </w:pPr>
      <w:r w:rsidRPr="00D86BD5">
        <w:rPr>
          <w:b/>
          <w:bCs/>
          <w:lang w:val="el-GR"/>
        </w:rPr>
        <w:t>2.</w:t>
      </w:r>
      <w:r w:rsidRPr="00D86BD5">
        <w:rPr>
          <w:lang w:val="el-GR"/>
        </w:rPr>
        <w:t xml:space="preserve"> </w:t>
      </w:r>
      <w:r w:rsidR="009F688B" w:rsidRPr="00D86BD5">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D86BD5" w:rsidRDefault="009F688B" w:rsidP="009F688B">
      <w:pPr>
        <w:rPr>
          <w:lang w:val="el-GR"/>
        </w:rPr>
      </w:pPr>
      <w:r w:rsidRPr="00D86BD5">
        <w:rPr>
          <w:lang w:val="el-GR"/>
        </w:rPr>
        <w:t>α) Ρώσο υπήκοο ή φυσικό ή νομικό πρόσωπο, οντότητα ή φορέα που έχει την έδρα του στη Ρωσία,</w:t>
      </w:r>
    </w:p>
    <w:p w14:paraId="0CDBCC74" w14:textId="77777777" w:rsidR="009F688B" w:rsidRPr="00D86BD5" w:rsidRDefault="009F688B" w:rsidP="009F688B">
      <w:pPr>
        <w:rPr>
          <w:lang w:val="el-GR"/>
        </w:rPr>
      </w:pPr>
      <w:r w:rsidRPr="00D86BD5">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D86BD5" w:rsidRDefault="009F688B" w:rsidP="009F688B">
      <w:pPr>
        <w:rPr>
          <w:lang w:val="el-GR"/>
        </w:rPr>
      </w:pPr>
      <w:r w:rsidRPr="00D86BD5">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59D822F9" w:rsidR="009F688B" w:rsidRPr="00D86BD5" w:rsidRDefault="009F688B" w:rsidP="009F688B">
      <w:pPr>
        <w:rPr>
          <w:lang w:val="el-GR"/>
        </w:rPr>
      </w:pPr>
      <w:r w:rsidRPr="00D86BD5">
        <w:rPr>
          <w:lang w:val="el-GR"/>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D86BD5">
        <w:rPr>
          <w:lang w:val="el-GR"/>
        </w:rPr>
        <w:fldChar w:fldCharType="begin"/>
      </w:r>
      <w:r w:rsidRPr="00D86BD5">
        <w:rPr>
          <w:lang w:val="el-GR"/>
        </w:rPr>
        <w:instrText xml:space="preserve"> REF _Ref494118533 \r \h </w:instrText>
      </w:r>
      <w:r w:rsidR="00DF4993" w:rsidRPr="00D86BD5">
        <w:rPr>
          <w:lang w:val="el-GR"/>
        </w:rPr>
        <w:instrText xml:space="preserve"> \* MERGEFORMAT </w:instrText>
      </w:r>
      <w:r w:rsidRPr="00D86BD5">
        <w:rPr>
          <w:lang w:val="el-GR"/>
        </w:rPr>
      </w:r>
      <w:r w:rsidRPr="00D86BD5">
        <w:rPr>
          <w:lang w:val="el-GR"/>
        </w:rPr>
        <w:fldChar w:fldCharType="separate"/>
      </w:r>
      <w:r w:rsidR="002E56D0">
        <w:rPr>
          <w:lang w:val="el-GR"/>
        </w:rPr>
        <w:t>0</w:t>
      </w:r>
      <w:r w:rsidRPr="00D86BD5">
        <w:rPr>
          <w:lang w:val="el-GR"/>
        </w:rPr>
        <w:fldChar w:fldCharType="end"/>
      </w:r>
      <w:r w:rsidRPr="00400FD3">
        <w:rPr>
          <w:u w:val="single"/>
          <w:lang w:val="el-GR"/>
        </w:rPr>
        <w:fldChar w:fldCharType="begin"/>
      </w:r>
      <w:r w:rsidRPr="00400FD3">
        <w:rPr>
          <w:u w:val="single"/>
          <w:lang w:val="el-GR"/>
        </w:rPr>
        <w:instrText xml:space="preserve"> REF _Ref494118533 \h </w:instrText>
      </w:r>
      <w:r w:rsidR="00DF4993" w:rsidRPr="00400FD3">
        <w:rPr>
          <w:u w:val="single"/>
          <w:lang w:val="el-GR"/>
        </w:rPr>
        <w:instrText xml:space="preserve"> \* MERGEFORMAT </w:instrText>
      </w:r>
      <w:r w:rsidRPr="00400FD3">
        <w:rPr>
          <w:u w:val="single"/>
          <w:lang w:val="el-GR"/>
        </w:rPr>
      </w:r>
      <w:r w:rsidRPr="00400FD3">
        <w:rPr>
          <w:u w:val="single"/>
          <w:lang w:val="el-GR"/>
        </w:rPr>
        <w:fldChar w:fldCharType="separate"/>
      </w:r>
      <w:r w:rsidR="002E56D0" w:rsidRPr="002E56D0">
        <w:rPr>
          <w:u w:val="single"/>
          <w:lang w:val="el-GR"/>
        </w:rPr>
        <w:t xml:space="preserve">ΠΑΡΑΡΤΗΜΑ </w:t>
      </w:r>
      <w:r w:rsidR="002E56D0" w:rsidRPr="002E56D0">
        <w:rPr>
          <w:u w:val="single"/>
        </w:rPr>
        <w:t>VI</w:t>
      </w:r>
      <w:r w:rsidR="002E56D0" w:rsidRPr="002E56D0">
        <w:rPr>
          <w:u w:val="single"/>
          <w:lang w:val="el-GR"/>
        </w:rPr>
        <w:t>Ι – Άλλες Δηλώσεις</w:t>
      </w:r>
      <w:r w:rsidRPr="00400FD3">
        <w:rPr>
          <w:u w:val="single"/>
          <w:lang w:val="el-GR"/>
        </w:rPr>
        <w:fldChar w:fldCharType="end"/>
      </w:r>
      <w:r w:rsidRPr="00D86BD5">
        <w:rPr>
          <w:lang w:val="el-GR"/>
        </w:rPr>
        <w:t xml:space="preserve"> της παρούσας». </w:t>
      </w:r>
    </w:p>
    <w:p w14:paraId="4D40C3F7" w14:textId="0544C180" w:rsidR="00E97E4D" w:rsidRPr="00D86BD5" w:rsidRDefault="00E97E4D" w:rsidP="00E97E4D">
      <w:pPr>
        <w:spacing w:before="240"/>
        <w:rPr>
          <w:lang w:val="el-GR"/>
        </w:rPr>
      </w:pPr>
    </w:p>
    <w:p w14:paraId="5EBAA89E" w14:textId="62C201DD" w:rsidR="008338F0" w:rsidRPr="00D86BD5" w:rsidRDefault="00E97E4D">
      <w:pPr>
        <w:rPr>
          <w:i/>
          <w:iCs/>
          <w:color w:val="5B9BD5"/>
          <w:lang w:val="el-GR"/>
        </w:rPr>
      </w:pPr>
      <w:r w:rsidRPr="00D86BD5">
        <w:rPr>
          <w:b/>
          <w:bCs/>
          <w:lang w:val="el-GR"/>
        </w:rPr>
        <w:t>3</w:t>
      </w:r>
      <w:r w:rsidR="003355E7" w:rsidRPr="00D86BD5">
        <w:rPr>
          <w:b/>
          <w:bCs/>
          <w:lang w:val="el-GR"/>
        </w:rPr>
        <w:t>.</w:t>
      </w:r>
      <w:r w:rsidR="003355E7" w:rsidRPr="00D86BD5">
        <w:rPr>
          <w:lang w:val="el-GR"/>
        </w:rPr>
        <w:t xml:space="preserve"> </w:t>
      </w:r>
      <w:r w:rsidR="00CD3B0E" w:rsidRPr="00D86BD5">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63910A96" w:rsidR="008338F0" w:rsidRPr="00D86BD5" w:rsidRDefault="00E97E4D">
      <w:pPr>
        <w:rPr>
          <w:rStyle w:val="FootnoteReference2"/>
          <w:lang w:val="el-GR"/>
        </w:rPr>
      </w:pPr>
      <w:r w:rsidRPr="00D86BD5">
        <w:rPr>
          <w:b/>
          <w:bCs/>
          <w:lang w:val="el-GR"/>
        </w:rPr>
        <w:t>4</w:t>
      </w:r>
      <w:r w:rsidR="003355E7" w:rsidRPr="00D86BD5">
        <w:rPr>
          <w:b/>
          <w:bCs/>
          <w:lang w:val="el-GR"/>
        </w:rPr>
        <w:t>.</w:t>
      </w:r>
      <w:r w:rsidR="003355E7" w:rsidRPr="00D86BD5">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D86BD5">
        <w:rPr>
          <w:rStyle w:val="FootnoteReference2"/>
          <w:lang w:val="el-GR"/>
        </w:rPr>
        <w:t xml:space="preserve"> </w:t>
      </w:r>
    </w:p>
    <w:p w14:paraId="6B39115A" w14:textId="77777777" w:rsidR="008338F0" w:rsidRPr="00D86BD5" w:rsidRDefault="003355E7" w:rsidP="0072750F">
      <w:pPr>
        <w:pStyle w:val="30"/>
        <w:ind w:left="1276"/>
        <w:rPr>
          <w:rFonts w:cs="Tahoma"/>
          <w:lang w:val="el-GR"/>
        </w:rPr>
      </w:pPr>
      <w:bookmarkStart w:id="84" w:name="_Ref496542081"/>
      <w:bookmarkStart w:id="85" w:name="_Toc97194272"/>
      <w:bookmarkStart w:id="86" w:name="_Toc97194422"/>
      <w:bookmarkStart w:id="87" w:name="_Toc122685234"/>
      <w:r w:rsidRPr="00D86BD5">
        <w:rPr>
          <w:rFonts w:cs="Tahoma"/>
          <w:lang w:val="el-GR"/>
        </w:rPr>
        <w:t>Εγγύηση συμμετοχής</w:t>
      </w:r>
      <w:bookmarkEnd w:id="84"/>
      <w:bookmarkEnd w:id="85"/>
      <w:bookmarkEnd w:id="86"/>
      <w:bookmarkEnd w:id="87"/>
    </w:p>
    <w:p w14:paraId="69D2D664" w14:textId="77777777" w:rsidR="002E56D0" w:rsidRPr="002E56D0" w:rsidRDefault="003355E7" w:rsidP="002E56D0">
      <w:pPr>
        <w:pStyle w:val="aff"/>
        <w:tabs>
          <w:tab w:val="left" w:pos="0"/>
          <w:tab w:val="left" w:pos="1134"/>
        </w:tabs>
        <w:spacing w:before="240"/>
        <w:rPr>
          <w:u w:val="single"/>
          <w:lang w:val="el-GR"/>
        </w:rPr>
      </w:pPr>
      <w:r w:rsidRPr="00D86BD5">
        <w:rPr>
          <w:rStyle w:val="Heading4Char"/>
          <w:rFonts w:ascii="Tahoma" w:hAnsi="Tahoma" w:cs="Tahoma"/>
          <w:sz w:val="22"/>
          <w:szCs w:val="22"/>
          <w:lang w:val="el-GR"/>
        </w:rPr>
        <w:t>2.2.2.1.</w:t>
      </w:r>
      <w:r w:rsidRPr="00D86BD5">
        <w:rPr>
          <w:b/>
          <w:bCs/>
          <w:lang w:val="el-GR"/>
        </w:rPr>
        <w:t xml:space="preserve"> </w:t>
      </w:r>
      <w:r w:rsidRPr="00D86BD5">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86BD5">
        <w:rPr>
          <w:lang w:val="el-GR"/>
        </w:rPr>
        <w:t xml:space="preserve"> </w:t>
      </w:r>
      <w:r w:rsidRPr="00D86BD5">
        <w:rPr>
          <w:lang w:val="el-GR"/>
        </w:rPr>
        <w:t>εγγυητική επιστολή συμμετοχής,</w:t>
      </w:r>
      <w:r w:rsidR="00C960CF" w:rsidRPr="00D86BD5">
        <w:rPr>
          <w:lang w:val="el-GR"/>
        </w:rPr>
        <w:t xml:space="preserve"> σύμφωνα με το </w:t>
      </w:r>
      <w:r w:rsidR="00CA543A" w:rsidRPr="00D86BD5">
        <w:rPr>
          <w:lang w:val="el-GR"/>
        </w:rPr>
        <w:t xml:space="preserve">αντίστοιχο </w:t>
      </w:r>
      <w:r w:rsidR="00C960CF" w:rsidRPr="00D86BD5">
        <w:rPr>
          <w:lang w:val="el-GR"/>
        </w:rPr>
        <w:t xml:space="preserve">υπόδειγμα </w:t>
      </w:r>
      <w:r w:rsidR="00CA543A" w:rsidRPr="00D86BD5">
        <w:rPr>
          <w:lang w:val="el-GR"/>
        </w:rPr>
        <w:t>στο</w:t>
      </w:r>
      <w:r w:rsidR="00C960CF" w:rsidRPr="00D86BD5">
        <w:rPr>
          <w:lang w:val="el-GR"/>
        </w:rPr>
        <w:t xml:space="preserve"> </w:t>
      </w:r>
      <w:r w:rsidR="00CA543A" w:rsidRPr="00D86BD5">
        <w:rPr>
          <w:lang w:val="el-GR"/>
        </w:rPr>
        <w:t>«</w:t>
      </w:r>
      <w:r w:rsidR="00CA543A" w:rsidRPr="00400FD3">
        <w:rPr>
          <w:u w:val="single"/>
          <w:lang w:val="el-GR"/>
        </w:rPr>
        <w:fldChar w:fldCharType="begin"/>
      </w:r>
      <w:r w:rsidR="00CA543A" w:rsidRPr="00400FD3">
        <w:rPr>
          <w:u w:val="single"/>
          <w:lang w:val="el-GR"/>
        </w:rPr>
        <w:instrText xml:space="preserve"> REF _Ref496623895 \h </w:instrText>
      </w:r>
      <w:r w:rsidR="00DF02B0" w:rsidRPr="00400FD3">
        <w:rPr>
          <w:u w:val="single"/>
          <w:lang w:val="el-GR"/>
        </w:rPr>
        <w:instrText xml:space="preserve"> \* MERGEFORMAT </w:instrText>
      </w:r>
      <w:r w:rsidR="00CA543A" w:rsidRPr="00400FD3">
        <w:rPr>
          <w:u w:val="single"/>
          <w:lang w:val="el-GR"/>
        </w:rPr>
      </w:r>
      <w:r w:rsidR="00CA543A" w:rsidRPr="00400FD3">
        <w:rPr>
          <w:u w:val="single"/>
          <w:lang w:val="el-GR"/>
        </w:rPr>
        <w:fldChar w:fldCharType="separate"/>
      </w:r>
      <w:r w:rsidR="002E56D0" w:rsidRPr="002E56D0">
        <w:rPr>
          <w:u w:val="single"/>
          <w:lang w:val="el-GR"/>
        </w:rPr>
        <w:br w:type="page"/>
      </w:r>
    </w:p>
    <w:p w14:paraId="075B8B68" w14:textId="02C05627" w:rsidR="00C960CF" w:rsidRPr="00D86BD5" w:rsidRDefault="002E56D0" w:rsidP="00221291">
      <w:pPr>
        <w:pStyle w:val="aff"/>
        <w:tabs>
          <w:tab w:val="left" w:pos="0"/>
          <w:tab w:val="left" w:pos="1134"/>
        </w:tabs>
        <w:spacing w:before="240"/>
        <w:ind w:left="0"/>
        <w:rPr>
          <w:lang w:val="el-GR"/>
        </w:rPr>
      </w:pPr>
      <w:r w:rsidRPr="002E56D0">
        <w:rPr>
          <w:u w:val="single"/>
          <w:lang w:val="el-GR"/>
        </w:rPr>
        <w:lastRenderedPageBreak/>
        <w:t>ΠΑΡΑΡΤΗΜΑ VIII – Υποδείγματα Εγγυητικών</w:t>
      </w:r>
      <w:r w:rsidRPr="00D86BD5">
        <w:rPr>
          <w:lang w:val="el-GR"/>
        </w:rPr>
        <w:t xml:space="preserve"> Επιστολών</w:t>
      </w:r>
      <w:r w:rsidR="00CA543A" w:rsidRPr="00400FD3">
        <w:rPr>
          <w:u w:val="single"/>
          <w:lang w:val="el-GR"/>
        </w:rPr>
        <w:fldChar w:fldCharType="end"/>
      </w:r>
      <w:r w:rsidR="00CA543A" w:rsidRPr="00D86BD5">
        <w:rPr>
          <w:lang w:val="el-GR"/>
        </w:rPr>
        <w:t>»</w:t>
      </w:r>
      <w:r w:rsidR="00E1337D" w:rsidRPr="00D86BD5">
        <w:rPr>
          <w:lang w:val="el-GR"/>
        </w:rPr>
        <w:t xml:space="preserve"> </w:t>
      </w:r>
      <w:r w:rsidR="00C960CF" w:rsidRPr="00D86BD5">
        <w:rPr>
          <w:lang w:val="el-GR"/>
        </w:rPr>
        <w:t>της παρούσας</w:t>
      </w:r>
      <w:r w:rsidR="003355E7" w:rsidRPr="00D86BD5">
        <w:rPr>
          <w:lang w:val="el-GR"/>
        </w:rPr>
        <w:t>.</w:t>
      </w:r>
    </w:p>
    <w:p w14:paraId="37E366F6" w14:textId="4BB8DA31" w:rsidR="00DF0C2D" w:rsidRPr="00D86BD5" w:rsidRDefault="00DF0C2D" w:rsidP="003329FF">
      <w:pPr>
        <w:pStyle w:val="aff"/>
        <w:tabs>
          <w:tab w:val="left" w:pos="0"/>
          <w:tab w:val="left" w:pos="1134"/>
        </w:tabs>
        <w:spacing w:before="240"/>
        <w:ind w:left="0"/>
        <w:rPr>
          <w:lang w:val="el-GR"/>
        </w:rPr>
      </w:pPr>
      <w:r w:rsidRPr="003975C3">
        <w:rPr>
          <w:lang w:val="el-GR"/>
        </w:rPr>
        <w:t xml:space="preserve">Το ποσό της εγγυητικής επιστολής θα πρέπει να καλύπτει σε ευρώ (€) </w:t>
      </w:r>
      <w:r w:rsidRPr="003975C3">
        <w:rPr>
          <w:b/>
          <w:lang w:val="el-GR"/>
        </w:rPr>
        <w:t xml:space="preserve">ποσοστό </w:t>
      </w:r>
      <w:r w:rsidR="00002595" w:rsidRPr="003975C3">
        <w:rPr>
          <w:b/>
          <w:lang w:val="el-GR"/>
        </w:rPr>
        <w:t>1%</w:t>
      </w:r>
      <w:r w:rsidRPr="003975C3">
        <w:rPr>
          <w:lang w:val="el-GR"/>
        </w:rPr>
        <w:t xml:space="preserve"> του προϋπολογισμού του Έργου (μη συμπεριλαμβανομένου ΦΠΑ</w:t>
      </w:r>
      <w:r w:rsidR="00ED6384" w:rsidRPr="003975C3">
        <w:rPr>
          <w:lang w:val="el-GR"/>
        </w:rPr>
        <w:t xml:space="preserve"> και τυχόν δικαιωμάτων προαίρεσης</w:t>
      </w:r>
      <w:r w:rsidRPr="003975C3">
        <w:rPr>
          <w:lang w:val="el-GR"/>
        </w:rPr>
        <w:t xml:space="preserve">), ήτοι ποσό </w:t>
      </w:r>
      <w:r w:rsidR="0086081A" w:rsidRPr="00E12C5B">
        <w:rPr>
          <w:b/>
          <w:bCs/>
          <w:lang w:val="el-GR"/>
        </w:rPr>
        <w:t>πενήντα τ</w:t>
      </w:r>
      <w:r w:rsidR="001B1AFC" w:rsidRPr="00E12C5B">
        <w:rPr>
          <w:b/>
          <w:bCs/>
          <w:lang w:val="el-GR"/>
        </w:rPr>
        <w:t>εσσάρων</w:t>
      </w:r>
      <w:r w:rsidR="0086081A" w:rsidRPr="00E12C5B">
        <w:rPr>
          <w:b/>
          <w:bCs/>
          <w:lang w:val="el-GR"/>
        </w:rPr>
        <w:t xml:space="preserve"> χιλιάδων</w:t>
      </w:r>
      <w:r w:rsidR="001B1AFC" w:rsidRPr="00E12C5B">
        <w:rPr>
          <w:b/>
          <w:bCs/>
          <w:lang w:val="el-GR"/>
        </w:rPr>
        <w:t>,</w:t>
      </w:r>
      <w:r w:rsidR="0086081A" w:rsidRPr="00E12C5B">
        <w:rPr>
          <w:b/>
          <w:bCs/>
          <w:lang w:val="el-GR"/>
        </w:rPr>
        <w:t xml:space="preserve"> </w:t>
      </w:r>
      <w:r w:rsidR="001B1AFC" w:rsidRPr="00E12C5B">
        <w:rPr>
          <w:b/>
          <w:bCs/>
          <w:lang w:val="el-GR"/>
        </w:rPr>
        <w:t>σαράντα επτά</w:t>
      </w:r>
      <w:r w:rsidR="0086081A" w:rsidRPr="00E12C5B">
        <w:rPr>
          <w:b/>
          <w:bCs/>
          <w:lang w:val="el-GR"/>
        </w:rPr>
        <w:t xml:space="preserve"> ευρώ </w:t>
      </w:r>
      <w:r w:rsidR="001B1AFC" w:rsidRPr="00E12C5B">
        <w:rPr>
          <w:b/>
          <w:bCs/>
          <w:lang w:val="el-GR"/>
        </w:rPr>
        <w:t>και πενήντα λεπτών</w:t>
      </w:r>
      <w:r w:rsidR="001B1AFC">
        <w:rPr>
          <w:lang w:val="el-GR"/>
        </w:rPr>
        <w:t xml:space="preserve"> </w:t>
      </w:r>
      <w:r w:rsidR="0086081A" w:rsidRPr="003975C3">
        <w:rPr>
          <w:lang w:val="el-GR"/>
        </w:rPr>
        <w:t>(5</w:t>
      </w:r>
      <w:r w:rsidR="008F22BB" w:rsidRPr="003975C3">
        <w:rPr>
          <w:lang w:val="el-GR"/>
        </w:rPr>
        <w:t>4</w:t>
      </w:r>
      <w:r w:rsidR="0086081A" w:rsidRPr="003975C3">
        <w:rPr>
          <w:lang w:val="el-GR"/>
        </w:rPr>
        <w:t>.</w:t>
      </w:r>
      <w:r w:rsidR="008F22BB" w:rsidRPr="003975C3">
        <w:rPr>
          <w:lang w:val="el-GR"/>
        </w:rPr>
        <w:t>047</w:t>
      </w:r>
      <w:r w:rsidR="0086081A" w:rsidRPr="003975C3">
        <w:rPr>
          <w:lang w:val="el-GR"/>
        </w:rPr>
        <w:t>,</w:t>
      </w:r>
      <w:r w:rsidR="008F22BB" w:rsidRPr="003975C3">
        <w:rPr>
          <w:lang w:val="el-GR"/>
        </w:rPr>
        <w:t>5</w:t>
      </w:r>
      <w:r w:rsidR="0086081A" w:rsidRPr="003975C3">
        <w:rPr>
          <w:lang w:val="el-GR"/>
        </w:rPr>
        <w:t xml:space="preserve">0€ </w:t>
      </w:r>
      <w:r w:rsidRPr="003975C3">
        <w:rPr>
          <w:lang w:val="el-GR"/>
        </w:rPr>
        <w:t>).</w:t>
      </w:r>
    </w:p>
    <w:p w14:paraId="29F1BA91" w14:textId="77777777" w:rsidR="008338F0" w:rsidRPr="00D86BD5" w:rsidRDefault="003355E7">
      <w:pPr>
        <w:rPr>
          <w:bCs/>
          <w:lang w:val="el-GR"/>
        </w:rPr>
      </w:pPr>
      <w:r w:rsidRPr="00D86BD5">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4FCC57F" w:rsidR="008338F0" w:rsidRPr="00D86BD5" w:rsidRDefault="003355E7">
      <w:pPr>
        <w:rPr>
          <w:bCs/>
          <w:lang w:val="el-GR"/>
        </w:rPr>
      </w:pPr>
      <w:r w:rsidRPr="00D86BD5">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86BD5">
        <w:rPr>
          <w:bCs/>
          <w:lang w:val="el-GR"/>
        </w:rPr>
        <w:t xml:space="preserve">της παρ. </w:t>
      </w:r>
      <w:r w:rsidR="00061ADD" w:rsidRPr="00D86BD5">
        <w:rPr>
          <w:bCs/>
          <w:lang w:val="el-GR"/>
        </w:rPr>
        <w:fldChar w:fldCharType="begin"/>
      </w:r>
      <w:r w:rsidR="00061ADD" w:rsidRPr="00D86BD5">
        <w:rPr>
          <w:bCs/>
          <w:lang w:val="el-GR"/>
        </w:rPr>
        <w:instrText xml:space="preserve"> REF _Ref496542431 \r \h </w:instrText>
      </w:r>
      <w:r w:rsidR="00DF02B0" w:rsidRPr="00D86BD5">
        <w:rPr>
          <w:bCs/>
          <w:lang w:val="el-GR"/>
        </w:rPr>
        <w:instrText xml:space="preserve"> \* MERGEFORMAT </w:instrText>
      </w:r>
      <w:r w:rsidR="00061ADD" w:rsidRPr="00D86BD5">
        <w:rPr>
          <w:bCs/>
          <w:lang w:val="el-GR"/>
        </w:rPr>
      </w:r>
      <w:r w:rsidR="00061ADD" w:rsidRPr="00D86BD5">
        <w:rPr>
          <w:bCs/>
          <w:lang w:val="el-GR"/>
        </w:rPr>
        <w:fldChar w:fldCharType="separate"/>
      </w:r>
      <w:r w:rsidR="002E56D0">
        <w:rPr>
          <w:bCs/>
          <w:lang w:val="el-GR"/>
        </w:rPr>
        <w:t>2.4.5</w:t>
      </w:r>
      <w:r w:rsidR="00061ADD" w:rsidRPr="00D86BD5">
        <w:rPr>
          <w:bCs/>
          <w:lang w:val="el-GR"/>
        </w:rPr>
        <w:fldChar w:fldCharType="end"/>
      </w:r>
      <w:r w:rsidRPr="00D86BD5">
        <w:rPr>
          <w:bCs/>
          <w:lang w:val="el-GR"/>
        </w:rPr>
        <w:t xml:space="preserve"> </w:t>
      </w:r>
      <w:r w:rsidR="00C960CF" w:rsidRPr="00D86BD5">
        <w:rPr>
          <w:bCs/>
          <w:lang w:val="el-GR"/>
        </w:rPr>
        <w:t xml:space="preserve">«Χρόνος Ισχύος των Προσφορών» </w:t>
      </w:r>
      <w:r w:rsidRPr="00D86BD5">
        <w:rPr>
          <w:bCs/>
          <w:lang w:val="el-GR"/>
        </w:rPr>
        <w:t>της παρούσας, άλλως η προσφορά απορρίπτεται. Η αναθέτουσα αρχή μπορεί, πριν τη λήξη της προσφοράς, να ζητά από τ</w:t>
      </w:r>
      <w:r w:rsidR="00730200" w:rsidRPr="00D86BD5">
        <w:rPr>
          <w:bCs/>
          <w:lang w:val="el-GR"/>
        </w:rPr>
        <w:t>ους</w:t>
      </w:r>
      <w:r w:rsidRPr="00D86BD5">
        <w:rPr>
          <w:bCs/>
          <w:lang w:val="el-GR"/>
        </w:rPr>
        <w:t xml:space="preserve"> προσφέροντ</w:t>
      </w:r>
      <w:r w:rsidR="00730200" w:rsidRPr="00D86BD5">
        <w:rPr>
          <w:bCs/>
          <w:lang w:val="el-GR"/>
        </w:rPr>
        <w:t>ες</w:t>
      </w:r>
      <w:r w:rsidRPr="00D86BD5">
        <w:rPr>
          <w:bCs/>
          <w:lang w:val="el-GR"/>
        </w:rPr>
        <w:t xml:space="preserve"> να παρατείν</w:t>
      </w:r>
      <w:r w:rsidR="00730200" w:rsidRPr="00D86BD5">
        <w:rPr>
          <w:bCs/>
          <w:lang w:val="el-GR"/>
        </w:rPr>
        <w:t>ουν</w:t>
      </w:r>
      <w:r w:rsidRPr="00D86BD5">
        <w:rPr>
          <w:bCs/>
          <w:lang w:val="el-GR"/>
        </w:rPr>
        <w:t>, πριν τη λήξη τους, τη διάρκεια ισχύος της προσφοράς και της εγγύησης συμμετοχής.</w:t>
      </w:r>
    </w:p>
    <w:p w14:paraId="43BCC803" w14:textId="30577D8F" w:rsidR="00CD3B0E" w:rsidRPr="00D86BD5" w:rsidRDefault="00CD3B0E" w:rsidP="00CD3B0E">
      <w:pPr>
        <w:rPr>
          <w:lang w:val="el-GR"/>
        </w:rPr>
      </w:pPr>
      <w:r w:rsidRPr="00D86BD5">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D86BD5">
        <w:rPr>
          <w:bCs/>
          <w:lang w:val="el-GR"/>
        </w:rPr>
        <w:fldChar w:fldCharType="begin"/>
      </w:r>
      <w:r w:rsidRPr="00D86BD5">
        <w:rPr>
          <w:bCs/>
          <w:lang w:val="el-GR"/>
        </w:rPr>
        <w:instrText xml:space="preserve"> REF _Ref496542534 \r \h </w:instrText>
      </w:r>
      <w:r w:rsidR="00DF4993" w:rsidRPr="00D86BD5">
        <w:rPr>
          <w:bCs/>
          <w:lang w:val="el-GR"/>
        </w:rPr>
        <w:instrText xml:space="preserve"> \* MERGEFORMAT </w:instrText>
      </w:r>
      <w:r w:rsidRPr="00D86BD5">
        <w:rPr>
          <w:bCs/>
          <w:lang w:val="el-GR"/>
        </w:rPr>
      </w:r>
      <w:r w:rsidRPr="00D86BD5">
        <w:rPr>
          <w:bCs/>
          <w:lang w:val="el-GR"/>
        </w:rPr>
        <w:fldChar w:fldCharType="separate"/>
      </w:r>
      <w:r w:rsidR="002E56D0">
        <w:rPr>
          <w:bCs/>
          <w:lang w:val="el-GR"/>
        </w:rPr>
        <w:t>3.1</w:t>
      </w:r>
      <w:r w:rsidRPr="00D86BD5">
        <w:rPr>
          <w:bCs/>
          <w:lang w:val="el-GR"/>
        </w:rPr>
        <w:fldChar w:fldCharType="end"/>
      </w:r>
      <w:r w:rsidRPr="00D86BD5">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D86BD5" w:rsidRDefault="00CD3B0E">
      <w:pPr>
        <w:rPr>
          <w:b/>
          <w:bCs/>
          <w:lang w:val="el-GR"/>
        </w:rPr>
      </w:pPr>
    </w:p>
    <w:p w14:paraId="30F72B92" w14:textId="77777777" w:rsidR="008338F0" w:rsidRPr="00D86BD5" w:rsidRDefault="003355E7" w:rsidP="00221291">
      <w:pPr>
        <w:pStyle w:val="aff"/>
        <w:tabs>
          <w:tab w:val="left" w:pos="0"/>
          <w:tab w:val="left" w:pos="1134"/>
        </w:tabs>
        <w:spacing w:before="240"/>
        <w:ind w:left="0"/>
        <w:rPr>
          <w:lang w:val="el-GR"/>
        </w:rPr>
      </w:pPr>
      <w:r w:rsidRPr="00D86BD5">
        <w:rPr>
          <w:rStyle w:val="Heading4Char"/>
          <w:rFonts w:ascii="Tahoma" w:hAnsi="Tahoma" w:cs="Tahoma"/>
          <w:sz w:val="22"/>
          <w:szCs w:val="22"/>
          <w:lang w:val="el-GR"/>
        </w:rPr>
        <w:t>2.2.2.2.</w:t>
      </w:r>
      <w:r w:rsidRPr="00D86BD5">
        <w:rPr>
          <w:b/>
          <w:lang w:val="el-GR"/>
        </w:rPr>
        <w:t xml:space="preserve"> </w:t>
      </w:r>
      <w:r w:rsidRPr="00D86BD5">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D86BD5" w:rsidRDefault="003355E7">
      <w:pPr>
        <w:rPr>
          <w:lang w:val="el-GR"/>
        </w:rPr>
      </w:pPr>
      <w:r w:rsidRPr="00D86BD5">
        <w:rPr>
          <w:lang w:val="el-GR"/>
        </w:rPr>
        <w:t>Η εγγύηση συμμετοχής επιστρέφεται στους λοιπούς προσφέροντες</w:t>
      </w:r>
      <w:r w:rsidR="00E87EA9" w:rsidRPr="00D86BD5">
        <w:rPr>
          <w:lang w:val="el-GR"/>
        </w:rPr>
        <w:t xml:space="preserve"> σύμφωνα με τα ειδικότερα οριζόμενα </w:t>
      </w:r>
      <w:r w:rsidR="00CD3B0E" w:rsidRPr="00D86BD5">
        <w:rPr>
          <w:bCs/>
          <w:lang w:val="el-GR"/>
        </w:rPr>
        <w:t>στην παρ. 3 του ά</w:t>
      </w:r>
      <w:r w:rsidR="00E87EA9" w:rsidRPr="00D86BD5">
        <w:rPr>
          <w:bCs/>
          <w:lang w:val="el-GR"/>
        </w:rPr>
        <w:t>ρθρο</w:t>
      </w:r>
      <w:r w:rsidR="00CD3B0E" w:rsidRPr="00D86BD5">
        <w:rPr>
          <w:bCs/>
          <w:lang w:val="el-GR"/>
        </w:rPr>
        <w:t>υ</w:t>
      </w:r>
      <w:r w:rsidR="00E87EA9" w:rsidRPr="00D86BD5">
        <w:rPr>
          <w:bCs/>
          <w:lang w:val="el-GR"/>
        </w:rPr>
        <w:t xml:space="preserve"> 72 του ν. 4412/2016</w:t>
      </w:r>
      <w:r w:rsidR="00E87EA9" w:rsidRPr="00D86BD5">
        <w:rPr>
          <w:lang w:val="el-GR"/>
        </w:rPr>
        <w:t>.</w:t>
      </w:r>
      <w:r w:rsidR="00E87EA9" w:rsidRPr="00D86BD5">
        <w:rPr>
          <w:rStyle w:val="WW-FootnoteReference17"/>
          <w:lang w:val="el-GR"/>
        </w:rPr>
        <w:t xml:space="preserve"> </w:t>
      </w:r>
      <w:r w:rsidR="00E87EA9" w:rsidRPr="00D86BD5">
        <w:rPr>
          <w:rStyle w:val="WW-FootnoteReference17"/>
        </w:rPr>
        <w:footnoteReference w:id="5"/>
      </w:r>
      <w:r w:rsidR="00E87EA9" w:rsidRPr="00D86BD5">
        <w:rPr>
          <w:lang w:val="el-GR"/>
        </w:rPr>
        <w:t xml:space="preserve"> </w:t>
      </w:r>
    </w:p>
    <w:p w14:paraId="1FB0C47E" w14:textId="77777777" w:rsidR="00E975FD" w:rsidRPr="00D86BD5" w:rsidRDefault="00FA4CDD">
      <w:pPr>
        <w:rPr>
          <w:lang w:val="el-GR"/>
        </w:rPr>
      </w:pPr>
      <w:r w:rsidRPr="00D86BD5">
        <w:rPr>
          <w:lang w:val="el-GR"/>
        </w:rPr>
        <w:t>μ</w:t>
      </w:r>
      <w:r w:rsidR="00FC1B9E" w:rsidRPr="00D86BD5">
        <w:rPr>
          <w:lang w:val="el-GR"/>
        </w:rPr>
        <w:t>ετά από :</w:t>
      </w:r>
    </w:p>
    <w:p w14:paraId="5B6ECAAC" w14:textId="77777777" w:rsidR="00FC1B9E" w:rsidRPr="00D86BD5" w:rsidRDefault="00FC1B9E" w:rsidP="00821852">
      <w:pPr>
        <w:rPr>
          <w:lang w:val="el-GR"/>
        </w:rPr>
      </w:pPr>
      <w:r w:rsidRPr="00D86BD5">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D86BD5" w:rsidRDefault="00FC1B9E" w:rsidP="00821852">
      <w:pPr>
        <w:rPr>
          <w:lang w:val="el-GR"/>
        </w:rPr>
      </w:pPr>
      <w:r w:rsidRPr="00D86BD5">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D86BD5" w:rsidRDefault="00FC1B9E" w:rsidP="00821852">
      <w:pPr>
        <w:rPr>
          <w:lang w:val="el-GR"/>
        </w:rPr>
      </w:pPr>
      <w:r w:rsidRPr="00D86BD5">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D86BD5" w:rsidRDefault="00FC1B9E" w:rsidP="00821852">
      <w:pPr>
        <w:rPr>
          <w:lang w:val="el-GR"/>
        </w:rPr>
      </w:pPr>
      <w:r w:rsidRPr="00D86BD5">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D86BD5" w:rsidRDefault="00FC1B9E" w:rsidP="00821852">
      <w:pPr>
        <w:rPr>
          <w:lang w:val="el-GR"/>
        </w:rPr>
      </w:pPr>
      <w:r w:rsidRPr="00D86BD5">
        <w:rPr>
          <w:lang w:val="el-GR"/>
        </w:rPr>
        <w:t>α) λήξης του χρόνου ισχύος της προσφοράς και μη ανανέωσης αυτής και</w:t>
      </w:r>
    </w:p>
    <w:p w14:paraId="47CE4ADD" w14:textId="10EFDE7D" w:rsidR="00FC1B9E" w:rsidRPr="00D86BD5" w:rsidRDefault="00FC1B9E" w:rsidP="00821852">
      <w:pPr>
        <w:rPr>
          <w:lang w:val="el-GR"/>
        </w:rPr>
      </w:pPr>
      <w:r w:rsidRPr="00D86BD5">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01AD999" w14:textId="24BF68DC" w:rsidR="00C32872" w:rsidRPr="00D86BD5" w:rsidRDefault="003355E7">
      <w:pPr>
        <w:rPr>
          <w:lang w:val="el-GR"/>
        </w:rPr>
      </w:pPr>
      <w:r w:rsidRPr="00D86BD5">
        <w:rPr>
          <w:rStyle w:val="Heading4Char"/>
          <w:rFonts w:ascii="Tahoma" w:hAnsi="Tahoma" w:cs="Tahoma"/>
          <w:sz w:val="22"/>
          <w:szCs w:val="22"/>
          <w:lang w:val="el-GR"/>
        </w:rPr>
        <w:t>2.2.2.3.</w:t>
      </w:r>
      <w:r w:rsidRPr="00D86BD5">
        <w:rPr>
          <w:lang w:val="el-GR"/>
        </w:rPr>
        <w:t xml:space="preserve"> Η εγγύηση συμμετοχής καταπίπτει, </w:t>
      </w:r>
      <w:r w:rsidR="00C32872" w:rsidRPr="00D86BD5">
        <w:rPr>
          <w:lang w:val="el-GR"/>
        </w:rPr>
        <w:t>εά</w:t>
      </w:r>
      <w:r w:rsidRPr="00D86BD5">
        <w:rPr>
          <w:lang w:val="el-GR"/>
        </w:rPr>
        <w:t xml:space="preserve">ν ο προσφέρων </w:t>
      </w:r>
      <w:r w:rsidR="00C32872" w:rsidRPr="00D86BD5">
        <w:rPr>
          <w:lang w:val="el-GR"/>
        </w:rPr>
        <w:t xml:space="preserve">α) </w:t>
      </w:r>
      <w:r w:rsidRPr="00D86BD5">
        <w:rPr>
          <w:lang w:val="el-GR"/>
        </w:rPr>
        <w:t xml:space="preserve">αποσύρει την προσφορά του κατά τη διάρκεια ισχύος αυτής, </w:t>
      </w:r>
      <w:r w:rsidR="00C32872" w:rsidRPr="00D86BD5">
        <w:rPr>
          <w:lang w:val="el-GR"/>
        </w:rPr>
        <w:t>β) παρέχει, εν γνώσει του, ψευδή στοιχεία ή πληροφορίες που αναφέρονται στις παραγράφους</w:t>
      </w:r>
      <w:r w:rsidR="00C32872" w:rsidRPr="00D86BD5" w:rsidDel="00C32872">
        <w:rPr>
          <w:lang w:val="el-GR"/>
        </w:rPr>
        <w:t xml:space="preserve"> </w:t>
      </w:r>
      <w:r w:rsidR="006607CE" w:rsidRPr="00D86BD5">
        <w:rPr>
          <w:lang w:val="el-GR"/>
        </w:rPr>
        <w:fldChar w:fldCharType="begin"/>
      </w:r>
      <w:r w:rsidR="006607CE" w:rsidRPr="00D86BD5">
        <w:rPr>
          <w:lang w:val="el-GR"/>
        </w:rPr>
        <w:instrText xml:space="preserve"> REF _Ref496541742 \r \h </w:instrText>
      </w:r>
      <w:r w:rsidR="00DF02B0" w:rsidRPr="00D86BD5">
        <w:rPr>
          <w:lang w:val="el-GR"/>
        </w:rPr>
        <w:instrText xml:space="preserve"> \* MERGEFORMAT </w:instrText>
      </w:r>
      <w:r w:rsidR="006607CE" w:rsidRPr="00D86BD5">
        <w:rPr>
          <w:lang w:val="el-GR"/>
        </w:rPr>
      </w:r>
      <w:r w:rsidR="006607CE" w:rsidRPr="00D86BD5">
        <w:rPr>
          <w:lang w:val="el-GR"/>
        </w:rPr>
        <w:fldChar w:fldCharType="separate"/>
      </w:r>
      <w:r w:rsidR="002E56D0">
        <w:rPr>
          <w:lang w:val="el-GR"/>
        </w:rPr>
        <w:t>2.2.3</w:t>
      </w:r>
      <w:r w:rsidR="006607CE" w:rsidRPr="00D86BD5">
        <w:rPr>
          <w:lang w:val="el-GR"/>
        </w:rPr>
        <w:fldChar w:fldCharType="end"/>
      </w:r>
      <w:r w:rsidRPr="00D86BD5">
        <w:rPr>
          <w:lang w:val="el-GR"/>
        </w:rPr>
        <w:t xml:space="preserve"> έως </w:t>
      </w:r>
      <w:r w:rsidR="006607CE" w:rsidRPr="00D86BD5">
        <w:rPr>
          <w:lang w:val="el-GR"/>
        </w:rPr>
        <w:fldChar w:fldCharType="begin"/>
      </w:r>
      <w:r w:rsidR="006607CE" w:rsidRPr="00D86BD5">
        <w:rPr>
          <w:lang w:val="el-GR"/>
        </w:rPr>
        <w:instrText xml:space="preserve"> REF _Ref496541700 \r \h </w:instrText>
      </w:r>
      <w:r w:rsidR="00DF02B0" w:rsidRPr="00D86BD5">
        <w:rPr>
          <w:lang w:val="el-GR"/>
        </w:rPr>
        <w:instrText xml:space="preserve"> \* MERGEFORMAT </w:instrText>
      </w:r>
      <w:r w:rsidR="006607CE" w:rsidRPr="00D86BD5">
        <w:rPr>
          <w:lang w:val="el-GR"/>
        </w:rPr>
      </w:r>
      <w:r w:rsidR="006607CE" w:rsidRPr="00D86BD5">
        <w:rPr>
          <w:lang w:val="el-GR"/>
        </w:rPr>
        <w:fldChar w:fldCharType="separate"/>
      </w:r>
      <w:r w:rsidR="002E56D0">
        <w:rPr>
          <w:lang w:val="el-GR"/>
        </w:rPr>
        <w:t>2.2.8</w:t>
      </w:r>
      <w:r w:rsidR="006607CE" w:rsidRPr="00D86BD5">
        <w:rPr>
          <w:lang w:val="el-GR"/>
        </w:rPr>
        <w:fldChar w:fldCharType="end"/>
      </w:r>
      <w:r w:rsidR="00E1337D" w:rsidRPr="00D86BD5">
        <w:rPr>
          <w:lang w:val="el-GR"/>
        </w:rPr>
        <w:t xml:space="preserve"> </w:t>
      </w:r>
      <w:r w:rsidR="00673490" w:rsidRPr="00D86BD5">
        <w:rPr>
          <w:lang w:val="el-GR"/>
        </w:rPr>
        <w:t>της παρούσας</w:t>
      </w:r>
      <w:r w:rsidRPr="00D86BD5">
        <w:rPr>
          <w:lang w:val="el-GR"/>
        </w:rPr>
        <w:t xml:space="preserve">, </w:t>
      </w:r>
      <w:r w:rsidR="00C32872" w:rsidRPr="00D86BD5">
        <w:rPr>
          <w:lang w:val="el-GR"/>
        </w:rPr>
        <w:t xml:space="preserve">γ) </w:t>
      </w:r>
      <w:r w:rsidRPr="00D86BD5">
        <w:rPr>
          <w:lang w:val="el-GR"/>
        </w:rPr>
        <w:t>δεν προσκομίσει εγκαίρως τα προβλεπόμενα από την παρούσα δικαιολογητικά</w:t>
      </w:r>
      <w:r w:rsidR="00C32872" w:rsidRPr="00D86BD5">
        <w:rPr>
          <w:lang w:val="el-GR"/>
        </w:rPr>
        <w:t xml:space="preserve"> (παρ. </w:t>
      </w:r>
      <w:r w:rsidR="00C32872" w:rsidRPr="00D86BD5">
        <w:rPr>
          <w:lang w:val="el-GR"/>
        </w:rPr>
        <w:fldChar w:fldCharType="begin"/>
      </w:r>
      <w:r w:rsidR="00C32872" w:rsidRPr="00D86BD5">
        <w:rPr>
          <w:lang w:val="el-GR"/>
        </w:rPr>
        <w:instrText xml:space="preserve"> REF _Ref40957856 \r \h </w:instrText>
      </w:r>
      <w:r w:rsidR="00DF4993" w:rsidRPr="00D86BD5">
        <w:rPr>
          <w:lang w:val="el-GR"/>
        </w:rPr>
        <w:instrText xml:space="preserve"> \* MERGEFORMAT </w:instrText>
      </w:r>
      <w:r w:rsidR="00C32872" w:rsidRPr="00D86BD5">
        <w:rPr>
          <w:lang w:val="el-GR"/>
        </w:rPr>
      </w:r>
      <w:r w:rsidR="00C32872" w:rsidRPr="00D86BD5">
        <w:rPr>
          <w:lang w:val="el-GR"/>
        </w:rPr>
        <w:fldChar w:fldCharType="separate"/>
      </w:r>
      <w:r w:rsidR="002E56D0">
        <w:rPr>
          <w:lang w:val="el-GR"/>
        </w:rPr>
        <w:t>2.2.9.2</w:t>
      </w:r>
      <w:r w:rsidR="00C32872" w:rsidRPr="00D86BD5">
        <w:rPr>
          <w:lang w:val="el-GR"/>
        </w:rPr>
        <w:fldChar w:fldCharType="end"/>
      </w:r>
      <w:r w:rsidR="00C32872" w:rsidRPr="00D86BD5">
        <w:rPr>
          <w:lang w:val="el-GR"/>
        </w:rPr>
        <w:t xml:space="preserve"> &amp; </w:t>
      </w:r>
      <w:r w:rsidR="00C32872" w:rsidRPr="00D86BD5">
        <w:rPr>
          <w:lang w:val="el-GR"/>
        </w:rPr>
        <w:fldChar w:fldCharType="begin"/>
      </w:r>
      <w:r w:rsidR="00C32872" w:rsidRPr="00D86BD5">
        <w:rPr>
          <w:lang w:val="el-GR"/>
        </w:rPr>
        <w:instrText xml:space="preserve"> REF _Ref67613215 \r \h </w:instrText>
      </w:r>
      <w:r w:rsidR="00DF4993" w:rsidRPr="00D86BD5">
        <w:rPr>
          <w:lang w:val="el-GR"/>
        </w:rPr>
        <w:instrText xml:space="preserve"> \* MERGEFORMAT </w:instrText>
      </w:r>
      <w:r w:rsidR="00C32872" w:rsidRPr="00D86BD5">
        <w:rPr>
          <w:lang w:val="el-GR"/>
        </w:rPr>
      </w:r>
      <w:r w:rsidR="00C32872" w:rsidRPr="00D86BD5">
        <w:rPr>
          <w:lang w:val="el-GR"/>
        </w:rPr>
        <w:fldChar w:fldCharType="separate"/>
      </w:r>
      <w:r w:rsidR="002E56D0">
        <w:rPr>
          <w:lang w:val="el-GR"/>
        </w:rPr>
        <w:t>3.2</w:t>
      </w:r>
      <w:r w:rsidR="00C32872" w:rsidRPr="00D86BD5">
        <w:rPr>
          <w:lang w:val="el-GR"/>
        </w:rPr>
        <w:fldChar w:fldCharType="end"/>
      </w:r>
      <w:r w:rsidR="00C32872" w:rsidRPr="00D86BD5">
        <w:rPr>
          <w:lang w:val="el-GR"/>
        </w:rPr>
        <w:t xml:space="preserve">) </w:t>
      </w:r>
      <w:r w:rsidRPr="00D86BD5">
        <w:rPr>
          <w:lang w:val="el-GR"/>
        </w:rPr>
        <w:t xml:space="preserve"> ή </w:t>
      </w:r>
      <w:r w:rsidR="00C32872" w:rsidRPr="00D86BD5">
        <w:rPr>
          <w:lang w:val="el-GR"/>
        </w:rPr>
        <w:t xml:space="preserve">δ) </w:t>
      </w:r>
      <w:r w:rsidRPr="00D86BD5">
        <w:rPr>
          <w:lang w:val="el-GR"/>
        </w:rPr>
        <w:t xml:space="preserve">δεν προσέλθει εγκαίρως </w:t>
      </w:r>
      <w:r w:rsidRPr="00D86BD5">
        <w:rPr>
          <w:lang w:val="el-GR"/>
        </w:rPr>
        <w:lastRenderedPageBreak/>
        <w:t>για υπογραφή της σύμβαση</w:t>
      </w:r>
      <w:r w:rsidR="00C32872" w:rsidRPr="00D86BD5">
        <w:rPr>
          <w:lang w:val="el-GR"/>
        </w:rPr>
        <w:t xml:space="preserve">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D86BD5">
        <w:rPr>
          <w:lang w:val="el-GR"/>
        </w:rPr>
        <w:fldChar w:fldCharType="begin"/>
      </w:r>
      <w:r w:rsidR="00C32872" w:rsidRPr="00D86BD5">
        <w:rPr>
          <w:lang w:val="el-GR"/>
        </w:rPr>
        <w:instrText xml:space="preserve"> REF _Ref67613215 \r \h </w:instrText>
      </w:r>
      <w:r w:rsidR="00DF4993" w:rsidRPr="00D86BD5">
        <w:rPr>
          <w:lang w:val="el-GR"/>
        </w:rPr>
        <w:instrText xml:space="preserve"> \* MERGEFORMAT </w:instrText>
      </w:r>
      <w:r w:rsidR="00C32872" w:rsidRPr="00D86BD5">
        <w:rPr>
          <w:lang w:val="el-GR"/>
        </w:rPr>
      </w:r>
      <w:r w:rsidR="00C32872" w:rsidRPr="00D86BD5">
        <w:rPr>
          <w:lang w:val="el-GR"/>
        </w:rPr>
        <w:fldChar w:fldCharType="separate"/>
      </w:r>
      <w:r w:rsidR="002E56D0">
        <w:rPr>
          <w:lang w:val="el-GR"/>
        </w:rPr>
        <w:t>3.2</w:t>
      </w:r>
      <w:r w:rsidR="00C32872" w:rsidRPr="00D86BD5">
        <w:rPr>
          <w:lang w:val="el-GR"/>
        </w:rPr>
        <w:fldChar w:fldCharType="end"/>
      </w:r>
      <w:r w:rsidR="00C32872" w:rsidRPr="00D86BD5">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D86BD5">
        <w:rPr>
          <w:lang w:val="el-GR"/>
        </w:rPr>
        <w:fldChar w:fldCharType="begin"/>
      </w:r>
      <w:r w:rsidR="00C32872" w:rsidRPr="00D86BD5">
        <w:rPr>
          <w:lang w:val="el-GR"/>
        </w:rPr>
        <w:instrText xml:space="preserve"> REF _Ref496541356 \r \h </w:instrText>
      </w:r>
      <w:r w:rsidR="00DF4993" w:rsidRPr="00D86BD5">
        <w:rPr>
          <w:lang w:val="el-GR"/>
        </w:rPr>
        <w:instrText xml:space="preserve"> \* MERGEFORMAT </w:instrText>
      </w:r>
      <w:r w:rsidR="00C32872" w:rsidRPr="00D86BD5">
        <w:rPr>
          <w:lang w:val="el-GR"/>
        </w:rPr>
      </w:r>
      <w:r w:rsidR="00C32872" w:rsidRPr="00D86BD5">
        <w:rPr>
          <w:lang w:val="el-GR"/>
        </w:rPr>
        <w:fldChar w:fldCharType="separate"/>
      </w:r>
      <w:r w:rsidR="002E56D0">
        <w:rPr>
          <w:lang w:val="el-GR"/>
        </w:rPr>
        <w:t>2.2.3</w:t>
      </w:r>
      <w:r w:rsidR="00C32872" w:rsidRPr="00D86BD5">
        <w:rPr>
          <w:lang w:val="el-GR"/>
        </w:rPr>
        <w:fldChar w:fldCharType="end"/>
      </w:r>
      <w:r w:rsidR="00C32872" w:rsidRPr="00D86BD5">
        <w:rPr>
          <w:lang w:val="el-GR"/>
        </w:rPr>
        <w:t xml:space="preserve"> ή η πλήρωση μιας ή περισσότερων από τις απαιτήσεις των κριτηρίων ποιοτικής επιλογής.</w:t>
      </w:r>
    </w:p>
    <w:p w14:paraId="67E68AC3" w14:textId="77777777" w:rsidR="008338F0" w:rsidRPr="00D86BD5" w:rsidRDefault="003355E7" w:rsidP="0072750F">
      <w:pPr>
        <w:pStyle w:val="30"/>
        <w:ind w:left="1276"/>
        <w:rPr>
          <w:rFonts w:cs="Tahoma"/>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22685235"/>
      <w:r w:rsidRPr="00D86BD5">
        <w:rPr>
          <w:rFonts w:cs="Tahoma"/>
          <w:lang w:val="el-GR"/>
        </w:rPr>
        <w:t>Λόγοι αποκλεισμού</w:t>
      </w:r>
      <w:bookmarkEnd w:id="88"/>
      <w:bookmarkEnd w:id="89"/>
      <w:bookmarkEnd w:id="90"/>
      <w:bookmarkEnd w:id="91"/>
      <w:bookmarkEnd w:id="92"/>
      <w:bookmarkEnd w:id="93"/>
      <w:bookmarkEnd w:id="94"/>
      <w:r w:rsidRPr="00D86BD5">
        <w:rPr>
          <w:rFonts w:cs="Tahoma"/>
          <w:lang w:val="el-GR"/>
        </w:rPr>
        <w:t xml:space="preserve"> </w:t>
      </w:r>
    </w:p>
    <w:p w14:paraId="12664CCF" w14:textId="283FB78D" w:rsidR="008338F0" w:rsidRPr="00D86BD5" w:rsidRDefault="003355E7" w:rsidP="00B8545D">
      <w:pPr>
        <w:spacing w:before="240"/>
        <w:rPr>
          <w:lang w:val="el-GR"/>
        </w:rPr>
      </w:pPr>
      <w:r w:rsidRPr="00D86BD5">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D86BD5" w:rsidRDefault="00E1337D" w:rsidP="00D84329">
      <w:pPr>
        <w:pStyle w:val="aff"/>
        <w:numPr>
          <w:ilvl w:val="3"/>
          <w:numId w:val="14"/>
        </w:numPr>
        <w:spacing w:before="240"/>
        <w:ind w:left="0" w:firstLine="0"/>
        <w:rPr>
          <w:lang w:val="el-GR"/>
        </w:rPr>
      </w:pPr>
      <w:bookmarkStart w:id="95" w:name="_Ref496540567"/>
      <w:r w:rsidRPr="00D86BD5">
        <w:rPr>
          <w:lang w:val="el-GR"/>
        </w:rPr>
        <w:t xml:space="preserve"> </w:t>
      </w:r>
      <w:bookmarkStart w:id="96" w:name="_Ref74507429"/>
      <w:r w:rsidR="003355E7" w:rsidRPr="00D86BD5">
        <w:rPr>
          <w:lang w:val="el-GR"/>
        </w:rPr>
        <w:t xml:space="preserve">Όταν υπάρχει σε βάρος του </w:t>
      </w:r>
      <w:r w:rsidR="00DE31C0" w:rsidRPr="00D86BD5">
        <w:rPr>
          <w:lang w:val="el-GR"/>
        </w:rPr>
        <w:t xml:space="preserve">αμετάκλητη </w:t>
      </w:r>
      <w:r w:rsidR="003355E7" w:rsidRPr="00D86BD5">
        <w:rPr>
          <w:lang w:val="el-GR"/>
        </w:rPr>
        <w:t xml:space="preserve">καταδικαστική απόφαση για ένα από </w:t>
      </w:r>
      <w:r w:rsidR="00730200" w:rsidRPr="00D86BD5">
        <w:rPr>
          <w:lang w:val="el-GR"/>
        </w:rPr>
        <w:t>τα ακόλουθα εγκλήματα</w:t>
      </w:r>
      <w:r w:rsidR="003355E7" w:rsidRPr="00D86BD5">
        <w:rPr>
          <w:lang w:val="el-GR"/>
        </w:rPr>
        <w:t>:</w:t>
      </w:r>
      <w:bookmarkEnd w:id="95"/>
      <w:bookmarkEnd w:id="96"/>
      <w:r w:rsidR="003355E7" w:rsidRPr="00D86BD5">
        <w:rPr>
          <w:lang w:val="el-GR"/>
        </w:rPr>
        <w:t xml:space="preserve"> </w:t>
      </w:r>
    </w:p>
    <w:p w14:paraId="255B9049" w14:textId="77777777" w:rsidR="00C908BD" w:rsidRPr="00D86BD5" w:rsidRDefault="003355E7" w:rsidP="00C908BD">
      <w:pPr>
        <w:rPr>
          <w:lang w:val="el-GR"/>
        </w:rPr>
      </w:pPr>
      <w:r w:rsidRPr="00D86BD5">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86BD5">
        <w:t>L</w:t>
      </w:r>
      <w:r w:rsidRPr="00D86BD5">
        <w:rPr>
          <w:lang w:val="el-GR"/>
        </w:rPr>
        <w:t xml:space="preserve"> 300 της 11.11.2008 σ.42</w:t>
      </w:r>
      <w:r w:rsidR="00C908BD" w:rsidRPr="00D86BD5">
        <w:rPr>
          <w:lang w:val="el-GR"/>
        </w:rPr>
        <w:t xml:space="preserve"> και τα εγκλήματα του άρθρου 187 του Ποινικού Κώδικα (εγκληματική οργάνωση),</w:t>
      </w:r>
    </w:p>
    <w:p w14:paraId="44BB145D" w14:textId="77777777" w:rsidR="00105242" w:rsidRPr="00D86BD5" w:rsidRDefault="003355E7" w:rsidP="00105242">
      <w:pPr>
        <w:rPr>
          <w:lang w:val="el-GR"/>
        </w:rPr>
      </w:pPr>
      <w:r w:rsidRPr="00D86BD5">
        <w:rPr>
          <w:lang w:val="el-GR"/>
        </w:rPr>
        <w:t xml:space="preserve">β) </w:t>
      </w:r>
      <w:r w:rsidR="00105242" w:rsidRPr="00D86BD5">
        <w:rPr>
          <w:lang w:val="el-GR"/>
        </w:rPr>
        <w:t xml:space="preserve">ενεργητική </w:t>
      </w:r>
      <w:r w:rsidRPr="00D86BD5">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86BD5">
        <w:t>C</w:t>
      </w:r>
      <w:r w:rsidRPr="00D86BD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86BD5">
        <w:t>L</w:t>
      </w:r>
      <w:r w:rsidRPr="00D86BD5">
        <w:rPr>
          <w:lang w:val="el-GR"/>
        </w:rPr>
        <w:t xml:space="preserve"> 192 της 31.7.2003, σ. 54), καθώς και όπως ορίζεται στο εθνικό δίκαιο του οικονομικού φορέα, </w:t>
      </w:r>
      <w:r w:rsidR="00105242" w:rsidRPr="00D86BD5">
        <w:rPr>
          <w:lang w:val="el-GR"/>
        </w:rPr>
        <w:t>και τα εγκλήματα των άρθρων 159</w:t>
      </w:r>
      <w:r w:rsidR="00105242" w:rsidRPr="00D86BD5">
        <w:rPr>
          <w:vertAlign w:val="superscript"/>
          <w:lang w:val="el-GR"/>
        </w:rPr>
        <w:t>Α</w:t>
      </w:r>
      <w:r w:rsidR="00105242" w:rsidRPr="00D86BD5">
        <w:rPr>
          <w:lang w:val="el-GR"/>
        </w:rPr>
        <w:t xml:space="preserve"> (δωροδοκία πολιτικών προσώπων), 236 (δωροδοκία υπαλλήλου), 237 παρ.2-4 (δωροδοκία δικαστικών λειτουργών), 237</w:t>
      </w:r>
      <w:r w:rsidR="00105242" w:rsidRPr="00D86BD5">
        <w:rPr>
          <w:vertAlign w:val="superscript"/>
          <w:lang w:val="el-GR"/>
        </w:rPr>
        <w:t>Α</w:t>
      </w:r>
      <w:r w:rsidR="00105242" w:rsidRPr="00D86BD5">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D86BD5" w:rsidRDefault="003355E7" w:rsidP="00105242">
      <w:pPr>
        <w:rPr>
          <w:lang w:val="el-GR"/>
        </w:rPr>
      </w:pPr>
      <w:r w:rsidRPr="00D86BD5">
        <w:rPr>
          <w:lang w:val="el-GR"/>
        </w:rPr>
        <w:t xml:space="preserve">γ) </w:t>
      </w:r>
      <w:r w:rsidR="00105242" w:rsidRPr="00D86BD5">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D86BD5">
        <w:t>L</w:t>
      </w:r>
      <w:r w:rsidR="00105242" w:rsidRPr="00D86BD5">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D86BD5">
        <w:t> </w:t>
      </w:r>
      <w:r w:rsidR="00105242" w:rsidRPr="00D86BD5">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D86BD5">
        <w:t> </w:t>
      </w:r>
      <w:r w:rsidR="00105242" w:rsidRPr="00D86BD5">
        <w:rPr>
          <w:lang w:val="el-GR"/>
        </w:rPr>
        <w:t>4689/2020 (Α’</w:t>
      </w:r>
      <w:r w:rsidR="00105242" w:rsidRPr="00D86BD5">
        <w:t> </w:t>
      </w:r>
      <w:r w:rsidR="00105242" w:rsidRPr="00D86BD5">
        <w:rPr>
          <w:lang w:val="el-GR"/>
        </w:rPr>
        <w:t>103),</w:t>
      </w:r>
    </w:p>
    <w:p w14:paraId="5C678F2D" w14:textId="77777777" w:rsidR="00105242" w:rsidRPr="00D86BD5" w:rsidRDefault="003355E7" w:rsidP="00105242">
      <w:pPr>
        <w:rPr>
          <w:lang w:val="el-GR"/>
        </w:rPr>
      </w:pPr>
      <w:r w:rsidRPr="00D86BD5">
        <w:rPr>
          <w:lang w:val="el-GR"/>
        </w:rPr>
        <w:lastRenderedPageBreak/>
        <w:t xml:space="preserve">δ) </w:t>
      </w:r>
      <w:r w:rsidR="00105242" w:rsidRPr="00D86BD5">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D86BD5">
        <w:t> </w:t>
      </w:r>
      <w:r w:rsidR="00105242" w:rsidRPr="00D86BD5">
        <w:rPr>
          <w:lang w:val="el-GR"/>
        </w:rPr>
        <w:t>- πλαισίου 2002/475/ΔΕΥ του Συμβουλίου και για την τροποποίηση της απόφασης 2005/671/ΔΕΥ του Συμβουλίου (</w:t>
      </w:r>
      <w:r w:rsidR="00105242" w:rsidRPr="00D86BD5">
        <w:t>EE</w:t>
      </w:r>
      <w:r w:rsidR="00105242" w:rsidRPr="00D86BD5">
        <w:rPr>
          <w:lang w:val="el-GR"/>
        </w:rPr>
        <w:t xml:space="preserve"> </w:t>
      </w:r>
      <w:r w:rsidR="00105242" w:rsidRPr="00D86BD5">
        <w:t>L</w:t>
      </w:r>
      <w:r w:rsidR="00105242" w:rsidRPr="00D86BD5">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D86BD5">
        <w:t> </w:t>
      </w:r>
      <w:r w:rsidR="00105242" w:rsidRPr="00D86BD5">
        <w:rPr>
          <w:lang w:val="el-GR"/>
        </w:rPr>
        <w:t>4689/2020 (Α’</w:t>
      </w:r>
      <w:r w:rsidR="00105242" w:rsidRPr="00D86BD5">
        <w:t> </w:t>
      </w:r>
      <w:r w:rsidR="00105242" w:rsidRPr="00D86BD5">
        <w:rPr>
          <w:lang w:val="el-GR"/>
        </w:rPr>
        <w:t>103),</w:t>
      </w:r>
    </w:p>
    <w:p w14:paraId="0C8203AA" w14:textId="77777777" w:rsidR="008338F0" w:rsidRPr="00D86BD5" w:rsidRDefault="003355E7">
      <w:pPr>
        <w:rPr>
          <w:lang w:val="el-GR"/>
        </w:rPr>
      </w:pPr>
      <w:r w:rsidRPr="00D86BD5">
        <w:rPr>
          <w:lang w:val="el-GR"/>
        </w:rPr>
        <w:t xml:space="preserve">ε) </w:t>
      </w:r>
      <w:r w:rsidR="00105242" w:rsidRPr="00D86BD5">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D86BD5">
        <w:t>EE</w:t>
      </w:r>
      <w:r w:rsidR="00105242" w:rsidRPr="00D86BD5">
        <w:rPr>
          <w:lang w:val="el-GR"/>
        </w:rPr>
        <w:t xml:space="preserve"> </w:t>
      </w:r>
      <w:r w:rsidR="00105242" w:rsidRPr="00D86BD5">
        <w:t>L</w:t>
      </w:r>
      <w:r w:rsidR="00105242" w:rsidRPr="00D86BD5">
        <w:rPr>
          <w:lang w:val="el-GR"/>
        </w:rPr>
        <w:t xml:space="preserve"> 141/05.06.2015) και τα εγκλήματα των άρθρων 2 και 39 του ν.</w:t>
      </w:r>
      <w:r w:rsidR="00105242" w:rsidRPr="00D86BD5">
        <w:t> </w:t>
      </w:r>
      <w:r w:rsidR="00105242" w:rsidRPr="00D86BD5">
        <w:rPr>
          <w:lang w:val="el-GR"/>
        </w:rPr>
        <w:t>4557/2018 (Α’</w:t>
      </w:r>
      <w:r w:rsidR="00105242" w:rsidRPr="00D86BD5">
        <w:t> </w:t>
      </w:r>
      <w:r w:rsidR="00105242" w:rsidRPr="00D86BD5">
        <w:rPr>
          <w:lang w:val="el-GR"/>
        </w:rPr>
        <w:t>139),</w:t>
      </w:r>
    </w:p>
    <w:p w14:paraId="2F85B11B" w14:textId="77777777" w:rsidR="008338F0" w:rsidRPr="00D86BD5" w:rsidRDefault="003355E7">
      <w:pPr>
        <w:rPr>
          <w:lang w:val="el-GR"/>
        </w:rPr>
      </w:pPr>
      <w:r w:rsidRPr="00D86BD5">
        <w:rPr>
          <w:lang w:val="el-GR"/>
        </w:rPr>
        <w:t xml:space="preserve">στ) </w:t>
      </w:r>
      <w:r w:rsidR="00105242" w:rsidRPr="00D86BD5">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D86BD5">
        <w:t> </w:t>
      </w:r>
      <w:r w:rsidR="00105242" w:rsidRPr="00D86BD5">
        <w:rPr>
          <w:lang w:val="el-GR"/>
        </w:rPr>
        <w:t xml:space="preserve">- πλαίσιο 2002/629/ΔΕΥ του Συμβουλίου (ΕΕ </w:t>
      </w:r>
      <w:r w:rsidR="00105242" w:rsidRPr="00D86BD5">
        <w:t>L</w:t>
      </w:r>
      <w:r w:rsidR="00105242" w:rsidRPr="00D86BD5">
        <w:rPr>
          <w:lang w:val="el-GR"/>
        </w:rPr>
        <w:t xml:space="preserve"> 101 της 15.4.2011, σ. 1) και τα εγκλήματα του άρθρου 323Α του Ποινικού κώδικα (εμπορία ανθρώπων).</w:t>
      </w:r>
    </w:p>
    <w:p w14:paraId="36E82875" w14:textId="77777777" w:rsidR="008338F0" w:rsidRPr="00D86BD5" w:rsidRDefault="003355E7">
      <w:pPr>
        <w:rPr>
          <w:lang w:val="el-GR"/>
        </w:rPr>
      </w:pPr>
      <w:r w:rsidRPr="00D86BD5">
        <w:rPr>
          <w:lang w:val="el-GR"/>
        </w:rPr>
        <w:t xml:space="preserve">Ο οικονομικός φορέας αποκλείεται, επίσης, όταν το πρόσωπο εις βάρος του οποίου εκδόθηκε </w:t>
      </w:r>
      <w:r w:rsidR="00E87EA9" w:rsidRPr="00D86BD5">
        <w:rPr>
          <w:lang w:val="el-GR"/>
        </w:rPr>
        <w:t xml:space="preserve">τελεσίδικη </w:t>
      </w:r>
      <w:r w:rsidR="00400357" w:rsidRPr="00D86BD5">
        <w:rPr>
          <w:lang w:val="el-GR"/>
        </w:rPr>
        <w:t xml:space="preserve">αμετάκλητη </w:t>
      </w:r>
      <w:r w:rsidRPr="00D86BD5">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D86BD5" w:rsidRDefault="009A3D76" w:rsidP="009A3D76">
      <w:pPr>
        <w:rPr>
          <w:lang w:val="el-GR"/>
        </w:rPr>
      </w:pPr>
      <w:r w:rsidRPr="00D86BD5">
        <w:rPr>
          <w:lang w:val="el-GR"/>
        </w:rPr>
        <w:t xml:space="preserve">Η υποχρέωση του προηγούμενου εδαφίου αφορά: </w:t>
      </w:r>
    </w:p>
    <w:p w14:paraId="51FA9E14" w14:textId="77777777" w:rsidR="009A3D76" w:rsidRPr="00D86BD5" w:rsidRDefault="009A3D76" w:rsidP="009A3D76">
      <w:pPr>
        <w:rPr>
          <w:lang w:val="el-GR"/>
        </w:rPr>
      </w:pPr>
      <w:r w:rsidRPr="00D86BD5">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D86BD5" w:rsidRDefault="009A3D76" w:rsidP="009A3D76">
      <w:pPr>
        <w:rPr>
          <w:lang w:val="el-GR"/>
        </w:rPr>
      </w:pPr>
      <w:r w:rsidRPr="00D86BD5">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D86BD5" w:rsidRDefault="009A3D76" w:rsidP="009A3D76">
      <w:pPr>
        <w:rPr>
          <w:lang w:val="el-GR"/>
        </w:rPr>
      </w:pPr>
      <w:r w:rsidRPr="00D86BD5">
        <w:rPr>
          <w:lang w:val="el-GR"/>
        </w:rPr>
        <w:t>- στις περιπτώσεις Συνεταιρισμών, τα μέλη του Διοικητικού Συμβουλίου.</w:t>
      </w:r>
    </w:p>
    <w:p w14:paraId="54053568" w14:textId="77777777" w:rsidR="009A3D76" w:rsidRPr="00D86BD5" w:rsidRDefault="009A3D76" w:rsidP="009A3D76">
      <w:pPr>
        <w:rPr>
          <w:lang w:val="el-GR"/>
        </w:rPr>
      </w:pPr>
      <w:r w:rsidRPr="00D86BD5">
        <w:rPr>
          <w:lang w:val="el-GR"/>
        </w:rPr>
        <w:t>- σε όλες τις υπόλοιπες περιπτώσεις νομικών προσώπων, τον κατά περίπτωση νόμιμο εκπρόσωπο.</w:t>
      </w:r>
    </w:p>
    <w:p w14:paraId="66DEC573" w14:textId="77777777" w:rsidR="009A3D76" w:rsidRPr="00D86BD5" w:rsidRDefault="009A3D76" w:rsidP="009A3D76">
      <w:pPr>
        <w:rPr>
          <w:b/>
          <w:bCs/>
          <w:lang w:val="el-GR"/>
        </w:rPr>
      </w:pPr>
      <w:r w:rsidRPr="00D86BD5">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D86BD5" w:rsidRDefault="000326F6" w:rsidP="00D84329">
      <w:pPr>
        <w:pStyle w:val="aff"/>
        <w:numPr>
          <w:ilvl w:val="3"/>
          <w:numId w:val="14"/>
        </w:numPr>
        <w:tabs>
          <w:tab w:val="left" w:pos="0"/>
          <w:tab w:val="left" w:pos="709"/>
          <w:tab w:val="left" w:pos="1134"/>
        </w:tabs>
        <w:spacing w:before="240"/>
        <w:ind w:left="0" w:firstLine="0"/>
        <w:rPr>
          <w:lang w:val="el-GR"/>
        </w:rPr>
      </w:pPr>
      <w:bookmarkStart w:id="97" w:name="_Ref503518036"/>
      <w:r w:rsidRPr="00D86BD5">
        <w:rPr>
          <w:lang w:val="el-GR"/>
        </w:rPr>
        <w:t>Σ</w:t>
      </w:r>
      <w:r w:rsidR="005A0ACC" w:rsidRPr="00D86BD5">
        <w:rPr>
          <w:lang w:val="el-GR"/>
        </w:rPr>
        <w:t>τις ακόλουθες περιπτώσεις</w:t>
      </w:r>
      <w:bookmarkEnd w:id="97"/>
      <w:r w:rsidR="005A0ACC" w:rsidRPr="00D86BD5">
        <w:rPr>
          <w:lang w:val="el-GR"/>
        </w:rPr>
        <w:t xml:space="preserve"> </w:t>
      </w:r>
    </w:p>
    <w:p w14:paraId="252A9A52" w14:textId="77777777" w:rsidR="009A3D76" w:rsidRPr="00D86BD5" w:rsidRDefault="009A3D76" w:rsidP="00821852">
      <w:pPr>
        <w:spacing w:before="120"/>
        <w:rPr>
          <w:lang w:val="el-GR"/>
        </w:rPr>
      </w:pPr>
      <w:r w:rsidRPr="00D86BD5">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D86BD5" w:rsidRDefault="009A3D76" w:rsidP="009A3D76">
      <w:pPr>
        <w:rPr>
          <w:lang w:val="el-GR"/>
        </w:rPr>
      </w:pPr>
      <w:r w:rsidRPr="00D86BD5">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D86BD5" w:rsidRDefault="009A3D76" w:rsidP="009A3D76">
      <w:pPr>
        <w:rPr>
          <w:lang w:val="el-GR"/>
        </w:rPr>
      </w:pPr>
      <w:r w:rsidRPr="00D86BD5">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D86BD5" w:rsidRDefault="009A3D76" w:rsidP="009A3D76">
      <w:pPr>
        <w:rPr>
          <w:lang w:val="el-GR"/>
        </w:rPr>
      </w:pPr>
      <w:r w:rsidRPr="00D86BD5">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D86BD5" w:rsidRDefault="009A3D76" w:rsidP="009A3D76">
      <w:pPr>
        <w:rPr>
          <w:lang w:val="el-GR"/>
        </w:rPr>
      </w:pPr>
      <w:r w:rsidRPr="00D86BD5">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592DC6C" w14:textId="77777777" w:rsidR="00B04AF3" w:rsidRPr="00D86BD5" w:rsidRDefault="003355E7" w:rsidP="00D84329">
      <w:pPr>
        <w:pStyle w:val="aff"/>
        <w:numPr>
          <w:ilvl w:val="3"/>
          <w:numId w:val="14"/>
        </w:numPr>
        <w:tabs>
          <w:tab w:val="left" w:pos="0"/>
          <w:tab w:val="left" w:pos="709"/>
          <w:tab w:val="left" w:pos="1134"/>
        </w:tabs>
        <w:spacing w:before="240"/>
        <w:ind w:left="0" w:firstLine="0"/>
        <w:rPr>
          <w:i/>
          <w:color w:val="5B9BD5"/>
          <w:lang w:val="el-GR"/>
        </w:rPr>
      </w:pPr>
      <w:bookmarkStart w:id="98" w:name="_Ref496540586"/>
      <w:r w:rsidRPr="00D86BD5">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D86BD5">
        <w:rPr>
          <w:lang w:val="el-GR"/>
        </w:rPr>
        <w:t xml:space="preserve"> </w:t>
      </w:r>
      <w:r w:rsidRPr="00D86BD5">
        <w:rPr>
          <w:lang w:val="el-GR"/>
        </w:rPr>
        <w:t>:</w:t>
      </w:r>
      <w:bookmarkEnd w:id="98"/>
      <w:r w:rsidRPr="00D86BD5">
        <w:rPr>
          <w:lang w:val="el-GR"/>
        </w:rPr>
        <w:t xml:space="preserve"> </w:t>
      </w:r>
    </w:p>
    <w:p w14:paraId="0E1EDDD9" w14:textId="77777777" w:rsidR="008338F0" w:rsidRPr="00D86BD5" w:rsidRDefault="003355E7">
      <w:pPr>
        <w:rPr>
          <w:lang w:val="el-GR"/>
        </w:rPr>
      </w:pPr>
      <w:r w:rsidRPr="00D86BD5">
        <w:rPr>
          <w:lang w:val="el-GR"/>
        </w:rPr>
        <w:t xml:space="preserve">(α) εάν έχει αθετήσει τις υποχρεώσεις που προβλέπονται στην παρ. 2 του άρθρου 18 του ν. 4412/2016, </w:t>
      </w:r>
      <w:r w:rsidR="00B802EF" w:rsidRPr="00D86BD5">
        <w:rPr>
          <w:lang w:val="el-GR"/>
        </w:rPr>
        <w:t>περί αρχών που εφαρμόζονται στις διαδικασίες σύναψης δημοσίων συμβάσεων</w:t>
      </w:r>
    </w:p>
    <w:p w14:paraId="513193AA" w14:textId="77777777" w:rsidR="00A23EAB" w:rsidRPr="00D86BD5" w:rsidRDefault="003355E7" w:rsidP="00A23EAB">
      <w:pPr>
        <w:rPr>
          <w:lang w:val="el-GR"/>
        </w:rPr>
      </w:pPr>
      <w:r w:rsidRPr="00D86BD5">
        <w:rPr>
          <w:lang w:val="el-GR"/>
        </w:rPr>
        <w:t xml:space="preserve">(β) </w:t>
      </w:r>
      <w:r w:rsidR="00A23EAB" w:rsidRPr="00D86BD5">
        <w:rPr>
          <w:lang w:val="el-GR"/>
        </w:rPr>
        <w:t>εάν τελεί υπό πτώχευση</w:t>
      </w:r>
      <w:r w:rsidR="00A23EAB" w:rsidRPr="00D86BD5">
        <w:rPr>
          <w:b/>
          <w:lang w:val="el-GR"/>
        </w:rPr>
        <w:t xml:space="preserve"> </w:t>
      </w:r>
      <w:r w:rsidR="00A23EAB" w:rsidRPr="00D86BD5">
        <w:rPr>
          <w:lang w:val="el-GR"/>
        </w:rPr>
        <w:t>ή έχει υπαχθεί σε διαδικασία ειδικής εκκαθάρισης</w:t>
      </w:r>
      <w:r w:rsidR="00A23EAB" w:rsidRPr="00D86BD5">
        <w:rPr>
          <w:b/>
          <w:lang w:val="el-GR"/>
        </w:rPr>
        <w:t xml:space="preserve"> </w:t>
      </w:r>
      <w:r w:rsidR="00A23EAB" w:rsidRPr="00D86BD5">
        <w:rPr>
          <w:lang w:val="el-GR"/>
        </w:rPr>
        <w:t>ή τελεί υπό αναγκαστική διαχείριση</w:t>
      </w:r>
      <w:r w:rsidR="00A23EAB" w:rsidRPr="00D86BD5">
        <w:rPr>
          <w:b/>
          <w:lang w:val="el-GR"/>
        </w:rPr>
        <w:t xml:space="preserve"> </w:t>
      </w:r>
      <w:r w:rsidR="00A23EAB" w:rsidRPr="00D86BD5">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D86BD5" w:rsidRDefault="003355E7" w:rsidP="00A23EAB">
      <w:pPr>
        <w:rPr>
          <w:lang w:val="el-GR"/>
        </w:rPr>
      </w:pPr>
      <w:r w:rsidRPr="00D86BD5">
        <w:rPr>
          <w:lang w:val="el-GR"/>
        </w:rPr>
        <w:t xml:space="preserve">(γ) </w:t>
      </w:r>
      <w:r w:rsidR="00A23EAB" w:rsidRPr="00D86BD5">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D86BD5" w:rsidRDefault="003355E7">
      <w:pPr>
        <w:rPr>
          <w:lang w:val="el-GR"/>
        </w:rPr>
      </w:pPr>
      <w:r w:rsidRPr="00D86BD5">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Pr="00D86BD5" w:rsidRDefault="003355E7">
      <w:pPr>
        <w:rPr>
          <w:lang w:val="el-GR"/>
        </w:rPr>
      </w:pPr>
      <w:r w:rsidRPr="00D86BD5">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D86BD5">
        <w:rPr>
          <w:lang w:val="el-GR"/>
        </w:rPr>
        <w:t xml:space="preserve"> όπως ισχύει</w:t>
      </w:r>
      <w:r w:rsidRPr="00D86BD5">
        <w:rPr>
          <w:lang w:val="el-GR"/>
        </w:rPr>
        <w:t xml:space="preserve">, δεν μπορεί να θεραπευθεί με άλλα, λιγότερο παρεμβατικά, μέσα, </w:t>
      </w:r>
    </w:p>
    <w:p w14:paraId="66198656" w14:textId="77777777" w:rsidR="008338F0" w:rsidRPr="00D86BD5" w:rsidRDefault="003355E7">
      <w:pPr>
        <w:rPr>
          <w:lang w:val="el-GR"/>
        </w:rPr>
      </w:pPr>
      <w:r w:rsidRPr="00D86BD5">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1C7571C1" w:rsidR="008338F0" w:rsidRPr="00D86BD5" w:rsidRDefault="003355E7">
      <w:pPr>
        <w:rPr>
          <w:lang w:val="el-GR"/>
        </w:rPr>
      </w:pPr>
      <w:r w:rsidRPr="00D86BD5">
        <w:rPr>
          <w:lang w:val="el-GR"/>
        </w:rPr>
        <w:t xml:space="preserve">(ζ) </w:t>
      </w:r>
      <w:r w:rsidR="00A23EAB" w:rsidRPr="00D86BD5">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sidRPr="00D86BD5">
        <w:rPr>
          <w:lang w:val="el-GR"/>
        </w:rPr>
        <w:fldChar w:fldCharType="begin"/>
      </w:r>
      <w:r w:rsidR="00C8339C" w:rsidRPr="00D86BD5">
        <w:rPr>
          <w:lang w:val="el-GR"/>
        </w:rPr>
        <w:instrText xml:space="preserve"> REF _Ref40957856 \r \h </w:instrText>
      </w:r>
      <w:r w:rsidR="00DF4993" w:rsidRPr="00D86BD5">
        <w:rPr>
          <w:lang w:val="el-GR"/>
        </w:rPr>
        <w:instrText xml:space="preserve"> \* MERGEFORMAT </w:instrText>
      </w:r>
      <w:r w:rsidR="00C8339C" w:rsidRPr="00D86BD5">
        <w:rPr>
          <w:lang w:val="el-GR"/>
        </w:rPr>
      </w:r>
      <w:r w:rsidR="00C8339C" w:rsidRPr="00D86BD5">
        <w:rPr>
          <w:lang w:val="el-GR"/>
        </w:rPr>
        <w:fldChar w:fldCharType="separate"/>
      </w:r>
      <w:r w:rsidR="002E56D0">
        <w:rPr>
          <w:lang w:val="el-GR"/>
        </w:rPr>
        <w:t>2.2.9.2</w:t>
      </w:r>
      <w:r w:rsidR="00C8339C" w:rsidRPr="00D86BD5">
        <w:rPr>
          <w:lang w:val="el-GR"/>
        </w:rPr>
        <w:fldChar w:fldCharType="end"/>
      </w:r>
      <w:r w:rsidR="00E403E0" w:rsidRPr="00D86BD5">
        <w:rPr>
          <w:lang w:val="el-GR"/>
        </w:rPr>
        <w:t xml:space="preserve"> </w:t>
      </w:r>
      <w:r w:rsidR="00E403E0" w:rsidRPr="00D86BD5">
        <w:rPr>
          <w:lang w:val="el-GR"/>
        </w:rPr>
        <w:fldChar w:fldCharType="begin"/>
      </w:r>
      <w:r w:rsidR="00E403E0" w:rsidRPr="00D86BD5">
        <w:rPr>
          <w:lang w:val="el-GR"/>
        </w:rPr>
        <w:instrText xml:space="preserve"> REF _Ref40957856 \h </w:instrText>
      </w:r>
      <w:r w:rsidR="00DF4993" w:rsidRPr="00D86BD5">
        <w:rPr>
          <w:lang w:val="el-GR"/>
        </w:rPr>
        <w:instrText xml:space="preserve"> \* MERGEFORMAT </w:instrText>
      </w:r>
      <w:r w:rsidR="00E403E0" w:rsidRPr="00D86BD5">
        <w:rPr>
          <w:lang w:val="el-GR"/>
        </w:rPr>
      </w:r>
      <w:r w:rsidR="00E403E0" w:rsidRPr="00D86BD5">
        <w:rPr>
          <w:lang w:val="el-GR"/>
        </w:rPr>
        <w:fldChar w:fldCharType="separate"/>
      </w:r>
      <w:r w:rsidR="002E56D0" w:rsidRPr="00D86BD5">
        <w:rPr>
          <w:lang w:val="el-GR"/>
        </w:rPr>
        <w:t>Αποδεικτικά μέσα - Δικαιολογητικά προσωρινού αναδόχου</w:t>
      </w:r>
      <w:r w:rsidR="00E403E0" w:rsidRPr="00D86BD5">
        <w:rPr>
          <w:lang w:val="el-GR"/>
        </w:rPr>
        <w:fldChar w:fldCharType="end"/>
      </w:r>
      <w:r w:rsidR="00A9669D" w:rsidRPr="00D86BD5">
        <w:rPr>
          <w:lang w:val="el-GR"/>
        </w:rPr>
        <w:t xml:space="preserve"> </w:t>
      </w:r>
      <w:r w:rsidR="00B941FC" w:rsidRPr="00D86BD5">
        <w:rPr>
          <w:lang w:val="el-GR"/>
        </w:rPr>
        <w:t xml:space="preserve">της παρούσας. </w:t>
      </w:r>
    </w:p>
    <w:p w14:paraId="2A733164" w14:textId="77777777" w:rsidR="008338F0" w:rsidRPr="00D86BD5" w:rsidRDefault="003355E7">
      <w:pPr>
        <w:rPr>
          <w:lang w:val="el-GR"/>
        </w:rPr>
      </w:pPr>
      <w:r w:rsidRPr="00D86BD5">
        <w:rPr>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D86BD5">
        <w:rPr>
          <w:lang w:val="el-GR"/>
        </w:rPr>
        <w:t>με απατηλό τρόπο</w:t>
      </w:r>
      <w:r w:rsidRPr="00D86BD5">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Pr="00D86BD5" w:rsidRDefault="003355E7" w:rsidP="005D47EF">
      <w:pPr>
        <w:rPr>
          <w:lang w:val="el-GR"/>
        </w:rPr>
      </w:pPr>
      <w:r w:rsidRPr="00D86BD5">
        <w:rPr>
          <w:lang w:val="el-GR"/>
        </w:rPr>
        <w:t xml:space="preserve">(θ) </w:t>
      </w:r>
      <w:r w:rsidR="00953E50" w:rsidRPr="00D86BD5">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D86BD5">
        <w:rPr>
          <w:lang w:val="el-GR"/>
        </w:rPr>
        <w:t>.</w:t>
      </w:r>
    </w:p>
    <w:p w14:paraId="01E09956" w14:textId="77777777" w:rsidR="008338F0" w:rsidRPr="00D86BD5" w:rsidRDefault="00067067">
      <w:pPr>
        <w:rPr>
          <w:b/>
          <w:bCs/>
          <w:lang w:val="el-GR"/>
        </w:rPr>
      </w:pPr>
      <w:r w:rsidRPr="00D86BD5">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6B602C65" w:rsidR="001D0C1B" w:rsidRPr="000E2E0A" w:rsidRDefault="001D0C1B" w:rsidP="00D84329">
      <w:pPr>
        <w:pStyle w:val="aff"/>
        <w:numPr>
          <w:ilvl w:val="3"/>
          <w:numId w:val="14"/>
        </w:numPr>
        <w:tabs>
          <w:tab w:val="left" w:pos="0"/>
          <w:tab w:val="left" w:pos="709"/>
          <w:tab w:val="left" w:pos="1134"/>
        </w:tabs>
        <w:spacing w:before="240"/>
        <w:ind w:left="0" w:firstLine="0"/>
        <w:rPr>
          <w:lang w:val="el-GR"/>
        </w:rPr>
      </w:pPr>
      <w:bookmarkStart w:id="99" w:name="_Ref74508082"/>
      <w:r w:rsidRPr="000E2E0A">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99"/>
      <w:r w:rsidR="003355E7" w:rsidRPr="000E2E0A">
        <w:rPr>
          <w:b/>
          <w:bCs/>
          <w:lang w:val="el-GR"/>
        </w:rPr>
        <w:t xml:space="preserve"> </w:t>
      </w:r>
    </w:p>
    <w:p w14:paraId="39465691" w14:textId="77777777" w:rsidR="008338F0" w:rsidRPr="00D86BD5" w:rsidRDefault="001D0C1B" w:rsidP="00ED6384">
      <w:pPr>
        <w:pStyle w:val="aff"/>
        <w:tabs>
          <w:tab w:val="left" w:pos="0"/>
          <w:tab w:val="left" w:pos="709"/>
          <w:tab w:val="left" w:pos="1134"/>
        </w:tabs>
        <w:spacing w:before="120"/>
        <w:ind w:left="0"/>
        <w:contextualSpacing w:val="0"/>
        <w:rPr>
          <w:lang w:val="el-GR"/>
        </w:rPr>
      </w:pPr>
      <w:r w:rsidRPr="000E2E0A">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D86BD5">
        <w:rPr>
          <w:lang w:val="el-GR"/>
        </w:rPr>
        <w:t xml:space="preserve"> </w:t>
      </w:r>
    </w:p>
    <w:p w14:paraId="256BE5A4" w14:textId="77777777" w:rsidR="002A7C7B" w:rsidRPr="00D86BD5" w:rsidRDefault="002A7C7B" w:rsidP="00D84329">
      <w:pPr>
        <w:pStyle w:val="aff"/>
        <w:numPr>
          <w:ilvl w:val="3"/>
          <w:numId w:val="14"/>
        </w:numPr>
        <w:tabs>
          <w:tab w:val="left" w:pos="0"/>
          <w:tab w:val="left" w:pos="709"/>
          <w:tab w:val="left" w:pos="1134"/>
        </w:tabs>
        <w:spacing w:before="120"/>
        <w:ind w:left="0" w:firstLine="0"/>
        <w:contextualSpacing w:val="0"/>
        <w:rPr>
          <w:lang w:val="el-GR"/>
        </w:rPr>
      </w:pPr>
      <w:r w:rsidRPr="00D86BD5">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F65CED2" w14:textId="3182E395" w:rsidR="002A7C7B" w:rsidRPr="00D86BD5" w:rsidRDefault="003355E7" w:rsidP="00D84329">
      <w:pPr>
        <w:pStyle w:val="aff"/>
        <w:numPr>
          <w:ilvl w:val="3"/>
          <w:numId w:val="14"/>
        </w:numPr>
        <w:tabs>
          <w:tab w:val="left" w:pos="0"/>
          <w:tab w:val="left" w:pos="709"/>
          <w:tab w:val="left" w:pos="1134"/>
        </w:tabs>
        <w:spacing w:before="120"/>
        <w:ind w:left="0" w:firstLine="0"/>
        <w:contextualSpacing w:val="0"/>
        <w:rPr>
          <w:b/>
          <w:bCs/>
          <w:lang w:val="el-GR"/>
        </w:rPr>
      </w:pPr>
      <w:r w:rsidRPr="00D86BD5">
        <w:rPr>
          <w:lang w:val="el-GR"/>
        </w:rPr>
        <w:t xml:space="preserve"> </w:t>
      </w:r>
      <w:r w:rsidR="00363799" w:rsidRPr="00D86BD5">
        <w:rPr>
          <w:lang w:val="el-GR"/>
        </w:rPr>
        <w:t xml:space="preserve">Ο </w:t>
      </w:r>
      <w:r w:rsidRPr="00D86BD5">
        <w:rPr>
          <w:lang w:val="el-GR"/>
        </w:rPr>
        <w:t xml:space="preserve">οικονομικός φορέας που εμπίπτει σε μια από τις καταστάσεις που αναφέρονται στις παραγράφους </w:t>
      </w:r>
      <w:r w:rsidR="00153F0B" w:rsidRPr="00D86BD5">
        <w:rPr>
          <w:lang w:val="el-GR"/>
        </w:rPr>
        <w:fldChar w:fldCharType="begin"/>
      </w:r>
      <w:r w:rsidR="00153F0B" w:rsidRPr="00D86BD5">
        <w:rPr>
          <w:lang w:val="el-GR"/>
        </w:rPr>
        <w:instrText xml:space="preserve"> REF _Ref496540567 \r \h </w:instrText>
      </w:r>
      <w:r w:rsidR="00DF02B0" w:rsidRPr="00D86BD5">
        <w:rPr>
          <w:lang w:val="el-GR"/>
        </w:rPr>
        <w:instrText xml:space="preserve"> \* MERGEFORMAT </w:instrText>
      </w:r>
      <w:r w:rsidR="00153F0B" w:rsidRPr="00D86BD5">
        <w:rPr>
          <w:lang w:val="el-GR"/>
        </w:rPr>
      </w:r>
      <w:r w:rsidR="00153F0B" w:rsidRPr="00D86BD5">
        <w:rPr>
          <w:lang w:val="el-GR"/>
        </w:rPr>
        <w:fldChar w:fldCharType="separate"/>
      </w:r>
      <w:r w:rsidR="002E56D0">
        <w:rPr>
          <w:lang w:val="el-GR"/>
        </w:rPr>
        <w:t>2.2.3.1</w:t>
      </w:r>
      <w:r w:rsidR="00153F0B" w:rsidRPr="00D86BD5">
        <w:rPr>
          <w:lang w:val="el-GR"/>
        </w:rPr>
        <w:fldChar w:fldCharType="end"/>
      </w:r>
      <w:r w:rsidRPr="00D86BD5">
        <w:rPr>
          <w:lang w:val="el-GR"/>
        </w:rPr>
        <w:t xml:space="preserve"> και </w:t>
      </w:r>
      <w:r w:rsidR="007E61C0" w:rsidRPr="00D86BD5">
        <w:rPr>
          <w:lang w:val="el-GR"/>
        </w:rPr>
        <w:fldChar w:fldCharType="begin"/>
      </w:r>
      <w:r w:rsidR="007E61C0" w:rsidRPr="00D86BD5">
        <w:rPr>
          <w:lang w:val="el-GR"/>
        </w:rPr>
        <w:instrText xml:space="preserve"> REF _Ref496540586 \r \h </w:instrText>
      </w:r>
      <w:r w:rsidR="00DF4993" w:rsidRPr="00D86BD5">
        <w:rPr>
          <w:lang w:val="el-GR"/>
        </w:rPr>
        <w:instrText xml:space="preserve"> \* MERGEFORMAT </w:instrText>
      </w:r>
      <w:r w:rsidR="007E61C0" w:rsidRPr="00D86BD5">
        <w:rPr>
          <w:lang w:val="el-GR"/>
        </w:rPr>
      </w:r>
      <w:r w:rsidR="007E61C0" w:rsidRPr="00D86BD5">
        <w:rPr>
          <w:lang w:val="el-GR"/>
        </w:rPr>
        <w:fldChar w:fldCharType="separate"/>
      </w:r>
      <w:r w:rsidR="002E56D0">
        <w:rPr>
          <w:lang w:val="el-GR"/>
        </w:rPr>
        <w:t>2.2.3.3</w:t>
      </w:r>
      <w:r w:rsidR="007E61C0" w:rsidRPr="00D86BD5">
        <w:rPr>
          <w:lang w:val="el-GR"/>
        </w:rPr>
        <w:fldChar w:fldCharType="end"/>
      </w:r>
      <w:r w:rsidR="007E61C0" w:rsidRPr="00D86BD5">
        <w:rPr>
          <w:lang w:val="el-GR"/>
        </w:rPr>
        <w:t xml:space="preserve"> </w:t>
      </w:r>
      <w:r w:rsidR="002A7C7B" w:rsidRPr="00D86BD5">
        <w:rPr>
          <w:lang w:val="el-GR"/>
        </w:rPr>
        <w:t xml:space="preserve">εκτός από την περ. β αυτής, </w:t>
      </w:r>
      <w:r w:rsidRPr="00D86BD5">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D86BD5">
        <w:t>o</w:t>
      </w:r>
      <w:r w:rsidRPr="00D86BD5">
        <w:rPr>
          <w:lang w:val="el-GR"/>
        </w:rPr>
        <w:t xml:space="preserve">κάθαρση). </w:t>
      </w:r>
      <w:r w:rsidR="002A7C7B" w:rsidRPr="00D86BD5">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C01A3A8" w14:textId="77777777" w:rsidR="008338F0" w:rsidRPr="00D86BD5" w:rsidRDefault="003355E7" w:rsidP="00D84329">
      <w:pPr>
        <w:pStyle w:val="aff"/>
        <w:numPr>
          <w:ilvl w:val="3"/>
          <w:numId w:val="14"/>
        </w:numPr>
        <w:tabs>
          <w:tab w:val="left" w:pos="0"/>
          <w:tab w:val="left" w:pos="709"/>
          <w:tab w:val="left" w:pos="1134"/>
        </w:tabs>
        <w:spacing w:before="120"/>
        <w:ind w:left="0" w:firstLine="0"/>
        <w:contextualSpacing w:val="0"/>
        <w:rPr>
          <w:b/>
          <w:bCs/>
          <w:color w:val="000000"/>
          <w:lang w:val="el-GR"/>
        </w:rPr>
      </w:pPr>
      <w:r w:rsidRPr="00D86BD5">
        <w:rPr>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D86BD5" w:rsidRDefault="003355E7" w:rsidP="00D84329">
      <w:pPr>
        <w:pStyle w:val="aff"/>
        <w:numPr>
          <w:ilvl w:val="3"/>
          <w:numId w:val="14"/>
        </w:numPr>
        <w:tabs>
          <w:tab w:val="left" w:pos="0"/>
          <w:tab w:val="left" w:pos="709"/>
          <w:tab w:val="left" w:pos="1134"/>
        </w:tabs>
        <w:spacing w:before="120"/>
        <w:ind w:left="0" w:firstLine="0"/>
        <w:contextualSpacing w:val="0"/>
        <w:rPr>
          <w:lang w:val="el-GR"/>
        </w:rPr>
      </w:pPr>
      <w:r w:rsidRPr="00D86BD5">
        <w:rPr>
          <w:lang w:val="el-GR"/>
        </w:rPr>
        <w:t xml:space="preserve"> </w:t>
      </w:r>
      <w:bookmarkStart w:id="100" w:name="_Ref496540821"/>
      <w:r w:rsidR="001E5DE0" w:rsidRPr="00D86BD5">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D86BD5">
        <w:rPr>
          <w:lang w:val="el-GR"/>
        </w:rPr>
        <w:t>.</w:t>
      </w:r>
      <w:bookmarkEnd w:id="100"/>
    </w:p>
    <w:p w14:paraId="2D1CB859" w14:textId="41F76624" w:rsidR="008338F0" w:rsidRPr="00D86BD5" w:rsidRDefault="003355E7" w:rsidP="003329FF">
      <w:pPr>
        <w:pStyle w:val="30"/>
        <w:numPr>
          <w:ilvl w:val="0"/>
          <w:numId w:val="0"/>
        </w:numPr>
        <w:ind w:left="720" w:hanging="720"/>
        <w:rPr>
          <w:rFonts w:cs="Tahoma"/>
          <w:szCs w:val="22"/>
          <w:lang w:val="el-GR"/>
        </w:rPr>
      </w:pPr>
      <w:bookmarkStart w:id="101" w:name="_Toc122685236"/>
      <w:bookmarkStart w:id="102" w:name="_Toc97194274"/>
      <w:bookmarkStart w:id="103" w:name="_Toc97194424"/>
      <w:r w:rsidRPr="00D86BD5">
        <w:rPr>
          <w:rFonts w:cs="Tahoma"/>
          <w:szCs w:val="22"/>
          <w:lang w:val="el-GR"/>
        </w:rPr>
        <w:t xml:space="preserve">Κριτήρια </w:t>
      </w:r>
      <w:r w:rsidR="00F11417" w:rsidRPr="00D86BD5">
        <w:rPr>
          <w:rFonts w:cs="Tahoma"/>
          <w:szCs w:val="22"/>
          <w:lang w:val="el-GR"/>
        </w:rPr>
        <w:t xml:space="preserve">Ποιοτικής </w:t>
      </w:r>
      <w:r w:rsidRPr="00D86BD5">
        <w:rPr>
          <w:rFonts w:cs="Tahoma"/>
          <w:szCs w:val="22"/>
          <w:lang w:val="el-GR"/>
        </w:rPr>
        <w:t>Επιλογής</w:t>
      </w:r>
      <w:bookmarkEnd w:id="101"/>
      <w:r w:rsidRPr="00D86BD5">
        <w:rPr>
          <w:rFonts w:cs="Tahoma"/>
          <w:szCs w:val="22"/>
          <w:lang w:val="el-GR"/>
        </w:rPr>
        <w:t xml:space="preserve"> </w:t>
      </w:r>
      <w:bookmarkEnd w:id="102"/>
      <w:bookmarkEnd w:id="103"/>
    </w:p>
    <w:p w14:paraId="3D9437BC" w14:textId="77777777" w:rsidR="008338F0" w:rsidRPr="00D86BD5" w:rsidDel="00893E05" w:rsidRDefault="003355E7" w:rsidP="00EA086C">
      <w:pPr>
        <w:pStyle w:val="30"/>
        <w:ind w:left="1276"/>
        <w:rPr>
          <w:rFonts w:cs="Tahoma"/>
          <w:lang w:val="el-GR"/>
        </w:rPr>
      </w:pPr>
      <w:bookmarkStart w:id="104" w:name="_Ref74510337"/>
      <w:bookmarkStart w:id="105" w:name="_Toc97194275"/>
      <w:bookmarkStart w:id="106" w:name="_Toc97194425"/>
      <w:bookmarkStart w:id="107" w:name="_Toc122685237"/>
      <w:r w:rsidRPr="00D86BD5" w:rsidDel="00893E05">
        <w:rPr>
          <w:rFonts w:cs="Tahoma"/>
          <w:lang w:val="el-GR"/>
        </w:rPr>
        <w:t>Καταλληλόλητα άσκησης επαγγελματικής δραστηριότητας</w:t>
      </w:r>
      <w:bookmarkEnd w:id="104"/>
      <w:bookmarkEnd w:id="105"/>
      <w:bookmarkEnd w:id="106"/>
      <w:bookmarkEnd w:id="107"/>
      <w:r w:rsidRPr="00D86BD5" w:rsidDel="00893E05">
        <w:rPr>
          <w:rFonts w:cs="Tahoma"/>
          <w:lang w:val="el-GR"/>
        </w:rPr>
        <w:t xml:space="preserve"> </w:t>
      </w:r>
    </w:p>
    <w:p w14:paraId="7A2B028E" w14:textId="6391977D" w:rsidR="002F2E92" w:rsidRPr="00D86BD5" w:rsidDel="00893E05" w:rsidRDefault="00F86B7A" w:rsidP="00ED6384">
      <w:pPr>
        <w:spacing w:before="120"/>
        <w:rPr>
          <w:b/>
          <w:i/>
          <w:iCs/>
          <w:color w:val="5B9BD5"/>
          <w:lang w:val="el-GR" w:eastAsia="en-US"/>
        </w:rPr>
      </w:pPr>
      <w:bookmarkStart w:id="108" w:name="_Toc97194276"/>
      <w:r w:rsidRPr="00D86BD5" w:rsidDel="00893E05">
        <w:rPr>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Pr="00D86BD5" w:rsidDel="00893E05">
        <w:rPr>
          <w:b/>
          <w:bCs/>
          <w:lang w:val="el-GR"/>
        </w:rPr>
        <w:t>ήτοι</w:t>
      </w:r>
      <w:bookmarkEnd w:id="108"/>
      <w:r w:rsidR="00002595" w:rsidRPr="00D86BD5">
        <w:rPr>
          <w:b/>
          <w:i/>
          <w:iCs/>
          <w:color w:val="5B9BD5"/>
          <w:lang w:val="el-GR" w:eastAsia="en-US"/>
        </w:rPr>
        <w:t xml:space="preserve"> </w:t>
      </w:r>
      <w:r w:rsidR="00002595" w:rsidRPr="00D86BD5">
        <w:rPr>
          <w:b/>
          <w:bCs/>
          <w:lang w:val="el-GR"/>
        </w:rPr>
        <w:t>ανάπτυξη πληροφοριακών συστημάτων.</w:t>
      </w:r>
    </w:p>
    <w:p w14:paraId="38C6245A" w14:textId="77777777" w:rsidR="007E243D" w:rsidRPr="00D86BD5" w:rsidRDefault="007E243D" w:rsidP="00ED6384">
      <w:pPr>
        <w:pStyle w:val="aff"/>
        <w:spacing w:before="120"/>
        <w:ind w:left="0"/>
        <w:contextualSpacing w:val="0"/>
        <w:rPr>
          <w:lang w:val="el-GR"/>
        </w:rPr>
      </w:pPr>
      <w:r w:rsidRPr="00D86BD5"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D86BD5">
        <w:rPr>
          <w:lang w:val="el-GR"/>
        </w:rPr>
        <w:t xml:space="preserve">ή εμπορικά </w:t>
      </w:r>
      <w:r w:rsidRPr="00D86BD5"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D86BD5" w:rsidDel="00893E05" w:rsidRDefault="00BE6F4C" w:rsidP="00ED6384">
      <w:pPr>
        <w:pStyle w:val="aff"/>
        <w:spacing w:before="120"/>
        <w:ind w:left="0"/>
        <w:contextualSpacing w:val="0"/>
        <w:rPr>
          <w:lang w:val="el-GR"/>
        </w:rPr>
      </w:pPr>
      <w:r w:rsidRPr="00D86BD5"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D86BD5" w:rsidRDefault="00BE6F4C" w:rsidP="00ED6384">
      <w:pPr>
        <w:pStyle w:val="aff"/>
        <w:spacing w:before="120"/>
        <w:ind w:left="0"/>
        <w:contextualSpacing w:val="0"/>
        <w:rPr>
          <w:lang w:val="el-GR"/>
        </w:rPr>
      </w:pPr>
      <w:r w:rsidRPr="00D86BD5"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D86BD5">
        <w:rPr>
          <w:lang w:val="el-GR"/>
        </w:rPr>
        <w:t>.</w:t>
      </w:r>
    </w:p>
    <w:p w14:paraId="2BE12AB9" w14:textId="7D773F5E" w:rsidR="00BE6F4C" w:rsidRPr="00D86BD5" w:rsidDel="00893E05" w:rsidRDefault="00722D14" w:rsidP="00ED6384">
      <w:pPr>
        <w:pStyle w:val="aff"/>
        <w:spacing w:before="120"/>
        <w:ind w:left="0"/>
        <w:contextualSpacing w:val="0"/>
        <w:rPr>
          <w:lang w:val="el-GR"/>
        </w:rPr>
      </w:pPr>
      <w:r w:rsidRPr="00D86BD5">
        <w:rPr>
          <w:lang w:val="el-GR"/>
        </w:rPr>
        <w:t>Στην περίπτωση ένωσης οικονομικών φορέων</w:t>
      </w:r>
      <w:r w:rsidR="00BE6F4C" w:rsidRPr="00D86BD5" w:rsidDel="00893E05">
        <w:rPr>
          <w:lang w:val="el-GR"/>
        </w:rPr>
        <w:t xml:space="preserve"> </w:t>
      </w:r>
      <w:r w:rsidRPr="00D86BD5">
        <w:rPr>
          <w:lang w:val="el-GR"/>
        </w:rPr>
        <w:t xml:space="preserve">η καταλληλότητα άσκησης επαγγελματικής δραστηριότητας απαιτείται να καλύπτεται </w:t>
      </w:r>
      <w:r w:rsidRPr="00302D18">
        <w:rPr>
          <w:lang w:val="el-GR"/>
        </w:rPr>
        <w:t xml:space="preserve">από </w:t>
      </w:r>
      <w:r w:rsidR="00B00DE1" w:rsidRPr="00302D18">
        <w:rPr>
          <w:lang w:val="el-GR"/>
        </w:rPr>
        <w:t xml:space="preserve">τουλάχιστον ένα μέλος </w:t>
      </w:r>
      <w:r w:rsidRPr="00302D18">
        <w:rPr>
          <w:lang w:val="el-GR"/>
        </w:rPr>
        <w:t>της ένωσης.</w:t>
      </w:r>
    </w:p>
    <w:p w14:paraId="7830D1BF" w14:textId="77777777" w:rsidR="008338F0" w:rsidRPr="00D86BD5" w:rsidRDefault="003355E7" w:rsidP="00086782">
      <w:pPr>
        <w:pStyle w:val="30"/>
        <w:ind w:left="1276"/>
        <w:rPr>
          <w:rFonts w:cs="Tahoma"/>
          <w:lang w:val="el-GR"/>
        </w:rPr>
      </w:pPr>
      <w:bookmarkStart w:id="109" w:name="_Toc74566826"/>
      <w:bookmarkStart w:id="110" w:name="_Ref496541309"/>
      <w:bookmarkStart w:id="111" w:name="_Ref496541508"/>
      <w:bookmarkStart w:id="112" w:name="_Toc97194277"/>
      <w:bookmarkStart w:id="113" w:name="_Toc97194426"/>
      <w:bookmarkStart w:id="114" w:name="_Toc122685238"/>
      <w:bookmarkEnd w:id="109"/>
      <w:r w:rsidRPr="00D86BD5">
        <w:rPr>
          <w:rFonts w:cs="Tahoma"/>
          <w:lang w:val="el-GR"/>
        </w:rPr>
        <w:t>Οικονομική και χρηματοοικονομική επάρκεια</w:t>
      </w:r>
      <w:bookmarkEnd w:id="110"/>
      <w:bookmarkEnd w:id="111"/>
      <w:bookmarkEnd w:id="112"/>
      <w:bookmarkEnd w:id="113"/>
      <w:bookmarkEnd w:id="114"/>
    </w:p>
    <w:p w14:paraId="0268ABE6" w14:textId="74CEB6D4" w:rsidR="00002595" w:rsidRPr="00D86BD5" w:rsidRDefault="00002595" w:rsidP="00002595">
      <w:pPr>
        <w:rPr>
          <w:lang w:val="el-GR"/>
        </w:rPr>
      </w:pPr>
      <w:bookmarkStart w:id="115" w:name="_Toc97194278"/>
      <w:r w:rsidRPr="00D86BD5">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(2019-2020-2021) </w:t>
      </w:r>
      <w:r w:rsidR="00D30CC0">
        <w:rPr>
          <w:lang w:val="el-GR"/>
        </w:rPr>
        <w:t xml:space="preserve">κατ’ ελάχιστον </w:t>
      </w:r>
      <w:r w:rsidRPr="00D86BD5">
        <w:rPr>
          <w:lang w:val="el-GR"/>
        </w:rPr>
        <w:t xml:space="preserve">ίσο με το </w:t>
      </w:r>
      <w:r w:rsidR="005B6ED9">
        <w:rPr>
          <w:lang w:val="el-GR"/>
        </w:rPr>
        <w:t>80</w:t>
      </w:r>
      <w:r w:rsidRPr="00D86BD5">
        <w:rPr>
          <w:lang w:val="el-GR"/>
        </w:rPr>
        <w:t xml:space="preserve">% </w:t>
      </w:r>
      <w:r w:rsidR="00D30CC0">
        <w:rPr>
          <w:lang w:val="el-GR"/>
        </w:rPr>
        <w:t xml:space="preserve">της εκτιμώμενης αξίας της υπό ανάθεση σύμβασης </w:t>
      </w:r>
      <w:r w:rsidRPr="00D86BD5">
        <w:rPr>
          <w:lang w:val="el-GR"/>
        </w:rPr>
        <w:t>χωρίς ΦΠΑ και χωρίς τα δικαιώματα προαίρεσης.</w:t>
      </w:r>
    </w:p>
    <w:p w14:paraId="049751D4" w14:textId="77777777" w:rsidR="00002595" w:rsidRPr="00D86BD5" w:rsidRDefault="00002595" w:rsidP="00002595">
      <w:pPr>
        <w:rPr>
          <w:b/>
          <w:i/>
          <w:iCs/>
          <w:color w:val="5B9BD5"/>
          <w:lang w:val="el-GR" w:eastAsia="en-US"/>
        </w:rPr>
      </w:pPr>
      <w:r w:rsidRPr="00D86BD5">
        <w:rPr>
          <w:lang w:val="el-GR"/>
        </w:rPr>
        <w:t>Σε περίπτωση ένωσης οικονομικών φορέων, οι παραπάνω απαιτήσεις καλύπτονται αθροιστικά από τα μέλη της ένωσης.</w:t>
      </w:r>
    </w:p>
    <w:bookmarkEnd w:id="115"/>
    <w:p w14:paraId="6D5EBBA7" w14:textId="77777777" w:rsidR="00722D14" w:rsidRPr="00D86BD5" w:rsidRDefault="00722D14" w:rsidP="00821852">
      <w:pPr>
        <w:rPr>
          <w:lang w:val="el-GR" w:eastAsia="en-US"/>
        </w:rPr>
      </w:pPr>
    </w:p>
    <w:p w14:paraId="6651E130" w14:textId="77777777" w:rsidR="008338F0" w:rsidRPr="00D86BD5" w:rsidRDefault="003355E7" w:rsidP="00086782">
      <w:pPr>
        <w:pStyle w:val="30"/>
        <w:ind w:left="1276"/>
        <w:rPr>
          <w:rFonts w:cs="Tahoma"/>
          <w:lang w:val="el-GR"/>
        </w:rPr>
      </w:pPr>
      <w:bookmarkStart w:id="116" w:name="_Ref496541329"/>
      <w:bookmarkStart w:id="117" w:name="_Ref496541556"/>
      <w:bookmarkStart w:id="118" w:name="_Toc97194279"/>
      <w:bookmarkStart w:id="119" w:name="_Toc97194427"/>
      <w:bookmarkStart w:id="120" w:name="_Toc122685239"/>
      <w:r w:rsidRPr="00D86BD5">
        <w:rPr>
          <w:rFonts w:cs="Tahoma"/>
          <w:lang w:val="el-GR"/>
        </w:rPr>
        <w:lastRenderedPageBreak/>
        <w:t>Τεχνική και επαγγελματική ικανότητα</w:t>
      </w:r>
      <w:bookmarkEnd w:id="116"/>
      <w:bookmarkEnd w:id="117"/>
      <w:bookmarkEnd w:id="118"/>
      <w:bookmarkEnd w:id="119"/>
      <w:bookmarkEnd w:id="120"/>
      <w:r w:rsidR="0071303E" w:rsidRPr="00D86BD5">
        <w:rPr>
          <w:rFonts w:cs="Tahoma"/>
          <w:lang w:val="el-GR"/>
        </w:rPr>
        <w:t xml:space="preserve"> </w:t>
      </w:r>
    </w:p>
    <w:p w14:paraId="58AA3308" w14:textId="77777777" w:rsidR="0069435C" w:rsidRPr="00D86BD5" w:rsidRDefault="0069435C" w:rsidP="0069435C">
      <w:pPr>
        <w:pStyle w:val="40"/>
        <w:rPr>
          <w:rFonts w:cs="Tahoma"/>
          <w:lang w:val="el-GR" w:eastAsia="en-US"/>
        </w:rPr>
      </w:pPr>
      <w:bookmarkStart w:id="121" w:name="_Ref61980826"/>
      <w:bookmarkStart w:id="122" w:name="_Toc97194280"/>
      <w:bookmarkStart w:id="123" w:name="_Toc122685240"/>
      <w:bookmarkStart w:id="124" w:name="_Ref40965350"/>
      <w:r w:rsidRPr="00D86BD5">
        <w:rPr>
          <w:rFonts w:cs="Tahoma"/>
          <w:lang w:val="el-GR" w:eastAsia="en-US"/>
        </w:rPr>
        <w:t>Τεχνική Ικανότητα</w:t>
      </w:r>
      <w:bookmarkEnd w:id="121"/>
      <w:bookmarkEnd w:id="122"/>
      <w:bookmarkEnd w:id="123"/>
    </w:p>
    <w:p w14:paraId="36FC3A6D" w14:textId="77777777" w:rsidR="00D1218A" w:rsidRPr="00D86BD5" w:rsidRDefault="00D1218A" w:rsidP="00D1218A">
      <w:pPr>
        <w:spacing w:before="120"/>
        <w:rPr>
          <w:lang w:val="el-GR"/>
        </w:rPr>
      </w:pPr>
      <w:r w:rsidRPr="00D86BD5">
        <w:rPr>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55A34B4" w14:textId="7B8E33EF" w:rsidR="00D1218A" w:rsidRPr="00D86BD5" w:rsidRDefault="00D1218A" w:rsidP="00D1218A">
      <w:pPr>
        <w:spacing w:before="120"/>
        <w:rPr>
          <w:lang w:val="el-GR"/>
        </w:rPr>
      </w:pPr>
      <w:r w:rsidRPr="00D86BD5">
        <w:rPr>
          <w:lang w:val="el-GR"/>
        </w:rPr>
        <w:t>Συγκεκριμένα απαιτείται:</w:t>
      </w:r>
    </w:p>
    <w:p w14:paraId="70A48D58" w14:textId="5714AD10" w:rsidR="00D1218A" w:rsidRPr="00D86BD5" w:rsidRDefault="00D1218A" w:rsidP="00D1218A">
      <w:pPr>
        <w:rPr>
          <w:lang w:val="el-GR"/>
        </w:rPr>
      </w:pPr>
      <w:r w:rsidRPr="00D86BD5">
        <w:rPr>
          <w:lang w:val="el-GR"/>
        </w:rPr>
        <w:t xml:space="preserve">Ο υποψήφιος πρέπει κατά τα τελευταία τέσσερα </w:t>
      </w:r>
      <w:r w:rsidRPr="00D86BD5">
        <w:rPr>
          <w:b/>
          <w:bCs/>
          <w:lang w:val="el-GR"/>
        </w:rPr>
        <w:t xml:space="preserve">(4) έτη </w:t>
      </w:r>
      <w:r w:rsidR="00D30CC0">
        <w:rPr>
          <w:b/>
          <w:bCs/>
          <w:lang w:val="el-GR"/>
        </w:rPr>
        <w:t xml:space="preserve">από την απόφαση διενέργειας διαγωνισμού </w:t>
      </w:r>
      <w:r w:rsidRPr="00D86BD5">
        <w:rPr>
          <w:lang w:val="el-GR"/>
        </w:rPr>
        <w:t>να έχει ολοκληρώσει επιτυχώς –είτε αυτοτελώς είτε ως μέλος ένωσης ή κοινοπραξίας</w:t>
      </w:r>
      <w:r w:rsidR="00B81DBC">
        <w:rPr>
          <w:lang w:val="el-GR"/>
        </w:rPr>
        <w:t xml:space="preserve"> με ποσοστό συμμετοχής τουλάχιστον 35%</w:t>
      </w:r>
      <w:r w:rsidRPr="00D86BD5">
        <w:rPr>
          <w:lang w:val="el-GR"/>
        </w:rPr>
        <w:t>- τουλάχιστον τα ακόλουθα:</w:t>
      </w:r>
    </w:p>
    <w:p w14:paraId="73CF4C65" w14:textId="288CEABA" w:rsidR="00D1218A" w:rsidRPr="00D86BD5" w:rsidRDefault="00D1218A" w:rsidP="000A6F75">
      <w:pPr>
        <w:pStyle w:val="aff"/>
        <w:numPr>
          <w:ilvl w:val="0"/>
          <w:numId w:val="57"/>
        </w:numPr>
        <w:rPr>
          <w:bCs/>
          <w:lang w:val="el-GR"/>
        </w:rPr>
      </w:pPr>
      <w:r w:rsidRPr="00D86BD5">
        <w:rPr>
          <w:bCs/>
          <w:lang w:val="el-GR"/>
        </w:rPr>
        <w:t>ένα (1) έργο ανάπτυξης ολοκληρωμένου πληροφοριακού συστήματος το οποίο θα περιλαμβάνει κατ’ ελάχιστον τα κάτωθι:</w:t>
      </w:r>
    </w:p>
    <w:p w14:paraId="72B2C064" w14:textId="77777777" w:rsidR="00D1218A" w:rsidRPr="00D86BD5" w:rsidRDefault="00D1218A" w:rsidP="000A6F75">
      <w:pPr>
        <w:pStyle w:val="aff"/>
        <w:numPr>
          <w:ilvl w:val="1"/>
          <w:numId w:val="57"/>
        </w:numPr>
        <w:rPr>
          <w:bCs/>
          <w:lang w:val="el-GR"/>
        </w:rPr>
      </w:pPr>
      <w:r w:rsidRPr="00D86BD5">
        <w:rPr>
          <w:bCs/>
          <w:lang w:val="el-GR"/>
        </w:rPr>
        <w:t>Υποσύστημα Μητρώου μέσω του οποίου :</w:t>
      </w:r>
    </w:p>
    <w:p w14:paraId="4E8BA65A" w14:textId="77777777" w:rsidR="00D1218A" w:rsidRPr="00D86BD5" w:rsidRDefault="00D1218A" w:rsidP="000A6F75">
      <w:pPr>
        <w:pStyle w:val="aff"/>
        <w:numPr>
          <w:ilvl w:val="2"/>
          <w:numId w:val="57"/>
        </w:numPr>
        <w:rPr>
          <w:bCs/>
          <w:lang w:val="el-GR"/>
        </w:rPr>
      </w:pPr>
      <w:r w:rsidRPr="00D86BD5">
        <w:rPr>
          <w:bCs/>
          <w:lang w:val="el-GR"/>
        </w:rPr>
        <w:t>να ορίζεται μοναδικά η οντότητα ενός φυσικού προσώπου</w:t>
      </w:r>
    </w:p>
    <w:p w14:paraId="4FF32B35" w14:textId="77777777" w:rsidR="00C06A5D" w:rsidRDefault="00D1218A" w:rsidP="000A6F75">
      <w:pPr>
        <w:pStyle w:val="aff"/>
        <w:numPr>
          <w:ilvl w:val="2"/>
          <w:numId w:val="57"/>
        </w:numPr>
        <w:rPr>
          <w:bCs/>
          <w:lang w:val="el-GR"/>
        </w:rPr>
      </w:pPr>
      <w:r w:rsidRPr="00D86BD5">
        <w:rPr>
          <w:bCs/>
          <w:lang w:val="el-GR"/>
        </w:rPr>
        <w:t xml:space="preserve">να αποδίδονται αριθμοί μητρώου τρίτων συστημάτων στην μοναδική αυτή οντότητα </w:t>
      </w:r>
      <w:r w:rsidR="00C06A5D" w:rsidRPr="00C06A5D">
        <w:rPr>
          <w:bCs/>
          <w:lang w:val="el-GR"/>
        </w:rPr>
        <w:t xml:space="preserve">καθώς και </w:t>
      </w:r>
    </w:p>
    <w:p w14:paraId="5E79A56F" w14:textId="3ECD7542" w:rsidR="00D1218A" w:rsidRPr="00D86BD5" w:rsidRDefault="00C06A5D" w:rsidP="000A6F75">
      <w:pPr>
        <w:pStyle w:val="aff"/>
        <w:numPr>
          <w:ilvl w:val="2"/>
          <w:numId w:val="57"/>
        </w:numPr>
        <w:rPr>
          <w:bCs/>
          <w:lang w:val="el-GR"/>
        </w:rPr>
      </w:pPr>
      <w:r w:rsidRPr="00C06A5D">
        <w:rPr>
          <w:bCs/>
          <w:lang w:val="el-GR"/>
        </w:rPr>
        <w:t>να τεκμηριώνονται πρωτογενώς συσχετισμοί μεταξύ αυτών των μοναδικών οντοτήτων</w:t>
      </w:r>
    </w:p>
    <w:p w14:paraId="6C53D820" w14:textId="77777777" w:rsidR="00D1218A" w:rsidRPr="00D86BD5" w:rsidRDefault="00D1218A" w:rsidP="000A6F75">
      <w:pPr>
        <w:pStyle w:val="aff"/>
        <w:numPr>
          <w:ilvl w:val="1"/>
          <w:numId w:val="57"/>
        </w:numPr>
        <w:rPr>
          <w:bCs/>
          <w:lang w:val="el-GR"/>
        </w:rPr>
      </w:pPr>
      <w:r w:rsidRPr="00D86BD5">
        <w:rPr>
          <w:bCs/>
          <w:lang w:val="el-GR"/>
        </w:rPr>
        <w:t>Υποσύστημα Γενικής Διαχείρισης</w:t>
      </w:r>
    </w:p>
    <w:p w14:paraId="67973CC8" w14:textId="77777777" w:rsidR="00D1218A" w:rsidRPr="00D86BD5" w:rsidRDefault="00D1218A" w:rsidP="000A6F75">
      <w:pPr>
        <w:pStyle w:val="aff"/>
        <w:numPr>
          <w:ilvl w:val="1"/>
          <w:numId w:val="57"/>
        </w:numPr>
        <w:rPr>
          <w:bCs/>
          <w:lang w:val="el-GR"/>
        </w:rPr>
      </w:pPr>
      <w:r w:rsidRPr="00D86BD5">
        <w:rPr>
          <w:bCs/>
          <w:lang w:val="el-GR"/>
        </w:rPr>
        <w:t>Υποσύστημα Διαλειτουργικότητας</w:t>
      </w:r>
    </w:p>
    <w:p w14:paraId="3003B9EC" w14:textId="77777777" w:rsidR="00D1218A" w:rsidRPr="00D86BD5" w:rsidRDefault="00D1218A" w:rsidP="000A6F75">
      <w:pPr>
        <w:pStyle w:val="aff"/>
        <w:numPr>
          <w:ilvl w:val="1"/>
          <w:numId w:val="57"/>
        </w:numPr>
        <w:rPr>
          <w:bCs/>
          <w:lang w:val="el-GR"/>
        </w:rPr>
      </w:pPr>
      <w:r w:rsidRPr="00D86BD5">
        <w:rPr>
          <w:bCs/>
          <w:lang w:val="el-GR"/>
        </w:rPr>
        <w:t xml:space="preserve">Υποστήριξη χρηστών με γεωγραφική κατανομή σε τουλάχιστον 300 διαφορετικά σημεία </w:t>
      </w:r>
    </w:p>
    <w:p w14:paraId="1A00507A" w14:textId="1DEA09CA" w:rsidR="00D1218A" w:rsidRPr="00D86BD5" w:rsidRDefault="00D1218A" w:rsidP="00D1218A">
      <w:pPr>
        <w:rPr>
          <w:bCs/>
          <w:lang w:val="el-GR"/>
        </w:rPr>
      </w:pPr>
      <w:r w:rsidRPr="00D86BD5">
        <w:rPr>
          <w:bCs/>
          <w:lang w:val="el-GR"/>
        </w:rPr>
        <w:t xml:space="preserve">Μέσω του συγκεκριμένου συστήματος θα πρέπει να έχουν εκδοθεί άνω των </w:t>
      </w:r>
      <w:r w:rsidR="00A94B21">
        <w:rPr>
          <w:bCs/>
          <w:lang w:val="el-GR"/>
        </w:rPr>
        <w:t>5</w:t>
      </w:r>
      <w:r w:rsidRPr="00D86BD5">
        <w:rPr>
          <w:bCs/>
          <w:lang w:val="el-GR"/>
        </w:rPr>
        <w:t xml:space="preserve"> εκ. πιστοποιητικά και οι ταυτόχρονοι εσωτερικοί χρήστες να είναι τουλάχιστον χ</w:t>
      </w:r>
      <w:r w:rsidR="00A94B21">
        <w:rPr>
          <w:bCs/>
          <w:lang w:val="el-GR"/>
        </w:rPr>
        <w:t>ίλιοι</w:t>
      </w:r>
      <w:r w:rsidRPr="00D86BD5">
        <w:rPr>
          <w:bCs/>
          <w:lang w:val="el-GR"/>
        </w:rPr>
        <w:t xml:space="preserve"> (</w:t>
      </w:r>
      <w:r w:rsidR="00A94B21">
        <w:rPr>
          <w:bCs/>
          <w:lang w:val="el-GR"/>
        </w:rPr>
        <w:t>1</w:t>
      </w:r>
      <w:r w:rsidRPr="00D86BD5">
        <w:rPr>
          <w:bCs/>
          <w:lang w:val="el-GR"/>
        </w:rPr>
        <w:t xml:space="preserve">.000) χωρικά διεσπαρμένοι στο σύνολο της χώρας. </w:t>
      </w:r>
    </w:p>
    <w:p w14:paraId="191C2593" w14:textId="77777777" w:rsidR="00D1218A" w:rsidRPr="00D86BD5" w:rsidRDefault="00D1218A" w:rsidP="000A6F75">
      <w:pPr>
        <w:pStyle w:val="aff"/>
        <w:numPr>
          <w:ilvl w:val="0"/>
          <w:numId w:val="57"/>
        </w:numPr>
        <w:rPr>
          <w:bCs/>
          <w:lang w:val="el-GR"/>
        </w:rPr>
      </w:pPr>
      <w:r w:rsidRPr="00D86BD5">
        <w:rPr>
          <w:bCs/>
          <w:lang w:val="el-GR"/>
        </w:rPr>
        <w:t>πέντε (5) έργα τα οποία αθροιστικά να καλύπτουν :</w:t>
      </w:r>
    </w:p>
    <w:p w14:paraId="67DA364A" w14:textId="77777777" w:rsidR="00D1218A" w:rsidRPr="00D86BD5" w:rsidRDefault="00D1218A" w:rsidP="000A6F75">
      <w:pPr>
        <w:pStyle w:val="aff"/>
        <w:numPr>
          <w:ilvl w:val="1"/>
          <w:numId w:val="57"/>
        </w:numPr>
        <w:rPr>
          <w:bCs/>
          <w:lang w:val="el-GR"/>
        </w:rPr>
      </w:pPr>
      <w:r w:rsidRPr="00D86BD5">
        <w:rPr>
          <w:bCs/>
          <w:lang w:val="el-GR"/>
        </w:rPr>
        <w:t xml:space="preserve">ψηφιοποίηση διαδικασιών που σχετίζονται με τη δημοτική και αστική κατάσταση των πολιτών </w:t>
      </w:r>
    </w:p>
    <w:p w14:paraId="3961B66F" w14:textId="77777777" w:rsidR="00D1218A" w:rsidRPr="00D86BD5" w:rsidRDefault="00D1218A" w:rsidP="000A6F75">
      <w:pPr>
        <w:pStyle w:val="aff"/>
        <w:numPr>
          <w:ilvl w:val="1"/>
          <w:numId w:val="57"/>
        </w:numPr>
        <w:rPr>
          <w:bCs/>
          <w:lang w:val="el-GR"/>
        </w:rPr>
      </w:pPr>
      <w:r w:rsidRPr="00D86BD5">
        <w:rPr>
          <w:bCs/>
          <w:lang w:val="el-GR"/>
        </w:rPr>
        <w:t>υποδοχή και διαχείριση ψηφιακών δηλώσεων – αιτήσεων μέσω του ΚΕΔ</w:t>
      </w:r>
    </w:p>
    <w:p w14:paraId="74A09C55" w14:textId="77777777" w:rsidR="00D1218A" w:rsidRPr="00D86BD5" w:rsidRDefault="00D1218A" w:rsidP="000A6F75">
      <w:pPr>
        <w:pStyle w:val="aff"/>
        <w:numPr>
          <w:ilvl w:val="1"/>
          <w:numId w:val="57"/>
        </w:numPr>
        <w:rPr>
          <w:bCs/>
          <w:lang w:val="el-GR"/>
        </w:rPr>
      </w:pPr>
      <w:r w:rsidRPr="00D86BD5">
        <w:rPr>
          <w:bCs/>
          <w:lang w:val="el-GR"/>
        </w:rPr>
        <w:t xml:space="preserve">ανάπτυξη διαλειτουργικότητας για τη διάθεση ψηφιακών υπηρεσιών μέσω </w:t>
      </w:r>
      <w:r w:rsidRPr="00D86BD5">
        <w:rPr>
          <w:bCs/>
          <w:lang w:val="en-US"/>
        </w:rPr>
        <w:t>gov</w:t>
      </w:r>
      <w:r w:rsidRPr="00D86BD5">
        <w:rPr>
          <w:bCs/>
          <w:lang w:val="el-GR"/>
        </w:rPr>
        <w:t>.</w:t>
      </w:r>
      <w:r w:rsidRPr="00D86BD5">
        <w:rPr>
          <w:bCs/>
          <w:lang w:val="en-US"/>
        </w:rPr>
        <w:t>gr</w:t>
      </w:r>
      <w:r w:rsidRPr="00D86BD5">
        <w:rPr>
          <w:bCs/>
          <w:lang w:val="el-GR"/>
        </w:rPr>
        <w:t xml:space="preserve"> και Κέντρου Διαλειτουργικότητας της ΓΓΠΣ</w:t>
      </w:r>
    </w:p>
    <w:p w14:paraId="509A6B2E" w14:textId="77777777" w:rsidR="00D1218A" w:rsidRPr="00D86BD5" w:rsidRDefault="00D1218A" w:rsidP="000A6F75">
      <w:pPr>
        <w:pStyle w:val="aff"/>
        <w:numPr>
          <w:ilvl w:val="1"/>
          <w:numId w:val="57"/>
        </w:numPr>
        <w:rPr>
          <w:bCs/>
          <w:lang w:val="el-GR"/>
        </w:rPr>
      </w:pPr>
      <w:r w:rsidRPr="00D86BD5">
        <w:rPr>
          <w:bCs/>
          <w:lang w:val="el-GR"/>
        </w:rPr>
        <w:t>ανάπτυξη διαλειτουργικότητας μεταξύ κεντρικών συστημάτων της Δημόσιας Διοίκησης</w:t>
      </w:r>
    </w:p>
    <w:p w14:paraId="6E37E093" w14:textId="77777777" w:rsidR="00D1218A" w:rsidRPr="00D86BD5" w:rsidRDefault="00D1218A" w:rsidP="00D1218A">
      <w:pPr>
        <w:rPr>
          <w:lang w:val="el-GR"/>
        </w:rPr>
      </w:pPr>
      <w:r w:rsidRPr="00D86BD5">
        <w:rPr>
          <w:color w:val="212121"/>
          <w:shd w:val="clear" w:color="auto" w:fill="FFFFFF"/>
          <w:lang w:val="el-GR"/>
        </w:rPr>
        <w:t xml:space="preserve">Επιτρέπεται η τεκμηρίωση εμπειρίας </w:t>
      </w:r>
      <w:r w:rsidRPr="00D86BD5">
        <w:rPr>
          <w:color w:val="212121"/>
          <w:u w:val="single"/>
          <w:shd w:val="clear" w:color="auto" w:fill="FFFFFF"/>
          <w:lang w:val="el-GR"/>
        </w:rPr>
        <w:t xml:space="preserve">που υπερβαίνει τα τέσσερα έτη αλλά δεν ξεπερνά την τελευταία πενταετία </w:t>
      </w:r>
      <w:r w:rsidRPr="00D86BD5">
        <w:rPr>
          <w:color w:val="212121"/>
          <w:shd w:val="clear" w:color="auto" w:fill="FFFFFF"/>
          <w:lang w:val="el-GR"/>
        </w:rPr>
        <w:t>για λόγους ανάπτυξης του ανταγωνισμού.</w:t>
      </w:r>
    </w:p>
    <w:p w14:paraId="70AF6A73" w14:textId="77777777" w:rsidR="00D1218A" w:rsidRPr="00D86BD5" w:rsidRDefault="00D1218A" w:rsidP="00D1218A">
      <w:pPr>
        <w:rPr>
          <w:lang w:val="el-GR"/>
        </w:rPr>
      </w:pPr>
      <w:r w:rsidRPr="00D86BD5">
        <w:rPr>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 αθροιστικά να καλύπτονται όλες.</w:t>
      </w:r>
    </w:p>
    <w:p w14:paraId="474F899F" w14:textId="77777777" w:rsidR="00CC2818" w:rsidRPr="00D86BD5" w:rsidRDefault="00CC2818" w:rsidP="008E43C4">
      <w:pPr>
        <w:ind w:left="360"/>
        <w:rPr>
          <w:bCs/>
          <w:highlight w:val="cyan"/>
          <w:lang w:val="el-GR"/>
        </w:rPr>
      </w:pPr>
    </w:p>
    <w:p w14:paraId="515F669D" w14:textId="77777777" w:rsidR="00CC2818" w:rsidRPr="00D86BD5" w:rsidRDefault="00CC2818" w:rsidP="00CC2818">
      <w:pPr>
        <w:pStyle w:val="40"/>
        <w:rPr>
          <w:rFonts w:cs="Tahoma"/>
          <w:lang w:val="el-GR" w:eastAsia="en-US"/>
        </w:rPr>
      </w:pPr>
      <w:bookmarkStart w:id="125" w:name="_Toc97194281"/>
      <w:bookmarkStart w:id="126" w:name="_Toc122685241"/>
      <w:bookmarkEnd w:id="124"/>
      <w:r w:rsidRPr="00D86BD5">
        <w:rPr>
          <w:rFonts w:cs="Tahoma"/>
          <w:lang w:val="el-GR" w:eastAsia="en-US"/>
        </w:rPr>
        <w:t>Επαγγελματική Ικανότητα – Ομάδα Έργου</w:t>
      </w:r>
      <w:bookmarkEnd w:id="125"/>
      <w:bookmarkEnd w:id="126"/>
    </w:p>
    <w:p w14:paraId="79D354AD" w14:textId="7FD54AAA" w:rsidR="00D1218A" w:rsidRPr="00D86BD5" w:rsidRDefault="00D1218A" w:rsidP="00D1218A">
      <w:pPr>
        <w:spacing w:before="120"/>
        <w:rPr>
          <w:bCs/>
          <w:lang w:val="el-GR"/>
        </w:rPr>
      </w:pPr>
      <w:bookmarkStart w:id="127" w:name="_Ref40965313"/>
      <w:r w:rsidRPr="00D86BD5">
        <w:rPr>
          <w:bCs/>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w:t>
      </w:r>
      <w:r w:rsidRPr="00D86BD5">
        <w:rPr>
          <w:bCs/>
          <w:u w:val="single"/>
          <w:lang w:val="el-GR"/>
        </w:rPr>
        <w:t>τουλάχιστον</w:t>
      </w:r>
      <w:r w:rsidRPr="00D86BD5">
        <w:rPr>
          <w:bCs/>
          <w:lang w:val="el-GR"/>
        </w:rPr>
        <w:t xml:space="preserve"> από </w:t>
      </w:r>
      <w:r w:rsidR="00A477A6" w:rsidRPr="00D86BD5">
        <w:rPr>
          <w:b/>
          <w:bCs/>
          <w:lang w:val="el-GR"/>
        </w:rPr>
        <w:t>26</w:t>
      </w:r>
      <w:r w:rsidRPr="00D86BD5">
        <w:rPr>
          <w:bCs/>
          <w:lang w:val="el-GR"/>
        </w:rPr>
        <w:t xml:space="preserve"> </w:t>
      </w:r>
      <w:r w:rsidRPr="00D86BD5">
        <w:rPr>
          <w:b/>
          <w:bCs/>
          <w:lang w:val="el-GR"/>
        </w:rPr>
        <w:t>άτομα</w:t>
      </w:r>
      <w:r w:rsidRPr="00D86BD5">
        <w:rPr>
          <w:bCs/>
          <w:lang w:val="el-GR"/>
        </w:rPr>
        <w:t>:</w:t>
      </w:r>
    </w:p>
    <w:p w14:paraId="3B646211" w14:textId="60849C8B" w:rsidR="00D1218A" w:rsidRPr="00D86BD5" w:rsidRDefault="00D1218A" w:rsidP="000A6F75">
      <w:pPr>
        <w:pStyle w:val="aff"/>
        <w:numPr>
          <w:ilvl w:val="0"/>
          <w:numId w:val="58"/>
        </w:numPr>
        <w:spacing w:before="120" w:line="288" w:lineRule="auto"/>
        <w:rPr>
          <w:lang w:val="el-GR"/>
        </w:rPr>
      </w:pPr>
      <w:r w:rsidRPr="00D86BD5">
        <w:rPr>
          <w:b/>
          <w:bCs/>
          <w:u w:val="single"/>
          <w:lang w:val="el-GR"/>
        </w:rPr>
        <w:lastRenderedPageBreak/>
        <w:t>ένα (1) στέλεχος σε ρόλο Υπεύθυνου Έργου</w:t>
      </w:r>
      <w:r w:rsidRPr="00D86BD5">
        <w:rPr>
          <w:u w:val="single"/>
          <w:lang w:val="el-GR"/>
        </w:rPr>
        <w:t xml:space="preserve">, </w:t>
      </w:r>
      <w:r w:rsidRPr="00D86BD5">
        <w:rPr>
          <w:lang w:val="el-GR"/>
        </w:rPr>
        <w:t>υπάλληλος του υποψηφίου Αναδόχου, πανεπιστημιακής εκπαίδευσης στην Πληροφορική, με τουλάχιστον 1</w:t>
      </w:r>
      <w:r w:rsidR="00B13194" w:rsidRPr="00D86BD5">
        <w:rPr>
          <w:lang w:val="el-GR"/>
        </w:rPr>
        <w:t>2</w:t>
      </w:r>
      <w:r w:rsidRPr="00D86BD5">
        <w:rPr>
          <w:lang w:val="el-GR"/>
        </w:rPr>
        <w:t>ετή εμπειρία στη διαχείριση έργων πληροφορικής και διεθνώς αναγνωρισμένη πιστοποίηση στη διαχείριση έργων (π.χ. PMP, Prince2, κτλ.). Επιπρόσθετα, θα πρέπει να έχει συμμετάσχει ως Υπεύθυνος Έργου σε τρία (3) έργα ανάπτυξης ή και συντήρησης Πληροφοριακών Συστημάτων Εθνικής Εμβέλειας</w:t>
      </w:r>
    </w:p>
    <w:p w14:paraId="1512EB56" w14:textId="554BA36B" w:rsidR="00D1218A" w:rsidRPr="00D86BD5" w:rsidRDefault="00D1218A" w:rsidP="000A6F75">
      <w:pPr>
        <w:pStyle w:val="aff"/>
        <w:numPr>
          <w:ilvl w:val="0"/>
          <w:numId w:val="58"/>
        </w:numPr>
        <w:spacing w:before="120" w:line="288" w:lineRule="auto"/>
        <w:rPr>
          <w:lang w:val="el-GR"/>
        </w:rPr>
      </w:pPr>
      <w:r w:rsidRPr="00D86BD5">
        <w:rPr>
          <w:b/>
          <w:bCs/>
          <w:u w:val="single"/>
          <w:lang w:val="el-GR"/>
        </w:rPr>
        <w:t>ένα (1) στέλεχος σε ρόλο Αναπληρωτή Υπεύθυνου Έργου</w:t>
      </w:r>
      <w:r w:rsidRPr="00D86BD5">
        <w:rPr>
          <w:u w:val="single"/>
          <w:lang w:val="el-GR"/>
        </w:rPr>
        <w:t xml:space="preserve">, </w:t>
      </w:r>
      <w:r w:rsidRPr="00D86BD5">
        <w:rPr>
          <w:lang w:val="el-GR"/>
        </w:rPr>
        <w:t xml:space="preserve">με τουλάχιστον </w:t>
      </w:r>
      <w:r w:rsidR="00B13194" w:rsidRPr="00D86BD5">
        <w:rPr>
          <w:lang w:val="el-GR"/>
        </w:rPr>
        <w:t>10</w:t>
      </w:r>
      <w:r w:rsidRPr="00D86BD5">
        <w:rPr>
          <w:lang w:val="el-GR"/>
        </w:rPr>
        <w:t>ετή εμπειρία στη διαχείριση έργων πληροφορικής και διεθνώς αναγνωρισμένη πιστοποίηση στη διαχείριση έργων (π.χ. PMP, Prince2, κτλ.)</w:t>
      </w:r>
    </w:p>
    <w:p w14:paraId="11DB0ED2" w14:textId="41F65B5F" w:rsidR="00D1218A" w:rsidRPr="00D86BD5" w:rsidRDefault="00D1218A" w:rsidP="000A6F75">
      <w:pPr>
        <w:pStyle w:val="aff"/>
        <w:numPr>
          <w:ilvl w:val="0"/>
          <w:numId w:val="58"/>
        </w:numPr>
        <w:spacing w:before="120" w:line="288" w:lineRule="auto"/>
        <w:rPr>
          <w:lang w:val="el-GR"/>
        </w:rPr>
      </w:pPr>
      <w:r w:rsidRPr="00D86BD5">
        <w:rPr>
          <w:b/>
          <w:bCs/>
          <w:u w:val="single"/>
          <w:lang w:val="el-GR"/>
        </w:rPr>
        <w:t>ένα (1) στέλεχος σε ρόλο Υπεύθυνου Διασφάλισης Ποιότητας</w:t>
      </w:r>
      <w:r w:rsidRPr="00D86BD5">
        <w:rPr>
          <w:lang w:val="el-GR"/>
        </w:rPr>
        <w:t>, υπάλληλος του υποψηφίου Αναδόχου, πανεπιστημιακής ή τεχνολογικής εκπαίδευσης στην Πληροφορική με τουλάχιστον 10ετή εμπειρία σε έργα πληροφορικής</w:t>
      </w:r>
      <w:r w:rsidR="000660C8" w:rsidRPr="00D86BD5">
        <w:rPr>
          <w:lang w:val="el-GR"/>
        </w:rPr>
        <w:t>.</w:t>
      </w:r>
    </w:p>
    <w:p w14:paraId="1FC63AD8" w14:textId="45F2A791" w:rsidR="000660C8" w:rsidRPr="00D86BD5" w:rsidRDefault="000660C8" w:rsidP="000A6F75">
      <w:pPr>
        <w:pStyle w:val="aff"/>
        <w:numPr>
          <w:ilvl w:val="0"/>
          <w:numId w:val="58"/>
        </w:numPr>
        <w:spacing w:before="120" w:line="288" w:lineRule="auto"/>
        <w:rPr>
          <w:lang w:val="el-GR"/>
        </w:rPr>
      </w:pPr>
      <w:r w:rsidRPr="00D86BD5">
        <w:rPr>
          <w:b/>
          <w:bCs/>
          <w:u w:val="single"/>
          <w:lang w:val="el-GR"/>
        </w:rPr>
        <w:t xml:space="preserve">ένα (1) στέλεχος σε ρόλο Υπεύθυνου Ασφάλειας </w:t>
      </w:r>
      <w:r w:rsidR="00111B0C" w:rsidRPr="00D86BD5">
        <w:rPr>
          <w:b/>
          <w:bCs/>
          <w:u w:val="single"/>
          <w:lang w:val="el-GR"/>
        </w:rPr>
        <w:t xml:space="preserve">Πληροφοριών &amp; </w:t>
      </w:r>
      <w:r w:rsidRPr="00D86BD5">
        <w:rPr>
          <w:b/>
          <w:bCs/>
          <w:u w:val="single"/>
          <w:lang w:val="el-GR"/>
        </w:rPr>
        <w:t>Πληροφοριακών Συστημάτων</w:t>
      </w:r>
      <w:r w:rsidRPr="00D86BD5">
        <w:rPr>
          <w:lang w:val="el-GR"/>
        </w:rPr>
        <w:t xml:space="preserve">, </w:t>
      </w:r>
      <w:r w:rsidRPr="00496D07">
        <w:rPr>
          <w:lang w:val="el-GR"/>
        </w:rPr>
        <w:t>υπάλληλος του υποψηφίου Αναδόχου,</w:t>
      </w:r>
      <w:r w:rsidRPr="00D86BD5">
        <w:rPr>
          <w:lang w:val="el-GR"/>
        </w:rPr>
        <w:t xml:space="preserve"> με τουλάχιστον 10ετή εμπειρία </w:t>
      </w:r>
      <w:r w:rsidR="00111B0C" w:rsidRPr="00D86BD5">
        <w:rPr>
          <w:lang w:val="el-GR"/>
        </w:rPr>
        <w:t>στην πληροφορική και αναγνωρισμένη πιστοποίηση ως επικεφαλής επιθεωρητής (Lead Auditor) κατά ISO 27001</w:t>
      </w:r>
      <w:r w:rsidRPr="00D86BD5">
        <w:rPr>
          <w:lang w:val="el-GR"/>
        </w:rPr>
        <w:t>.</w:t>
      </w:r>
      <w:r w:rsidR="00111B0C" w:rsidRPr="00D86BD5">
        <w:rPr>
          <w:lang w:val="el-GR"/>
        </w:rPr>
        <w:t xml:space="preserve"> </w:t>
      </w:r>
    </w:p>
    <w:p w14:paraId="278D95FB" w14:textId="53253A2C" w:rsidR="00A477A6" w:rsidRPr="00132925" w:rsidRDefault="00A477A6" w:rsidP="000A6F75">
      <w:pPr>
        <w:pStyle w:val="aff"/>
        <w:numPr>
          <w:ilvl w:val="0"/>
          <w:numId w:val="58"/>
        </w:numPr>
        <w:spacing w:before="120" w:line="288" w:lineRule="auto"/>
        <w:rPr>
          <w:lang w:val="el-GR"/>
        </w:rPr>
      </w:pPr>
      <w:r w:rsidRPr="00F71AC0">
        <w:rPr>
          <w:b/>
          <w:bCs/>
          <w:u w:val="single"/>
          <w:lang w:val="el-GR"/>
        </w:rPr>
        <w:t xml:space="preserve">ένα (1) στέλεχος σε ρόλο Συμβούλου </w:t>
      </w:r>
      <w:r w:rsidR="000C0BFE" w:rsidRPr="00F71AC0">
        <w:rPr>
          <w:b/>
          <w:bCs/>
          <w:u w:val="single"/>
          <w:lang w:val="el-GR"/>
        </w:rPr>
        <w:t>Προστασίας Προσωπικών Δεδομένων</w:t>
      </w:r>
      <w:r w:rsidRPr="00F71AC0">
        <w:rPr>
          <w:lang w:val="el-GR"/>
        </w:rPr>
        <w:t xml:space="preserve">, , </w:t>
      </w:r>
      <w:r w:rsidR="000C0BFE" w:rsidRPr="00F71AC0">
        <w:rPr>
          <w:lang w:val="el-GR"/>
        </w:rPr>
        <w:t xml:space="preserve">κάτοχος μεταπτυχιακού τίτλου σπουδών στην Πληροφορική </w:t>
      </w:r>
      <w:r w:rsidRPr="000E2E0A">
        <w:rPr>
          <w:lang w:val="el-GR"/>
        </w:rPr>
        <w:t xml:space="preserve">με τουλάχιστον </w:t>
      </w:r>
      <w:r w:rsidR="000C0BFE" w:rsidRPr="000E2E0A">
        <w:rPr>
          <w:lang w:val="el-GR"/>
        </w:rPr>
        <w:t>4</w:t>
      </w:r>
      <w:r w:rsidRPr="000E2E0A">
        <w:rPr>
          <w:lang w:val="el-GR"/>
        </w:rPr>
        <w:t xml:space="preserve">ετή </w:t>
      </w:r>
      <w:r w:rsidR="000C0BFE" w:rsidRPr="00F71AC0">
        <w:rPr>
          <w:lang w:val="el-GR"/>
        </w:rPr>
        <w:t>σχετική εμπειρία</w:t>
      </w:r>
      <w:r w:rsidR="00F71AC0" w:rsidRPr="00F71AC0">
        <w:rPr>
          <w:lang w:val="el-GR"/>
        </w:rPr>
        <w:t xml:space="preserve"> και πιστοποίηση Υπεύθυνου Προστασίας Δεδομένων</w:t>
      </w:r>
      <w:r w:rsidRPr="00F71AC0">
        <w:rPr>
          <w:lang w:val="el-GR"/>
        </w:rPr>
        <w:t>.</w:t>
      </w:r>
    </w:p>
    <w:p w14:paraId="3C94E3B7" w14:textId="1B90F966" w:rsidR="00D1218A" w:rsidRPr="00D86BD5" w:rsidRDefault="00D1218A" w:rsidP="000A6F75">
      <w:pPr>
        <w:pStyle w:val="aff"/>
        <w:numPr>
          <w:ilvl w:val="0"/>
          <w:numId w:val="58"/>
        </w:numPr>
        <w:spacing w:before="120" w:line="288" w:lineRule="auto"/>
        <w:rPr>
          <w:u w:val="single"/>
          <w:lang w:val="el-GR"/>
        </w:rPr>
      </w:pPr>
      <w:r w:rsidRPr="00D86BD5">
        <w:rPr>
          <w:b/>
          <w:bCs/>
          <w:u w:val="single"/>
          <w:lang w:val="el-GR"/>
        </w:rPr>
        <w:t>ένα (1) στέλεχος σε ρόλο Υπεύθυνου Διαχείρισης Βάσεων Δεδομένων,</w:t>
      </w:r>
      <w:r w:rsidRPr="00D86BD5">
        <w:rPr>
          <w:u w:val="single"/>
          <w:lang w:val="el-GR"/>
        </w:rPr>
        <w:t xml:space="preserve"> </w:t>
      </w:r>
      <w:r w:rsidRPr="00496D07">
        <w:rPr>
          <w:lang w:val="el-GR"/>
        </w:rPr>
        <w:t>υπάλληλος του υποψηφίου Αναδόχου</w:t>
      </w:r>
      <w:r w:rsidRPr="00D86BD5">
        <w:rPr>
          <w:lang w:val="el-GR"/>
        </w:rPr>
        <w:t>, πανεπιστημιακής ή τεχνολογικής εκπαίδευσης στην Πληροφορική, με τουλάχιστον 5ετή σχετική επαγγελματική εμπειρία στη διαχείριση βάσεων δεδομένων και αναγνωρισμένη πιστοποίηση σε συστήματα διαχείρισης βάσεων δεδομένων.</w:t>
      </w:r>
    </w:p>
    <w:p w14:paraId="3895C101" w14:textId="52FEAFC7" w:rsidR="000660C8" w:rsidRPr="00D86BD5" w:rsidRDefault="000660C8" w:rsidP="000A6F75">
      <w:pPr>
        <w:pStyle w:val="aff"/>
        <w:numPr>
          <w:ilvl w:val="0"/>
          <w:numId w:val="58"/>
        </w:numPr>
        <w:spacing w:before="120" w:line="288" w:lineRule="auto"/>
        <w:rPr>
          <w:u w:val="single"/>
          <w:lang w:val="el-GR"/>
        </w:rPr>
      </w:pPr>
      <w:r w:rsidRPr="00D86BD5">
        <w:rPr>
          <w:b/>
          <w:bCs/>
          <w:u w:val="single"/>
          <w:lang w:val="el-GR"/>
        </w:rPr>
        <w:t>ένα (1) στέλεχος σε ρόλο Υπεύθυνου Μετάπτωσης Δεδομένων</w:t>
      </w:r>
      <w:r w:rsidRPr="00D86BD5">
        <w:rPr>
          <w:lang w:val="el-GR"/>
        </w:rPr>
        <w:t>, πανεπιστημιακής ή τεχνολογικής εκπαίδευσης στην Πληροφορική, με τουλάχιστον 3ετή σχετική επαγγελματική εμπειρία στη μετάπτωση δεδομένων μεταξύ σχεσιακών βάσεων δεδομένων.</w:t>
      </w:r>
    </w:p>
    <w:p w14:paraId="7A51F40B" w14:textId="5309ADF3" w:rsidR="000660C8" w:rsidRPr="00D86BD5" w:rsidRDefault="000660C8" w:rsidP="000A6F75">
      <w:pPr>
        <w:pStyle w:val="aff"/>
        <w:numPr>
          <w:ilvl w:val="0"/>
          <w:numId w:val="58"/>
        </w:numPr>
        <w:spacing w:before="120" w:line="288" w:lineRule="auto"/>
        <w:rPr>
          <w:u w:val="single"/>
          <w:lang w:val="el-GR"/>
        </w:rPr>
      </w:pPr>
      <w:r w:rsidRPr="00D86BD5">
        <w:rPr>
          <w:b/>
          <w:bCs/>
          <w:u w:val="single"/>
          <w:lang w:val="el-GR"/>
        </w:rPr>
        <w:t>ένα (1) στέλεχος σε ρόλο Υπεύθυνου Πληρότητας Δεδομένων,</w:t>
      </w:r>
      <w:r w:rsidRPr="00D86BD5">
        <w:rPr>
          <w:u w:val="single"/>
          <w:lang w:val="el-GR"/>
        </w:rPr>
        <w:t xml:space="preserve"> </w:t>
      </w:r>
      <w:r w:rsidRPr="00D86BD5">
        <w:rPr>
          <w:lang w:val="el-GR"/>
        </w:rPr>
        <w:t>, πανεπιστημιακής ή τεχνολογικής εκπαίδευσης στην Πληροφορική, με τουλάχιστον 3ετή σχετική επαγγελματική εμπειρία στην εκκαθάριση, βελτίωση και εμπλουτισμό δεδομένων (</w:t>
      </w:r>
      <w:r w:rsidRPr="00D86BD5">
        <w:rPr>
          <w:lang w:val="en-US"/>
        </w:rPr>
        <w:t>data</w:t>
      </w:r>
      <w:r w:rsidRPr="00D86BD5">
        <w:rPr>
          <w:lang w:val="el-GR"/>
        </w:rPr>
        <w:t xml:space="preserve"> </w:t>
      </w:r>
      <w:r w:rsidRPr="00D86BD5">
        <w:rPr>
          <w:lang w:val="en-US"/>
        </w:rPr>
        <w:t>cleansing</w:t>
      </w:r>
      <w:r w:rsidRPr="00D86BD5">
        <w:rPr>
          <w:lang w:val="el-GR"/>
        </w:rPr>
        <w:t>).</w:t>
      </w:r>
    </w:p>
    <w:p w14:paraId="36F0BC1F" w14:textId="77777777" w:rsidR="00D1218A" w:rsidRPr="00D86BD5" w:rsidRDefault="00D1218A" w:rsidP="000A6F75">
      <w:pPr>
        <w:pStyle w:val="aff"/>
        <w:numPr>
          <w:ilvl w:val="0"/>
          <w:numId w:val="58"/>
        </w:numPr>
        <w:spacing w:before="120" w:line="288" w:lineRule="auto"/>
        <w:rPr>
          <w:u w:val="single"/>
          <w:lang w:val="el-GR"/>
        </w:rPr>
      </w:pPr>
      <w:r w:rsidRPr="00D86BD5">
        <w:rPr>
          <w:b/>
          <w:bCs/>
          <w:u w:val="single"/>
          <w:lang w:val="el-GR"/>
        </w:rPr>
        <w:t>ένα (1) στέλεχος σε ρόλο Υπεύθυνου Σχεδιασμού Ολοκληρωμένης Λύσης</w:t>
      </w:r>
      <w:r w:rsidRPr="00D86BD5">
        <w:rPr>
          <w:u w:val="single"/>
          <w:lang w:val="el-GR"/>
        </w:rPr>
        <w:t xml:space="preserve">, </w:t>
      </w:r>
      <w:r w:rsidRPr="00496D07">
        <w:rPr>
          <w:lang w:val="el-GR"/>
        </w:rPr>
        <w:t>υπάλληλος του υποψηφίου Αναδόχου</w:t>
      </w:r>
      <w:r w:rsidRPr="00D86BD5">
        <w:rPr>
          <w:lang w:val="el-GR"/>
        </w:rPr>
        <w:t>, πανεπιστημιακής ή τεχνολογικής εκπαίδευσης στην Πληροφορική με τουλάχιστον 15ετή εμπειρία στην πληροφορική, και πιστοποίηση σε agile μεθοδολογία ανάπτυξης εφαρμογών</w:t>
      </w:r>
    </w:p>
    <w:p w14:paraId="4C6DC688" w14:textId="77777777" w:rsidR="00D1218A" w:rsidRPr="00D86BD5" w:rsidRDefault="00D1218A" w:rsidP="000A6F75">
      <w:pPr>
        <w:pStyle w:val="aff"/>
        <w:numPr>
          <w:ilvl w:val="0"/>
          <w:numId w:val="58"/>
        </w:numPr>
        <w:spacing w:before="120" w:line="288" w:lineRule="auto"/>
        <w:rPr>
          <w:lang w:val="el-GR"/>
        </w:rPr>
      </w:pPr>
      <w:r w:rsidRPr="00D86BD5">
        <w:rPr>
          <w:b/>
          <w:bCs/>
          <w:u w:val="single"/>
          <w:lang w:val="el-GR"/>
        </w:rPr>
        <w:t>δύο (2) στελέχη σε ρόλο Υπεύθυνου Ανάπτυξης Λογισμικού</w:t>
      </w:r>
      <w:r w:rsidRPr="00D86BD5">
        <w:rPr>
          <w:u w:val="single"/>
          <w:lang w:val="el-GR"/>
        </w:rPr>
        <w:t xml:space="preserve">, </w:t>
      </w:r>
      <w:r w:rsidRPr="00501993">
        <w:rPr>
          <w:lang w:val="el-GR"/>
        </w:rPr>
        <w:t>υπάλληλοι του υποψηφίου Αναδόχου</w:t>
      </w:r>
      <w:r w:rsidRPr="00D86BD5">
        <w:rPr>
          <w:lang w:val="el-GR"/>
        </w:rPr>
        <w:t>, κάτοχοι μεταπτυχιακού τίτλου σπουδών στην Πληροφορική με τουλάχιστον 10ετή εμπειρία στην ανάπτυξη, παραμετροποίηση και υποστήριξη λογισμικού και πιστοποίηση σε agile μεθοδολογία ανάπτυξης εφαρμογών</w:t>
      </w:r>
    </w:p>
    <w:p w14:paraId="2A661E02" w14:textId="17541C2E" w:rsidR="00D1218A" w:rsidRPr="00D86BD5" w:rsidRDefault="00D1218A" w:rsidP="000A6F75">
      <w:pPr>
        <w:pStyle w:val="aff"/>
        <w:numPr>
          <w:ilvl w:val="0"/>
          <w:numId w:val="58"/>
        </w:numPr>
        <w:spacing w:before="120" w:line="288" w:lineRule="auto"/>
        <w:rPr>
          <w:lang w:val="el-GR"/>
        </w:rPr>
      </w:pPr>
      <w:r w:rsidRPr="00D86BD5">
        <w:rPr>
          <w:b/>
          <w:bCs/>
          <w:u w:val="single"/>
          <w:lang w:val="el-GR"/>
        </w:rPr>
        <w:t>τρία (3) στελέχη σε ρόλο Experts Προγραμματιστών Λογισμικού</w:t>
      </w:r>
      <w:r w:rsidRPr="00D86BD5">
        <w:rPr>
          <w:u w:val="single"/>
          <w:lang w:val="el-GR"/>
        </w:rPr>
        <w:t xml:space="preserve">, </w:t>
      </w:r>
      <w:r w:rsidRPr="00D86BD5">
        <w:rPr>
          <w:lang w:val="el-GR"/>
        </w:rPr>
        <w:t xml:space="preserve">πανεπιστημιακής ή τεχνολογικής εκπαίδευσης στην Πληροφορική με τουλάχιστον 10ετή εμπειρία στην ανάπτυξη, </w:t>
      </w:r>
      <w:r w:rsidRPr="00D86BD5">
        <w:rPr>
          <w:lang w:val="el-GR"/>
        </w:rPr>
        <w:lastRenderedPageBreak/>
        <w:t>παραμετροποίηση και υποστήριξη λογισμικού και πιστοποίηση σε agile μεθοδολογία ανάπτυξης εφαρμογών</w:t>
      </w:r>
    </w:p>
    <w:p w14:paraId="2A99FAF6" w14:textId="5F547358" w:rsidR="00D1218A" w:rsidRPr="00D86BD5" w:rsidRDefault="00D1218A" w:rsidP="000A6F75">
      <w:pPr>
        <w:pStyle w:val="aff"/>
        <w:numPr>
          <w:ilvl w:val="0"/>
          <w:numId w:val="58"/>
        </w:numPr>
        <w:spacing w:before="120" w:line="288" w:lineRule="auto"/>
        <w:rPr>
          <w:lang w:val="el-GR"/>
        </w:rPr>
      </w:pPr>
      <w:r w:rsidRPr="00D86BD5">
        <w:rPr>
          <w:b/>
          <w:bCs/>
          <w:u w:val="single"/>
          <w:lang w:val="el-GR"/>
        </w:rPr>
        <w:t>πέντε (5) στελέχη σε ρόλο Senior Προγραμματιστών Λογισμικού</w:t>
      </w:r>
      <w:r w:rsidRPr="00D86BD5">
        <w:rPr>
          <w:lang w:val="el-GR"/>
        </w:rPr>
        <w:t>, πανεπιστημιακής ή τεχνολογικής εκπαίδευσης στην Πληροφορική με τουλάχιστον 5ετή εμπειρία στην ανάπτυξη, παραμετροποίηση και υποστήριξη λογισμικού και πιστοποίηση σε agile μεθοδολογία ανάπτυξης εφαρμογών</w:t>
      </w:r>
    </w:p>
    <w:p w14:paraId="703D66BD" w14:textId="76B0E1CE" w:rsidR="00D1218A" w:rsidRPr="00D86BD5" w:rsidRDefault="00D1218A" w:rsidP="000A6F75">
      <w:pPr>
        <w:pStyle w:val="aff"/>
        <w:numPr>
          <w:ilvl w:val="0"/>
          <w:numId w:val="58"/>
        </w:numPr>
        <w:spacing w:before="120" w:line="288" w:lineRule="auto"/>
        <w:rPr>
          <w:lang w:val="el-GR"/>
        </w:rPr>
      </w:pPr>
      <w:r w:rsidRPr="00D86BD5">
        <w:rPr>
          <w:b/>
          <w:bCs/>
          <w:u w:val="single"/>
          <w:lang w:val="el-GR"/>
        </w:rPr>
        <w:t>τρία (3) στελέχη σε ρόλο Junior Προγραμματιστών Λογισμικού</w:t>
      </w:r>
      <w:r w:rsidRPr="00D86BD5">
        <w:rPr>
          <w:lang w:val="el-GR"/>
        </w:rPr>
        <w:t>, πανεπιστημιακής ή τεχνολογικής εκπαίδευσης στην Πληροφορική με τουλάχιστον 3ετή εμπειρία στην ανάπτυξη, παραμετροποίηση και υποστήριξη λογισμικού και πιστοποίηση σε agile μεθοδολογία ανάπτυξης εφαρμογών</w:t>
      </w:r>
    </w:p>
    <w:p w14:paraId="7E9B436A" w14:textId="10FA09B8" w:rsidR="00D1218A" w:rsidRPr="00D86BD5" w:rsidRDefault="00D1218A" w:rsidP="000A6F75">
      <w:pPr>
        <w:pStyle w:val="aff"/>
        <w:numPr>
          <w:ilvl w:val="0"/>
          <w:numId w:val="58"/>
        </w:numPr>
        <w:spacing w:before="120" w:line="288" w:lineRule="auto"/>
        <w:rPr>
          <w:lang w:val="el-GR"/>
        </w:rPr>
      </w:pPr>
      <w:r w:rsidRPr="00D86BD5">
        <w:rPr>
          <w:b/>
          <w:bCs/>
          <w:u w:val="single"/>
          <w:lang w:val="el-GR"/>
        </w:rPr>
        <w:t>ένα (1) στέλεχος σε ρόλο Υπεύθυνου Εκπαίδευσης</w:t>
      </w:r>
      <w:r w:rsidRPr="00D86BD5">
        <w:rPr>
          <w:u w:val="single"/>
          <w:lang w:val="el-GR"/>
        </w:rPr>
        <w:t xml:space="preserve">, </w:t>
      </w:r>
      <w:r w:rsidRPr="00D86BD5">
        <w:rPr>
          <w:lang w:val="el-GR"/>
        </w:rPr>
        <w:t xml:space="preserve">υπάλληλος του υποψηφίου Αναδόχου, πανεπιστημιακής ή τεχνολογικής εκπαίδευσης, </w:t>
      </w:r>
      <w:r w:rsidR="00F52A89" w:rsidRPr="00D86BD5">
        <w:rPr>
          <w:lang w:val="el-GR"/>
        </w:rPr>
        <w:t xml:space="preserve">κάτοχος μεταπτυχιακού τίτλου σπουδών στην εκπαίδευση ενηλίκων και </w:t>
      </w:r>
      <w:r w:rsidRPr="00D86BD5">
        <w:rPr>
          <w:lang w:val="el-GR"/>
        </w:rPr>
        <w:t xml:space="preserve">με τουλάχιστον </w:t>
      </w:r>
      <w:r w:rsidR="00F52A89" w:rsidRPr="00D86BD5">
        <w:rPr>
          <w:lang w:val="el-GR"/>
        </w:rPr>
        <w:t>10</w:t>
      </w:r>
      <w:r w:rsidRPr="00D86BD5">
        <w:rPr>
          <w:lang w:val="el-GR"/>
        </w:rPr>
        <w:t>ετή σχετική επαγγελματική εμπειρία</w:t>
      </w:r>
      <w:r w:rsidR="00F52A89" w:rsidRPr="00D86BD5">
        <w:rPr>
          <w:lang w:val="el-GR"/>
        </w:rPr>
        <w:t xml:space="preserve"> </w:t>
      </w:r>
    </w:p>
    <w:p w14:paraId="257622EF" w14:textId="77777777" w:rsidR="00D1218A" w:rsidRPr="00D86BD5" w:rsidRDefault="00D1218A" w:rsidP="000A6F75">
      <w:pPr>
        <w:pStyle w:val="aff"/>
        <w:numPr>
          <w:ilvl w:val="0"/>
          <w:numId w:val="58"/>
        </w:numPr>
        <w:spacing w:before="120" w:line="288" w:lineRule="auto"/>
        <w:rPr>
          <w:u w:val="single"/>
          <w:lang w:val="el-GR"/>
        </w:rPr>
      </w:pPr>
      <w:r w:rsidRPr="00D86BD5">
        <w:rPr>
          <w:b/>
          <w:bCs/>
          <w:u w:val="single"/>
          <w:lang w:val="el-GR"/>
        </w:rPr>
        <w:t>δύο (2) στελέχη σε ρόλο Εκπαιδευτή,</w:t>
      </w:r>
      <w:r w:rsidRPr="00D86BD5">
        <w:rPr>
          <w:u w:val="single"/>
          <w:lang w:val="el-GR"/>
        </w:rPr>
        <w:t xml:space="preserve"> </w:t>
      </w:r>
      <w:r w:rsidRPr="00496D07">
        <w:rPr>
          <w:lang w:val="el-GR"/>
        </w:rPr>
        <w:t>υπάλληλοι του υποψηφίου Αναδόχου</w:t>
      </w:r>
      <w:r w:rsidRPr="00D86BD5">
        <w:rPr>
          <w:lang w:val="el-GR"/>
        </w:rPr>
        <w:t>, πανεπιστημιακής ή τεχνολογικής εκπαίδευσης, με τουλάχιστον 5ετή σχετική επαγγελματική εμπειρία και πιστοποίηση εκπαιδευτικής επάρκειας εκπαιδευτών ενηλίκων της μη τυπικής εκπαίδευσης</w:t>
      </w:r>
    </w:p>
    <w:p w14:paraId="0B3BB868" w14:textId="202D9E83" w:rsidR="00D1218A" w:rsidRPr="00D86BD5" w:rsidRDefault="00D1218A" w:rsidP="000A6F75">
      <w:pPr>
        <w:pStyle w:val="aff"/>
        <w:numPr>
          <w:ilvl w:val="0"/>
          <w:numId w:val="58"/>
        </w:numPr>
        <w:spacing w:before="120" w:line="288" w:lineRule="auto"/>
        <w:rPr>
          <w:lang w:val="el-GR"/>
        </w:rPr>
      </w:pPr>
      <w:r w:rsidRPr="00D86BD5">
        <w:rPr>
          <w:b/>
          <w:bCs/>
          <w:u w:val="single"/>
          <w:lang w:val="el-GR"/>
        </w:rPr>
        <w:t xml:space="preserve">ένα (1) στέλεχος σε ρόλο Υπεύθυνου </w:t>
      </w:r>
      <w:r w:rsidR="000660C8" w:rsidRPr="00D86BD5">
        <w:rPr>
          <w:b/>
          <w:bCs/>
          <w:u w:val="single"/>
          <w:lang w:val="el-GR"/>
        </w:rPr>
        <w:t>Τεχνικής Υποστήριξης</w:t>
      </w:r>
      <w:r w:rsidRPr="00D86BD5">
        <w:rPr>
          <w:lang w:val="el-GR"/>
        </w:rPr>
        <w:t>, πανεπιστημιακής ή τεχνολογικής εκπαίδευσης, με τουλάχιστον 10ετή επαγγελματική εμπειρία στην πληροφορική και πιστοποίηση στη διαχείριση υπηρεσιών πληροφορικής (π.χ. ITIL)</w:t>
      </w:r>
    </w:p>
    <w:p w14:paraId="33C2B840" w14:textId="37E77544" w:rsidR="008338F0" w:rsidRPr="00D86BD5" w:rsidRDefault="003355E7" w:rsidP="00086782">
      <w:pPr>
        <w:pStyle w:val="30"/>
        <w:ind w:left="1276"/>
        <w:rPr>
          <w:rFonts w:cs="Tahoma"/>
          <w:lang w:val="el-GR"/>
        </w:rPr>
      </w:pPr>
      <w:bookmarkStart w:id="128" w:name="_Toc122685242"/>
      <w:bookmarkStart w:id="129" w:name="_Ref496541343"/>
      <w:bookmarkStart w:id="130" w:name="_Ref496541651"/>
      <w:bookmarkStart w:id="131" w:name="_Toc97194282"/>
      <w:bookmarkStart w:id="132" w:name="_Toc97194428"/>
      <w:bookmarkEnd w:id="127"/>
      <w:r w:rsidRPr="00D86BD5">
        <w:rPr>
          <w:rFonts w:cs="Tahoma"/>
          <w:lang w:val="el-GR"/>
        </w:rPr>
        <w:t>Πρότυπα διασφάλισης ποιότητας</w:t>
      </w:r>
      <w:bookmarkEnd w:id="128"/>
      <w:r w:rsidRPr="00D86BD5">
        <w:rPr>
          <w:rFonts w:cs="Tahoma"/>
          <w:lang w:val="el-GR"/>
        </w:rPr>
        <w:t xml:space="preserve"> </w:t>
      </w:r>
      <w:bookmarkEnd w:id="129"/>
      <w:bookmarkEnd w:id="130"/>
      <w:bookmarkEnd w:id="131"/>
      <w:bookmarkEnd w:id="132"/>
    </w:p>
    <w:p w14:paraId="1D7A0255" w14:textId="77777777" w:rsidR="00D1218A" w:rsidRPr="00D86BD5" w:rsidRDefault="00D1218A" w:rsidP="00D1218A">
      <w:pPr>
        <w:rPr>
          <w:bCs/>
          <w:lang w:val="el-GR"/>
        </w:rPr>
      </w:pPr>
      <w:r w:rsidRPr="00D86BD5">
        <w:rPr>
          <w:bCs/>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τουλάχιστον:</w:t>
      </w:r>
    </w:p>
    <w:p w14:paraId="6CB845B3" w14:textId="56EDA818" w:rsidR="00D1218A" w:rsidRPr="00D86BD5" w:rsidRDefault="00D1218A" w:rsidP="000A6F75">
      <w:pPr>
        <w:numPr>
          <w:ilvl w:val="0"/>
          <w:numId w:val="59"/>
        </w:numPr>
        <w:spacing w:line="288" w:lineRule="auto"/>
        <w:rPr>
          <w:bCs/>
          <w:lang w:val="el-GR"/>
        </w:rPr>
      </w:pPr>
      <w:r w:rsidRPr="00D86BD5">
        <w:rPr>
          <w:bCs/>
          <w:lang w:val="el-GR"/>
        </w:rPr>
        <w:t xml:space="preserve">Οργανωμένο Σύστημα Διαχείρισης Ποιότητας </w:t>
      </w:r>
      <w:r w:rsidRPr="00D86BD5">
        <w:rPr>
          <w:b/>
          <w:bCs/>
          <w:lang w:val="el-GR"/>
        </w:rPr>
        <w:t>(ISO 9001:2015)</w:t>
      </w:r>
      <w:r w:rsidRPr="00D86BD5">
        <w:rPr>
          <w:bCs/>
          <w:lang w:val="el-GR"/>
        </w:rPr>
        <w:t xml:space="preserve"> ή ισοδύναμο ή μεταγενέστερης έκδοσής του στα πεδία εφαρμογής του σχεδιασμού, ανάπτυξης, εγκατάστασης και υποστήριξης εφαρμογών λογισμικού, υλοποίησης</w:t>
      </w:r>
      <w:r w:rsidR="00655C61" w:rsidRPr="00D86BD5">
        <w:rPr>
          <w:bCs/>
          <w:lang w:val="el-GR"/>
        </w:rPr>
        <w:t>/διαχείρισης</w:t>
      </w:r>
      <w:r w:rsidRPr="00D86BD5">
        <w:rPr>
          <w:bCs/>
          <w:lang w:val="el-GR"/>
        </w:rPr>
        <w:t xml:space="preserve"> έργων πληροφορικής.</w:t>
      </w:r>
    </w:p>
    <w:p w14:paraId="7456E786" w14:textId="716CA051" w:rsidR="00D1218A" w:rsidRPr="00D86BD5" w:rsidRDefault="00D1218A" w:rsidP="000A6F75">
      <w:pPr>
        <w:numPr>
          <w:ilvl w:val="0"/>
          <w:numId w:val="59"/>
        </w:numPr>
        <w:spacing w:line="288" w:lineRule="auto"/>
        <w:rPr>
          <w:bCs/>
          <w:lang w:val="el-GR"/>
        </w:rPr>
      </w:pPr>
      <w:r w:rsidRPr="00D86BD5">
        <w:rPr>
          <w:bCs/>
          <w:lang w:val="el-GR"/>
        </w:rPr>
        <w:t>Οργανωμένο Σύστημα Διαχείρισης της Ασφάλειας των Πληροφοριών (</w:t>
      </w:r>
      <w:r w:rsidRPr="00D86BD5">
        <w:rPr>
          <w:b/>
          <w:lang w:val="el-GR"/>
        </w:rPr>
        <w:t>ISO 27001:2013</w:t>
      </w:r>
      <w:r w:rsidRPr="00D86BD5">
        <w:rPr>
          <w:bCs/>
          <w:lang w:val="el-GR"/>
        </w:rPr>
        <w:t xml:space="preserve">) ή ισοδύναμο ή μεταγενέστερης έκδοσής του στα πεδία εφαρμογής του σχεδιασμού, ανάπτυξης, εγκατάστασης και υποστήριξης εφαρμογών λογισμικού, </w:t>
      </w:r>
      <w:r w:rsidR="00655C61" w:rsidRPr="00D86BD5">
        <w:rPr>
          <w:bCs/>
          <w:lang w:val="el-GR"/>
        </w:rPr>
        <w:t>υλοποίησης/διαχείρισης έργων πληροφορικής</w:t>
      </w:r>
      <w:r w:rsidRPr="00D86BD5">
        <w:rPr>
          <w:bCs/>
          <w:lang w:val="el-GR"/>
        </w:rPr>
        <w:t>.</w:t>
      </w:r>
    </w:p>
    <w:p w14:paraId="44FCF77D" w14:textId="2D960A70" w:rsidR="00D1218A" w:rsidRPr="00D86BD5" w:rsidRDefault="00D1218A" w:rsidP="000A6F75">
      <w:pPr>
        <w:numPr>
          <w:ilvl w:val="0"/>
          <w:numId w:val="59"/>
        </w:numPr>
        <w:spacing w:line="288" w:lineRule="auto"/>
        <w:rPr>
          <w:bCs/>
          <w:lang w:val="el-GR"/>
        </w:rPr>
      </w:pPr>
      <w:r w:rsidRPr="00D86BD5">
        <w:rPr>
          <w:bCs/>
          <w:lang w:val="el-GR"/>
        </w:rPr>
        <w:t>Οργανωμένο Σύστημα Διαχείρισης της Επιχειρησιακής Συνέχειας (</w:t>
      </w:r>
      <w:r w:rsidRPr="00D86BD5">
        <w:rPr>
          <w:b/>
          <w:lang w:val="el-GR"/>
        </w:rPr>
        <w:t>ISO 22301:2019</w:t>
      </w:r>
      <w:r w:rsidRPr="00D86BD5">
        <w:rPr>
          <w:bCs/>
          <w:lang w:val="el-GR"/>
        </w:rPr>
        <w:t xml:space="preserve">) ή ισοδύναμο ή μεταγενέστερης έκδοσής του στα πεδία εφαρμογής του σχεδιασμού, ανάπτυξης, εγκατάστασης και υποστήριξης εφαρμογών λογισμικού, </w:t>
      </w:r>
      <w:r w:rsidR="00655C61" w:rsidRPr="00D86BD5">
        <w:rPr>
          <w:bCs/>
          <w:lang w:val="el-GR"/>
        </w:rPr>
        <w:t>υλοποίησης/διαχείρισης έργων πληροφορικής</w:t>
      </w:r>
      <w:r w:rsidRPr="00D86BD5">
        <w:rPr>
          <w:bCs/>
          <w:lang w:val="el-GR"/>
        </w:rPr>
        <w:t>.</w:t>
      </w:r>
    </w:p>
    <w:p w14:paraId="37AF6155" w14:textId="7697727B" w:rsidR="00D1218A" w:rsidRPr="00D86BD5" w:rsidRDefault="00D1218A" w:rsidP="00655C61">
      <w:pPr>
        <w:rPr>
          <w:bCs/>
          <w:lang w:val="el-GR"/>
        </w:rPr>
      </w:pPr>
      <w:r w:rsidRPr="00D86BD5">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w:t>
      </w:r>
      <w:r w:rsidRPr="00D86BD5">
        <w:rPr>
          <w:lang w:val="el-GR"/>
        </w:rPr>
        <w:lastRenderedPageBreak/>
        <w:t>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F4C4477" w14:textId="786576A0" w:rsidR="00E45051" w:rsidRDefault="00E45051" w:rsidP="00DF4993">
      <w:pPr>
        <w:rPr>
          <w:b/>
          <w:u w:val="single"/>
          <w:lang w:val="el-GR"/>
        </w:rPr>
      </w:pPr>
      <w:r w:rsidRPr="00D86BD5">
        <w:rPr>
          <w:b/>
          <w:u w:val="single"/>
          <w:lang w:val="el-GR"/>
        </w:rPr>
        <w:t>Σε περίπτωση ένωσης οικονομικών φορέων, οι παραπάνω απαιτήσεις καλύπτονται αθροιστικά από τα μέλη της ένωσης.</w:t>
      </w:r>
    </w:p>
    <w:p w14:paraId="6784DCF9" w14:textId="77777777" w:rsidR="002523FD" w:rsidRDefault="002523FD" w:rsidP="00DF4993">
      <w:pPr>
        <w:rPr>
          <w:b/>
          <w:u w:val="single"/>
          <w:lang w:val="el-GR"/>
        </w:rPr>
      </w:pPr>
    </w:p>
    <w:p w14:paraId="1ACDD6DF" w14:textId="3EFF102C" w:rsidR="008338F0" w:rsidRPr="00D86BD5" w:rsidRDefault="003355E7" w:rsidP="00086782">
      <w:pPr>
        <w:pStyle w:val="30"/>
        <w:ind w:left="1276"/>
        <w:rPr>
          <w:rFonts w:cs="Tahoma"/>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22685243"/>
      <w:r w:rsidRPr="00D86BD5">
        <w:rPr>
          <w:rFonts w:cs="Tahoma"/>
          <w:lang w:val="el-GR"/>
        </w:rPr>
        <w:t>Στήριξη στην ικανότητα τρίτων</w:t>
      </w:r>
      <w:bookmarkEnd w:id="133"/>
      <w:bookmarkEnd w:id="134"/>
      <w:bookmarkEnd w:id="135"/>
      <w:bookmarkEnd w:id="136"/>
      <w:r w:rsidRPr="00D86BD5">
        <w:rPr>
          <w:rFonts w:cs="Tahoma"/>
          <w:lang w:val="el-GR"/>
        </w:rPr>
        <w:t xml:space="preserve"> </w:t>
      </w:r>
      <w:r w:rsidR="0049631E" w:rsidRPr="00D86BD5">
        <w:rPr>
          <w:rFonts w:cs="Tahoma"/>
          <w:lang w:val="el-GR"/>
        </w:rPr>
        <w:t>– Υπεργολαβία</w:t>
      </w:r>
      <w:bookmarkEnd w:id="137"/>
      <w:bookmarkEnd w:id="138"/>
      <w:bookmarkEnd w:id="139"/>
      <w:bookmarkEnd w:id="140"/>
    </w:p>
    <w:p w14:paraId="65B8F417" w14:textId="77777777" w:rsidR="0049631E" w:rsidRPr="00D86BD5" w:rsidRDefault="0049631E" w:rsidP="00821852">
      <w:pPr>
        <w:pStyle w:val="40"/>
        <w:rPr>
          <w:rFonts w:cs="Tahoma"/>
          <w:lang w:val="el-GR"/>
        </w:rPr>
      </w:pPr>
      <w:bookmarkStart w:id="141" w:name="_Toc97194284"/>
      <w:bookmarkStart w:id="142" w:name="_Toc122685244"/>
      <w:r w:rsidRPr="00D86BD5">
        <w:rPr>
          <w:rFonts w:cs="Tahoma"/>
          <w:lang w:val="el-GR"/>
        </w:rPr>
        <w:t>Στήριξη στην ικανότητα τρίτων</w:t>
      </w:r>
      <w:bookmarkEnd w:id="141"/>
      <w:bookmarkEnd w:id="142"/>
    </w:p>
    <w:p w14:paraId="0378F059" w14:textId="4E72AC55" w:rsidR="008338F0" w:rsidRPr="00D86BD5" w:rsidRDefault="003355E7">
      <w:pPr>
        <w:rPr>
          <w:lang w:val="el-GR"/>
        </w:rPr>
      </w:pPr>
      <w:r w:rsidRPr="00D86BD5">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D86BD5">
        <w:rPr>
          <w:lang w:val="el-GR"/>
        </w:rPr>
        <w:fldChar w:fldCharType="begin"/>
      </w:r>
      <w:r w:rsidR="00B622FA" w:rsidRPr="00D86BD5">
        <w:rPr>
          <w:lang w:val="el-GR"/>
        </w:rPr>
        <w:instrText xml:space="preserve"> REF _Ref496541508 \r \h </w:instrText>
      </w:r>
      <w:r w:rsidR="00DF02B0" w:rsidRPr="00D86BD5">
        <w:rPr>
          <w:lang w:val="el-GR"/>
        </w:rPr>
        <w:instrText xml:space="preserve"> \* MERGEFORMAT </w:instrText>
      </w:r>
      <w:r w:rsidR="00B622FA" w:rsidRPr="00D86BD5">
        <w:rPr>
          <w:lang w:val="el-GR"/>
        </w:rPr>
      </w:r>
      <w:r w:rsidR="00B622FA" w:rsidRPr="00D86BD5">
        <w:rPr>
          <w:lang w:val="el-GR"/>
        </w:rPr>
        <w:fldChar w:fldCharType="separate"/>
      </w:r>
      <w:r w:rsidR="002E56D0">
        <w:rPr>
          <w:lang w:val="el-GR"/>
        </w:rPr>
        <w:t>2.2.5</w:t>
      </w:r>
      <w:r w:rsidR="00B622FA" w:rsidRPr="00D86BD5">
        <w:rPr>
          <w:lang w:val="el-GR"/>
        </w:rPr>
        <w:fldChar w:fldCharType="end"/>
      </w:r>
      <w:r w:rsidRPr="00D86BD5">
        <w:rPr>
          <w:lang w:val="el-GR"/>
        </w:rPr>
        <w:t xml:space="preserve">) και τα σχετικά με την τεχνική και επαγγελματική ικανότητα (της παραγράφου </w:t>
      </w:r>
      <w:r w:rsidR="006607CE" w:rsidRPr="00D86BD5">
        <w:rPr>
          <w:lang w:val="el-GR"/>
        </w:rPr>
        <w:fldChar w:fldCharType="begin"/>
      </w:r>
      <w:r w:rsidR="006607CE" w:rsidRPr="00D86BD5">
        <w:rPr>
          <w:lang w:val="el-GR"/>
        </w:rPr>
        <w:instrText xml:space="preserve"> REF _Ref496541556 \r \h  \* MERGEFORMAT </w:instrText>
      </w:r>
      <w:r w:rsidR="006607CE" w:rsidRPr="00D86BD5">
        <w:rPr>
          <w:lang w:val="el-GR"/>
        </w:rPr>
      </w:r>
      <w:r w:rsidR="006607CE" w:rsidRPr="00D86BD5">
        <w:rPr>
          <w:lang w:val="el-GR"/>
        </w:rPr>
        <w:fldChar w:fldCharType="separate"/>
      </w:r>
      <w:r w:rsidR="002E56D0">
        <w:rPr>
          <w:lang w:val="el-GR"/>
        </w:rPr>
        <w:t>2.2.6</w:t>
      </w:r>
      <w:r w:rsidR="006607CE" w:rsidRPr="00D86BD5">
        <w:rPr>
          <w:lang w:val="el-GR"/>
        </w:rPr>
        <w:fldChar w:fldCharType="end"/>
      </w:r>
      <w:r w:rsidRPr="00D86BD5">
        <w:rPr>
          <w:lang w:val="el-GR"/>
        </w:rPr>
        <w:t>), να στηρίζονται στις ικανότητες άλλων φορέων, ασχέτως της νομικής φύσης των δεσμών τους με αυτούς</w:t>
      </w:r>
      <w:r w:rsidR="00250B80" w:rsidRPr="00D86BD5">
        <w:rPr>
          <w:lang w:val="el-GR"/>
        </w:rPr>
        <w:t>.</w:t>
      </w:r>
      <w:r w:rsidRPr="00D86BD5">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D86BD5" w:rsidRDefault="003355E7">
      <w:pPr>
        <w:rPr>
          <w:lang w:val="el-GR"/>
        </w:rPr>
      </w:pPr>
      <w:r w:rsidRPr="00D86BD5">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D86BD5" w:rsidRDefault="003355E7">
      <w:pPr>
        <w:rPr>
          <w:lang w:val="el-GR"/>
        </w:rPr>
      </w:pPr>
      <w:r w:rsidRPr="00D86BD5">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D86BD5">
        <w:rPr>
          <w:lang w:val="el-GR"/>
        </w:rPr>
        <w:t xml:space="preserve"> </w:t>
      </w:r>
      <w:r w:rsidRPr="00D86BD5">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D86BD5" w:rsidRDefault="00695491" w:rsidP="00695491">
      <w:pPr>
        <w:rPr>
          <w:lang w:val="el-GR"/>
        </w:rPr>
      </w:pPr>
      <w:bookmarkStart w:id="143" w:name="_Hlk35854368"/>
      <w:r w:rsidRPr="00D86BD5">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0CDD98B2" w:rsidR="00695491" w:rsidRPr="00D86BD5" w:rsidRDefault="00695491" w:rsidP="00695491">
      <w:pPr>
        <w:rPr>
          <w:lang w:val="el-GR"/>
        </w:rPr>
      </w:pPr>
      <w:r w:rsidRPr="00D86BD5">
        <w:rPr>
          <w:lang w:val="el-GR"/>
        </w:rPr>
        <w:t>Επισημαίνεται ότι σε περίπτωση που ο υποψήφιος Ανάδοχος αποτελεί Ένωση / Κοινοπραξία</w:t>
      </w:r>
      <w:r w:rsidR="00A81E32" w:rsidRPr="00D86BD5">
        <w:rPr>
          <w:lang w:val="el-GR"/>
        </w:rPr>
        <w:t xml:space="preserve"> </w:t>
      </w:r>
      <w:r w:rsidRPr="00D86BD5">
        <w:rPr>
          <w:lang w:val="el-GR"/>
        </w:rPr>
        <w:t>επιτρέπεται η μερική κάλυψη των προϋποθέσεων από τα Μέλη της, αρκεί όμως συνολικά-αθροιστικά να καλύπτονται όλες.</w:t>
      </w:r>
    </w:p>
    <w:bookmarkEnd w:id="143"/>
    <w:p w14:paraId="67DFCF77" w14:textId="567D5A57" w:rsidR="00C70B7E" w:rsidRPr="00D86BD5" w:rsidRDefault="00C70B7E" w:rsidP="00C70B7E">
      <w:pPr>
        <w:rPr>
          <w:bCs/>
          <w:lang w:val="el-GR" w:eastAsia="ar-SA"/>
        </w:rPr>
      </w:pPr>
      <w:r w:rsidRPr="00D86BD5">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D86BD5">
        <w:rPr>
          <w:bCs/>
          <w:lang w:val="el-GR" w:eastAsia="ar-SA"/>
        </w:rPr>
        <w:fldChar w:fldCharType="begin"/>
      </w:r>
      <w:r w:rsidRPr="00D86BD5">
        <w:rPr>
          <w:bCs/>
          <w:lang w:val="el-GR" w:eastAsia="ar-SA"/>
        </w:rPr>
        <w:instrText xml:space="preserve"> REF _Ref496541356 \r \h </w:instrText>
      </w:r>
      <w:r w:rsidR="00DF4993"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2.2.3</w:t>
      </w:r>
      <w:r w:rsidRPr="00D86BD5">
        <w:rPr>
          <w:bCs/>
          <w:lang w:val="el-GR" w:eastAsia="ar-SA"/>
        </w:rPr>
        <w:fldChar w:fldCharType="end"/>
      </w:r>
      <w:r w:rsidRPr="00D86BD5">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D86BD5">
        <w:rPr>
          <w:bCs/>
          <w:color w:val="000000"/>
          <w:lang w:val="el-GR" w:eastAsia="ar-SA"/>
        </w:rPr>
        <w:t xml:space="preserve"> </w:t>
      </w:r>
      <w:r w:rsidRPr="00D86BD5">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D86BD5" w:rsidRDefault="00111D5A" w:rsidP="00111D5A">
      <w:pPr>
        <w:pStyle w:val="40"/>
        <w:rPr>
          <w:rFonts w:cs="Tahoma"/>
          <w:lang w:val="el-GR"/>
        </w:rPr>
      </w:pPr>
      <w:bookmarkStart w:id="144" w:name="_Toc97194285"/>
      <w:bookmarkStart w:id="145" w:name="_Toc122685245"/>
      <w:r w:rsidRPr="00D86BD5">
        <w:rPr>
          <w:rFonts w:cs="Tahoma"/>
          <w:lang w:val="el-GR"/>
        </w:rPr>
        <w:t>Υπεργολαβία</w:t>
      </w:r>
      <w:bookmarkEnd w:id="144"/>
      <w:bookmarkEnd w:id="145"/>
      <w:r w:rsidRPr="00D86BD5">
        <w:rPr>
          <w:rFonts w:cs="Tahoma"/>
          <w:lang w:val="el-GR"/>
        </w:rPr>
        <w:t xml:space="preserve"> </w:t>
      </w:r>
    </w:p>
    <w:p w14:paraId="633050B2" w14:textId="370F2EC1" w:rsidR="0049631E" w:rsidRPr="00D86BD5" w:rsidRDefault="0049631E" w:rsidP="0049631E">
      <w:pPr>
        <w:rPr>
          <w:lang w:val="el-GR"/>
        </w:rPr>
      </w:pPr>
      <w:r w:rsidRPr="00D86BD5">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D86BD5">
        <w:rPr>
          <w:bCs/>
          <w:lang w:val="en-US"/>
        </w:rPr>
        <w:t>o</w:t>
      </w:r>
      <w:r w:rsidRPr="00D86BD5">
        <w:rPr>
          <w:bCs/>
          <w:lang w:val="el-GR"/>
        </w:rPr>
        <w:t xml:space="preserve"> προσφέρων αναφέρει στην προσφορά του</w:t>
      </w:r>
      <w:r w:rsidR="00111D5A" w:rsidRPr="00D86BD5">
        <w:rPr>
          <w:bCs/>
          <w:lang w:val="el-GR"/>
        </w:rPr>
        <w:t>,</w:t>
      </w:r>
      <w:r w:rsidRPr="00D86BD5">
        <w:rPr>
          <w:bCs/>
          <w:lang w:val="el-GR"/>
        </w:rPr>
        <w:t xml:space="preserve"> ότι προτίθεται να αναθέσει τμήμα(τα) </w:t>
      </w:r>
      <w:r w:rsidRPr="00D86BD5">
        <w:rPr>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D86BD5">
        <w:rPr>
          <w:bCs/>
          <w:lang w:val="el-GR"/>
        </w:rPr>
        <w:fldChar w:fldCharType="begin"/>
      </w:r>
      <w:r w:rsidR="00111D5A" w:rsidRPr="00D86BD5">
        <w:rPr>
          <w:bCs/>
          <w:lang w:val="el-GR"/>
        </w:rPr>
        <w:instrText xml:space="preserve"> REF _Ref496541356 \r \h </w:instrText>
      </w:r>
      <w:r w:rsidR="00DF4993" w:rsidRPr="00D86BD5">
        <w:rPr>
          <w:bCs/>
          <w:lang w:val="el-GR"/>
        </w:rPr>
        <w:instrText xml:space="preserve"> \* MERGEFORMAT </w:instrText>
      </w:r>
      <w:r w:rsidR="00111D5A" w:rsidRPr="00D86BD5">
        <w:rPr>
          <w:bCs/>
          <w:lang w:val="el-GR"/>
        </w:rPr>
      </w:r>
      <w:r w:rsidR="00111D5A" w:rsidRPr="00D86BD5">
        <w:rPr>
          <w:bCs/>
          <w:lang w:val="el-GR"/>
        </w:rPr>
        <w:fldChar w:fldCharType="separate"/>
      </w:r>
      <w:r w:rsidR="002E56D0">
        <w:rPr>
          <w:bCs/>
          <w:lang w:val="el-GR"/>
        </w:rPr>
        <w:t>2.2.3</w:t>
      </w:r>
      <w:r w:rsidR="00111D5A" w:rsidRPr="00D86BD5">
        <w:rPr>
          <w:bCs/>
          <w:lang w:val="el-GR"/>
        </w:rPr>
        <w:fldChar w:fldCharType="end"/>
      </w:r>
      <w:r w:rsidRPr="00D86BD5">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D86BD5">
        <w:rPr>
          <w:bCs/>
          <w:lang w:val="el-GR"/>
        </w:rPr>
        <w:fldChar w:fldCharType="begin"/>
      </w:r>
      <w:r w:rsidR="00111D5A" w:rsidRPr="00D86BD5">
        <w:rPr>
          <w:bCs/>
          <w:lang w:val="el-GR"/>
        </w:rPr>
        <w:instrText xml:space="preserve"> REF _Ref496541356 \r \h </w:instrText>
      </w:r>
      <w:r w:rsidR="00DF4993" w:rsidRPr="00D86BD5">
        <w:rPr>
          <w:bCs/>
          <w:lang w:val="el-GR"/>
        </w:rPr>
        <w:instrText xml:space="preserve"> \* MERGEFORMAT </w:instrText>
      </w:r>
      <w:r w:rsidR="00111D5A" w:rsidRPr="00D86BD5">
        <w:rPr>
          <w:bCs/>
          <w:lang w:val="el-GR"/>
        </w:rPr>
      </w:r>
      <w:r w:rsidR="00111D5A" w:rsidRPr="00D86BD5">
        <w:rPr>
          <w:bCs/>
          <w:lang w:val="el-GR"/>
        </w:rPr>
        <w:fldChar w:fldCharType="separate"/>
      </w:r>
      <w:r w:rsidR="002E56D0">
        <w:rPr>
          <w:bCs/>
          <w:lang w:val="el-GR"/>
        </w:rPr>
        <w:t>2.2.3</w:t>
      </w:r>
      <w:r w:rsidR="00111D5A" w:rsidRPr="00D86BD5">
        <w:rPr>
          <w:bCs/>
          <w:lang w:val="el-GR"/>
        </w:rPr>
        <w:fldChar w:fldCharType="end"/>
      </w:r>
      <w:r w:rsidRPr="00D86BD5">
        <w:rPr>
          <w:bCs/>
          <w:lang w:val="el-GR"/>
        </w:rPr>
        <w:t xml:space="preserve">.  </w:t>
      </w:r>
    </w:p>
    <w:p w14:paraId="16C851B7" w14:textId="77777777" w:rsidR="008338F0" w:rsidRPr="00D86BD5" w:rsidRDefault="003355E7" w:rsidP="00086782">
      <w:pPr>
        <w:pStyle w:val="30"/>
        <w:ind w:left="1276"/>
        <w:rPr>
          <w:rFonts w:cs="Tahoma"/>
          <w:lang w:val="el-GR"/>
        </w:rPr>
      </w:pPr>
      <w:bookmarkStart w:id="146" w:name="_Toc97194286"/>
      <w:bookmarkStart w:id="147" w:name="_Toc97194430"/>
      <w:bookmarkStart w:id="148" w:name="_Toc122685246"/>
      <w:r w:rsidRPr="00D86BD5">
        <w:rPr>
          <w:rFonts w:cs="Tahoma"/>
          <w:lang w:val="el-GR"/>
        </w:rPr>
        <w:t>Κανόνες απόδειξης ποιοτικής επιλογής</w:t>
      </w:r>
      <w:bookmarkEnd w:id="146"/>
      <w:bookmarkEnd w:id="147"/>
      <w:bookmarkEnd w:id="148"/>
    </w:p>
    <w:p w14:paraId="1DF38431" w14:textId="12347582" w:rsidR="00A817FC" w:rsidRPr="00D86BD5" w:rsidRDefault="00A817FC" w:rsidP="00A817FC">
      <w:pPr>
        <w:rPr>
          <w:bCs/>
          <w:lang w:val="el-GR" w:eastAsia="ar-SA"/>
        </w:rPr>
      </w:pPr>
      <w:r w:rsidRPr="00D86BD5">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D86BD5">
        <w:rPr>
          <w:bCs/>
          <w:lang w:val="el-GR" w:eastAsia="ar-SA"/>
        </w:rPr>
        <w:fldChar w:fldCharType="begin"/>
      </w:r>
      <w:r w:rsidRPr="00D86BD5">
        <w:rPr>
          <w:bCs/>
          <w:lang w:val="el-GR" w:eastAsia="ar-SA"/>
        </w:rPr>
        <w:instrText xml:space="preserve"> REF _Ref496541397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2.2.1</w:t>
      </w:r>
      <w:r w:rsidRPr="00D86BD5">
        <w:rPr>
          <w:bCs/>
          <w:lang w:val="el-GR" w:eastAsia="ar-SA"/>
        </w:rPr>
        <w:fldChar w:fldCharType="end"/>
      </w:r>
      <w:r w:rsidRPr="00D86BD5">
        <w:rPr>
          <w:bCs/>
          <w:lang w:val="el-GR" w:eastAsia="ar-SA"/>
        </w:rPr>
        <w:t xml:space="preserve"> έως </w:t>
      </w:r>
      <w:r w:rsidRPr="00D86BD5">
        <w:rPr>
          <w:bCs/>
          <w:lang w:val="el-GR" w:eastAsia="ar-SA"/>
        </w:rPr>
        <w:fldChar w:fldCharType="begin"/>
      </w:r>
      <w:r w:rsidRPr="00D86BD5">
        <w:rPr>
          <w:bCs/>
          <w:lang w:val="el-GR" w:eastAsia="ar-SA"/>
        </w:rPr>
        <w:instrText xml:space="preserve"> REF _Ref74505980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2.2.8</w:t>
      </w:r>
      <w:r w:rsidRPr="00D86BD5">
        <w:rPr>
          <w:bCs/>
          <w:lang w:val="el-GR" w:eastAsia="ar-SA"/>
        </w:rPr>
        <w:fldChar w:fldCharType="end"/>
      </w:r>
      <w:r w:rsidRPr="00D86BD5">
        <w:rPr>
          <w:bCs/>
          <w:lang w:val="el-GR" w:eastAsia="ar-SA"/>
        </w:rPr>
        <w:t xml:space="preserve">, κρίνονται κατά την υποβολή της προσφοράς δια του ΕΕΕΣ κατά τα οριζόμενα στην παράγραφο </w:t>
      </w:r>
      <w:r w:rsidRPr="00D86BD5">
        <w:rPr>
          <w:bCs/>
          <w:lang w:val="el-GR" w:eastAsia="ar-SA"/>
        </w:rPr>
        <w:fldChar w:fldCharType="begin"/>
      </w:r>
      <w:r w:rsidRPr="00D86BD5">
        <w:rPr>
          <w:bCs/>
          <w:lang w:val="el-GR" w:eastAsia="ar-SA"/>
        </w:rPr>
        <w:instrText xml:space="preserve"> REF _Ref74505997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2.2.9.1</w:t>
      </w:r>
      <w:r w:rsidRPr="00D86BD5">
        <w:rPr>
          <w:bCs/>
          <w:lang w:val="el-GR" w:eastAsia="ar-SA"/>
        </w:rPr>
        <w:fldChar w:fldCharType="end"/>
      </w:r>
      <w:r w:rsidRPr="00D86BD5">
        <w:rPr>
          <w:bCs/>
          <w:lang w:val="el-GR" w:eastAsia="ar-SA"/>
        </w:rPr>
        <w:t xml:space="preserve">, κατά την υποβολή των δικαιολογητικών της παραγράφου </w:t>
      </w:r>
      <w:r w:rsidR="00E72FB5" w:rsidRPr="00D86BD5">
        <w:rPr>
          <w:bCs/>
          <w:lang w:val="el-GR" w:eastAsia="ar-SA"/>
        </w:rPr>
        <w:fldChar w:fldCharType="begin"/>
      </w:r>
      <w:r w:rsidR="00E72FB5" w:rsidRPr="00D86BD5">
        <w:rPr>
          <w:bCs/>
          <w:lang w:val="el-GR" w:eastAsia="ar-SA"/>
        </w:rPr>
        <w:instrText xml:space="preserve"> REF _Ref40957856 \r \h </w:instrText>
      </w:r>
      <w:r w:rsidR="000C2F26" w:rsidRPr="00D86BD5">
        <w:rPr>
          <w:bCs/>
          <w:lang w:val="el-GR" w:eastAsia="ar-SA"/>
        </w:rPr>
        <w:instrText xml:space="preserve"> \* MERGEFORMAT </w:instrText>
      </w:r>
      <w:r w:rsidR="00E72FB5" w:rsidRPr="00D86BD5">
        <w:rPr>
          <w:bCs/>
          <w:lang w:val="el-GR" w:eastAsia="ar-SA"/>
        </w:rPr>
      </w:r>
      <w:r w:rsidR="00E72FB5" w:rsidRPr="00D86BD5">
        <w:rPr>
          <w:bCs/>
          <w:lang w:val="el-GR" w:eastAsia="ar-SA"/>
        </w:rPr>
        <w:fldChar w:fldCharType="separate"/>
      </w:r>
      <w:r w:rsidR="002E56D0">
        <w:rPr>
          <w:bCs/>
          <w:lang w:val="el-GR" w:eastAsia="ar-SA"/>
        </w:rPr>
        <w:t>2.2.9.2</w:t>
      </w:r>
      <w:r w:rsidR="00E72FB5" w:rsidRPr="00D86BD5">
        <w:rPr>
          <w:bCs/>
          <w:lang w:val="el-GR" w:eastAsia="ar-SA"/>
        </w:rPr>
        <w:fldChar w:fldCharType="end"/>
      </w:r>
      <w:r w:rsidR="00E72FB5" w:rsidRPr="00D86BD5">
        <w:rPr>
          <w:bCs/>
          <w:lang w:val="el-GR" w:eastAsia="ar-SA"/>
        </w:rPr>
        <w:t xml:space="preserve"> </w:t>
      </w:r>
      <w:r w:rsidRPr="00D86BD5">
        <w:rPr>
          <w:bCs/>
          <w:lang w:val="el-GR" w:eastAsia="ar-SA"/>
        </w:rPr>
        <w:t xml:space="preserve">και κατά τη σύναψη της σύμβασης δια της υπεύθυνης δήλωσης, της περ. δ΄ της παρ. 3 του άρθρου 105 του ν. 4412/2016. </w:t>
      </w:r>
    </w:p>
    <w:p w14:paraId="222313CF" w14:textId="40396E87" w:rsidR="00E72FB5" w:rsidRPr="00D86BD5" w:rsidRDefault="00E72FB5" w:rsidP="00E72FB5">
      <w:pPr>
        <w:rPr>
          <w:bCs/>
          <w:lang w:val="el-GR" w:eastAsia="ar-SA"/>
        </w:rPr>
      </w:pPr>
      <w:r w:rsidRPr="00D86BD5">
        <w:rPr>
          <w:bCs/>
          <w:lang w:val="el-GR" w:eastAsia="ar-SA"/>
        </w:rPr>
        <w:t xml:space="preserve">Στην περίπτωση που ο οικονομικός φορέας στηρίζεται στις ικανότητες άλλων φορέων, σύμφωνα με </w:t>
      </w:r>
      <w:r w:rsidRPr="00D86BD5">
        <w:rPr>
          <w:lang w:val="el-GR" w:eastAsia="ar-SA"/>
        </w:rPr>
        <w:t xml:space="preserve">την παράγραφο </w:t>
      </w:r>
      <w:r w:rsidRPr="00D86BD5">
        <w:rPr>
          <w:bCs/>
          <w:lang w:val="el-GR" w:eastAsia="ar-SA"/>
        </w:rPr>
        <w:fldChar w:fldCharType="begin"/>
      </w:r>
      <w:r w:rsidRPr="00D86BD5">
        <w:rPr>
          <w:bCs/>
          <w:lang w:val="el-GR" w:eastAsia="ar-SA"/>
        </w:rPr>
        <w:instrText xml:space="preserve"> REF _Ref74505980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2.2.8</w:t>
      </w:r>
      <w:r w:rsidRPr="00D86BD5">
        <w:rPr>
          <w:bCs/>
          <w:lang w:val="el-GR" w:eastAsia="ar-SA"/>
        </w:rPr>
        <w:fldChar w:fldCharType="end"/>
      </w:r>
      <w:r w:rsidRPr="00D86BD5">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D86BD5">
        <w:rPr>
          <w:bCs/>
          <w:lang w:val="el-GR" w:eastAsia="ar-SA"/>
        </w:rPr>
        <w:fldChar w:fldCharType="begin"/>
      </w:r>
      <w:r w:rsidRPr="00D86BD5">
        <w:rPr>
          <w:bCs/>
          <w:lang w:val="el-GR" w:eastAsia="ar-SA"/>
        </w:rPr>
        <w:instrText xml:space="preserve"> REF _Ref74505997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2.2.9.1</w:t>
      </w:r>
      <w:r w:rsidRPr="00D86BD5">
        <w:rPr>
          <w:bCs/>
          <w:lang w:val="el-GR" w:eastAsia="ar-SA"/>
        </w:rPr>
        <w:fldChar w:fldCharType="end"/>
      </w:r>
      <w:r w:rsidRPr="00D86BD5">
        <w:rPr>
          <w:bCs/>
          <w:lang w:val="el-GR" w:eastAsia="ar-SA"/>
        </w:rPr>
        <w:t xml:space="preserve"> και </w:t>
      </w:r>
      <w:r w:rsidRPr="00D86BD5">
        <w:rPr>
          <w:bCs/>
          <w:lang w:val="el-GR" w:eastAsia="ar-SA"/>
        </w:rPr>
        <w:fldChar w:fldCharType="begin"/>
      </w:r>
      <w:r w:rsidRPr="00D86BD5">
        <w:rPr>
          <w:bCs/>
          <w:lang w:val="el-GR" w:eastAsia="ar-SA"/>
        </w:rPr>
        <w:instrText xml:space="preserve"> REF _Ref40957856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2.2.9.2</w:t>
      </w:r>
      <w:r w:rsidRPr="00D86BD5">
        <w:rPr>
          <w:bCs/>
          <w:lang w:val="el-GR" w:eastAsia="ar-SA"/>
        </w:rPr>
        <w:fldChar w:fldCharType="end"/>
      </w:r>
      <w:r w:rsidRPr="00D86BD5">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D86BD5">
        <w:rPr>
          <w:lang w:val="el-GR" w:eastAsia="ar-SA"/>
        </w:rPr>
        <w:t xml:space="preserve">της παραγράφου </w:t>
      </w:r>
      <w:r w:rsidRPr="00D86BD5">
        <w:rPr>
          <w:lang w:val="el-GR" w:eastAsia="ar-SA"/>
        </w:rPr>
        <w:fldChar w:fldCharType="begin"/>
      </w:r>
      <w:r w:rsidRPr="00D86BD5">
        <w:rPr>
          <w:lang w:val="el-GR" w:eastAsia="ar-SA"/>
        </w:rPr>
        <w:instrText xml:space="preserve"> REF _Ref496541356 \r \h </w:instrText>
      </w:r>
      <w:r w:rsidR="000C2F26" w:rsidRPr="00D86BD5">
        <w:rPr>
          <w:lang w:val="el-GR" w:eastAsia="ar-SA"/>
        </w:rPr>
        <w:instrText xml:space="preserve"> \* MERGEFORMAT </w:instrText>
      </w:r>
      <w:r w:rsidRPr="00D86BD5">
        <w:rPr>
          <w:lang w:val="el-GR" w:eastAsia="ar-SA"/>
        </w:rPr>
      </w:r>
      <w:r w:rsidRPr="00D86BD5">
        <w:rPr>
          <w:lang w:val="el-GR" w:eastAsia="ar-SA"/>
        </w:rPr>
        <w:fldChar w:fldCharType="separate"/>
      </w:r>
      <w:r w:rsidR="002E56D0">
        <w:rPr>
          <w:lang w:val="el-GR" w:eastAsia="ar-SA"/>
        </w:rPr>
        <w:t>2.2.3</w:t>
      </w:r>
      <w:r w:rsidRPr="00D86BD5">
        <w:rPr>
          <w:lang w:val="el-GR" w:eastAsia="ar-SA"/>
        </w:rPr>
        <w:fldChar w:fldCharType="end"/>
      </w:r>
      <w:r w:rsidRPr="00D86BD5">
        <w:rPr>
          <w:bCs/>
          <w:lang w:val="el-GR" w:eastAsia="ar-SA"/>
        </w:rPr>
        <w:t xml:space="preserve"> της παρούσας και ότι πληρούν τα σχετικά κριτήρια επιλογής κατά περίπτωση (παράγραφοι </w:t>
      </w:r>
      <w:r w:rsidRPr="00D86BD5">
        <w:rPr>
          <w:bCs/>
          <w:lang w:val="el-GR" w:eastAsia="ar-SA"/>
        </w:rPr>
        <w:fldChar w:fldCharType="begin"/>
      </w:r>
      <w:r w:rsidRPr="00D86BD5">
        <w:rPr>
          <w:bCs/>
          <w:lang w:val="el-GR" w:eastAsia="ar-SA"/>
        </w:rPr>
        <w:instrText xml:space="preserve"> REF _Ref496541309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2.2.5</w:t>
      </w:r>
      <w:r w:rsidRPr="00D86BD5">
        <w:rPr>
          <w:bCs/>
          <w:lang w:val="el-GR" w:eastAsia="ar-SA"/>
        </w:rPr>
        <w:fldChar w:fldCharType="end"/>
      </w:r>
      <w:r w:rsidRPr="00D86BD5">
        <w:rPr>
          <w:bCs/>
          <w:lang w:val="el-GR" w:eastAsia="ar-SA"/>
        </w:rPr>
        <w:fldChar w:fldCharType="begin"/>
      </w:r>
      <w:r w:rsidRPr="00D86BD5">
        <w:rPr>
          <w:bCs/>
          <w:lang w:val="el-GR" w:eastAsia="ar-SA"/>
        </w:rPr>
        <w:instrText xml:space="preserve"> REF _Ref496541329 \r \h </w:instrText>
      </w:r>
      <w:r w:rsidR="000C2F26"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2.2.6</w:t>
      </w:r>
      <w:r w:rsidRPr="00D86BD5">
        <w:rPr>
          <w:bCs/>
          <w:lang w:val="el-GR" w:eastAsia="ar-SA"/>
        </w:rPr>
        <w:fldChar w:fldCharType="end"/>
      </w:r>
      <w:r w:rsidRPr="00D86BD5">
        <w:rPr>
          <w:bCs/>
          <w:lang w:val="el-GR" w:eastAsia="ar-SA"/>
        </w:rPr>
        <w:t>και 2.2.6).</w:t>
      </w:r>
    </w:p>
    <w:p w14:paraId="36BBB508" w14:textId="2FC1D187" w:rsidR="00E72FB5" w:rsidRPr="00D86BD5" w:rsidRDefault="00E72FB5" w:rsidP="00E72FB5">
      <w:pPr>
        <w:rPr>
          <w:bCs/>
          <w:lang w:val="el-GR" w:eastAsia="ar-SA"/>
        </w:rPr>
      </w:pPr>
      <w:r w:rsidRPr="00D86BD5">
        <w:rPr>
          <w:bCs/>
          <w:lang w:val="el-GR" w:eastAsia="ar-SA"/>
        </w:rPr>
        <w:t xml:space="preserve">Στην περίπτωση που </w:t>
      </w:r>
      <w:r w:rsidRPr="00D86BD5">
        <w:rPr>
          <w:bCs/>
          <w:lang w:val="en-US" w:eastAsia="ar-SA"/>
        </w:rPr>
        <w:t>o</w:t>
      </w:r>
      <w:r w:rsidRPr="00D86BD5">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D86BD5">
        <w:rPr>
          <w:bCs/>
          <w:lang w:val="el-GR" w:eastAsia="ar-SA"/>
        </w:rPr>
        <w:fldChar w:fldCharType="begin"/>
      </w:r>
      <w:r w:rsidRPr="00D86BD5">
        <w:rPr>
          <w:bCs/>
          <w:lang w:val="el-GR" w:eastAsia="ar-SA"/>
        </w:rPr>
        <w:instrText xml:space="preserve"> REF _Ref74505997 \r \h </w:instrText>
      </w:r>
      <w:r w:rsidR="00DF4993"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2.2.9.1</w:t>
      </w:r>
      <w:r w:rsidRPr="00D86BD5">
        <w:rPr>
          <w:bCs/>
          <w:lang w:val="el-GR" w:eastAsia="ar-SA"/>
        </w:rPr>
        <w:fldChar w:fldCharType="end"/>
      </w:r>
      <w:r w:rsidRPr="00D86BD5">
        <w:rPr>
          <w:bCs/>
          <w:lang w:val="el-GR" w:eastAsia="ar-SA"/>
        </w:rPr>
        <w:t xml:space="preserve"> και </w:t>
      </w:r>
      <w:r w:rsidRPr="00D86BD5">
        <w:rPr>
          <w:bCs/>
          <w:lang w:val="el-GR" w:eastAsia="ar-SA"/>
        </w:rPr>
        <w:fldChar w:fldCharType="begin"/>
      </w:r>
      <w:r w:rsidRPr="00D86BD5">
        <w:rPr>
          <w:bCs/>
          <w:lang w:val="el-GR" w:eastAsia="ar-SA"/>
        </w:rPr>
        <w:instrText xml:space="preserve"> REF _Ref40957856 \r \h </w:instrText>
      </w:r>
      <w:r w:rsidR="00DF4993" w:rsidRPr="00D86BD5">
        <w:rPr>
          <w:bCs/>
          <w:lang w:val="el-GR" w:eastAsia="ar-SA"/>
        </w:rPr>
        <w:instrText xml:space="preserve"> \* MERGEFORMAT </w:instrText>
      </w:r>
      <w:r w:rsidRPr="00D86BD5">
        <w:rPr>
          <w:bCs/>
          <w:lang w:val="el-GR" w:eastAsia="ar-SA"/>
        </w:rPr>
      </w:r>
      <w:r w:rsidRPr="00D86BD5">
        <w:rPr>
          <w:bCs/>
          <w:lang w:val="el-GR" w:eastAsia="ar-SA"/>
        </w:rPr>
        <w:fldChar w:fldCharType="separate"/>
      </w:r>
      <w:r w:rsidR="002E56D0">
        <w:rPr>
          <w:bCs/>
          <w:lang w:val="el-GR" w:eastAsia="ar-SA"/>
        </w:rPr>
        <w:t>2.2.9.2</w:t>
      </w:r>
      <w:r w:rsidRPr="00D86BD5">
        <w:rPr>
          <w:bCs/>
          <w:lang w:val="el-GR" w:eastAsia="ar-SA"/>
        </w:rPr>
        <w:fldChar w:fldCharType="end"/>
      </w:r>
      <w:r w:rsidRPr="00D86BD5">
        <w:rPr>
          <w:bCs/>
          <w:lang w:val="el-GR" w:eastAsia="ar-SA"/>
        </w:rPr>
        <w:t xml:space="preserve">, ότι δεν συντρέχουν οι λόγοι αποκλεισμού της παραγράφου </w:t>
      </w:r>
      <w:r w:rsidRPr="00D86BD5">
        <w:rPr>
          <w:lang w:val="el-GR" w:eastAsia="ar-SA"/>
        </w:rPr>
        <w:fldChar w:fldCharType="begin"/>
      </w:r>
      <w:r w:rsidRPr="00D86BD5">
        <w:rPr>
          <w:lang w:val="el-GR" w:eastAsia="ar-SA"/>
        </w:rPr>
        <w:instrText xml:space="preserve"> REF _Ref496541356 \r \h </w:instrText>
      </w:r>
      <w:r w:rsidR="00DF4993" w:rsidRPr="00D86BD5">
        <w:rPr>
          <w:lang w:val="el-GR" w:eastAsia="ar-SA"/>
        </w:rPr>
        <w:instrText xml:space="preserve"> \* MERGEFORMAT </w:instrText>
      </w:r>
      <w:r w:rsidRPr="00D86BD5">
        <w:rPr>
          <w:lang w:val="el-GR" w:eastAsia="ar-SA"/>
        </w:rPr>
      </w:r>
      <w:r w:rsidRPr="00D86BD5">
        <w:rPr>
          <w:lang w:val="el-GR" w:eastAsia="ar-SA"/>
        </w:rPr>
        <w:fldChar w:fldCharType="separate"/>
      </w:r>
      <w:r w:rsidR="002E56D0">
        <w:rPr>
          <w:lang w:val="el-GR" w:eastAsia="ar-SA"/>
        </w:rPr>
        <w:t>2.2.3</w:t>
      </w:r>
      <w:r w:rsidRPr="00D86BD5">
        <w:rPr>
          <w:lang w:val="el-GR" w:eastAsia="ar-SA"/>
        </w:rPr>
        <w:fldChar w:fldCharType="end"/>
      </w:r>
      <w:r w:rsidRPr="00D86BD5">
        <w:rPr>
          <w:bCs/>
          <w:lang w:val="el-GR" w:eastAsia="ar-SA"/>
        </w:rPr>
        <w:t xml:space="preserve">τ ης παρούσας. </w:t>
      </w:r>
    </w:p>
    <w:p w14:paraId="5A1CBCA9" w14:textId="77777777" w:rsidR="00E72FB5" w:rsidRPr="00D86BD5" w:rsidRDefault="00E72FB5" w:rsidP="00E72FB5">
      <w:pPr>
        <w:suppressAutoHyphens w:val="0"/>
        <w:spacing w:after="160" w:line="259" w:lineRule="auto"/>
        <w:rPr>
          <w:rFonts w:eastAsia="Calibri"/>
          <w:lang w:val="el-GR" w:eastAsia="en-US"/>
        </w:rPr>
      </w:pPr>
      <w:r w:rsidRPr="00D86BD5">
        <w:rPr>
          <w:rFonts w:eastAsia="Calibri"/>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022CBC4" w14:textId="77777777" w:rsidR="008338F0" w:rsidRPr="00D86BD5" w:rsidRDefault="003355E7" w:rsidP="003A109E">
      <w:pPr>
        <w:pStyle w:val="40"/>
        <w:rPr>
          <w:rFonts w:cs="Tahoma"/>
          <w:i/>
          <w:color w:val="5B9BD5"/>
          <w:szCs w:val="22"/>
          <w:lang w:val="el-GR"/>
        </w:rPr>
      </w:pPr>
      <w:bookmarkStart w:id="149" w:name="_Ref74505997"/>
      <w:bookmarkStart w:id="150" w:name="_Toc97194287"/>
      <w:bookmarkStart w:id="151" w:name="_Toc122685247"/>
      <w:r w:rsidRPr="00D86BD5">
        <w:rPr>
          <w:rFonts w:cs="Tahoma"/>
          <w:szCs w:val="22"/>
          <w:lang w:val="el-GR"/>
        </w:rPr>
        <w:t>Προκαταρκτική απόδειξη κατά την υποβολή προσφορών</w:t>
      </w:r>
      <w:bookmarkEnd w:id="149"/>
      <w:bookmarkEnd w:id="150"/>
      <w:bookmarkEnd w:id="151"/>
      <w:r w:rsidRPr="00D86BD5">
        <w:rPr>
          <w:rFonts w:cs="Tahoma"/>
          <w:szCs w:val="22"/>
          <w:lang w:val="el-GR"/>
        </w:rPr>
        <w:t xml:space="preserve"> </w:t>
      </w:r>
    </w:p>
    <w:p w14:paraId="31F00A1A" w14:textId="20FE2083" w:rsidR="00F64037" w:rsidRPr="00D86BD5" w:rsidRDefault="003355E7">
      <w:pPr>
        <w:rPr>
          <w:lang w:val="el-GR"/>
        </w:rPr>
      </w:pPr>
      <w:r w:rsidRPr="00D86BD5">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D86BD5">
        <w:rPr>
          <w:lang w:val="el-GR"/>
        </w:rPr>
        <w:fldChar w:fldCharType="begin"/>
      </w:r>
      <w:r w:rsidR="00B622FA" w:rsidRPr="00D86BD5">
        <w:rPr>
          <w:lang w:val="el-GR"/>
        </w:rPr>
        <w:instrText xml:space="preserve"> REF _Ref496541356 \r \h </w:instrText>
      </w:r>
      <w:r w:rsidR="00DF02B0" w:rsidRPr="00D86BD5">
        <w:rPr>
          <w:lang w:val="el-GR"/>
        </w:rPr>
        <w:instrText xml:space="preserve"> \* MERGEFORMAT </w:instrText>
      </w:r>
      <w:r w:rsidR="00B622FA" w:rsidRPr="00D86BD5">
        <w:rPr>
          <w:lang w:val="el-GR"/>
        </w:rPr>
      </w:r>
      <w:r w:rsidR="00B622FA" w:rsidRPr="00D86BD5">
        <w:rPr>
          <w:lang w:val="el-GR"/>
        </w:rPr>
        <w:fldChar w:fldCharType="separate"/>
      </w:r>
      <w:r w:rsidR="002E56D0">
        <w:rPr>
          <w:lang w:val="el-GR"/>
        </w:rPr>
        <w:t>2.2.3</w:t>
      </w:r>
      <w:r w:rsidR="00B622FA" w:rsidRPr="00D86BD5">
        <w:rPr>
          <w:lang w:val="el-GR"/>
        </w:rPr>
        <w:fldChar w:fldCharType="end"/>
      </w:r>
      <w:r w:rsidRPr="00D86BD5">
        <w:rPr>
          <w:lang w:val="el-GR"/>
        </w:rPr>
        <w:t xml:space="preserve"> </w:t>
      </w:r>
      <w:r w:rsidR="00FD25A2" w:rsidRPr="00D86BD5">
        <w:rPr>
          <w:lang w:val="el-GR"/>
        </w:rPr>
        <w:t>«</w:t>
      </w:r>
      <w:r w:rsidR="00FC2B8A" w:rsidRPr="00D86BD5">
        <w:rPr>
          <w:lang w:val="el-GR"/>
        </w:rPr>
        <w:t>Λόγοι Αποκλεισμού</w:t>
      </w:r>
      <w:r w:rsidR="00FD25A2" w:rsidRPr="00D86BD5">
        <w:rPr>
          <w:lang w:val="el-GR"/>
        </w:rPr>
        <w:t>»</w:t>
      </w:r>
      <w:r w:rsidR="00FC2B8A" w:rsidRPr="00D86BD5">
        <w:rPr>
          <w:lang w:val="el-GR"/>
        </w:rPr>
        <w:t xml:space="preserve"> </w:t>
      </w:r>
      <w:r w:rsidRPr="00D86BD5">
        <w:rPr>
          <w:lang w:val="el-GR"/>
        </w:rPr>
        <w:t xml:space="preserve">και β) πληρούν τα </w:t>
      </w:r>
      <w:r w:rsidR="00FD25A2" w:rsidRPr="00D86BD5">
        <w:rPr>
          <w:lang w:val="el-GR"/>
        </w:rPr>
        <w:t>«Κ</w:t>
      </w:r>
      <w:r w:rsidRPr="00D86BD5">
        <w:rPr>
          <w:lang w:val="el-GR"/>
        </w:rPr>
        <w:t xml:space="preserve">ριτήρια </w:t>
      </w:r>
      <w:r w:rsidR="00FD25A2" w:rsidRPr="00D86BD5">
        <w:rPr>
          <w:lang w:val="el-GR"/>
        </w:rPr>
        <w:t>Ποι</w:t>
      </w:r>
      <w:r w:rsidR="0071303E" w:rsidRPr="00D86BD5">
        <w:rPr>
          <w:lang w:val="el-GR"/>
        </w:rPr>
        <w:t>ο</w:t>
      </w:r>
      <w:r w:rsidR="00FD25A2" w:rsidRPr="00D86BD5">
        <w:rPr>
          <w:lang w:val="el-GR"/>
        </w:rPr>
        <w:t>τικής Ε</w:t>
      </w:r>
      <w:r w:rsidRPr="00D86BD5">
        <w:rPr>
          <w:lang w:val="el-GR"/>
        </w:rPr>
        <w:t>πιλογής</w:t>
      </w:r>
      <w:r w:rsidR="00FD25A2" w:rsidRPr="00D86BD5">
        <w:rPr>
          <w:lang w:val="el-GR"/>
        </w:rPr>
        <w:t>»</w:t>
      </w:r>
      <w:r w:rsidRPr="00D86BD5">
        <w:rPr>
          <w:lang w:val="el-GR"/>
        </w:rPr>
        <w:t xml:space="preserve"> των παραγράφων</w:t>
      </w:r>
      <w:r w:rsidR="007E61C0" w:rsidRPr="00D86BD5">
        <w:rPr>
          <w:lang w:val="el-GR"/>
        </w:rPr>
        <w:t xml:space="preserve"> </w:t>
      </w:r>
      <w:r w:rsidR="007E61C0" w:rsidRPr="00D86BD5">
        <w:rPr>
          <w:lang w:val="el-GR"/>
        </w:rPr>
        <w:fldChar w:fldCharType="begin"/>
      </w:r>
      <w:r w:rsidR="007E61C0" w:rsidRPr="00D86BD5">
        <w:rPr>
          <w:lang w:val="el-GR"/>
        </w:rPr>
        <w:instrText xml:space="preserve"> REF _Ref74510337 \r \h </w:instrText>
      </w:r>
      <w:r w:rsidR="00DF4993" w:rsidRPr="00D86BD5">
        <w:rPr>
          <w:lang w:val="el-GR"/>
        </w:rPr>
        <w:instrText xml:space="preserve"> \* MERGEFORMAT </w:instrText>
      </w:r>
      <w:r w:rsidR="007E61C0" w:rsidRPr="00D86BD5">
        <w:rPr>
          <w:lang w:val="el-GR"/>
        </w:rPr>
      </w:r>
      <w:r w:rsidR="007E61C0" w:rsidRPr="00D86BD5">
        <w:rPr>
          <w:lang w:val="el-GR"/>
        </w:rPr>
        <w:fldChar w:fldCharType="separate"/>
      </w:r>
      <w:r w:rsidR="002E56D0">
        <w:rPr>
          <w:lang w:val="el-GR"/>
        </w:rPr>
        <w:t>2.2.4</w:t>
      </w:r>
      <w:r w:rsidR="007E61C0" w:rsidRPr="00D86BD5">
        <w:rPr>
          <w:lang w:val="el-GR"/>
        </w:rPr>
        <w:fldChar w:fldCharType="end"/>
      </w:r>
      <w:r w:rsidRPr="00D86BD5">
        <w:rPr>
          <w:lang w:val="el-GR"/>
        </w:rPr>
        <w:t xml:space="preserve">, </w:t>
      </w:r>
      <w:r w:rsidR="00B622FA" w:rsidRPr="00D86BD5">
        <w:rPr>
          <w:lang w:val="el-GR"/>
        </w:rPr>
        <w:fldChar w:fldCharType="begin"/>
      </w:r>
      <w:r w:rsidR="00B622FA" w:rsidRPr="00D86BD5">
        <w:rPr>
          <w:lang w:val="el-GR"/>
        </w:rPr>
        <w:instrText xml:space="preserve"> REF _Ref496541309 \r \h </w:instrText>
      </w:r>
      <w:r w:rsidR="00DF02B0" w:rsidRPr="00D86BD5">
        <w:rPr>
          <w:lang w:val="el-GR"/>
        </w:rPr>
        <w:instrText xml:space="preserve"> \* MERGEFORMAT </w:instrText>
      </w:r>
      <w:r w:rsidR="00B622FA" w:rsidRPr="00D86BD5">
        <w:rPr>
          <w:lang w:val="el-GR"/>
        </w:rPr>
      </w:r>
      <w:r w:rsidR="00B622FA" w:rsidRPr="00D86BD5">
        <w:rPr>
          <w:lang w:val="el-GR"/>
        </w:rPr>
        <w:fldChar w:fldCharType="separate"/>
      </w:r>
      <w:r w:rsidR="002E56D0">
        <w:rPr>
          <w:lang w:val="el-GR"/>
        </w:rPr>
        <w:t>2.2.5</w:t>
      </w:r>
      <w:r w:rsidR="00B622FA" w:rsidRPr="00D86BD5">
        <w:rPr>
          <w:lang w:val="el-GR"/>
        </w:rPr>
        <w:fldChar w:fldCharType="end"/>
      </w:r>
      <w:r w:rsidRPr="00D86BD5">
        <w:rPr>
          <w:lang w:val="el-GR"/>
        </w:rPr>
        <w:t xml:space="preserve">, </w:t>
      </w:r>
      <w:r w:rsidR="00B622FA" w:rsidRPr="00D86BD5">
        <w:rPr>
          <w:lang w:val="el-GR"/>
        </w:rPr>
        <w:fldChar w:fldCharType="begin"/>
      </w:r>
      <w:r w:rsidR="00B622FA" w:rsidRPr="00D86BD5">
        <w:rPr>
          <w:lang w:val="el-GR"/>
        </w:rPr>
        <w:instrText xml:space="preserve"> REF _Ref496541329 \r \h </w:instrText>
      </w:r>
      <w:r w:rsidR="00DF02B0" w:rsidRPr="00D86BD5">
        <w:rPr>
          <w:lang w:val="el-GR"/>
        </w:rPr>
        <w:instrText xml:space="preserve"> \* MERGEFORMAT </w:instrText>
      </w:r>
      <w:r w:rsidR="00B622FA" w:rsidRPr="00D86BD5">
        <w:rPr>
          <w:lang w:val="el-GR"/>
        </w:rPr>
      </w:r>
      <w:r w:rsidR="00B622FA" w:rsidRPr="00D86BD5">
        <w:rPr>
          <w:lang w:val="el-GR"/>
        </w:rPr>
        <w:fldChar w:fldCharType="separate"/>
      </w:r>
      <w:r w:rsidR="002E56D0">
        <w:rPr>
          <w:lang w:val="el-GR"/>
        </w:rPr>
        <w:t>2.2.6</w:t>
      </w:r>
      <w:r w:rsidR="00B622FA" w:rsidRPr="00D86BD5">
        <w:rPr>
          <w:lang w:val="el-GR"/>
        </w:rPr>
        <w:fldChar w:fldCharType="end"/>
      </w:r>
      <w:r w:rsidRPr="00D86BD5">
        <w:rPr>
          <w:lang w:val="el-GR"/>
        </w:rPr>
        <w:t xml:space="preserve"> και </w:t>
      </w:r>
      <w:r w:rsidR="00B622FA" w:rsidRPr="00D86BD5">
        <w:rPr>
          <w:lang w:val="el-GR"/>
        </w:rPr>
        <w:fldChar w:fldCharType="begin"/>
      </w:r>
      <w:r w:rsidR="00B622FA" w:rsidRPr="00D86BD5">
        <w:rPr>
          <w:lang w:val="el-GR"/>
        </w:rPr>
        <w:instrText xml:space="preserve"> REF _Ref496541343 \r \h </w:instrText>
      </w:r>
      <w:r w:rsidR="00DF02B0" w:rsidRPr="00D86BD5">
        <w:rPr>
          <w:lang w:val="el-GR"/>
        </w:rPr>
        <w:instrText xml:space="preserve"> \* MERGEFORMAT </w:instrText>
      </w:r>
      <w:r w:rsidR="00B622FA" w:rsidRPr="00D86BD5">
        <w:rPr>
          <w:lang w:val="el-GR"/>
        </w:rPr>
      </w:r>
      <w:r w:rsidR="00B622FA" w:rsidRPr="00D86BD5">
        <w:rPr>
          <w:lang w:val="el-GR"/>
        </w:rPr>
        <w:fldChar w:fldCharType="separate"/>
      </w:r>
      <w:r w:rsidR="002E56D0">
        <w:rPr>
          <w:lang w:val="el-GR"/>
        </w:rPr>
        <w:t>2.2.7</w:t>
      </w:r>
      <w:r w:rsidR="00B622FA" w:rsidRPr="00D86BD5">
        <w:rPr>
          <w:lang w:val="el-GR"/>
        </w:rPr>
        <w:fldChar w:fldCharType="end"/>
      </w:r>
      <w:r w:rsidRPr="00D86BD5">
        <w:rPr>
          <w:lang w:val="el-GR"/>
        </w:rPr>
        <w:t xml:space="preserve"> της παρούσης,</w:t>
      </w:r>
      <w:r w:rsidRPr="00D86BD5">
        <w:rPr>
          <w:rFonts w:eastAsia="SimSun"/>
          <w:lang w:val="el-GR"/>
        </w:rPr>
        <w:t xml:space="preserve"> </w:t>
      </w:r>
      <w:r w:rsidRPr="00D86BD5">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D86BD5">
        <w:rPr>
          <w:lang w:val="el-GR"/>
        </w:rPr>
        <w:fldChar w:fldCharType="begin"/>
      </w:r>
      <w:r w:rsidR="00AE32CA" w:rsidRPr="00D86BD5">
        <w:rPr>
          <w:lang w:val="el-GR"/>
        </w:rPr>
        <w:instrText xml:space="preserve"> REF _Ref510086970 \h </w:instrText>
      </w:r>
      <w:r w:rsidR="00DF02B0" w:rsidRPr="00D86BD5">
        <w:rPr>
          <w:lang w:val="el-GR"/>
        </w:rPr>
        <w:instrText xml:space="preserve"> \* MERGEFORMAT </w:instrText>
      </w:r>
      <w:r w:rsidR="00AE32CA" w:rsidRPr="00D86BD5">
        <w:rPr>
          <w:lang w:val="el-GR"/>
        </w:rPr>
      </w:r>
      <w:r w:rsidR="00AE32CA" w:rsidRPr="00D86BD5">
        <w:rPr>
          <w:lang w:val="el-GR"/>
        </w:rPr>
        <w:fldChar w:fldCharType="separate"/>
      </w:r>
      <w:r w:rsidR="002E56D0" w:rsidRPr="002E56D0">
        <w:rPr>
          <w:lang w:val="el-GR"/>
        </w:rPr>
        <w:t>ΕΥΡΩΠΑΙΚΟ ΕΝΙΑΙΟ ΕΓΓΡΑΦΟ ΣΥΜΒΑΣΗΣ (ΕΕΕΣ)</w:t>
      </w:r>
      <w:r w:rsidR="00AE32CA" w:rsidRPr="00D86BD5">
        <w:rPr>
          <w:lang w:val="el-GR"/>
        </w:rPr>
        <w:fldChar w:fldCharType="end"/>
      </w:r>
      <w:r w:rsidR="00F64037" w:rsidRPr="00D86BD5">
        <w:rPr>
          <w:lang w:val="el-GR"/>
        </w:rPr>
        <w:t xml:space="preserve"> </w:t>
      </w:r>
      <w:r w:rsidR="00AE32CA" w:rsidRPr="00D86BD5">
        <w:rPr>
          <w:lang w:val="el-GR"/>
        </w:rPr>
        <w:fldChar w:fldCharType="begin"/>
      </w:r>
      <w:r w:rsidR="00AE32CA" w:rsidRPr="00D86BD5">
        <w:rPr>
          <w:lang w:val="el-GR"/>
        </w:rPr>
        <w:instrText xml:space="preserve"> REF _Ref496624736 \h </w:instrText>
      </w:r>
      <w:r w:rsidR="00DF02B0" w:rsidRPr="00D86BD5">
        <w:rPr>
          <w:lang w:val="el-GR"/>
        </w:rPr>
        <w:instrText xml:space="preserve"> \* MERGEFORMAT </w:instrText>
      </w:r>
      <w:r w:rsidR="00AE32CA" w:rsidRPr="00D86BD5">
        <w:rPr>
          <w:lang w:val="el-GR"/>
        </w:rPr>
      </w:r>
      <w:r w:rsidR="00AE32CA" w:rsidRPr="00D86BD5">
        <w:rPr>
          <w:lang w:val="el-GR"/>
        </w:rPr>
        <w:fldChar w:fldCharType="separate"/>
      </w:r>
      <w:r w:rsidR="002E56D0" w:rsidRPr="00D86BD5">
        <w:rPr>
          <w:color w:val="000099"/>
          <w:lang w:val="el-GR"/>
        </w:rPr>
        <w:t xml:space="preserve">ΠΑΡΑΡΤΗΜΑ ΙΙI – ΕΥΡΩΠΑΙΚΟ ΕΝΙΑΙΟ ΕΓΓΡΑΦΟ ΣΥΜΒΑΣΗΣ (ΕΕΕΣ) </w:t>
      </w:r>
      <w:r w:rsidR="00AE32CA" w:rsidRPr="00D86BD5">
        <w:rPr>
          <w:lang w:val="el-GR"/>
        </w:rPr>
        <w:fldChar w:fldCharType="end"/>
      </w:r>
      <w:r w:rsidRPr="00D86BD5">
        <w:rPr>
          <w:i/>
          <w:color w:val="5B9BD5"/>
          <w:lang w:val="el-GR"/>
        </w:rPr>
        <w:t>,</w:t>
      </w:r>
      <w:r w:rsidRPr="00D86BD5">
        <w:rPr>
          <w:lang w:val="el-GR"/>
        </w:rPr>
        <w:t xml:space="preserve"> </w:t>
      </w:r>
      <w:r w:rsidR="00F64037" w:rsidRPr="00D86BD5">
        <w:rPr>
          <w:lang w:val="el-GR"/>
        </w:rPr>
        <w:t>το οποίο ισοδυναμεί  με</w:t>
      </w:r>
      <w:r w:rsidRPr="00D86BD5">
        <w:rPr>
          <w:lang w:val="el-GR"/>
        </w:rPr>
        <w:t xml:space="preserve"> ενημερωμένη υπεύθυνη δήλωση, με τις συνέπειες του ν. 1599/1986. </w:t>
      </w:r>
      <w:r w:rsidR="00B739BB" w:rsidRPr="00D86BD5">
        <w:rPr>
          <w:lang w:val="el-GR"/>
        </w:rPr>
        <w:t xml:space="preserve">Το ΕΕΕΣ </w:t>
      </w:r>
      <w:r w:rsidR="00F64037" w:rsidRPr="00D86BD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sidRPr="00D86BD5">
        <w:rPr>
          <w:rStyle w:val="WW-FootnoteReference10"/>
          <w:lang w:val="el-GR"/>
        </w:rPr>
        <w:footnoteReference w:id="6"/>
      </w:r>
      <w:r w:rsidR="00F64037" w:rsidRPr="00D86BD5">
        <w:rPr>
          <w:lang w:val="el-GR"/>
        </w:rPr>
        <w:t>.</w:t>
      </w:r>
    </w:p>
    <w:p w14:paraId="4CDD1C29" w14:textId="77777777" w:rsidR="00B739BB" w:rsidRPr="00D86BD5" w:rsidRDefault="00B739BB" w:rsidP="00B739BB">
      <w:pPr>
        <w:rPr>
          <w:i/>
          <w:color w:val="5B9BD5"/>
          <w:u w:val="single"/>
          <w:lang w:val="el-GR"/>
        </w:rPr>
      </w:pPr>
      <w:r w:rsidRPr="00D86BD5">
        <w:rPr>
          <w:u w:val="single"/>
          <w:lang w:val="el-GR"/>
        </w:rPr>
        <w:lastRenderedPageBreak/>
        <w:t>Επισημαίνεται ότι οι προσφέροντες για το μέρος IV Κριτήρια επιλογής του ΕΕΕΣ συμπληρώνουν μόνο την</w:t>
      </w:r>
      <w:r w:rsidRPr="00D86BD5">
        <w:rPr>
          <w:b/>
          <w:bCs/>
          <w:u w:val="single"/>
          <w:lang w:val="el-GR"/>
        </w:rPr>
        <w:t xml:space="preserve"> ενότητα α «Γενική ένδειξη για όλα τα κριτήρια επιλογής».</w:t>
      </w:r>
      <w:r w:rsidRPr="00D86BD5">
        <w:rPr>
          <w:i/>
          <w:color w:val="5B9BD5"/>
          <w:u w:val="single"/>
          <w:lang w:val="el-GR"/>
        </w:rPr>
        <w:t xml:space="preserve"> </w:t>
      </w:r>
    </w:p>
    <w:p w14:paraId="3E54FC9B" w14:textId="77777777" w:rsidR="00F64037" w:rsidRPr="00D86BD5" w:rsidRDefault="00F64037" w:rsidP="00F64037">
      <w:pPr>
        <w:rPr>
          <w:lang w:val="el-GR"/>
        </w:rPr>
      </w:pPr>
      <w:r w:rsidRPr="00D86BD5">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D86BD5">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D86BD5" w:rsidRDefault="00F64037" w:rsidP="00F64037">
      <w:pPr>
        <w:rPr>
          <w:lang w:val="el-GR"/>
        </w:rPr>
      </w:pPr>
      <w:r w:rsidRPr="00D86BD5">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D86BD5" w:rsidRDefault="00F64037" w:rsidP="00F64037">
      <w:pPr>
        <w:rPr>
          <w:lang w:val="el-GR"/>
        </w:rPr>
      </w:pPr>
      <w:r w:rsidRPr="00D86BD5">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C1B79C6" w:rsidR="00F64037" w:rsidRPr="00D86BD5" w:rsidRDefault="00F64037" w:rsidP="00F64037">
      <w:pPr>
        <w:rPr>
          <w:lang w:val="el-GR" w:eastAsia="ar-SA"/>
        </w:rPr>
      </w:pPr>
      <w:r w:rsidRPr="00D86BD5">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D86BD5">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D86BD5">
          <w:rPr>
            <w:rStyle w:val="-"/>
          </w:rPr>
          <w:t>http</w:t>
        </w:r>
        <w:r w:rsidR="00E14FF7" w:rsidRPr="00D86BD5">
          <w:rPr>
            <w:rStyle w:val="-"/>
            <w:lang w:val="el-GR"/>
          </w:rPr>
          <w:t>://</w:t>
        </w:r>
        <w:r w:rsidR="00E14FF7" w:rsidRPr="00D86BD5">
          <w:rPr>
            <w:rStyle w:val="-"/>
          </w:rPr>
          <w:t>www</w:t>
        </w:r>
        <w:r w:rsidR="00E14FF7" w:rsidRPr="00D86BD5">
          <w:rPr>
            <w:rStyle w:val="-"/>
            <w:lang w:val="el-GR"/>
          </w:rPr>
          <w:t>.</w:t>
        </w:r>
        <w:r w:rsidR="00E14FF7" w:rsidRPr="00D86BD5">
          <w:rPr>
            <w:rStyle w:val="-"/>
          </w:rPr>
          <w:t>eaadhsy</w:t>
        </w:r>
        <w:r w:rsidR="00E14FF7" w:rsidRPr="00D86BD5">
          <w:rPr>
            <w:rStyle w:val="-"/>
            <w:lang w:val="el-GR"/>
          </w:rPr>
          <w:t>.</w:t>
        </w:r>
        <w:r w:rsidR="00E14FF7" w:rsidRPr="00D86BD5">
          <w:rPr>
            <w:rStyle w:val="-"/>
          </w:rPr>
          <w:t>gr</w:t>
        </w:r>
        <w:r w:rsidR="00E14FF7" w:rsidRPr="00D86BD5">
          <w:rPr>
            <w:rStyle w:val="-"/>
            <w:lang w:val="el-GR"/>
          </w:rPr>
          <w:t>/</w:t>
        </w:r>
      </w:hyperlink>
      <w:hyperlink r:id="rId21" w:history="1">
        <w:r w:rsidR="00E14FF7" w:rsidRPr="00D86BD5">
          <w:rPr>
            <w:rStyle w:val="-"/>
          </w:rPr>
          <w:t>http</w:t>
        </w:r>
        <w:r w:rsidR="00E14FF7" w:rsidRPr="00D86BD5">
          <w:rPr>
            <w:rStyle w:val="-"/>
            <w:lang w:val="el-GR"/>
          </w:rPr>
          <w:t>://</w:t>
        </w:r>
        <w:r w:rsidR="00E14FF7" w:rsidRPr="00D86BD5">
          <w:rPr>
            <w:rStyle w:val="-"/>
          </w:rPr>
          <w:t>www</w:t>
        </w:r>
        <w:r w:rsidR="00E14FF7" w:rsidRPr="00D86BD5">
          <w:rPr>
            <w:rStyle w:val="-"/>
            <w:lang w:val="el-GR"/>
          </w:rPr>
          <w:t>.</w:t>
        </w:r>
        <w:r w:rsidR="00E14FF7" w:rsidRPr="00D86BD5">
          <w:rPr>
            <w:rStyle w:val="-"/>
          </w:rPr>
          <w:t>hsppa</w:t>
        </w:r>
        <w:r w:rsidR="00E14FF7" w:rsidRPr="00D86BD5">
          <w:rPr>
            <w:rStyle w:val="-"/>
            <w:lang w:val="el-GR"/>
          </w:rPr>
          <w:t>.</w:t>
        </w:r>
        <w:r w:rsidR="00E14FF7" w:rsidRPr="00D86BD5">
          <w:rPr>
            <w:rStyle w:val="-"/>
          </w:rPr>
          <w:t>gr</w:t>
        </w:r>
        <w:r w:rsidR="00E14FF7" w:rsidRPr="00D86BD5">
          <w:rPr>
            <w:rStyle w:val="-"/>
            <w:lang w:val="el-GR"/>
          </w:rPr>
          <w:t>/</w:t>
        </w:r>
      </w:hyperlink>
    </w:p>
    <w:p w14:paraId="4F86609E" w14:textId="77777777" w:rsidR="00F64037" w:rsidRPr="00D86BD5" w:rsidRDefault="00F64037" w:rsidP="00F64037">
      <w:pPr>
        <w:suppressAutoHyphens w:val="0"/>
        <w:spacing w:line="259" w:lineRule="auto"/>
        <w:rPr>
          <w:rFonts w:eastAsia="Calibri"/>
          <w:lang w:val="el-GR" w:eastAsia="en-US"/>
        </w:rPr>
      </w:pPr>
      <w:r w:rsidRPr="00D86BD5">
        <w:rPr>
          <w:rFonts w:eastAsia="Calibri"/>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8579820" w:rsidR="00F64037" w:rsidRPr="00D86BD5" w:rsidRDefault="00F64037" w:rsidP="00F64037">
      <w:pPr>
        <w:suppressAutoHyphens w:val="0"/>
        <w:spacing w:after="160" w:line="259" w:lineRule="auto"/>
        <w:rPr>
          <w:rFonts w:eastAsia="Calibri"/>
          <w:lang w:val="el-GR" w:eastAsia="en-US"/>
        </w:rPr>
      </w:pPr>
      <w:r w:rsidRPr="00D86BD5">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D86BD5">
        <w:rPr>
          <w:rFonts w:eastAsia="Calibri"/>
          <w:lang w:val="el-GR" w:eastAsia="en-US"/>
        </w:rPr>
        <w:t xml:space="preserve">3 </w:t>
      </w:r>
      <w:r w:rsidRPr="00D86BD5">
        <w:rPr>
          <w:rFonts w:eastAsia="Calibri"/>
          <w:lang w:val="el-GR" w:eastAsia="en-US"/>
        </w:rPr>
        <w:t>της παρούσης, αναλύεται στο σχετικό πεδίο που προβάλλει κατόπιν θετικής απάντησης</w:t>
      </w:r>
      <w:r w:rsidRPr="00D86BD5">
        <w:rPr>
          <w:rFonts w:eastAsia="Calibri"/>
          <w:vertAlign w:val="superscript"/>
          <w:lang w:val="el-GR" w:eastAsia="en-US"/>
        </w:rPr>
        <w:footnoteReference w:id="7"/>
      </w:r>
      <w:r w:rsidRPr="00D86BD5">
        <w:rPr>
          <w:rFonts w:eastAsia="Calibri"/>
          <w:lang w:val="el-GR" w:eastAsia="en-US"/>
        </w:rPr>
        <w:t>.</w:t>
      </w:r>
    </w:p>
    <w:p w14:paraId="2B6142D4" w14:textId="77777777" w:rsidR="00F64037" w:rsidRPr="00D86BD5" w:rsidRDefault="00F64037" w:rsidP="00F64037">
      <w:pPr>
        <w:rPr>
          <w:lang w:val="el-GR"/>
        </w:rPr>
      </w:pPr>
      <w:r w:rsidRPr="00D86BD5">
        <w:rPr>
          <w:rFonts w:eastAsia="Calibri"/>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5555693" w14:textId="77777777" w:rsidR="00C0210C" w:rsidRPr="00D86BD5" w:rsidRDefault="00C0210C" w:rsidP="00C0210C">
      <w:pPr>
        <w:pStyle w:val="40"/>
        <w:rPr>
          <w:rFonts w:cs="Tahoma"/>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22685248"/>
      <w:bookmarkEnd w:id="152"/>
      <w:bookmarkEnd w:id="153"/>
      <w:bookmarkEnd w:id="154"/>
      <w:bookmarkEnd w:id="155"/>
      <w:bookmarkEnd w:id="156"/>
      <w:bookmarkEnd w:id="157"/>
      <w:bookmarkEnd w:id="158"/>
      <w:bookmarkEnd w:id="159"/>
      <w:bookmarkEnd w:id="160"/>
      <w:bookmarkEnd w:id="161"/>
      <w:bookmarkEnd w:id="162"/>
      <w:bookmarkEnd w:id="163"/>
      <w:r w:rsidRPr="00D86BD5">
        <w:rPr>
          <w:rFonts w:cs="Tahoma"/>
          <w:szCs w:val="22"/>
          <w:lang w:val="el-GR"/>
        </w:rPr>
        <w:lastRenderedPageBreak/>
        <w:t>Αποδεικτικά μέσα</w:t>
      </w:r>
      <w:r w:rsidRPr="00D86BD5">
        <w:rPr>
          <w:rFonts w:cs="Tahoma"/>
          <w:lang w:val="el-GR"/>
        </w:rPr>
        <w:t xml:space="preserve"> </w:t>
      </w:r>
      <w:r w:rsidRPr="00D86BD5">
        <w:rPr>
          <w:rStyle w:val="ab"/>
          <w:rFonts w:cs="Tahoma"/>
          <w:lang w:val="el-GR"/>
        </w:rPr>
        <w:footnoteReference w:id="8"/>
      </w:r>
      <w:bookmarkEnd w:id="164"/>
      <w:r w:rsidRPr="00D86BD5">
        <w:rPr>
          <w:rFonts w:cs="Tahoma"/>
          <w:lang w:val="el-GR"/>
        </w:rPr>
        <w:t xml:space="preserve">- </w:t>
      </w:r>
      <w:r w:rsidRPr="00D86BD5">
        <w:rPr>
          <w:rFonts w:cs="Tahoma"/>
          <w:szCs w:val="22"/>
          <w:lang w:val="el-GR"/>
        </w:rPr>
        <w:t>Δικαιολογητικά προσωρινού αναδόχου</w:t>
      </w:r>
      <w:bookmarkEnd w:id="165"/>
      <w:bookmarkEnd w:id="166"/>
      <w:bookmarkEnd w:id="167"/>
    </w:p>
    <w:p w14:paraId="25E723E4" w14:textId="272BE381" w:rsidR="008338F0" w:rsidRPr="00D86BD5" w:rsidRDefault="003355E7">
      <w:pPr>
        <w:rPr>
          <w:bCs/>
          <w:lang w:val="el-GR"/>
        </w:rPr>
      </w:pPr>
      <w:r w:rsidRPr="00D86BD5">
        <w:rPr>
          <w:b/>
          <w:bCs/>
          <w:lang w:val="el-GR"/>
        </w:rPr>
        <w:t>Α</w:t>
      </w:r>
      <w:r w:rsidRPr="00D86BD5">
        <w:rPr>
          <w:bCs/>
          <w:lang w:val="el-GR"/>
        </w:rPr>
        <w:t xml:space="preserve">. </w:t>
      </w:r>
      <w:r w:rsidR="00B9111A" w:rsidRPr="00D86BD5">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D86BD5">
        <w:rPr>
          <w:bCs/>
          <w:lang w:val="el-GR"/>
        </w:rPr>
        <w:fldChar w:fldCharType="begin"/>
      </w:r>
      <w:r w:rsidR="00B9111A" w:rsidRPr="00D86BD5">
        <w:rPr>
          <w:bCs/>
          <w:lang w:val="el-GR"/>
        </w:rPr>
        <w:instrText xml:space="preserve"> REF _Ref67613215 \r \h </w:instrText>
      </w:r>
      <w:r w:rsidR="00DF4993" w:rsidRPr="00D86BD5">
        <w:rPr>
          <w:bCs/>
          <w:lang w:val="el-GR"/>
        </w:rPr>
        <w:instrText xml:space="preserve"> \* MERGEFORMAT </w:instrText>
      </w:r>
      <w:r w:rsidR="00B9111A" w:rsidRPr="00D86BD5">
        <w:rPr>
          <w:bCs/>
          <w:lang w:val="el-GR"/>
        </w:rPr>
      </w:r>
      <w:r w:rsidR="00B9111A" w:rsidRPr="00D86BD5">
        <w:rPr>
          <w:bCs/>
          <w:lang w:val="el-GR"/>
        </w:rPr>
        <w:fldChar w:fldCharType="separate"/>
      </w:r>
      <w:r w:rsidR="002E56D0">
        <w:rPr>
          <w:bCs/>
          <w:lang w:val="el-GR"/>
        </w:rPr>
        <w:t>3.2</w:t>
      </w:r>
      <w:r w:rsidR="00B9111A" w:rsidRPr="00D86BD5">
        <w:rPr>
          <w:bCs/>
          <w:lang w:val="el-GR"/>
        </w:rPr>
        <w:fldChar w:fldCharType="end"/>
      </w:r>
      <w:r w:rsidR="00B9111A" w:rsidRPr="00D86BD5">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D86BD5">
        <w:rPr>
          <w:bCs/>
          <w:lang w:val="el-GR"/>
        </w:rPr>
        <w:t>.</w:t>
      </w:r>
    </w:p>
    <w:p w14:paraId="2F58972E" w14:textId="77777777" w:rsidR="00B9111A" w:rsidRPr="00D86BD5" w:rsidRDefault="00B9111A" w:rsidP="00B9111A">
      <w:pPr>
        <w:rPr>
          <w:bCs/>
          <w:lang w:val="el-GR"/>
        </w:rPr>
      </w:pPr>
      <w:r w:rsidRPr="00D86BD5">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D86BD5" w:rsidRDefault="00B9111A">
      <w:pPr>
        <w:rPr>
          <w:bCs/>
          <w:lang w:val="el-GR"/>
        </w:rPr>
      </w:pPr>
      <w:r w:rsidRPr="00D86BD5">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0E405A2" w:rsidR="00B9111A" w:rsidRPr="00D86BD5" w:rsidRDefault="00B9111A" w:rsidP="00B9111A">
      <w:pPr>
        <w:rPr>
          <w:bCs/>
          <w:lang w:val="el-GR"/>
        </w:rPr>
      </w:pPr>
      <w:r w:rsidRPr="00D86BD5">
        <w:rPr>
          <w:bCs/>
          <w:lang w:val="el-GR"/>
        </w:rPr>
        <w:t xml:space="preserve">Τα δικαιολογητικά του παρόντος υποβάλλονται και γίνονται αποδεκτά σύμφωνα με την παράγραφο </w:t>
      </w:r>
      <w:r w:rsidR="000F0E29" w:rsidRPr="00D86BD5">
        <w:rPr>
          <w:bCs/>
          <w:lang w:val="el-GR"/>
        </w:rPr>
        <w:t>2.4.2.5</w:t>
      </w:r>
      <w:r w:rsidR="007E61C0" w:rsidRPr="00D86BD5">
        <w:rPr>
          <w:bCs/>
          <w:lang w:val="el-GR"/>
        </w:rPr>
        <w:t xml:space="preserve"> </w:t>
      </w:r>
      <w:r w:rsidRPr="00D86BD5">
        <w:rPr>
          <w:bCs/>
          <w:lang w:val="el-GR"/>
        </w:rPr>
        <w:t xml:space="preserve">και </w:t>
      </w:r>
      <w:r w:rsidRPr="00D86BD5">
        <w:rPr>
          <w:bCs/>
          <w:lang w:val="el-GR"/>
        </w:rPr>
        <w:fldChar w:fldCharType="begin"/>
      </w:r>
      <w:r w:rsidRPr="00D86BD5">
        <w:rPr>
          <w:bCs/>
          <w:lang w:val="el-GR"/>
        </w:rPr>
        <w:instrText xml:space="preserve"> REF _Ref67613215 \r \h </w:instrText>
      </w:r>
      <w:r w:rsidR="00DF4993" w:rsidRPr="00D86BD5">
        <w:rPr>
          <w:bCs/>
          <w:lang w:val="el-GR"/>
        </w:rPr>
        <w:instrText xml:space="preserve"> \* MERGEFORMAT </w:instrText>
      </w:r>
      <w:r w:rsidRPr="00D86BD5">
        <w:rPr>
          <w:bCs/>
          <w:lang w:val="el-GR"/>
        </w:rPr>
      </w:r>
      <w:r w:rsidRPr="00D86BD5">
        <w:rPr>
          <w:bCs/>
          <w:lang w:val="el-GR"/>
        </w:rPr>
        <w:fldChar w:fldCharType="separate"/>
      </w:r>
      <w:r w:rsidR="002E56D0">
        <w:rPr>
          <w:bCs/>
          <w:lang w:val="el-GR"/>
        </w:rPr>
        <w:t>3.2</w:t>
      </w:r>
      <w:r w:rsidRPr="00D86BD5">
        <w:rPr>
          <w:bCs/>
          <w:lang w:val="el-GR"/>
        </w:rPr>
        <w:fldChar w:fldCharType="end"/>
      </w:r>
      <w:r w:rsidRPr="00D86BD5">
        <w:rPr>
          <w:bCs/>
          <w:lang w:val="el-GR"/>
        </w:rPr>
        <w:t xml:space="preserve"> της παρούσας.</w:t>
      </w:r>
    </w:p>
    <w:p w14:paraId="014AEB59" w14:textId="77777777" w:rsidR="00B9111A" w:rsidRPr="00D86BD5" w:rsidRDefault="00B9111A" w:rsidP="00B9111A">
      <w:pPr>
        <w:rPr>
          <w:b/>
          <w:bCs/>
          <w:lang w:val="el-GR"/>
        </w:rPr>
      </w:pPr>
      <w:r w:rsidRPr="00D86BD5">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FC0E91C" w:rsidR="00B9111A" w:rsidRPr="00D86BD5" w:rsidRDefault="00B9111A" w:rsidP="00B9111A">
      <w:pPr>
        <w:rPr>
          <w:lang w:val="el-GR"/>
        </w:rPr>
      </w:pPr>
      <w:r w:rsidRPr="00D86BD5">
        <w:rPr>
          <w:b/>
          <w:bCs/>
          <w:lang w:val="el-GR"/>
        </w:rPr>
        <w:t>Β.</w:t>
      </w:r>
      <w:r w:rsidRPr="00D86BD5">
        <w:rPr>
          <w:lang w:val="el-GR"/>
        </w:rPr>
        <w:t xml:space="preserve"> </w:t>
      </w:r>
      <w:r w:rsidRPr="00D86BD5">
        <w:rPr>
          <w:b/>
          <w:lang w:val="el-GR"/>
        </w:rPr>
        <w:t>1.</w:t>
      </w:r>
      <w:r w:rsidRPr="00D86BD5">
        <w:rPr>
          <w:lang w:val="el-GR"/>
        </w:rPr>
        <w:t xml:space="preserve"> Για την απόδειξη της μη συνδρομής των λόγων αποκλεισμού της παραγράφου </w:t>
      </w:r>
      <w:r w:rsidRPr="00D86BD5">
        <w:rPr>
          <w:lang w:val="el-GR"/>
        </w:rPr>
        <w:fldChar w:fldCharType="begin"/>
      </w:r>
      <w:r w:rsidRPr="00D86BD5">
        <w:rPr>
          <w:lang w:val="el-GR"/>
        </w:rPr>
        <w:instrText xml:space="preserve"> REF _Ref496541356 \r \h </w:instrText>
      </w:r>
      <w:r w:rsidR="00DF4993" w:rsidRPr="00D86BD5">
        <w:rPr>
          <w:lang w:val="el-GR"/>
        </w:rPr>
        <w:instrText xml:space="preserve"> \* MERGEFORMAT </w:instrText>
      </w:r>
      <w:r w:rsidRPr="00D86BD5">
        <w:rPr>
          <w:lang w:val="el-GR"/>
        </w:rPr>
      </w:r>
      <w:r w:rsidRPr="00D86BD5">
        <w:rPr>
          <w:lang w:val="el-GR"/>
        </w:rPr>
        <w:fldChar w:fldCharType="separate"/>
      </w:r>
      <w:r w:rsidR="002E56D0">
        <w:rPr>
          <w:lang w:val="el-GR"/>
        </w:rPr>
        <w:t>2.2.3</w:t>
      </w:r>
      <w:r w:rsidRPr="00D86BD5">
        <w:rPr>
          <w:lang w:val="el-GR"/>
        </w:rPr>
        <w:fldChar w:fldCharType="end"/>
      </w:r>
      <w:r w:rsidRPr="00D86BD5">
        <w:rPr>
          <w:lang w:val="el-GR"/>
        </w:rPr>
        <w:t xml:space="preserve"> οι προσφέροντες οικονομικοί φορείς προσκομίζουν αντίστοιχα τα δικαιολογητικά που αναφέρονται παρακάτω:</w:t>
      </w:r>
    </w:p>
    <w:p w14:paraId="7790D2A8" w14:textId="00DDBEC2" w:rsidR="00C27CEC" w:rsidRPr="00D86BD5" w:rsidRDefault="00C27CEC" w:rsidP="00C27CEC">
      <w:pPr>
        <w:rPr>
          <w:color w:val="000000"/>
          <w:lang w:val="el-GR"/>
        </w:rPr>
      </w:pPr>
      <w:r w:rsidRPr="00D86BD5">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D86BD5">
        <w:rPr>
          <w:color w:val="000000"/>
          <w:lang w:val="el-GR"/>
        </w:rPr>
        <w:fldChar w:fldCharType="begin"/>
      </w:r>
      <w:r w:rsidRPr="00D86BD5">
        <w:rPr>
          <w:color w:val="000000"/>
          <w:lang w:val="el-GR"/>
        </w:rPr>
        <w:instrText xml:space="preserve"> REF _Ref496540586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2.2.3.3</w:t>
      </w:r>
      <w:r w:rsidRPr="00D86BD5">
        <w:rPr>
          <w:color w:val="000000"/>
          <w:lang w:val="el-GR"/>
        </w:rPr>
        <w:fldChar w:fldCharType="end"/>
      </w:r>
      <w:r w:rsidRPr="00D86BD5">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D86BD5">
        <w:rPr>
          <w:color w:val="000000"/>
          <w:lang w:val="el-GR"/>
        </w:rPr>
        <w:fldChar w:fldCharType="begin"/>
      </w:r>
      <w:r w:rsidRPr="00D86BD5">
        <w:rPr>
          <w:color w:val="000000"/>
          <w:lang w:val="el-GR"/>
        </w:rPr>
        <w:instrText xml:space="preserve"> REF _Ref496540586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2.2.3.3</w:t>
      </w:r>
      <w:r w:rsidRPr="00D86BD5">
        <w:rPr>
          <w:color w:val="000000"/>
          <w:lang w:val="el-GR"/>
        </w:rPr>
        <w:fldChar w:fldCharType="end"/>
      </w:r>
      <w:r w:rsidRPr="00D86BD5">
        <w:rPr>
          <w:color w:val="000000"/>
          <w:lang w:val="el-GR"/>
        </w:rPr>
        <w:t>. Οι επίσημες δηλώσεις καθίστανται διαθέσιμες μέσω του επιγραμμικού αποθετηρίου πιστοποιητικών (</w:t>
      </w:r>
      <w:r w:rsidRPr="00D86BD5">
        <w:rPr>
          <w:color w:val="000000"/>
          <w:lang w:val="en-US"/>
        </w:rPr>
        <w:t>e</w:t>
      </w:r>
      <w:r w:rsidRPr="00D86BD5">
        <w:rPr>
          <w:color w:val="000000"/>
          <w:lang w:val="el-GR"/>
        </w:rPr>
        <w:t>-</w:t>
      </w:r>
      <w:r w:rsidRPr="00D86BD5">
        <w:rPr>
          <w:color w:val="000000"/>
          <w:lang w:val="en-US"/>
        </w:rPr>
        <w:t>Certis</w:t>
      </w:r>
      <w:r w:rsidRPr="00D86BD5">
        <w:rPr>
          <w:color w:val="000000"/>
          <w:lang w:val="el-GR"/>
        </w:rPr>
        <w:t>) του άρθρου 81 του ν. 4412/2016.</w:t>
      </w:r>
    </w:p>
    <w:p w14:paraId="09EE6CA3" w14:textId="77777777" w:rsidR="00C27CEC" w:rsidRPr="00D86BD5" w:rsidRDefault="00C27CEC" w:rsidP="00C27CEC">
      <w:pPr>
        <w:rPr>
          <w:lang w:val="el-GR"/>
        </w:rPr>
      </w:pPr>
      <w:r w:rsidRPr="00D86BD5">
        <w:rPr>
          <w:color w:val="000000"/>
          <w:lang w:val="el-GR"/>
        </w:rPr>
        <w:t>Ειδικότερα οι οικονομικοί φορείς προσκομίζουν:</w:t>
      </w:r>
    </w:p>
    <w:p w14:paraId="1ACA4CCF" w14:textId="4FDCD9C1" w:rsidR="00C27CEC" w:rsidRPr="00D86BD5" w:rsidRDefault="00C27CEC" w:rsidP="00C27CEC">
      <w:pPr>
        <w:rPr>
          <w:color w:val="000000"/>
          <w:lang w:val="el-GR"/>
        </w:rPr>
      </w:pPr>
      <w:r w:rsidRPr="00D86BD5">
        <w:rPr>
          <w:b/>
          <w:bCs/>
          <w:lang w:val="el-GR"/>
        </w:rPr>
        <w:t>α)</w:t>
      </w:r>
      <w:r w:rsidRPr="00D86BD5">
        <w:rPr>
          <w:lang w:val="el-GR"/>
        </w:rPr>
        <w:t xml:space="preserve"> για την παράγραφο </w:t>
      </w:r>
      <w:r w:rsidRPr="00D86BD5">
        <w:rPr>
          <w:b/>
          <w:bCs/>
          <w:lang w:val="el-GR"/>
        </w:rPr>
        <w:fldChar w:fldCharType="begin"/>
      </w:r>
      <w:r w:rsidRPr="00D86BD5">
        <w:rPr>
          <w:b/>
          <w:bCs/>
          <w:lang w:val="el-GR"/>
        </w:rPr>
        <w:instrText xml:space="preserve"> REF _Ref74507429 \r \h  \* MERGEFORMAT </w:instrText>
      </w:r>
      <w:r w:rsidRPr="00D86BD5">
        <w:rPr>
          <w:b/>
          <w:bCs/>
          <w:lang w:val="el-GR"/>
        </w:rPr>
      </w:r>
      <w:r w:rsidRPr="00D86BD5">
        <w:rPr>
          <w:b/>
          <w:bCs/>
          <w:lang w:val="el-GR"/>
        </w:rPr>
        <w:fldChar w:fldCharType="separate"/>
      </w:r>
      <w:r w:rsidR="002E56D0">
        <w:rPr>
          <w:b/>
          <w:bCs/>
          <w:lang w:val="el-GR"/>
        </w:rPr>
        <w:t>2.2.3.1</w:t>
      </w:r>
      <w:r w:rsidRPr="00D86BD5">
        <w:rPr>
          <w:b/>
          <w:bCs/>
          <w:lang w:val="el-GR"/>
        </w:rPr>
        <w:fldChar w:fldCharType="end"/>
      </w:r>
      <w:r w:rsidRPr="00D86BD5">
        <w:rPr>
          <w:b/>
          <w:bCs/>
          <w:lang w:val="el-GR"/>
        </w:rPr>
        <w:t xml:space="preserve"> </w:t>
      </w:r>
      <w:r w:rsidRPr="00D86BD5">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w:t>
      </w:r>
      <w:r w:rsidRPr="00D86BD5">
        <w:rPr>
          <w:lang w:val="el-GR"/>
        </w:rPr>
        <w:lastRenderedPageBreak/>
        <w:t xml:space="preserve">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D86BD5">
        <w:rPr>
          <w:color w:val="000000"/>
          <w:lang w:val="el-GR"/>
        </w:rPr>
        <w:t xml:space="preserve">που να έχει εκδοθεί έως τρεις (3) μήνες πριν από την υποβολή του. </w:t>
      </w:r>
    </w:p>
    <w:p w14:paraId="5DF15F63" w14:textId="579B6D41" w:rsidR="00C27CEC" w:rsidRPr="00D86BD5" w:rsidRDefault="00C27CEC" w:rsidP="00C27CEC">
      <w:pPr>
        <w:rPr>
          <w:color w:val="000000"/>
          <w:lang w:val="el-GR"/>
        </w:rPr>
      </w:pPr>
      <w:r w:rsidRPr="00D86BD5">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D86BD5">
        <w:rPr>
          <w:lang w:val="el-GR"/>
        </w:rPr>
        <w:fldChar w:fldCharType="begin"/>
      </w:r>
      <w:r w:rsidRPr="00D86BD5">
        <w:rPr>
          <w:lang w:val="el-GR"/>
        </w:rPr>
        <w:instrText xml:space="preserve"> REF _Ref74507429 \r \h  \* MERGEFORMAT </w:instrText>
      </w:r>
      <w:r w:rsidRPr="00D86BD5">
        <w:rPr>
          <w:lang w:val="el-GR"/>
        </w:rPr>
      </w:r>
      <w:r w:rsidRPr="00D86BD5">
        <w:rPr>
          <w:lang w:val="el-GR"/>
        </w:rPr>
        <w:fldChar w:fldCharType="separate"/>
      </w:r>
      <w:r w:rsidR="002E56D0">
        <w:rPr>
          <w:lang w:val="el-GR"/>
        </w:rPr>
        <w:t>2.2.3.1</w:t>
      </w:r>
      <w:r w:rsidRPr="00D86BD5">
        <w:rPr>
          <w:lang w:val="el-GR"/>
        </w:rPr>
        <w:fldChar w:fldCharType="end"/>
      </w:r>
      <w:r w:rsidRPr="00D86BD5">
        <w:rPr>
          <w:color w:val="000000"/>
          <w:lang w:val="el-GR"/>
        </w:rPr>
        <w:t>,</w:t>
      </w:r>
    </w:p>
    <w:p w14:paraId="0FE55007" w14:textId="2B637F9A" w:rsidR="00C27CEC" w:rsidRPr="00D86BD5" w:rsidRDefault="00C27CEC" w:rsidP="00C27CEC">
      <w:pPr>
        <w:rPr>
          <w:color w:val="000000"/>
          <w:lang w:val="el-GR"/>
        </w:rPr>
      </w:pPr>
      <w:r w:rsidRPr="00D86BD5">
        <w:rPr>
          <w:b/>
          <w:bCs/>
          <w:color w:val="000000"/>
          <w:lang w:val="el-GR"/>
        </w:rPr>
        <w:t>β)</w:t>
      </w:r>
      <w:r w:rsidRPr="00D86BD5">
        <w:rPr>
          <w:color w:val="000000"/>
          <w:lang w:val="el-GR"/>
        </w:rPr>
        <w:t xml:space="preserve"> για την παράγραφο </w:t>
      </w:r>
      <w:r w:rsidRPr="00D86BD5">
        <w:rPr>
          <w:b/>
          <w:bCs/>
          <w:color w:val="000000"/>
          <w:lang w:val="el-GR"/>
        </w:rPr>
        <w:fldChar w:fldCharType="begin"/>
      </w:r>
      <w:r w:rsidRPr="00D86BD5">
        <w:rPr>
          <w:b/>
          <w:bCs/>
          <w:color w:val="000000"/>
          <w:lang w:val="el-GR"/>
        </w:rPr>
        <w:instrText xml:space="preserve"> REF _Ref503518036 \r \h  \* MERGEFORMAT </w:instrText>
      </w:r>
      <w:r w:rsidRPr="00D86BD5">
        <w:rPr>
          <w:b/>
          <w:bCs/>
          <w:color w:val="000000"/>
          <w:lang w:val="el-GR"/>
        </w:rPr>
      </w:r>
      <w:r w:rsidRPr="00D86BD5">
        <w:rPr>
          <w:b/>
          <w:bCs/>
          <w:color w:val="000000"/>
          <w:lang w:val="el-GR"/>
        </w:rPr>
        <w:fldChar w:fldCharType="separate"/>
      </w:r>
      <w:r w:rsidR="002E56D0">
        <w:rPr>
          <w:b/>
          <w:bCs/>
          <w:color w:val="000000"/>
          <w:lang w:val="el-GR"/>
        </w:rPr>
        <w:t>2.2.3.2</w:t>
      </w:r>
      <w:r w:rsidRPr="00D86BD5">
        <w:rPr>
          <w:b/>
          <w:bCs/>
          <w:color w:val="000000"/>
          <w:lang w:val="el-GR"/>
        </w:rPr>
        <w:fldChar w:fldCharType="end"/>
      </w:r>
      <w:r w:rsidRPr="00D86BD5">
        <w:rPr>
          <w:b/>
          <w:bCs/>
          <w:color w:val="000000"/>
          <w:lang w:val="el-GR"/>
        </w:rPr>
        <w:t xml:space="preserve"> </w:t>
      </w:r>
      <w:r w:rsidRPr="00D86BD5">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D86BD5">
        <w:rPr>
          <w:rStyle w:val="0"/>
          <w:color w:val="000000"/>
          <w:lang w:val="el-GR"/>
        </w:rPr>
        <w:footnoteReference w:id="9"/>
      </w:r>
      <w:r w:rsidRPr="00D86BD5">
        <w:rPr>
          <w:color w:val="000000"/>
          <w:lang w:val="el-GR"/>
        </w:rPr>
        <w:t xml:space="preserve">  </w:t>
      </w:r>
    </w:p>
    <w:p w14:paraId="6B3BE812" w14:textId="77777777" w:rsidR="00C27CEC" w:rsidRPr="00D86BD5" w:rsidRDefault="00C27CEC" w:rsidP="00C27CEC">
      <w:pPr>
        <w:rPr>
          <w:b/>
          <w:bCs/>
          <w:color w:val="000000"/>
          <w:lang w:val="el-GR"/>
        </w:rPr>
      </w:pPr>
      <w:r w:rsidRPr="00D86BD5">
        <w:rPr>
          <w:color w:val="000000"/>
          <w:lang w:val="el-GR"/>
        </w:rPr>
        <w:t>Ιδίως οι οικονομικοί φορείς που είναι εγκατεστημένοι στην Ελλάδα προσκομίζουν:</w:t>
      </w:r>
    </w:p>
    <w:p w14:paraId="7442D7F9" w14:textId="12C39225" w:rsidR="00B9111A" w:rsidRPr="00D86BD5" w:rsidRDefault="00C27CEC" w:rsidP="00C27CEC">
      <w:pPr>
        <w:rPr>
          <w:b/>
          <w:lang w:val="el-GR"/>
        </w:rPr>
      </w:pPr>
      <w:r w:rsidRPr="00D86BD5">
        <w:rPr>
          <w:b/>
          <w:bCs/>
          <w:color w:val="000000"/>
          <w:lang w:val="en-US"/>
        </w:rPr>
        <w:t>i</w:t>
      </w:r>
      <w:r w:rsidRPr="00D86BD5">
        <w:rPr>
          <w:b/>
          <w:bCs/>
          <w:color w:val="000000"/>
          <w:lang w:val="el-GR"/>
        </w:rPr>
        <w:t xml:space="preserve">) </w:t>
      </w:r>
      <w:r w:rsidRPr="00D86BD5">
        <w:rPr>
          <w:color w:val="000000"/>
          <w:lang w:val="el-GR"/>
        </w:rPr>
        <w:t xml:space="preserve">Για την απόδειξη της εκπλήρωσης των φορολογικών υποχρεώσεων της παραγράφου </w:t>
      </w:r>
      <w:r w:rsidR="008E444E" w:rsidRPr="00D86BD5">
        <w:rPr>
          <w:color w:val="000000"/>
          <w:lang w:val="el-GR"/>
        </w:rPr>
        <w:fldChar w:fldCharType="begin"/>
      </w:r>
      <w:r w:rsidR="008E444E" w:rsidRPr="00D86BD5">
        <w:rPr>
          <w:color w:val="000000"/>
          <w:lang w:val="el-GR"/>
        </w:rPr>
        <w:instrText xml:space="preserve"> REF _Ref503518036 \r \h  \* MERGEFORMAT </w:instrText>
      </w:r>
      <w:r w:rsidR="008E444E" w:rsidRPr="00D86BD5">
        <w:rPr>
          <w:color w:val="000000"/>
          <w:lang w:val="el-GR"/>
        </w:rPr>
      </w:r>
      <w:r w:rsidR="008E444E" w:rsidRPr="00D86BD5">
        <w:rPr>
          <w:color w:val="000000"/>
          <w:lang w:val="el-GR"/>
        </w:rPr>
        <w:fldChar w:fldCharType="separate"/>
      </w:r>
      <w:r w:rsidR="002E56D0">
        <w:rPr>
          <w:color w:val="000000"/>
          <w:lang w:val="el-GR"/>
        </w:rPr>
        <w:t>2.2.3.2</w:t>
      </w:r>
      <w:r w:rsidR="008E444E" w:rsidRPr="00D86BD5">
        <w:rPr>
          <w:color w:val="000000"/>
          <w:lang w:val="el-GR"/>
        </w:rPr>
        <w:fldChar w:fldCharType="end"/>
      </w:r>
      <w:r w:rsidR="008E444E" w:rsidRPr="00D86BD5">
        <w:rPr>
          <w:color w:val="000000"/>
          <w:lang w:val="el-GR"/>
        </w:rPr>
        <w:t xml:space="preserve"> </w:t>
      </w:r>
      <w:r w:rsidRPr="00D86BD5">
        <w:rPr>
          <w:color w:val="000000"/>
          <w:lang w:val="el-GR"/>
        </w:rPr>
        <w:t>περίπτωση α’ αποδεικτικό ενημερότητας εκδιδόμενο από την Α.Α.Δ.Ε..</w:t>
      </w:r>
    </w:p>
    <w:p w14:paraId="436458C7" w14:textId="3426AC6B" w:rsidR="00C27CEC" w:rsidRPr="00D86BD5" w:rsidRDefault="00C27CEC" w:rsidP="00C27CEC">
      <w:pPr>
        <w:rPr>
          <w:color w:val="000000"/>
          <w:lang w:val="el-GR"/>
        </w:rPr>
      </w:pPr>
      <w:r w:rsidRPr="00D86BD5">
        <w:rPr>
          <w:b/>
          <w:bCs/>
          <w:color w:val="000000"/>
          <w:lang w:val="en-US"/>
        </w:rPr>
        <w:t>ii</w:t>
      </w:r>
      <w:r w:rsidRPr="00D86BD5">
        <w:rPr>
          <w:b/>
          <w:bCs/>
          <w:color w:val="000000"/>
          <w:lang w:val="el-GR"/>
        </w:rPr>
        <w:t xml:space="preserve">) </w:t>
      </w:r>
      <w:r w:rsidRPr="00D86BD5">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D86BD5">
        <w:rPr>
          <w:b/>
          <w:bCs/>
          <w:color w:val="000000"/>
          <w:lang w:val="el-GR"/>
        </w:rPr>
        <w:fldChar w:fldCharType="begin"/>
      </w:r>
      <w:r w:rsidR="008E444E" w:rsidRPr="00D86BD5">
        <w:rPr>
          <w:b/>
          <w:bCs/>
          <w:color w:val="000000"/>
          <w:lang w:val="el-GR"/>
        </w:rPr>
        <w:instrText xml:space="preserve"> REF _Ref503518036 \r \h  \* MERGEFORMAT </w:instrText>
      </w:r>
      <w:r w:rsidR="008E444E" w:rsidRPr="00D86BD5">
        <w:rPr>
          <w:b/>
          <w:bCs/>
          <w:color w:val="000000"/>
          <w:lang w:val="el-GR"/>
        </w:rPr>
      </w:r>
      <w:r w:rsidR="008E444E" w:rsidRPr="00D86BD5">
        <w:rPr>
          <w:b/>
          <w:bCs/>
          <w:color w:val="000000"/>
          <w:lang w:val="el-GR"/>
        </w:rPr>
        <w:fldChar w:fldCharType="separate"/>
      </w:r>
      <w:r w:rsidR="002E56D0">
        <w:rPr>
          <w:b/>
          <w:bCs/>
          <w:color w:val="000000"/>
          <w:lang w:val="el-GR"/>
        </w:rPr>
        <w:t>2.2.3.2</w:t>
      </w:r>
      <w:r w:rsidR="008E444E" w:rsidRPr="00D86BD5">
        <w:rPr>
          <w:b/>
          <w:bCs/>
          <w:color w:val="000000"/>
          <w:lang w:val="el-GR"/>
        </w:rPr>
        <w:fldChar w:fldCharType="end"/>
      </w:r>
      <w:r w:rsidR="008E444E" w:rsidRPr="00D86BD5">
        <w:rPr>
          <w:b/>
          <w:bCs/>
          <w:color w:val="000000"/>
          <w:lang w:val="el-GR"/>
        </w:rPr>
        <w:t xml:space="preserve"> </w:t>
      </w:r>
      <w:r w:rsidRPr="00D86BD5">
        <w:rPr>
          <w:b/>
          <w:bCs/>
          <w:color w:val="000000"/>
          <w:lang w:val="el-GR"/>
        </w:rPr>
        <w:t xml:space="preserve"> </w:t>
      </w:r>
      <w:r w:rsidRPr="00D86BD5">
        <w:rPr>
          <w:color w:val="000000"/>
          <w:lang w:val="el-GR"/>
        </w:rPr>
        <w:t xml:space="preserve">περίπτωση α’ πιστοποιητικό εκδιδόμενο από τον </w:t>
      </w:r>
      <w:r w:rsidRPr="00D86BD5">
        <w:rPr>
          <w:color w:val="000000"/>
          <w:lang w:val="en-US"/>
        </w:rPr>
        <w:t>e</w:t>
      </w:r>
      <w:r w:rsidRPr="00D86BD5">
        <w:rPr>
          <w:color w:val="000000"/>
          <w:lang w:val="el-GR"/>
        </w:rPr>
        <w:t xml:space="preserve">-ΕΦΚΑ. </w:t>
      </w:r>
      <w:r w:rsidR="008E444E" w:rsidRPr="00D86BD5">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0DD6A878" w:rsidR="008E444E" w:rsidRPr="00D86BD5" w:rsidRDefault="008E444E" w:rsidP="008E444E">
      <w:pPr>
        <w:rPr>
          <w:color w:val="000000"/>
          <w:lang w:val="el-GR"/>
        </w:rPr>
      </w:pPr>
      <w:r w:rsidRPr="00D86BD5">
        <w:rPr>
          <w:b/>
          <w:bCs/>
          <w:color w:val="000000"/>
          <w:lang w:val="en-US"/>
        </w:rPr>
        <w:t>iii</w:t>
      </w:r>
      <w:r w:rsidRPr="00D86BD5">
        <w:rPr>
          <w:b/>
          <w:bCs/>
          <w:color w:val="000000"/>
          <w:lang w:val="el-GR"/>
        </w:rPr>
        <w:t xml:space="preserve">) </w:t>
      </w:r>
      <w:r w:rsidRPr="00D86BD5">
        <w:rPr>
          <w:color w:val="000000"/>
          <w:lang w:val="el-GR"/>
        </w:rPr>
        <w:t xml:space="preserve">Για την παράγραφο </w:t>
      </w:r>
      <w:r w:rsidR="00614898" w:rsidRPr="00D86BD5">
        <w:rPr>
          <w:color w:val="000000"/>
          <w:lang w:val="el-GR"/>
        </w:rPr>
        <w:fldChar w:fldCharType="begin"/>
      </w:r>
      <w:r w:rsidR="00614898" w:rsidRPr="00D86BD5">
        <w:rPr>
          <w:color w:val="000000"/>
          <w:lang w:val="el-GR"/>
        </w:rPr>
        <w:instrText xml:space="preserve"> REF _Ref503518036 \r \h  \* MERGEFORMAT </w:instrText>
      </w:r>
      <w:r w:rsidR="00614898" w:rsidRPr="00D86BD5">
        <w:rPr>
          <w:color w:val="000000"/>
          <w:lang w:val="el-GR"/>
        </w:rPr>
      </w:r>
      <w:r w:rsidR="00614898" w:rsidRPr="00D86BD5">
        <w:rPr>
          <w:color w:val="000000"/>
          <w:lang w:val="el-GR"/>
        </w:rPr>
        <w:fldChar w:fldCharType="separate"/>
      </w:r>
      <w:r w:rsidR="002E56D0">
        <w:rPr>
          <w:color w:val="000000"/>
          <w:lang w:val="el-GR"/>
        </w:rPr>
        <w:t>2.2.3.2</w:t>
      </w:r>
      <w:r w:rsidR="00614898" w:rsidRPr="00D86BD5">
        <w:rPr>
          <w:color w:val="000000"/>
          <w:lang w:val="el-GR"/>
        </w:rPr>
        <w:fldChar w:fldCharType="end"/>
      </w:r>
      <w:r w:rsidR="00614898" w:rsidRPr="00D86BD5">
        <w:rPr>
          <w:color w:val="000000"/>
          <w:lang w:val="el-GR"/>
        </w:rPr>
        <w:t xml:space="preserve"> </w:t>
      </w:r>
      <w:r w:rsidRPr="00D86BD5">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544E23E" w:rsidR="008E444E" w:rsidRPr="00D86BD5" w:rsidRDefault="008E444E" w:rsidP="008E444E">
      <w:pPr>
        <w:rPr>
          <w:color w:val="000000"/>
          <w:lang w:val="el-GR"/>
        </w:rPr>
      </w:pPr>
      <w:r w:rsidRPr="00D86BD5">
        <w:rPr>
          <w:b/>
          <w:bCs/>
          <w:lang w:val="el-GR"/>
        </w:rPr>
        <w:t xml:space="preserve">γ) </w:t>
      </w:r>
      <w:r w:rsidRPr="00D86BD5">
        <w:rPr>
          <w:color w:val="000000"/>
          <w:lang w:val="el-GR"/>
        </w:rPr>
        <w:t xml:space="preserve">για την παράγραφο </w:t>
      </w:r>
      <w:r w:rsidR="00614898" w:rsidRPr="00D86BD5">
        <w:rPr>
          <w:color w:val="000000"/>
          <w:lang w:val="el-GR"/>
        </w:rPr>
        <w:fldChar w:fldCharType="begin"/>
      </w:r>
      <w:r w:rsidR="00614898" w:rsidRPr="00D86BD5">
        <w:rPr>
          <w:color w:val="000000"/>
          <w:lang w:val="el-GR"/>
        </w:rPr>
        <w:instrText xml:space="preserve"> REF _Ref496540586 \r \h </w:instrText>
      </w:r>
      <w:r w:rsidR="00DF4993" w:rsidRPr="00D86BD5">
        <w:rPr>
          <w:color w:val="000000"/>
          <w:lang w:val="el-GR"/>
        </w:rPr>
        <w:instrText xml:space="preserve"> \* MERGEFORMAT </w:instrText>
      </w:r>
      <w:r w:rsidR="00614898" w:rsidRPr="00D86BD5">
        <w:rPr>
          <w:color w:val="000000"/>
          <w:lang w:val="el-GR"/>
        </w:rPr>
      </w:r>
      <w:r w:rsidR="00614898" w:rsidRPr="00D86BD5">
        <w:rPr>
          <w:color w:val="000000"/>
          <w:lang w:val="el-GR"/>
        </w:rPr>
        <w:fldChar w:fldCharType="separate"/>
      </w:r>
      <w:r w:rsidR="002E56D0">
        <w:rPr>
          <w:color w:val="000000"/>
          <w:lang w:val="el-GR"/>
        </w:rPr>
        <w:t>2.2.3.3</w:t>
      </w:r>
      <w:r w:rsidR="00614898" w:rsidRPr="00D86BD5">
        <w:rPr>
          <w:color w:val="000000"/>
          <w:lang w:val="el-GR"/>
        </w:rPr>
        <w:fldChar w:fldCharType="end"/>
      </w:r>
      <w:r w:rsidR="00614898" w:rsidRPr="00D86BD5">
        <w:rPr>
          <w:color w:val="000000"/>
          <w:lang w:val="el-GR"/>
        </w:rPr>
        <w:t xml:space="preserve"> </w:t>
      </w:r>
      <w:r w:rsidRPr="00D86BD5">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Pr="00D86BD5" w:rsidRDefault="008E444E" w:rsidP="008E444E">
      <w:pPr>
        <w:rPr>
          <w:b/>
          <w:bCs/>
          <w:color w:val="000000"/>
          <w:lang w:val="el-GR"/>
        </w:rPr>
      </w:pPr>
      <w:r w:rsidRPr="00D86BD5">
        <w:rPr>
          <w:color w:val="000000"/>
          <w:lang w:val="el-GR"/>
        </w:rPr>
        <w:t>Ιδίως οι οικονομικοί φορείς που είναι εγκατεστημένοι στην Ελλάδα προσκομίζουν:</w:t>
      </w:r>
    </w:p>
    <w:p w14:paraId="2B3F41B4" w14:textId="77777777" w:rsidR="008E444E" w:rsidRPr="00D86BD5" w:rsidRDefault="008E444E" w:rsidP="008E444E">
      <w:pPr>
        <w:rPr>
          <w:b/>
          <w:lang w:val="el-GR"/>
        </w:rPr>
      </w:pPr>
      <w:bookmarkStart w:id="168" w:name="_Hlk69240569"/>
      <w:r w:rsidRPr="00D86BD5">
        <w:rPr>
          <w:b/>
          <w:bCs/>
          <w:lang w:val="en-US"/>
        </w:rPr>
        <w:t>i</w:t>
      </w:r>
      <w:r w:rsidRPr="00D86BD5">
        <w:rPr>
          <w:b/>
          <w:bCs/>
          <w:lang w:val="el-GR"/>
        </w:rPr>
        <w:t>)</w:t>
      </w:r>
      <w:r w:rsidRPr="00D86BD5">
        <w:rPr>
          <w:bCs/>
          <w:lang w:val="el-GR"/>
        </w:rPr>
        <w:t xml:space="preserve"> Ενιαίο Πιστοποιητικό Δικαστικής Φερεγγυότητας</w:t>
      </w:r>
      <w:bookmarkEnd w:id="168"/>
      <w:r w:rsidRPr="00D86BD5">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D86BD5" w:rsidRDefault="008E444E" w:rsidP="008E444E">
      <w:pPr>
        <w:rPr>
          <w:b/>
          <w:bCs/>
          <w:color w:val="000000"/>
          <w:lang w:val="el-GR"/>
        </w:rPr>
      </w:pPr>
      <w:r w:rsidRPr="00D86BD5">
        <w:rPr>
          <w:b/>
          <w:lang w:val="en-US"/>
        </w:rPr>
        <w:t>ii</w:t>
      </w:r>
      <w:r w:rsidRPr="00D86BD5">
        <w:rPr>
          <w:b/>
          <w:lang w:val="el-GR"/>
        </w:rPr>
        <w:t xml:space="preserve">) </w:t>
      </w:r>
      <w:r w:rsidRPr="00D86BD5">
        <w:rPr>
          <w:bCs/>
          <w:lang w:val="el-GR"/>
        </w:rPr>
        <w:t>Π</w:t>
      </w:r>
      <w:r w:rsidRPr="00D86BD5">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D86BD5" w:rsidRDefault="008E444E" w:rsidP="008E444E">
      <w:pPr>
        <w:rPr>
          <w:bCs/>
          <w:color w:val="000000"/>
          <w:lang w:val="el-GR"/>
        </w:rPr>
      </w:pPr>
      <w:r w:rsidRPr="00D86BD5">
        <w:rPr>
          <w:b/>
          <w:bCs/>
          <w:color w:val="000000"/>
          <w:lang w:val="en-US"/>
        </w:rPr>
        <w:t>iii</w:t>
      </w:r>
      <w:r w:rsidRPr="00D86BD5">
        <w:rPr>
          <w:b/>
          <w:bCs/>
          <w:color w:val="000000"/>
          <w:lang w:val="el-GR"/>
        </w:rPr>
        <w:t xml:space="preserve">) </w:t>
      </w:r>
      <w:r w:rsidRPr="00D86BD5">
        <w:rPr>
          <w:color w:val="000000"/>
          <w:lang w:val="el-GR"/>
        </w:rPr>
        <w:t xml:space="preserve">Εκτύπωση της καρτέλας “Στοιχεία Μητρώου/ Επιχείρησης” </w:t>
      </w:r>
      <w:r w:rsidRPr="00D86BD5">
        <w:rPr>
          <w:bCs/>
          <w:lang w:val="el-GR"/>
        </w:rPr>
        <w:t>από την ηλεκτρονική πλατφόρμα της Ανεξάρτητης Αρχής Δημοσίων Εσόδων</w:t>
      </w:r>
      <w:r w:rsidRPr="00D86BD5">
        <w:rPr>
          <w:color w:val="000000"/>
          <w:lang w:val="el-GR"/>
        </w:rPr>
        <w:t xml:space="preserve">, όπως αυτά εμφανίζονται στο taxisnet, από την οποία να προκύπτει η </w:t>
      </w:r>
      <w:r w:rsidRPr="00D86BD5">
        <w:rPr>
          <w:bCs/>
          <w:color w:val="000000"/>
          <w:lang w:val="el-GR"/>
        </w:rPr>
        <w:t>μη αναστολή της επιχειρηματικής δραστηριότητάς τους.</w:t>
      </w:r>
    </w:p>
    <w:p w14:paraId="5A6119A2" w14:textId="77777777" w:rsidR="008E444E" w:rsidRPr="00D86BD5" w:rsidRDefault="008E444E" w:rsidP="008E444E">
      <w:pPr>
        <w:rPr>
          <w:b/>
          <w:color w:val="000000"/>
          <w:lang w:val="el-GR"/>
        </w:rPr>
      </w:pPr>
      <w:r w:rsidRPr="00D86BD5">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sidRPr="00D86BD5">
        <w:rPr>
          <w:bCs/>
          <w:color w:val="000000"/>
          <w:lang w:val="el-GR"/>
        </w:rPr>
        <w:lastRenderedPageBreak/>
        <w:t>για το χρονικό διάστημα έως τις 31.12.2019 από το Ειρηνοδικείο και μετά την παραπάνω ημερομηνία από το Γ.Ε.Μ.Η.</w:t>
      </w:r>
    </w:p>
    <w:p w14:paraId="5A2136F7" w14:textId="0705CC1E" w:rsidR="00614898" w:rsidRPr="00D86BD5" w:rsidRDefault="00614898" w:rsidP="00614898">
      <w:pPr>
        <w:rPr>
          <w:color w:val="000000"/>
          <w:lang w:val="el-GR"/>
        </w:rPr>
      </w:pPr>
      <w:r w:rsidRPr="00D86BD5">
        <w:rPr>
          <w:b/>
          <w:color w:val="000000"/>
          <w:lang w:val="el-GR"/>
        </w:rPr>
        <w:t>δ)</w:t>
      </w:r>
      <w:r w:rsidRPr="00D86BD5">
        <w:rPr>
          <w:color w:val="000000"/>
          <w:lang w:val="el-GR"/>
        </w:rPr>
        <w:t xml:space="preserve"> Για τις λοιπές περιπτώσεις της παραγράφου </w:t>
      </w:r>
      <w:r w:rsidRPr="00D86BD5">
        <w:rPr>
          <w:color w:val="000000"/>
          <w:lang w:val="el-GR"/>
        </w:rPr>
        <w:fldChar w:fldCharType="begin"/>
      </w:r>
      <w:r w:rsidRPr="00D86BD5">
        <w:rPr>
          <w:color w:val="000000"/>
          <w:lang w:val="el-GR"/>
        </w:rPr>
        <w:instrText xml:space="preserve"> REF _Ref496540586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2.2.3.3</w:t>
      </w:r>
      <w:r w:rsidRPr="00D86BD5">
        <w:rPr>
          <w:color w:val="000000"/>
          <w:lang w:val="el-GR"/>
        </w:rPr>
        <w:fldChar w:fldCharType="end"/>
      </w:r>
      <w:r w:rsidRPr="00D86BD5">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C1AD41D" w:rsidR="00614898" w:rsidRPr="00D86BD5" w:rsidRDefault="00614898" w:rsidP="00614898">
      <w:pPr>
        <w:tabs>
          <w:tab w:val="left" w:pos="1980"/>
        </w:tabs>
        <w:rPr>
          <w:color w:val="000000"/>
          <w:lang w:val="el-GR"/>
        </w:rPr>
      </w:pPr>
      <w:r w:rsidRPr="00D86BD5">
        <w:rPr>
          <w:b/>
          <w:bCs/>
          <w:color w:val="000000"/>
          <w:lang w:val="el-GR"/>
        </w:rPr>
        <w:t>ε)</w:t>
      </w:r>
      <w:r w:rsidRPr="00D86BD5">
        <w:rPr>
          <w:color w:val="000000"/>
          <w:lang w:val="el-GR"/>
        </w:rPr>
        <w:t xml:space="preserve"> </w:t>
      </w:r>
      <w:r w:rsidRPr="00D86BD5">
        <w:rPr>
          <w:lang w:val="el-GR"/>
        </w:rPr>
        <w:t xml:space="preserve">για την παράγραφο </w:t>
      </w:r>
      <w:r w:rsidRPr="00D86BD5">
        <w:rPr>
          <w:lang w:val="el-GR"/>
        </w:rPr>
        <w:fldChar w:fldCharType="begin"/>
      </w:r>
      <w:r w:rsidRPr="00D86BD5">
        <w:rPr>
          <w:lang w:val="el-GR"/>
        </w:rPr>
        <w:instrText xml:space="preserve"> REF _Ref496540821 \r \h </w:instrText>
      </w:r>
      <w:r w:rsidR="00DF4993" w:rsidRPr="00D86BD5">
        <w:rPr>
          <w:lang w:val="el-GR"/>
        </w:rPr>
        <w:instrText xml:space="preserve"> \* MERGEFORMAT </w:instrText>
      </w:r>
      <w:r w:rsidRPr="00D86BD5">
        <w:rPr>
          <w:lang w:val="el-GR"/>
        </w:rPr>
      </w:r>
      <w:r w:rsidRPr="00D86BD5">
        <w:rPr>
          <w:lang w:val="el-GR"/>
        </w:rPr>
        <w:fldChar w:fldCharType="separate"/>
      </w:r>
      <w:r w:rsidR="002E56D0">
        <w:rPr>
          <w:lang w:val="el-GR"/>
        </w:rPr>
        <w:t>2.2.3.8</w:t>
      </w:r>
      <w:r w:rsidRPr="00D86BD5">
        <w:rPr>
          <w:lang w:val="el-GR"/>
        </w:rPr>
        <w:fldChar w:fldCharType="end"/>
      </w:r>
      <w:r w:rsidRPr="00D86BD5">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D86BD5">
        <w:rPr>
          <w:color w:val="000000"/>
          <w:lang w:val="el-GR"/>
        </w:rPr>
        <w:t>.</w:t>
      </w:r>
    </w:p>
    <w:p w14:paraId="754769FC" w14:textId="0C8E16D9" w:rsidR="00614898" w:rsidRPr="00D86BD5" w:rsidRDefault="00614898" w:rsidP="00614898">
      <w:pPr>
        <w:tabs>
          <w:tab w:val="left" w:pos="1980"/>
        </w:tabs>
        <w:rPr>
          <w:color w:val="000000"/>
          <w:lang w:val="el-GR"/>
        </w:rPr>
      </w:pPr>
      <w:r w:rsidRPr="00D86BD5">
        <w:rPr>
          <w:b/>
          <w:color w:val="000000"/>
          <w:lang w:val="el-GR"/>
        </w:rPr>
        <w:t>στ)</w:t>
      </w:r>
      <w:r w:rsidRPr="00D86BD5">
        <w:rPr>
          <w:color w:val="000000"/>
          <w:lang w:val="el-GR"/>
        </w:rPr>
        <w:t xml:space="preserve"> για την παράγραφο </w:t>
      </w:r>
      <w:r w:rsidRPr="00D86BD5">
        <w:rPr>
          <w:color w:val="000000"/>
          <w:lang w:val="el-GR"/>
        </w:rPr>
        <w:fldChar w:fldCharType="begin"/>
      </w:r>
      <w:r w:rsidRPr="00D86BD5">
        <w:rPr>
          <w:color w:val="000000"/>
          <w:lang w:val="el-GR"/>
        </w:rPr>
        <w:instrText xml:space="preserve"> REF _Ref74508082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2.2.3.4</w:t>
      </w:r>
      <w:r w:rsidRPr="00D86BD5">
        <w:rPr>
          <w:color w:val="000000"/>
          <w:lang w:val="el-GR"/>
        </w:rPr>
        <w:fldChar w:fldCharType="end"/>
      </w:r>
      <w:r w:rsidRPr="00D86BD5">
        <w:rPr>
          <w:color w:val="000000"/>
          <w:lang w:val="el-GR"/>
        </w:rPr>
        <w:t xml:space="preserve"> </w:t>
      </w:r>
      <w:r w:rsidRPr="00D86BD5">
        <w:rPr>
          <w:bCs/>
          <w:i/>
          <w:color w:val="5B9BD5"/>
          <w:lang w:val="el-GR"/>
        </w:rPr>
        <w:t>[εφόσον η εκτιμώμενη αξία της σύμβασης υπερβαίνει το 1.000.000 ευρώ]</w:t>
      </w:r>
      <w:r w:rsidRPr="00D86BD5">
        <w:rPr>
          <w:color w:val="000000"/>
          <w:lang w:val="el-GR"/>
        </w:rPr>
        <w:t>,</w:t>
      </w:r>
      <w:r w:rsidR="000C2F26" w:rsidRPr="00D86BD5">
        <w:rPr>
          <w:bCs/>
          <w:i/>
          <w:color w:val="5B9BD5"/>
          <w:lang w:val="el-GR"/>
        </w:rPr>
        <w:t>,</w:t>
      </w:r>
      <w:r w:rsidRPr="00D86BD5">
        <w:rPr>
          <w:color w:val="000000"/>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D86BD5">
        <w:rPr>
          <w:lang w:val="el-GR"/>
        </w:rPr>
        <w:t xml:space="preserve"> </w:t>
      </w:r>
      <w:r w:rsidRPr="00D86BD5">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D86BD5">
        <w:rPr>
          <w:color w:val="000000"/>
          <w:lang w:val="el-GR"/>
        </w:rPr>
        <w:fldChar w:fldCharType="begin"/>
      </w:r>
      <w:r w:rsidRPr="00D86BD5">
        <w:rPr>
          <w:color w:val="000000"/>
          <w:lang w:val="el-GR"/>
        </w:rPr>
        <w:instrText xml:space="preserve"> REF _Ref74508082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2.2.3.4</w:t>
      </w:r>
      <w:r w:rsidRPr="00D86BD5">
        <w:rPr>
          <w:color w:val="000000"/>
          <w:lang w:val="el-GR"/>
        </w:rPr>
        <w:fldChar w:fldCharType="end"/>
      </w:r>
      <w:r w:rsidRPr="00D86BD5">
        <w:rPr>
          <w:color w:val="000000"/>
          <w:lang w:val="el-GR"/>
        </w:rPr>
        <w:t xml:space="preserve"> της παρούσας ανωτέρω).  </w:t>
      </w:r>
    </w:p>
    <w:p w14:paraId="4FB9E381" w14:textId="77777777" w:rsidR="00614898" w:rsidRPr="00D86BD5" w:rsidRDefault="00614898" w:rsidP="00614898">
      <w:pPr>
        <w:tabs>
          <w:tab w:val="left" w:pos="1980"/>
        </w:tabs>
        <w:rPr>
          <w:color w:val="000000"/>
          <w:lang w:val="el-GR"/>
        </w:rPr>
      </w:pPr>
      <w:r w:rsidRPr="00D86BD5">
        <w:rPr>
          <w:color w:val="000000"/>
          <w:lang w:val="el-GR"/>
        </w:rPr>
        <w:t>Συγκεκριμένα, προσκομίζονται:</w:t>
      </w:r>
    </w:p>
    <w:p w14:paraId="2959A88D" w14:textId="5C4FEA1F" w:rsidR="00614898" w:rsidRPr="00D86BD5" w:rsidRDefault="00614898" w:rsidP="00614898">
      <w:pPr>
        <w:tabs>
          <w:tab w:val="left" w:pos="1980"/>
        </w:tabs>
        <w:rPr>
          <w:color w:val="000000"/>
          <w:lang w:val="el-GR"/>
        </w:rPr>
      </w:pPr>
      <w:r w:rsidRPr="00D86BD5">
        <w:rPr>
          <w:b/>
          <w:bCs/>
          <w:color w:val="000000"/>
          <w:lang w:val="en-US"/>
        </w:rPr>
        <w:t>i</w:t>
      </w:r>
      <w:r w:rsidRPr="00D86BD5">
        <w:rPr>
          <w:b/>
          <w:bCs/>
          <w:color w:val="000000"/>
          <w:lang w:val="el-GR"/>
        </w:rPr>
        <w:t xml:space="preserve">) </w:t>
      </w:r>
      <w:r w:rsidRPr="00D86BD5">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D86BD5">
        <w:rPr>
          <w:color w:val="000000"/>
          <w:lang w:val="el-GR"/>
        </w:rPr>
        <w:fldChar w:fldCharType="begin"/>
      </w:r>
      <w:r w:rsidRPr="00D86BD5">
        <w:rPr>
          <w:color w:val="000000"/>
          <w:lang w:val="el-GR"/>
        </w:rPr>
        <w:instrText xml:space="preserve"> REF _Ref74508082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2.2.3.4</w:t>
      </w:r>
      <w:r w:rsidRPr="00D86BD5">
        <w:rPr>
          <w:color w:val="000000"/>
          <w:lang w:val="el-GR"/>
        </w:rPr>
        <w:fldChar w:fldCharType="end"/>
      </w:r>
      <w:r w:rsidRPr="00D86BD5">
        <w:rPr>
          <w:color w:val="000000"/>
          <w:lang w:val="el-GR"/>
        </w:rPr>
        <w:t xml:space="preserve"> βεβαίωση του αρμοδίου Χρηματιστηρίου. </w:t>
      </w:r>
    </w:p>
    <w:p w14:paraId="6FA3F725" w14:textId="766FB75A" w:rsidR="00614898" w:rsidRPr="00D86BD5" w:rsidRDefault="00614898" w:rsidP="00614898">
      <w:pPr>
        <w:tabs>
          <w:tab w:val="left" w:pos="1980"/>
        </w:tabs>
        <w:rPr>
          <w:color w:val="000000"/>
          <w:lang w:val="el-GR"/>
        </w:rPr>
      </w:pPr>
      <w:r w:rsidRPr="00D86BD5">
        <w:rPr>
          <w:b/>
          <w:bCs/>
          <w:color w:val="000000"/>
          <w:lang w:val="en-US"/>
        </w:rPr>
        <w:t>ii</w:t>
      </w:r>
      <w:r w:rsidRPr="00D86BD5">
        <w:rPr>
          <w:b/>
          <w:bCs/>
          <w:color w:val="000000"/>
          <w:lang w:val="el-GR"/>
        </w:rPr>
        <w:t xml:space="preserve">) </w:t>
      </w:r>
      <w:r w:rsidRPr="00D86BD5">
        <w:rPr>
          <w:color w:val="000000"/>
          <w:lang w:val="el-GR"/>
        </w:rPr>
        <w:t xml:space="preserve">Όσον αφορά την εξαίρεση της περ. β) της παραγράφου </w:t>
      </w:r>
      <w:r w:rsidRPr="00D86BD5">
        <w:rPr>
          <w:color w:val="000000"/>
          <w:lang w:val="el-GR"/>
        </w:rPr>
        <w:fldChar w:fldCharType="begin"/>
      </w:r>
      <w:r w:rsidRPr="00D86BD5">
        <w:rPr>
          <w:color w:val="000000"/>
          <w:lang w:val="el-GR"/>
        </w:rPr>
        <w:instrText xml:space="preserve"> REF _Ref74508082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2.2.3.4</w:t>
      </w:r>
      <w:r w:rsidRPr="00D86BD5">
        <w:rPr>
          <w:color w:val="000000"/>
          <w:lang w:val="el-GR"/>
        </w:rPr>
        <w:fldChar w:fldCharType="end"/>
      </w:r>
      <w:r w:rsidRPr="00D86BD5">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D86BD5">
        <w:rPr>
          <w:color w:val="000000"/>
          <w:lang w:val="el-GR"/>
        </w:rPr>
        <w:fldChar w:fldCharType="begin"/>
      </w:r>
      <w:r w:rsidRPr="00D86BD5">
        <w:rPr>
          <w:color w:val="000000"/>
          <w:lang w:val="el-GR"/>
        </w:rPr>
        <w:instrText xml:space="preserve"> REF _Ref74508082 \r \h </w:instrText>
      </w:r>
      <w:r w:rsidR="00DF4993" w:rsidRPr="00D86BD5">
        <w:rPr>
          <w:color w:val="000000"/>
          <w:lang w:val="el-GR"/>
        </w:rPr>
        <w:instrText xml:space="preserve"> \* MERGEFORMAT </w:instrText>
      </w:r>
      <w:r w:rsidRPr="00D86BD5">
        <w:rPr>
          <w:color w:val="000000"/>
          <w:lang w:val="el-GR"/>
        </w:rPr>
      </w:r>
      <w:r w:rsidRPr="00D86BD5">
        <w:rPr>
          <w:color w:val="000000"/>
          <w:lang w:val="el-GR"/>
        </w:rPr>
        <w:fldChar w:fldCharType="separate"/>
      </w:r>
      <w:r w:rsidR="002E56D0">
        <w:rPr>
          <w:color w:val="000000"/>
          <w:lang w:val="el-GR"/>
        </w:rPr>
        <w:t>2.2.3.4</w:t>
      </w:r>
      <w:r w:rsidRPr="00D86BD5">
        <w:rPr>
          <w:color w:val="000000"/>
          <w:lang w:val="el-GR"/>
        </w:rPr>
        <w:fldChar w:fldCharType="end"/>
      </w:r>
      <w:r w:rsidRPr="00D86BD5">
        <w:rPr>
          <w:color w:val="000000"/>
          <w:lang w:val="el-GR"/>
        </w:rPr>
        <w:t>.</w:t>
      </w:r>
    </w:p>
    <w:p w14:paraId="004D430D" w14:textId="77777777" w:rsidR="00614898" w:rsidRPr="00D86BD5" w:rsidRDefault="00614898" w:rsidP="00614898">
      <w:pPr>
        <w:tabs>
          <w:tab w:val="left" w:pos="1980"/>
        </w:tabs>
        <w:rPr>
          <w:color w:val="000000"/>
          <w:lang w:val="el-GR"/>
        </w:rPr>
      </w:pPr>
      <w:r w:rsidRPr="00D86BD5">
        <w:rPr>
          <w:b/>
          <w:bCs/>
          <w:color w:val="000000"/>
          <w:lang w:val="en-US"/>
        </w:rPr>
        <w:t>iii</w:t>
      </w:r>
      <w:r w:rsidRPr="00D86BD5">
        <w:rPr>
          <w:b/>
          <w:bCs/>
          <w:color w:val="000000"/>
          <w:lang w:val="el-GR"/>
        </w:rPr>
        <w:t>)</w:t>
      </w:r>
      <w:r w:rsidRPr="00D86BD5">
        <w:rPr>
          <w:color w:val="000000"/>
          <w:lang w:val="el-GR"/>
        </w:rPr>
        <w:t xml:space="preserve"> Δικαιολογητικά ονομαστικοποίησης μετοχών του προσωρινού αναδόχου:</w:t>
      </w:r>
    </w:p>
    <w:p w14:paraId="2F11FFE6" w14:textId="77777777" w:rsidR="00614898" w:rsidRPr="00D86BD5" w:rsidRDefault="00614898" w:rsidP="00614898">
      <w:pPr>
        <w:tabs>
          <w:tab w:val="left" w:pos="1980"/>
        </w:tabs>
        <w:rPr>
          <w:color w:val="000000"/>
          <w:lang w:val="el-GR"/>
        </w:rPr>
      </w:pPr>
      <w:r w:rsidRPr="00D86BD5">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D86BD5" w:rsidRDefault="00614898" w:rsidP="00614898">
      <w:pPr>
        <w:tabs>
          <w:tab w:val="left" w:pos="1980"/>
        </w:tabs>
        <w:rPr>
          <w:color w:val="000000"/>
          <w:lang w:val="el-GR"/>
        </w:rPr>
      </w:pPr>
      <w:r w:rsidRPr="00D86BD5">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D86BD5" w:rsidRDefault="00614898" w:rsidP="00614898">
      <w:pPr>
        <w:tabs>
          <w:tab w:val="left" w:pos="1980"/>
        </w:tabs>
        <w:rPr>
          <w:color w:val="000000"/>
          <w:lang w:val="el-GR"/>
        </w:rPr>
      </w:pPr>
      <w:r w:rsidRPr="00D86BD5">
        <w:rPr>
          <w:color w:val="000000"/>
          <w:lang w:val="el-GR"/>
        </w:rPr>
        <w:t>Ειδικότερα:</w:t>
      </w:r>
    </w:p>
    <w:p w14:paraId="5D433410" w14:textId="77777777" w:rsidR="00614898" w:rsidRPr="00D86BD5" w:rsidRDefault="00614898" w:rsidP="00614898">
      <w:pPr>
        <w:tabs>
          <w:tab w:val="left" w:pos="1980"/>
        </w:tabs>
        <w:rPr>
          <w:color w:val="000000"/>
          <w:lang w:val="el-GR"/>
        </w:rPr>
      </w:pPr>
      <w:r w:rsidRPr="00D86BD5">
        <w:rPr>
          <w:b/>
          <w:color w:val="000000"/>
          <w:lang w:val="el-GR"/>
        </w:rPr>
        <w:t xml:space="preserve">- </w:t>
      </w:r>
      <w:r w:rsidRPr="00D86BD5">
        <w:rPr>
          <w:color w:val="000000"/>
          <w:lang w:val="el-GR"/>
        </w:rPr>
        <w:t xml:space="preserve">Όσον αφορά στις </w:t>
      </w:r>
      <w:r w:rsidRPr="00D86BD5">
        <w:rPr>
          <w:b/>
          <w:color w:val="000000"/>
          <w:lang w:val="el-GR"/>
        </w:rPr>
        <w:t>εγκατεστημένες στην Ελλάδα ανώνυμες εταιρείες</w:t>
      </w:r>
      <w:r w:rsidRPr="00D86BD5">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D86BD5" w:rsidRDefault="00614898" w:rsidP="00614898">
      <w:pPr>
        <w:tabs>
          <w:tab w:val="left" w:pos="1980"/>
        </w:tabs>
        <w:rPr>
          <w:color w:val="000000"/>
          <w:lang w:val="el-GR"/>
        </w:rPr>
      </w:pPr>
      <w:r w:rsidRPr="00D86BD5">
        <w:rPr>
          <w:b/>
          <w:color w:val="000000"/>
          <w:lang w:val="el-GR"/>
        </w:rPr>
        <w:t xml:space="preserve">- </w:t>
      </w:r>
      <w:r w:rsidRPr="00D86BD5">
        <w:rPr>
          <w:color w:val="000000"/>
          <w:lang w:val="el-GR"/>
        </w:rPr>
        <w:t xml:space="preserve">Όσον αφορά στις </w:t>
      </w:r>
      <w:r w:rsidRPr="00D86BD5">
        <w:rPr>
          <w:b/>
          <w:color w:val="000000"/>
          <w:lang w:val="el-GR"/>
        </w:rPr>
        <w:t>αλλοδαπές ανώνυμες εταιρίες ή αλλοδαπά νομικά πρόσωπα που αντιστοιχούν σε ανώνυμες εταιρείες</w:t>
      </w:r>
      <w:r w:rsidRPr="00D86BD5">
        <w:rPr>
          <w:color w:val="000000"/>
          <w:lang w:val="el-GR"/>
        </w:rPr>
        <w:t>:</w:t>
      </w:r>
    </w:p>
    <w:p w14:paraId="5A3C60C8" w14:textId="77777777" w:rsidR="00614898" w:rsidRPr="00D86BD5" w:rsidRDefault="00614898" w:rsidP="00614898">
      <w:pPr>
        <w:tabs>
          <w:tab w:val="left" w:pos="1980"/>
        </w:tabs>
        <w:rPr>
          <w:b/>
          <w:color w:val="000000"/>
          <w:lang w:val="el-GR"/>
        </w:rPr>
      </w:pPr>
      <w:r w:rsidRPr="00D86BD5">
        <w:rPr>
          <w:b/>
          <w:color w:val="000000"/>
          <w:lang w:val="el-GR"/>
        </w:rPr>
        <w:t>Α) εφόσον έχουν κατά το δίκαιο της έδρας τους ονομαστικές μετοχές,  προσκομίζουν :</w:t>
      </w:r>
    </w:p>
    <w:p w14:paraId="5959BEC8" w14:textId="77777777" w:rsidR="00614898" w:rsidRPr="00D86BD5" w:rsidRDefault="00614898" w:rsidP="00614898">
      <w:pPr>
        <w:tabs>
          <w:tab w:val="left" w:pos="1980"/>
        </w:tabs>
        <w:rPr>
          <w:color w:val="000000"/>
          <w:lang w:val="el-GR"/>
        </w:rPr>
      </w:pPr>
      <w:r w:rsidRPr="00D86BD5">
        <w:rPr>
          <w:color w:val="000000"/>
          <w:lang w:val="en-US"/>
        </w:rPr>
        <w:t>i</w:t>
      </w:r>
      <w:r w:rsidRPr="00D86BD5">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D86BD5" w:rsidRDefault="00614898" w:rsidP="00614898">
      <w:pPr>
        <w:tabs>
          <w:tab w:val="left" w:pos="1980"/>
        </w:tabs>
        <w:rPr>
          <w:color w:val="000000"/>
          <w:lang w:val="el-GR"/>
        </w:rPr>
      </w:pPr>
      <w:r w:rsidRPr="00D86BD5">
        <w:rPr>
          <w:color w:val="000000"/>
          <w:lang w:val="en-US"/>
        </w:rPr>
        <w:lastRenderedPageBreak/>
        <w:t>ii</w:t>
      </w:r>
      <w:r w:rsidRPr="00D86BD5">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D86BD5" w:rsidRDefault="00614898" w:rsidP="00614898">
      <w:pPr>
        <w:tabs>
          <w:tab w:val="left" w:pos="1980"/>
        </w:tabs>
        <w:rPr>
          <w:color w:val="000000"/>
          <w:lang w:val="el-GR"/>
        </w:rPr>
      </w:pPr>
      <w:r w:rsidRPr="00D86BD5">
        <w:rPr>
          <w:color w:val="000000"/>
          <w:lang w:val="en-US"/>
        </w:rPr>
        <w:t>iii</w:t>
      </w:r>
      <w:r w:rsidRPr="00D86BD5">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D86BD5" w:rsidRDefault="00614898" w:rsidP="00614898">
      <w:pPr>
        <w:tabs>
          <w:tab w:val="left" w:pos="1980"/>
        </w:tabs>
        <w:rPr>
          <w:b/>
          <w:color w:val="000000"/>
          <w:lang w:val="el-GR"/>
        </w:rPr>
      </w:pPr>
      <w:r w:rsidRPr="00D86BD5">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5FCA19E6" w14:textId="77777777" w:rsidR="00614898" w:rsidRPr="00D86BD5" w:rsidRDefault="00614898" w:rsidP="00614898">
      <w:pPr>
        <w:tabs>
          <w:tab w:val="left" w:pos="1980"/>
        </w:tabs>
        <w:rPr>
          <w:color w:val="000000"/>
          <w:lang w:val="el-GR"/>
        </w:rPr>
      </w:pPr>
      <w:r w:rsidRPr="00D86BD5">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D86BD5" w:rsidRDefault="00614898" w:rsidP="00614898">
      <w:pPr>
        <w:tabs>
          <w:tab w:val="left" w:pos="1980"/>
        </w:tabs>
        <w:rPr>
          <w:color w:val="000000"/>
          <w:lang w:val="el-GR"/>
        </w:rPr>
      </w:pPr>
      <w:r w:rsidRPr="00D86BD5">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D86BD5" w:rsidRDefault="00614898" w:rsidP="00614898">
      <w:pPr>
        <w:tabs>
          <w:tab w:val="left" w:pos="1980"/>
        </w:tabs>
        <w:rPr>
          <w:color w:val="000000"/>
          <w:lang w:val="el-GR"/>
        </w:rPr>
      </w:pPr>
      <w:r w:rsidRPr="00D86BD5">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D86BD5" w:rsidRDefault="00614898" w:rsidP="00614898">
      <w:pPr>
        <w:tabs>
          <w:tab w:val="left" w:pos="1980"/>
        </w:tabs>
        <w:rPr>
          <w:color w:val="000000"/>
          <w:lang w:val="el-GR"/>
        </w:rPr>
      </w:pPr>
      <w:r w:rsidRPr="00D86BD5">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D86BD5" w:rsidRDefault="00614898" w:rsidP="00614898">
      <w:pPr>
        <w:rPr>
          <w:b/>
          <w:color w:val="000000"/>
          <w:lang w:val="el-GR"/>
        </w:rPr>
      </w:pPr>
      <w:r w:rsidRPr="00D86BD5">
        <w:rPr>
          <w:color w:val="000000"/>
          <w:lang w:val="el-GR"/>
        </w:rPr>
        <w:t>Ελλείψεις στα δικαιολογητικά ονομαστικοποίησης των μετοχών συμπληρώνονται κατά την παράγραφο 3.1.2 της παρούσας</w:t>
      </w:r>
      <w:r w:rsidRPr="00D86BD5">
        <w:rPr>
          <w:b/>
          <w:color w:val="000000"/>
          <w:lang w:val="el-GR"/>
        </w:rPr>
        <w:t>.</w:t>
      </w:r>
    </w:p>
    <w:p w14:paraId="4E4C28F0" w14:textId="2F13F3F5" w:rsidR="00655C61" w:rsidRPr="00D86BD5" w:rsidRDefault="00614898">
      <w:pPr>
        <w:suppressAutoHyphens w:val="0"/>
        <w:spacing w:after="0"/>
        <w:jc w:val="left"/>
        <w:rPr>
          <w:color w:val="000000"/>
          <w:lang w:val="el-GR"/>
        </w:rPr>
      </w:pPr>
      <w:r w:rsidRPr="00D86BD5">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D86BD5">
        <w:rPr>
          <w:b/>
          <w:color w:val="000000"/>
          <w:lang w:val="el-GR"/>
        </w:rPr>
        <w:t xml:space="preserve"> </w:t>
      </w:r>
      <w:r w:rsidR="00C131D0" w:rsidRPr="00D86BD5">
        <w:rPr>
          <w:color w:val="000000"/>
          <w:lang w:val="el-GR"/>
        </w:rPr>
        <w:t xml:space="preserve">Επιπλέον ο </w:t>
      </w:r>
      <w:r w:rsidRPr="00D86BD5">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D86BD5">
        <w:rPr>
          <w:color w:val="000000"/>
          <w:lang w:val="el-GR"/>
        </w:rPr>
        <w:cr/>
      </w:r>
      <w:r w:rsidR="00655C61" w:rsidRPr="00D86BD5">
        <w:rPr>
          <w:color w:val="000000"/>
          <w:lang w:val="el-GR"/>
        </w:rPr>
        <w:br w:type="page"/>
      </w:r>
    </w:p>
    <w:p w14:paraId="44AAA428" w14:textId="63E55A44" w:rsidR="00A61AA7" w:rsidRPr="00D86BD5" w:rsidRDefault="003355E7" w:rsidP="00A61AA7">
      <w:pPr>
        <w:rPr>
          <w:b/>
          <w:lang w:val="el-GR"/>
        </w:rPr>
      </w:pPr>
      <w:r w:rsidRPr="00D86BD5">
        <w:rPr>
          <w:b/>
          <w:bCs/>
          <w:lang w:val="en-US"/>
        </w:rPr>
        <w:lastRenderedPageBreak/>
        <w:t>B</w:t>
      </w:r>
      <w:r w:rsidRPr="00D86BD5">
        <w:rPr>
          <w:b/>
          <w:bCs/>
          <w:lang w:val="el-GR"/>
        </w:rPr>
        <w:t>. 2.</w:t>
      </w:r>
      <w:r w:rsidRPr="00D86BD5">
        <w:rPr>
          <w:b/>
          <w:lang w:val="el-GR"/>
        </w:rPr>
        <w:t xml:space="preserve"> Για την απόδειξη της απαίτησης της παραγράφου </w:t>
      </w:r>
      <w:r w:rsidR="007E61C0" w:rsidRPr="00D86BD5">
        <w:rPr>
          <w:b/>
          <w:lang w:val="el-GR"/>
        </w:rPr>
        <w:fldChar w:fldCharType="begin"/>
      </w:r>
      <w:r w:rsidR="007E61C0" w:rsidRPr="00D86BD5">
        <w:rPr>
          <w:b/>
          <w:lang w:val="el-GR"/>
        </w:rPr>
        <w:instrText xml:space="preserve"> REF _Ref74510337 \r \h </w:instrText>
      </w:r>
      <w:r w:rsidR="00DF4993" w:rsidRPr="00D86BD5">
        <w:rPr>
          <w:b/>
          <w:lang w:val="el-GR"/>
        </w:rPr>
        <w:instrText xml:space="preserve"> \* MERGEFORMAT </w:instrText>
      </w:r>
      <w:r w:rsidR="007E61C0" w:rsidRPr="00D86BD5">
        <w:rPr>
          <w:b/>
          <w:lang w:val="el-GR"/>
        </w:rPr>
      </w:r>
      <w:r w:rsidR="007E61C0" w:rsidRPr="00D86BD5">
        <w:rPr>
          <w:b/>
          <w:lang w:val="el-GR"/>
        </w:rPr>
        <w:fldChar w:fldCharType="separate"/>
      </w:r>
      <w:r w:rsidR="002E56D0">
        <w:rPr>
          <w:b/>
          <w:lang w:val="el-GR"/>
        </w:rPr>
        <w:t>2.2.4</w:t>
      </w:r>
      <w:r w:rsidR="007E61C0" w:rsidRPr="00D86BD5">
        <w:rPr>
          <w:b/>
          <w:lang w:val="el-GR"/>
        </w:rPr>
        <w:fldChar w:fldCharType="end"/>
      </w:r>
      <w:r w:rsidR="007E61C0" w:rsidRPr="00D86BD5">
        <w:rPr>
          <w:b/>
          <w:lang w:val="el-GR"/>
        </w:rPr>
        <w:t xml:space="preserve"> </w:t>
      </w:r>
      <w:r w:rsidRPr="00D86BD5">
        <w:rPr>
          <w:b/>
          <w:lang w:val="el-GR"/>
        </w:rPr>
        <w:t xml:space="preserve">(απόδειξη καταλληλόλητας για την άσκηση επαγγελματικής δραστηριότητας) </w:t>
      </w:r>
      <w:bookmarkStart w:id="169" w:name="_Hlk67663604"/>
      <w:r w:rsidR="00A61AA7" w:rsidRPr="00D86BD5">
        <w:rPr>
          <w:b/>
          <w:lang w:val="el-GR"/>
        </w:rPr>
        <w:t xml:space="preserve">οι οικονομικοί φορείς </w:t>
      </w:r>
      <w:bookmarkEnd w:id="169"/>
      <w:r w:rsidR="00A61AA7" w:rsidRPr="00D86BD5">
        <w:rPr>
          <w:b/>
          <w:lang w:val="el-GR"/>
        </w:rPr>
        <w:t>προσκομίζουν τα αναφερόμενα στον κατωτέρω πίνακα</w:t>
      </w:r>
      <w:r w:rsidR="00655C61" w:rsidRPr="00D86BD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46B93" w14:paraId="1B0915C6" w14:textId="77777777" w:rsidTr="009C5EA6">
        <w:trPr>
          <w:trHeight w:val="711"/>
        </w:trPr>
        <w:tc>
          <w:tcPr>
            <w:tcW w:w="675" w:type="dxa"/>
            <w:shd w:val="clear" w:color="auto" w:fill="D9D9D9"/>
          </w:tcPr>
          <w:p w14:paraId="7E6B662C" w14:textId="77777777" w:rsidR="00D56132" w:rsidRPr="00D86BD5" w:rsidRDefault="00D56132" w:rsidP="009C5EA6">
            <w:pPr>
              <w:rPr>
                <w:b/>
              </w:rPr>
            </w:pPr>
            <w:r w:rsidRPr="00D86BD5">
              <w:rPr>
                <w:b/>
                <w:lang w:val="el-GR"/>
              </w:rPr>
              <w:t>1</w:t>
            </w:r>
            <w:r w:rsidRPr="00D86BD5">
              <w:rPr>
                <w:b/>
              </w:rPr>
              <w:t>.</w:t>
            </w:r>
          </w:p>
        </w:tc>
        <w:tc>
          <w:tcPr>
            <w:tcW w:w="9180" w:type="dxa"/>
            <w:shd w:val="clear" w:color="auto" w:fill="D9D9D9"/>
          </w:tcPr>
          <w:p w14:paraId="793B9912" w14:textId="77A80D88" w:rsidR="00915C7C" w:rsidRPr="00D86BD5" w:rsidRDefault="00D56132" w:rsidP="00915C7C">
            <w:pPr>
              <w:pStyle w:val="Tabletext"/>
              <w:jc w:val="both"/>
              <w:rPr>
                <w:rFonts w:cs="Tahoma"/>
                <w:b/>
                <w:bCs/>
                <w:sz w:val="22"/>
                <w:szCs w:val="22"/>
              </w:rPr>
            </w:pPr>
            <w:r w:rsidRPr="00D86BD5">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0C2F26" w:rsidRPr="00D86BD5">
              <w:rPr>
                <w:rFonts w:cs="Tahoma"/>
                <w:b/>
                <w:bCs/>
                <w:sz w:val="22"/>
                <w:szCs w:val="22"/>
              </w:rPr>
              <w:t>ήτοι ανάπτυξη πληροφοριακών συστημάτων.</w:t>
            </w:r>
          </w:p>
          <w:p w14:paraId="7E6C47BD" w14:textId="77777777" w:rsidR="00D56132" w:rsidRPr="00D86BD5" w:rsidRDefault="00D56132" w:rsidP="00915C7C">
            <w:pPr>
              <w:autoSpaceDE w:val="0"/>
              <w:autoSpaceDN w:val="0"/>
              <w:adjustRightInd w:val="0"/>
              <w:rPr>
                <w:lang w:val="el-GR" w:eastAsia="el-GR"/>
              </w:rPr>
            </w:pPr>
            <w:r w:rsidRPr="00D86BD5">
              <w:rPr>
                <w:lang w:val="el-GR"/>
              </w:rPr>
              <w:t xml:space="preserve">Οι οικονομικοί φορείς οφείλουν να αποδείξουν το ανωτέρω κριτήριο ποιοτικής επιλογής </w:t>
            </w:r>
            <w:r w:rsidR="00755711" w:rsidRPr="00D86BD5">
              <w:rPr>
                <w:lang w:val="el-GR"/>
              </w:rPr>
              <w:t>υποβάλλοντας</w:t>
            </w:r>
            <w:r w:rsidRPr="00D86BD5">
              <w:rPr>
                <w:lang w:val="el-GR"/>
              </w:rPr>
              <w:t xml:space="preserve"> τα ακόλουθα στοιχεία τεκμηρίωσης:</w:t>
            </w:r>
          </w:p>
        </w:tc>
      </w:tr>
      <w:tr w:rsidR="00D56132" w:rsidRPr="00D46B93" w14:paraId="7B6D8413" w14:textId="77777777" w:rsidTr="009C5EA6">
        <w:trPr>
          <w:trHeight w:val="1480"/>
        </w:trPr>
        <w:tc>
          <w:tcPr>
            <w:tcW w:w="675" w:type="dxa"/>
          </w:tcPr>
          <w:p w14:paraId="46950700" w14:textId="77777777" w:rsidR="00D56132" w:rsidRPr="00D86BD5" w:rsidRDefault="00D56132" w:rsidP="009C5EA6">
            <w:pPr>
              <w:rPr>
                <w:lang w:val="el-GR"/>
              </w:rPr>
            </w:pPr>
            <w:r w:rsidRPr="00D86BD5">
              <w:rPr>
                <w:lang w:val="el-GR"/>
              </w:rPr>
              <w:t>1.1</w:t>
            </w:r>
          </w:p>
        </w:tc>
        <w:tc>
          <w:tcPr>
            <w:tcW w:w="9180" w:type="dxa"/>
          </w:tcPr>
          <w:p w14:paraId="5E3A5C12" w14:textId="77777777" w:rsidR="00872F65" w:rsidRPr="00D86BD5" w:rsidRDefault="00872F65" w:rsidP="00872F65">
            <w:pPr>
              <w:autoSpaceDE w:val="0"/>
              <w:autoSpaceDN w:val="0"/>
              <w:adjustRightInd w:val="0"/>
              <w:spacing w:after="0"/>
              <w:rPr>
                <w:lang w:val="el-GR"/>
              </w:rPr>
            </w:pPr>
            <w:r w:rsidRPr="00D86BD5">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D86BD5" w:rsidRDefault="00872F65" w:rsidP="00872F65">
            <w:pPr>
              <w:autoSpaceDE w:val="0"/>
              <w:autoSpaceDN w:val="0"/>
              <w:adjustRightInd w:val="0"/>
              <w:spacing w:after="0"/>
              <w:rPr>
                <w:lang w:val="el-GR"/>
              </w:rPr>
            </w:pPr>
            <w:r w:rsidRPr="00D86BD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D86BD5" w:rsidRDefault="00D05C7B" w:rsidP="00282306">
            <w:pPr>
              <w:autoSpaceDE w:val="0"/>
              <w:autoSpaceDN w:val="0"/>
              <w:adjustRightInd w:val="0"/>
              <w:spacing w:after="0"/>
              <w:rPr>
                <w:lang w:val="el-GR" w:eastAsia="el-GR"/>
              </w:rPr>
            </w:pPr>
          </w:p>
        </w:tc>
      </w:tr>
    </w:tbl>
    <w:p w14:paraId="3370B521" w14:textId="77777777" w:rsidR="0041248A" w:rsidRPr="00D86BD5" w:rsidRDefault="0041248A">
      <w:pPr>
        <w:rPr>
          <w:b/>
          <w:lang w:val="el-GR"/>
        </w:rPr>
      </w:pPr>
    </w:p>
    <w:p w14:paraId="05E17FF2" w14:textId="77777777" w:rsidR="00282306" w:rsidRPr="00D86BD5" w:rsidRDefault="00282306" w:rsidP="00282306">
      <w:pPr>
        <w:rPr>
          <w:bCs/>
          <w:lang w:val="el-GR"/>
        </w:rPr>
      </w:pPr>
      <w:bookmarkStart w:id="170" w:name="_Hlk35424944"/>
      <w:r w:rsidRPr="00D86BD5">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17C17E23" w14:textId="4AA0E2B4" w:rsidR="00270326" w:rsidRPr="00D86BD5" w:rsidRDefault="003355E7">
      <w:pPr>
        <w:rPr>
          <w:b/>
          <w:lang w:val="el-GR"/>
        </w:rPr>
      </w:pPr>
      <w:r w:rsidRPr="00D86BD5">
        <w:rPr>
          <w:b/>
          <w:bCs/>
          <w:lang w:val="el-GR"/>
        </w:rPr>
        <w:t>Β.3.</w:t>
      </w:r>
      <w:r w:rsidRPr="00D86BD5">
        <w:rPr>
          <w:b/>
          <w:lang w:val="el-GR"/>
        </w:rPr>
        <w:t xml:space="preserve"> Για την απόδειξη της οικονομικής και χρηματοοικονομικής επάρκειας της παραγράφου </w:t>
      </w:r>
      <w:r w:rsidR="00B622FA" w:rsidRPr="00D86BD5">
        <w:rPr>
          <w:b/>
          <w:lang w:val="el-GR"/>
        </w:rPr>
        <w:fldChar w:fldCharType="begin"/>
      </w:r>
      <w:r w:rsidR="00B622FA" w:rsidRPr="00D86BD5">
        <w:rPr>
          <w:b/>
          <w:lang w:val="el-GR"/>
        </w:rPr>
        <w:instrText xml:space="preserve"> REF _Ref496541508 \r \h  \* MERGEFORMAT </w:instrText>
      </w:r>
      <w:r w:rsidR="00B622FA" w:rsidRPr="00D86BD5">
        <w:rPr>
          <w:b/>
          <w:lang w:val="el-GR"/>
        </w:rPr>
      </w:r>
      <w:r w:rsidR="00B622FA" w:rsidRPr="00D86BD5">
        <w:rPr>
          <w:b/>
          <w:lang w:val="el-GR"/>
        </w:rPr>
        <w:fldChar w:fldCharType="separate"/>
      </w:r>
      <w:r w:rsidR="002E56D0">
        <w:rPr>
          <w:b/>
          <w:lang w:val="el-GR"/>
        </w:rPr>
        <w:t>2.2.5</w:t>
      </w:r>
      <w:r w:rsidR="00B622FA" w:rsidRPr="00D86BD5">
        <w:rPr>
          <w:b/>
          <w:lang w:val="el-GR"/>
        </w:rPr>
        <w:fldChar w:fldCharType="end"/>
      </w:r>
      <w:r w:rsidRPr="00D86BD5">
        <w:rPr>
          <w:b/>
          <w:lang w:val="el-GR"/>
        </w:rPr>
        <w:t xml:space="preserve"> </w:t>
      </w:r>
      <w:bookmarkStart w:id="171" w:name="_Hlk67663592"/>
      <w:r w:rsidRPr="00D86BD5">
        <w:rPr>
          <w:b/>
          <w:lang w:val="el-GR"/>
        </w:rPr>
        <w:t xml:space="preserve">οι οικονομικοί φορείς προσκομίζουν </w:t>
      </w:r>
      <w:r w:rsidR="003822A5" w:rsidRPr="00D86BD5">
        <w:rPr>
          <w:b/>
          <w:lang w:val="el-GR"/>
        </w:rPr>
        <w:t>τα αναφερόμενα στον κατωτέρω πίνακα</w:t>
      </w:r>
      <w:r w:rsidR="00E1337D" w:rsidRPr="00D86BD5">
        <w:rPr>
          <w:b/>
          <w:lang w:val="el-GR"/>
        </w:rPr>
        <w:t xml:space="preserve"> </w:t>
      </w:r>
      <w:r w:rsidRPr="00D86BD5">
        <w:rPr>
          <w:b/>
          <w:lang w:val="el-GR"/>
        </w:rPr>
        <w:t xml:space="preserve"> </w:t>
      </w:r>
      <w:r w:rsidR="00270326" w:rsidRPr="00D86BD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46B93" w14:paraId="364D20BB" w14:textId="77777777" w:rsidTr="009C5EA6">
        <w:trPr>
          <w:trHeight w:val="711"/>
        </w:trPr>
        <w:tc>
          <w:tcPr>
            <w:tcW w:w="675" w:type="dxa"/>
            <w:shd w:val="clear" w:color="auto" w:fill="D9D9D9"/>
          </w:tcPr>
          <w:bookmarkEnd w:id="171"/>
          <w:p w14:paraId="7510B8DD" w14:textId="77777777" w:rsidR="00D56132" w:rsidRPr="00D86BD5" w:rsidRDefault="00C40FB9" w:rsidP="009C5EA6">
            <w:pPr>
              <w:rPr>
                <w:b/>
              </w:rPr>
            </w:pPr>
            <w:r w:rsidRPr="00D86BD5">
              <w:rPr>
                <w:b/>
                <w:lang w:val="el-GR"/>
              </w:rPr>
              <w:t>2</w:t>
            </w:r>
            <w:r w:rsidR="00D56132" w:rsidRPr="00D86BD5">
              <w:rPr>
                <w:b/>
              </w:rPr>
              <w:t>.</w:t>
            </w:r>
          </w:p>
        </w:tc>
        <w:tc>
          <w:tcPr>
            <w:tcW w:w="9180" w:type="dxa"/>
            <w:shd w:val="clear" w:color="auto" w:fill="D9D9D9"/>
          </w:tcPr>
          <w:p w14:paraId="0DBB92C1" w14:textId="7FC8D72B" w:rsidR="000C2F26" w:rsidRPr="00D86BD5" w:rsidRDefault="000C2F26" w:rsidP="000C2F26">
            <w:pPr>
              <w:autoSpaceDE w:val="0"/>
              <w:autoSpaceDN w:val="0"/>
              <w:adjustRightInd w:val="0"/>
              <w:rPr>
                <w:lang w:val="el-GR"/>
              </w:rPr>
            </w:pPr>
            <w:r w:rsidRPr="00D86BD5">
              <w:rPr>
                <w:b/>
                <w:lang w:val="el-GR" w:eastAsia="el-GR"/>
              </w:rPr>
              <w:t xml:space="preserve">Οι οικονομικοί φορείς που συμμετέχουν στη διαδικασία σύναψης της παρούσας απαιτείται </w:t>
            </w:r>
            <w:r w:rsidRPr="00D86BD5">
              <w:rPr>
                <w:lang w:val="el-GR"/>
              </w:rPr>
              <w:t xml:space="preserve">να διαθέτουν την οικονομική και χρηματοοικονομική επάρκεια </w:t>
            </w:r>
            <w:r w:rsidRPr="00D86BD5">
              <w:rPr>
                <w:b/>
                <w:lang w:val="el-GR" w:eastAsia="el-GR"/>
              </w:rPr>
              <w:t xml:space="preserve"> </w:t>
            </w:r>
            <w:r w:rsidRPr="00D86BD5">
              <w:rPr>
                <w:lang w:val="el-GR"/>
              </w:rPr>
              <w:t>σύμφωνα με τις απαιτήσεις της παρ</w:t>
            </w:r>
            <w:r w:rsidR="00B24E7C">
              <w:rPr>
                <w:lang w:val="el-GR"/>
              </w:rPr>
              <w:t xml:space="preserve">. 2.2.5 Οικονομική και Χρηματοοικονομική Επάρκεια </w:t>
            </w:r>
            <w:r w:rsidRPr="00D86BD5">
              <w:rPr>
                <w:lang w:val="el-GR"/>
              </w:rPr>
              <w:t>της παρούσας.</w:t>
            </w:r>
          </w:p>
          <w:p w14:paraId="4DA461EA" w14:textId="77777777" w:rsidR="00D56132" w:rsidRPr="00D86BD5" w:rsidRDefault="00D56132" w:rsidP="009C5EA6">
            <w:pPr>
              <w:autoSpaceDE w:val="0"/>
              <w:autoSpaceDN w:val="0"/>
              <w:adjustRightInd w:val="0"/>
              <w:rPr>
                <w:lang w:val="el-GR" w:eastAsia="el-GR"/>
              </w:rPr>
            </w:pPr>
            <w:r w:rsidRPr="00D86BD5">
              <w:rPr>
                <w:lang w:val="el-GR"/>
              </w:rPr>
              <w:t xml:space="preserve">Οι οικονομικοί φορείς οφείλουν να αποδείξουν το ανωτέρω κριτήριο ποιοτικής επιλογής </w:t>
            </w:r>
            <w:r w:rsidR="00755711" w:rsidRPr="00D86BD5">
              <w:rPr>
                <w:lang w:val="el-GR"/>
              </w:rPr>
              <w:t>υποβάλλοντας</w:t>
            </w:r>
            <w:r w:rsidRPr="00D86BD5">
              <w:rPr>
                <w:lang w:val="el-GR"/>
              </w:rPr>
              <w:t xml:space="preserve"> τα ακόλουθα στοιχεία τεκμηρίωσης:</w:t>
            </w:r>
          </w:p>
        </w:tc>
      </w:tr>
      <w:tr w:rsidR="00D56132" w:rsidRPr="00D46B93"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D86BD5" w:rsidRDefault="00C40FB9" w:rsidP="009C5EA6">
            <w:pPr>
              <w:rPr>
                <w:b/>
                <w:lang w:val="el-GR"/>
              </w:rPr>
            </w:pPr>
            <w:r w:rsidRPr="00D86BD5">
              <w:rPr>
                <w:b/>
                <w:lang w:val="el-GR"/>
              </w:rPr>
              <w:t>2</w:t>
            </w:r>
            <w:r w:rsidR="00D56132" w:rsidRPr="00D86BD5">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Pr="00D86BD5" w:rsidRDefault="006119DB" w:rsidP="006119DB">
            <w:pPr>
              <w:rPr>
                <w:lang w:val="el-GR" w:eastAsia="en-US"/>
              </w:rPr>
            </w:pPr>
            <w:r w:rsidRPr="00D86BD5">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w:t>
            </w:r>
            <w:r w:rsidRPr="00D86BD5">
              <w:rPr>
                <w:lang w:val="el-GR" w:eastAsia="en-US"/>
              </w:rPr>
              <w:lastRenderedPageBreak/>
              <w:t xml:space="preserve">στα κριτήρια οικονομικής και χρηματοοικονομικής επάρκειας που έχουν τεθεί  στο άρθρο 2.2.5. </w:t>
            </w:r>
          </w:p>
          <w:p w14:paraId="4A4A39E1" w14:textId="088AB655" w:rsidR="00D56132" w:rsidRPr="00D86BD5" w:rsidRDefault="00540A73" w:rsidP="00655C61">
            <w:pPr>
              <w:rPr>
                <w:b/>
                <w:lang w:val="el-GR" w:eastAsia="el-GR"/>
              </w:rPr>
            </w:pPr>
            <w:r w:rsidRPr="00D86BD5">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1D1F79A" w14:textId="624C5C99" w:rsidR="008338F0" w:rsidRPr="00D86BD5" w:rsidRDefault="003355E7" w:rsidP="00655C61">
      <w:pPr>
        <w:spacing w:before="120"/>
        <w:rPr>
          <w:b/>
          <w:lang w:val="el-GR"/>
        </w:rPr>
      </w:pPr>
      <w:r w:rsidRPr="00D86BD5">
        <w:rPr>
          <w:b/>
          <w:bCs/>
          <w:lang w:val="el-GR"/>
        </w:rPr>
        <w:lastRenderedPageBreak/>
        <w:t xml:space="preserve">Β.4. </w:t>
      </w:r>
      <w:r w:rsidRPr="00D86BD5">
        <w:rPr>
          <w:b/>
          <w:lang w:val="el-GR"/>
        </w:rPr>
        <w:t xml:space="preserve">Για την απόδειξη της τεχνικής ικανότητας της παραγράφου </w:t>
      </w:r>
      <w:r w:rsidR="00B622FA" w:rsidRPr="00D86BD5">
        <w:rPr>
          <w:b/>
          <w:lang w:val="el-GR"/>
        </w:rPr>
        <w:fldChar w:fldCharType="begin"/>
      </w:r>
      <w:r w:rsidR="00B622FA" w:rsidRPr="00D86BD5">
        <w:rPr>
          <w:b/>
          <w:lang w:val="el-GR"/>
        </w:rPr>
        <w:instrText xml:space="preserve"> REF _Ref496541556 \r \h </w:instrText>
      </w:r>
      <w:r w:rsidR="00DF02B0" w:rsidRPr="00D86BD5">
        <w:rPr>
          <w:b/>
          <w:lang w:val="el-GR"/>
        </w:rPr>
        <w:instrText xml:space="preserve"> \* MERGEFORMAT </w:instrText>
      </w:r>
      <w:r w:rsidR="00B622FA" w:rsidRPr="00D86BD5">
        <w:rPr>
          <w:b/>
          <w:lang w:val="el-GR"/>
        </w:rPr>
      </w:r>
      <w:r w:rsidR="00B622FA" w:rsidRPr="00D86BD5">
        <w:rPr>
          <w:b/>
          <w:lang w:val="el-GR"/>
        </w:rPr>
        <w:fldChar w:fldCharType="separate"/>
      </w:r>
      <w:r w:rsidR="002E56D0">
        <w:rPr>
          <w:b/>
          <w:lang w:val="el-GR"/>
        </w:rPr>
        <w:t>2.2.6</w:t>
      </w:r>
      <w:r w:rsidR="00B622FA" w:rsidRPr="00D86BD5">
        <w:rPr>
          <w:b/>
          <w:lang w:val="el-GR"/>
        </w:rPr>
        <w:fldChar w:fldCharType="end"/>
      </w:r>
      <w:r w:rsidRPr="00D86BD5">
        <w:rPr>
          <w:b/>
          <w:lang w:val="el-GR"/>
        </w:rPr>
        <w:t xml:space="preserve"> οι οικονομικοί φορείς προσκομίζουν</w:t>
      </w:r>
      <w:r w:rsidR="00154368" w:rsidRPr="00D86BD5">
        <w:rPr>
          <w:b/>
          <w:lang w:val="el-GR"/>
        </w:rPr>
        <w:t xml:space="preserve"> τα αναφερόμενα στον κατωτέρω πίνακα</w:t>
      </w:r>
      <w:r w:rsidR="00E1337D" w:rsidRPr="00D86BD5">
        <w:rPr>
          <w:b/>
          <w:lang w:val="el-GR"/>
        </w:rPr>
        <w:t xml:space="preserve"> </w:t>
      </w:r>
      <w:r w:rsidR="00814752" w:rsidRPr="00D86BD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46B93" w14:paraId="3AE6A0A7" w14:textId="77777777" w:rsidTr="00641C65">
        <w:trPr>
          <w:trHeight w:val="758"/>
        </w:trPr>
        <w:tc>
          <w:tcPr>
            <w:tcW w:w="675" w:type="dxa"/>
            <w:shd w:val="clear" w:color="auto" w:fill="D9D9D9"/>
          </w:tcPr>
          <w:p w14:paraId="4F14CCAD" w14:textId="77777777" w:rsidR="007340CA" w:rsidRPr="00D86BD5" w:rsidRDefault="00C40FB9" w:rsidP="009C5EA6">
            <w:pPr>
              <w:rPr>
                <w:b/>
                <w:lang w:val="el-GR"/>
              </w:rPr>
            </w:pPr>
            <w:r w:rsidRPr="00D86BD5">
              <w:rPr>
                <w:b/>
                <w:lang w:val="el-GR"/>
              </w:rPr>
              <w:t>3</w:t>
            </w:r>
          </w:p>
        </w:tc>
        <w:tc>
          <w:tcPr>
            <w:tcW w:w="9180" w:type="dxa"/>
            <w:shd w:val="clear" w:color="auto" w:fill="D9D9D9"/>
          </w:tcPr>
          <w:p w14:paraId="0DDA7980" w14:textId="3CDD35EF" w:rsidR="000C2F26" w:rsidRPr="00D86BD5" w:rsidRDefault="000C2F26" w:rsidP="009C5EA6">
            <w:pPr>
              <w:autoSpaceDE w:val="0"/>
              <w:autoSpaceDN w:val="0"/>
              <w:adjustRightInd w:val="0"/>
              <w:rPr>
                <w:lang w:val="el-GR"/>
              </w:rPr>
            </w:pPr>
            <w:r w:rsidRPr="00D86BD5">
              <w:rPr>
                <w:b/>
                <w:bCs/>
                <w:sz w:val="20"/>
                <w:szCs w:val="20"/>
                <w:lang w:val="el-GR" w:eastAsia="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ή συντήρηση έργων αντίστοιχου μεγέθους και πολυπλοκότητας με το υπό ανάθεση Έργο σύμφωνα με τις απαιτήσεις της παρ. 2.2.6.1 Τεχνική Ικανότητα της παρούσας.</w:t>
            </w:r>
          </w:p>
          <w:p w14:paraId="5E609951" w14:textId="767BFE5F" w:rsidR="007340CA" w:rsidRPr="00D86BD5" w:rsidRDefault="00154368" w:rsidP="009C5EA6">
            <w:pPr>
              <w:autoSpaceDE w:val="0"/>
              <w:autoSpaceDN w:val="0"/>
              <w:adjustRightInd w:val="0"/>
              <w:rPr>
                <w:lang w:val="el-GR"/>
              </w:rPr>
            </w:pPr>
            <w:r w:rsidRPr="00D86BD5">
              <w:rPr>
                <w:lang w:val="el-GR"/>
              </w:rPr>
              <w:t xml:space="preserve">Οι οικονομικοί φορείς οφείλουν να αποδείξουν το ανωτέρω κριτήριο ποιοτικής επιλογής </w:t>
            </w:r>
            <w:r w:rsidR="00755711" w:rsidRPr="00D86BD5">
              <w:rPr>
                <w:lang w:val="el-GR"/>
              </w:rPr>
              <w:t>υποβάλλοντας</w:t>
            </w:r>
            <w:r w:rsidRPr="00D86BD5">
              <w:rPr>
                <w:lang w:val="el-GR"/>
              </w:rPr>
              <w:t xml:space="preserve"> τα ακόλουθα στοιχεία τεκμηρίωσης:</w:t>
            </w:r>
          </w:p>
        </w:tc>
      </w:tr>
      <w:tr w:rsidR="007340CA" w:rsidRPr="00D46B93" w14:paraId="22AA5E17" w14:textId="77777777" w:rsidTr="009C5EA6">
        <w:tc>
          <w:tcPr>
            <w:tcW w:w="675" w:type="dxa"/>
          </w:tcPr>
          <w:p w14:paraId="3CADF38C" w14:textId="77777777" w:rsidR="007340CA" w:rsidRPr="00D86BD5" w:rsidRDefault="00C40FB9" w:rsidP="009C5EA6">
            <w:r w:rsidRPr="00D86BD5">
              <w:rPr>
                <w:lang w:val="el-GR"/>
              </w:rPr>
              <w:t>3</w:t>
            </w:r>
            <w:r w:rsidR="007340CA" w:rsidRPr="00D86BD5">
              <w:t>.1</w:t>
            </w:r>
          </w:p>
        </w:tc>
        <w:tc>
          <w:tcPr>
            <w:tcW w:w="9180" w:type="dxa"/>
          </w:tcPr>
          <w:p w14:paraId="3644D7A6" w14:textId="77777777" w:rsidR="000C2F26" w:rsidRPr="00D86BD5" w:rsidRDefault="000C2F26" w:rsidP="000C2F26">
            <w:pPr>
              <w:autoSpaceDE w:val="0"/>
              <w:autoSpaceDN w:val="0"/>
              <w:adjustRightInd w:val="0"/>
              <w:spacing w:line="288" w:lineRule="auto"/>
              <w:rPr>
                <w:lang w:val="el-GR"/>
              </w:rPr>
            </w:pPr>
            <w:r w:rsidRPr="00D86BD5">
              <w:rPr>
                <w:lang w:val="el-GR"/>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46B93" w14:paraId="70A9BFCD" w14:textId="77777777" w:rsidTr="009C5EA6">
              <w:tc>
                <w:tcPr>
                  <w:tcW w:w="171" w:type="pct"/>
                  <w:shd w:val="clear" w:color="auto" w:fill="D9D9D9"/>
                </w:tcPr>
                <w:p w14:paraId="563B5DDC"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Α/Α</w:t>
                  </w:r>
                </w:p>
              </w:tc>
              <w:tc>
                <w:tcPr>
                  <w:tcW w:w="547" w:type="pct"/>
                  <w:shd w:val="clear" w:color="auto" w:fill="D9D9D9"/>
                </w:tcPr>
                <w:p w14:paraId="3E8C9B10" w14:textId="77777777" w:rsidR="007340CA" w:rsidRPr="00D86BD5" w:rsidRDefault="007340CA" w:rsidP="00641C65">
                  <w:pPr>
                    <w:tabs>
                      <w:tab w:val="left" w:pos="-2268"/>
                    </w:tabs>
                    <w:spacing w:line="276" w:lineRule="auto"/>
                    <w:ind w:left="-108"/>
                    <w:jc w:val="center"/>
                    <w:rPr>
                      <w:sz w:val="20"/>
                      <w:szCs w:val="20"/>
                      <w:lang w:val="el-GR"/>
                    </w:rPr>
                  </w:pPr>
                  <w:r w:rsidRPr="00D86BD5">
                    <w:rPr>
                      <w:sz w:val="20"/>
                      <w:szCs w:val="20"/>
                      <w:lang w:val="el-GR"/>
                    </w:rPr>
                    <w:t>ΠΕΛΑΤΗΣ</w:t>
                  </w:r>
                </w:p>
              </w:tc>
              <w:tc>
                <w:tcPr>
                  <w:tcW w:w="640" w:type="pct"/>
                  <w:shd w:val="clear" w:color="auto" w:fill="D9D9D9"/>
                </w:tcPr>
                <w:p w14:paraId="33257BFF" w14:textId="77777777" w:rsidR="007340CA" w:rsidRPr="00D86BD5" w:rsidRDefault="007340CA" w:rsidP="00641C65">
                  <w:pPr>
                    <w:tabs>
                      <w:tab w:val="left" w:pos="-2268"/>
                    </w:tabs>
                    <w:spacing w:line="276" w:lineRule="auto"/>
                    <w:ind w:left="-108"/>
                    <w:jc w:val="center"/>
                    <w:rPr>
                      <w:sz w:val="20"/>
                      <w:szCs w:val="20"/>
                      <w:lang w:val="el-GR"/>
                    </w:rPr>
                  </w:pPr>
                  <w:r w:rsidRPr="00D86BD5">
                    <w:rPr>
                      <w:sz w:val="20"/>
                      <w:szCs w:val="20"/>
                      <w:lang w:val="el-GR"/>
                    </w:rPr>
                    <w:t>ΣΥΝΤΟΜΗ ΠΕΡΙΓΡΑΦΗ ΤΟΥ ΕΡΓΟΥ</w:t>
                  </w:r>
                </w:p>
              </w:tc>
              <w:tc>
                <w:tcPr>
                  <w:tcW w:w="645" w:type="pct"/>
                  <w:shd w:val="clear" w:color="auto" w:fill="D9D9D9"/>
                </w:tcPr>
                <w:p w14:paraId="4012AE8B" w14:textId="77777777" w:rsidR="007340CA" w:rsidRPr="00D86BD5" w:rsidRDefault="007340CA" w:rsidP="00641C65">
                  <w:pPr>
                    <w:tabs>
                      <w:tab w:val="left" w:pos="-2268"/>
                    </w:tabs>
                    <w:spacing w:line="276" w:lineRule="auto"/>
                    <w:ind w:left="-108"/>
                    <w:jc w:val="center"/>
                    <w:rPr>
                      <w:sz w:val="20"/>
                      <w:szCs w:val="20"/>
                      <w:lang w:val="el-GR"/>
                    </w:rPr>
                  </w:pPr>
                  <w:r w:rsidRPr="00D86BD5">
                    <w:rPr>
                      <w:sz w:val="20"/>
                      <w:szCs w:val="20"/>
                      <w:lang w:val="el-GR"/>
                    </w:rPr>
                    <w:t>ΔΙΑΡΚΕΙΑ ΕΚΤΕΛΕΣΗΣ ΕΡΓΟΥ</w:t>
                  </w:r>
                </w:p>
              </w:tc>
              <w:tc>
                <w:tcPr>
                  <w:tcW w:w="607" w:type="pct"/>
                  <w:shd w:val="clear" w:color="auto" w:fill="D9D9D9"/>
                </w:tcPr>
                <w:p w14:paraId="27BEDA39" w14:textId="77777777" w:rsidR="007340CA" w:rsidRPr="00D86BD5" w:rsidRDefault="007340CA" w:rsidP="00641C65">
                  <w:pPr>
                    <w:tabs>
                      <w:tab w:val="left" w:pos="-2268"/>
                    </w:tabs>
                    <w:spacing w:line="276" w:lineRule="auto"/>
                    <w:ind w:left="72"/>
                    <w:jc w:val="center"/>
                    <w:rPr>
                      <w:sz w:val="20"/>
                      <w:szCs w:val="20"/>
                      <w:lang w:val="el-GR"/>
                    </w:rPr>
                  </w:pPr>
                  <w:r w:rsidRPr="00D86BD5">
                    <w:rPr>
                      <w:sz w:val="20"/>
                      <w:szCs w:val="20"/>
                      <w:lang w:val="el-GR"/>
                    </w:rPr>
                    <w:t>ΠΡΟΫΠΟ-ΛΟΓΙΣΜΟΣ</w:t>
                  </w:r>
                </w:p>
              </w:tc>
              <w:tc>
                <w:tcPr>
                  <w:tcW w:w="763" w:type="pct"/>
                  <w:shd w:val="clear" w:color="auto" w:fill="D9D9D9"/>
                </w:tcPr>
                <w:p w14:paraId="5FC67A5F"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ΣΥΝΟΠΤΙΚΗ ΠΕΡΙΓΡΑΦΗ ΣΥΝΕΙΣΦΟΡΑΣ ΣΤΟ ΕΡΓΟ</w:t>
                  </w:r>
                </w:p>
                <w:p w14:paraId="5C517B28"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(αντικείμενο)</w:t>
                  </w:r>
                </w:p>
              </w:tc>
              <w:tc>
                <w:tcPr>
                  <w:tcW w:w="845" w:type="pct"/>
                  <w:shd w:val="clear" w:color="auto" w:fill="D9D9D9"/>
                </w:tcPr>
                <w:p w14:paraId="3CEE95E8"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ΠΟΣΟΣΤΟ ΣΥΜΜΕΤΟΧΗΣ</w:t>
                  </w:r>
                </w:p>
                <w:p w14:paraId="27F9C019"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ΣΤΟ ΕΡΓΟ</w:t>
                  </w:r>
                </w:p>
                <w:p w14:paraId="334B3841"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(προϋπολογισμός)</w:t>
                  </w:r>
                </w:p>
              </w:tc>
              <w:tc>
                <w:tcPr>
                  <w:tcW w:w="781" w:type="pct"/>
                  <w:shd w:val="clear" w:color="auto" w:fill="D9D9D9"/>
                </w:tcPr>
                <w:p w14:paraId="67B9DFCA"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ΣΤΟΙΧΕΙΟ ΤΕΚΜΗΡΙΩΣΗΣ</w:t>
                  </w:r>
                </w:p>
                <w:p w14:paraId="60CB41D7" w14:textId="77777777" w:rsidR="007340CA" w:rsidRPr="00D86BD5" w:rsidRDefault="007340CA" w:rsidP="00641C65">
                  <w:pPr>
                    <w:tabs>
                      <w:tab w:val="left" w:pos="-2268"/>
                    </w:tabs>
                    <w:spacing w:line="276" w:lineRule="auto"/>
                    <w:jc w:val="center"/>
                    <w:rPr>
                      <w:sz w:val="20"/>
                      <w:szCs w:val="20"/>
                      <w:lang w:val="el-GR"/>
                    </w:rPr>
                  </w:pPr>
                  <w:r w:rsidRPr="00D86BD5">
                    <w:rPr>
                      <w:sz w:val="20"/>
                      <w:szCs w:val="20"/>
                      <w:lang w:val="el-GR"/>
                    </w:rPr>
                    <w:t>(τύπος &amp; ημ/νία)</w:t>
                  </w:r>
                </w:p>
              </w:tc>
            </w:tr>
            <w:tr w:rsidR="007340CA" w:rsidRPr="00D46B93" w14:paraId="5C02948C" w14:textId="77777777" w:rsidTr="009C5EA6">
              <w:tc>
                <w:tcPr>
                  <w:tcW w:w="171" w:type="pct"/>
                </w:tcPr>
                <w:p w14:paraId="3B300E7D" w14:textId="77777777" w:rsidR="007340CA" w:rsidRPr="00D86BD5" w:rsidRDefault="007340CA" w:rsidP="009C5EA6">
                  <w:pPr>
                    <w:tabs>
                      <w:tab w:val="left" w:pos="-2268"/>
                    </w:tabs>
                    <w:spacing w:line="276" w:lineRule="auto"/>
                    <w:rPr>
                      <w:b/>
                      <w:lang w:val="el-GR"/>
                    </w:rPr>
                  </w:pPr>
                </w:p>
              </w:tc>
              <w:tc>
                <w:tcPr>
                  <w:tcW w:w="547" w:type="pct"/>
                </w:tcPr>
                <w:p w14:paraId="3DA8A45B" w14:textId="77777777" w:rsidR="007340CA" w:rsidRPr="00D86BD5" w:rsidRDefault="007340CA" w:rsidP="009C5EA6">
                  <w:pPr>
                    <w:tabs>
                      <w:tab w:val="left" w:pos="-2268"/>
                    </w:tabs>
                    <w:spacing w:line="276" w:lineRule="auto"/>
                    <w:ind w:left="-108"/>
                    <w:rPr>
                      <w:b/>
                      <w:lang w:val="el-GR"/>
                    </w:rPr>
                  </w:pPr>
                </w:p>
              </w:tc>
              <w:tc>
                <w:tcPr>
                  <w:tcW w:w="640" w:type="pct"/>
                </w:tcPr>
                <w:p w14:paraId="09B613D3" w14:textId="77777777" w:rsidR="007340CA" w:rsidRPr="00D86BD5" w:rsidRDefault="007340CA" w:rsidP="009C5EA6">
                  <w:pPr>
                    <w:tabs>
                      <w:tab w:val="left" w:pos="-2268"/>
                    </w:tabs>
                    <w:spacing w:line="276" w:lineRule="auto"/>
                    <w:ind w:left="-108"/>
                    <w:rPr>
                      <w:b/>
                      <w:lang w:val="el-GR"/>
                    </w:rPr>
                  </w:pPr>
                </w:p>
              </w:tc>
              <w:tc>
                <w:tcPr>
                  <w:tcW w:w="645" w:type="pct"/>
                </w:tcPr>
                <w:p w14:paraId="2923342F" w14:textId="77777777" w:rsidR="007340CA" w:rsidRPr="00D86BD5" w:rsidRDefault="007340CA" w:rsidP="009C5EA6">
                  <w:pPr>
                    <w:tabs>
                      <w:tab w:val="left" w:pos="-2268"/>
                    </w:tabs>
                    <w:spacing w:line="276" w:lineRule="auto"/>
                    <w:ind w:left="-108"/>
                    <w:rPr>
                      <w:b/>
                      <w:lang w:val="el-GR"/>
                    </w:rPr>
                  </w:pPr>
                </w:p>
              </w:tc>
              <w:tc>
                <w:tcPr>
                  <w:tcW w:w="607" w:type="pct"/>
                </w:tcPr>
                <w:p w14:paraId="4695C132" w14:textId="77777777" w:rsidR="007340CA" w:rsidRPr="00D86BD5" w:rsidRDefault="007340CA" w:rsidP="009C5EA6">
                  <w:pPr>
                    <w:tabs>
                      <w:tab w:val="left" w:pos="-2268"/>
                    </w:tabs>
                    <w:spacing w:line="276" w:lineRule="auto"/>
                    <w:ind w:left="72"/>
                    <w:rPr>
                      <w:b/>
                      <w:lang w:val="el-GR"/>
                    </w:rPr>
                  </w:pPr>
                </w:p>
              </w:tc>
              <w:tc>
                <w:tcPr>
                  <w:tcW w:w="763" w:type="pct"/>
                </w:tcPr>
                <w:p w14:paraId="7A2177FF" w14:textId="77777777" w:rsidR="007340CA" w:rsidRPr="00D86BD5" w:rsidRDefault="007340CA" w:rsidP="009C5EA6">
                  <w:pPr>
                    <w:tabs>
                      <w:tab w:val="left" w:pos="-2268"/>
                    </w:tabs>
                    <w:spacing w:line="276" w:lineRule="auto"/>
                    <w:rPr>
                      <w:b/>
                      <w:lang w:val="el-GR"/>
                    </w:rPr>
                  </w:pPr>
                </w:p>
              </w:tc>
              <w:tc>
                <w:tcPr>
                  <w:tcW w:w="845" w:type="pct"/>
                </w:tcPr>
                <w:p w14:paraId="710573DC" w14:textId="77777777" w:rsidR="007340CA" w:rsidRPr="00D86BD5" w:rsidRDefault="007340CA" w:rsidP="009C5EA6">
                  <w:pPr>
                    <w:tabs>
                      <w:tab w:val="left" w:pos="-2268"/>
                    </w:tabs>
                    <w:spacing w:line="276" w:lineRule="auto"/>
                    <w:rPr>
                      <w:b/>
                      <w:lang w:val="el-GR"/>
                    </w:rPr>
                  </w:pPr>
                </w:p>
              </w:tc>
              <w:tc>
                <w:tcPr>
                  <w:tcW w:w="781" w:type="pct"/>
                </w:tcPr>
                <w:p w14:paraId="793AB36F" w14:textId="77777777" w:rsidR="007340CA" w:rsidRPr="00D86BD5" w:rsidRDefault="007340CA" w:rsidP="009C5EA6">
                  <w:pPr>
                    <w:tabs>
                      <w:tab w:val="left" w:pos="-2268"/>
                    </w:tabs>
                    <w:spacing w:line="276" w:lineRule="auto"/>
                    <w:rPr>
                      <w:b/>
                      <w:lang w:val="el-GR"/>
                    </w:rPr>
                  </w:pPr>
                </w:p>
              </w:tc>
            </w:tr>
          </w:tbl>
          <w:p w14:paraId="6A099600" w14:textId="77777777" w:rsidR="007340CA" w:rsidRPr="00D86BD5" w:rsidRDefault="007340CA" w:rsidP="009C5EA6">
            <w:pPr>
              <w:pStyle w:val="Tabletext"/>
              <w:spacing w:line="276" w:lineRule="auto"/>
              <w:jc w:val="both"/>
              <w:rPr>
                <w:rFonts w:cs="Tahoma"/>
                <w:sz w:val="22"/>
                <w:szCs w:val="22"/>
              </w:rPr>
            </w:pPr>
          </w:p>
          <w:p w14:paraId="0CCC615C" w14:textId="77777777" w:rsidR="007340CA" w:rsidRPr="00D86BD5" w:rsidRDefault="007340CA" w:rsidP="009C5EA6">
            <w:pPr>
              <w:spacing w:line="276" w:lineRule="auto"/>
            </w:pPr>
            <w:r w:rsidRPr="00D86BD5">
              <w:t xml:space="preserve">όπου </w:t>
            </w:r>
            <w:r w:rsidRPr="00D86BD5">
              <w:rPr>
                <w:b/>
              </w:rPr>
              <w:t>«ΣΤΟΙΧΕΙΟ ΤΕΚΜΗΡΙΩΣΗΣ»</w:t>
            </w:r>
            <w:r w:rsidRPr="00D86BD5">
              <w:t xml:space="preserve">: </w:t>
            </w:r>
          </w:p>
          <w:p w14:paraId="17BFB45B" w14:textId="77777777" w:rsidR="007340CA" w:rsidRPr="00D86BD5" w:rsidRDefault="007340CA" w:rsidP="00D84329">
            <w:pPr>
              <w:numPr>
                <w:ilvl w:val="0"/>
                <w:numId w:val="10"/>
              </w:numPr>
              <w:suppressAutoHyphens w:val="0"/>
              <w:ind w:left="419" w:hanging="357"/>
              <w:rPr>
                <w:lang w:val="el-GR"/>
              </w:rPr>
            </w:pPr>
            <w:r w:rsidRPr="00D86BD5">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86BD5">
              <w:rPr>
                <w:lang w:val="el-GR"/>
              </w:rPr>
              <w:t xml:space="preserve">ή βεβαίωση καλής εκτέλεσης </w:t>
            </w:r>
            <w:r w:rsidRPr="00D86BD5">
              <w:rPr>
                <w:lang w:val="el-GR"/>
              </w:rPr>
              <w:t xml:space="preserve">που συντάσσεται από την αρμόδια Δημόσια Αρχή. </w:t>
            </w:r>
          </w:p>
          <w:p w14:paraId="57DBB48D" w14:textId="4B2A29EC" w:rsidR="007340CA" w:rsidRPr="00D86BD5" w:rsidRDefault="007340CA" w:rsidP="00D84329">
            <w:pPr>
              <w:numPr>
                <w:ilvl w:val="0"/>
                <w:numId w:val="10"/>
              </w:numPr>
              <w:suppressAutoHyphens w:val="0"/>
              <w:ind w:left="419" w:hanging="357"/>
              <w:rPr>
                <w:lang w:val="el-GR"/>
              </w:rPr>
            </w:pPr>
            <w:r w:rsidRPr="00D86BD5">
              <w:rPr>
                <w:lang w:val="el-GR"/>
              </w:rPr>
              <w:t>Εάν ο Πελάτης είναι ιδιώτης, ως στοιχείο τεκμηρίωσης υποβάλλεται δήλωση είτε του ιδιώτη</w:t>
            </w:r>
            <w:r w:rsidR="00F525CA" w:rsidRPr="00D86BD5">
              <w:rPr>
                <w:lang w:val="el-GR"/>
              </w:rPr>
              <w:t xml:space="preserve"> όπως εκπροσωπείται από το Νόμιμο Εκπρόσωπο</w:t>
            </w:r>
            <w:r w:rsidRPr="00D86BD5">
              <w:rPr>
                <w:lang w:val="el-GR"/>
              </w:rPr>
              <w:t xml:space="preserve">, είτε του υποψηφίου </w:t>
            </w:r>
            <w:r w:rsidR="00D17DD0" w:rsidRPr="00D86BD5">
              <w:rPr>
                <w:lang w:val="el-GR"/>
              </w:rPr>
              <w:t>οικονομικού φορέα.</w:t>
            </w:r>
          </w:p>
        </w:tc>
      </w:tr>
      <w:tr w:rsidR="00135A3A" w:rsidRPr="00D46B93" w14:paraId="2BAD2037" w14:textId="77777777" w:rsidTr="009C5EA6">
        <w:tc>
          <w:tcPr>
            <w:tcW w:w="675" w:type="dxa"/>
            <w:shd w:val="clear" w:color="auto" w:fill="D9D9D9"/>
          </w:tcPr>
          <w:p w14:paraId="129730E8" w14:textId="77777777" w:rsidR="00135A3A" w:rsidRPr="00D86BD5" w:rsidRDefault="00135A3A" w:rsidP="00135A3A">
            <w:pPr>
              <w:rPr>
                <w:b/>
              </w:rPr>
            </w:pPr>
            <w:r w:rsidRPr="00D86BD5">
              <w:rPr>
                <w:b/>
                <w:lang w:val="el-GR"/>
              </w:rPr>
              <w:t>4</w:t>
            </w:r>
            <w:r w:rsidRPr="00D86BD5">
              <w:rPr>
                <w:b/>
              </w:rPr>
              <w:t>.</w:t>
            </w:r>
          </w:p>
        </w:tc>
        <w:tc>
          <w:tcPr>
            <w:tcW w:w="9180" w:type="dxa"/>
            <w:shd w:val="clear" w:color="auto" w:fill="D9D9D9"/>
          </w:tcPr>
          <w:p w14:paraId="772ADE64" w14:textId="3D1ED3A4" w:rsidR="00C0635D" w:rsidRPr="00D86BD5" w:rsidRDefault="00135A3A" w:rsidP="00135A3A">
            <w:pPr>
              <w:autoSpaceDE w:val="0"/>
              <w:autoSpaceDN w:val="0"/>
              <w:adjustRightInd w:val="0"/>
              <w:rPr>
                <w:lang w:val="el-GR"/>
              </w:rPr>
            </w:pPr>
            <w:r w:rsidRPr="00D86BD5">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sidR="00C0635D" w:rsidRPr="00D86BD5">
              <w:rPr>
                <w:b/>
                <w:bCs/>
                <w:lang w:val="el-GR" w:eastAsia="el-GR"/>
              </w:rPr>
              <w:t xml:space="preserve">σύμφωνα </w:t>
            </w:r>
            <w:r w:rsidR="00C0635D" w:rsidRPr="00D86BD5">
              <w:rPr>
                <w:lang w:val="el-GR"/>
              </w:rPr>
              <w:t>με τις απαιτήσεις της παρ</w:t>
            </w:r>
            <w:r w:rsidR="00DC4FC2">
              <w:rPr>
                <w:lang w:val="el-GR"/>
              </w:rPr>
              <w:t xml:space="preserve">. 2.2.6.2 Επαγγελματική Ικανότητα – Ομάδα Έργου </w:t>
            </w:r>
            <w:r w:rsidR="00C0635D" w:rsidRPr="00D86BD5">
              <w:rPr>
                <w:lang w:val="el-GR"/>
              </w:rPr>
              <w:t>της παρούσας.</w:t>
            </w:r>
          </w:p>
          <w:p w14:paraId="41DF397C" w14:textId="0C600EBC" w:rsidR="00135A3A" w:rsidRPr="00D86BD5" w:rsidRDefault="00C0635D" w:rsidP="00135A3A">
            <w:pPr>
              <w:autoSpaceDE w:val="0"/>
              <w:autoSpaceDN w:val="0"/>
              <w:adjustRightInd w:val="0"/>
              <w:rPr>
                <w:lang w:val="el-GR"/>
              </w:rPr>
            </w:pPr>
            <w:r w:rsidRPr="00D86BD5" w:rsidDel="00C0635D">
              <w:rPr>
                <w:b/>
                <w:bCs/>
                <w:lang w:val="el-GR" w:eastAsia="el-GR"/>
              </w:rPr>
              <w:t xml:space="preserve"> </w:t>
            </w:r>
            <w:r w:rsidR="00135A3A" w:rsidRPr="00D86BD5">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46B93" w14:paraId="2B86241E" w14:textId="77777777" w:rsidTr="009C5EA6">
        <w:trPr>
          <w:trHeight w:val="1063"/>
        </w:trPr>
        <w:tc>
          <w:tcPr>
            <w:tcW w:w="675" w:type="dxa"/>
          </w:tcPr>
          <w:p w14:paraId="2BB9B37A" w14:textId="77777777" w:rsidR="00135A3A" w:rsidRPr="00D86BD5" w:rsidRDefault="00135A3A" w:rsidP="00135A3A">
            <w:r w:rsidRPr="00D86BD5">
              <w:rPr>
                <w:lang w:val="el-GR"/>
              </w:rPr>
              <w:t>4</w:t>
            </w:r>
            <w:r w:rsidRPr="00D86BD5">
              <w:t>.1</w:t>
            </w:r>
          </w:p>
        </w:tc>
        <w:tc>
          <w:tcPr>
            <w:tcW w:w="9180" w:type="dxa"/>
          </w:tcPr>
          <w:p w14:paraId="0E270C77" w14:textId="77777777" w:rsidR="00135A3A" w:rsidRPr="00D86BD5" w:rsidRDefault="00135A3A" w:rsidP="00135A3A">
            <w:pPr>
              <w:spacing w:line="276" w:lineRule="auto"/>
              <w:rPr>
                <w:lang w:val="el-GR"/>
              </w:rPr>
            </w:pPr>
            <w:r w:rsidRPr="00D86BD5">
              <w:rPr>
                <w:lang w:val="el-GR"/>
              </w:rPr>
              <w:t xml:space="preserve">Πίνακα των </w:t>
            </w:r>
            <w:r w:rsidRPr="00D86BD5">
              <w:rPr>
                <w:b/>
                <w:lang w:val="el-GR"/>
              </w:rPr>
              <w:t xml:space="preserve">υπαλλήλων του Οικονομικού Φορέα </w:t>
            </w:r>
            <w:r w:rsidRPr="00D86BD5">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D46B93" w14:paraId="71E67F38" w14:textId="77777777" w:rsidTr="004629AE">
              <w:trPr>
                <w:trHeight w:val="788"/>
              </w:trPr>
              <w:tc>
                <w:tcPr>
                  <w:tcW w:w="262" w:type="pct"/>
                  <w:shd w:val="clear" w:color="auto" w:fill="E0E0E0"/>
                  <w:vAlign w:val="center"/>
                </w:tcPr>
                <w:p w14:paraId="0B15ED1A" w14:textId="77777777" w:rsidR="00135A3A" w:rsidRPr="00D86BD5" w:rsidRDefault="00135A3A" w:rsidP="00135A3A">
                  <w:pPr>
                    <w:spacing w:line="276" w:lineRule="auto"/>
                  </w:pPr>
                  <w:r w:rsidRPr="00D86BD5">
                    <w:lastRenderedPageBreak/>
                    <w:t>Α/Α</w:t>
                  </w:r>
                </w:p>
              </w:tc>
              <w:tc>
                <w:tcPr>
                  <w:tcW w:w="1130" w:type="pct"/>
                  <w:shd w:val="clear" w:color="auto" w:fill="E0E0E0"/>
                  <w:vAlign w:val="center"/>
                </w:tcPr>
                <w:p w14:paraId="6335B6F0" w14:textId="77777777" w:rsidR="00135A3A" w:rsidRPr="00D86BD5" w:rsidRDefault="00135A3A" w:rsidP="00135A3A">
                  <w:pPr>
                    <w:spacing w:line="276" w:lineRule="auto"/>
                    <w:rPr>
                      <w:lang w:val="el-GR"/>
                    </w:rPr>
                  </w:pPr>
                  <w:r w:rsidRPr="00D86BD5">
                    <w:rPr>
                      <w:lang w:val="el-GR"/>
                    </w:rPr>
                    <w:t>Εταιρεία (σε περίπτωση Ένωσης / Κοινοπραξίας)</w:t>
                  </w:r>
                </w:p>
              </w:tc>
              <w:tc>
                <w:tcPr>
                  <w:tcW w:w="1130" w:type="pct"/>
                  <w:shd w:val="clear" w:color="auto" w:fill="E0E0E0"/>
                  <w:vAlign w:val="center"/>
                </w:tcPr>
                <w:p w14:paraId="1EB813BE" w14:textId="77777777" w:rsidR="00135A3A" w:rsidRPr="00D86BD5" w:rsidRDefault="00135A3A" w:rsidP="00135A3A">
                  <w:pPr>
                    <w:spacing w:line="276" w:lineRule="auto"/>
                    <w:rPr>
                      <w:lang w:val="el-GR"/>
                    </w:rPr>
                  </w:pPr>
                  <w:r w:rsidRPr="00D86BD5">
                    <w:rPr>
                      <w:lang w:val="el-GR"/>
                    </w:rPr>
                    <w:t>Ονοματεπώνυμο Μέλους Ομάδας Έργου</w:t>
                  </w:r>
                </w:p>
              </w:tc>
              <w:tc>
                <w:tcPr>
                  <w:tcW w:w="1132" w:type="pct"/>
                  <w:shd w:val="clear" w:color="auto" w:fill="E0E0E0"/>
                  <w:vAlign w:val="center"/>
                </w:tcPr>
                <w:p w14:paraId="16DA31D9" w14:textId="77777777" w:rsidR="00135A3A" w:rsidRPr="00D86BD5" w:rsidRDefault="00135A3A" w:rsidP="00135A3A">
                  <w:pPr>
                    <w:spacing w:line="276" w:lineRule="auto"/>
                    <w:rPr>
                      <w:lang w:val="el-GR"/>
                    </w:rPr>
                  </w:pPr>
                  <w:r w:rsidRPr="00D86BD5">
                    <w:rPr>
                      <w:lang w:val="el-GR"/>
                    </w:rPr>
                    <w:t>Θέση στην Ομάδα Έργου</w:t>
                  </w:r>
                </w:p>
              </w:tc>
              <w:tc>
                <w:tcPr>
                  <w:tcW w:w="629" w:type="pct"/>
                  <w:shd w:val="clear" w:color="auto" w:fill="E0E0E0"/>
                  <w:vAlign w:val="center"/>
                </w:tcPr>
                <w:p w14:paraId="4BB712CB" w14:textId="77777777" w:rsidR="00135A3A" w:rsidRPr="00D86BD5" w:rsidRDefault="00135A3A" w:rsidP="00135A3A">
                  <w:pPr>
                    <w:spacing w:line="276" w:lineRule="auto"/>
                    <w:rPr>
                      <w:lang w:val="el-GR"/>
                    </w:rPr>
                  </w:pPr>
                  <w:r w:rsidRPr="00D86BD5">
                    <w:rPr>
                      <w:lang w:val="el-GR"/>
                    </w:rPr>
                    <w:t>Ανθρωπομήνες</w:t>
                  </w:r>
                </w:p>
              </w:tc>
              <w:tc>
                <w:tcPr>
                  <w:tcW w:w="718" w:type="pct"/>
                  <w:shd w:val="clear" w:color="auto" w:fill="C0C0C0"/>
                </w:tcPr>
                <w:p w14:paraId="4958E218" w14:textId="77777777" w:rsidR="00135A3A" w:rsidRPr="00D86BD5" w:rsidRDefault="00135A3A" w:rsidP="00135A3A">
                  <w:pPr>
                    <w:spacing w:line="276" w:lineRule="auto"/>
                    <w:rPr>
                      <w:lang w:val="el-GR"/>
                    </w:rPr>
                  </w:pPr>
                  <w:r w:rsidRPr="00D86BD5">
                    <w:rPr>
                      <w:lang w:val="el-GR"/>
                    </w:rPr>
                    <w:t>Ποσοστό συμμετοχής* (%)</w:t>
                  </w:r>
                </w:p>
              </w:tc>
            </w:tr>
            <w:tr w:rsidR="00135A3A" w:rsidRPr="00D46B93" w14:paraId="49B2A41F" w14:textId="77777777" w:rsidTr="004629AE">
              <w:trPr>
                <w:trHeight w:val="394"/>
              </w:trPr>
              <w:tc>
                <w:tcPr>
                  <w:tcW w:w="262" w:type="pct"/>
                  <w:vAlign w:val="center"/>
                </w:tcPr>
                <w:p w14:paraId="32AB72A4" w14:textId="77777777" w:rsidR="00135A3A" w:rsidRPr="00D86BD5" w:rsidRDefault="00135A3A" w:rsidP="00135A3A">
                  <w:pPr>
                    <w:spacing w:line="276" w:lineRule="auto"/>
                    <w:rPr>
                      <w:lang w:val="el-GR"/>
                    </w:rPr>
                  </w:pPr>
                </w:p>
              </w:tc>
              <w:tc>
                <w:tcPr>
                  <w:tcW w:w="1130" w:type="pct"/>
                  <w:vAlign w:val="center"/>
                </w:tcPr>
                <w:p w14:paraId="7659DB9C" w14:textId="77777777" w:rsidR="00135A3A" w:rsidRPr="00D86BD5" w:rsidRDefault="00135A3A" w:rsidP="00135A3A">
                  <w:pPr>
                    <w:spacing w:line="276" w:lineRule="auto"/>
                    <w:rPr>
                      <w:lang w:val="el-GR"/>
                    </w:rPr>
                  </w:pPr>
                </w:p>
              </w:tc>
              <w:tc>
                <w:tcPr>
                  <w:tcW w:w="1130" w:type="pct"/>
                  <w:vAlign w:val="center"/>
                </w:tcPr>
                <w:p w14:paraId="704AEE4C" w14:textId="77777777" w:rsidR="00135A3A" w:rsidRPr="00D86BD5" w:rsidRDefault="00135A3A" w:rsidP="00135A3A">
                  <w:pPr>
                    <w:spacing w:line="276" w:lineRule="auto"/>
                    <w:rPr>
                      <w:lang w:val="el-GR"/>
                    </w:rPr>
                  </w:pPr>
                </w:p>
              </w:tc>
              <w:tc>
                <w:tcPr>
                  <w:tcW w:w="1132" w:type="pct"/>
                  <w:vAlign w:val="center"/>
                </w:tcPr>
                <w:p w14:paraId="05A4D8EB" w14:textId="77777777" w:rsidR="00135A3A" w:rsidRPr="00D86BD5" w:rsidRDefault="00135A3A" w:rsidP="00135A3A">
                  <w:pPr>
                    <w:spacing w:line="276" w:lineRule="auto"/>
                    <w:rPr>
                      <w:lang w:val="el-GR"/>
                    </w:rPr>
                  </w:pPr>
                </w:p>
              </w:tc>
              <w:tc>
                <w:tcPr>
                  <w:tcW w:w="629" w:type="pct"/>
                  <w:vAlign w:val="center"/>
                </w:tcPr>
                <w:p w14:paraId="202253DD" w14:textId="77777777" w:rsidR="00135A3A" w:rsidRPr="00D86BD5" w:rsidRDefault="00135A3A" w:rsidP="00135A3A">
                  <w:pPr>
                    <w:spacing w:line="276" w:lineRule="auto"/>
                    <w:rPr>
                      <w:lang w:val="el-GR"/>
                    </w:rPr>
                  </w:pPr>
                </w:p>
              </w:tc>
              <w:tc>
                <w:tcPr>
                  <w:tcW w:w="718" w:type="pct"/>
                  <w:shd w:val="clear" w:color="auto" w:fill="C0C0C0"/>
                </w:tcPr>
                <w:p w14:paraId="5FF80A5E" w14:textId="77777777" w:rsidR="00135A3A" w:rsidRPr="00D86BD5" w:rsidRDefault="00135A3A" w:rsidP="00135A3A">
                  <w:pPr>
                    <w:spacing w:line="276" w:lineRule="auto"/>
                    <w:rPr>
                      <w:lang w:val="el-GR"/>
                    </w:rPr>
                  </w:pPr>
                </w:p>
              </w:tc>
            </w:tr>
            <w:tr w:rsidR="00135A3A" w:rsidRPr="00D46B93" w14:paraId="78F4B18C" w14:textId="77777777" w:rsidTr="004629AE">
              <w:trPr>
                <w:trHeight w:val="394"/>
              </w:trPr>
              <w:tc>
                <w:tcPr>
                  <w:tcW w:w="262" w:type="pct"/>
                  <w:vAlign w:val="center"/>
                </w:tcPr>
                <w:p w14:paraId="654F0948" w14:textId="77777777" w:rsidR="00135A3A" w:rsidRPr="00D86BD5" w:rsidRDefault="00135A3A" w:rsidP="00135A3A">
                  <w:pPr>
                    <w:spacing w:line="276" w:lineRule="auto"/>
                    <w:rPr>
                      <w:lang w:val="el-GR"/>
                    </w:rPr>
                  </w:pPr>
                </w:p>
              </w:tc>
              <w:tc>
                <w:tcPr>
                  <w:tcW w:w="1130" w:type="pct"/>
                  <w:vAlign w:val="center"/>
                </w:tcPr>
                <w:p w14:paraId="24240F10" w14:textId="77777777" w:rsidR="00135A3A" w:rsidRPr="00D86BD5" w:rsidRDefault="00135A3A" w:rsidP="00135A3A">
                  <w:pPr>
                    <w:spacing w:line="276" w:lineRule="auto"/>
                    <w:rPr>
                      <w:lang w:val="el-GR"/>
                    </w:rPr>
                  </w:pPr>
                </w:p>
              </w:tc>
              <w:tc>
                <w:tcPr>
                  <w:tcW w:w="1130" w:type="pct"/>
                  <w:vAlign w:val="center"/>
                </w:tcPr>
                <w:p w14:paraId="16628E9D" w14:textId="77777777" w:rsidR="00135A3A" w:rsidRPr="00D86BD5" w:rsidRDefault="00135A3A" w:rsidP="00135A3A">
                  <w:pPr>
                    <w:spacing w:line="276" w:lineRule="auto"/>
                    <w:rPr>
                      <w:lang w:val="el-GR"/>
                    </w:rPr>
                  </w:pPr>
                </w:p>
              </w:tc>
              <w:tc>
                <w:tcPr>
                  <w:tcW w:w="1132" w:type="pct"/>
                  <w:vAlign w:val="center"/>
                </w:tcPr>
                <w:p w14:paraId="5E05E08B" w14:textId="77777777" w:rsidR="00135A3A" w:rsidRPr="00D86BD5" w:rsidRDefault="00135A3A" w:rsidP="00135A3A">
                  <w:pPr>
                    <w:spacing w:line="276" w:lineRule="auto"/>
                    <w:rPr>
                      <w:lang w:val="el-GR"/>
                    </w:rPr>
                  </w:pPr>
                </w:p>
              </w:tc>
              <w:tc>
                <w:tcPr>
                  <w:tcW w:w="629" w:type="pct"/>
                  <w:vAlign w:val="center"/>
                </w:tcPr>
                <w:p w14:paraId="22842797" w14:textId="77777777" w:rsidR="00135A3A" w:rsidRPr="00D86BD5" w:rsidRDefault="00135A3A" w:rsidP="00135A3A">
                  <w:pPr>
                    <w:spacing w:line="276" w:lineRule="auto"/>
                    <w:rPr>
                      <w:lang w:val="el-GR"/>
                    </w:rPr>
                  </w:pPr>
                </w:p>
              </w:tc>
              <w:tc>
                <w:tcPr>
                  <w:tcW w:w="718" w:type="pct"/>
                  <w:shd w:val="clear" w:color="auto" w:fill="C0C0C0"/>
                </w:tcPr>
                <w:p w14:paraId="42EF7F55" w14:textId="77777777" w:rsidR="00135A3A" w:rsidRPr="00D86BD5" w:rsidRDefault="00135A3A" w:rsidP="00135A3A">
                  <w:pPr>
                    <w:spacing w:line="276" w:lineRule="auto"/>
                    <w:rPr>
                      <w:lang w:val="el-GR"/>
                    </w:rPr>
                  </w:pPr>
                </w:p>
              </w:tc>
            </w:tr>
            <w:tr w:rsidR="00135A3A" w:rsidRPr="00D46B93" w14:paraId="720CD3C9" w14:textId="77777777" w:rsidTr="004629AE">
              <w:trPr>
                <w:trHeight w:val="394"/>
              </w:trPr>
              <w:tc>
                <w:tcPr>
                  <w:tcW w:w="262" w:type="pct"/>
                  <w:vAlign w:val="center"/>
                </w:tcPr>
                <w:p w14:paraId="5E4C479C" w14:textId="77777777" w:rsidR="00135A3A" w:rsidRPr="00D86BD5" w:rsidRDefault="00135A3A" w:rsidP="00135A3A">
                  <w:pPr>
                    <w:spacing w:line="276" w:lineRule="auto"/>
                    <w:rPr>
                      <w:lang w:val="el-GR"/>
                    </w:rPr>
                  </w:pPr>
                </w:p>
              </w:tc>
              <w:tc>
                <w:tcPr>
                  <w:tcW w:w="1130" w:type="pct"/>
                  <w:vAlign w:val="center"/>
                </w:tcPr>
                <w:p w14:paraId="2F642056" w14:textId="77777777" w:rsidR="00135A3A" w:rsidRPr="00D86BD5" w:rsidRDefault="00135A3A" w:rsidP="00135A3A">
                  <w:pPr>
                    <w:spacing w:line="276" w:lineRule="auto"/>
                    <w:rPr>
                      <w:lang w:val="el-GR"/>
                    </w:rPr>
                  </w:pPr>
                </w:p>
              </w:tc>
              <w:tc>
                <w:tcPr>
                  <w:tcW w:w="1130" w:type="pct"/>
                  <w:vAlign w:val="center"/>
                </w:tcPr>
                <w:p w14:paraId="2F3955F7" w14:textId="77777777" w:rsidR="00135A3A" w:rsidRPr="00D86BD5" w:rsidRDefault="00135A3A" w:rsidP="00135A3A">
                  <w:pPr>
                    <w:spacing w:line="276" w:lineRule="auto"/>
                    <w:rPr>
                      <w:lang w:val="el-GR"/>
                    </w:rPr>
                  </w:pPr>
                </w:p>
              </w:tc>
              <w:tc>
                <w:tcPr>
                  <w:tcW w:w="1132" w:type="pct"/>
                  <w:vAlign w:val="center"/>
                </w:tcPr>
                <w:p w14:paraId="45A3AC96" w14:textId="77777777" w:rsidR="00135A3A" w:rsidRPr="00D86BD5" w:rsidRDefault="00135A3A" w:rsidP="00135A3A">
                  <w:pPr>
                    <w:spacing w:line="276" w:lineRule="auto"/>
                    <w:rPr>
                      <w:lang w:val="el-GR"/>
                    </w:rPr>
                  </w:pPr>
                </w:p>
              </w:tc>
              <w:tc>
                <w:tcPr>
                  <w:tcW w:w="629" w:type="pct"/>
                  <w:vAlign w:val="center"/>
                </w:tcPr>
                <w:p w14:paraId="3320D7C0" w14:textId="77777777" w:rsidR="00135A3A" w:rsidRPr="00D86BD5" w:rsidRDefault="00135A3A" w:rsidP="00135A3A">
                  <w:pPr>
                    <w:spacing w:line="276" w:lineRule="auto"/>
                    <w:rPr>
                      <w:lang w:val="el-GR"/>
                    </w:rPr>
                  </w:pPr>
                </w:p>
              </w:tc>
              <w:tc>
                <w:tcPr>
                  <w:tcW w:w="718" w:type="pct"/>
                  <w:shd w:val="clear" w:color="auto" w:fill="C0C0C0"/>
                </w:tcPr>
                <w:p w14:paraId="0E01B1C0" w14:textId="77777777" w:rsidR="00135A3A" w:rsidRPr="00D86BD5" w:rsidRDefault="00135A3A" w:rsidP="00135A3A">
                  <w:pPr>
                    <w:spacing w:line="276" w:lineRule="auto"/>
                    <w:rPr>
                      <w:lang w:val="el-GR"/>
                    </w:rPr>
                  </w:pPr>
                </w:p>
              </w:tc>
            </w:tr>
            <w:tr w:rsidR="00135A3A" w:rsidRPr="00D46B93"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D86BD5" w:rsidRDefault="00135A3A" w:rsidP="00135A3A">
                  <w:pPr>
                    <w:spacing w:line="276" w:lineRule="auto"/>
                    <w:rPr>
                      <w:b/>
                      <w:lang w:val="el-GR"/>
                    </w:rPr>
                  </w:pPr>
                  <w:r w:rsidRPr="00D86BD5">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D86BD5"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D86BD5" w:rsidRDefault="00135A3A" w:rsidP="00135A3A">
                  <w:pPr>
                    <w:spacing w:line="276" w:lineRule="auto"/>
                    <w:rPr>
                      <w:lang w:val="el-GR"/>
                    </w:rPr>
                  </w:pPr>
                </w:p>
              </w:tc>
            </w:tr>
          </w:tbl>
          <w:p w14:paraId="6C0E1902" w14:textId="77777777" w:rsidR="00135A3A" w:rsidRPr="00D86BD5" w:rsidRDefault="00135A3A" w:rsidP="00135A3A">
            <w:pPr>
              <w:autoSpaceDE w:val="0"/>
              <w:autoSpaceDN w:val="0"/>
              <w:adjustRightInd w:val="0"/>
              <w:spacing w:after="70"/>
              <w:jc w:val="left"/>
              <w:rPr>
                <w:b/>
                <w:bCs/>
                <w:lang w:val="el-GR" w:eastAsia="el-GR"/>
              </w:rPr>
            </w:pPr>
          </w:p>
          <w:p w14:paraId="73E2472D" w14:textId="77777777" w:rsidR="00135A3A" w:rsidRPr="00D86BD5" w:rsidRDefault="00135A3A" w:rsidP="00135A3A">
            <w:pPr>
              <w:spacing w:line="276" w:lineRule="auto"/>
              <w:rPr>
                <w:lang w:val="el-GR"/>
              </w:rPr>
            </w:pPr>
            <w:r w:rsidRPr="00D86BD5">
              <w:rPr>
                <w:lang w:val="el-GR"/>
              </w:rPr>
              <w:t xml:space="preserve">Πίνακα των </w:t>
            </w:r>
            <w:r w:rsidRPr="00D86BD5">
              <w:rPr>
                <w:b/>
                <w:lang w:val="el-GR"/>
              </w:rPr>
              <w:t>στελεχών των Υπεργολάβων</w:t>
            </w:r>
            <w:r w:rsidRPr="00D86BD5">
              <w:rPr>
                <w:lang w:val="el-GR"/>
              </w:rPr>
              <w:t xml:space="preserve"> </w:t>
            </w:r>
            <w:r w:rsidRPr="00D86BD5">
              <w:rPr>
                <w:b/>
                <w:lang w:val="el-GR"/>
              </w:rPr>
              <w:t>του Οικονομικού Φορέα</w:t>
            </w:r>
            <w:r w:rsidRPr="00D86BD5">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D46B93" w14:paraId="5E6E45AC" w14:textId="77777777" w:rsidTr="009C5EA6">
              <w:trPr>
                <w:trHeight w:val="788"/>
              </w:trPr>
              <w:tc>
                <w:tcPr>
                  <w:tcW w:w="262" w:type="pct"/>
                  <w:shd w:val="clear" w:color="auto" w:fill="E0E0E0"/>
                  <w:vAlign w:val="center"/>
                </w:tcPr>
                <w:p w14:paraId="4AD18774" w14:textId="77777777" w:rsidR="00135A3A" w:rsidRPr="00D86BD5" w:rsidRDefault="00135A3A" w:rsidP="00135A3A">
                  <w:pPr>
                    <w:spacing w:line="276" w:lineRule="auto"/>
                    <w:rPr>
                      <w:lang w:val="el-GR"/>
                    </w:rPr>
                  </w:pPr>
                  <w:r w:rsidRPr="00D86BD5">
                    <w:rPr>
                      <w:lang w:val="el-GR"/>
                    </w:rPr>
                    <w:t>Α/Α</w:t>
                  </w:r>
                </w:p>
              </w:tc>
              <w:tc>
                <w:tcPr>
                  <w:tcW w:w="1146" w:type="pct"/>
                  <w:shd w:val="clear" w:color="auto" w:fill="E0E0E0"/>
                  <w:vAlign w:val="center"/>
                </w:tcPr>
                <w:p w14:paraId="63463B97" w14:textId="77777777" w:rsidR="00135A3A" w:rsidRPr="00D86BD5" w:rsidRDefault="00135A3A" w:rsidP="00135A3A">
                  <w:pPr>
                    <w:spacing w:line="276" w:lineRule="auto"/>
                    <w:jc w:val="left"/>
                    <w:rPr>
                      <w:lang w:val="el-GR"/>
                    </w:rPr>
                  </w:pPr>
                  <w:r w:rsidRPr="00D86BD5">
                    <w:rPr>
                      <w:lang w:val="el-GR"/>
                    </w:rPr>
                    <w:t>Επωνυμία Εταιρείας Υπεργολάβου</w:t>
                  </w:r>
                </w:p>
              </w:tc>
              <w:tc>
                <w:tcPr>
                  <w:tcW w:w="1146" w:type="pct"/>
                  <w:shd w:val="clear" w:color="auto" w:fill="E0E0E0"/>
                  <w:vAlign w:val="center"/>
                </w:tcPr>
                <w:p w14:paraId="1868F084" w14:textId="77777777" w:rsidR="00135A3A" w:rsidRPr="00D86BD5" w:rsidRDefault="00135A3A" w:rsidP="00135A3A">
                  <w:pPr>
                    <w:spacing w:line="276" w:lineRule="auto"/>
                    <w:jc w:val="left"/>
                    <w:rPr>
                      <w:lang w:val="el-GR"/>
                    </w:rPr>
                  </w:pPr>
                  <w:r w:rsidRPr="00D86BD5">
                    <w:rPr>
                      <w:lang w:val="el-GR"/>
                    </w:rPr>
                    <w:t>Ονοματεπώνυμο Μέλους Ομάδας Έργου</w:t>
                  </w:r>
                </w:p>
              </w:tc>
              <w:tc>
                <w:tcPr>
                  <w:tcW w:w="1146" w:type="pct"/>
                  <w:shd w:val="clear" w:color="auto" w:fill="E0E0E0"/>
                  <w:vAlign w:val="center"/>
                </w:tcPr>
                <w:p w14:paraId="0CDFB792" w14:textId="77777777" w:rsidR="00135A3A" w:rsidRPr="00D86BD5" w:rsidRDefault="00135A3A" w:rsidP="00135A3A">
                  <w:pPr>
                    <w:spacing w:line="276" w:lineRule="auto"/>
                    <w:jc w:val="left"/>
                    <w:rPr>
                      <w:lang w:val="el-GR"/>
                    </w:rPr>
                  </w:pPr>
                  <w:r w:rsidRPr="00D86BD5">
                    <w:rPr>
                      <w:lang w:val="el-GR"/>
                    </w:rPr>
                    <w:t>Θέση στην Ομάδα Έργου</w:t>
                  </w:r>
                </w:p>
              </w:tc>
              <w:tc>
                <w:tcPr>
                  <w:tcW w:w="709" w:type="pct"/>
                  <w:shd w:val="clear" w:color="auto" w:fill="E0E0E0"/>
                  <w:vAlign w:val="center"/>
                </w:tcPr>
                <w:p w14:paraId="7D9217AE" w14:textId="77777777" w:rsidR="00135A3A" w:rsidRPr="00D86BD5" w:rsidRDefault="00135A3A" w:rsidP="00135A3A">
                  <w:pPr>
                    <w:spacing w:line="276" w:lineRule="auto"/>
                    <w:jc w:val="left"/>
                    <w:rPr>
                      <w:lang w:val="el-GR"/>
                    </w:rPr>
                  </w:pPr>
                  <w:r w:rsidRPr="00D86BD5">
                    <w:rPr>
                      <w:lang w:val="el-GR"/>
                    </w:rPr>
                    <w:t>Ανθρωπομήνες</w:t>
                  </w:r>
                </w:p>
              </w:tc>
              <w:tc>
                <w:tcPr>
                  <w:tcW w:w="590" w:type="pct"/>
                  <w:shd w:val="clear" w:color="auto" w:fill="C0C0C0"/>
                </w:tcPr>
                <w:p w14:paraId="68A35E87" w14:textId="77777777" w:rsidR="00135A3A" w:rsidRPr="00D86BD5" w:rsidRDefault="00135A3A" w:rsidP="00135A3A">
                  <w:pPr>
                    <w:spacing w:line="276" w:lineRule="auto"/>
                    <w:jc w:val="left"/>
                    <w:rPr>
                      <w:lang w:val="el-GR"/>
                    </w:rPr>
                  </w:pPr>
                  <w:r w:rsidRPr="00D86BD5">
                    <w:rPr>
                      <w:lang w:val="el-GR"/>
                    </w:rPr>
                    <w:t>Ποσοστό συμμετοχής* (%)</w:t>
                  </w:r>
                </w:p>
              </w:tc>
            </w:tr>
            <w:tr w:rsidR="00135A3A" w:rsidRPr="00D46B93" w14:paraId="78F804DE" w14:textId="77777777" w:rsidTr="009C5EA6">
              <w:trPr>
                <w:trHeight w:val="380"/>
              </w:trPr>
              <w:tc>
                <w:tcPr>
                  <w:tcW w:w="262" w:type="pct"/>
                  <w:vAlign w:val="center"/>
                </w:tcPr>
                <w:p w14:paraId="4773AF26" w14:textId="77777777" w:rsidR="00135A3A" w:rsidRPr="00D86BD5" w:rsidRDefault="00135A3A" w:rsidP="00135A3A">
                  <w:pPr>
                    <w:spacing w:line="276" w:lineRule="auto"/>
                    <w:rPr>
                      <w:lang w:val="el-GR"/>
                    </w:rPr>
                  </w:pPr>
                </w:p>
              </w:tc>
              <w:tc>
                <w:tcPr>
                  <w:tcW w:w="1146" w:type="pct"/>
                  <w:vAlign w:val="center"/>
                </w:tcPr>
                <w:p w14:paraId="3C133293" w14:textId="77777777" w:rsidR="00135A3A" w:rsidRPr="00D86BD5" w:rsidRDefault="00135A3A" w:rsidP="00135A3A">
                  <w:pPr>
                    <w:spacing w:line="276" w:lineRule="auto"/>
                    <w:rPr>
                      <w:lang w:val="el-GR"/>
                    </w:rPr>
                  </w:pPr>
                </w:p>
              </w:tc>
              <w:tc>
                <w:tcPr>
                  <w:tcW w:w="1146" w:type="pct"/>
                  <w:vAlign w:val="center"/>
                </w:tcPr>
                <w:p w14:paraId="47880F36" w14:textId="77777777" w:rsidR="00135A3A" w:rsidRPr="00D86BD5" w:rsidRDefault="00135A3A" w:rsidP="00135A3A">
                  <w:pPr>
                    <w:spacing w:line="276" w:lineRule="auto"/>
                    <w:rPr>
                      <w:lang w:val="el-GR"/>
                    </w:rPr>
                  </w:pPr>
                </w:p>
              </w:tc>
              <w:tc>
                <w:tcPr>
                  <w:tcW w:w="1146" w:type="pct"/>
                  <w:vAlign w:val="center"/>
                </w:tcPr>
                <w:p w14:paraId="49BC7457" w14:textId="77777777" w:rsidR="00135A3A" w:rsidRPr="00D86BD5" w:rsidRDefault="00135A3A" w:rsidP="00135A3A">
                  <w:pPr>
                    <w:spacing w:line="276" w:lineRule="auto"/>
                    <w:rPr>
                      <w:lang w:val="el-GR"/>
                    </w:rPr>
                  </w:pPr>
                </w:p>
              </w:tc>
              <w:tc>
                <w:tcPr>
                  <w:tcW w:w="709" w:type="pct"/>
                  <w:vAlign w:val="center"/>
                </w:tcPr>
                <w:p w14:paraId="5DC812C2" w14:textId="77777777" w:rsidR="00135A3A" w:rsidRPr="00D86BD5" w:rsidRDefault="00135A3A" w:rsidP="00135A3A">
                  <w:pPr>
                    <w:spacing w:line="276" w:lineRule="auto"/>
                    <w:rPr>
                      <w:lang w:val="el-GR"/>
                    </w:rPr>
                  </w:pPr>
                </w:p>
              </w:tc>
              <w:tc>
                <w:tcPr>
                  <w:tcW w:w="590" w:type="pct"/>
                  <w:shd w:val="clear" w:color="auto" w:fill="C0C0C0"/>
                </w:tcPr>
                <w:p w14:paraId="5F847E8E" w14:textId="77777777" w:rsidR="00135A3A" w:rsidRPr="00D86BD5" w:rsidRDefault="00135A3A" w:rsidP="00135A3A">
                  <w:pPr>
                    <w:spacing w:line="276" w:lineRule="auto"/>
                    <w:rPr>
                      <w:lang w:val="el-GR"/>
                    </w:rPr>
                  </w:pPr>
                </w:p>
              </w:tc>
            </w:tr>
            <w:tr w:rsidR="00135A3A" w:rsidRPr="00D46B93" w14:paraId="7C40266F" w14:textId="77777777" w:rsidTr="009C5EA6">
              <w:trPr>
                <w:trHeight w:val="394"/>
              </w:trPr>
              <w:tc>
                <w:tcPr>
                  <w:tcW w:w="262" w:type="pct"/>
                  <w:vAlign w:val="center"/>
                </w:tcPr>
                <w:p w14:paraId="5DDFBF71" w14:textId="77777777" w:rsidR="00135A3A" w:rsidRPr="00D86BD5" w:rsidRDefault="00135A3A" w:rsidP="00135A3A">
                  <w:pPr>
                    <w:spacing w:line="276" w:lineRule="auto"/>
                    <w:rPr>
                      <w:lang w:val="el-GR"/>
                    </w:rPr>
                  </w:pPr>
                </w:p>
              </w:tc>
              <w:tc>
                <w:tcPr>
                  <w:tcW w:w="1146" w:type="pct"/>
                  <w:vAlign w:val="center"/>
                </w:tcPr>
                <w:p w14:paraId="6BC0498F" w14:textId="77777777" w:rsidR="00135A3A" w:rsidRPr="00D86BD5" w:rsidRDefault="00135A3A" w:rsidP="00135A3A">
                  <w:pPr>
                    <w:spacing w:line="276" w:lineRule="auto"/>
                    <w:rPr>
                      <w:lang w:val="el-GR"/>
                    </w:rPr>
                  </w:pPr>
                </w:p>
              </w:tc>
              <w:tc>
                <w:tcPr>
                  <w:tcW w:w="1146" w:type="pct"/>
                  <w:vAlign w:val="center"/>
                </w:tcPr>
                <w:p w14:paraId="4AD2E849" w14:textId="77777777" w:rsidR="00135A3A" w:rsidRPr="00D86BD5" w:rsidRDefault="00135A3A" w:rsidP="00135A3A">
                  <w:pPr>
                    <w:spacing w:line="276" w:lineRule="auto"/>
                    <w:rPr>
                      <w:lang w:val="el-GR"/>
                    </w:rPr>
                  </w:pPr>
                </w:p>
              </w:tc>
              <w:tc>
                <w:tcPr>
                  <w:tcW w:w="1146" w:type="pct"/>
                  <w:vAlign w:val="center"/>
                </w:tcPr>
                <w:p w14:paraId="182623BF" w14:textId="77777777" w:rsidR="00135A3A" w:rsidRPr="00D86BD5" w:rsidRDefault="00135A3A" w:rsidP="00135A3A">
                  <w:pPr>
                    <w:spacing w:line="276" w:lineRule="auto"/>
                    <w:rPr>
                      <w:lang w:val="el-GR"/>
                    </w:rPr>
                  </w:pPr>
                </w:p>
              </w:tc>
              <w:tc>
                <w:tcPr>
                  <w:tcW w:w="709" w:type="pct"/>
                  <w:vAlign w:val="center"/>
                </w:tcPr>
                <w:p w14:paraId="0A360718" w14:textId="77777777" w:rsidR="00135A3A" w:rsidRPr="00D86BD5" w:rsidRDefault="00135A3A" w:rsidP="00135A3A">
                  <w:pPr>
                    <w:spacing w:line="276" w:lineRule="auto"/>
                    <w:rPr>
                      <w:lang w:val="el-GR"/>
                    </w:rPr>
                  </w:pPr>
                </w:p>
              </w:tc>
              <w:tc>
                <w:tcPr>
                  <w:tcW w:w="590" w:type="pct"/>
                  <w:shd w:val="clear" w:color="auto" w:fill="C0C0C0"/>
                </w:tcPr>
                <w:p w14:paraId="55BAD9BE" w14:textId="77777777" w:rsidR="00135A3A" w:rsidRPr="00D86BD5" w:rsidRDefault="00135A3A" w:rsidP="00135A3A">
                  <w:pPr>
                    <w:spacing w:line="276" w:lineRule="auto"/>
                    <w:rPr>
                      <w:lang w:val="el-GR"/>
                    </w:rPr>
                  </w:pPr>
                </w:p>
              </w:tc>
            </w:tr>
            <w:tr w:rsidR="00135A3A" w:rsidRPr="00D46B93" w14:paraId="613D12E7" w14:textId="77777777" w:rsidTr="009C5EA6">
              <w:trPr>
                <w:trHeight w:val="394"/>
              </w:trPr>
              <w:tc>
                <w:tcPr>
                  <w:tcW w:w="262" w:type="pct"/>
                  <w:vAlign w:val="center"/>
                </w:tcPr>
                <w:p w14:paraId="440F7D6A" w14:textId="77777777" w:rsidR="00135A3A" w:rsidRPr="00D86BD5" w:rsidRDefault="00135A3A" w:rsidP="00135A3A">
                  <w:pPr>
                    <w:spacing w:line="276" w:lineRule="auto"/>
                    <w:rPr>
                      <w:lang w:val="el-GR"/>
                    </w:rPr>
                  </w:pPr>
                </w:p>
              </w:tc>
              <w:tc>
                <w:tcPr>
                  <w:tcW w:w="1146" w:type="pct"/>
                  <w:vAlign w:val="center"/>
                </w:tcPr>
                <w:p w14:paraId="214B268C" w14:textId="77777777" w:rsidR="00135A3A" w:rsidRPr="00D86BD5" w:rsidRDefault="00135A3A" w:rsidP="00135A3A">
                  <w:pPr>
                    <w:spacing w:line="276" w:lineRule="auto"/>
                    <w:rPr>
                      <w:lang w:val="el-GR"/>
                    </w:rPr>
                  </w:pPr>
                </w:p>
              </w:tc>
              <w:tc>
                <w:tcPr>
                  <w:tcW w:w="1146" w:type="pct"/>
                  <w:vAlign w:val="center"/>
                </w:tcPr>
                <w:p w14:paraId="5B1296EF" w14:textId="77777777" w:rsidR="00135A3A" w:rsidRPr="00D86BD5" w:rsidRDefault="00135A3A" w:rsidP="00135A3A">
                  <w:pPr>
                    <w:spacing w:line="276" w:lineRule="auto"/>
                    <w:rPr>
                      <w:lang w:val="el-GR"/>
                    </w:rPr>
                  </w:pPr>
                </w:p>
              </w:tc>
              <w:tc>
                <w:tcPr>
                  <w:tcW w:w="1146" w:type="pct"/>
                  <w:vAlign w:val="center"/>
                </w:tcPr>
                <w:p w14:paraId="73353300" w14:textId="77777777" w:rsidR="00135A3A" w:rsidRPr="00D86BD5" w:rsidRDefault="00135A3A" w:rsidP="00135A3A">
                  <w:pPr>
                    <w:spacing w:line="276" w:lineRule="auto"/>
                    <w:rPr>
                      <w:lang w:val="el-GR"/>
                    </w:rPr>
                  </w:pPr>
                </w:p>
              </w:tc>
              <w:tc>
                <w:tcPr>
                  <w:tcW w:w="709" w:type="pct"/>
                  <w:vAlign w:val="center"/>
                </w:tcPr>
                <w:p w14:paraId="5AF28195" w14:textId="77777777" w:rsidR="00135A3A" w:rsidRPr="00D86BD5" w:rsidRDefault="00135A3A" w:rsidP="00135A3A">
                  <w:pPr>
                    <w:spacing w:line="276" w:lineRule="auto"/>
                    <w:rPr>
                      <w:lang w:val="el-GR"/>
                    </w:rPr>
                  </w:pPr>
                </w:p>
              </w:tc>
              <w:tc>
                <w:tcPr>
                  <w:tcW w:w="590" w:type="pct"/>
                  <w:shd w:val="clear" w:color="auto" w:fill="C0C0C0"/>
                </w:tcPr>
                <w:p w14:paraId="24621144" w14:textId="77777777" w:rsidR="00135A3A" w:rsidRPr="00D86BD5" w:rsidRDefault="00135A3A" w:rsidP="00135A3A">
                  <w:pPr>
                    <w:spacing w:line="276" w:lineRule="auto"/>
                    <w:rPr>
                      <w:lang w:val="el-GR"/>
                    </w:rPr>
                  </w:pPr>
                </w:p>
              </w:tc>
            </w:tr>
            <w:tr w:rsidR="00135A3A" w:rsidRPr="00D46B93"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D86BD5" w:rsidRDefault="00135A3A" w:rsidP="00135A3A">
                  <w:pPr>
                    <w:spacing w:line="276" w:lineRule="auto"/>
                    <w:rPr>
                      <w:b/>
                      <w:lang w:val="el-GR"/>
                    </w:rPr>
                  </w:pPr>
                  <w:r w:rsidRPr="00D86BD5">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D86BD5"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D86BD5" w:rsidRDefault="00135A3A" w:rsidP="00135A3A">
                  <w:pPr>
                    <w:spacing w:line="276" w:lineRule="auto"/>
                    <w:rPr>
                      <w:lang w:val="el-GR"/>
                    </w:rPr>
                  </w:pPr>
                </w:p>
              </w:tc>
            </w:tr>
          </w:tbl>
          <w:p w14:paraId="17F6A771" w14:textId="77777777" w:rsidR="00135A3A" w:rsidRPr="00D86BD5" w:rsidRDefault="00135A3A" w:rsidP="00135A3A">
            <w:pPr>
              <w:autoSpaceDE w:val="0"/>
              <w:autoSpaceDN w:val="0"/>
              <w:adjustRightInd w:val="0"/>
              <w:spacing w:after="70"/>
              <w:jc w:val="left"/>
              <w:rPr>
                <w:b/>
                <w:bCs/>
                <w:lang w:val="el-GR" w:eastAsia="el-GR"/>
              </w:rPr>
            </w:pPr>
          </w:p>
          <w:p w14:paraId="6C82594A" w14:textId="77777777" w:rsidR="00135A3A" w:rsidRPr="00D86BD5" w:rsidRDefault="00135A3A" w:rsidP="00135A3A">
            <w:pPr>
              <w:spacing w:line="276" w:lineRule="auto"/>
              <w:rPr>
                <w:lang w:val="el-GR"/>
              </w:rPr>
            </w:pPr>
            <w:r w:rsidRPr="00D86BD5">
              <w:rPr>
                <w:lang w:val="el-GR"/>
              </w:rPr>
              <w:t xml:space="preserve">Πίνακα των </w:t>
            </w:r>
            <w:r w:rsidRPr="00D86BD5">
              <w:rPr>
                <w:b/>
                <w:lang w:val="el-GR"/>
              </w:rPr>
              <w:t xml:space="preserve">εξωτερικών συνεργατών του Οικονομικού Φορέα </w:t>
            </w:r>
            <w:r w:rsidRPr="00D86BD5">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D46B93" w14:paraId="01080584" w14:textId="77777777" w:rsidTr="009C5EA6">
              <w:trPr>
                <w:trHeight w:val="788"/>
              </w:trPr>
              <w:tc>
                <w:tcPr>
                  <w:tcW w:w="262" w:type="pct"/>
                  <w:shd w:val="clear" w:color="auto" w:fill="E0E0E0"/>
                  <w:vAlign w:val="center"/>
                </w:tcPr>
                <w:p w14:paraId="5FA85169" w14:textId="77777777" w:rsidR="00135A3A" w:rsidRPr="00D86BD5" w:rsidRDefault="00135A3A" w:rsidP="00135A3A">
                  <w:pPr>
                    <w:spacing w:line="276" w:lineRule="auto"/>
                    <w:rPr>
                      <w:lang w:val="el-GR"/>
                    </w:rPr>
                  </w:pPr>
                  <w:r w:rsidRPr="00D86BD5">
                    <w:rPr>
                      <w:lang w:val="el-GR"/>
                    </w:rPr>
                    <w:t>Α/Α</w:t>
                  </w:r>
                </w:p>
              </w:tc>
              <w:tc>
                <w:tcPr>
                  <w:tcW w:w="2261" w:type="pct"/>
                  <w:shd w:val="clear" w:color="auto" w:fill="E0E0E0"/>
                  <w:vAlign w:val="center"/>
                </w:tcPr>
                <w:p w14:paraId="574807C7" w14:textId="77777777" w:rsidR="00135A3A" w:rsidRPr="00D86BD5" w:rsidRDefault="00135A3A" w:rsidP="00135A3A">
                  <w:pPr>
                    <w:spacing w:line="276" w:lineRule="auto"/>
                    <w:rPr>
                      <w:lang w:val="el-GR"/>
                    </w:rPr>
                  </w:pPr>
                  <w:r w:rsidRPr="00D86BD5">
                    <w:rPr>
                      <w:lang w:val="el-GR"/>
                    </w:rPr>
                    <w:t>Ονοματεπώνυμο Μέλους Ομάδας Έργου</w:t>
                  </w:r>
                </w:p>
              </w:tc>
              <w:tc>
                <w:tcPr>
                  <w:tcW w:w="1128" w:type="pct"/>
                  <w:shd w:val="clear" w:color="auto" w:fill="E0E0E0"/>
                  <w:vAlign w:val="center"/>
                </w:tcPr>
                <w:p w14:paraId="015F46F2" w14:textId="77777777" w:rsidR="00135A3A" w:rsidRPr="00D86BD5" w:rsidRDefault="00135A3A" w:rsidP="00135A3A">
                  <w:pPr>
                    <w:spacing w:line="276" w:lineRule="auto"/>
                    <w:rPr>
                      <w:lang w:val="el-GR"/>
                    </w:rPr>
                  </w:pPr>
                  <w:r w:rsidRPr="00D86BD5">
                    <w:rPr>
                      <w:lang w:val="el-GR"/>
                    </w:rPr>
                    <w:t>Θέση στην Ομάδα Έργου</w:t>
                  </w:r>
                </w:p>
              </w:tc>
              <w:tc>
                <w:tcPr>
                  <w:tcW w:w="709" w:type="pct"/>
                  <w:shd w:val="clear" w:color="auto" w:fill="E0E0E0"/>
                  <w:vAlign w:val="center"/>
                </w:tcPr>
                <w:p w14:paraId="3F3169BC" w14:textId="77777777" w:rsidR="00135A3A" w:rsidRPr="00D86BD5" w:rsidRDefault="00135A3A" w:rsidP="00135A3A">
                  <w:pPr>
                    <w:spacing w:line="276" w:lineRule="auto"/>
                    <w:rPr>
                      <w:lang w:val="el-GR"/>
                    </w:rPr>
                  </w:pPr>
                  <w:r w:rsidRPr="00D86BD5">
                    <w:rPr>
                      <w:lang w:val="el-GR"/>
                    </w:rPr>
                    <w:t>Ανθρωπομήνες</w:t>
                  </w:r>
                </w:p>
              </w:tc>
              <w:tc>
                <w:tcPr>
                  <w:tcW w:w="639" w:type="pct"/>
                  <w:shd w:val="clear" w:color="auto" w:fill="C0C0C0"/>
                </w:tcPr>
                <w:p w14:paraId="65B23780" w14:textId="77777777" w:rsidR="00135A3A" w:rsidRPr="00D86BD5" w:rsidRDefault="00135A3A" w:rsidP="00135A3A">
                  <w:pPr>
                    <w:spacing w:line="276" w:lineRule="auto"/>
                    <w:rPr>
                      <w:lang w:val="el-GR"/>
                    </w:rPr>
                  </w:pPr>
                  <w:r w:rsidRPr="00D86BD5">
                    <w:rPr>
                      <w:lang w:val="el-GR"/>
                    </w:rPr>
                    <w:t>Ποσοστό συμμετοχής* (%)</w:t>
                  </w:r>
                </w:p>
              </w:tc>
            </w:tr>
            <w:tr w:rsidR="00135A3A" w:rsidRPr="00D46B93" w14:paraId="3B441C4B" w14:textId="77777777" w:rsidTr="009C5EA6">
              <w:trPr>
                <w:trHeight w:val="394"/>
              </w:trPr>
              <w:tc>
                <w:tcPr>
                  <w:tcW w:w="262" w:type="pct"/>
                  <w:vAlign w:val="center"/>
                </w:tcPr>
                <w:p w14:paraId="2BC84E87" w14:textId="77777777" w:rsidR="00135A3A" w:rsidRPr="00D86BD5" w:rsidRDefault="00135A3A" w:rsidP="00135A3A">
                  <w:pPr>
                    <w:spacing w:line="276" w:lineRule="auto"/>
                    <w:rPr>
                      <w:lang w:val="el-GR"/>
                    </w:rPr>
                  </w:pPr>
                </w:p>
              </w:tc>
              <w:tc>
                <w:tcPr>
                  <w:tcW w:w="2261" w:type="pct"/>
                  <w:vAlign w:val="center"/>
                </w:tcPr>
                <w:p w14:paraId="3E796603" w14:textId="77777777" w:rsidR="00135A3A" w:rsidRPr="00D86BD5" w:rsidRDefault="00135A3A" w:rsidP="00135A3A">
                  <w:pPr>
                    <w:spacing w:line="276" w:lineRule="auto"/>
                    <w:rPr>
                      <w:lang w:val="el-GR"/>
                    </w:rPr>
                  </w:pPr>
                </w:p>
              </w:tc>
              <w:tc>
                <w:tcPr>
                  <w:tcW w:w="1128" w:type="pct"/>
                  <w:vAlign w:val="center"/>
                </w:tcPr>
                <w:p w14:paraId="524B65AE" w14:textId="77777777" w:rsidR="00135A3A" w:rsidRPr="00D86BD5" w:rsidRDefault="00135A3A" w:rsidP="00135A3A">
                  <w:pPr>
                    <w:spacing w:line="276" w:lineRule="auto"/>
                    <w:rPr>
                      <w:lang w:val="el-GR"/>
                    </w:rPr>
                  </w:pPr>
                </w:p>
              </w:tc>
              <w:tc>
                <w:tcPr>
                  <w:tcW w:w="709" w:type="pct"/>
                  <w:vAlign w:val="center"/>
                </w:tcPr>
                <w:p w14:paraId="3188AB9D" w14:textId="77777777" w:rsidR="00135A3A" w:rsidRPr="00D86BD5" w:rsidRDefault="00135A3A" w:rsidP="00135A3A">
                  <w:pPr>
                    <w:spacing w:line="276" w:lineRule="auto"/>
                    <w:rPr>
                      <w:lang w:val="el-GR"/>
                    </w:rPr>
                  </w:pPr>
                </w:p>
              </w:tc>
              <w:tc>
                <w:tcPr>
                  <w:tcW w:w="639" w:type="pct"/>
                  <w:shd w:val="clear" w:color="auto" w:fill="C0C0C0"/>
                </w:tcPr>
                <w:p w14:paraId="632C72FC" w14:textId="77777777" w:rsidR="00135A3A" w:rsidRPr="00D86BD5" w:rsidRDefault="00135A3A" w:rsidP="00135A3A">
                  <w:pPr>
                    <w:spacing w:line="276" w:lineRule="auto"/>
                    <w:rPr>
                      <w:lang w:val="el-GR"/>
                    </w:rPr>
                  </w:pPr>
                </w:p>
              </w:tc>
            </w:tr>
            <w:tr w:rsidR="00135A3A" w:rsidRPr="00D46B93" w14:paraId="198A5BC1" w14:textId="77777777" w:rsidTr="009C5EA6">
              <w:trPr>
                <w:trHeight w:val="394"/>
              </w:trPr>
              <w:tc>
                <w:tcPr>
                  <w:tcW w:w="262" w:type="pct"/>
                  <w:vAlign w:val="center"/>
                </w:tcPr>
                <w:p w14:paraId="3EFE2E8E" w14:textId="77777777" w:rsidR="00135A3A" w:rsidRPr="00D86BD5" w:rsidRDefault="00135A3A" w:rsidP="00135A3A">
                  <w:pPr>
                    <w:spacing w:line="276" w:lineRule="auto"/>
                    <w:rPr>
                      <w:lang w:val="el-GR"/>
                    </w:rPr>
                  </w:pPr>
                </w:p>
              </w:tc>
              <w:tc>
                <w:tcPr>
                  <w:tcW w:w="2261" w:type="pct"/>
                  <w:vAlign w:val="center"/>
                </w:tcPr>
                <w:p w14:paraId="384CD81A" w14:textId="77777777" w:rsidR="00135A3A" w:rsidRPr="00D86BD5" w:rsidRDefault="00135A3A" w:rsidP="00135A3A">
                  <w:pPr>
                    <w:spacing w:line="276" w:lineRule="auto"/>
                    <w:rPr>
                      <w:lang w:val="el-GR"/>
                    </w:rPr>
                  </w:pPr>
                </w:p>
              </w:tc>
              <w:tc>
                <w:tcPr>
                  <w:tcW w:w="1128" w:type="pct"/>
                  <w:vAlign w:val="center"/>
                </w:tcPr>
                <w:p w14:paraId="770B211A" w14:textId="77777777" w:rsidR="00135A3A" w:rsidRPr="00D86BD5" w:rsidRDefault="00135A3A" w:rsidP="00135A3A">
                  <w:pPr>
                    <w:spacing w:line="276" w:lineRule="auto"/>
                    <w:rPr>
                      <w:lang w:val="el-GR"/>
                    </w:rPr>
                  </w:pPr>
                </w:p>
              </w:tc>
              <w:tc>
                <w:tcPr>
                  <w:tcW w:w="709" w:type="pct"/>
                  <w:vAlign w:val="center"/>
                </w:tcPr>
                <w:p w14:paraId="0101E37A" w14:textId="77777777" w:rsidR="00135A3A" w:rsidRPr="00D86BD5" w:rsidRDefault="00135A3A" w:rsidP="00135A3A">
                  <w:pPr>
                    <w:spacing w:line="276" w:lineRule="auto"/>
                    <w:rPr>
                      <w:lang w:val="el-GR"/>
                    </w:rPr>
                  </w:pPr>
                </w:p>
              </w:tc>
              <w:tc>
                <w:tcPr>
                  <w:tcW w:w="639" w:type="pct"/>
                  <w:shd w:val="clear" w:color="auto" w:fill="C0C0C0"/>
                </w:tcPr>
                <w:p w14:paraId="40806AB4" w14:textId="77777777" w:rsidR="00135A3A" w:rsidRPr="00D86BD5" w:rsidRDefault="00135A3A" w:rsidP="00135A3A">
                  <w:pPr>
                    <w:spacing w:line="276" w:lineRule="auto"/>
                    <w:rPr>
                      <w:lang w:val="el-GR"/>
                    </w:rPr>
                  </w:pPr>
                </w:p>
              </w:tc>
            </w:tr>
            <w:tr w:rsidR="00135A3A" w:rsidRPr="00D46B93" w14:paraId="77B3E555" w14:textId="77777777" w:rsidTr="009C5EA6">
              <w:trPr>
                <w:trHeight w:val="394"/>
              </w:trPr>
              <w:tc>
                <w:tcPr>
                  <w:tcW w:w="262" w:type="pct"/>
                  <w:vAlign w:val="center"/>
                </w:tcPr>
                <w:p w14:paraId="6BEEAA51" w14:textId="77777777" w:rsidR="00135A3A" w:rsidRPr="00D86BD5" w:rsidRDefault="00135A3A" w:rsidP="00135A3A">
                  <w:pPr>
                    <w:spacing w:line="276" w:lineRule="auto"/>
                    <w:rPr>
                      <w:lang w:val="el-GR"/>
                    </w:rPr>
                  </w:pPr>
                </w:p>
              </w:tc>
              <w:tc>
                <w:tcPr>
                  <w:tcW w:w="2261" w:type="pct"/>
                  <w:vAlign w:val="center"/>
                </w:tcPr>
                <w:p w14:paraId="3E08CFE6" w14:textId="77777777" w:rsidR="00135A3A" w:rsidRPr="00D86BD5" w:rsidRDefault="00135A3A" w:rsidP="00135A3A">
                  <w:pPr>
                    <w:spacing w:line="276" w:lineRule="auto"/>
                    <w:rPr>
                      <w:lang w:val="el-GR"/>
                    </w:rPr>
                  </w:pPr>
                </w:p>
              </w:tc>
              <w:tc>
                <w:tcPr>
                  <w:tcW w:w="1128" w:type="pct"/>
                  <w:vAlign w:val="center"/>
                </w:tcPr>
                <w:p w14:paraId="731C88BD" w14:textId="77777777" w:rsidR="00135A3A" w:rsidRPr="00D86BD5" w:rsidRDefault="00135A3A" w:rsidP="00135A3A">
                  <w:pPr>
                    <w:spacing w:line="276" w:lineRule="auto"/>
                    <w:rPr>
                      <w:lang w:val="el-GR"/>
                    </w:rPr>
                  </w:pPr>
                </w:p>
              </w:tc>
              <w:tc>
                <w:tcPr>
                  <w:tcW w:w="709" w:type="pct"/>
                  <w:vAlign w:val="center"/>
                </w:tcPr>
                <w:p w14:paraId="28B6A0DD" w14:textId="77777777" w:rsidR="00135A3A" w:rsidRPr="00D86BD5" w:rsidRDefault="00135A3A" w:rsidP="00135A3A">
                  <w:pPr>
                    <w:spacing w:line="276" w:lineRule="auto"/>
                    <w:rPr>
                      <w:lang w:val="el-GR"/>
                    </w:rPr>
                  </w:pPr>
                </w:p>
              </w:tc>
              <w:tc>
                <w:tcPr>
                  <w:tcW w:w="639" w:type="pct"/>
                  <w:shd w:val="clear" w:color="auto" w:fill="C0C0C0"/>
                </w:tcPr>
                <w:p w14:paraId="01460ED6" w14:textId="77777777" w:rsidR="00135A3A" w:rsidRPr="00D86BD5" w:rsidRDefault="00135A3A" w:rsidP="00135A3A">
                  <w:pPr>
                    <w:spacing w:line="276" w:lineRule="auto"/>
                    <w:rPr>
                      <w:lang w:val="el-GR"/>
                    </w:rPr>
                  </w:pPr>
                </w:p>
              </w:tc>
            </w:tr>
            <w:tr w:rsidR="00135A3A" w:rsidRPr="00D46B93" w14:paraId="3DD17F49" w14:textId="77777777" w:rsidTr="009C5EA6">
              <w:trPr>
                <w:trHeight w:val="380"/>
              </w:trPr>
              <w:tc>
                <w:tcPr>
                  <w:tcW w:w="3653" w:type="pct"/>
                  <w:gridSpan w:val="3"/>
                  <w:shd w:val="clear" w:color="auto" w:fill="C0C0C0"/>
                  <w:vAlign w:val="center"/>
                </w:tcPr>
                <w:p w14:paraId="4B71D38F" w14:textId="77777777" w:rsidR="00135A3A" w:rsidRPr="00D86BD5" w:rsidRDefault="00135A3A" w:rsidP="00135A3A">
                  <w:pPr>
                    <w:spacing w:line="276" w:lineRule="auto"/>
                    <w:rPr>
                      <w:lang w:val="el-GR"/>
                    </w:rPr>
                  </w:pPr>
                  <w:r w:rsidRPr="00D86BD5">
                    <w:rPr>
                      <w:b/>
                      <w:lang w:val="el-GR"/>
                    </w:rPr>
                    <w:t>ΜΕΡΙΚΟ ΣΥΝΟΛΟ (3)</w:t>
                  </w:r>
                </w:p>
              </w:tc>
              <w:tc>
                <w:tcPr>
                  <w:tcW w:w="709" w:type="pct"/>
                  <w:shd w:val="clear" w:color="auto" w:fill="C0C0C0"/>
                  <w:vAlign w:val="center"/>
                </w:tcPr>
                <w:p w14:paraId="68CDE6B2" w14:textId="77777777" w:rsidR="00135A3A" w:rsidRPr="00D86BD5" w:rsidRDefault="00135A3A" w:rsidP="00135A3A">
                  <w:pPr>
                    <w:spacing w:line="276" w:lineRule="auto"/>
                    <w:rPr>
                      <w:lang w:val="el-GR"/>
                    </w:rPr>
                  </w:pPr>
                </w:p>
              </w:tc>
              <w:tc>
                <w:tcPr>
                  <w:tcW w:w="639" w:type="pct"/>
                  <w:shd w:val="clear" w:color="auto" w:fill="C0C0C0"/>
                </w:tcPr>
                <w:p w14:paraId="3E181B06" w14:textId="77777777" w:rsidR="00135A3A" w:rsidRPr="00D86BD5" w:rsidRDefault="00135A3A" w:rsidP="00135A3A">
                  <w:pPr>
                    <w:spacing w:line="276" w:lineRule="auto"/>
                    <w:rPr>
                      <w:lang w:val="el-GR"/>
                    </w:rPr>
                  </w:pPr>
                </w:p>
              </w:tc>
            </w:tr>
          </w:tbl>
          <w:p w14:paraId="290CDFA6" w14:textId="77777777" w:rsidR="00135A3A" w:rsidRPr="00D86BD5" w:rsidRDefault="00135A3A" w:rsidP="00135A3A">
            <w:pPr>
              <w:spacing w:line="276" w:lineRule="auto"/>
              <w:rPr>
                <w:lang w:val="el-GR"/>
              </w:rPr>
            </w:pPr>
            <w:r w:rsidRPr="00D86BD5">
              <w:rPr>
                <w:lang w:val="el-GR"/>
              </w:rPr>
              <w:t xml:space="preserve">*ως </w:t>
            </w:r>
            <w:r w:rsidRPr="00D86BD5">
              <w:rPr>
                <w:b/>
                <w:lang w:val="el-GR"/>
              </w:rPr>
              <w:t>Ποσοστό Συμμετοχής</w:t>
            </w:r>
            <w:r w:rsidRPr="00D86BD5">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D86BD5" w:rsidRDefault="00135A3A" w:rsidP="00135A3A">
            <w:pPr>
              <w:autoSpaceDE w:val="0"/>
              <w:autoSpaceDN w:val="0"/>
              <w:adjustRightInd w:val="0"/>
              <w:spacing w:after="70"/>
              <w:rPr>
                <w:b/>
                <w:bCs/>
                <w:lang w:val="el-GR" w:eastAsia="el-GR"/>
              </w:rPr>
            </w:pPr>
            <w:r w:rsidRPr="00D86BD5">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w:t>
            </w:r>
            <w:r w:rsidRPr="00D86BD5">
              <w:rPr>
                <w:lang w:val="el-GR"/>
              </w:rPr>
              <w:lastRenderedPageBreak/>
              <w:t>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86BD5" w14:paraId="289E4315" w14:textId="77777777" w:rsidTr="009C5EA6">
        <w:tc>
          <w:tcPr>
            <w:tcW w:w="675" w:type="dxa"/>
          </w:tcPr>
          <w:p w14:paraId="54246971" w14:textId="77777777" w:rsidR="00135A3A" w:rsidRPr="00D86BD5" w:rsidRDefault="00135A3A" w:rsidP="00135A3A">
            <w:r w:rsidRPr="00D86BD5">
              <w:rPr>
                <w:lang w:val="el-GR"/>
              </w:rPr>
              <w:lastRenderedPageBreak/>
              <w:t>4</w:t>
            </w:r>
            <w:r w:rsidRPr="00D86BD5">
              <w:t>.2</w:t>
            </w:r>
          </w:p>
        </w:tc>
        <w:tc>
          <w:tcPr>
            <w:tcW w:w="9180" w:type="dxa"/>
          </w:tcPr>
          <w:p w14:paraId="13EDE606" w14:textId="3CA1B392" w:rsidR="00135A3A" w:rsidRPr="00D86BD5" w:rsidRDefault="00135A3A" w:rsidP="003329FF">
            <w:pPr>
              <w:suppressAutoHyphens w:val="0"/>
              <w:autoSpaceDE w:val="0"/>
              <w:autoSpaceDN w:val="0"/>
              <w:adjustRightInd w:val="0"/>
              <w:spacing w:after="70"/>
              <w:jc w:val="left"/>
              <w:rPr>
                <w:lang w:val="el-GR" w:eastAsia="el-GR"/>
              </w:rPr>
            </w:pPr>
            <w:r w:rsidRPr="00D86BD5">
              <w:rPr>
                <w:lang w:val="el-GR" w:eastAsia="el-GR"/>
              </w:rPr>
              <w:t>Βιογραφικά σημειώματα της Ομάδας Έργου (</w:t>
            </w:r>
            <w:r w:rsidRPr="00D86BD5">
              <w:rPr>
                <w:lang w:val="el-GR"/>
              </w:rPr>
              <w:t>βάσει του υποδείγματος / βλ. «</w:t>
            </w:r>
            <w:r w:rsidRPr="00D86BD5">
              <w:rPr>
                <w:lang w:val="el-GR"/>
              </w:rPr>
              <w:fldChar w:fldCharType="begin"/>
            </w:r>
            <w:r w:rsidRPr="00D86BD5">
              <w:rPr>
                <w:lang w:val="el-GR"/>
              </w:rPr>
              <w:instrText xml:space="preserve"> REF _Ref496624509 \h  \* MERGEFORMAT </w:instrText>
            </w:r>
            <w:r w:rsidRPr="00D86BD5">
              <w:rPr>
                <w:lang w:val="el-GR"/>
              </w:rPr>
            </w:r>
            <w:r w:rsidRPr="00D86BD5">
              <w:rPr>
                <w:lang w:val="el-GR"/>
              </w:rPr>
              <w:fldChar w:fldCharType="separate"/>
            </w:r>
            <w:r w:rsidR="002E56D0" w:rsidRPr="00D86BD5">
              <w:rPr>
                <w:lang w:val="el-GR"/>
              </w:rPr>
              <w:t xml:space="preserve">ΠΑΡΑΡΤΗΜΑ </w:t>
            </w:r>
            <w:r w:rsidR="002E56D0" w:rsidRPr="002E56D0">
              <w:t>Ι</w:t>
            </w:r>
            <w:r w:rsidR="002E56D0" w:rsidRPr="00D86BD5">
              <w:t>V</w:t>
            </w:r>
            <w:r w:rsidR="002E56D0" w:rsidRPr="00D86BD5">
              <w:rPr>
                <w:lang w:val="el-GR"/>
              </w:rPr>
              <w:t xml:space="preserve"> – Υπόδειγμα Βιογραφικού Σημειώματος</w:t>
            </w:r>
            <w:r w:rsidRPr="00D86BD5">
              <w:rPr>
                <w:lang w:val="el-GR"/>
              </w:rPr>
              <w:fldChar w:fldCharType="end"/>
            </w:r>
            <w:r w:rsidRPr="00D86BD5">
              <w:rPr>
                <w:lang w:val="el-GR"/>
              </w:rPr>
              <w:t>»)</w:t>
            </w:r>
          </w:p>
        </w:tc>
      </w:tr>
      <w:tr w:rsidR="005B6ED9" w:rsidRPr="00D86BD5" w14:paraId="40E7C294" w14:textId="77777777" w:rsidTr="009C5EA6">
        <w:tc>
          <w:tcPr>
            <w:tcW w:w="675" w:type="dxa"/>
          </w:tcPr>
          <w:p w14:paraId="4C965553" w14:textId="2035B673" w:rsidR="005B6ED9" w:rsidRPr="00D86BD5" w:rsidRDefault="00B138C4" w:rsidP="00135A3A">
            <w:pPr>
              <w:rPr>
                <w:lang w:val="el-GR"/>
              </w:rPr>
            </w:pPr>
            <w:r>
              <w:rPr>
                <w:lang w:val="el-GR"/>
              </w:rPr>
              <w:t>4.3</w:t>
            </w:r>
          </w:p>
        </w:tc>
        <w:tc>
          <w:tcPr>
            <w:tcW w:w="9180" w:type="dxa"/>
          </w:tcPr>
          <w:p w14:paraId="3E543E53" w14:textId="6C29633F" w:rsidR="005B6ED9" w:rsidRPr="00D86BD5" w:rsidRDefault="00B138C4" w:rsidP="003329FF">
            <w:pPr>
              <w:suppressAutoHyphens w:val="0"/>
              <w:autoSpaceDE w:val="0"/>
              <w:autoSpaceDN w:val="0"/>
              <w:adjustRightInd w:val="0"/>
              <w:spacing w:after="70"/>
              <w:jc w:val="left"/>
              <w:rPr>
                <w:lang w:val="el-GR" w:eastAsia="el-GR"/>
              </w:rPr>
            </w:pPr>
            <w:r>
              <w:rPr>
                <w:lang w:val="el-GR" w:eastAsia="el-GR"/>
              </w:rPr>
              <w:t>Αντίγραφα πτυχίων και πιστοποιήσεων</w:t>
            </w:r>
          </w:p>
        </w:tc>
      </w:tr>
      <w:tr w:rsidR="00655C61" w:rsidRPr="00D46B93" w14:paraId="0326FEA3" w14:textId="77777777" w:rsidTr="009C5EA6">
        <w:tc>
          <w:tcPr>
            <w:tcW w:w="675" w:type="dxa"/>
          </w:tcPr>
          <w:p w14:paraId="2F7CA470" w14:textId="3E1ABCC9" w:rsidR="00655C61" w:rsidRPr="008F696D" w:rsidRDefault="00655C61" w:rsidP="00135A3A">
            <w:pPr>
              <w:rPr>
                <w:lang w:val="el-GR"/>
              </w:rPr>
            </w:pPr>
            <w:r w:rsidRPr="00D86BD5">
              <w:rPr>
                <w:lang w:val="en-US"/>
              </w:rPr>
              <w:t>4.</w:t>
            </w:r>
            <w:r w:rsidR="005B6ED9">
              <w:rPr>
                <w:lang w:val="el-GR"/>
              </w:rPr>
              <w:t>4</w:t>
            </w:r>
          </w:p>
        </w:tc>
        <w:tc>
          <w:tcPr>
            <w:tcW w:w="9180" w:type="dxa"/>
          </w:tcPr>
          <w:p w14:paraId="5BBD2AFC" w14:textId="50014914" w:rsidR="00655C61" w:rsidRPr="00D86BD5" w:rsidRDefault="00B71CDD" w:rsidP="003329FF">
            <w:pPr>
              <w:suppressAutoHyphens w:val="0"/>
              <w:autoSpaceDE w:val="0"/>
              <w:autoSpaceDN w:val="0"/>
              <w:adjustRightInd w:val="0"/>
              <w:spacing w:after="70"/>
              <w:jc w:val="left"/>
              <w:rPr>
                <w:lang w:val="el-GR" w:eastAsia="el-GR"/>
              </w:rPr>
            </w:pPr>
            <w:r w:rsidRPr="00D86BD5">
              <w:rPr>
                <w:lang w:val="el-GR" w:eastAsia="el-GR"/>
              </w:rPr>
              <w:t xml:space="preserve">Για την απόδειξη της εξαρτημένης σχέσης εργασίας απαιτείται το έντυπο Ε4 του πληροφοριακού συστήματος ΕΡΓΑΝΗ του Υπουργείου Εργασίας &amp; Κοινωνικών Υποθέσεων για το απασχολούμενο προσωπικό στην </w:t>
            </w:r>
            <w:r w:rsidR="004A5FCB" w:rsidRPr="00D86BD5">
              <w:rPr>
                <w:lang w:val="el-GR" w:eastAsia="el-GR"/>
              </w:rPr>
              <w:t>επιχείρηση</w:t>
            </w:r>
            <w:r w:rsidRPr="00D86BD5">
              <w:rPr>
                <w:lang w:val="el-GR" w:eastAsia="el-GR"/>
              </w:rPr>
              <w:t>.</w:t>
            </w:r>
          </w:p>
        </w:tc>
      </w:tr>
    </w:tbl>
    <w:p w14:paraId="5A803A5E" w14:textId="77777777" w:rsidR="00814752" w:rsidRPr="00D86BD5" w:rsidRDefault="00814752">
      <w:pPr>
        <w:rPr>
          <w:b/>
          <w:bCs/>
          <w:lang w:val="el-GR"/>
        </w:rPr>
      </w:pPr>
    </w:p>
    <w:p w14:paraId="044C1BC4" w14:textId="24CA25D7" w:rsidR="008338F0" w:rsidRPr="00D86BD5" w:rsidRDefault="003355E7">
      <w:pPr>
        <w:rPr>
          <w:b/>
          <w:lang w:val="el-GR"/>
        </w:rPr>
      </w:pPr>
      <w:r w:rsidRPr="00D86BD5">
        <w:rPr>
          <w:b/>
          <w:bCs/>
          <w:lang w:val="el-GR"/>
        </w:rPr>
        <w:t xml:space="preserve">Β.5. </w:t>
      </w:r>
      <w:r w:rsidRPr="00D86BD5">
        <w:rPr>
          <w:b/>
          <w:lang w:val="el-GR"/>
        </w:rPr>
        <w:t xml:space="preserve">Για την απόδειξη της συμμόρφωσής τους με </w:t>
      </w:r>
      <w:r w:rsidRPr="00D86BD5">
        <w:rPr>
          <w:b/>
          <w:color w:val="000000"/>
          <w:lang w:val="el-GR"/>
        </w:rPr>
        <w:t xml:space="preserve">πρότυπα διασφάλισης ποιότητας </w:t>
      </w:r>
      <w:r w:rsidRPr="00D86BD5">
        <w:rPr>
          <w:b/>
          <w:lang w:val="el-GR"/>
        </w:rPr>
        <w:t xml:space="preserve">της παραγράφου </w:t>
      </w:r>
      <w:r w:rsidR="006607CE" w:rsidRPr="00D86BD5">
        <w:rPr>
          <w:b/>
          <w:lang w:val="el-GR"/>
        </w:rPr>
        <w:fldChar w:fldCharType="begin"/>
      </w:r>
      <w:r w:rsidR="006607CE" w:rsidRPr="00D86BD5">
        <w:rPr>
          <w:b/>
          <w:lang w:val="el-GR"/>
        </w:rPr>
        <w:instrText xml:space="preserve"> REF _Ref496541651 \r \h </w:instrText>
      </w:r>
      <w:r w:rsidR="00DF02B0" w:rsidRPr="00D86BD5">
        <w:rPr>
          <w:b/>
          <w:lang w:val="el-GR"/>
        </w:rPr>
        <w:instrText xml:space="preserve"> \* MERGEFORMAT </w:instrText>
      </w:r>
      <w:r w:rsidR="006607CE" w:rsidRPr="00D86BD5">
        <w:rPr>
          <w:b/>
          <w:lang w:val="el-GR"/>
        </w:rPr>
      </w:r>
      <w:r w:rsidR="006607CE" w:rsidRPr="00D86BD5">
        <w:rPr>
          <w:b/>
          <w:lang w:val="el-GR"/>
        </w:rPr>
        <w:fldChar w:fldCharType="separate"/>
      </w:r>
      <w:r w:rsidR="002E56D0">
        <w:rPr>
          <w:b/>
          <w:lang w:val="el-GR"/>
        </w:rPr>
        <w:t>2.2.7</w:t>
      </w:r>
      <w:r w:rsidR="006607CE" w:rsidRPr="00D86BD5">
        <w:rPr>
          <w:b/>
          <w:lang w:val="el-GR"/>
        </w:rPr>
        <w:fldChar w:fldCharType="end"/>
      </w:r>
      <w:r w:rsidRPr="00D86BD5">
        <w:rPr>
          <w:b/>
          <w:lang w:val="el-GR"/>
        </w:rPr>
        <w:t xml:space="preserve"> οι οικονομικοί φορείς προσκομίζουν </w:t>
      </w:r>
      <w:r w:rsidR="003822A5" w:rsidRPr="00D86BD5">
        <w:rPr>
          <w:b/>
          <w:lang w:val="el-GR"/>
        </w:rPr>
        <w:t>τα αναφερόμενα στον κατωτέρω πίνακα</w:t>
      </w:r>
      <w:r w:rsidR="00E1337D" w:rsidRPr="00D86BD5">
        <w:rPr>
          <w:b/>
          <w:lang w:val="el-GR"/>
        </w:rPr>
        <w:t xml:space="preserve"> </w:t>
      </w:r>
      <w:r w:rsidR="00814752" w:rsidRPr="00D86BD5">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46B93" w14:paraId="15730022" w14:textId="77777777" w:rsidTr="009C5EA6">
        <w:trPr>
          <w:trHeight w:val="711"/>
        </w:trPr>
        <w:tc>
          <w:tcPr>
            <w:tcW w:w="675" w:type="dxa"/>
            <w:shd w:val="clear" w:color="auto" w:fill="D9D9D9"/>
          </w:tcPr>
          <w:p w14:paraId="76D1EC17" w14:textId="77777777" w:rsidR="00BD358F" w:rsidRPr="00D86BD5" w:rsidRDefault="00C40FB9" w:rsidP="009C5EA6">
            <w:pPr>
              <w:rPr>
                <w:b/>
              </w:rPr>
            </w:pPr>
            <w:r w:rsidRPr="00D86BD5">
              <w:rPr>
                <w:b/>
                <w:lang w:val="el-GR"/>
              </w:rPr>
              <w:t>5</w:t>
            </w:r>
            <w:r w:rsidR="00BD358F" w:rsidRPr="00D86BD5">
              <w:rPr>
                <w:b/>
              </w:rPr>
              <w:t>.</w:t>
            </w:r>
          </w:p>
        </w:tc>
        <w:tc>
          <w:tcPr>
            <w:tcW w:w="9180" w:type="dxa"/>
            <w:shd w:val="clear" w:color="auto" w:fill="D9D9D9"/>
          </w:tcPr>
          <w:p w14:paraId="5E50F2F7" w14:textId="420857C6" w:rsidR="00C0635D" w:rsidRPr="00D86BD5" w:rsidRDefault="00BD358F" w:rsidP="00C0635D">
            <w:pPr>
              <w:autoSpaceDE w:val="0"/>
              <w:autoSpaceDN w:val="0"/>
              <w:adjustRightInd w:val="0"/>
              <w:rPr>
                <w:lang w:val="el-GR"/>
              </w:rPr>
            </w:pPr>
            <w:r w:rsidRPr="00D86BD5">
              <w:rPr>
                <w:b/>
                <w:lang w:val="el-GR" w:eastAsia="el-GR"/>
              </w:rPr>
              <w:t xml:space="preserve">Οι οικονομικοί φορείς που συμμετέχουν στη διαδικασία σύναψης της παρούσας απαιτείται </w:t>
            </w:r>
            <w:r w:rsidRPr="00D86BD5">
              <w:rPr>
                <w:b/>
                <w:lang w:val="el-GR"/>
              </w:rPr>
              <w:t>να εξασφαλίζουν την ποιότητα των παρεχόμενων υπηρεσιών</w:t>
            </w:r>
            <w:r w:rsidR="00E1337D" w:rsidRPr="00D86BD5">
              <w:rPr>
                <w:b/>
                <w:lang w:val="el-GR"/>
              </w:rPr>
              <w:t xml:space="preserve"> </w:t>
            </w:r>
            <w:r w:rsidRPr="00D86BD5">
              <w:rPr>
                <w:b/>
                <w:lang w:val="el-GR"/>
              </w:rPr>
              <w:t>και να διαθέτουν οργανωμένο σύστημα διαχείρισης Ποιότητας</w:t>
            </w:r>
            <w:r w:rsidR="00643224" w:rsidRPr="00D86BD5">
              <w:rPr>
                <w:b/>
                <w:bCs/>
                <w:lang w:val="el-GR"/>
              </w:rPr>
              <w:t xml:space="preserve"> </w:t>
            </w:r>
            <w:r w:rsidR="00C0635D" w:rsidRPr="00D86BD5">
              <w:rPr>
                <w:lang w:val="el-GR"/>
              </w:rPr>
              <w:t xml:space="preserve">σύμφωνα με τις </w:t>
            </w:r>
            <w:r w:rsidR="00C0635D" w:rsidRPr="008F696D">
              <w:rPr>
                <w:lang w:val="el-GR"/>
              </w:rPr>
              <w:t>απαιτήσεις της παρ.</w:t>
            </w:r>
            <w:r w:rsidR="00EB0944">
              <w:rPr>
                <w:lang w:val="el-GR"/>
              </w:rPr>
              <w:t xml:space="preserve"> 2.2.7 Πρότυπα Διασφάλισης Ποιότητας</w:t>
            </w:r>
            <w:r w:rsidR="003C44D5">
              <w:rPr>
                <w:lang w:val="el-GR"/>
              </w:rPr>
              <w:t xml:space="preserve">, </w:t>
            </w:r>
            <w:r w:rsidR="00C0635D" w:rsidRPr="008F696D">
              <w:rPr>
                <w:lang w:val="el-GR"/>
              </w:rPr>
              <w:t>της παρούσας.</w:t>
            </w:r>
          </w:p>
          <w:p w14:paraId="3B49B35E" w14:textId="77777777" w:rsidR="00BD358F" w:rsidRPr="00D86BD5" w:rsidRDefault="00BD358F" w:rsidP="009C5EA6">
            <w:pPr>
              <w:autoSpaceDE w:val="0"/>
              <w:autoSpaceDN w:val="0"/>
              <w:adjustRightInd w:val="0"/>
              <w:rPr>
                <w:lang w:val="el-GR" w:eastAsia="el-GR"/>
              </w:rPr>
            </w:pPr>
            <w:r w:rsidRPr="00D86BD5">
              <w:rPr>
                <w:lang w:val="el-GR"/>
              </w:rPr>
              <w:t xml:space="preserve">Οι οικονομικοί φορείς οφείλουν να αποδείξουν το ανωτέρω κριτήριο ποιοτικής επιλογής </w:t>
            </w:r>
            <w:r w:rsidR="00755711" w:rsidRPr="00D86BD5">
              <w:rPr>
                <w:lang w:val="el-GR"/>
              </w:rPr>
              <w:t>υποβάλλοντας</w:t>
            </w:r>
            <w:r w:rsidRPr="00D86BD5">
              <w:rPr>
                <w:lang w:val="el-GR"/>
              </w:rPr>
              <w:t xml:space="preserve"> τα ακόλουθα στοιχεία τεκμηρίωσης:</w:t>
            </w:r>
          </w:p>
        </w:tc>
      </w:tr>
      <w:tr w:rsidR="00BD358F" w:rsidRPr="00D46B93" w14:paraId="1346EF5B" w14:textId="77777777" w:rsidTr="009C5EA6">
        <w:trPr>
          <w:trHeight w:val="1480"/>
        </w:trPr>
        <w:tc>
          <w:tcPr>
            <w:tcW w:w="675" w:type="dxa"/>
          </w:tcPr>
          <w:p w14:paraId="77D8C9CD" w14:textId="77777777" w:rsidR="00BD358F" w:rsidRPr="00D86BD5" w:rsidRDefault="00C40FB9" w:rsidP="009C5EA6">
            <w:r w:rsidRPr="00D86BD5">
              <w:rPr>
                <w:lang w:val="el-GR"/>
              </w:rPr>
              <w:t>5</w:t>
            </w:r>
            <w:r w:rsidR="00BD358F" w:rsidRPr="00D86BD5">
              <w:t>.1</w:t>
            </w:r>
          </w:p>
        </w:tc>
        <w:tc>
          <w:tcPr>
            <w:tcW w:w="9180" w:type="dxa"/>
          </w:tcPr>
          <w:p w14:paraId="52C2B92E" w14:textId="7872C12D" w:rsidR="00BD358F" w:rsidRPr="00D86BD5" w:rsidRDefault="00C0635D" w:rsidP="00641C65">
            <w:pPr>
              <w:pStyle w:val="Tabletext"/>
              <w:jc w:val="both"/>
              <w:rPr>
                <w:rFonts w:cs="Tahoma"/>
                <w:szCs w:val="22"/>
                <w:lang w:eastAsia="el-GR"/>
              </w:rPr>
            </w:pPr>
            <w:r w:rsidRPr="00D86BD5">
              <w:rPr>
                <w:rFonts w:cs="Tahoma"/>
                <w:sz w:val="22"/>
                <w:szCs w:val="22"/>
              </w:rPr>
              <w:t>Οι οικονομικοί φορείς προσκομίζουν τα πιστοποιητικά της παρ. 2.2.7 διαχείρισης ποιότητας (ISO ή ισοδύναμο/α)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594124" w14:textId="77777777" w:rsidR="00221291" w:rsidRPr="00D86BD5" w:rsidRDefault="00221291">
      <w:pPr>
        <w:rPr>
          <w:b/>
          <w:bCs/>
          <w:lang w:val="el-GR"/>
        </w:rPr>
      </w:pPr>
    </w:p>
    <w:p w14:paraId="3224B5B4" w14:textId="77777777" w:rsidR="00BD358F" w:rsidRPr="00D86BD5" w:rsidRDefault="003355E7">
      <w:pPr>
        <w:rPr>
          <w:b/>
          <w:lang w:val="el-GR"/>
        </w:rPr>
      </w:pPr>
      <w:r w:rsidRPr="00D86BD5">
        <w:rPr>
          <w:b/>
          <w:bCs/>
          <w:lang w:val="el-GR"/>
        </w:rPr>
        <w:t>Β.6.</w:t>
      </w:r>
      <w:r w:rsidRPr="00D86BD5">
        <w:rPr>
          <w:lang w:val="el-GR"/>
        </w:rPr>
        <w:t xml:space="preserve"> </w:t>
      </w:r>
      <w:r w:rsidRPr="00D86BD5">
        <w:rPr>
          <w:b/>
          <w:lang w:val="el-GR"/>
        </w:rPr>
        <w:t>Για την απόδειξη της νόμιμης σύστασης και εκπροσώπησης</w:t>
      </w:r>
      <w:r w:rsidR="00BD358F" w:rsidRPr="00D86BD5">
        <w:rPr>
          <w:b/>
          <w:lang w:val="el-GR"/>
        </w:rPr>
        <w:t>:</w:t>
      </w:r>
    </w:p>
    <w:p w14:paraId="455B9A00" w14:textId="77777777" w:rsidR="002B2F6A" w:rsidRPr="00D86BD5" w:rsidRDefault="002B2F6A" w:rsidP="002B2F6A">
      <w:pPr>
        <w:rPr>
          <w:lang w:val="el-GR"/>
        </w:rPr>
      </w:pPr>
      <w:r w:rsidRPr="00D86BD5">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D86BD5" w:rsidRDefault="002B2F6A" w:rsidP="002B2F6A">
      <w:pPr>
        <w:rPr>
          <w:lang w:val="el-GR"/>
        </w:rPr>
      </w:pPr>
      <w:r w:rsidRPr="00D86BD5">
        <w:rPr>
          <w:lang w:val="el-GR"/>
        </w:rPr>
        <w:t>Ειδικότερα για τους ημεδαπούς οικονομικούς φορείς προσκομίζονται:</w:t>
      </w:r>
    </w:p>
    <w:p w14:paraId="515E57C7" w14:textId="77777777" w:rsidR="002B2F6A" w:rsidRPr="00D86BD5" w:rsidRDefault="002B2F6A" w:rsidP="002B2F6A">
      <w:pPr>
        <w:rPr>
          <w:lang w:val="el-GR"/>
        </w:rPr>
      </w:pPr>
      <w:r w:rsidRPr="00D86BD5">
        <w:rPr>
          <w:lang w:val="el-GR"/>
        </w:rPr>
        <w:t xml:space="preserve"> i) </w:t>
      </w:r>
      <w:r w:rsidRPr="00D86BD5">
        <w:rPr>
          <w:b/>
          <w:lang w:val="el-GR"/>
        </w:rPr>
        <w:t>για την απόδειξη της νόμιμης εκπροσώπησης</w:t>
      </w:r>
      <w:r w:rsidRPr="00D86BD5">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D86BD5" w:rsidRDefault="002B2F6A" w:rsidP="002B2F6A">
      <w:pPr>
        <w:rPr>
          <w:color w:val="000000"/>
          <w:lang w:val="el-GR"/>
        </w:rPr>
      </w:pPr>
      <w:r w:rsidRPr="00D86BD5">
        <w:rPr>
          <w:lang w:val="el-GR"/>
        </w:rPr>
        <w:t xml:space="preserve">ii) Για την </w:t>
      </w:r>
      <w:r w:rsidRPr="00D86BD5">
        <w:rPr>
          <w:b/>
          <w:lang w:val="el-GR"/>
        </w:rPr>
        <w:t>απόδειξη της νόμιμης σύστασης και των μεταβολών</w:t>
      </w:r>
      <w:r w:rsidRPr="00D86BD5">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D86BD5">
        <w:rPr>
          <w:color w:val="000000"/>
          <w:lang w:val="el-GR"/>
        </w:rPr>
        <w:t xml:space="preserve">  </w:t>
      </w:r>
    </w:p>
    <w:p w14:paraId="43FCD747" w14:textId="77777777" w:rsidR="002B2F6A" w:rsidRPr="00D86BD5" w:rsidRDefault="002B2F6A" w:rsidP="002B2F6A">
      <w:pPr>
        <w:rPr>
          <w:color w:val="000000"/>
          <w:lang w:val="el-GR"/>
        </w:rPr>
      </w:pPr>
      <w:r w:rsidRPr="00D86BD5">
        <w:rPr>
          <w:color w:val="000000"/>
          <w:lang w:val="el-GR"/>
        </w:rPr>
        <w:lastRenderedPageBreak/>
        <w:t xml:space="preserve">Στις λοιπές περιπτώσεις τα κατά περίπτωση νομιμοποιητικά έγγραφα </w:t>
      </w:r>
      <w:r w:rsidRPr="00D86BD5">
        <w:rPr>
          <w:lang w:val="el-GR"/>
        </w:rPr>
        <w:t xml:space="preserve">σύστασης και </w:t>
      </w:r>
      <w:r w:rsidRPr="00D86BD5">
        <w:rPr>
          <w:color w:val="000000"/>
          <w:lang w:val="el-GR"/>
        </w:rPr>
        <w:t xml:space="preserve">νόμιμης εκπροσώπησης (όπως καταστατικά, </w:t>
      </w:r>
      <w:r w:rsidRPr="00D86BD5">
        <w:rPr>
          <w:lang w:val="el-GR"/>
        </w:rPr>
        <w:t xml:space="preserve">πιστοποιητικά μεταβολών, αντίστοιχα ΦΕΚ, αποφάσεις συγκρότησης οργάνων διοίκησης σε σώμα, κλπ., </w:t>
      </w:r>
      <w:r w:rsidRPr="00D86BD5">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D86BD5" w:rsidRDefault="002B2F6A" w:rsidP="002B2F6A">
      <w:pPr>
        <w:rPr>
          <w:color w:val="000000"/>
          <w:lang w:val="el-GR"/>
        </w:rPr>
      </w:pPr>
      <w:r w:rsidRPr="00D86BD5">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D86BD5" w:rsidRDefault="002B2F6A" w:rsidP="002B2F6A">
      <w:pPr>
        <w:rPr>
          <w:bCs/>
          <w:color w:val="000000"/>
          <w:lang w:val="el-GR"/>
        </w:rPr>
      </w:pPr>
      <w:r w:rsidRPr="00D86BD5">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D86BD5" w:rsidRDefault="002B2F6A" w:rsidP="002B2F6A">
      <w:pPr>
        <w:rPr>
          <w:bCs/>
          <w:color w:val="000000"/>
          <w:lang w:val="el-GR"/>
        </w:rPr>
      </w:pPr>
      <w:r w:rsidRPr="00D86BD5">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D86BD5" w:rsidRDefault="002B2F6A" w:rsidP="002B2F6A">
      <w:pPr>
        <w:rPr>
          <w:color w:val="000000"/>
          <w:lang w:val="el-GR"/>
        </w:rPr>
      </w:pPr>
      <w:r w:rsidRPr="00D86BD5">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D86BD5" w:rsidRDefault="002B2F6A" w:rsidP="002B2F6A">
      <w:pPr>
        <w:rPr>
          <w:color w:val="000000"/>
          <w:lang w:val="el-GR"/>
        </w:rPr>
      </w:pPr>
      <w:r w:rsidRPr="00D86BD5">
        <w:rPr>
          <w:b/>
          <w:bCs/>
          <w:color w:val="000000"/>
          <w:lang w:val="el-GR"/>
        </w:rPr>
        <w:t>Β.7.</w:t>
      </w:r>
      <w:r w:rsidRPr="00D86BD5">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D86BD5">
        <w:rPr>
          <w:color w:val="000000"/>
        </w:rPr>
        <w:t>VII</w:t>
      </w:r>
      <w:r w:rsidRPr="00D86BD5">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D86BD5" w:rsidRDefault="002B2F6A" w:rsidP="002B2F6A">
      <w:pPr>
        <w:rPr>
          <w:color w:val="000000"/>
          <w:lang w:val="el-GR"/>
        </w:rPr>
      </w:pPr>
      <w:r w:rsidRPr="00D86BD5">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D86BD5" w:rsidRDefault="002B2F6A" w:rsidP="002B2F6A">
      <w:pPr>
        <w:rPr>
          <w:color w:val="000000"/>
          <w:lang w:val="el-GR"/>
        </w:rPr>
      </w:pPr>
      <w:r w:rsidRPr="00D86BD5">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D86BD5" w:rsidRDefault="002B2F6A" w:rsidP="002B2F6A">
      <w:pPr>
        <w:rPr>
          <w:color w:val="000000"/>
          <w:lang w:val="el-GR"/>
        </w:rPr>
      </w:pPr>
      <w:r w:rsidRPr="00D86BD5">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D86BD5">
        <w:rPr>
          <w:color w:val="000000"/>
          <w:lang w:val="en-US"/>
        </w:rPr>
        <w:t>i</w:t>
      </w:r>
      <w:r w:rsidRPr="00D86BD5">
        <w:rPr>
          <w:color w:val="000000"/>
          <w:lang w:val="el-GR"/>
        </w:rPr>
        <w:t xml:space="preserve">, </w:t>
      </w:r>
      <w:r w:rsidRPr="00D86BD5">
        <w:rPr>
          <w:color w:val="000000"/>
          <w:lang w:val="en-US"/>
        </w:rPr>
        <w:t>ii</w:t>
      </w:r>
      <w:r w:rsidRPr="00D86BD5">
        <w:rPr>
          <w:color w:val="000000"/>
          <w:lang w:val="el-GR"/>
        </w:rPr>
        <w:t xml:space="preserve"> και </w:t>
      </w:r>
      <w:r w:rsidRPr="00D86BD5">
        <w:rPr>
          <w:color w:val="000000"/>
          <w:lang w:val="en-US"/>
        </w:rPr>
        <w:t>iii</w:t>
      </w:r>
      <w:r w:rsidRPr="00D86BD5">
        <w:rPr>
          <w:color w:val="000000"/>
          <w:lang w:val="el-GR"/>
        </w:rPr>
        <w:t xml:space="preserve"> της περ. β.</w:t>
      </w:r>
    </w:p>
    <w:p w14:paraId="00A8BC2C" w14:textId="77777777" w:rsidR="002B2F6A" w:rsidRPr="00D86BD5" w:rsidRDefault="002B2F6A" w:rsidP="00C81258">
      <w:pPr>
        <w:rPr>
          <w:lang w:val="el-GR"/>
        </w:rPr>
      </w:pPr>
      <w:r w:rsidRPr="00D86BD5">
        <w:rPr>
          <w:b/>
          <w:bCs/>
          <w:lang w:val="el-GR"/>
        </w:rPr>
        <w:t>Β.8.</w:t>
      </w:r>
      <w:r w:rsidRPr="00D86BD5">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D86BD5" w:rsidRDefault="00C81258" w:rsidP="00C81258">
      <w:pPr>
        <w:rPr>
          <w:lang w:val="el-GR"/>
        </w:rPr>
      </w:pPr>
      <w:r w:rsidRPr="00D86BD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w:t>
      </w:r>
      <w:r w:rsidRPr="00D86BD5">
        <w:rPr>
          <w:lang w:val="el-GR"/>
        </w:rPr>
        <w:lastRenderedPageBreak/>
        <w:t>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55654126" w:rsidR="002B2F6A" w:rsidRPr="00D86BD5" w:rsidRDefault="003355E7" w:rsidP="002B2F6A">
      <w:pPr>
        <w:rPr>
          <w:lang w:val="el-GR"/>
        </w:rPr>
      </w:pPr>
      <w:bookmarkStart w:id="172" w:name="msgfield"/>
      <w:bookmarkStart w:id="173" w:name="preformat"/>
      <w:bookmarkEnd w:id="172"/>
      <w:bookmarkEnd w:id="173"/>
      <w:r w:rsidRPr="00D86BD5">
        <w:rPr>
          <w:b/>
          <w:bCs/>
          <w:lang w:val="el-GR"/>
        </w:rPr>
        <w:t>Β.</w:t>
      </w:r>
      <w:r w:rsidR="00C0635D" w:rsidRPr="00D86BD5">
        <w:rPr>
          <w:b/>
          <w:bCs/>
          <w:lang w:val="el-GR"/>
        </w:rPr>
        <w:t>9</w:t>
      </w:r>
      <w:r w:rsidRPr="00D86BD5">
        <w:rPr>
          <w:b/>
          <w:bCs/>
          <w:lang w:val="el-GR"/>
        </w:rPr>
        <w:t>.</w:t>
      </w:r>
      <w:r w:rsidRPr="00D86BD5">
        <w:rPr>
          <w:lang w:val="el-GR"/>
        </w:rPr>
        <w:t xml:space="preserve"> </w:t>
      </w:r>
      <w:r w:rsidR="002B2F6A" w:rsidRPr="00D86BD5">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6387871E" w:rsidR="002B2F6A" w:rsidRPr="00D86BD5" w:rsidRDefault="002B2F6A" w:rsidP="002B2F6A">
      <w:pPr>
        <w:rPr>
          <w:color w:val="000000"/>
          <w:lang w:val="el-GR"/>
        </w:rPr>
      </w:pPr>
      <w:r w:rsidRPr="00D86BD5">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055591" w:rsidRPr="00D86BD5">
        <w:rPr>
          <w:lang w:val="el-GR"/>
        </w:rPr>
        <w:t xml:space="preserve"> </w:t>
      </w:r>
      <w:r w:rsidRPr="00D86BD5">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D86BD5" w:rsidRDefault="002B2F6A" w:rsidP="002B2F6A">
      <w:pPr>
        <w:rPr>
          <w:color w:val="000000"/>
          <w:lang w:val="el-GR"/>
        </w:rPr>
      </w:pPr>
      <w:r w:rsidRPr="00D86BD5">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D86BD5">
        <w:rPr>
          <w:lang w:val="el-GR"/>
        </w:rPr>
        <w:t xml:space="preserve"> </w:t>
      </w:r>
      <w:r w:rsidRPr="00D86BD5">
        <w:rPr>
          <w:color w:val="000000"/>
          <w:lang w:val="el-GR"/>
        </w:rPr>
        <w:t xml:space="preserve">δηλώνοντας το τμήμα της σύμβασης που θα εκτελέσει. </w:t>
      </w:r>
    </w:p>
    <w:p w14:paraId="0148A76D" w14:textId="720A7238" w:rsidR="00EB1543" w:rsidRPr="00D86BD5" w:rsidRDefault="00EB1543" w:rsidP="00EB1543">
      <w:pPr>
        <w:rPr>
          <w:color w:val="000000"/>
          <w:lang w:val="el-GR"/>
        </w:rPr>
      </w:pPr>
      <w:r w:rsidRPr="00D86BD5">
        <w:rPr>
          <w:b/>
          <w:bCs/>
          <w:lang w:val="el-GR"/>
        </w:rPr>
        <w:t>Β.</w:t>
      </w:r>
      <w:r w:rsidR="00C0635D" w:rsidRPr="00D86BD5">
        <w:rPr>
          <w:b/>
          <w:bCs/>
          <w:lang w:val="el-GR"/>
        </w:rPr>
        <w:t>10</w:t>
      </w:r>
      <w:r w:rsidRPr="00D86BD5">
        <w:rPr>
          <w:b/>
          <w:bCs/>
          <w:lang w:val="el-GR"/>
        </w:rPr>
        <w:t>.</w:t>
      </w:r>
      <w:r w:rsidRPr="00D86BD5">
        <w:rPr>
          <w:lang w:val="el-GR"/>
        </w:rPr>
        <w:t xml:space="preserve"> </w:t>
      </w:r>
      <w:r w:rsidR="002B2F6A" w:rsidRPr="00D86BD5">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3862D1C" w:rsidR="002B2F6A" w:rsidRPr="00D86BD5" w:rsidRDefault="002B2F6A" w:rsidP="002B2F6A">
      <w:pPr>
        <w:rPr>
          <w:b/>
          <w:bCs/>
          <w:lang w:val="el-GR"/>
        </w:rPr>
      </w:pPr>
      <w:r w:rsidRPr="00D86BD5">
        <w:rPr>
          <w:b/>
          <w:bCs/>
          <w:lang w:val="el-GR"/>
        </w:rPr>
        <w:t>Β.1</w:t>
      </w:r>
      <w:r w:rsidR="00C0635D" w:rsidRPr="00D86BD5">
        <w:rPr>
          <w:b/>
          <w:bCs/>
          <w:lang w:val="el-GR"/>
        </w:rPr>
        <w:t>1</w:t>
      </w:r>
      <w:r w:rsidRPr="00D86BD5">
        <w:rPr>
          <w:b/>
          <w:bCs/>
          <w:lang w:val="el-GR"/>
        </w:rPr>
        <w:t>. Επισημαίνεται ότι γίνονται αποδεκτές:</w:t>
      </w:r>
    </w:p>
    <w:p w14:paraId="7FEC69BB" w14:textId="77777777" w:rsidR="002B2F6A" w:rsidRPr="00D86BD5" w:rsidRDefault="002B2F6A" w:rsidP="00D84329">
      <w:pPr>
        <w:numPr>
          <w:ilvl w:val="0"/>
          <w:numId w:val="5"/>
        </w:numPr>
        <w:rPr>
          <w:b/>
          <w:bCs/>
          <w:lang w:val="el-GR"/>
        </w:rPr>
      </w:pPr>
      <w:r w:rsidRPr="00D86BD5">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6888478" w:rsidR="00C40FB9" w:rsidRPr="00D86BD5" w:rsidRDefault="002B2F6A" w:rsidP="00D84329">
      <w:pPr>
        <w:numPr>
          <w:ilvl w:val="0"/>
          <w:numId w:val="5"/>
        </w:numPr>
        <w:rPr>
          <w:lang w:val="el-GR"/>
        </w:rPr>
      </w:pPr>
      <w:r w:rsidRPr="00D86BD5">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0635D" w:rsidRPr="00D86BD5">
        <w:rPr>
          <w:b/>
          <w:bCs/>
          <w:lang w:val="el-GR"/>
        </w:rPr>
        <w:t>τους</w:t>
      </w:r>
    </w:p>
    <w:p w14:paraId="601D999A" w14:textId="77777777" w:rsidR="00C33C73" w:rsidRPr="00D86BD5" w:rsidRDefault="00C33C73" w:rsidP="003A109E">
      <w:pPr>
        <w:pStyle w:val="20"/>
        <w:rPr>
          <w:rFonts w:cs="Tahoma"/>
          <w:lang w:val="el-GR"/>
        </w:rPr>
      </w:pPr>
      <w:r w:rsidRPr="00D86BD5">
        <w:rPr>
          <w:rFonts w:cs="Tahoma"/>
          <w:lang w:val="el-GR"/>
        </w:rPr>
        <w:tab/>
      </w:r>
      <w:bookmarkStart w:id="174" w:name="_Toc97194289"/>
      <w:bookmarkStart w:id="175" w:name="_Toc97194431"/>
      <w:bookmarkStart w:id="176" w:name="_Toc122685249"/>
      <w:r w:rsidRPr="00D86BD5">
        <w:rPr>
          <w:rFonts w:cs="Tahoma"/>
          <w:lang w:val="el-GR"/>
        </w:rPr>
        <w:t>Κριτήρια Ανάθεσης</w:t>
      </w:r>
      <w:bookmarkEnd w:id="174"/>
      <w:bookmarkEnd w:id="175"/>
      <w:bookmarkEnd w:id="176"/>
      <w:r w:rsidRPr="00D86BD5">
        <w:rPr>
          <w:rFonts w:cs="Tahoma"/>
          <w:lang w:val="el-GR"/>
        </w:rPr>
        <w:t xml:space="preserve"> </w:t>
      </w:r>
    </w:p>
    <w:p w14:paraId="6A9A94FD" w14:textId="77777777" w:rsidR="008338F0" w:rsidRPr="00D86BD5" w:rsidRDefault="003355E7" w:rsidP="00A9034C">
      <w:pPr>
        <w:pStyle w:val="30"/>
        <w:ind w:left="709" w:hanging="709"/>
        <w:rPr>
          <w:rFonts w:cs="Tahoma"/>
          <w:lang w:val="el-GR"/>
        </w:rPr>
      </w:pPr>
      <w:bookmarkStart w:id="177" w:name="_Ref496542191"/>
      <w:bookmarkStart w:id="178" w:name="_Toc97194290"/>
      <w:bookmarkStart w:id="179" w:name="_Toc97194432"/>
      <w:bookmarkStart w:id="180" w:name="_Toc122685250"/>
      <w:r w:rsidRPr="00D86BD5">
        <w:rPr>
          <w:rFonts w:cs="Tahoma"/>
          <w:lang w:val="el-GR"/>
        </w:rPr>
        <w:t>Κριτήριο ανάθεσης</w:t>
      </w:r>
      <w:bookmarkEnd w:id="177"/>
      <w:bookmarkEnd w:id="178"/>
      <w:bookmarkEnd w:id="179"/>
      <w:bookmarkEnd w:id="180"/>
    </w:p>
    <w:tbl>
      <w:tblPr>
        <w:tblW w:w="9855" w:type="dxa"/>
        <w:tblLook w:val="01E0" w:firstRow="1" w:lastRow="1" w:firstColumn="1" w:lastColumn="1" w:noHBand="0" w:noVBand="0"/>
      </w:tblPr>
      <w:tblGrid>
        <w:gridCol w:w="10461"/>
      </w:tblGrid>
      <w:tr w:rsidR="00B11217" w:rsidRPr="00D46B93" w14:paraId="5A2ED2BB" w14:textId="77777777" w:rsidTr="00445ABB">
        <w:tc>
          <w:tcPr>
            <w:tcW w:w="9855" w:type="dxa"/>
            <w:shd w:val="clear" w:color="auto" w:fill="auto"/>
          </w:tcPr>
          <w:p w14:paraId="67B08609" w14:textId="13BAB5C6" w:rsidR="00C0635D" w:rsidRDefault="00C0635D" w:rsidP="00C0635D">
            <w:pPr>
              <w:rPr>
                <w:lang w:val="el-GR"/>
              </w:rPr>
            </w:pPr>
            <w:r w:rsidRPr="00D86BD5">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7CDC371B" w14:textId="0739F0AA" w:rsidR="00B91568" w:rsidRDefault="00B91568" w:rsidP="00C0635D">
            <w:pPr>
              <w:rPr>
                <w:i/>
                <w:color w:val="5B9BD5"/>
                <w:lang w:val="el-GR"/>
              </w:rPr>
            </w:pPr>
          </w:p>
          <w:p w14:paraId="54D24B40" w14:textId="3189F84B" w:rsidR="00B91568" w:rsidRDefault="00B91568" w:rsidP="00C0635D">
            <w:pPr>
              <w:rPr>
                <w:i/>
                <w:color w:val="5B9BD5"/>
                <w:lang w:val="el-GR"/>
              </w:rPr>
            </w:pPr>
          </w:p>
          <w:p w14:paraId="15071EE7" w14:textId="77777777" w:rsidR="00B91568" w:rsidRPr="00D86BD5" w:rsidRDefault="00B91568" w:rsidP="00C0635D">
            <w:pPr>
              <w:rPr>
                <w:i/>
                <w:color w:val="5B9BD5"/>
                <w:lang w:val="el-GR"/>
              </w:rPr>
            </w:pP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57"/>
              <w:gridCol w:w="5068"/>
              <w:gridCol w:w="1652"/>
              <w:gridCol w:w="2458"/>
            </w:tblGrid>
            <w:tr w:rsidR="00126608" w:rsidRPr="00D46B93" w14:paraId="4B4E524C"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A12FD6E" w14:textId="77777777" w:rsidR="00C0635D" w:rsidRPr="00DB60F0" w:rsidRDefault="00C0635D" w:rsidP="00F0524E">
                  <w:pPr>
                    <w:pStyle w:val="TableParagraph"/>
                    <w:spacing w:after="60"/>
                    <w:rPr>
                      <w:rFonts w:ascii="Tahoma" w:hAnsi="Tahoma" w:cs="Tahoma"/>
                    </w:rPr>
                  </w:pPr>
                </w:p>
              </w:tc>
              <w:tc>
                <w:tcPr>
                  <w:tcW w:w="2476" w:type="pct"/>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2B55287" w14:textId="77777777" w:rsidR="00C0635D" w:rsidRPr="006D2EE3" w:rsidRDefault="00C0635D" w:rsidP="00F0524E">
                  <w:pPr>
                    <w:pStyle w:val="TableParagraph"/>
                    <w:spacing w:after="60"/>
                    <w:ind w:left="107" w:right="142"/>
                    <w:rPr>
                      <w:rFonts w:ascii="Tahoma" w:hAnsi="Tahoma" w:cs="Tahoma"/>
                      <w:b/>
                      <w:lang w:val="en-US"/>
                    </w:rPr>
                  </w:pPr>
                  <w:r w:rsidRPr="006D2EE3">
                    <w:rPr>
                      <w:rFonts w:ascii="Tahoma" w:hAnsi="Tahoma" w:cs="Tahoma"/>
                      <w:b/>
                      <w:lang w:val="en-US"/>
                    </w:rPr>
                    <w:t>ΚΡΙΤΗΡΙΑ ΑΞΙΟΛΟΓΗΣΗΣ</w:t>
                  </w:r>
                </w:p>
              </w:tc>
              <w:tc>
                <w:tcPr>
                  <w:tcW w:w="807" w:type="pct"/>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hideMark/>
                </w:tcPr>
                <w:p w14:paraId="7D4E5C2F" w14:textId="7FB51F7A" w:rsidR="00C0635D" w:rsidRPr="00DB60F0" w:rsidRDefault="00C0635D" w:rsidP="00F0524E">
                  <w:pPr>
                    <w:pStyle w:val="TableParagraph"/>
                    <w:spacing w:after="60"/>
                    <w:jc w:val="center"/>
                    <w:rPr>
                      <w:rFonts w:ascii="Tahoma" w:hAnsi="Tahoma" w:cs="Tahoma"/>
                      <w:b/>
                      <w:lang w:val="en-US"/>
                    </w:rPr>
                  </w:pPr>
                  <w:r w:rsidRPr="00AD4BEE">
                    <w:rPr>
                      <w:rFonts w:ascii="Tahoma" w:hAnsi="Tahoma" w:cs="Tahoma"/>
                      <w:b/>
                      <w:w w:val="95"/>
                      <w:lang w:val="en-US"/>
                    </w:rPr>
                    <w:t xml:space="preserve">Συντελεστής </w:t>
                  </w:r>
                  <w:r w:rsidRPr="00AD4BEE">
                    <w:rPr>
                      <w:rFonts w:ascii="Tahoma" w:hAnsi="Tahoma" w:cs="Tahoma"/>
                      <w:b/>
                      <w:lang w:val="en-US"/>
                    </w:rPr>
                    <w:t>βαρύτητας(%)</w:t>
                  </w:r>
                </w:p>
              </w:tc>
              <w:tc>
                <w:tcPr>
                  <w:tcW w:w="1201" w:type="pct"/>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hideMark/>
                </w:tcPr>
                <w:p w14:paraId="4233764D" w14:textId="77777777" w:rsidR="00C0635D" w:rsidRPr="00851C7A" w:rsidRDefault="00C0635D" w:rsidP="00F0524E">
                  <w:pPr>
                    <w:pStyle w:val="TableParagraph"/>
                    <w:spacing w:after="60"/>
                    <w:ind w:left="108" w:right="93"/>
                    <w:jc w:val="center"/>
                    <w:rPr>
                      <w:rFonts w:ascii="Tahoma" w:hAnsi="Tahoma" w:cs="Tahoma"/>
                    </w:rPr>
                  </w:pPr>
                  <w:r w:rsidRPr="006D2EE3">
                    <w:rPr>
                      <w:rFonts w:ascii="Tahoma" w:hAnsi="Tahoma" w:cs="Tahoma"/>
                      <w:b/>
                    </w:rPr>
                    <w:t xml:space="preserve">Σχετικές τεχν. </w:t>
                  </w:r>
                  <w:r w:rsidRPr="00AD4BEE">
                    <w:rPr>
                      <w:rFonts w:ascii="Tahoma" w:hAnsi="Tahoma" w:cs="Tahoma"/>
                      <w:b/>
                    </w:rPr>
                    <w:t>προδιαγραφές και απαιτήσεις της διακήρυξης</w:t>
                  </w:r>
                </w:p>
              </w:tc>
            </w:tr>
            <w:tr w:rsidR="00126608" w:rsidRPr="006D2EE3" w14:paraId="506521FC" w14:textId="77777777" w:rsidTr="00B07AD1">
              <w:trPr>
                <w:trHeight w:val="524"/>
              </w:trPr>
              <w:tc>
                <w:tcPr>
                  <w:tcW w:w="5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16B7FDC9" w14:textId="77777777" w:rsidR="00C0635D" w:rsidRPr="006D2EE3" w:rsidRDefault="00C0635D" w:rsidP="00F0524E">
                  <w:pPr>
                    <w:pStyle w:val="TableParagraph"/>
                    <w:spacing w:after="60"/>
                    <w:ind w:left="107"/>
                    <w:rPr>
                      <w:rFonts w:ascii="Tahoma" w:hAnsi="Tahoma" w:cs="Tahoma"/>
                      <w:b/>
                      <w:lang w:val="en-US"/>
                    </w:rPr>
                  </w:pPr>
                  <w:r w:rsidRPr="006D2EE3">
                    <w:rPr>
                      <w:rFonts w:ascii="Tahoma" w:hAnsi="Tahoma" w:cs="Tahoma"/>
                      <w:b/>
                      <w:lang w:val="en-US"/>
                    </w:rPr>
                    <w:t>1</w:t>
                  </w:r>
                </w:p>
              </w:tc>
              <w:tc>
                <w:tcPr>
                  <w:tcW w:w="24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2B8FC922" w14:textId="77777777" w:rsidR="00C0635D" w:rsidRPr="00AD4BEE" w:rsidRDefault="00C0635D" w:rsidP="00F0524E">
                  <w:pPr>
                    <w:pStyle w:val="TableParagraph"/>
                    <w:spacing w:after="60"/>
                    <w:ind w:left="107" w:right="142"/>
                    <w:rPr>
                      <w:rFonts w:ascii="Tahoma" w:hAnsi="Tahoma" w:cs="Tahoma"/>
                      <w:b/>
                      <w:lang w:val="en-US"/>
                    </w:rPr>
                  </w:pPr>
                  <w:r w:rsidRPr="00AD4BEE">
                    <w:rPr>
                      <w:rFonts w:ascii="Tahoma" w:hAnsi="Tahoma" w:cs="Tahoma"/>
                      <w:b/>
                      <w:lang w:val="en-US"/>
                    </w:rPr>
                    <w:t>Προδιαγραφές Τεχνικής Λύσης</w:t>
                  </w:r>
                </w:p>
              </w:tc>
              <w:tc>
                <w:tcPr>
                  <w:tcW w:w="807"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4623F145" w14:textId="458AC78D" w:rsidR="00C0635D" w:rsidRPr="00AD4BEE" w:rsidRDefault="00C0635D" w:rsidP="00F0524E">
                  <w:pPr>
                    <w:pStyle w:val="TableParagraph"/>
                    <w:spacing w:after="60"/>
                    <w:jc w:val="center"/>
                    <w:rPr>
                      <w:rFonts w:ascii="Tahoma" w:hAnsi="Tahoma" w:cs="Tahoma"/>
                      <w:b/>
                      <w:lang w:val="en-US"/>
                    </w:rPr>
                  </w:pPr>
                  <w:r w:rsidRPr="00AD4BEE">
                    <w:rPr>
                      <w:rFonts w:ascii="Tahoma" w:hAnsi="Tahoma" w:cs="Tahoma"/>
                      <w:b/>
                      <w:lang w:val="en-US"/>
                    </w:rPr>
                    <w:t>(</w:t>
                  </w:r>
                  <w:r w:rsidR="00126608">
                    <w:rPr>
                      <w:rFonts w:ascii="Tahoma" w:hAnsi="Tahoma" w:cs="Tahoma"/>
                      <w:b/>
                      <w:lang w:val="en-US"/>
                    </w:rPr>
                    <w:t>1</w:t>
                  </w:r>
                  <w:r w:rsidR="00B07AD1">
                    <w:rPr>
                      <w:rFonts w:ascii="Tahoma" w:hAnsi="Tahoma" w:cs="Tahoma"/>
                      <w:b/>
                    </w:rPr>
                    <w:t>0</w:t>
                  </w:r>
                  <w:r w:rsidRPr="00AD4BEE">
                    <w:rPr>
                      <w:rFonts w:ascii="Tahoma" w:hAnsi="Tahoma" w:cs="Tahoma"/>
                      <w:b/>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BEBCEB0" w14:textId="77777777" w:rsidR="00C0635D" w:rsidRPr="00AD4BEE" w:rsidRDefault="00C0635D" w:rsidP="00F0524E">
                  <w:pPr>
                    <w:pStyle w:val="TableParagraph"/>
                    <w:spacing w:after="60"/>
                    <w:ind w:left="108" w:right="93"/>
                    <w:jc w:val="center"/>
                    <w:rPr>
                      <w:rFonts w:ascii="Tahoma" w:hAnsi="Tahoma" w:cs="Tahoma"/>
                      <w:lang w:val="en-US"/>
                    </w:rPr>
                  </w:pPr>
                </w:p>
              </w:tc>
            </w:tr>
            <w:tr w:rsidR="00126608" w:rsidRPr="00922989" w14:paraId="4E652E06" w14:textId="77777777" w:rsidTr="00B07AD1">
              <w:trPr>
                <w:trHeight w:val="404"/>
              </w:trPr>
              <w:tc>
                <w:tcPr>
                  <w:tcW w:w="516" w:type="pct"/>
                  <w:tcBorders>
                    <w:top w:val="single" w:sz="4" w:space="0" w:color="000000"/>
                    <w:left w:val="single" w:sz="4" w:space="0" w:color="000000"/>
                    <w:bottom w:val="single" w:sz="4" w:space="0" w:color="000000"/>
                    <w:right w:val="single" w:sz="4" w:space="0" w:color="000000"/>
                  </w:tcBorders>
                  <w:vAlign w:val="center"/>
                  <w:hideMark/>
                </w:tcPr>
                <w:p w14:paraId="52D597B0" w14:textId="77777777" w:rsidR="00C0635D" w:rsidRPr="00DB60F0" w:rsidRDefault="00C0635D" w:rsidP="00F0524E">
                  <w:pPr>
                    <w:pStyle w:val="TableParagraph"/>
                    <w:spacing w:after="60"/>
                    <w:ind w:left="107"/>
                    <w:rPr>
                      <w:rFonts w:ascii="Tahoma" w:hAnsi="Tahoma" w:cs="Tahoma"/>
                      <w:lang w:val="en-US"/>
                    </w:rPr>
                  </w:pPr>
                  <w:r w:rsidRPr="00DB60F0">
                    <w:rPr>
                      <w:rFonts w:ascii="Tahoma" w:hAnsi="Tahoma" w:cs="Tahoma"/>
                      <w:lang w:val="en-US"/>
                    </w:rPr>
                    <w:t>1.1</w:t>
                  </w:r>
                </w:p>
              </w:tc>
              <w:tc>
                <w:tcPr>
                  <w:tcW w:w="2476" w:type="pct"/>
                  <w:tcBorders>
                    <w:top w:val="single" w:sz="4" w:space="0" w:color="000000"/>
                    <w:left w:val="single" w:sz="4" w:space="0" w:color="000000"/>
                    <w:bottom w:val="single" w:sz="4" w:space="0" w:color="000000"/>
                    <w:right w:val="single" w:sz="4" w:space="0" w:color="000000"/>
                  </w:tcBorders>
                  <w:vAlign w:val="center"/>
                  <w:hideMark/>
                </w:tcPr>
                <w:p w14:paraId="67291E4A" w14:textId="4DEA4CC1" w:rsidR="00C0635D" w:rsidRPr="00DB60F0" w:rsidRDefault="00C0635D" w:rsidP="00F0524E">
                  <w:pPr>
                    <w:pStyle w:val="TableParagraph"/>
                    <w:spacing w:after="60"/>
                    <w:ind w:left="108" w:right="142"/>
                    <w:rPr>
                      <w:rFonts w:ascii="Tahoma" w:hAnsi="Tahoma" w:cs="Tahoma"/>
                    </w:rPr>
                  </w:pPr>
                  <w:r w:rsidRPr="00DB60F0">
                    <w:rPr>
                      <w:rFonts w:ascii="Tahoma" w:hAnsi="Tahoma" w:cs="Tahoma"/>
                    </w:rPr>
                    <w:t xml:space="preserve">Αντίληψη και κατανόηση του έργου </w:t>
                  </w:r>
                </w:p>
              </w:tc>
              <w:tc>
                <w:tcPr>
                  <w:tcW w:w="807" w:type="pct"/>
                  <w:tcBorders>
                    <w:top w:val="single" w:sz="4" w:space="0" w:color="000000"/>
                    <w:left w:val="single" w:sz="4" w:space="0" w:color="000000"/>
                    <w:bottom w:val="single" w:sz="4" w:space="0" w:color="000000"/>
                    <w:right w:val="single" w:sz="4" w:space="0" w:color="000000"/>
                  </w:tcBorders>
                  <w:vAlign w:val="center"/>
                  <w:hideMark/>
                </w:tcPr>
                <w:p w14:paraId="2F7BF78B" w14:textId="22C92EC2" w:rsidR="00C0635D" w:rsidRPr="00DB60F0" w:rsidRDefault="002A48C1" w:rsidP="00126608">
                  <w:pPr>
                    <w:pStyle w:val="TableParagraph"/>
                    <w:spacing w:after="60"/>
                    <w:jc w:val="center"/>
                    <w:rPr>
                      <w:rFonts w:ascii="Tahoma" w:hAnsi="Tahoma" w:cs="Tahoma"/>
                      <w:lang w:val="en-US"/>
                    </w:rPr>
                  </w:pPr>
                  <w:r>
                    <w:rPr>
                      <w:rFonts w:ascii="Tahoma" w:hAnsi="Tahoma" w:cs="Tahoma"/>
                    </w:rPr>
                    <w:t>5</w:t>
                  </w:r>
                  <w:r w:rsidR="00C0635D" w:rsidRPr="00DB60F0">
                    <w:rPr>
                      <w:rFonts w:ascii="Tahoma" w:hAnsi="Tahoma" w:cs="Tahoma"/>
                      <w:lang w:val="en-US"/>
                    </w:rPr>
                    <w:t>%</w:t>
                  </w:r>
                </w:p>
              </w:tc>
              <w:tc>
                <w:tcPr>
                  <w:tcW w:w="1201" w:type="pct"/>
                  <w:tcBorders>
                    <w:top w:val="single" w:sz="4" w:space="0" w:color="000000"/>
                    <w:left w:val="single" w:sz="4" w:space="0" w:color="000000"/>
                    <w:bottom w:val="single" w:sz="4" w:space="0" w:color="000000"/>
                    <w:right w:val="single" w:sz="4" w:space="0" w:color="000000"/>
                  </w:tcBorders>
                  <w:vAlign w:val="center"/>
                </w:tcPr>
                <w:p w14:paraId="19885CAE" w14:textId="60E5ABB9" w:rsidR="001F4F9F" w:rsidRDefault="001F4F9F" w:rsidP="009756ED">
                  <w:pPr>
                    <w:pStyle w:val="TableParagraph"/>
                    <w:spacing w:after="60"/>
                    <w:ind w:left="108" w:right="93"/>
                    <w:jc w:val="left"/>
                    <w:rPr>
                      <w:rFonts w:ascii="Tahoma" w:hAnsi="Tahoma" w:cs="Tahoma"/>
                    </w:rPr>
                  </w:pPr>
                  <w:r w:rsidRPr="006D2EE3">
                    <w:rPr>
                      <w:rFonts w:ascii="Tahoma" w:hAnsi="Tahoma" w:cs="Tahoma"/>
                    </w:rPr>
                    <w:t xml:space="preserve">ΠΑΡΑΡΤΗΜΑ Ι </w:t>
                  </w:r>
                  <w:r w:rsidR="00922989">
                    <w:rPr>
                      <w:rFonts w:ascii="Tahoma" w:hAnsi="Tahoma" w:cs="Tahoma"/>
                    </w:rPr>
                    <w:t xml:space="preserve">Κεφ. </w:t>
                  </w:r>
                  <w:r w:rsidR="00922989">
                    <w:rPr>
                      <w:rFonts w:ascii="Tahoma" w:hAnsi="Tahoma" w:cs="Tahoma"/>
                    </w:rPr>
                    <w:fldChar w:fldCharType="begin"/>
                  </w:r>
                  <w:r w:rsidR="00922989">
                    <w:rPr>
                      <w:rFonts w:ascii="Tahoma" w:hAnsi="Tahoma" w:cs="Tahoma"/>
                    </w:rPr>
                    <w:instrText xml:space="preserve"> REF _Ref121743321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1</w:t>
                  </w:r>
                  <w:r w:rsidR="00922989">
                    <w:rPr>
                      <w:rFonts w:ascii="Tahoma" w:hAnsi="Tahoma" w:cs="Tahoma"/>
                    </w:rPr>
                    <w:fldChar w:fldCharType="end"/>
                  </w:r>
                  <w:r>
                    <w:rPr>
                      <w:rFonts w:ascii="Tahoma" w:hAnsi="Tahoma" w:cs="Tahoma"/>
                    </w:rPr>
                    <w:t xml:space="preserve"> </w:t>
                  </w:r>
                </w:p>
                <w:p w14:paraId="0916E53E" w14:textId="36DA0BE9" w:rsidR="00C0635D" w:rsidRPr="00922989" w:rsidRDefault="00CE3EB1" w:rsidP="009756ED">
                  <w:pPr>
                    <w:pStyle w:val="TableParagraph"/>
                    <w:spacing w:after="60"/>
                    <w:ind w:left="108" w:right="93"/>
                    <w:jc w:val="left"/>
                    <w:rPr>
                      <w:rFonts w:ascii="Tahoma" w:hAnsi="Tahoma" w:cs="Tahoma"/>
                    </w:rPr>
                  </w:pPr>
                  <w:r w:rsidRPr="00922989">
                    <w:rPr>
                      <w:rFonts w:ascii="Tahoma" w:hAnsi="Tahoma" w:cs="Tahoma"/>
                    </w:rPr>
                    <w:t xml:space="preserve">&amp; </w:t>
                  </w:r>
                  <w:r w:rsidR="00922989">
                    <w:rPr>
                      <w:rFonts w:ascii="Tahoma" w:hAnsi="Tahoma" w:cs="Tahoma"/>
                    </w:rPr>
                    <w:t xml:space="preserve">Κεφ.  </w:t>
                  </w:r>
                  <w:r w:rsidR="00922989">
                    <w:rPr>
                      <w:rFonts w:ascii="Tahoma" w:hAnsi="Tahoma" w:cs="Tahoma"/>
                    </w:rPr>
                    <w:fldChar w:fldCharType="begin"/>
                  </w:r>
                  <w:r w:rsidR="00922989">
                    <w:rPr>
                      <w:rFonts w:ascii="Tahoma" w:hAnsi="Tahoma" w:cs="Tahoma"/>
                    </w:rPr>
                    <w:instrText xml:space="preserve"> REF _Ref121743335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2</w:t>
                  </w:r>
                  <w:r w:rsidR="00922989">
                    <w:rPr>
                      <w:rFonts w:ascii="Tahoma" w:hAnsi="Tahoma" w:cs="Tahoma"/>
                    </w:rPr>
                    <w:fldChar w:fldCharType="end"/>
                  </w:r>
                </w:p>
              </w:tc>
            </w:tr>
            <w:tr w:rsidR="00126608" w:rsidRPr="00F0524E" w14:paraId="34DC9CFB" w14:textId="77777777" w:rsidTr="00B07AD1">
              <w:trPr>
                <w:trHeight w:val="281"/>
              </w:trPr>
              <w:tc>
                <w:tcPr>
                  <w:tcW w:w="516" w:type="pct"/>
                  <w:tcBorders>
                    <w:top w:val="single" w:sz="4" w:space="0" w:color="000000"/>
                    <w:left w:val="single" w:sz="4" w:space="0" w:color="000000"/>
                    <w:bottom w:val="single" w:sz="4" w:space="0" w:color="000000"/>
                    <w:right w:val="single" w:sz="4" w:space="0" w:color="000000"/>
                  </w:tcBorders>
                  <w:vAlign w:val="center"/>
                  <w:hideMark/>
                </w:tcPr>
                <w:p w14:paraId="1AA3865B" w14:textId="77777777" w:rsidR="00C0635D" w:rsidRPr="00DB60F0" w:rsidRDefault="00C0635D" w:rsidP="00F0524E">
                  <w:pPr>
                    <w:pStyle w:val="TableParagraph"/>
                    <w:spacing w:after="60"/>
                    <w:ind w:left="107"/>
                    <w:rPr>
                      <w:rFonts w:ascii="Tahoma" w:hAnsi="Tahoma" w:cs="Tahoma"/>
                      <w:lang w:val="en-US"/>
                    </w:rPr>
                  </w:pPr>
                  <w:r w:rsidRPr="00DB60F0">
                    <w:rPr>
                      <w:rFonts w:ascii="Tahoma" w:hAnsi="Tahoma" w:cs="Tahoma"/>
                      <w:lang w:val="en-US"/>
                    </w:rPr>
                    <w:t>1.2</w:t>
                  </w:r>
                </w:p>
              </w:tc>
              <w:tc>
                <w:tcPr>
                  <w:tcW w:w="2476" w:type="pct"/>
                  <w:tcBorders>
                    <w:top w:val="single" w:sz="4" w:space="0" w:color="000000"/>
                    <w:left w:val="single" w:sz="4" w:space="0" w:color="000000"/>
                    <w:bottom w:val="single" w:sz="4" w:space="0" w:color="000000"/>
                    <w:right w:val="single" w:sz="4" w:space="0" w:color="000000"/>
                  </w:tcBorders>
                  <w:vAlign w:val="center"/>
                  <w:hideMark/>
                </w:tcPr>
                <w:p w14:paraId="0E66134C" w14:textId="77777777" w:rsidR="00C0635D" w:rsidRPr="00DB60F0" w:rsidRDefault="00C0635D" w:rsidP="00F0524E">
                  <w:pPr>
                    <w:pStyle w:val="TableParagraph"/>
                    <w:spacing w:after="60"/>
                    <w:ind w:left="108"/>
                    <w:rPr>
                      <w:rFonts w:ascii="Tahoma" w:hAnsi="Tahoma" w:cs="Tahoma"/>
                      <w:lang w:val="en-US"/>
                    </w:rPr>
                  </w:pPr>
                  <w:r w:rsidRPr="00DB60F0">
                    <w:rPr>
                      <w:rFonts w:ascii="Tahoma" w:hAnsi="Tahoma" w:cs="Tahoma"/>
                      <w:lang w:val="en-US"/>
                    </w:rPr>
                    <w:t>Αρχιτεκτονική προτεινόμενης λύσης</w:t>
                  </w:r>
                </w:p>
              </w:tc>
              <w:tc>
                <w:tcPr>
                  <w:tcW w:w="807" w:type="pct"/>
                  <w:tcBorders>
                    <w:top w:val="single" w:sz="4" w:space="0" w:color="000000"/>
                    <w:left w:val="single" w:sz="4" w:space="0" w:color="000000"/>
                    <w:bottom w:val="single" w:sz="4" w:space="0" w:color="000000"/>
                    <w:right w:val="single" w:sz="4" w:space="0" w:color="000000"/>
                  </w:tcBorders>
                  <w:vAlign w:val="center"/>
                  <w:hideMark/>
                </w:tcPr>
                <w:p w14:paraId="7CFF13F6" w14:textId="55F4006D" w:rsidR="00C0635D" w:rsidRPr="00DB60F0" w:rsidRDefault="00126608" w:rsidP="00126608">
                  <w:pPr>
                    <w:pStyle w:val="TableParagraph"/>
                    <w:spacing w:after="60"/>
                    <w:jc w:val="center"/>
                    <w:rPr>
                      <w:rFonts w:ascii="Tahoma" w:hAnsi="Tahoma" w:cs="Tahoma"/>
                      <w:lang w:val="en-US"/>
                    </w:rPr>
                  </w:pPr>
                  <w:r>
                    <w:rPr>
                      <w:rFonts w:ascii="Tahoma" w:hAnsi="Tahoma" w:cs="Tahoma"/>
                      <w:lang w:val="en-US"/>
                    </w:rPr>
                    <w:t>5</w:t>
                  </w:r>
                  <w:r w:rsidR="00C0635D" w:rsidRPr="00DB60F0">
                    <w:rPr>
                      <w:rFonts w:ascii="Tahoma" w:hAnsi="Tahoma" w:cs="Tahoma"/>
                      <w:lang w:val="en-US"/>
                    </w:rPr>
                    <w:t>%</w:t>
                  </w:r>
                </w:p>
              </w:tc>
              <w:tc>
                <w:tcPr>
                  <w:tcW w:w="1201" w:type="pct"/>
                  <w:tcBorders>
                    <w:top w:val="single" w:sz="4" w:space="0" w:color="000000"/>
                    <w:left w:val="single" w:sz="4" w:space="0" w:color="000000"/>
                    <w:bottom w:val="single" w:sz="4" w:space="0" w:color="000000"/>
                    <w:right w:val="single" w:sz="4" w:space="0" w:color="000000"/>
                  </w:tcBorders>
                  <w:vAlign w:val="center"/>
                </w:tcPr>
                <w:p w14:paraId="057B4AAD" w14:textId="78D87314" w:rsidR="00C0635D" w:rsidRDefault="00EF4C45" w:rsidP="009756ED">
                  <w:pPr>
                    <w:pStyle w:val="TableParagraph"/>
                    <w:spacing w:after="60"/>
                    <w:ind w:left="107"/>
                    <w:jc w:val="left"/>
                    <w:rPr>
                      <w:rFonts w:ascii="Tahoma" w:hAnsi="Tahoma" w:cs="Tahoma"/>
                      <w:highlight w:val="yellow"/>
                      <w:lang w:val="en-US"/>
                    </w:rPr>
                  </w:pPr>
                  <w:r w:rsidRPr="00F0524E">
                    <w:rPr>
                      <w:rFonts w:ascii="Tahoma" w:hAnsi="Tahoma" w:cs="Tahoma"/>
                      <w:lang w:val="en-US"/>
                    </w:rPr>
                    <w:t xml:space="preserve">ΠΑΡΑΡΤΗΜΑ Ι </w:t>
                  </w:r>
                </w:p>
                <w:p w14:paraId="045B1260" w14:textId="3872C2EC" w:rsidR="00922989" w:rsidRPr="00F0524E" w:rsidRDefault="00922989" w:rsidP="009756ED">
                  <w:pPr>
                    <w:pStyle w:val="TableParagraph"/>
                    <w:spacing w:after="60"/>
                    <w:ind w:left="107"/>
                    <w:jc w:val="left"/>
                    <w:rPr>
                      <w:rFonts w:ascii="Tahoma" w:hAnsi="Tahoma" w:cs="Tahoma"/>
                      <w:lang w:val="en-US"/>
                    </w:rPr>
                  </w:pPr>
                  <w:r>
                    <w:rPr>
                      <w:rFonts w:ascii="Tahoma" w:hAnsi="Tahoma" w:cs="Tahoma"/>
                    </w:rPr>
                    <w:t xml:space="preserve">Κεφ. </w:t>
                  </w:r>
                  <w:r>
                    <w:rPr>
                      <w:rFonts w:ascii="Tahoma" w:hAnsi="Tahoma" w:cs="Tahoma"/>
                    </w:rPr>
                    <w:fldChar w:fldCharType="begin"/>
                  </w:r>
                  <w:r>
                    <w:rPr>
                      <w:rFonts w:ascii="Tahoma" w:hAnsi="Tahoma" w:cs="Tahoma"/>
                    </w:rPr>
                    <w:instrText xml:space="preserve"> REF _Ref121743372 \r \h </w:instrText>
                  </w:r>
                  <w:r w:rsidR="00620CDA">
                    <w:rPr>
                      <w:rFonts w:ascii="Tahoma" w:hAnsi="Tahoma" w:cs="Tahoma"/>
                    </w:rPr>
                    <w:instrText xml:space="preserve"> \* MERGEFORMAT </w:instrText>
                  </w:r>
                  <w:r>
                    <w:rPr>
                      <w:rFonts w:ascii="Tahoma" w:hAnsi="Tahoma" w:cs="Tahoma"/>
                    </w:rPr>
                  </w:r>
                  <w:r>
                    <w:rPr>
                      <w:rFonts w:ascii="Tahoma" w:hAnsi="Tahoma" w:cs="Tahoma"/>
                    </w:rPr>
                    <w:fldChar w:fldCharType="separate"/>
                  </w:r>
                  <w:r w:rsidR="002E56D0">
                    <w:rPr>
                      <w:rFonts w:ascii="Tahoma" w:hAnsi="Tahoma" w:cs="Tahoma"/>
                    </w:rPr>
                    <w:t>3</w:t>
                  </w:r>
                  <w:r>
                    <w:rPr>
                      <w:rFonts w:ascii="Tahoma" w:hAnsi="Tahoma" w:cs="Tahoma"/>
                    </w:rPr>
                    <w:fldChar w:fldCharType="end"/>
                  </w:r>
                  <w:r w:rsidR="00576FA8">
                    <w:rPr>
                      <w:rFonts w:ascii="Tahoma" w:hAnsi="Tahoma" w:cs="Tahoma"/>
                    </w:rPr>
                    <w:t xml:space="preserve"> , </w:t>
                  </w:r>
                  <w:r w:rsidR="00576FA8">
                    <w:rPr>
                      <w:rFonts w:ascii="Tahoma" w:hAnsi="Tahoma" w:cs="Tahoma"/>
                    </w:rPr>
                    <w:fldChar w:fldCharType="begin"/>
                  </w:r>
                  <w:r w:rsidR="00576FA8">
                    <w:rPr>
                      <w:rFonts w:ascii="Tahoma" w:hAnsi="Tahoma" w:cs="Tahoma"/>
                    </w:rPr>
                    <w:instrText xml:space="preserve"> REF _Ref121749703 \r \h </w:instrText>
                  </w:r>
                  <w:r w:rsidR="00576FA8">
                    <w:rPr>
                      <w:rFonts w:ascii="Tahoma" w:hAnsi="Tahoma" w:cs="Tahoma"/>
                    </w:rPr>
                  </w:r>
                  <w:r w:rsidR="00576FA8">
                    <w:rPr>
                      <w:rFonts w:ascii="Tahoma" w:hAnsi="Tahoma" w:cs="Tahoma"/>
                    </w:rPr>
                    <w:fldChar w:fldCharType="separate"/>
                  </w:r>
                  <w:r w:rsidR="002E56D0">
                    <w:rPr>
                      <w:rFonts w:ascii="Tahoma" w:hAnsi="Tahoma" w:cs="Tahoma"/>
                    </w:rPr>
                    <w:t>7.3.2</w:t>
                  </w:r>
                  <w:r w:rsidR="00576FA8">
                    <w:rPr>
                      <w:rFonts w:ascii="Tahoma" w:hAnsi="Tahoma" w:cs="Tahoma"/>
                    </w:rPr>
                    <w:fldChar w:fldCharType="end"/>
                  </w:r>
                </w:p>
              </w:tc>
            </w:tr>
            <w:tr w:rsidR="00126608" w:rsidRPr="00B91568" w14:paraId="2AC3B540" w14:textId="77777777" w:rsidTr="00B07AD1">
              <w:trPr>
                <w:trHeight w:val="562"/>
              </w:trPr>
              <w:tc>
                <w:tcPr>
                  <w:tcW w:w="5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0E7F1431" w14:textId="571C078A" w:rsidR="00C0635D" w:rsidRPr="00B91568" w:rsidRDefault="0070480C" w:rsidP="00F0524E">
                  <w:pPr>
                    <w:pStyle w:val="TableParagraph"/>
                    <w:spacing w:after="60"/>
                    <w:ind w:left="107"/>
                    <w:rPr>
                      <w:rFonts w:ascii="Tahoma" w:hAnsi="Tahoma" w:cs="Tahoma"/>
                      <w:b/>
                      <w:lang w:val="en-US"/>
                    </w:rPr>
                  </w:pPr>
                  <w:r w:rsidRPr="00B91568">
                    <w:rPr>
                      <w:rFonts w:ascii="Tahoma" w:hAnsi="Tahoma" w:cs="Tahoma"/>
                      <w:b/>
                      <w:lang w:val="en-US"/>
                    </w:rPr>
                    <w:t>2</w:t>
                  </w:r>
                </w:p>
              </w:tc>
              <w:tc>
                <w:tcPr>
                  <w:tcW w:w="24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3C364875" w14:textId="4EC0F208" w:rsidR="00C0635D" w:rsidRPr="00B91568" w:rsidRDefault="00055591" w:rsidP="00F0524E">
                  <w:pPr>
                    <w:pStyle w:val="TableParagraph"/>
                    <w:spacing w:after="60"/>
                    <w:ind w:left="107" w:right="142"/>
                    <w:rPr>
                      <w:rFonts w:ascii="Tahoma" w:hAnsi="Tahoma" w:cs="Tahoma"/>
                      <w:b/>
                      <w:lang w:val="en-US"/>
                    </w:rPr>
                  </w:pPr>
                  <w:r w:rsidRPr="00B91568">
                    <w:rPr>
                      <w:rFonts w:ascii="Tahoma" w:hAnsi="Tahoma" w:cs="Tahoma"/>
                      <w:b/>
                      <w:lang w:val="en-US"/>
                    </w:rPr>
                    <w:t>Λειτουργικές Απαιτήσεις</w:t>
                  </w:r>
                </w:p>
              </w:tc>
              <w:tc>
                <w:tcPr>
                  <w:tcW w:w="807"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AF19293" w14:textId="1B3C45AE" w:rsidR="00C0635D" w:rsidRPr="00B91568" w:rsidRDefault="00536A2E" w:rsidP="00F0524E">
                  <w:pPr>
                    <w:pStyle w:val="TableParagraph"/>
                    <w:spacing w:after="60"/>
                    <w:jc w:val="center"/>
                    <w:rPr>
                      <w:rFonts w:ascii="Tahoma" w:hAnsi="Tahoma" w:cs="Tahoma"/>
                      <w:b/>
                      <w:lang w:val="en-US"/>
                    </w:rPr>
                  </w:pPr>
                  <w:r>
                    <w:rPr>
                      <w:rFonts w:ascii="Tahoma" w:hAnsi="Tahoma" w:cs="Tahoma"/>
                      <w:b/>
                      <w:lang w:val="en-US"/>
                    </w:rPr>
                    <w:t>5</w:t>
                  </w:r>
                  <w:r>
                    <w:rPr>
                      <w:rFonts w:ascii="Tahoma" w:hAnsi="Tahoma" w:cs="Tahoma"/>
                      <w:b/>
                    </w:rPr>
                    <w:t>5</w:t>
                  </w:r>
                  <w:r w:rsidR="00C0635D" w:rsidRPr="00B91568">
                    <w:rPr>
                      <w:rFonts w:ascii="Tahoma" w:hAnsi="Tahoma" w:cs="Tahoma"/>
                      <w:b/>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BC40A15" w14:textId="3714C620" w:rsidR="00C0635D" w:rsidRPr="0070480C" w:rsidRDefault="00C0635D" w:rsidP="00F0524E">
                  <w:pPr>
                    <w:pStyle w:val="TableParagraph"/>
                    <w:spacing w:after="60"/>
                    <w:ind w:left="108" w:right="93"/>
                    <w:jc w:val="center"/>
                    <w:rPr>
                      <w:rFonts w:ascii="Tahoma" w:hAnsi="Tahoma" w:cs="Tahoma"/>
                    </w:rPr>
                  </w:pPr>
                </w:p>
              </w:tc>
            </w:tr>
            <w:tr w:rsidR="00B07AD1" w:rsidRPr="006D2EE3" w14:paraId="6824217D" w14:textId="77777777" w:rsidTr="00B07AD1">
              <w:tc>
                <w:tcPr>
                  <w:tcW w:w="516" w:type="pct"/>
                  <w:tcBorders>
                    <w:top w:val="single" w:sz="4" w:space="0" w:color="000000"/>
                    <w:left w:val="single" w:sz="4" w:space="0" w:color="000000"/>
                    <w:bottom w:val="single" w:sz="4" w:space="0" w:color="000000"/>
                    <w:right w:val="single" w:sz="4" w:space="0" w:color="000000"/>
                  </w:tcBorders>
                </w:tcPr>
                <w:p w14:paraId="1D0F1CBB" w14:textId="0D7D8263"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2.1</w:t>
                  </w:r>
                </w:p>
              </w:tc>
              <w:tc>
                <w:tcPr>
                  <w:tcW w:w="2476" w:type="pct"/>
                  <w:tcBorders>
                    <w:top w:val="single" w:sz="4" w:space="0" w:color="000000"/>
                    <w:left w:val="single" w:sz="4" w:space="0" w:color="000000"/>
                    <w:bottom w:val="single" w:sz="4" w:space="0" w:color="000000"/>
                    <w:right w:val="single" w:sz="4" w:space="0" w:color="000000"/>
                  </w:tcBorders>
                </w:tcPr>
                <w:p w14:paraId="67CDE675" w14:textId="0E449358"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Μηχανισμός παροχής δεδομένων στο Κεντρικό Μητρώο της Δημόσιας Διοίκησης (golden record) μέσω του ΚΕΔ</w:t>
                  </w:r>
                </w:p>
              </w:tc>
              <w:tc>
                <w:tcPr>
                  <w:tcW w:w="807" w:type="pct"/>
                  <w:tcBorders>
                    <w:top w:val="single" w:sz="4" w:space="0" w:color="000000"/>
                    <w:left w:val="single" w:sz="4" w:space="0" w:color="000000"/>
                    <w:bottom w:val="single" w:sz="4" w:space="0" w:color="000000"/>
                    <w:right w:val="single" w:sz="4" w:space="0" w:color="000000"/>
                  </w:tcBorders>
                </w:tcPr>
                <w:p w14:paraId="610EFD01" w14:textId="6E6077EE" w:rsidR="00B07AD1" w:rsidRPr="00B07AD1" w:rsidRDefault="00536A2E" w:rsidP="00B07AD1">
                  <w:pPr>
                    <w:pStyle w:val="TableParagraph"/>
                    <w:spacing w:after="60"/>
                    <w:jc w:val="center"/>
                    <w:rPr>
                      <w:rFonts w:ascii="Tahoma" w:hAnsi="Tahoma" w:cs="Tahoma"/>
                      <w:lang w:val="en-US"/>
                    </w:rPr>
                  </w:pPr>
                  <w:r>
                    <w:rPr>
                      <w:rFonts w:ascii="Tahoma" w:hAnsi="Tahoma" w:cs="Tahoma"/>
                    </w:rPr>
                    <w:t>10</w:t>
                  </w:r>
                  <w:r w:rsidR="00B07AD1"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tcPr>
                <w:p w14:paraId="170CFBCA" w14:textId="6B8738B2" w:rsidR="00B07AD1" w:rsidRPr="006D2EE3" w:rsidRDefault="00B07AD1" w:rsidP="009756ED">
                  <w:pPr>
                    <w:pStyle w:val="TableParagraph"/>
                    <w:spacing w:after="60"/>
                    <w:ind w:left="108" w:right="93"/>
                    <w:jc w:val="left"/>
                    <w:rPr>
                      <w:rFonts w:ascii="Tahoma" w:hAnsi="Tahoma" w:cs="Tahoma"/>
                    </w:rPr>
                  </w:pPr>
                  <w:r w:rsidRPr="00B91568">
                    <w:rPr>
                      <w:rFonts w:ascii="Tahoma" w:hAnsi="Tahoma" w:cs="Tahoma"/>
                    </w:rPr>
                    <w:t>ΠΑΡΑΡΤΗΜΑ Ι</w:t>
                  </w:r>
                  <w:r>
                    <w:rPr>
                      <w:rFonts w:ascii="Tahoma" w:hAnsi="Tahoma" w:cs="Tahoma"/>
                      <w:lang w:val="en-US"/>
                    </w:rPr>
                    <w:t xml:space="preserve"> </w:t>
                  </w:r>
                  <w:r w:rsidRPr="00B91568">
                    <w:rPr>
                      <w:rFonts w:ascii="Tahoma" w:hAnsi="Tahoma" w:cs="Tahoma"/>
                    </w:rPr>
                    <w:t>Κεφ.</w:t>
                  </w:r>
                  <w:r>
                    <w:rPr>
                      <w:rFonts w:ascii="Tahoma" w:hAnsi="Tahoma" w:cs="Tahoma"/>
                      <w:lang w:val="en-US"/>
                    </w:rPr>
                    <w:t xml:space="preserve"> </w:t>
                  </w:r>
                  <w:r w:rsidR="00922989">
                    <w:rPr>
                      <w:rFonts w:ascii="Tahoma" w:hAnsi="Tahoma" w:cs="Tahoma"/>
                    </w:rPr>
                    <w:fldChar w:fldCharType="begin"/>
                  </w:r>
                  <w:r w:rsidR="00922989">
                    <w:rPr>
                      <w:rFonts w:ascii="Tahoma" w:hAnsi="Tahoma" w:cs="Tahoma"/>
                      <w:lang w:val="en-US"/>
                    </w:rPr>
                    <w:instrText xml:space="preserve"> REF _Ref121743160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lang w:val="en-US"/>
                    </w:rPr>
                    <w:t>4.1</w:t>
                  </w:r>
                  <w:r w:rsidR="00922989">
                    <w:rPr>
                      <w:rFonts w:ascii="Tahoma" w:hAnsi="Tahoma" w:cs="Tahoma"/>
                    </w:rPr>
                    <w:fldChar w:fldCharType="end"/>
                  </w:r>
                </w:p>
              </w:tc>
            </w:tr>
            <w:tr w:rsidR="00B07AD1" w:rsidRPr="006D2EE3" w14:paraId="4519AE2F" w14:textId="77777777" w:rsidTr="00B07AD1">
              <w:tc>
                <w:tcPr>
                  <w:tcW w:w="516" w:type="pct"/>
                  <w:tcBorders>
                    <w:top w:val="single" w:sz="4" w:space="0" w:color="000000"/>
                    <w:left w:val="single" w:sz="4" w:space="0" w:color="000000"/>
                    <w:bottom w:val="single" w:sz="4" w:space="0" w:color="000000"/>
                    <w:right w:val="single" w:sz="4" w:space="0" w:color="000000"/>
                  </w:tcBorders>
                </w:tcPr>
                <w:p w14:paraId="1DE90A29" w14:textId="7FE92014"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w:t>
                  </w:r>
                  <w:r>
                    <w:rPr>
                      <w:rFonts w:ascii="Tahoma" w:hAnsi="Tahoma" w:cs="Tahoma"/>
                    </w:rPr>
                    <w:t>2</w:t>
                  </w:r>
                </w:p>
              </w:tc>
              <w:tc>
                <w:tcPr>
                  <w:tcW w:w="2476" w:type="pct"/>
                  <w:tcBorders>
                    <w:top w:val="single" w:sz="4" w:space="0" w:color="000000"/>
                    <w:left w:val="single" w:sz="4" w:space="0" w:color="000000"/>
                    <w:bottom w:val="single" w:sz="4" w:space="0" w:color="000000"/>
                    <w:right w:val="single" w:sz="4" w:space="0" w:color="000000"/>
                  </w:tcBorders>
                </w:tcPr>
                <w:p w14:paraId="103788AF" w14:textId="6B6664A3"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Διαχείριση ψηφιακών δηλώσεων – αιτήσεων πρωτογενών γεγονότων ζωής</w:t>
                  </w:r>
                </w:p>
              </w:tc>
              <w:tc>
                <w:tcPr>
                  <w:tcW w:w="807" w:type="pct"/>
                  <w:tcBorders>
                    <w:top w:val="single" w:sz="4" w:space="0" w:color="000000"/>
                    <w:left w:val="single" w:sz="4" w:space="0" w:color="000000"/>
                    <w:bottom w:val="single" w:sz="4" w:space="0" w:color="000000"/>
                    <w:right w:val="single" w:sz="4" w:space="0" w:color="000000"/>
                  </w:tcBorders>
                </w:tcPr>
                <w:p w14:paraId="3D83677C" w14:textId="136124E4" w:rsidR="00B07AD1" w:rsidRPr="00B07AD1" w:rsidRDefault="00536A2E" w:rsidP="00B07AD1">
                  <w:pPr>
                    <w:pStyle w:val="TableParagraph"/>
                    <w:spacing w:after="60"/>
                    <w:jc w:val="center"/>
                    <w:rPr>
                      <w:rFonts w:ascii="Tahoma" w:hAnsi="Tahoma" w:cs="Tahoma"/>
                      <w:lang w:val="en-US"/>
                    </w:rPr>
                  </w:pPr>
                  <w:r>
                    <w:rPr>
                      <w:rFonts w:ascii="Tahoma" w:hAnsi="Tahoma" w:cs="Tahoma"/>
                    </w:rPr>
                    <w:t>10</w:t>
                  </w:r>
                  <w:r w:rsidR="00B07AD1"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tcPr>
                <w:p w14:paraId="7525C594" w14:textId="62836E59" w:rsidR="00B07AD1" w:rsidRPr="006D2EE3" w:rsidRDefault="00B07AD1" w:rsidP="009756ED">
                  <w:pPr>
                    <w:pStyle w:val="TableParagraph"/>
                    <w:spacing w:after="60"/>
                    <w:ind w:left="108" w:right="93"/>
                    <w:jc w:val="left"/>
                    <w:rPr>
                      <w:rFonts w:ascii="Tahoma" w:hAnsi="Tahoma" w:cs="Tahoma"/>
                    </w:rPr>
                  </w:pPr>
                  <w:r w:rsidRPr="00F0524E">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_Ref121743201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4.3</w:t>
                  </w:r>
                  <w:r w:rsidR="00922989">
                    <w:rPr>
                      <w:rFonts w:ascii="Tahoma" w:hAnsi="Tahoma" w:cs="Tahoma"/>
                    </w:rPr>
                    <w:fldChar w:fldCharType="end"/>
                  </w:r>
                </w:p>
              </w:tc>
            </w:tr>
            <w:tr w:rsidR="00B07AD1" w:rsidRPr="006D2EE3" w14:paraId="3E1C19AF" w14:textId="77777777" w:rsidTr="00B07AD1">
              <w:tc>
                <w:tcPr>
                  <w:tcW w:w="516" w:type="pct"/>
                  <w:tcBorders>
                    <w:top w:val="single" w:sz="4" w:space="0" w:color="000000"/>
                    <w:left w:val="single" w:sz="4" w:space="0" w:color="000000"/>
                    <w:bottom w:val="single" w:sz="4" w:space="0" w:color="000000"/>
                    <w:right w:val="single" w:sz="4" w:space="0" w:color="000000"/>
                  </w:tcBorders>
                </w:tcPr>
                <w:p w14:paraId="550227E5" w14:textId="6789429C"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w:t>
                  </w:r>
                  <w:r>
                    <w:rPr>
                      <w:rFonts w:ascii="Tahoma" w:hAnsi="Tahoma" w:cs="Tahoma"/>
                    </w:rPr>
                    <w:t>3</w:t>
                  </w:r>
                </w:p>
              </w:tc>
              <w:tc>
                <w:tcPr>
                  <w:tcW w:w="2476" w:type="pct"/>
                  <w:tcBorders>
                    <w:top w:val="single" w:sz="4" w:space="0" w:color="000000"/>
                    <w:left w:val="single" w:sz="4" w:space="0" w:color="000000"/>
                    <w:bottom w:val="single" w:sz="4" w:space="0" w:color="000000"/>
                    <w:right w:val="single" w:sz="4" w:space="0" w:color="000000"/>
                  </w:tcBorders>
                </w:tcPr>
                <w:p w14:paraId="4EC167B7" w14:textId="421CF2A9"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Υποσύστημα παροχής στατιστικών δεδομένων στους Φορείς λειτουργίας του έργου</w:t>
                  </w:r>
                </w:p>
              </w:tc>
              <w:tc>
                <w:tcPr>
                  <w:tcW w:w="807" w:type="pct"/>
                  <w:tcBorders>
                    <w:top w:val="single" w:sz="4" w:space="0" w:color="000000"/>
                    <w:left w:val="single" w:sz="4" w:space="0" w:color="000000"/>
                    <w:bottom w:val="single" w:sz="4" w:space="0" w:color="000000"/>
                    <w:right w:val="single" w:sz="4" w:space="0" w:color="000000"/>
                  </w:tcBorders>
                </w:tcPr>
                <w:p w14:paraId="6CB4A40E" w14:textId="3CFFA2EA" w:rsidR="00B07AD1" w:rsidRPr="00B07AD1" w:rsidRDefault="00B07AD1" w:rsidP="00B07AD1">
                  <w:pPr>
                    <w:pStyle w:val="TableParagraph"/>
                    <w:spacing w:after="60"/>
                    <w:jc w:val="center"/>
                    <w:rPr>
                      <w:rFonts w:ascii="Tahoma" w:hAnsi="Tahoma" w:cs="Tahoma"/>
                      <w:lang w:val="en-US"/>
                    </w:rPr>
                  </w:pPr>
                  <w:r w:rsidRPr="00B07AD1">
                    <w:rPr>
                      <w:rFonts w:ascii="Tahoma" w:hAnsi="Tahoma" w:cs="Tahoma"/>
                    </w:rPr>
                    <w:t>5%</w:t>
                  </w:r>
                </w:p>
              </w:tc>
              <w:tc>
                <w:tcPr>
                  <w:tcW w:w="1201" w:type="pct"/>
                  <w:tcBorders>
                    <w:top w:val="single" w:sz="4" w:space="0" w:color="000000"/>
                    <w:left w:val="single" w:sz="4" w:space="0" w:color="000000"/>
                    <w:bottom w:val="single" w:sz="4" w:space="0" w:color="000000"/>
                    <w:right w:val="single" w:sz="4" w:space="0" w:color="000000"/>
                  </w:tcBorders>
                </w:tcPr>
                <w:p w14:paraId="69069F59" w14:textId="4A4F1575" w:rsidR="00B07AD1" w:rsidRPr="006D2EE3" w:rsidRDefault="00B07AD1" w:rsidP="009756ED">
                  <w:pPr>
                    <w:pStyle w:val="TableParagraph"/>
                    <w:spacing w:after="60"/>
                    <w:ind w:left="108" w:right="93"/>
                    <w:jc w:val="left"/>
                    <w:rPr>
                      <w:rFonts w:ascii="Tahoma" w:hAnsi="Tahoma" w:cs="Tahoma"/>
                    </w:rPr>
                  </w:pPr>
                  <w:r w:rsidRPr="00F0524E">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_Ref121743208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4.4</w:t>
                  </w:r>
                  <w:r w:rsidR="00922989">
                    <w:rPr>
                      <w:rFonts w:ascii="Tahoma" w:hAnsi="Tahoma" w:cs="Tahoma"/>
                    </w:rPr>
                    <w:fldChar w:fldCharType="end"/>
                  </w:r>
                </w:p>
              </w:tc>
            </w:tr>
            <w:tr w:rsidR="00B07AD1" w:rsidRPr="006D2EE3" w14:paraId="5DB42D57" w14:textId="77777777" w:rsidTr="00B07AD1">
              <w:tc>
                <w:tcPr>
                  <w:tcW w:w="516" w:type="pct"/>
                  <w:tcBorders>
                    <w:top w:val="single" w:sz="4" w:space="0" w:color="000000"/>
                    <w:left w:val="single" w:sz="4" w:space="0" w:color="000000"/>
                    <w:bottom w:val="single" w:sz="4" w:space="0" w:color="000000"/>
                    <w:right w:val="single" w:sz="4" w:space="0" w:color="000000"/>
                  </w:tcBorders>
                </w:tcPr>
                <w:p w14:paraId="6A2304A0" w14:textId="2DDB3282"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w:t>
                  </w:r>
                  <w:r>
                    <w:rPr>
                      <w:rFonts w:ascii="Tahoma" w:hAnsi="Tahoma" w:cs="Tahoma"/>
                    </w:rPr>
                    <w:t>4</w:t>
                  </w:r>
                </w:p>
              </w:tc>
              <w:tc>
                <w:tcPr>
                  <w:tcW w:w="2476" w:type="pct"/>
                  <w:tcBorders>
                    <w:top w:val="single" w:sz="4" w:space="0" w:color="000000"/>
                    <w:left w:val="single" w:sz="4" w:space="0" w:color="000000"/>
                    <w:bottom w:val="single" w:sz="4" w:space="0" w:color="000000"/>
                    <w:right w:val="single" w:sz="4" w:space="0" w:color="000000"/>
                  </w:tcBorders>
                </w:tcPr>
                <w:p w14:paraId="5C75663C" w14:textId="75AE10FC"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Μηχανισμός διάθεσης στοιχείων γενεαλογικού δένδρου μέσω του ΚΕΔ</w:t>
                  </w:r>
                </w:p>
              </w:tc>
              <w:tc>
                <w:tcPr>
                  <w:tcW w:w="807" w:type="pct"/>
                  <w:tcBorders>
                    <w:top w:val="single" w:sz="4" w:space="0" w:color="000000"/>
                    <w:left w:val="single" w:sz="4" w:space="0" w:color="000000"/>
                    <w:bottom w:val="single" w:sz="4" w:space="0" w:color="000000"/>
                    <w:right w:val="single" w:sz="4" w:space="0" w:color="000000"/>
                  </w:tcBorders>
                </w:tcPr>
                <w:p w14:paraId="1EDFEC28" w14:textId="295D9CF0" w:rsidR="00B07AD1" w:rsidRPr="00B07AD1" w:rsidRDefault="00B07AD1" w:rsidP="00B07AD1">
                  <w:pPr>
                    <w:pStyle w:val="TableParagraph"/>
                    <w:spacing w:after="60"/>
                    <w:jc w:val="center"/>
                    <w:rPr>
                      <w:rFonts w:ascii="Tahoma" w:hAnsi="Tahoma" w:cs="Tahoma"/>
                      <w:lang w:val="en-US"/>
                    </w:rPr>
                  </w:pPr>
                  <w:r>
                    <w:rPr>
                      <w:rFonts w:ascii="Tahoma" w:hAnsi="Tahoma" w:cs="Tahoma"/>
                    </w:rPr>
                    <w:t>5</w:t>
                  </w:r>
                  <w:r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tcPr>
                <w:p w14:paraId="0F7384A3" w14:textId="5E36ADE8" w:rsidR="00B07AD1" w:rsidRPr="006D2EE3" w:rsidRDefault="00B07AD1" w:rsidP="009756ED">
                  <w:pPr>
                    <w:pStyle w:val="TableParagraph"/>
                    <w:spacing w:after="60"/>
                    <w:ind w:left="108" w:right="93"/>
                    <w:jc w:val="left"/>
                    <w:rPr>
                      <w:rFonts w:ascii="Tahoma" w:hAnsi="Tahoma" w:cs="Tahoma"/>
                    </w:rPr>
                  </w:pPr>
                  <w:r w:rsidRPr="00B91568">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_Ref121743213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4.6</w:t>
                  </w:r>
                  <w:r w:rsidR="00922989">
                    <w:rPr>
                      <w:rFonts w:ascii="Tahoma" w:hAnsi="Tahoma" w:cs="Tahoma"/>
                    </w:rPr>
                    <w:fldChar w:fldCharType="end"/>
                  </w:r>
                </w:p>
              </w:tc>
            </w:tr>
            <w:tr w:rsidR="00B07AD1" w:rsidRPr="006D2EE3" w14:paraId="2E5A8F64"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uto"/>
                </w:tcPr>
                <w:p w14:paraId="3B3FEB2C" w14:textId="17EDBCFF"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w:t>
                  </w:r>
                  <w:r>
                    <w:rPr>
                      <w:rFonts w:ascii="Tahoma" w:hAnsi="Tahoma" w:cs="Tahoma"/>
                    </w:rPr>
                    <w:t>5</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14:paraId="1E2DC7D6" w14:textId="755BC90D"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Πληρότητα Δεδομένων</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5D580FD8" w14:textId="55718A94" w:rsidR="00B07AD1" w:rsidRPr="00B07AD1" w:rsidRDefault="00536A2E" w:rsidP="00B07AD1">
                  <w:pPr>
                    <w:pStyle w:val="TableParagraph"/>
                    <w:spacing w:after="60"/>
                    <w:jc w:val="center"/>
                    <w:rPr>
                      <w:rFonts w:ascii="Tahoma" w:hAnsi="Tahoma" w:cs="Tahoma"/>
                      <w:lang w:val="en-US"/>
                    </w:rPr>
                  </w:pPr>
                  <w:r>
                    <w:rPr>
                      <w:rFonts w:ascii="Tahoma" w:hAnsi="Tahoma" w:cs="Tahoma"/>
                    </w:rPr>
                    <w:t>8</w:t>
                  </w:r>
                  <w:r w:rsidR="00B07AD1"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shd w:val="clear" w:color="auto" w:fill="auto"/>
                </w:tcPr>
                <w:p w14:paraId="1664A6AA" w14:textId="76E30D25" w:rsidR="00B07AD1" w:rsidRPr="006D2EE3" w:rsidRDefault="00B07AD1" w:rsidP="009756ED">
                  <w:pPr>
                    <w:pStyle w:val="TableParagraph"/>
                    <w:spacing w:after="60"/>
                    <w:ind w:left="108" w:right="93"/>
                    <w:jc w:val="left"/>
                    <w:rPr>
                      <w:rFonts w:ascii="Tahoma" w:hAnsi="Tahoma" w:cs="Tahoma"/>
                    </w:rPr>
                  </w:pPr>
                  <w:r w:rsidRPr="00B91568">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_Ref121743223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4.7</w:t>
                  </w:r>
                  <w:r w:rsidR="00922989">
                    <w:rPr>
                      <w:rFonts w:ascii="Tahoma" w:hAnsi="Tahoma" w:cs="Tahoma"/>
                    </w:rPr>
                    <w:fldChar w:fldCharType="end"/>
                  </w:r>
                </w:p>
              </w:tc>
            </w:tr>
            <w:tr w:rsidR="00B07AD1" w:rsidRPr="006D2EE3" w14:paraId="6E86CE85"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uto"/>
                </w:tcPr>
                <w:p w14:paraId="4D11AEC6" w14:textId="7420572D" w:rsidR="00B07AD1" w:rsidRPr="00DB60F0" w:rsidRDefault="00B07AD1" w:rsidP="00B07AD1">
                  <w:pPr>
                    <w:pStyle w:val="TableParagraph"/>
                    <w:spacing w:after="60"/>
                    <w:ind w:left="107"/>
                    <w:rPr>
                      <w:rFonts w:ascii="Tahoma" w:hAnsi="Tahoma" w:cs="Tahoma"/>
                      <w:lang w:val="en-US"/>
                    </w:rPr>
                  </w:pPr>
                  <w:r w:rsidRPr="00B91568">
                    <w:rPr>
                      <w:rFonts w:ascii="Tahoma" w:hAnsi="Tahoma" w:cs="Tahoma"/>
                      <w:lang w:val="en-US"/>
                    </w:rPr>
                    <w:t>2.</w:t>
                  </w:r>
                  <w:r>
                    <w:rPr>
                      <w:rFonts w:ascii="Tahoma" w:hAnsi="Tahoma" w:cs="Tahoma"/>
                    </w:rPr>
                    <w:t>6</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14:paraId="3A6AD372" w14:textId="5884B985" w:rsidR="00B07AD1" w:rsidRPr="00DB60F0" w:rsidRDefault="00B07AD1" w:rsidP="00B07AD1">
                  <w:pPr>
                    <w:pStyle w:val="TableParagraph"/>
                    <w:spacing w:after="60"/>
                    <w:ind w:left="107" w:right="142"/>
                    <w:jc w:val="left"/>
                    <w:rPr>
                      <w:rFonts w:ascii="Tahoma" w:hAnsi="Tahoma" w:cs="Tahoma"/>
                    </w:rPr>
                  </w:pPr>
                  <w:r w:rsidRPr="00B91568">
                    <w:rPr>
                      <w:rFonts w:ascii="Tahoma" w:hAnsi="Tahoma" w:cs="Tahoma"/>
                    </w:rPr>
                    <w:t xml:space="preserve">Δράσεις Διαλειτουργικότητας </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2F3E9D5F" w14:textId="1C0E2603" w:rsidR="00B07AD1" w:rsidRPr="00B07AD1" w:rsidRDefault="00536A2E" w:rsidP="00B07AD1">
                  <w:pPr>
                    <w:pStyle w:val="TableParagraph"/>
                    <w:spacing w:after="60"/>
                    <w:jc w:val="center"/>
                    <w:rPr>
                      <w:rFonts w:ascii="Tahoma" w:hAnsi="Tahoma" w:cs="Tahoma"/>
                      <w:lang w:val="en-US"/>
                    </w:rPr>
                  </w:pPr>
                  <w:r>
                    <w:rPr>
                      <w:rFonts w:ascii="Tahoma" w:hAnsi="Tahoma" w:cs="Tahoma"/>
                    </w:rPr>
                    <w:t>12</w:t>
                  </w:r>
                  <w:r w:rsidR="00B07AD1"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shd w:val="clear" w:color="auto" w:fill="auto"/>
                </w:tcPr>
                <w:p w14:paraId="10282101" w14:textId="41E64635" w:rsidR="00B07AD1" w:rsidRPr="006D2EE3" w:rsidRDefault="00B07AD1" w:rsidP="009756ED">
                  <w:pPr>
                    <w:pStyle w:val="TableParagraph"/>
                    <w:spacing w:after="60"/>
                    <w:ind w:left="108" w:right="93"/>
                    <w:jc w:val="left"/>
                    <w:rPr>
                      <w:rFonts w:ascii="Tahoma" w:hAnsi="Tahoma" w:cs="Tahoma"/>
                    </w:rPr>
                  </w:pPr>
                  <w:r w:rsidRPr="00B91568">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_Ref121743233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4.8</w:t>
                  </w:r>
                  <w:r w:rsidR="00922989">
                    <w:rPr>
                      <w:rFonts w:ascii="Tahoma" w:hAnsi="Tahoma" w:cs="Tahoma"/>
                    </w:rPr>
                    <w:fldChar w:fldCharType="end"/>
                  </w:r>
                  <w:r>
                    <w:rPr>
                      <w:rFonts w:ascii="Tahoma" w:hAnsi="Tahoma" w:cs="Tahoma"/>
                    </w:rPr>
                    <w:t xml:space="preserve"> και </w:t>
                  </w:r>
                  <w:r w:rsidR="00922989">
                    <w:rPr>
                      <w:rFonts w:ascii="Tahoma" w:hAnsi="Tahoma" w:cs="Tahoma"/>
                    </w:rPr>
                    <w:fldChar w:fldCharType="begin"/>
                  </w:r>
                  <w:r w:rsidR="00922989">
                    <w:rPr>
                      <w:rFonts w:ascii="Tahoma" w:hAnsi="Tahoma" w:cs="Tahoma"/>
                    </w:rPr>
                    <w:instrText xml:space="preserve"> REF _Ref121743243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4.9.2</w:t>
                  </w:r>
                  <w:r w:rsidR="00922989">
                    <w:rPr>
                      <w:rFonts w:ascii="Tahoma" w:hAnsi="Tahoma" w:cs="Tahoma"/>
                    </w:rPr>
                    <w:fldChar w:fldCharType="end"/>
                  </w:r>
                </w:p>
              </w:tc>
            </w:tr>
            <w:tr w:rsidR="00B07AD1" w:rsidRPr="00D46B93" w14:paraId="543144E4"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uto"/>
                </w:tcPr>
                <w:p w14:paraId="705E615B" w14:textId="1369784A" w:rsidR="00B07AD1" w:rsidRPr="00B07AD1" w:rsidRDefault="00B07AD1" w:rsidP="00B07AD1">
                  <w:pPr>
                    <w:pStyle w:val="TableParagraph"/>
                    <w:spacing w:after="60"/>
                    <w:ind w:left="107"/>
                    <w:rPr>
                      <w:rFonts w:ascii="Tahoma" w:hAnsi="Tahoma" w:cs="Tahoma"/>
                    </w:rPr>
                  </w:pPr>
                  <w:r>
                    <w:rPr>
                      <w:rFonts w:ascii="Tahoma" w:hAnsi="Tahoma" w:cs="Tahoma"/>
                    </w:rPr>
                    <w:t>2.7</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14:paraId="6FC9D8FE" w14:textId="323E50A6" w:rsidR="00B07AD1" w:rsidRPr="00B91568" w:rsidRDefault="00D84329" w:rsidP="00B07AD1">
                  <w:pPr>
                    <w:pStyle w:val="TableParagraph"/>
                    <w:spacing w:after="60"/>
                    <w:ind w:left="107" w:right="142"/>
                    <w:jc w:val="left"/>
                    <w:rPr>
                      <w:rFonts w:ascii="Tahoma" w:hAnsi="Tahoma" w:cs="Tahoma"/>
                    </w:rPr>
                  </w:pPr>
                  <w:r>
                    <w:rPr>
                      <w:rFonts w:ascii="Tahoma" w:hAnsi="Tahoma" w:cs="Tahoma"/>
                    </w:rPr>
                    <w:t>Εκσυγχρονισμός και αναμόρφωση</w:t>
                  </w:r>
                  <w:r w:rsidR="00B07AD1">
                    <w:rPr>
                      <w:rFonts w:ascii="Tahoma" w:hAnsi="Tahoma" w:cs="Tahoma"/>
                    </w:rPr>
                    <w:t xml:space="preserve"> υποσυστημάτων</w:t>
                  </w:r>
                </w:p>
              </w:tc>
              <w:tc>
                <w:tcPr>
                  <w:tcW w:w="807" w:type="pct"/>
                  <w:tcBorders>
                    <w:top w:val="single" w:sz="4" w:space="0" w:color="000000"/>
                    <w:left w:val="single" w:sz="4" w:space="0" w:color="000000"/>
                    <w:bottom w:val="single" w:sz="4" w:space="0" w:color="000000"/>
                    <w:right w:val="single" w:sz="4" w:space="0" w:color="000000"/>
                  </w:tcBorders>
                  <w:shd w:val="clear" w:color="auto" w:fill="auto"/>
                </w:tcPr>
                <w:p w14:paraId="2D9668B5" w14:textId="2F8A4E2C" w:rsidR="00B07AD1" w:rsidRPr="00B07AD1" w:rsidRDefault="00B07AD1" w:rsidP="00B07AD1">
                  <w:pPr>
                    <w:pStyle w:val="TableParagraph"/>
                    <w:spacing w:after="60"/>
                    <w:jc w:val="center"/>
                    <w:rPr>
                      <w:rFonts w:ascii="Tahoma" w:hAnsi="Tahoma" w:cs="Tahoma"/>
                    </w:rPr>
                  </w:pPr>
                  <w:r>
                    <w:rPr>
                      <w:rFonts w:ascii="Tahoma" w:hAnsi="Tahoma" w:cs="Tahoma"/>
                    </w:rPr>
                    <w:t>5</w:t>
                  </w:r>
                  <w:r w:rsidRPr="00B07AD1">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shd w:val="clear" w:color="auto" w:fill="auto"/>
                </w:tcPr>
                <w:p w14:paraId="7E3BB8E6" w14:textId="6435631F" w:rsidR="00B07AD1" w:rsidRPr="00B91568" w:rsidRDefault="00B07AD1" w:rsidP="009756ED">
                  <w:pPr>
                    <w:pStyle w:val="TableParagraph"/>
                    <w:spacing w:after="60"/>
                    <w:ind w:left="108" w:right="93"/>
                    <w:jc w:val="left"/>
                    <w:rPr>
                      <w:rFonts w:ascii="Tahoma" w:hAnsi="Tahoma" w:cs="Tahoma"/>
                    </w:rPr>
                  </w:pPr>
                  <w:r w:rsidRPr="00B91568">
                    <w:rPr>
                      <w:rFonts w:ascii="Tahoma" w:hAnsi="Tahoma" w:cs="Tahoma"/>
                    </w:rPr>
                    <w:t xml:space="preserve">ΠΑΡΑΡΤΗΜΑ Ι Κεφ. </w:t>
                  </w:r>
                  <w:r w:rsidR="00922989">
                    <w:rPr>
                      <w:rFonts w:ascii="Tahoma" w:hAnsi="Tahoma" w:cs="Tahoma"/>
                    </w:rPr>
                    <w:fldChar w:fldCharType="begin"/>
                  </w:r>
                  <w:r w:rsidR="00922989">
                    <w:rPr>
                      <w:rFonts w:ascii="Tahoma" w:hAnsi="Tahoma" w:cs="Tahoma"/>
                    </w:rPr>
                    <w:instrText xml:space="preserve"> REF _Ref121743259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4.9</w:t>
                  </w:r>
                  <w:r w:rsidR="00922989">
                    <w:rPr>
                      <w:rFonts w:ascii="Tahoma" w:hAnsi="Tahoma" w:cs="Tahoma"/>
                    </w:rPr>
                    <w:fldChar w:fldCharType="end"/>
                  </w:r>
                  <w:r w:rsidR="00922989">
                    <w:rPr>
                      <w:rFonts w:ascii="Tahoma" w:hAnsi="Tahoma" w:cs="Tahoma"/>
                    </w:rPr>
                    <w:t xml:space="preserve"> </w:t>
                  </w:r>
                  <w:r>
                    <w:rPr>
                      <w:rFonts w:ascii="Tahoma" w:hAnsi="Tahoma" w:cs="Tahoma"/>
                    </w:rPr>
                    <w:t xml:space="preserve">εκτός του </w:t>
                  </w:r>
                  <w:r w:rsidR="00922989">
                    <w:rPr>
                      <w:rFonts w:ascii="Tahoma" w:hAnsi="Tahoma" w:cs="Tahoma"/>
                    </w:rPr>
                    <w:fldChar w:fldCharType="begin"/>
                  </w:r>
                  <w:r w:rsidR="00922989">
                    <w:rPr>
                      <w:rFonts w:ascii="Tahoma" w:hAnsi="Tahoma" w:cs="Tahoma"/>
                    </w:rPr>
                    <w:instrText xml:space="preserve"> REF _Ref121743304 \r \h </w:instrText>
                  </w:r>
                  <w:r w:rsidR="00620CDA">
                    <w:rPr>
                      <w:rFonts w:ascii="Tahoma" w:hAnsi="Tahoma" w:cs="Tahoma"/>
                    </w:rPr>
                    <w:instrText xml:space="preserve"> \* MERGEFORMAT </w:instrText>
                  </w:r>
                  <w:r w:rsidR="00922989">
                    <w:rPr>
                      <w:rFonts w:ascii="Tahoma" w:hAnsi="Tahoma" w:cs="Tahoma"/>
                    </w:rPr>
                  </w:r>
                  <w:r w:rsidR="00922989">
                    <w:rPr>
                      <w:rFonts w:ascii="Tahoma" w:hAnsi="Tahoma" w:cs="Tahoma"/>
                    </w:rPr>
                    <w:fldChar w:fldCharType="separate"/>
                  </w:r>
                  <w:r w:rsidR="002E56D0">
                    <w:rPr>
                      <w:rFonts w:ascii="Tahoma" w:hAnsi="Tahoma" w:cs="Tahoma"/>
                    </w:rPr>
                    <w:t>4.9.2</w:t>
                  </w:r>
                  <w:r w:rsidR="00922989">
                    <w:rPr>
                      <w:rFonts w:ascii="Tahoma" w:hAnsi="Tahoma" w:cs="Tahoma"/>
                    </w:rPr>
                    <w:fldChar w:fldCharType="end"/>
                  </w:r>
                  <w:r w:rsidR="00E26A46">
                    <w:rPr>
                      <w:rFonts w:ascii="Tahoma" w:hAnsi="Tahoma" w:cs="Tahoma"/>
                    </w:rPr>
                    <w:t xml:space="preserve">, </w:t>
                  </w:r>
                  <w:r w:rsidR="00E26A46">
                    <w:rPr>
                      <w:rFonts w:ascii="Tahoma" w:hAnsi="Tahoma" w:cs="Tahoma"/>
                    </w:rPr>
                    <w:fldChar w:fldCharType="begin"/>
                  </w:r>
                  <w:r w:rsidR="00E26A46">
                    <w:rPr>
                      <w:rFonts w:ascii="Tahoma" w:hAnsi="Tahoma" w:cs="Tahoma"/>
                    </w:rPr>
                    <w:instrText xml:space="preserve"> REF _Ref121750180 \r \h </w:instrText>
                  </w:r>
                  <w:r w:rsidR="00E26A46">
                    <w:rPr>
                      <w:rFonts w:ascii="Tahoma" w:hAnsi="Tahoma" w:cs="Tahoma"/>
                    </w:rPr>
                  </w:r>
                  <w:r w:rsidR="00E26A46">
                    <w:rPr>
                      <w:rFonts w:ascii="Tahoma" w:hAnsi="Tahoma" w:cs="Tahoma"/>
                    </w:rPr>
                    <w:fldChar w:fldCharType="separate"/>
                  </w:r>
                  <w:r w:rsidR="002E56D0">
                    <w:rPr>
                      <w:rFonts w:ascii="Tahoma" w:hAnsi="Tahoma" w:cs="Tahoma"/>
                    </w:rPr>
                    <w:t>7.3.3</w:t>
                  </w:r>
                  <w:r w:rsidR="00E26A46">
                    <w:rPr>
                      <w:rFonts w:ascii="Tahoma" w:hAnsi="Tahoma" w:cs="Tahoma"/>
                    </w:rPr>
                    <w:fldChar w:fldCharType="end"/>
                  </w:r>
                  <w:r w:rsidR="00E26A46">
                    <w:rPr>
                      <w:rFonts w:ascii="Tahoma" w:hAnsi="Tahoma" w:cs="Tahoma"/>
                    </w:rPr>
                    <w:t xml:space="preserve"> &amp; </w:t>
                  </w:r>
                  <w:r w:rsidR="00E26A46">
                    <w:rPr>
                      <w:rFonts w:ascii="Tahoma" w:hAnsi="Tahoma" w:cs="Tahoma"/>
                    </w:rPr>
                    <w:fldChar w:fldCharType="begin"/>
                  </w:r>
                  <w:r w:rsidR="00E26A46">
                    <w:rPr>
                      <w:rFonts w:ascii="Tahoma" w:hAnsi="Tahoma" w:cs="Tahoma"/>
                    </w:rPr>
                    <w:instrText xml:space="preserve"> REF _Ref121750188 \r \h </w:instrText>
                  </w:r>
                  <w:r w:rsidR="00E26A46">
                    <w:rPr>
                      <w:rFonts w:ascii="Tahoma" w:hAnsi="Tahoma" w:cs="Tahoma"/>
                    </w:rPr>
                  </w:r>
                  <w:r w:rsidR="00E26A46">
                    <w:rPr>
                      <w:rFonts w:ascii="Tahoma" w:hAnsi="Tahoma" w:cs="Tahoma"/>
                    </w:rPr>
                    <w:fldChar w:fldCharType="separate"/>
                  </w:r>
                  <w:r w:rsidR="002E56D0">
                    <w:rPr>
                      <w:rFonts w:ascii="Tahoma" w:hAnsi="Tahoma" w:cs="Tahoma"/>
                    </w:rPr>
                    <w:t>7.3.4</w:t>
                  </w:r>
                  <w:r w:rsidR="00E26A46">
                    <w:rPr>
                      <w:rFonts w:ascii="Tahoma" w:hAnsi="Tahoma" w:cs="Tahoma"/>
                    </w:rPr>
                    <w:fldChar w:fldCharType="end"/>
                  </w:r>
                </w:p>
              </w:tc>
            </w:tr>
            <w:tr w:rsidR="00126608" w:rsidRPr="006D2EE3" w14:paraId="0D32E72C"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45318344" w14:textId="1B346DD5" w:rsidR="00B91568" w:rsidRPr="00DB60F0" w:rsidRDefault="00B903EC" w:rsidP="00F0524E">
                  <w:pPr>
                    <w:pStyle w:val="TableParagraph"/>
                    <w:spacing w:after="60"/>
                    <w:ind w:left="108" w:right="93"/>
                    <w:rPr>
                      <w:rFonts w:ascii="Tahoma" w:hAnsi="Tahoma" w:cs="Tahoma"/>
                      <w:lang w:val="en-US"/>
                    </w:rPr>
                  </w:pPr>
                  <w:r>
                    <w:rPr>
                      <w:rFonts w:ascii="Tahoma" w:hAnsi="Tahoma" w:cs="Tahoma"/>
                      <w:b/>
                    </w:rPr>
                    <w:t>3</w:t>
                  </w:r>
                </w:p>
              </w:tc>
              <w:tc>
                <w:tcPr>
                  <w:tcW w:w="24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7859422" w14:textId="67C66E0A" w:rsidR="00B91568" w:rsidRPr="00DB60F0" w:rsidRDefault="00B91568" w:rsidP="00F0524E">
                  <w:pPr>
                    <w:pStyle w:val="TableParagraph"/>
                    <w:spacing w:after="60"/>
                    <w:ind w:left="107" w:right="142"/>
                    <w:rPr>
                      <w:rFonts w:ascii="Tahoma" w:hAnsi="Tahoma" w:cs="Tahoma"/>
                    </w:rPr>
                  </w:pPr>
                  <w:r w:rsidRPr="006D2EE3">
                    <w:rPr>
                      <w:rFonts w:ascii="Tahoma" w:hAnsi="Tahoma" w:cs="Tahoma"/>
                      <w:b/>
                      <w:lang w:val="en-US"/>
                    </w:rPr>
                    <w:t>Προδιαγραφές Υπηρεσιών</w:t>
                  </w:r>
                </w:p>
              </w:tc>
              <w:tc>
                <w:tcPr>
                  <w:tcW w:w="807"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A909A50" w14:textId="70A746BD" w:rsidR="00B91568" w:rsidRPr="00DB60F0" w:rsidRDefault="00B91568" w:rsidP="00F0524E">
                  <w:pPr>
                    <w:pStyle w:val="TableParagraph"/>
                    <w:spacing w:after="60"/>
                    <w:jc w:val="center"/>
                    <w:rPr>
                      <w:rFonts w:ascii="Tahoma" w:hAnsi="Tahoma" w:cs="Tahoma"/>
                      <w:lang w:val="en-US"/>
                    </w:rPr>
                  </w:pPr>
                  <w:r w:rsidRPr="006D2EE3">
                    <w:rPr>
                      <w:rFonts w:ascii="Tahoma" w:hAnsi="Tahoma" w:cs="Tahoma"/>
                      <w:b/>
                      <w:lang w:val="en-US"/>
                    </w:rPr>
                    <w:t>(</w:t>
                  </w:r>
                  <w:r w:rsidR="00536A2E">
                    <w:rPr>
                      <w:rFonts w:ascii="Tahoma" w:hAnsi="Tahoma" w:cs="Tahoma"/>
                      <w:b/>
                    </w:rPr>
                    <w:t>25</w:t>
                  </w:r>
                  <w:r w:rsidRPr="006D2EE3">
                    <w:rPr>
                      <w:rFonts w:ascii="Tahoma" w:hAnsi="Tahoma" w:cs="Tahoma"/>
                      <w:b/>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87CF796" w14:textId="77777777" w:rsidR="00B91568" w:rsidRPr="006D2EE3" w:rsidRDefault="00B91568" w:rsidP="00F0524E">
                  <w:pPr>
                    <w:pStyle w:val="TableParagraph"/>
                    <w:spacing w:after="60"/>
                    <w:ind w:left="108" w:right="93"/>
                    <w:jc w:val="center"/>
                    <w:rPr>
                      <w:rFonts w:ascii="Tahoma" w:hAnsi="Tahoma" w:cs="Tahoma"/>
                    </w:rPr>
                  </w:pPr>
                </w:p>
              </w:tc>
            </w:tr>
            <w:tr w:rsidR="00126608" w:rsidRPr="006D2EE3" w14:paraId="4B7A8CC9"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493BAB" w14:textId="64EEA0E2" w:rsidR="00B91568" w:rsidRPr="00DB60F0" w:rsidRDefault="00B903EC" w:rsidP="00F0524E">
                  <w:pPr>
                    <w:pStyle w:val="TableParagraph"/>
                    <w:spacing w:after="60"/>
                    <w:ind w:left="107"/>
                    <w:rPr>
                      <w:rFonts w:ascii="Tahoma" w:hAnsi="Tahoma" w:cs="Tahoma"/>
                      <w:lang w:val="en-US"/>
                    </w:rPr>
                  </w:pPr>
                  <w:r>
                    <w:rPr>
                      <w:rFonts w:ascii="Tahoma" w:hAnsi="Tahoma" w:cs="Tahoma"/>
                    </w:rPr>
                    <w:t>3</w:t>
                  </w:r>
                  <w:r w:rsidR="00B91568" w:rsidRPr="00DB60F0">
                    <w:rPr>
                      <w:rFonts w:ascii="Tahoma" w:hAnsi="Tahoma" w:cs="Tahoma"/>
                      <w:lang w:val="en-US"/>
                    </w:rPr>
                    <w:t>.</w:t>
                  </w:r>
                  <w:r w:rsidR="00B91568" w:rsidRPr="00DB60F0">
                    <w:rPr>
                      <w:rFonts w:ascii="Tahoma" w:hAnsi="Tahoma" w:cs="Tahoma"/>
                    </w:rPr>
                    <w:t>1</w:t>
                  </w:r>
                </w:p>
              </w:tc>
              <w:tc>
                <w:tcPr>
                  <w:tcW w:w="2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30488" w14:textId="6AFC3AFF" w:rsidR="00B91568" w:rsidRPr="00DB60F0" w:rsidRDefault="00B91568" w:rsidP="00F0524E">
                  <w:pPr>
                    <w:pStyle w:val="TableParagraph"/>
                    <w:spacing w:after="60"/>
                    <w:ind w:left="107" w:right="142"/>
                    <w:rPr>
                      <w:rFonts w:ascii="Tahoma" w:hAnsi="Tahoma" w:cs="Tahoma"/>
                    </w:rPr>
                  </w:pPr>
                  <w:r w:rsidRPr="00DB60F0">
                    <w:rPr>
                      <w:rFonts w:ascii="Tahoma" w:hAnsi="Tahoma" w:cs="Tahoma"/>
                    </w:rPr>
                    <w:t>Υπηρεσίες Εκπαίδευσης</w:t>
                  </w:r>
                </w:p>
              </w:tc>
              <w:tc>
                <w:tcPr>
                  <w:tcW w:w="8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51C787" w14:textId="0BBD96AA" w:rsidR="00B91568" w:rsidRPr="00DB60F0" w:rsidRDefault="00536A2E" w:rsidP="00F0524E">
                  <w:pPr>
                    <w:pStyle w:val="TableParagraph"/>
                    <w:spacing w:after="60"/>
                    <w:jc w:val="center"/>
                    <w:rPr>
                      <w:rFonts w:ascii="Tahoma" w:hAnsi="Tahoma" w:cs="Tahoma"/>
                      <w:lang w:val="en-US"/>
                    </w:rPr>
                  </w:pPr>
                  <w:r>
                    <w:rPr>
                      <w:rFonts w:ascii="Tahoma" w:hAnsi="Tahoma" w:cs="Tahoma"/>
                    </w:rPr>
                    <w:t>10</w:t>
                  </w:r>
                  <w:r w:rsidR="00B91568">
                    <w:rPr>
                      <w:rFonts w:ascii="Tahoma" w:hAnsi="Tahoma" w:cs="Tahoma"/>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602BBB" w14:textId="7EE88DDF" w:rsidR="00B91568" w:rsidRPr="006D2EE3" w:rsidRDefault="00B91568" w:rsidP="00126608">
                  <w:pPr>
                    <w:pStyle w:val="TableParagraph"/>
                    <w:spacing w:after="60"/>
                    <w:ind w:left="108" w:right="93"/>
                    <w:rPr>
                      <w:rFonts w:ascii="Tahoma" w:hAnsi="Tahoma" w:cs="Tahoma"/>
                    </w:rPr>
                  </w:pPr>
                  <w:r w:rsidRPr="006D2EE3">
                    <w:rPr>
                      <w:rFonts w:ascii="Tahoma" w:hAnsi="Tahoma" w:cs="Tahoma"/>
                    </w:rPr>
                    <w:t xml:space="preserve">ΠΑΡΑΡΤΗΜΑ Ι Κεφ. </w:t>
                  </w:r>
                  <w:r w:rsidR="00D37D02">
                    <w:rPr>
                      <w:rFonts w:ascii="Tahoma" w:hAnsi="Tahoma" w:cs="Tahoma"/>
                    </w:rPr>
                    <w:fldChar w:fldCharType="begin"/>
                  </w:r>
                  <w:r w:rsidR="00D37D02">
                    <w:rPr>
                      <w:rFonts w:ascii="Tahoma" w:hAnsi="Tahoma" w:cs="Tahoma"/>
                    </w:rPr>
                    <w:instrText xml:space="preserve"> REF _Ref121743429 \r \h </w:instrText>
                  </w:r>
                  <w:r w:rsidR="00D37D02">
                    <w:rPr>
                      <w:rFonts w:ascii="Tahoma" w:hAnsi="Tahoma" w:cs="Tahoma"/>
                    </w:rPr>
                  </w:r>
                  <w:r w:rsidR="00D37D02">
                    <w:rPr>
                      <w:rFonts w:ascii="Tahoma" w:hAnsi="Tahoma" w:cs="Tahoma"/>
                    </w:rPr>
                    <w:fldChar w:fldCharType="separate"/>
                  </w:r>
                  <w:r w:rsidR="002E56D0">
                    <w:rPr>
                      <w:rFonts w:ascii="Tahoma" w:hAnsi="Tahoma" w:cs="Tahoma"/>
                    </w:rPr>
                    <w:t>6.2</w:t>
                  </w:r>
                  <w:r w:rsidR="00D37D02">
                    <w:rPr>
                      <w:rFonts w:ascii="Tahoma" w:hAnsi="Tahoma" w:cs="Tahoma"/>
                    </w:rPr>
                    <w:fldChar w:fldCharType="end"/>
                  </w:r>
                </w:p>
              </w:tc>
            </w:tr>
            <w:tr w:rsidR="00126608" w:rsidRPr="006D2EE3" w14:paraId="252AD4A7"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D20F8" w14:textId="787BA2A2" w:rsidR="00B91568" w:rsidRPr="00DB60F0" w:rsidRDefault="00B903EC" w:rsidP="00F0524E">
                  <w:pPr>
                    <w:pStyle w:val="TableParagraph"/>
                    <w:spacing w:after="60"/>
                    <w:ind w:left="107"/>
                    <w:rPr>
                      <w:rFonts w:ascii="Tahoma" w:hAnsi="Tahoma" w:cs="Tahoma"/>
                      <w:lang w:val="en-US"/>
                    </w:rPr>
                  </w:pPr>
                  <w:r>
                    <w:rPr>
                      <w:rFonts w:ascii="Tahoma" w:hAnsi="Tahoma" w:cs="Tahoma"/>
                    </w:rPr>
                    <w:t>3</w:t>
                  </w:r>
                  <w:r w:rsidR="00B91568" w:rsidRPr="00DB60F0">
                    <w:rPr>
                      <w:rFonts w:ascii="Tahoma" w:hAnsi="Tahoma" w:cs="Tahoma"/>
                      <w:lang w:val="en-US"/>
                    </w:rPr>
                    <w:t>.</w:t>
                  </w:r>
                  <w:r w:rsidR="00B91568" w:rsidRPr="00DB60F0">
                    <w:rPr>
                      <w:rFonts w:ascii="Tahoma" w:hAnsi="Tahoma" w:cs="Tahoma"/>
                    </w:rPr>
                    <w:t>2</w:t>
                  </w:r>
                </w:p>
              </w:tc>
              <w:tc>
                <w:tcPr>
                  <w:tcW w:w="2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6A8E1" w14:textId="4C0EEF66" w:rsidR="00B91568" w:rsidRPr="00DB60F0" w:rsidRDefault="00B91568" w:rsidP="00F0524E">
                  <w:pPr>
                    <w:pStyle w:val="TableParagraph"/>
                    <w:spacing w:after="60"/>
                    <w:ind w:left="107" w:right="142"/>
                    <w:rPr>
                      <w:rFonts w:ascii="Tahoma" w:hAnsi="Tahoma" w:cs="Tahoma"/>
                    </w:rPr>
                  </w:pPr>
                  <w:r w:rsidRPr="00DB60F0">
                    <w:rPr>
                      <w:rFonts w:ascii="Tahoma" w:hAnsi="Tahoma" w:cs="Tahoma"/>
                    </w:rPr>
                    <w:t xml:space="preserve">Υπηρεσίες Δοκιμαστικής </w:t>
                  </w:r>
                  <w:r w:rsidR="008569B0">
                    <w:rPr>
                      <w:rFonts w:ascii="Tahoma" w:hAnsi="Tahoma" w:cs="Tahoma"/>
                    </w:rPr>
                    <w:t xml:space="preserve">&amp; Πιλοτικής </w:t>
                  </w:r>
                  <w:r w:rsidRPr="00DB60F0">
                    <w:rPr>
                      <w:rFonts w:ascii="Tahoma" w:hAnsi="Tahoma" w:cs="Tahoma"/>
                    </w:rPr>
                    <w:t>Λειτουργίας</w:t>
                  </w:r>
                </w:p>
              </w:tc>
              <w:tc>
                <w:tcPr>
                  <w:tcW w:w="8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A990F7" w14:textId="63FBA06F" w:rsidR="00B91568" w:rsidRPr="00DB60F0" w:rsidRDefault="008569B0" w:rsidP="00F0524E">
                  <w:pPr>
                    <w:pStyle w:val="TableParagraph"/>
                    <w:spacing w:after="60"/>
                    <w:jc w:val="center"/>
                    <w:rPr>
                      <w:rFonts w:ascii="Tahoma" w:hAnsi="Tahoma" w:cs="Tahoma"/>
                      <w:lang w:val="en-US"/>
                    </w:rPr>
                  </w:pPr>
                  <w:r>
                    <w:rPr>
                      <w:rFonts w:ascii="Tahoma" w:hAnsi="Tahoma" w:cs="Tahoma"/>
                    </w:rPr>
                    <w:t>15</w:t>
                  </w:r>
                  <w:r w:rsidR="00B91568">
                    <w:rPr>
                      <w:rFonts w:ascii="Tahoma" w:hAnsi="Tahoma" w:cs="Tahoma"/>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B034F" w14:textId="2E8F146A" w:rsidR="00B91568" w:rsidRPr="006D2EE3" w:rsidRDefault="00B91568" w:rsidP="00126608">
                  <w:pPr>
                    <w:pStyle w:val="TableParagraph"/>
                    <w:spacing w:after="60"/>
                    <w:ind w:left="108" w:right="93"/>
                    <w:rPr>
                      <w:rFonts w:ascii="Tahoma" w:hAnsi="Tahoma" w:cs="Tahoma"/>
                    </w:rPr>
                  </w:pPr>
                  <w:r w:rsidRPr="006D2EE3">
                    <w:rPr>
                      <w:rFonts w:ascii="Tahoma" w:hAnsi="Tahoma" w:cs="Tahoma"/>
                    </w:rPr>
                    <w:t>ΠΑΡΑΡΤΗΜΑ Ι</w:t>
                  </w:r>
                  <w:r w:rsidR="00126608">
                    <w:rPr>
                      <w:rFonts w:ascii="Tahoma" w:hAnsi="Tahoma" w:cs="Tahoma"/>
                      <w:lang w:val="en-US"/>
                    </w:rPr>
                    <w:t xml:space="preserve"> </w:t>
                  </w:r>
                  <w:r w:rsidRPr="006D2EE3">
                    <w:rPr>
                      <w:rFonts w:ascii="Tahoma" w:hAnsi="Tahoma" w:cs="Tahoma"/>
                    </w:rPr>
                    <w:t xml:space="preserve">Κεφ. </w:t>
                  </w:r>
                  <w:r w:rsidR="00D37D02">
                    <w:rPr>
                      <w:rFonts w:ascii="Tahoma" w:hAnsi="Tahoma" w:cs="Tahoma"/>
                    </w:rPr>
                    <w:fldChar w:fldCharType="begin"/>
                  </w:r>
                  <w:r w:rsidR="00D37D02">
                    <w:rPr>
                      <w:rFonts w:ascii="Tahoma" w:hAnsi="Tahoma" w:cs="Tahoma"/>
                    </w:rPr>
                    <w:instrText xml:space="preserve"> REF _Ref121743438 \r \h </w:instrText>
                  </w:r>
                  <w:r w:rsidR="00D37D02">
                    <w:rPr>
                      <w:rFonts w:ascii="Tahoma" w:hAnsi="Tahoma" w:cs="Tahoma"/>
                    </w:rPr>
                  </w:r>
                  <w:r w:rsidR="00D37D02">
                    <w:rPr>
                      <w:rFonts w:ascii="Tahoma" w:hAnsi="Tahoma" w:cs="Tahoma"/>
                    </w:rPr>
                    <w:fldChar w:fldCharType="separate"/>
                  </w:r>
                  <w:r w:rsidR="002E56D0">
                    <w:rPr>
                      <w:rFonts w:ascii="Tahoma" w:hAnsi="Tahoma" w:cs="Tahoma"/>
                    </w:rPr>
                    <w:t>6.3</w:t>
                  </w:r>
                  <w:r w:rsidR="00D37D02">
                    <w:rPr>
                      <w:rFonts w:ascii="Tahoma" w:hAnsi="Tahoma" w:cs="Tahoma"/>
                    </w:rPr>
                    <w:fldChar w:fldCharType="end"/>
                  </w:r>
                  <w:r w:rsidR="008569B0">
                    <w:rPr>
                      <w:rFonts w:ascii="Tahoma" w:hAnsi="Tahoma" w:cs="Tahoma"/>
                    </w:rPr>
                    <w:t xml:space="preserve"> , </w:t>
                  </w:r>
                  <w:r w:rsidR="008569B0">
                    <w:rPr>
                      <w:rFonts w:ascii="Tahoma" w:hAnsi="Tahoma" w:cs="Tahoma"/>
                    </w:rPr>
                    <w:fldChar w:fldCharType="begin"/>
                  </w:r>
                  <w:r w:rsidR="008569B0">
                    <w:rPr>
                      <w:rFonts w:ascii="Tahoma" w:hAnsi="Tahoma" w:cs="Tahoma"/>
                    </w:rPr>
                    <w:instrText xml:space="preserve"> REF _Ref121743444 \r \h </w:instrText>
                  </w:r>
                  <w:r w:rsidR="008569B0">
                    <w:rPr>
                      <w:rFonts w:ascii="Tahoma" w:hAnsi="Tahoma" w:cs="Tahoma"/>
                    </w:rPr>
                  </w:r>
                  <w:r w:rsidR="008569B0">
                    <w:rPr>
                      <w:rFonts w:ascii="Tahoma" w:hAnsi="Tahoma" w:cs="Tahoma"/>
                    </w:rPr>
                    <w:fldChar w:fldCharType="separate"/>
                  </w:r>
                  <w:r w:rsidR="002E56D0">
                    <w:rPr>
                      <w:rFonts w:ascii="Tahoma" w:hAnsi="Tahoma" w:cs="Tahoma"/>
                    </w:rPr>
                    <w:t>6.4</w:t>
                  </w:r>
                  <w:r w:rsidR="008569B0">
                    <w:rPr>
                      <w:rFonts w:ascii="Tahoma" w:hAnsi="Tahoma" w:cs="Tahoma"/>
                    </w:rPr>
                    <w:fldChar w:fldCharType="end"/>
                  </w:r>
                  <w:r w:rsidR="008569B0">
                    <w:rPr>
                      <w:rFonts w:ascii="Tahoma" w:hAnsi="Tahoma" w:cs="Tahoma"/>
                    </w:rPr>
                    <w:t xml:space="preserve">, </w:t>
                  </w:r>
                  <w:r w:rsidR="008569B0">
                    <w:rPr>
                      <w:rFonts w:ascii="Tahoma" w:hAnsi="Tahoma" w:cs="Tahoma"/>
                    </w:rPr>
                    <w:fldChar w:fldCharType="begin"/>
                  </w:r>
                  <w:r w:rsidR="008569B0">
                    <w:rPr>
                      <w:rFonts w:ascii="Tahoma" w:hAnsi="Tahoma" w:cs="Tahoma"/>
                    </w:rPr>
                    <w:instrText xml:space="preserve"> REF _Ref121743450 \r \h </w:instrText>
                  </w:r>
                  <w:r w:rsidR="008569B0">
                    <w:rPr>
                      <w:rFonts w:ascii="Tahoma" w:hAnsi="Tahoma" w:cs="Tahoma"/>
                    </w:rPr>
                  </w:r>
                  <w:r w:rsidR="008569B0">
                    <w:rPr>
                      <w:rFonts w:ascii="Tahoma" w:hAnsi="Tahoma" w:cs="Tahoma"/>
                    </w:rPr>
                    <w:fldChar w:fldCharType="separate"/>
                  </w:r>
                  <w:r w:rsidR="002E56D0">
                    <w:rPr>
                      <w:rFonts w:ascii="Tahoma" w:hAnsi="Tahoma" w:cs="Tahoma"/>
                    </w:rPr>
                    <w:t>6.5</w:t>
                  </w:r>
                  <w:r w:rsidR="008569B0">
                    <w:rPr>
                      <w:rFonts w:ascii="Tahoma" w:hAnsi="Tahoma" w:cs="Tahoma"/>
                    </w:rPr>
                    <w:fldChar w:fldCharType="end"/>
                  </w:r>
                </w:p>
              </w:tc>
            </w:tr>
            <w:tr w:rsidR="00126608" w:rsidRPr="006D2EE3" w14:paraId="06B267C6"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310D2833" w14:textId="40B8CB46" w:rsidR="00B91568" w:rsidRPr="006D2EE3" w:rsidRDefault="00B903EC" w:rsidP="00F0524E">
                  <w:pPr>
                    <w:pStyle w:val="TableParagraph"/>
                    <w:spacing w:after="60"/>
                    <w:ind w:left="107"/>
                    <w:rPr>
                      <w:rFonts w:ascii="Tahoma" w:hAnsi="Tahoma" w:cs="Tahoma"/>
                      <w:b/>
                      <w:lang w:val="en-US"/>
                    </w:rPr>
                  </w:pPr>
                  <w:r>
                    <w:rPr>
                      <w:rFonts w:ascii="Tahoma" w:hAnsi="Tahoma" w:cs="Tahoma"/>
                      <w:b/>
                    </w:rPr>
                    <w:t>4</w:t>
                  </w:r>
                </w:p>
              </w:tc>
              <w:tc>
                <w:tcPr>
                  <w:tcW w:w="24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60CBFF19" w14:textId="69A79AC4" w:rsidR="00B91568" w:rsidRPr="00B91568" w:rsidRDefault="00B91568" w:rsidP="00F0524E">
                  <w:pPr>
                    <w:pStyle w:val="TableParagraph"/>
                    <w:spacing w:after="60"/>
                    <w:ind w:left="107" w:right="142"/>
                    <w:rPr>
                      <w:rFonts w:ascii="Tahoma" w:hAnsi="Tahoma" w:cs="Tahoma"/>
                      <w:b/>
                    </w:rPr>
                  </w:pPr>
                  <w:r w:rsidRPr="006D2EE3">
                    <w:rPr>
                      <w:rFonts w:ascii="Tahoma" w:hAnsi="Tahoma" w:cs="Tahoma"/>
                      <w:b/>
                    </w:rPr>
                    <w:t>Μεθοδολογία Οργάνωσης, Διοίκησης και Υλοποίησης Έργου</w:t>
                  </w:r>
                </w:p>
              </w:tc>
              <w:tc>
                <w:tcPr>
                  <w:tcW w:w="807"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hideMark/>
                </w:tcPr>
                <w:p w14:paraId="0D06425E" w14:textId="7D3F741D" w:rsidR="00B91568" w:rsidRPr="006D2EE3" w:rsidRDefault="00B91568" w:rsidP="00F0524E">
                  <w:pPr>
                    <w:pStyle w:val="TableParagraph"/>
                    <w:spacing w:after="60"/>
                    <w:jc w:val="center"/>
                    <w:rPr>
                      <w:rFonts w:ascii="Tahoma" w:hAnsi="Tahoma" w:cs="Tahoma"/>
                      <w:b/>
                      <w:lang w:val="en-US"/>
                    </w:rPr>
                  </w:pPr>
                  <w:r w:rsidRPr="006D2EE3">
                    <w:rPr>
                      <w:rFonts w:ascii="Tahoma" w:hAnsi="Tahoma" w:cs="Tahoma"/>
                      <w:b/>
                      <w:lang w:val="en-US"/>
                    </w:rPr>
                    <w:t>(1</w:t>
                  </w:r>
                  <w:r w:rsidR="00126608">
                    <w:rPr>
                      <w:rFonts w:ascii="Tahoma" w:hAnsi="Tahoma" w:cs="Tahoma"/>
                      <w:b/>
                      <w:lang w:val="en-US"/>
                    </w:rPr>
                    <w:t>0</w:t>
                  </w:r>
                  <w:r w:rsidRPr="006D2EE3">
                    <w:rPr>
                      <w:rFonts w:ascii="Tahoma" w:hAnsi="Tahoma" w:cs="Tahoma"/>
                      <w:b/>
                      <w:lang w:val="en-US"/>
                    </w:rPr>
                    <w:t>%)</w:t>
                  </w:r>
                </w:p>
              </w:tc>
              <w:tc>
                <w:tcPr>
                  <w:tcW w:w="1201"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442CD349" w14:textId="77777777" w:rsidR="00B91568" w:rsidRPr="006D2EE3" w:rsidRDefault="00B91568" w:rsidP="00F0524E">
                  <w:pPr>
                    <w:pStyle w:val="TableParagraph"/>
                    <w:spacing w:after="60"/>
                    <w:ind w:left="108" w:right="93"/>
                    <w:jc w:val="center"/>
                    <w:rPr>
                      <w:rFonts w:ascii="Tahoma" w:hAnsi="Tahoma" w:cs="Tahoma"/>
                      <w:lang w:val="en-US"/>
                    </w:rPr>
                  </w:pPr>
                </w:p>
              </w:tc>
            </w:tr>
            <w:tr w:rsidR="00126608" w:rsidRPr="006D2EE3" w14:paraId="1829B166" w14:textId="77777777" w:rsidTr="00B07AD1">
              <w:tc>
                <w:tcPr>
                  <w:tcW w:w="516" w:type="pct"/>
                  <w:tcBorders>
                    <w:top w:val="single" w:sz="4" w:space="0" w:color="000000"/>
                    <w:left w:val="single" w:sz="4" w:space="0" w:color="000000"/>
                    <w:bottom w:val="single" w:sz="4" w:space="0" w:color="000000"/>
                    <w:right w:val="single" w:sz="4" w:space="0" w:color="000000"/>
                  </w:tcBorders>
                  <w:vAlign w:val="center"/>
                  <w:hideMark/>
                </w:tcPr>
                <w:p w14:paraId="47FED1B0" w14:textId="69633A38" w:rsidR="00B91568" w:rsidRPr="00DB60F0" w:rsidRDefault="00B903EC" w:rsidP="00F0524E">
                  <w:pPr>
                    <w:pStyle w:val="TableParagraph"/>
                    <w:spacing w:after="60"/>
                    <w:ind w:left="107"/>
                    <w:rPr>
                      <w:rFonts w:ascii="Tahoma" w:hAnsi="Tahoma" w:cs="Tahoma"/>
                    </w:rPr>
                  </w:pPr>
                  <w:r>
                    <w:rPr>
                      <w:rFonts w:ascii="Tahoma" w:hAnsi="Tahoma" w:cs="Tahoma"/>
                    </w:rPr>
                    <w:t>4</w:t>
                  </w:r>
                  <w:r w:rsidR="00B91568" w:rsidRPr="00DB60F0">
                    <w:rPr>
                      <w:rFonts w:ascii="Tahoma" w:hAnsi="Tahoma" w:cs="Tahoma"/>
                      <w:lang w:val="en-US"/>
                    </w:rPr>
                    <w:t>.1</w:t>
                  </w:r>
                </w:p>
              </w:tc>
              <w:tc>
                <w:tcPr>
                  <w:tcW w:w="2476" w:type="pct"/>
                  <w:tcBorders>
                    <w:top w:val="single" w:sz="4" w:space="0" w:color="000000"/>
                    <w:left w:val="single" w:sz="4" w:space="0" w:color="000000"/>
                    <w:bottom w:val="single" w:sz="4" w:space="0" w:color="000000"/>
                    <w:right w:val="single" w:sz="4" w:space="0" w:color="000000"/>
                  </w:tcBorders>
                  <w:vAlign w:val="center"/>
                  <w:hideMark/>
                </w:tcPr>
                <w:p w14:paraId="15BF1971" w14:textId="497EF093" w:rsidR="00B91568" w:rsidRPr="00126608" w:rsidRDefault="00B91568" w:rsidP="00126608">
                  <w:pPr>
                    <w:pStyle w:val="TableParagraph"/>
                    <w:tabs>
                      <w:tab w:val="left" w:pos="1122"/>
                      <w:tab w:val="left" w:pos="2218"/>
                      <w:tab w:val="left" w:pos="2894"/>
                      <w:tab w:val="left" w:pos="4491"/>
                    </w:tabs>
                    <w:spacing w:after="60"/>
                    <w:ind w:left="107" w:right="142"/>
                    <w:rPr>
                      <w:rFonts w:ascii="Tahoma" w:hAnsi="Tahoma" w:cs="Tahoma"/>
                      <w:highlight w:val="yellow"/>
                    </w:rPr>
                  </w:pPr>
                  <w:r w:rsidRPr="00DB60F0">
                    <w:rPr>
                      <w:rFonts w:ascii="Tahoma" w:hAnsi="Tahoma" w:cs="Tahoma"/>
                    </w:rPr>
                    <w:t>Οργάνωση Υλοποίησης Έργου (Χρονοδιάγραμμα &amp; Πακέτα Εργασίας – Παραδοτέα)</w:t>
                  </w:r>
                </w:p>
              </w:tc>
              <w:tc>
                <w:tcPr>
                  <w:tcW w:w="807" w:type="pct"/>
                  <w:tcBorders>
                    <w:top w:val="single" w:sz="4" w:space="0" w:color="000000"/>
                    <w:left w:val="single" w:sz="4" w:space="0" w:color="000000"/>
                    <w:bottom w:val="single" w:sz="4" w:space="0" w:color="000000"/>
                    <w:right w:val="single" w:sz="4" w:space="0" w:color="000000"/>
                  </w:tcBorders>
                  <w:vAlign w:val="center"/>
                </w:tcPr>
                <w:p w14:paraId="5F3FC8FC" w14:textId="50810696" w:rsidR="00B91568" w:rsidRPr="00DB60F0" w:rsidRDefault="00B91568" w:rsidP="00F0524E">
                  <w:pPr>
                    <w:pStyle w:val="TableParagraph"/>
                    <w:spacing w:after="60"/>
                    <w:ind w:firstLine="8"/>
                    <w:jc w:val="center"/>
                    <w:rPr>
                      <w:rFonts w:ascii="Tahoma" w:hAnsi="Tahoma" w:cs="Tahoma"/>
                      <w:lang w:val="en-US"/>
                    </w:rPr>
                  </w:pPr>
                  <w:r w:rsidRPr="00DB60F0">
                    <w:rPr>
                      <w:rFonts w:ascii="Tahoma" w:hAnsi="Tahoma" w:cs="Tahoma"/>
                      <w:lang w:val="en-US"/>
                    </w:rPr>
                    <w:t>5%</w:t>
                  </w:r>
                </w:p>
              </w:tc>
              <w:tc>
                <w:tcPr>
                  <w:tcW w:w="1201" w:type="pct"/>
                  <w:tcBorders>
                    <w:top w:val="single" w:sz="4" w:space="0" w:color="000000"/>
                    <w:left w:val="single" w:sz="4" w:space="0" w:color="000000"/>
                    <w:bottom w:val="single" w:sz="4" w:space="0" w:color="000000"/>
                    <w:right w:val="single" w:sz="4" w:space="0" w:color="000000"/>
                  </w:tcBorders>
                  <w:vAlign w:val="center"/>
                </w:tcPr>
                <w:p w14:paraId="0B8600EC" w14:textId="4B0D6655" w:rsidR="00620CDA" w:rsidRDefault="00B91568" w:rsidP="009756ED">
                  <w:pPr>
                    <w:pStyle w:val="TableParagraph"/>
                    <w:spacing w:after="60"/>
                    <w:ind w:left="108" w:right="93"/>
                    <w:jc w:val="left"/>
                    <w:rPr>
                      <w:rFonts w:ascii="Tahoma" w:hAnsi="Tahoma" w:cs="Tahoma"/>
                    </w:rPr>
                  </w:pPr>
                  <w:r w:rsidRPr="00DB60F0">
                    <w:rPr>
                      <w:rFonts w:ascii="Tahoma" w:hAnsi="Tahoma" w:cs="Tahoma"/>
                    </w:rPr>
                    <w:t>ΠΑΡΑΡΤΗΜΑ Ι</w:t>
                  </w:r>
                </w:p>
                <w:p w14:paraId="2D0E4995" w14:textId="37A2CBD4" w:rsidR="00B91568" w:rsidRPr="00DB60F0" w:rsidRDefault="00B91568" w:rsidP="009756ED">
                  <w:pPr>
                    <w:pStyle w:val="TableParagraph"/>
                    <w:spacing w:after="60"/>
                    <w:ind w:left="108" w:right="93"/>
                    <w:jc w:val="left"/>
                    <w:rPr>
                      <w:rFonts w:ascii="Tahoma" w:hAnsi="Tahoma" w:cs="Tahoma"/>
                    </w:rPr>
                  </w:pPr>
                  <w:r w:rsidRPr="00DB60F0">
                    <w:rPr>
                      <w:rFonts w:ascii="Tahoma" w:hAnsi="Tahoma" w:cs="Tahoma"/>
                    </w:rPr>
                    <w:t xml:space="preserve">Κεφ. </w:t>
                  </w:r>
                  <w:r w:rsidR="00D37D02">
                    <w:rPr>
                      <w:rFonts w:ascii="Tahoma" w:hAnsi="Tahoma" w:cs="Tahoma"/>
                    </w:rPr>
                    <w:fldChar w:fldCharType="begin"/>
                  </w:r>
                  <w:r w:rsidR="00D37D02">
                    <w:rPr>
                      <w:rFonts w:ascii="Tahoma" w:hAnsi="Tahoma" w:cs="Tahoma"/>
                    </w:rPr>
                    <w:instrText xml:space="preserve"> REF _Ref121743483 \r \h </w:instrText>
                  </w:r>
                  <w:r w:rsidR="00620CDA">
                    <w:rPr>
                      <w:rFonts w:ascii="Tahoma" w:hAnsi="Tahoma" w:cs="Tahoma"/>
                    </w:rPr>
                    <w:instrText xml:space="preserve"> \* MERGEFORMAT </w:instrText>
                  </w:r>
                  <w:r w:rsidR="00D37D02">
                    <w:rPr>
                      <w:rFonts w:ascii="Tahoma" w:hAnsi="Tahoma" w:cs="Tahoma"/>
                    </w:rPr>
                  </w:r>
                  <w:r w:rsidR="00D37D02">
                    <w:rPr>
                      <w:rFonts w:ascii="Tahoma" w:hAnsi="Tahoma" w:cs="Tahoma"/>
                    </w:rPr>
                    <w:fldChar w:fldCharType="separate"/>
                  </w:r>
                  <w:r w:rsidR="002E56D0">
                    <w:rPr>
                      <w:rFonts w:ascii="Tahoma" w:hAnsi="Tahoma" w:cs="Tahoma"/>
                    </w:rPr>
                    <w:t>7.2</w:t>
                  </w:r>
                  <w:r w:rsidR="00D37D02">
                    <w:rPr>
                      <w:rFonts w:ascii="Tahoma" w:hAnsi="Tahoma" w:cs="Tahoma"/>
                    </w:rPr>
                    <w:fldChar w:fldCharType="end"/>
                  </w:r>
                  <w:r w:rsidRPr="00DB60F0">
                    <w:rPr>
                      <w:rFonts w:ascii="Tahoma" w:hAnsi="Tahoma" w:cs="Tahoma"/>
                    </w:rPr>
                    <w:t xml:space="preserve">&amp; </w:t>
                  </w:r>
                  <w:r w:rsidR="00D37D02">
                    <w:rPr>
                      <w:rFonts w:ascii="Tahoma" w:hAnsi="Tahoma" w:cs="Tahoma"/>
                    </w:rPr>
                    <w:fldChar w:fldCharType="begin"/>
                  </w:r>
                  <w:r w:rsidR="00D37D02">
                    <w:rPr>
                      <w:rFonts w:ascii="Tahoma" w:hAnsi="Tahoma" w:cs="Tahoma"/>
                    </w:rPr>
                    <w:instrText xml:space="preserve"> REF _Ref121743489 \r \h </w:instrText>
                  </w:r>
                  <w:r w:rsidR="00620CDA">
                    <w:rPr>
                      <w:rFonts w:ascii="Tahoma" w:hAnsi="Tahoma" w:cs="Tahoma"/>
                    </w:rPr>
                    <w:instrText xml:space="preserve"> \* MERGEFORMAT </w:instrText>
                  </w:r>
                  <w:r w:rsidR="00D37D02">
                    <w:rPr>
                      <w:rFonts w:ascii="Tahoma" w:hAnsi="Tahoma" w:cs="Tahoma"/>
                    </w:rPr>
                  </w:r>
                  <w:r w:rsidR="00D37D02">
                    <w:rPr>
                      <w:rFonts w:ascii="Tahoma" w:hAnsi="Tahoma" w:cs="Tahoma"/>
                    </w:rPr>
                    <w:fldChar w:fldCharType="separate"/>
                  </w:r>
                  <w:r w:rsidR="002E56D0">
                    <w:rPr>
                      <w:rFonts w:ascii="Tahoma" w:hAnsi="Tahoma" w:cs="Tahoma"/>
                    </w:rPr>
                    <w:t>7.3</w:t>
                  </w:r>
                  <w:r w:rsidR="00D37D02">
                    <w:rPr>
                      <w:rFonts w:ascii="Tahoma" w:hAnsi="Tahoma" w:cs="Tahoma"/>
                    </w:rPr>
                    <w:fldChar w:fldCharType="end"/>
                  </w:r>
                </w:p>
              </w:tc>
            </w:tr>
            <w:tr w:rsidR="00126608" w:rsidRPr="00D46B93" w14:paraId="42998491" w14:textId="77777777" w:rsidTr="00B07AD1">
              <w:tc>
                <w:tcPr>
                  <w:tcW w:w="516" w:type="pct"/>
                  <w:tcBorders>
                    <w:top w:val="single" w:sz="4" w:space="0" w:color="000000"/>
                    <w:left w:val="single" w:sz="4" w:space="0" w:color="000000"/>
                    <w:bottom w:val="single" w:sz="4" w:space="0" w:color="000000"/>
                    <w:right w:val="single" w:sz="4" w:space="0" w:color="000000"/>
                  </w:tcBorders>
                  <w:vAlign w:val="center"/>
                  <w:hideMark/>
                </w:tcPr>
                <w:p w14:paraId="1287487C" w14:textId="3DA504A5" w:rsidR="00B91568" w:rsidRPr="00DB60F0" w:rsidRDefault="00B903EC" w:rsidP="00F0524E">
                  <w:pPr>
                    <w:pStyle w:val="TableParagraph"/>
                    <w:spacing w:after="60"/>
                    <w:ind w:left="107"/>
                    <w:rPr>
                      <w:rFonts w:ascii="Tahoma" w:hAnsi="Tahoma" w:cs="Tahoma"/>
                    </w:rPr>
                  </w:pPr>
                  <w:r>
                    <w:rPr>
                      <w:rFonts w:ascii="Tahoma" w:hAnsi="Tahoma" w:cs="Tahoma"/>
                    </w:rPr>
                    <w:t>4</w:t>
                  </w:r>
                  <w:r w:rsidR="00B91568" w:rsidRPr="00DB60F0">
                    <w:rPr>
                      <w:rFonts w:ascii="Tahoma" w:hAnsi="Tahoma" w:cs="Tahoma"/>
                      <w:lang w:val="en-US"/>
                    </w:rPr>
                    <w:t>.2</w:t>
                  </w:r>
                </w:p>
              </w:tc>
              <w:tc>
                <w:tcPr>
                  <w:tcW w:w="2476" w:type="pct"/>
                  <w:tcBorders>
                    <w:top w:val="single" w:sz="4" w:space="0" w:color="000000"/>
                    <w:left w:val="single" w:sz="4" w:space="0" w:color="000000"/>
                    <w:bottom w:val="single" w:sz="4" w:space="0" w:color="000000"/>
                    <w:right w:val="single" w:sz="4" w:space="0" w:color="000000"/>
                  </w:tcBorders>
                  <w:vAlign w:val="center"/>
                  <w:hideMark/>
                </w:tcPr>
                <w:p w14:paraId="6AF479E3" w14:textId="598B732D" w:rsidR="00B91568" w:rsidRPr="00B91568" w:rsidRDefault="00B91568" w:rsidP="00F0524E">
                  <w:pPr>
                    <w:pStyle w:val="TableParagraph"/>
                    <w:spacing w:after="60"/>
                    <w:ind w:left="107" w:right="142"/>
                    <w:rPr>
                      <w:rFonts w:ascii="Tahoma" w:hAnsi="Tahoma" w:cs="Tahoma"/>
                      <w:highlight w:val="yellow"/>
                    </w:rPr>
                  </w:pPr>
                  <w:r w:rsidRPr="00DB60F0">
                    <w:rPr>
                      <w:rFonts w:ascii="Tahoma" w:hAnsi="Tahoma" w:cs="Tahoma"/>
                    </w:rPr>
                    <w:t>Μεθοδολογία Διοίκησης &amp; Υλοποίησης Έργου – Προτεινόμενο Σχήμα Διοίκησης</w:t>
                  </w:r>
                </w:p>
              </w:tc>
              <w:tc>
                <w:tcPr>
                  <w:tcW w:w="807" w:type="pct"/>
                  <w:tcBorders>
                    <w:top w:val="single" w:sz="4" w:space="0" w:color="000000"/>
                    <w:left w:val="single" w:sz="4" w:space="0" w:color="000000"/>
                    <w:bottom w:val="single" w:sz="4" w:space="0" w:color="000000"/>
                    <w:right w:val="single" w:sz="4" w:space="0" w:color="000000"/>
                  </w:tcBorders>
                  <w:vAlign w:val="center"/>
                </w:tcPr>
                <w:p w14:paraId="312F887E" w14:textId="4A4193D3" w:rsidR="00B91568" w:rsidRPr="00C30520" w:rsidRDefault="00126608" w:rsidP="00F0524E">
                  <w:pPr>
                    <w:pStyle w:val="TableParagraph"/>
                    <w:spacing w:after="60"/>
                    <w:ind w:firstLine="8"/>
                    <w:jc w:val="center"/>
                    <w:rPr>
                      <w:rFonts w:ascii="Tahoma" w:hAnsi="Tahoma" w:cs="Tahoma"/>
                    </w:rPr>
                  </w:pPr>
                  <w:r w:rsidRPr="00C30520">
                    <w:rPr>
                      <w:rFonts w:ascii="Tahoma" w:hAnsi="Tahoma" w:cs="Tahoma"/>
                    </w:rPr>
                    <w:t>5</w:t>
                  </w:r>
                  <w:r w:rsidR="00B91568" w:rsidRPr="00DB60F0">
                    <w:rPr>
                      <w:rFonts w:ascii="Tahoma" w:hAnsi="Tahoma" w:cs="Tahoma"/>
                    </w:rPr>
                    <w:t>%</w:t>
                  </w:r>
                </w:p>
              </w:tc>
              <w:tc>
                <w:tcPr>
                  <w:tcW w:w="1201" w:type="pct"/>
                  <w:tcBorders>
                    <w:top w:val="single" w:sz="4" w:space="0" w:color="000000"/>
                    <w:left w:val="single" w:sz="4" w:space="0" w:color="000000"/>
                    <w:bottom w:val="single" w:sz="4" w:space="0" w:color="000000"/>
                    <w:right w:val="single" w:sz="4" w:space="0" w:color="000000"/>
                  </w:tcBorders>
                  <w:vAlign w:val="center"/>
                </w:tcPr>
                <w:p w14:paraId="3D5DF491" w14:textId="5C1B9821" w:rsidR="00F0524E" w:rsidRDefault="00B91568" w:rsidP="009756ED">
                  <w:pPr>
                    <w:pStyle w:val="TableParagraph"/>
                    <w:spacing w:after="60"/>
                    <w:ind w:left="108" w:right="93"/>
                    <w:jc w:val="left"/>
                    <w:rPr>
                      <w:rFonts w:ascii="Tahoma" w:hAnsi="Tahoma" w:cs="Tahoma"/>
                    </w:rPr>
                  </w:pPr>
                  <w:r w:rsidRPr="00DB60F0">
                    <w:rPr>
                      <w:rFonts w:ascii="Tahoma" w:hAnsi="Tahoma" w:cs="Tahoma"/>
                    </w:rPr>
                    <w:t>ΠΑΡΑΡΤΗΜΑ Ι</w:t>
                  </w:r>
                </w:p>
                <w:p w14:paraId="59B9A91C" w14:textId="5F91F1A4" w:rsidR="00B91568" w:rsidRPr="00DB60F0" w:rsidRDefault="00B91568" w:rsidP="009756ED">
                  <w:pPr>
                    <w:pStyle w:val="TableParagraph"/>
                    <w:spacing w:after="60"/>
                    <w:ind w:left="108" w:right="93"/>
                    <w:jc w:val="left"/>
                    <w:rPr>
                      <w:rFonts w:ascii="Tahoma" w:hAnsi="Tahoma" w:cs="Tahoma"/>
                    </w:rPr>
                  </w:pPr>
                  <w:r w:rsidRPr="00DB60F0">
                    <w:rPr>
                      <w:rFonts w:ascii="Tahoma" w:hAnsi="Tahoma" w:cs="Tahoma"/>
                    </w:rPr>
                    <w:t xml:space="preserve">Κεφ. </w:t>
                  </w:r>
                  <w:r w:rsidR="00D37D02">
                    <w:rPr>
                      <w:rFonts w:ascii="Tahoma" w:hAnsi="Tahoma" w:cs="Tahoma"/>
                    </w:rPr>
                    <w:fldChar w:fldCharType="begin"/>
                  </w:r>
                  <w:r w:rsidR="00D37D02">
                    <w:rPr>
                      <w:rFonts w:ascii="Tahoma" w:hAnsi="Tahoma" w:cs="Tahoma"/>
                    </w:rPr>
                    <w:instrText xml:space="preserve"> REF _Ref121743502 \r \h </w:instrText>
                  </w:r>
                  <w:r w:rsidR="00620CDA">
                    <w:rPr>
                      <w:rFonts w:ascii="Tahoma" w:hAnsi="Tahoma" w:cs="Tahoma"/>
                    </w:rPr>
                    <w:instrText xml:space="preserve"> \* MERGEFORMAT </w:instrText>
                  </w:r>
                  <w:r w:rsidR="00D37D02">
                    <w:rPr>
                      <w:rFonts w:ascii="Tahoma" w:hAnsi="Tahoma" w:cs="Tahoma"/>
                    </w:rPr>
                  </w:r>
                  <w:r w:rsidR="00D37D02">
                    <w:rPr>
                      <w:rFonts w:ascii="Tahoma" w:hAnsi="Tahoma" w:cs="Tahoma"/>
                    </w:rPr>
                    <w:fldChar w:fldCharType="separate"/>
                  </w:r>
                  <w:r w:rsidR="002E56D0">
                    <w:rPr>
                      <w:rFonts w:ascii="Tahoma" w:hAnsi="Tahoma" w:cs="Tahoma"/>
                    </w:rPr>
                    <w:t>7.1</w:t>
                  </w:r>
                  <w:r w:rsidR="00D37D02">
                    <w:rPr>
                      <w:rFonts w:ascii="Tahoma" w:hAnsi="Tahoma" w:cs="Tahoma"/>
                    </w:rPr>
                    <w:fldChar w:fldCharType="end"/>
                  </w:r>
                  <w:r w:rsidRPr="00DB60F0">
                    <w:rPr>
                      <w:rFonts w:ascii="Tahoma" w:hAnsi="Tahoma" w:cs="Tahoma"/>
                    </w:rPr>
                    <w:t xml:space="preserve">, </w:t>
                  </w:r>
                  <w:r w:rsidR="00D37D02">
                    <w:rPr>
                      <w:rFonts w:ascii="Tahoma" w:hAnsi="Tahoma" w:cs="Tahoma"/>
                    </w:rPr>
                    <w:fldChar w:fldCharType="begin"/>
                  </w:r>
                  <w:r w:rsidR="00D37D02">
                    <w:rPr>
                      <w:rFonts w:ascii="Tahoma" w:hAnsi="Tahoma" w:cs="Tahoma"/>
                    </w:rPr>
                    <w:instrText xml:space="preserve"> REF _Ref121743516 \r \h </w:instrText>
                  </w:r>
                  <w:r w:rsidR="00620CDA">
                    <w:rPr>
                      <w:rFonts w:ascii="Tahoma" w:hAnsi="Tahoma" w:cs="Tahoma"/>
                    </w:rPr>
                    <w:instrText xml:space="preserve"> \* MERGEFORMAT </w:instrText>
                  </w:r>
                  <w:r w:rsidR="00D37D02">
                    <w:rPr>
                      <w:rFonts w:ascii="Tahoma" w:hAnsi="Tahoma" w:cs="Tahoma"/>
                    </w:rPr>
                  </w:r>
                  <w:r w:rsidR="00D37D02">
                    <w:rPr>
                      <w:rFonts w:ascii="Tahoma" w:hAnsi="Tahoma" w:cs="Tahoma"/>
                    </w:rPr>
                    <w:fldChar w:fldCharType="separate"/>
                  </w:r>
                  <w:r w:rsidR="002E56D0">
                    <w:rPr>
                      <w:rFonts w:ascii="Tahoma" w:hAnsi="Tahoma" w:cs="Tahoma"/>
                    </w:rPr>
                    <w:t>7.5</w:t>
                  </w:r>
                  <w:r w:rsidR="00D37D02">
                    <w:rPr>
                      <w:rFonts w:ascii="Tahoma" w:hAnsi="Tahoma" w:cs="Tahoma"/>
                    </w:rPr>
                    <w:fldChar w:fldCharType="end"/>
                  </w:r>
                  <w:r w:rsidRPr="00DB60F0">
                    <w:rPr>
                      <w:rFonts w:ascii="Tahoma" w:hAnsi="Tahoma" w:cs="Tahoma"/>
                    </w:rPr>
                    <w:t xml:space="preserve">&amp; </w:t>
                  </w:r>
                  <w:r w:rsidR="00D37D02">
                    <w:rPr>
                      <w:rFonts w:ascii="Tahoma" w:hAnsi="Tahoma" w:cs="Tahoma"/>
                    </w:rPr>
                    <w:fldChar w:fldCharType="begin"/>
                  </w:r>
                  <w:r w:rsidR="00D37D02">
                    <w:rPr>
                      <w:rFonts w:ascii="Tahoma" w:hAnsi="Tahoma" w:cs="Tahoma"/>
                    </w:rPr>
                    <w:instrText xml:space="preserve"> REF _Ref121743521 \r \h </w:instrText>
                  </w:r>
                  <w:r w:rsidR="00620CDA">
                    <w:rPr>
                      <w:rFonts w:ascii="Tahoma" w:hAnsi="Tahoma" w:cs="Tahoma"/>
                    </w:rPr>
                    <w:instrText xml:space="preserve"> \* MERGEFORMAT </w:instrText>
                  </w:r>
                  <w:r w:rsidR="00D37D02">
                    <w:rPr>
                      <w:rFonts w:ascii="Tahoma" w:hAnsi="Tahoma" w:cs="Tahoma"/>
                    </w:rPr>
                  </w:r>
                  <w:r w:rsidR="00D37D02">
                    <w:rPr>
                      <w:rFonts w:ascii="Tahoma" w:hAnsi="Tahoma" w:cs="Tahoma"/>
                    </w:rPr>
                    <w:fldChar w:fldCharType="separate"/>
                  </w:r>
                  <w:r w:rsidR="002E56D0">
                    <w:rPr>
                      <w:rFonts w:ascii="Tahoma" w:hAnsi="Tahoma" w:cs="Tahoma"/>
                    </w:rPr>
                    <w:t>7.6</w:t>
                  </w:r>
                  <w:r w:rsidR="00D37D02">
                    <w:rPr>
                      <w:rFonts w:ascii="Tahoma" w:hAnsi="Tahoma" w:cs="Tahoma"/>
                    </w:rPr>
                    <w:fldChar w:fldCharType="end"/>
                  </w:r>
                </w:p>
              </w:tc>
            </w:tr>
            <w:tr w:rsidR="00126608" w:rsidRPr="00D46B93" w14:paraId="2A16E8F8" w14:textId="77777777" w:rsidTr="00B07AD1">
              <w:tc>
                <w:tcPr>
                  <w:tcW w:w="51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E3068E6" w14:textId="5FA968D7" w:rsidR="00B91568" w:rsidRPr="00DB60F0" w:rsidRDefault="00B91568" w:rsidP="00F0524E">
                  <w:pPr>
                    <w:pStyle w:val="TableParagraph"/>
                    <w:spacing w:after="60"/>
                    <w:ind w:left="107"/>
                    <w:rPr>
                      <w:rFonts w:ascii="Tahoma" w:hAnsi="Tahoma" w:cs="Tahoma"/>
                    </w:rPr>
                  </w:pPr>
                </w:p>
              </w:tc>
              <w:tc>
                <w:tcPr>
                  <w:tcW w:w="2476"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234FE33" w14:textId="2FAA1B1D" w:rsidR="00B91568" w:rsidRPr="00DB60F0" w:rsidRDefault="00126608" w:rsidP="00126608">
                  <w:pPr>
                    <w:pStyle w:val="TableParagraph"/>
                    <w:tabs>
                      <w:tab w:val="left" w:pos="1400"/>
                      <w:tab w:val="left" w:pos="2592"/>
                      <w:tab w:val="left" w:pos="4298"/>
                    </w:tabs>
                    <w:spacing w:after="60"/>
                    <w:ind w:left="107" w:right="142"/>
                    <w:jc w:val="right"/>
                    <w:rPr>
                      <w:rFonts w:ascii="Tahoma" w:hAnsi="Tahoma" w:cs="Tahoma"/>
                    </w:rPr>
                  </w:pPr>
                  <w:r w:rsidRPr="006D2EE3">
                    <w:rPr>
                      <w:rFonts w:ascii="Tahoma" w:hAnsi="Tahoma" w:cs="Tahoma"/>
                      <w:b/>
                    </w:rPr>
                    <w:t>ΣΥΝΟΛΟ</w:t>
                  </w:r>
                </w:p>
              </w:tc>
              <w:tc>
                <w:tcPr>
                  <w:tcW w:w="807" w:type="pct"/>
                  <w:tcBorders>
                    <w:top w:val="single" w:sz="4" w:space="0" w:color="000000"/>
                    <w:left w:val="single" w:sz="4" w:space="0" w:color="000000"/>
                    <w:bottom w:val="single" w:sz="4" w:space="0" w:color="000000"/>
                    <w:right w:val="nil"/>
                  </w:tcBorders>
                  <w:shd w:val="clear" w:color="auto" w:fill="D5DCE4" w:themeFill="text2" w:themeFillTint="33"/>
                  <w:vAlign w:val="center"/>
                </w:tcPr>
                <w:p w14:paraId="16089850" w14:textId="1C9EFA4C" w:rsidR="00B91568" w:rsidRPr="00C30520" w:rsidRDefault="00B91568" w:rsidP="00F0524E">
                  <w:pPr>
                    <w:pStyle w:val="TableParagraph"/>
                    <w:spacing w:after="60"/>
                    <w:ind w:firstLine="8"/>
                    <w:jc w:val="center"/>
                    <w:rPr>
                      <w:rFonts w:ascii="Tahoma" w:hAnsi="Tahoma" w:cs="Tahoma"/>
                      <w:b/>
                      <w:bCs/>
                    </w:rPr>
                  </w:pPr>
                  <w:r w:rsidRPr="00C30520">
                    <w:rPr>
                      <w:rFonts w:ascii="Tahoma" w:hAnsi="Tahoma" w:cs="Tahoma"/>
                      <w:b/>
                      <w:bCs/>
                    </w:rPr>
                    <w:t>100</w:t>
                  </w:r>
                </w:p>
              </w:tc>
              <w:tc>
                <w:tcPr>
                  <w:tcW w:w="1201" w:type="pct"/>
                  <w:shd w:val="clear" w:color="auto" w:fill="D5DCE4" w:themeFill="text2" w:themeFillTint="33"/>
                </w:tcPr>
                <w:p w14:paraId="62C7E7DD" w14:textId="0917BBC6" w:rsidR="00B91568" w:rsidRPr="00DB60F0" w:rsidRDefault="00B91568" w:rsidP="00F0524E">
                  <w:pPr>
                    <w:pStyle w:val="TableParagraph"/>
                    <w:spacing w:after="60"/>
                    <w:ind w:left="108" w:right="93"/>
                    <w:jc w:val="center"/>
                    <w:rPr>
                      <w:rFonts w:ascii="Tahoma" w:hAnsi="Tahoma" w:cs="Tahoma"/>
                    </w:rPr>
                  </w:pPr>
                </w:p>
              </w:tc>
            </w:tr>
          </w:tbl>
          <w:p w14:paraId="05DDBDBC" w14:textId="77777777" w:rsidR="00C0635D" w:rsidRPr="00D86BD5" w:rsidRDefault="00C0635D" w:rsidP="00C0635D">
            <w:pPr>
              <w:rPr>
                <w:b/>
                <w:bCs/>
                <w:i/>
                <w:iCs/>
                <w:lang w:val="el-GR"/>
              </w:rPr>
            </w:pPr>
            <w:r w:rsidRPr="00D86BD5">
              <w:rPr>
                <w:b/>
                <w:bCs/>
                <w:i/>
                <w:iCs/>
                <w:lang w:val="el-GR"/>
              </w:rPr>
              <w:lastRenderedPageBreak/>
              <w:t xml:space="preserve">Επεξήγηση Κριτηρίων: </w:t>
            </w:r>
          </w:p>
          <w:p w14:paraId="26C495D0" w14:textId="77777777" w:rsidR="00C0635D" w:rsidRPr="00D86BD5" w:rsidRDefault="00C0635D" w:rsidP="00C0635D">
            <w:pPr>
              <w:spacing w:before="120" w:line="360" w:lineRule="auto"/>
              <w:rPr>
                <w:lang w:val="el-GR"/>
              </w:rPr>
            </w:pPr>
            <w:r w:rsidRPr="00D86BD5">
              <w:rPr>
                <w:lang w:val="el-GR"/>
              </w:rPr>
              <w:t>Ανά κατηγορία και κριτήριο αξιολογούνται: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5"/>
            </w:tblGrid>
            <w:tr w:rsidR="00C0635D" w:rsidRPr="00D86BD5" w14:paraId="3CB41750" w14:textId="77777777" w:rsidTr="00445ABB">
              <w:tc>
                <w:tcPr>
                  <w:tcW w:w="5000" w:type="pct"/>
                  <w:shd w:val="clear" w:color="auto" w:fill="E6E6E6"/>
                </w:tcPr>
                <w:p w14:paraId="5EB40F19" w14:textId="77777777" w:rsidR="00C0635D" w:rsidRPr="00D86BD5" w:rsidRDefault="00C0635D" w:rsidP="00C0635D">
                  <w:pPr>
                    <w:spacing w:before="120"/>
                    <w:rPr>
                      <w:u w:val="single"/>
                      <w:lang w:val="el-GR"/>
                    </w:rPr>
                  </w:pPr>
                  <w:r w:rsidRPr="00D86BD5">
                    <w:rPr>
                      <w:u w:val="single"/>
                      <w:lang w:val="el-GR"/>
                    </w:rPr>
                    <w:br w:type="page"/>
                  </w:r>
                  <w:r w:rsidRPr="00D86BD5">
                    <w:rPr>
                      <w:b/>
                      <w:lang w:val="el-GR"/>
                    </w:rPr>
                    <w:t xml:space="preserve">Ομάδα </w:t>
                  </w:r>
                  <w:r w:rsidRPr="00D86BD5">
                    <w:rPr>
                      <w:b/>
                      <w:lang w:val="en-US"/>
                    </w:rPr>
                    <w:t>1</w:t>
                  </w:r>
                  <w:r w:rsidRPr="00D86BD5">
                    <w:rPr>
                      <w:b/>
                      <w:lang w:val="el-GR"/>
                    </w:rPr>
                    <w:t xml:space="preserve"> - Προδιαγραφές Τεχνικής Λύσης</w:t>
                  </w:r>
                </w:p>
              </w:tc>
            </w:tr>
            <w:tr w:rsidR="00C0635D" w:rsidRPr="00D46B93" w14:paraId="1D08D8EF" w14:textId="77777777" w:rsidTr="00445ABB">
              <w:tc>
                <w:tcPr>
                  <w:tcW w:w="5000" w:type="pct"/>
                  <w:shd w:val="clear" w:color="auto" w:fill="auto"/>
                </w:tcPr>
                <w:p w14:paraId="63EF1ABF" w14:textId="77777777" w:rsidR="00C0635D" w:rsidRPr="00D86BD5" w:rsidRDefault="00C0635D" w:rsidP="00C0635D">
                  <w:pPr>
                    <w:spacing w:before="120" w:line="276" w:lineRule="auto"/>
                    <w:rPr>
                      <w:lang w:val="el-GR"/>
                    </w:rPr>
                  </w:pPr>
                  <w:r w:rsidRPr="00D86BD5">
                    <w:rPr>
                      <w:lang w:val="el-GR"/>
                    </w:rPr>
                    <w:t xml:space="preserve">Το κριτήριο με αρίθμηση </w:t>
                  </w:r>
                  <w:r w:rsidRPr="00D86BD5">
                    <w:rPr>
                      <w:b/>
                      <w:lang w:val="el-GR"/>
                    </w:rPr>
                    <w:t>1.1 «Αντίληψη και κατανόηση του έργου από τον υποψήφιο Ανάδοχο»</w:t>
                  </w:r>
                  <w:r w:rsidRPr="00D86BD5">
                    <w:rPr>
                      <w:lang w:val="el-GR"/>
                    </w:rPr>
                    <w:t xml:space="preserve"> αξιολογεί την 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λογισμικό που αποδεικνύουν την αντίληψη του έργου.</w:t>
                  </w:r>
                </w:p>
                <w:p w14:paraId="66E2048D" w14:textId="77777777" w:rsidR="00C0635D" w:rsidRPr="00D86BD5" w:rsidRDefault="00C0635D" w:rsidP="00C0635D">
                  <w:pPr>
                    <w:spacing w:before="120" w:line="276" w:lineRule="auto"/>
                    <w:rPr>
                      <w:lang w:val="el-GR"/>
                    </w:rPr>
                  </w:pPr>
                  <w:r w:rsidRPr="00D86BD5">
                    <w:rPr>
                      <w:lang w:val="el-GR"/>
                    </w:rPr>
                    <w:t>Ειδικότερα, αξιολογούνται:</w:t>
                  </w:r>
                </w:p>
                <w:p w14:paraId="58402D1D" w14:textId="1D2D7114" w:rsidR="009B40F5" w:rsidRDefault="00C0635D" w:rsidP="00B903EC">
                  <w:pPr>
                    <w:spacing w:before="120" w:line="276" w:lineRule="auto"/>
                    <w:ind w:left="351" w:hanging="351"/>
                    <w:rPr>
                      <w:lang w:val="el-GR"/>
                    </w:rPr>
                  </w:pPr>
                  <w:r w:rsidRPr="00D86BD5">
                    <w:rPr>
                      <w:lang w:val="el-GR"/>
                    </w:rPr>
                    <w:t>•</w:t>
                  </w:r>
                  <w:r w:rsidRPr="00D86BD5">
                    <w:rPr>
                      <w:lang w:val="el-GR"/>
                    </w:rPr>
                    <w:tab/>
                    <w:t>η συνολική αντίληψη του Αναδόχου όσον αφορά στο αντικείμενο του έργου, τους σκοπούς και τους στόχους του</w:t>
                  </w:r>
                  <w:r w:rsidR="009B40F5">
                    <w:rPr>
                      <w:lang w:val="el-GR"/>
                    </w:rPr>
                    <w:t xml:space="preserve">, </w:t>
                  </w:r>
                  <w:r w:rsidR="009B40F5" w:rsidRPr="00D86BD5">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38C30B3A" w14:textId="24B7DE61" w:rsidR="009B40F5" w:rsidRPr="00406140" w:rsidRDefault="009B40F5" w:rsidP="00406140">
                  <w:pPr>
                    <w:pStyle w:val="aff"/>
                    <w:numPr>
                      <w:ilvl w:val="0"/>
                      <w:numId w:val="107"/>
                    </w:numPr>
                    <w:spacing w:before="120" w:line="276" w:lineRule="auto"/>
                    <w:rPr>
                      <w:lang w:val="el-GR"/>
                    </w:rPr>
                  </w:pPr>
                  <w:r w:rsidRPr="00292783">
                    <w:rPr>
                      <w:lang w:val="el-GR"/>
                    </w:rPr>
                    <w:t xml:space="preserve">η αναγνώριση των κρίσιμων παραγόντων επιτυχίας και </w:t>
                  </w:r>
                  <w:r w:rsidRPr="00406140">
                    <w:rPr>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231DDE76" w14:textId="77777777" w:rsidR="00C0635D" w:rsidRPr="00D86BD5" w:rsidRDefault="00C0635D" w:rsidP="00B903EC">
                  <w:pPr>
                    <w:spacing w:before="120" w:line="276" w:lineRule="auto"/>
                    <w:ind w:left="351" w:hanging="351"/>
                    <w:rPr>
                      <w:lang w:val="el-GR"/>
                    </w:rPr>
                  </w:pPr>
                  <w:r w:rsidRPr="00D86BD5">
                    <w:rPr>
                      <w:lang w:val="el-GR"/>
                    </w:rPr>
                    <w:t>•</w:t>
                  </w:r>
                  <w:r w:rsidRPr="00D86BD5">
                    <w:rPr>
                      <w:lang w:val="el-GR"/>
                    </w:rPr>
                    <w:tab/>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390609C5" w14:textId="065B3C5C" w:rsidR="00C0635D" w:rsidRPr="00D86BD5" w:rsidRDefault="00C0635D" w:rsidP="00292783">
                  <w:pPr>
                    <w:spacing w:before="120" w:line="276" w:lineRule="auto"/>
                    <w:ind w:left="351" w:hanging="351"/>
                    <w:rPr>
                      <w:lang w:val="el-GR"/>
                    </w:rPr>
                  </w:pPr>
                  <w:r w:rsidRPr="00D86BD5">
                    <w:rPr>
                      <w:lang w:val="el-GR"/>
                    </w:rPr>
                    <w:t>•</w:t>
                  </w:r>
                  <w:r w:rsidRPr="00D86BD5">
                    <w:rPr>
                      <w:lang w:val="el-GR"/>
                    </w:rPr>
                    <w:tab/>
                    <w:t>η κατανόηση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37B1A814" w14:textId="75274F30" w:rsidR="00C0635D" w:rsidRPr="00D86BD5" w:rsidRDefault="00C0635D" w:rsidP="00B903EC">
                  <w:pPr>
                    <w:pStyle w:val="ae"/>
                    <w:spacing w:before="38" w:line="276" w:lineRule="auto"/>
                    <w:ind w:left="351" w:right="28" w:hanging="351"/>
                    <w:rPr>
                      <w:szCs w:val="24"/>
                      <w:lang w:val="el-GR"/>
                    </w:rPr>
                  </w:pPr>
                </w:p>
                <w:p w14:paraId="03C1AF2D" w14:textId="1FB310B8" w:rsidR="00C0635D" w:rsidRPr="00D86BD5" w:rsidRDefault="00C0635D" w:rsidP="00D10EB4">
                  <w:pPr>
                    <w:pStyle w:val="ae"/>
                    <w:spacing w:after="120"/>
                    <w:ind w:right="28"/>
                    <w:rPr>
                      <w:lang w:val="el-GR"/>
                    </w:rPr>
                  </w:pPr>
                  <w:r w:rsidRPr="00D86BD5">
                    <w:rPr>
                      <w:lang w:val="el-GR"/>
                    </w:rPr>
                    <w:t xml:space="preserve">Στο κριτήριο με αρίθμηση </w:t>
                  </w:r>
                  <w:r w:rsidRPr="00D86BD5">
                    <w:rPr>
                      <w:b/>
                      <w:lang w:val="el-GR"/>
                    </w:rPr>
                    <w:t>1.2 «Αρχιτεκτονική προτεινόμενης λύσης»</w:t>
                  </w:r>
                  <w:r w:rsidRPr="00D86BD5">
                    <w:rPr>
                      <w:lang w:val="el-GR"/>
                    </w:rPr>
                    <w:t xml:space="preserve"> αξιολογούνται :</w:t>
                  </w:r>
                </w:p>
                <w:p w14:paraId="7A76D892" w14:textId="63A0AEA5" w:rsidR="00FD607E" w:rsidRDefault="00FD607E" w:rsidP="000A6F75">
                  <w:pPr>
                    <w:pStyle w:val="aff"/>
                    <w:numPr>
                      <w:ilvl w:val="0"/>
                      <w:numId w:val="60"/>
                    </w:numPr>
                    <w:rPr>
                      <w:lang w:val="el-GR"/>
                    </w:rPr>
                  </w:pPr>
                  <w:r>
                    <w:rPr>
                      <w:lang w:val="el-GR"/>
                    </w:rPr>
                    <w:t xml:space="preserve">η σχεδίαση της αρχιτεκτονικής με στόχο την βέλτιστη αξιοποίηση των πόρων που προτείνεται να χρησιμοποιηθούν και η ταυτόχρονη κάλυψη των απαιτήσεων των </w:t>
                  </w:r>
                  <w:r w:rsidRPr="000E2E0A">
                    <w:rPr>
                      <w:bCs/>
                      <w:color w:val="000000" w:themeColor="text1"/>
                      <w:lang w:val="el-GR"/>
                    </w:rPr>
                    <w:t xml:space="preserve">Παραγράφων </w:t>
                  </w:r>
                  <w:r w:rsidRPr="000E2E0A">
                    <w:rPr>
                      <w:color w:val="000000" w:themeColor="text1"/>
                      <w:lang w:val="el-GR" w:eastAsia="el-GR"/>
                    </w:rPr>
                    <w:t>3, 4.9 και 7.3.2</w:t>
                  </w:r>
                  <w:r w:rsidRPr="00D86BD5">
                    <w:rPr>
                      <w:color w:val="000000" w:themeColor="text1"/>
                      <w:lang w:val="el-GR" w:eastAsia="el-GR"/>
                    </w:rPr>
                    <w:t xml:space="preserve"> </w:t>
                  </w:r>
                  <w:r w:rsidRPr="00D86BD5">
                    <w:rPr>
                      <w:lang w:val="el-GR" w:eastAsia="el-GR"/>
                    </w:rPr>
                    <w:t>του Παραρτήματος Ι και των σχετικών Πινάκων Συμμόρφωσης</w:t>
                  </w:r>
                </w:p>
                <w:p w14:paraId="1656DA7E" w14:textId="26BEA8F6" w:rsidR="00C0635D" w:rsidRPr="00D86BD5" w:rsidRDefault="00C0635D" w:rsidP="00496D07">
                  <w:pPr>
                    <w:pStyle w:val="aff"/>
                    <w:numPr>
                      <w:ilvl w:val="0"/>
                      <w:numId w:val="60"/>
                    </w:numPr>
                    <w:spacing w:after="0"/>
                    <w:rPr>
                      <w:lang w:val="el-GR"/>
                    </w:rPr>
                  </w:pPr>
                </w:p>
              </w:tc>
            </w:tr>
            <w:tr w:rsidR="00B903EC" w:rsidRPr="00D86BD5" w14:paraId="09E57296" w14:textId="77777777" w:rsidTr="004141F9">
              <w:tc>
                <w:tcPr>
                  <w:tcW w:w="5000" w:type="pct"/>
                  <w:shd w:val="clear" w:color="auto" w:fill="E6E6E6"/>
                </w:tcPr>
                <w:p w14:paraId="7C209AF4" w14:textId="6BA7E333" w:rsidR="00B903EC" w:rsidRPr="00D86BD5" w:rsidRDefault="00B903EC" w:rsidP="004141F9">
                  <w:pPr>
                    <w:spacing w:before="120"/>
                    <w:rPr>
                      <w:b/>
                      <w:lang w:val="el-GR"/>
                    </w:rPr>
                  </w:pPr>
                  <w:r w:rsidRPr="00D86BD5">
                    <w:rPr>
                      <w:u w:val="single"/>
                      <w:lang w:val="el-GR"/>
                    </w:rPr>
                    <w:br w:type="page"/>
                  </w:r>
                  <w:r w:rsidRPr="00D86BD5">
                    <w:rPr>
                      <w:b/>
                      <w:lang w:val="el-GR"/>
                    </w:rPr>
                    <w:t xml:space="preserve">Ομάδα 2 - </w:t>
                  </w:r>
                  <w:r w:rsidR="002C0DA2" w:rsidRPr="00B91568">
                    <w:rPr>
                      <w:b/>
                      <w:lang w:val="en-US"/>
                    </w:rPr>
                    <w:t>Λειτουργικές Απαιτήσεις</w:t>
                  </w:r>
                </w:p>
              </w:tc>
            </w:tr>
            <w:tr w:rsidR="00B903EC" w:rsidRPr="00D46B93" w14:paraId="341C7ED4" w14:textId="77777777" w:rsidTr="00445ABB">
              <w:tc>
                <w:tcPr>
                  <w:tcW w:w="5000" w:type="pct"/>
                  <w:shd w:val="clear" w:color="auto" w:fill="auto"/>
                </w:tcPr>
                <w:p w14:paraId="03257546" w14:textId="1386F884" w:rsidR="00B903EC" w:rsidRPr="00D86BD5" w:rsidRDefault="00B903EC" w:rsidP="00B903EC">
                  <w:pPr>
                    <w:autoSpaceDE w:val="0"/>
                    <w:autoSpaceDN w:val="0"/>
                    <w:adjustRightInd w:val="0"/>
                    <w:spacing w:before="60" w:after="60" w:line="276" w:lineRule="auto"/>
                    <w:rPr>
                      <w:lang w:val="el-GR"/>
                    </w:rPr>
                  </w:pPr>
                  <w:r w:rsidRPr="00D86BD5">
                    <w:rPr>
                      <w:lang w:val="el-GR"/>
                    </w:rPr>
                    <w:t xml:space="preserve">Στο κριτήριο με αρίθμηση </w:t>
                  </w:r>
                  <w:r w:rsidR="002C0DA2">
                    <w:rPr>
                      <w:b/>
                      <w:lang w:val="el-GR"/>
                    </w:rPr>
                    <w:t>2</w:t>
                  </w:r>
                  <w:r w:rsidRPr="00D86BD5">
                    <w:rPr>
                      <w:b/>
                      <w:lang w:val="el-GR"/>
                    </w:rPr>
                    <w:t xml:space="preserve"> «</w:t>
                  </w:r>
                  <w:r w:rsidRPr="00D86BD5">
                    <w:rPr>
                      <w:b/>
                      <w:lang w:val="el-GR" w:eastAsia="el-GR"/>
                    </w:rPr>
                    <w:t>Λειτουργικές Απαιτήσεις</w:t>
                  </w:r>
                  <w:r w:rsidRPr="00D86BD5">
                    <w:rPr>
                      <w:b/>
                      <w:lang w:val="el-GR"/>
                    </w:rPr>
                    <w:t>»</w:t>
                  </w:r>
                  <w:r w:rsidRPr="00D86BD5">
                    <w:rPr>
                      <w:lang w:val="el-GR"/>
                    </w:rPr>
                    <w:t xml:space="preserve"> αξιολογούνται :</w:t>
                  </w:r>
                </w:p>
                <w:p w14:paraId="4F10ABE9" w14:textId="6076FA13" w:rsidR="00B903EC" w:rsidRPr="00D86BD5" w:rsidRDefault="001F7422" w:rsidP="000A6F75">
                  <w:pPr>
                    <w:pStyle w:val="aff"/>
                    <w:numPr>
                      <w:ilvl w:val="0"/>
                      <w:numId w:val="60"/>
                    </w:numPr>
                    <w:spacing w:after="0"/>
                    <w:rPr>
                      <w:lang w:val="el-GR" w:eastAsia="el-GR"/>
                    </w:rPr>
                  </w:pPr>
                  <w:r>
                    <w:rPr>
                      <w:lang w:val="el-GR" w:eastAsia="el-GR"/>
                    </w:rPr>
                    <w:t>η</w:t>
                  </w:r>
                  <w:r w:rsidRPr="00D86BD5">
                    <w:rPr>
                      <w:lang w:val="el-GR" w:eastAsia="el-GR"/>
                    </w:rPr>
                    <w:t xml:space="preserve"> </w:t>
                  </w:r>
                  <w:r w:rsidR="00B903EC" w:rsidRPr="00D86BD5">
                    <w:rPr>
                      <w:lang w:val="el-GR" w:eastAsia="el-GR"/>
                    </w:rPr>
                    <w:t>κάλυψη των λειτουργικών και τεχνικών απαιτήσεων του Έργου</w:t>
                  </w:r>
                  <w:r w:rsidR="005607DC">
                    <w:rPr>
                      <w:lang w:val="el-GR" w:eastAsia="el-GR"/>
                    </w:rPr>
                    <w:t xml:space="preserve"> σύμφωνα με τις παρ. </w:t>
                  </w:r>
                  <w:r w:rsidR="00E26A46">
                    <w:rPr>
                      <w:lang w:val="el-GR" w:eastAsia="el-GR"/>
                    </w:rPr>
                    <w:fldChar w:fldCharType="begin"/>
                  </w:r>
                  <w:r w:rsidR="00E26A46">
                    <w:rPr>
                      <w:lang w:val="el-GR" w:eastAsia="el-GR"/>
                    </w:rPr>
                    <w:instrText xml:space="preserve"> REF _Ref121749814 \r \h </w:instrText>
                  </w:r>
                  <w:r w:rsidR="00E26A46">
                    <w:rPr>
                      <w:lang w:val="el-GR" w:eastAsia="el-GR"/>
                    </w:rPr>
                  </w:r>
                  <w:r w:rsidR="00E26A46">
                    <w:rPr>
                      <w:lang w:val="el-GR" w:eastAsia="el-GR"/>
                    </w:rPr>
                    <w:fldChar w:fldCharType="separate"/>
                  </w:r>
                  <w:r w:rsidR="002E56D0">
                    <w:rPr>
                      <w:lang w:val="el-GR" w:eastAsia="el-GR"/>
                    </w:rPr>
                    <w:t>4.1</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_Ref121749829 \r \h </w:instrText>
                  </w:r>
                  <w:r w:rsidR="00E26A46">
                    <w:rPr>
                      <w:lang w:val="el-GR" w:eastAsia="el-GR"/>
                    </w:rPr>
                  </w:r>
                  <w:r w:rsidR="00E26A46">
                    <w:rPr>
                      <w:lang w:val="el-GR" w:eastAsia="el-GR"/>
                    </w:rPr>
                    <w:fldChar w:fldCharType="separate"/>
                  </w:r>
                  <w:r w:rsidR="002E56D0">
                    <w:rPr>
                      <w:lang w:val="el-GR" w:eastAsia="el-GR"/>
                    </w:rPr>
                    <w:t>4.3</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_Ref121749840 \r \h </w:instrText>
                  </w:r>
                  <w:r w:rsidR="00E26A46">
                    <w:rPr>
                      <w:lang w:val="el-GR" w:eastAsia="el-GR"/>
                    </w:rPr>
                  </w:r>
                  <w:r w:rsidR="00E26A46">
                    <w:rPr>
                      <w:lang w:val="el-GR" w:eastAsia="el-GR"/>
                    </w:rPr>
                    <w:fldChar w:fldCharType="separate"/>
                  </w:r>
                  <w:r w:rsidR="002E56D0">
                    <w:rPr>
                      <w:lang w:val="el-GR" w:eastAsia="el-GR"/>
                    </w:rPr>
                    <w:t>4.4</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_Ref121749849 \r \h </w:instrText>
                  </w:r>
                  <w:r w:rsidR="00E26A46">
                    <w:rPr>
                      <w:lang w:val="el-GR" w:eastAsia="el-GR"/>
                    </w:rPr>
                  </w:r>
                  <w:r w:rsidR="00E26A46">
                    <w:rPr>
                      <w:lang w:val="el-GR" w:eastAsia="el-GR"/>
                    </w:rPr>
                    <w:fldChar w:fldCharType="separate"/>
                  </w:r>
                  <w:r w:rsidR="002E56D0">
                    <w:rPr>
                      <w:lang w:val="el-GR" w:eastAsia="el-GR"/>
                    </w:rPr>
                    <w:t>4.6</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_Ref121749858 \r \h </w:instrText>
                  </w:r>
                  <w:r w:rsidR="00E26A46">
                    <w:rPr>
                      <w:lang w:val="el-GR" w:eastAsia="el-GR"/>
                    </w:rPr>
                  </w:r>
                  <w:r w:rsidR="00E26A46">
                    <w:rPr>
                      <w:lang w:val="el-GR" w:eastAsia="el-GR"/>
                    </w:rPr>
                    <w:fldChar w:fldCharType="separate"/>
                  </w:r>
                  <w:r w:rsidR="002E56D0">
                    <w:rPr>
                      <w:lang w:val="el-GR" w:eastAsia="el-GR"/>
                    </w:rPr>
                    <w:t>4.7</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_Ref121749865 \r \h </w:instrText>
                  </w:r>
                  <w:r w:rsidR="00E26A46">
                    <w:rPr>
                      <w:lang w:val="el-GR" w:eastAsia="el-GR"/>
                    </w:rPr>
                  </w:r>
                  <w:r w:rsidR="00E26A46">
                    <w:rPr>
                      <w:lang w:val="el-GR" w:eastAsia="el-GR"/>
                    </w:rPr>
                    <w:fldChar w:fldCharType="separate"/>
                  </w:r>
                  <w:r w:rsidR="002E56D0">
                    <w:rPr>
                      <w:lang w:val="el-GR" w:eastAsia="el-GR"/>
                    </w:rPr>
                    <w:t>4.8</w:t>
                  </w:r>
                  <w:r w:rsidR="00E26A46">
                    <w:rPr>
                      <w:lang w:val="el-GR" w:eastAsia="el-GR"/>
                    </w:rPr>
                    <w:fldChar w:fldCharType="end"/>
                  </w:r>
                  <w:r w:rsidR="00E26A46">
                    <w:rPr>
                      <w:lang w:val="el-GR" w:eastAsia="el-GR"/>
                    </w:rPr>
                    <w:t xml:space="preserve"> , </w:t>
                  </w:r>
                  <w:r w:rsidR="00E26A46">
                    <w:rPr>
                      <w:lang w:val="el-GR" w:eastAsia="el-GR"/>
                    </w:rPr>
                    <w:fldChar w:fldCharType="begin"/>
                  </w:r>
                  <w:r w:rsidR="00E26A46">
                    <w:rPr>
                      <w:lang w:val="el-GR" w:eastAsia="el-GR"/>
                    </w:rPr>
                    <w:instrText xml:space="preserve"> REF _Ref121749886 \r \h </w:instrText>
                  </w:r>
                  <w:r w:rsidR="00E26A46">
                    <w:rPr>
                      <w:lang w:val="el-GR" w:eastAsia="el-GR"/>
                    </w:rPr>
                  </w:r>
                  <w:r w:rsidR="00E26A46">
                    <w:rPr>
                      <w:lang w:val="el-GR" w:eastAsia="el-GR"/>
                    </w:rPr>
                    <w:fldChar w:fldCharType="separate"/>
                  </w:r>
                  <w:r w:rsidR="002E56D0">
                    <w:rPr>
                      <w:lang w:val="el-GR" w:eastAsia="el-GR"/>
                    </w:rPr>
                    <w:t>4.9</w:t>
                  </w:r>
                  <w:r w:rsidR="00E26A46">
                    <w:rPr>
                      <w:lang w:val="el-GR" w:eastAsia="el-GR"/>
                    </w:rPr>
                    <w:fldChar w:fldCharType="end"/>
                  </w:r>
                </w:p>
                <w:p w14:paraId="4D9FED4D" w14:textId="3D52EB09" w:rsidR="00B903EC" w:rsidRPr="00D86BD5" w:rsidRDefault="001F7422" w:rsidP="000A6F75">
                  <w:pPr>
                    <w:pStyle w:val="aff"/>
                    <w:numPr>
                      <w:ilvl w:val="0"/>
                      <w:numId w:val="60"/>
                    </w:numPr>
                    <w:spacing w:after="0"/>
                    <w:rPr>
                      <w:lang w:val="el-GR" w:eastAsia="el-GR"/>
                    </w:rPr>
                  </w:pPr>
                  <w:r>
                    <w:rPr>
                      <w:lang w:val="el-GR" w:eastAsia="el-GR"/>
                    </w:rPr>
                    <w:t>η</w:t>
                  </w:r>
                  <w:r w:rsidRPr="00D86BD5">
                    <w:rPr>
                      <w:lang w:val="el-GR" w:eastAsia="el-GR"/>
                    </w:rPr>
                    <w:t xml:space="preserve"> </w:t>
                  </w:r>
                  <w:r w:rsidR="00B903EC" w:rsidRPr="00D86BD5">
                    <w:rPr>
                      <w:lang w:val="el-GR" w:eastAsia="el-GR"/>
                    </w:rPr>
                    <w:t xml:space="preserve">τεκμηριωμένη και ολοκληρωμένη πρόταση επαύξησης λειτουργικότητας του ΠΣ με ειδική αναφορά στα όσα προβλέπονται </w:t>
                  </w:r>
                  <w:r w:rsidR="00E26A46">
                    <w:rPr>
                      <w:lang w:val="el-GR" w:eastAsia="el-GR"/>
                    </w:rPr>
                    <w:t xml:space="preserve">στις </w:t>
                  </w:r>
                  <w:r w:rsidR="00B903EC" w:rsidRPr="00D86BD5">
                    <w:rPr>
                      <w:lang w:val="el-GR" w:eastAsia="el-GR"/>
                    </w:rPr>
                    <w:t xml:space="preserve"> Παρ</w:t>
                  </w:r>
                  <w:r w:rsidR="00E26A46">
                    <w:fldChar w:fldCharType="begin"/>
                  </w:r>
                  <w:r w:rsidR="00E26A46" w:rsidRPr="009756ED">
                    <w:rPr>
                      <w:lang w:val="el-GR"/>
                    </w:rPr>
                    <w:instrText xml:space="preserve"> </w:instrText>
                  </w:r>
                  <w:r w:rsidR="00E26A46">
                    <w:instrText>REF</w:instrText>
                  </w:r>
                  <w:r w:rsidR="00E26A46" w:rsidRPr="009756ED">
                    <w:rPr>
                      <w:lang w:val="el-GR"/>
                    </w:rPr>
                    <w:instrText xml:space="preserve"> _</w:instrText>
                  </w:r>
                  <w:r w:rsidR="00E26A46">
                    <w:instrText>Ref</w:instrText>
                  </w:r>
                  <w:r w:rsidR="00E26A46" w:rsidRPr="009756ED">
                    <w:rPr>
                      <w:lang w:val="el-GR"/>
                    </w:rPr>
                    <w:instrText>121750180 \</w:instrText>
                  </w:r>
                  <w:r w:rsidR="00E26A46">
                    <w:instrText>r</w:instrText>
                  </w:r>
                  <w:r w:rsidR="00E26A46" w:rsidRPr="009756ED">
                    <w:rPr>
                      <w:lang w:val="el-GR"/>
                    </w:rPr>
                    <w:instrText xml:space="preserve"> \</w:instrText>
                  </w:r>
                  <w:r w:rsidR="00E26A46">
                    <w:instrText>h</w:instrText>
                  </w:r>
                  <w:r w:rsidR="00E26A46" w:rsidRPr="009756ED">
                    <w:rPr>
                      <w:lang w:val="el-GR"/>
                    </w:rPr>
                    <w:instrText xml:space="preserve"> </w:instrText>
                  </w:r>
                  <w:r w:rsidR="00E26A46">
                    <w:fldChar w:fldCharType="separate"/>
                  </w:r>
                  <w:r w:rsidR="002E56D0">
                    <w:t>7.3.3</w:t>
                  </w:r>
                  <w:r w:rsidR="00E26A46">
                    <w:fldChar w:fldCharType="end"/>
                  </w:r>
                  <w:r w:rsidR="00E26A46" w:rsidRPr="009756ED">
                    <w:rPr>
                      <w:lang w:val="el-GR"/>
                    </w:rPr>
                    <w:t xml:space="preserve"> &amp; </w:t>
                  </w:r>
                  <w:r w:rsidR="00E26A46">
                    <w:fldChar w:fldCharType="begin"/>
                  </w:r>
                  <w:r w:rsidR="00E26A46" w:rsidRPr="009756ED">
                    <w:rPr>
                      <w:lang w:val="el-GR"/>
                    </w:rPr>
                    <w:instrText xml:space="preserve"> </w:instrText>
                  </w:r>
                  <w:r w:rsidR="00E26A46">
                    <w:instrText>REF</w:instrText>
                  </w:r>
                  <w:r w:rsidR="00E26A46" w:rsidRPr="009756ED">
                    <w:rPr>
                      <w:lang w:val="el-GR"/>
                    </w:rPr>
                    <w:instrText xml:space="preserve"> _</w:instrText>
                  </w:r>
                  <w:r w:rsidR="00E26A46">
                    <w:instrText>Ref</w:instrText>
                  </w:r>
                  <w:r w:rsidR="00E26A46" w:rsidRPr="009756ED">
                    <w:rPr>
                      <w:lang w:val="el-GR"/>
                    </w:rPr>
                    <w:instrText>121750188 \</w:instrText>
                  </w:r>
                  <w:r w:rsidR="00E26A46">
                    <w:instrText>r</w:instrText>
                  </w:r>
                  <w:r w:rsidR="00E26A46" w:rsidRPr="009756ED">
                    <w:rPr>
                      <w:lang w:val="el-GR"/>
                    </w:rPr>
                    <w:instrText xml:space="preserve"> \</w:instrText>
                  </w:r>
                  <w:r w:rsidR="00E26A46">
                    <w:instrText>h</w:instrText>
                  </w:r>
                  <w:r w:rsidR="00E26A46" w:rsidRPr="009756ED">
                    <w:rPr>
                      <w:lang w:val="el-GR"/>
                    </w:rPr>
                    <w:instrText xml:space="preserve"> </w:instrText>
                  </w:r>
                  <w:r w:rsidR="00E26A46">
                    <w:fldChar w:fldCharType="separate"/>
                  </w:r>
                  <w:r w:rsidR="002E56D0">
                    <w:t>7.3.4</w:t>
                  </w:r>
                  <w:r w:rsidR="00E26A46">
                    <w:fldChar w:fldCharType="end"/>
                  </w:r>
                  <w:r w:rsidR="00B903EC" w:rsidRPr="00D86BD5">
                    <w:rPr>
                      <w:lang w:val="el-GR" w:eastAsia="el-GR"/>
                    </w:rPr>
                    <w:t xml:space="preserve">του Παραρτήματος Ι. </w:t>
                  </w:r>
                </w:p>
                <w:p w14:paraId="6A4F5D34" w14:textId="7C0E4596" w:rsidR="00B903EC" w:rsidRPr="00D86BD5" w:rsidRDefault="001F7422" w:rsidP="000A6F75">
                  <w:pPr>
                    <w:pStyle w:val="aff"/>
                    <w:numPr>
                      <w:ilvl w:val="0"/>
                      <w:numId w:val="60"/>
                    </w:numPr>
                    <w:spacing w:after="0"/>
                    <w:rPr>
                      <w:lang w:val="el-GR" w:eastAsia="el-GR"/>
                    </w:rPr>
                  </w:pPr>
                  <w:r>
                    <w:rPr>
                      <w:lang w:val="el-GR" w:eastAsia="el-GR"/>
                    </w:rPr>
                    <w:t>η</w:t>
                  </w:r>
                  <w:r w:rsidRPr="00D86BD5">
                    <w:rPr>
                      <w:lang w:val="el-GR" w:eastAsia="el-GR"/>
                    </w:rPr>
                    <w:t xml:space="preserve"> </w:t>
                  </w:r>
                  <w:r w:rsidR="00B903EC" w:rsidRPr="00D86BD5">
                    <w:rPr>
                      <w:lang w:val="el-GR" w:eastAsia="el-GR"/>
                    </w:rPr>
                    <w:t>τεκμηριωμένη και ολοκληρωμένη πρόταση σχετικά με την διεύρυνση της διαλειτουργικότητας (χρήση ανοιχτών προτύπων, διεθνώς καθιερωμένων τεχνολογιών κλπ),</w:t>
                  </w:r>
                </w:p>
                <w:p w14:paraId="4FCE3037" w14:textId="7D0C8D2A" w:rsidR="00B903EC" w:rsidRPr="002C0DA2" w:rsidRDefault="00B903EC" w:rsidP="009756ED">
                  <w:pPr>
                    <w:pStyle w:val="aff"/>
                    <w:spacing w:after="0"/>
                    <w:ind w:left="360"/>
                    <w:rPr>
                      <w:lang w:val="el-GR"/>
                    </w:rPr>
                  </w:pPr>
                </w:p>
              </w:tc>
            </w:tr>
            <w:tr w:rsidR="00C0635D" w:rsidRPr="00D86BD5" w14:paraId="2E7CDC52" w14:textId="77777777" w:rsidTr="00445ABB">
              <w:tc>
                <w:tcPr>
                  <w:tcW w:w="5000" w:type="pct"/>
                  <w:shd w:val="clear" w:color="auto" w:fill="E6E6E6"/>
                </w:tcPr>
                <w:p w14:paraId="77771566" w14:textId="13E698AA" w:rsidR="00C0635D" w:rsidRPr="00D86BD5" w:rsidRDefault="00C0635D" w:rsidP="00C0635D">
                  <w:pPr>
                    <w:spacing w:before="120"/>
                    <w:rPr>
                      <w:b/>
                      <w:lang w:val="el-GR"/>
                    </w:rPr>
                  </w:pPr>
                  <w:r w:rsidRPr="00D86BD5">
                    <w:rPr>
                      <w:u w:val="single"/>
                      <w:lang w:val="el-GR"/>
                    </w:rPr>
                    <w:lastRenderedPageBreak/>
                    <w:br w:type="page"/>
                  </w:r>
                  <w:r w:rsidRPr="00D86BD5">
                    <w:rPr>
                      <w:b/>
                      <w:lang w:val="el-GR"/>
                    </w:rPr>
                    <w:t xml:space="preserve">Ομάδα </w:t>
                  </w:r>
                  <w:r w:rsidR="00B903EC">
                    <w:rPr>
                      <w:b/>
                      <w:lang w:val="el-GR"/>
                    </w:rPr>
                    <w:t>3</w:t>
                  </w:r>
                  <w:r w:rsidRPr="00D86BD5">
                    <w:rPr>
                      <w:b/>
                      <w:lang w:val="el-GR"/>
                    </w:rPr>
                    <w:t xml:space="preserve"> - Προδιαγραφές Υπηρεσιών</w:t>
                  </w:r>
                </w:p>
              </w:tc>
            </w:tr>
            <w:tr w:rsidR="00C0635D" w:rsidRPr="00D46B93" w14:paraId="16F97474" w14:textId="77777777" w:rsidTr="00445ABB">
              <w:tc>
                <w:tcPr>
                  <w:tcW w:w="5000" w:type="pct"/>
                  <w:shd w:val="clear" w:color="auto" w:fill="auto"/>
                </w:tcPr>
                <w:p w14:paraId="071D0FC8" w14:textId="082AECF3" w:rsidR="00C0635D" w:rsidRPr="00C9466E" w:rsidRDefault="00C0635D" w:rsidP="00C0635D">
                  <w:pPr>
                    <w:pStyle w:val="ae"/>
                    <w:rPr>
                      <w:lang w:val="el-GR"/>
                    </w:rPr>
                  </w:pPr>
                  <w:r w:rsidRPr="00C9466E">
                    <w:rPr>
                      <w:bCs/>
                      <w:lang w:val="el-GR"/>
                    </w:rPr>
                    <w:t xml:space="preserve">Στο κριτήριο με αρίθμηση </w:t>
                  </w:r>
                  <w:r w:rsidR="00B903EC" w:rsidRPr="009756ED">
                    <w:rPr>
                      <w:b/>
                      <w:bCs/>
                      <w:lang w:val="el-GR"/>
                    </w:rPr>
                    <w:t>3</w:t>
                  </w:r>
                  <w:r w:rsidRPr="00C9466E">
                    <w:rPr>
                      <w:b/>
                      <w:bCs/>
                      <w:lang w:val="el-GR"/>
                    </w:rPr>
                    <w:t>.1 «Υπηρεσίες εκπαίδευσης»</w:t>
                  </w:r>
                  <w:r w:rsidRPr="00C9466E">
                    <w:rPr>
                      <w:bCs/>
                      <w:lang w:val="el-GR"/>
                    </w:rPr>
                    <w:t xml:space="preserve"> αξιολογούνται:</w:t>
                  </w:r>
                </w:p>
                <w:p w14:paraId="00F324E8" w14:textId="65906E5B" w:rsidR="00C0635D" w:rsidRPr="00C9466E" w:rsidRDefault="001F7422" w:rsidP="00536A2E">
                  <w:pPr>
                    <w:pStyle w:val="aff"/>
                    <w:numPr>
                      <w:ilvl w:val="0"/>
                      <w:numId w:val="19"/>
                    </w:numPr>
                    <w:spacing w:after="0"/>
                    <w:rPr>
                      <w:lang w:val="el-GR" w:eastAsia="el-GR"/>
                    </w:rPr>
                  </w:pPr>
                  <w:r w:rsidRPr="00C9466E">
                    <w:rPr>
                      <w:lang w:val="el-GR" w:eastAsia="el-GR"/>
                    </w:rPr>
                    <w:t xml:space="preserve">το </w:t>
                  </w:r>
                  <w:r w:rsidR="00C0635D" w:rsidRPr="00C9466E">
                    <w:rPr>
                      <w:lang w:val="el-GR" w:eastAsia="el-GR"/>
                    </w:rPr>
                    <w:t>αντικείμενο της εκπαίδευσης ανά κατηγορία εκπαιδευομένων</w:t>
                  </w:r>
                </w:p>
                <w:p w14:paraId="0ADB8312" w14:textId="54FDA5C7" w:rsidR="00C0635D" w:rsidRPr="00C9466E" w:rsidRDefault="001F7422" w:rsidP="00536A2E">
                  <w:pPr>
                    <w:pStyle w:val="aff"/>
                    <w:numPr>
                      <w:ilvl w:val="0"/>
                      <w:numId w:val="19"/>
                    </w:numPr>
                    <w:spacing w:after="0"/>
                    <w:rPr>
                      <w:lang w:val="el-GR" w:eastAsia="el-GR"/>
                    </w:rPr>
                  </w:pPr>
                  <w:r w:rsidRPr="00C9466E">
                    <w:rPr>
                      <w:lang w:val="el-GR" w:eastAsia="el-GR"/>
                    </w:rPr>
                    <w:t xml:space="preserve">η </w:t>
                  </w:r>
                  <w:r w:rsidR="00C0635D" w:rsidRPr="00C9466E">
                    <w:rPr>
                      <w:lang w:val="el-GR" w:eastAsia="el-GR"/>
                    </w:rPr>
                    <w:t>εκπαιδευτική διαδικασία και η διαχείριση αυτής</w:t>
                  </w:r>
                </w:p>
                <w:p w14:paraId="223FF227" w14:textId="70E67AB0" w:rsidR="00C0635D" w:rsidRPr="00C9466E" w:rsidRDefault="00F70150" w:rsidP="00536A2E">
                  <w:pPr>
                    <w:pStyle w:val="aff"/>
                    <w:numPr>
                      <w:ilvl w:val="0"/>
                      <w:numId w:val="19"/>
                    </w:numPr>
                    <w:spacing w:after="0"/>
                    <w:rPr>
                      <w:lang w:val="el-GR" w:eastAsia="el-GR"/>
                    </w:rPr>
                  </w:pPr>
                  <w:r w:rsidRPr="00C9466E">
                    <w:rPr>
                      <w:lang w:val="el-GR" w:eastAsia="el-GR"/>
                    </w:rPr>
                    <w:t xml:space="preserve">οι </w:t>
                  </w:r>
                  <w:r w:rsidR="00C0635D" w:rsidRPr="00C9466E">
                    <w:rPr>
                      <w:lang w:val="el-GR" w:eastAsia="el-GR"/>
                    </w:rPr>
                    <w:t>προσφερόμενες ώρες εκπαίδευσης ανά κατηγορία χρηστών</w:t>
                  </w:r>
                </w:p>
                <w:p w14:paraId="2A73FBBE" w14:textId="5B428669" w:rsidR="00536A2E" w:rsidRDefault="00C0635D" w:rsidP="00C0635D">
                  <w:pPr>
                    <w:spacing w:before="120"/>
                    <w:rPr>
                      <w:bCs/>
                      <w:lang w:val="el-GR"/>
                    </w:rPr>
                  </w:pPr>
                  <w:r w:rsidRPr="00C9466E">
                    <w:rPr>
                      <w:bCs/>
                      <w:lang w:val="el-GR"/>
                    </w:rPr>
                    <w:t xml:space="preserve">Στο κριτήριο με αρίθμηση </w:t>
                  </w:r>
                  <w:r w:rsidR="00B903EC" w:rsidRPr="009756ED">
                    <w:rPr>
                      <w:b/>
                      <w:bCs/>
                      <w:lang w:val="el-GR"/>
                    </w:rPr>
                    <w:t>3</w:t>
                  </w:r>
                  <w:r w:rsidRPr="00C9466E">
                    <w:rPr>
                      <w:b/>
                      <w:bCs/>
                      <w:lang w:val="el-GR"/>
                    </w:rPr>
                    <w:t>.2 «</w:t>
                  </w:r>
                  <w:r w:rsidR="00536A2E" w:rsidRPr="009756ED">
                    <w:rPr>
                      <w:lang w:val="el-GR"/>
                    </w:rPr>
                    <w:t>Υπηρεσίες Δοκιμαστικής &amp; Πιλοτικής Λειτουργίας</w:t>
                  </w:r>
                  <w:r w:rsidRPr="00C9466E">
                    <w:rPr>
                      <w:b/>
                      <w:bCs/>
                      <w:lang w:val="el-GR"/>
                    </w:rPr>
                    <w:t>»</w:t>
                  </w:r>
                  <w:r w:rsidRPr="00C9466E">
                    <w:rPr>
                      <w:bCs/>
                      <w:lang w:val="el-GR"/>
                    </w:rPr>
                    <w:t xml:space="preserve"> αξιολογ</w:t>
                  </w:r>
                  <w:r w:rsidR="00536A2E">
                    <w:rPr>
                      <w:bCs/>
                      <w:lang w:val="el-GR"/>
                    </w:rPr>
                    <w:t>ούνται:</w:t>
                  </w:r>
                </w:p>
                <w:p w14:paraId="4EAE3DB7" w14:textId="17670539" w:rsidR="00536A2E" w:rsidRPr="009756ED" w:rsidRDefault="00C0635D" w:rsidP="00536A2E">
                  <w:pPr>
                    <w:pStyle w:val="aff"/>
                    <w:numPr>
                      <w:ilvl w:val="0"/>
                      <w:numId w:val="19"/>
                    </w:numPr>
                    <w:spacing w:before="120"/>
                    <w:rPr>
                      <w:bCs/>
                      <w:lang w:val="el-GR"/>
                    </w:rPr>
                  </w:pPr>
                  <w:r w:rsidRPr="009756ED">
                    <w:rPr>
                      <w:bCs/>
                      <w:lang w:val="el-GR"/>
                    </w:rPr>
                    <w:t xml:space="preserve">ο βαθμός καταλληλότητας της προτεινόμενης μεθόδου παροχής υπηρεσιών υποστήριξης χρηστών κατά </w:t>
                  </w:r>
                  <w:r w:rsidR="00536A2E" w:rsidRPr="009756ED">
                    <w:rPr>
                      <w:bCs/>
                      <w:lang w:val="el-GR"/>
                    </w:rPr>
                    <w:t>τις φάσεις της δοκιμαστικής και πιλοτικής λειτουργίας</w:t>
                  </w:r>
                  <w:r w:rsidRPr="009756ED">
                    <w:rPr>
                      <w:bCs/>
                      <w:lang w:val="el-GR"/>
                    </w:rPr>
                    <w:t xml:space="preserve">. </w:t>
                  </w:r>
                </w:p>
                <w:p w14:paraId="78EFB0CB" w14:textId="664023C9" w:rsidR="00536A2E" w:rsidRPr="009756ED" w:rsidRDefault="00C0635D" w:rsidP="00536A2E">
                  <w:pPr>
                    <w:pStyle w:val="aff"/>
                    <w:numPr>
                      <w:ilvl w:val="0"/>
                      <w:numId w:val="19"/>
                    </w:numPr>
                    <w:spacing w:before="120"/>
                    <w:rPr>
                      <w:bCs/>
                      <w:lang w:val="el-GR"/>
                    </w:rPr>
                  </w:pPr>
                  <w:r w:rsidRPr="009756ED">
                    <w:rPr>
                      <w:bCs/>
                      <w:lang w:val="el-GR"/>
                    </w:rPr>
                    <w:t>ο βαθμός συμβατότητας της μεθόδου παροχής των υπηρεσιών με τις συνθήκες λειτουργίας του φορέα λειτουργίας.</w:t>
                  </w:r>
                  <w:r w:rsidR="00D10EB4" w:rsidRPr="009756ED">
                    <w:rPr>
                      <w:bCs/>
                      <w:lang w:val="el-GR"/>
                    </w:rPr>
                    <w:t xml:space="preserve"> </w:t>
                  </w:r>
                </w:p>
                <w:p w14:paraId="19C82E7E" w14:textId="77777777" w:rsidR="00536A2E" w:rsidRPr="009756ED" w:rsidRDefault="00536A2E" w:rsidP="00536A2E">
                  <w:pPr>
                    <w:pStyle w:val="aff"/>
                    <w:numPr>
                      <w:ilvl w:val="0"/>
                      <w:numId w:val="19"/>
                    </w:numPr>
                    <w:spacing w:after="0"/>
                    <w:rPr>
                      <w:lang w:val="el-GR" w:eastAsia="el-GR"/>
                    </w:rPr>
                  </w:pPr>
                  <w:r w:rsidRPr="009756ED">
                    <w:rPr>
                      <w:lang w:val="el-GR" w:eastAsia="el-GR"/>
                    </w:rPr>
                    <w:t>τυχόν επιπρόσθετες υπηρεσίες τεχνικής υποστήριξης πέραν των ζητούμενων</w:t>
                  </w:r>
                </w:p>
                <w:p w14:paraId="1595084A" w14:textId="21CD963E" w:rsidR="00D10EB4" w:rsidRPr="009756ED" w:rsidRDefault="00F70150" w:rsidP="00536A2E">
                  <w:pPr>
                    <w:pStyle w:val="aff"/>
                    <w:numPr>
                      <w:ilvl w:val="0"/>
                      <w:numId w:val="19"/>
                    </w:numPr>
                    <w:spacing w:after="0"/>
                    <w:rPr>
                      <w:lang w:val="el-GR" w:eastAsia="el-GR"/>
                    </w:rPr>
                  </w:pPr>
                  <w:r w:rsidRPr="009756ED">
                    <w:rPr>
                      <w:lang w:val="el-GR" w:eastAsia="el-GR"/>
                    </w:rPr>
                    <w:t xml:space="preserve">η </w:t>
                  </w:r>
                  <w:r w:rsidR="00D10EB4" w:rsidRPr="009756ED">
                    <w:rPr>
                      <w:lang w:val="el-GR" w:eastAsia="el-GR"/>
                    </w:rPr>
                    <w:t xml:space="preserve">τεκμηριωμένη γνώση / εμπειρία </w:t>
                  </w:r>
                  <w:r w:rsidR="00D10EB4" w:rsidRPr="009756ED">
                    <w:rPr>
                      <w:b/>
                      <w:lang w:val="el-GR" w:eastAsia="el-GR"/>
                    </w:rPr>
                    <w:t>του επιχειρησιακού αντικειμένου</w:t>
                  </w:r>
                  <w:r w:rsidR="00D10EB4" w:rsidRPr="009756ED">
                    <w:rPr>
                      <w:lang w:val="el-GR" w:eastAsia="el-GR"/>
                    </w:rPr>
                    <w:t xml:space="preserve"> του έργου καθώς και των υφιστάμενων εργαλείων και τεχνικών ανάπτυξης από τα μέλη της Ομάδας έργου.</w:t>
                  </w:r>
                </w:p>
                <w:p w14:paraId="116BB309" w14:textId="67097EEB" w:rsidR="00D10EB4" w:rsidRPr="009756ED" w:rsidRDefault="00F70150" w:rsidP="00536A2E">
                  <w:pPr>
                    <w:pStyle w:val="aff"/>
                    <w:numPr>
                      <w:ilvl w:val="0"/>
                      <w:numId w:val="19"/>
                    </w:numPr>
                    <w:spacing w:after="0"/>
                    <w:rPr>
                      <w:lang w:val="el-GR" w:eastAsia="el-GR"/>
                    </w:rPr>
                  </w:pPr>
                  <w:r w:rsidRPr="009756ED">
                    <w:rPr>
                      <w:lang w:val="el-GR" w:eastAsia="el-GR"/>
                    </w:rPr>
                    <w:t xml:space="preserve">η </w:t>
                  </w:r>
                  <w:r w:rsidR="00D10EB4" w:rsidRPr="009756ED">
                    <w:rPr>
                      <w:lang w:val="el-GR" w:eastAsia="el-GR"/>
                    </w:rPr>
                    <w:t>τεκμηριωμένη γνώση / εμπειρία στην υποστήριξη του πληροφοριακού συστήματος.</w:t>
                  </w:r>
                </w:p>
                <w:p w14:paraId="696D08DA" w14:textId="77777777" w:rsidR="00C0635D" w:rsidRPr="00B81DBC" w:rsidRDefault="00C0635D" w:rsidP="009756ED">
                  <w:pPr>
                    <w:spacing w:after="0"/>
                    <w:rPr>
                      <w:bCs/>
                      <w:lang w:val="el-GR"/>
                    </w:rPr>
                  </w:pPr>
                </w:p>
              </w:tc>
            </w:tr>
            <w:tr w:rsidR="00C0635D" w:rsidRPr="00D46B93" w14:paraId="311CC11E" w14:textId="77777777" w:rsidTr="00445ABB">
              <w:tc>
                <w:tcPr>
                  <w:tcW w:w="5000" w:type="pct"/>
                  <w:shd w:val="clear" w:color="auto" w:fill="D9D9D9" w:themeFill="background1" w:themeFillShade="D9"/>
                </w:tcPr>
                <w:p w14:paraId="7AF55723" w14:textId="0C1B9C54" w:rsidR="00C0635D" w:rsidRPr="00D86BD5" w:rsidRDefault="00C0635D" w:rsidP="00C0635D">
                  <w:pPr>
                    <w:spacing w:before="120"/>
                    <w:rPr>
                      <w:b/>
                      <w:lang w:val="el-GR"/>
                    </w:rPr>
                  </w:pPr>
                  <w:r w:rsidRPr="00D86BD5">
                    <w:rPr>
                      <w:b/>
                      <w:lang w:val="el-GR"/>
                    </w:rPr>
                    <w:t xml:space="preserve">Ομάδα </w:t>
                  </w:r>
                  <w:r w:rsidR="00B903EC">
                    <w:rPr>
                      <w:b/>
                      <w:lang w:val="el-GR"/>
                    </w:rPr>
                    <w:t>4</w:t>
                  </w:r>
                  <w:r w:rsidRPr="00D86BD5">
                    <w:rPr>
                      <w:b/>
                      <w:lang w:val="el-GR"/>
                    </w:rPr>
                    <w:t xml:space="preserve"> – Μεθοδολογία Οργάνωσης, Διοίκησης και Υλοποίησης Έργου</w:t>
                  </w:r>
                </w:p>
              </w:tc>
            </w:tr>
            <w:tr w:rsidR="00C0635D" w:rsidRPr="00D46B93" w14:paraId="367B2C41" w14:textId="77777777" w:rsidTr="00445ABB">
              <w:tc>
                <w:tcPr>
                  <w:tcW w:w="5000" w:type="pct"/>
                  <w:shd w:val="clear" w:color="auto" w:fill="auto"/>
                </w:tcPr>
                <w:p w14:paraId="372968DA" w14:textId="1A48F5D8" w:rsidR="00C0635D" w:rsidRPr="00D86BD5" w:rsidRDefault="00C0635D" w:rsidP="00392A2D">
                  <w:pPr>
                    <w:spacing w:after="0"/>
                    <w:rPr>
                      <w:lang w:val="el-GR" w:eastAsia="el-GR"/>
                    </w:rPr>
                  </w:pPr>
                  <w:r w:rsidRPr="00D86BD5">
                    <w:rPr>
                      <w:lang w:val="el-GR" w:eastAsia="el-GR"/>
                    </w:rPr>
                    <w:t xml:space="preserve">Το κριτήριο με αρίθμηση </w:t>
                  </w:r>
                  <w:r w:rsidR="00B903EC">
                    <w:rPr>
                      <w:b/>
                      <w:lang w:val="el-GR" w:eastAsia="el-GR"/>
                    </w:rPr>
                    <w:t>4</w:t>
                  </w:r>
                  <w:r w:rsidRPr="00D86BD5">
                    <w:rPr>
                      <w:b/>
                      <w:lang w:val="el-GR" w:eastAsia="el-GR"/>
                    </w:rPr>
                    <w:t>.1 «</w:t>
                  </w:r>
                  <w:r w:rsidR="00392A2D" w:rsidRPr="00D86BD5">
                    <w:rPr>
                      <w:b/>
                      <w:lang w:val="el-GR" w:eastAsia="el-GR"/>
                    </w:rPr>
                    <w:t>Οργάνωση Υλοποίησης Έργου (Χρονοδιάγραμμα &amp; Πακέτα Εργασίας – Παραδοτέα)</w:t>
                  </w:r>
                  <w:r w:rsidRPr="00D86BD5">
                    <w:rPr>
                      <w:b/>
                      <w:lang w:val="el-GR" w:eastAsia="el-GR"/>
                    </w:rPr>
                    <w:t>»</w:t>
                  </w:r>
                  <w:r w:rsidRPr="00D86BD5">
                    <w:rPr>
                      <w:lang w:val="el-GR" w:eastAsia="el-GR"/>
                    </w:rPr>
                    <w:t xml:space="preserve"> αξιολογεί την ανάλυση του αντικειμένου της σύμβασης σε πακέτα εργασιών και σύνδεσή τους με τα ελάχιστα απαιτούμενα παραδοτέα και το χρονοδιάγραμμα που περιγράφεται στις τεχνικές προδιαγραφές.</w:t>
                  </w:r>
                </w:p>
                <w:p w14:paraId="4AA83B93" w14:textId="77777777" w:rsidR="00C0635D" w:rsidRPr="00D86BD5" w:rsidRDefault="00C0635D" w:rsidP="00C0635D">
                  <w:pPr>
                    <w:spacing w:after="0"/>
                    <w:rPr>
                      <w:lang w:val="el-GR" w:eastAsia="el-GR"/>
                    </w:rPr>
                  </w:pPr>
                  <w:r w:rsidRPr="00D86BD5">
                    <w:rPr>
                      <w:lang w:val="el-GR" w:eastAsia="el-GR"/>
                    </w:rPr>
                    <w:t xml:space="preserve">Αξιολογούνται: </w:t>
                  </w:r>
                </w:p>
                <w:p w14:paraId="33026213" w14:textId="77777777" w:rsidR="00C0635D" w:rsidRPr="00D86BD5" w:rsidRDefault="00C0635D" w:rsidP="000A6F75">
                  <w:pPr>
                    <w:pStyle w:val="aff"/>
                    <w:numPr>
                      <w:ilvl w:val="0"/>
                      <w:numId w:val="60"/>
                    </w:numPr>
                    <w:spacing w:after="0"/>
                    <w:rPr>
                      <w:lang w:val="el-GR" w:eastAsia="el-GR"/>
                    </w:rPr>
                  </w:pPr>
                  <w:r w:rsidRPr="00D86BD5">
                    <w:rPr>
                      <w:lang w:val="el-GR" w:eastAsia="el-GR"/>
                    </w:rPr>
                    <w:t>η σαφήνεια και πληρότητα ανάλυσης των προσφερόμενων υπηρεσιών του Υποψήφιου Αναδόχου, σε συνάρτηση με τον προσφερόμενο ανθρωποχρόνο,</w:t>
                  </w:r>
                </w:p>
                <w:p w14:paraId="7D794D6A" w14:textId="77777777" w:rsidR="00C0635D" w:rsidRPr="00D86BD5" w:rsidRDefault="00C0635D" w:rsidP="000A6F75">
                  <w:pPr>
                    <w:pStyle w:val="aff"/>
                    <w:numPr>
                      <w:ilvl w:val="0"/>
                      <w:numId w:val="60"/>
                    </w:numPr>
                    <w:spacing w:after="0"/>
                    <w:rPr>
                      <w:lang w:val="el-GR" w:eastAsia="el-GR"/>
                    </w:rPr>
                  </w:pPr>
                  <w:r w:rsidRPr="00D86BD5">
                    <w:rPr>
                      <w:lang w:val="el-GR" w:eastAsia="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19BC588" w14:textId="13F01E28" w:rsidR="00C0635D" w:rsidRPr="00D86BD5" w:rsidRDefault="00C0635D" w:rsidP="000A6F75">
                  <w:pPr>
                    <w:pStyle w:val="aff"/>
                    <w:numPr>
                      <w:ilvl w:val="0"/>
                      <w:numId w:val="60"/>
                    </w:numPr>
                    <w:spacing w:after="0"/>
                    <w:rPr>
                      <w:lang w:val="el-GR" w:eastAsia="el-GR"/>
                    </w:rPr>
                  </w:pPr>
                  <w:r w:rsidRPr="00D86BD5">
                    <w:rPr>
                      <w:lang w:val="el-GR" w:eastAsia="el-GR"/>
                    </w:rPr>
                    <w:t>η ορθολογική ανάλυση του αντικειμένου του έργου σε Ενότητες Εργασίας και επιμέρους δραστηριότητες/ενέργειες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3FF5CD25" w14:textId="77777777" w:rsidR="00C0635D" w:rsidRPr="00D86BD5" w:rsidRDefault="00C0635D" w:rsidP="000A6F75">
                  <w:pPr>
                    <w:pStyle w:val="aff"/>
                    <w:numPr>
                      <w:ilvl w:val="0"/>
                      <w:numId w:val="60"/>
                    </w:numPr>
                    <w:spacing w:after="0"/>
                    <w:rPr>
                      <w:lang w:val="el-GR" w:eastAsia="el-GR"/>
                    </w:rPr>
                  </w:pPr>
                  <w:r w:rsidRPr="00D86BD5">
                    <w:rPr>
                      <w:lang w:val="el-GR" w:eastAsia="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3CBDD01" w14:textId="5911E97A" w:rsidR="00C0635D" w:rsidRPr="00D86BD5" w:rsidRDefault="00C0635D" w:rsidP="000A6F75">
                  <w:pPr>
                    <w:pStyle w:val="aff"/>
                    <w:numPr>
                      <w:ilvl w:val="0"/>
                      <w:numId w:val="60"/>
                    </w:numPr>
                    <w:spacing w:after="0"/>
                    <w:rPr>
                      <w:lang w:val="el-GR" w:eastAsia="el-GR"/>
                    </w:rPr>
                  </w:pPr>
                  <w:r w:rsidRPr="00D86BD5">
                    <w:rPr>
                      <w:lang w:val="el-GR" w:eastAsia="el-GR"/>
                    </w:rPr>
                    <w:t>η λίστα με τα ορόσημα του Έργου, που αφορούν κρίσιμα σημεία/στιγμιότυπα του χρονοδιαγράμματος του Έργου, στα οποία το Έργο απ</w:t>
                  </w:r>
                  <w:r w:rsidR="00F4400C">
                    <w:rPr>
                      <w:lang w:val="el-GR" w:eastAsia="el-GR"/>
                    </w:rPr>
                    <w:t>ε</w:t>
                  </w:r>
                  <w:r w:rsidRPr="00D86BD5">
                    <w:rPr>
                      <w:lang w:val="el-GR" w:eastAsia="el-GR"/>
                    </w:rPr>
                    <w:t>μπλέκεται από κάποιο σημαντικό ρίσκο ή/και επιτυγχάνει κάποιο σημαντικό (ενδιάμεσο) στόχο.</w:t>
                  </w:r>
                </w:p>
                <w:p w14:paraId="25B0BFF7" w14:textId="77777777" w:rsidR="00D10EB4" w:rsidRPr="00D86BD5" w:rsidRDefault="00D10EB4" w:rsidP="00C0635D">
                  <w:pPr>
                    <w:spacing w:after="0"/>
                    <w:rPr>
                      <w:lang w:val="el-GR" w:eastAsia="el-GR"/>
                    </w:rPr>
                  </w:pPr>
                </w:p>
                <w:p w14:paraId="4EEA6407" w14:textId="094149A0" w:rsidR="00C0635D" w:rsidRPr="00D86BD5" w:rsidRDefault="00C0635D" w:rsidP="00C0635D">
                  <w:pPr>
                    <w:spacing w:after="0"/>
                    <w:rPr>
                      <w:lang w:val="el-GR" w:eastAsia="el-GR"/>
                    </w:rPr>
                  </w:pPr>
                  <w:r w:rsidRPr="00D86BD5">
                    <w:rPr>
                      <w:lang w:val="el-GR" w:eastAsia="el-GR"/>
                    </w:rPr>
                    <w:t>Σ</w:t>
                  </w:r>
                  <w:r w:rsidR="004E7CA9" w:rsidRPr="00D86BD5">
                    <w:rPr>
                      <w:lang w:val="el-GR" w:eastAsia="el-GR"/>
                    </w:rPr>
                    <w:t>τ</w:t>
                  </w:r>
                  <w:r w:rsidRPr="00D86BD5">
                    <w:rPr>
                      <w:lang w:val="el-GR" w:eastAsia="el-GR"/>
                    </w:rPr>
                    <w:t xml:space="preserve">ο κριτήριο με αρίθμηση </w:t>
                  </w:r>
                  <w:r w:rsidR="00B903EC">
                    <w:rPr>
                      <w:b/>
                      <w:lang w:val="el-GR" w:eastAsia="el-GR"/>
                    </w:rPr>
                    <w:t>4</w:t>
                  </w:r>
                  <w:r w:rsidRPr="00D86BD5">
                    <w:rPr>
                      <w:b/>
                      <w:lang w:val="el-GR" w:eastAsia="el-GR"/>
                    </w:rPr>
                    <w:t>.2 «</w:t>
                  </w:r>
                  <w:r w:rsidR="00392A2D" w:rsidRPr="00D86BD5">
                    <w:rPr>
                      <w:b/>
                      <w:lang w:val="el-GR" w:eastAsia="el-GR"/>
                    </w:rPr>
                    <w:t>Μεθοδολογία Διοίκησης &amp; Υλοποίησης Έργου – Προτεινόμενο Σχήμα Διοίκησης</w:t>
                  </w:r>
                  <w:r w:rsidRPr="00D86BD5">
                    <w:rPr>
                      <w:b/>
                      <w:lang w:val="el-GR" w:eastAsia="el-GR"/>
                    </w:rPr>
                    <w:t>»</w:t>
                  </w:r>
                  <w:r w:rsidRPr="00D86BD5">
                    <w:rPr>
                      <w:lang w:val="el-GR" w:eastAsia="el-GR"/>
                    </w:rPr>
                    <w:t xml:space="preserve"> αξιολογούνται:</w:t>
                  </w:r>
                </w:p>
                <w:p w14:paraId="110C3344" w14:textId="77777777" w:rsidR="00C0635D" w:rsidRPr="00EF3D6C" w:rsidRDefault="00C0635D" w:rsidP="000A6F75">
                  <w:pPr>
                    <w:pStyle w:val="aff"/>
                    <w:numPr>
                      <w:ilvl w:val="0"/>
                      <w:numId w:val="61"/>
                    </w:numPr>
                    <w:spacing w:after="0"/>
                    <w:rPr>
                      <w:lang w:val="el-GR" w:eastAsia="el-GR"/>
                    </w:rPr>
                  </w:pPr>
                  <w:r w:rsidRPr="00D86BD5">
                    <w:rPr>
                      <w:lang w:val="el-GR" w:eastAsia="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w:t>
                  </w:r>
                  <w:r w:rsidRPr="00EF3D6C">
                    <w:rPr>
                      <w:lang w:val="el-GR" w:eastAsia="el-GR"/>
                    </w:rPr>
                    <w:t>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C177F90" w14:textId="0A724460" w:rsidR="00C0635D" w:rsidRPr="00D86BD5" w:rsidRDefault="00C0635D" w:rsidP="000A6F75">
                  <w:pPr>
                    <w:pStyle w:val="aff"/>
                    <w:numPr>
                      <w:ilvl w:val="0"/>
                      <w:numId w:val="61"/>
                    </w:numPr>
                    <w:spacing w:after="0"/>
                    <w:rPr>
                      <w:lang w:val="el-GR" w:eastAsia="el-GR"/>
                    </w:rPr>
                  </w:pPr>
                  <w:r w:rsidRPr="00D86BD5">
                    <w:rPr>
                      <w:lang w:val="el-GR" w:eastAsia="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Κυρίου του έργου</w:t>
                  </w:r>
                  <w:r w:rsidR="002C32EB">
                    <w:rPr>
                      <w:lang w:val="el-GR" w:eastAsia="el-GR"/>
                    </w:rPr>
                    <w:t xml:space="preserve"> και της Αναθέτουσας Αρχής</w:t>
                  </w:r>
                  <w:r w:rsidRPr="00D86BD5">
                    <w:rPr>
                      <w:lang w:val="el-GR" w:eastAsia="el-GR"/>
                    </w:rPr>
                    <w:t xml:space="preserve">, αλλά και με τους λοιπούς φορείς που εμπλέκονται στην υλοποίηση/εκτέλεση </w:t>
                  </w:r>
                  <w:r w:rsidRPr="00D86BD5">
                    <w:rPr>
                      <w:lang w:val="el-GR" w:eastAsia="el-GR"/>
                    </w:rPr>
                    <w:lastRenderedPageBreak/>
                    <w:t>του Έργου με στόχο τόσο τη μεταφορά τεχνογνωσίας όσο και την αποτελεσματικότερη υλοποίηση του έργου,</w:t>
                  </w:r>
                </w:p>
                <w:p w14:paraId="4C857235" w14:textId="478DEEEB" w:rsidR="00C0635D" w:rsidRPr="00D86BD5" w:rsidRDefault="00C0635D" w:rsidP="000A6F75">
                  <w:pPr>
                    <w:pStyle w:val="aff"/>
                    <w:numPr>
                      <w:ilvl w:val="0"/>
                      <w:numId w:val="61"/>
                    </w:numPr>
                    <w:spacing w:after="0"/>
                    <w:rPr>
                      <w:lang w:val="el-GR" w:eastAsia="el-GR"/>
                    </w:rPr>
                  </w:pPr>
                  <w:r w:rsidRPr="00D86BD5">
                    <w:rPr>
                      <w:lang w:val="el-GR" w:eastAsia="el-GR"/>
                    </w:rPr>
                    <w:t xml:space="preserve">η αποτελεσματικότητα </w:t>
                  </w:r>
                  <w:r w:rsidR="00F672F4">
                    <w:rPr>
                      <w:lang w:val="el-GR" w:eastAsia="el-GR"/>
                    </w:rPr>
                    <w:t xml:space="preserve">των προτεινόμενων μεθοδολογιών </w:t>
                  </w:r>
                  <w:r w:rsidR="00CE428C">
                    <w:rPr>
                      <w:lang w:val="el-GR" w:eastAsia="el-GR"/>
                    </w:rPr>
                    <w:t>(</w:t>
                  </w:r>
                  <w:r w:rsidR="002C32EB">
                    <w:rPr>
                      <w:lang w:val="el-GR" w:eastAsia="el-GR"/>
                    </w:rPr>
                    <w:t>διοίκησης</w:t>
                  </w:r>
                  <w:r w:rsidR="00CE428C">
                    <w:rPr>
                      <w:lang w:val="el-GR" w:eastAsia="el-GR"/>
                    </w:rPr>
                    <w:t xml:space="preserve"> έργου, διαχείρισης ποιότητας, ανάπτυξης, διαχείρισης </w:t>
                  </w:r>
                  <w:r w:rsidR="002C32EB">
                    <w:rPr>
                      <w:lang w:val="el-GR" w:eastAsia="el-GR"/>
                    </w:rPr>
                    <w:t>κινδύνων, κα</w:t>
                  </w:r>
                  <w:r w:rsidR="00CE428C">
                    <w:rPr>
                      <w:lang w:val="el-GR" w:eastAsia="el-GR"/>
                    </w:rPr>
                    <w:t>)</w:t>
                  </w:r>
                  <w:r w:rsidRPr="00D86BD5">
                    <w:rPr>
                      <w:lang w:val="el-GR" w:eastAsia="el-GR"/>
                    </w:rPr>
                    <w:t>.</w:t>
                  </w:r>
                </w:p>
              </w:tc>
            </w:tr>
          </w:tbl>
          <w:p w14:paraId="3A228AAD" w14:textId="77777777" w:rsidR="00B11217" w:rsidRPr="00D86BD5" w:rsidRDefault="00B11217" w:rsidP="008B058B">
            <w:pPr>
              <w:suppressAutoHyphens w:val="0"/>
              <w:spacing w:after="0"/>
              <w:jc w:val="left"/>
              <w:rPr>
                <w:b/>
                <w:lang w:val="el-GR"/>
              </w:rPr>
            </w:pPr>
          </w:p>
        </w:tc>
      </w:tr>
      <w:tr w:rsidR="0070480C" w:rsidRPr="00D46B93" w14:paraId="7D400BD6" w14:textId="77777777" w:rsidTr="00445ABB">
        <w:tc>
          <w:tcPr>
            <w:tcW w:w="9855" w:type="dxa"/>
            <w:shd w:val="clear" w:color="auto" w:fill="auto"/>
          </w:tcPr>
          <w:p w14:paraId="1F117EF4" w14:textId="77777777" w:rsidR="0070480C" w:rsidRPr="00D86BD5" w:rsidRDefault="0070480C" w:rsidP="00C0635D">
            <w:pPr>
              <w:rPr>
                <w:lang w:val="el-GR"/>
              </w:rPr>
            </w:pPr>
          </w:p>
        </w:tc>
      </w:tr>
    </w:tbl>
    <w:p w14:paraId="1B2BFD19" w14:textId="77777777" w:rsidR="008338F0" w:rsidRPr="00D86BD5" w:rsidRDefault="003355E7" w:rsidP="005A1609">
      <w:pPr>
        <w:pStyle w:val="30"/>
        <w:ind w:left="709" w:hanging="709"/>
        <w:rPr>
          <w:rFonts w:cs="Tahoma"/>
          <w:lang w:val="el-GR"/>
        </w:rPr>
      </w:pPr>
      <w:bookmarkStart w:id="181" w:name="_Toc97194291"/>
      <w:bookmarkStart w:id="182" w:name="_Toc97194433"/>
      <w:bookmarkStart w:id="183" w:name="_Toc122685251"/>
      <w:r w:rsidRPr="00D86BD5">
        <w:rPr>
          <w:rFonts w:cs="Tahoma"/>
          <w:lang w:val="el-GR"/>
        </w:rPr>
        <w:t>Βαθμολόγηση και κατάταξη προσφορών</w:t>
      </w:r>
      <w:bookmarkEnd w:id="181"/>
      <w:bookmarkEnd w:id="182"/>
      <w:bookmarkEnd w:id="183"/>
      <w:r w:rsidRPr="00D86BD5">
        <w:rPr>
          <w:rFonts w:cs="Tahoma"/>
          <w:lang w:val="el-GR"/>
        </w:rPr>
        <w:t xml:space="preserve"> </w:t>
      </w:r>
    </w:p>
    <w:p w14:paraId="78289744" w14:textId="77777777" w:rsidR="004717A5" w:rsidRPr="00C9466E" w:rsidRDefault="004717A5" w:rsidP="00603221">
      <w:pPr>
        <w:pStyle w:val="40"/>
        <w:rPr>
          <w:rFonts w:cs="Tahoma"/>
          <w:szCs w:val="22"/>
          <w:u w:val="single"/>
          <w:lang w:val="el-GR"/>
        </w:rPr>
      </w:pPr>
      <w:bookmarkStart w:id="184" w:name="_Toc119329886"/>
      <w:bookmarkStart w:id="185" w:name="_Toc97194292"/>
      <w:bookmarkStart w:id="186" w:name="_Toc122685252"/>
      <w:bookmarkEnd w:id="184"/>
      <w:r w:rsidRPr="00C9466E">
        <w:rPr>
          <w:rFonts w:cs="Tahoma"/>
          <w:szCs w:val="22"/>
          <w:u w:val="single"/>
          <w:lang w:val="el-GR"/>
        </w:rPr>
        <w:t>Βαθμολόγηση Τεχνικών Προσφορών</w:t>
      </w:r>
      <w:bookmarkEnd w:id="185"/>
      <w:bookmarkEnd w:id="186"/>
      <w:r w:rsidRPr="00C9466E">
        <w:rPr>
          <w:rFonts w:cs="Tahoma"/>
          <w:szCs w:val="22"/>
          <w:u w:val="single"/>
          <w:lang w:val="el-GR"/>
        </w:rPr>
        <w:t xml:space="preserve"> </w:t>
      </w:r>
    </w:p>
    <w:p w14:paraId="07D49FAE" w14:textId="3CC6F4F5" w:rsidR="004E7CA9" w:rsidRPr="00D86BD5" w:rsidRDefault="004E7CA9" w:rsidP="004E7CA9">
      <w:pPr>
        <w:rPr>
          <w:lang w:val="el-GR"/>
        </w:rPr>
      </w:pPr>
      <w:r w:rsidRPr="00D86BD5">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D86BD5">
        <w:fldChar w:fldCharType="begin"/>
      </w:r>
      <w:r w:rsidRPr="00D86BD5">
        <w:rPr>
          <w:lang w:val="el-GR"/>
        </w:rPr>
        <w:instrText xml:space="preserve"> </w:instrText>
      </w:r>
      <w:r w:rsidRPr="00D86BD5">
        <w:instrText>REF</w:instrText>
      </w:r>
      <w:r w:rsidRPr="00D86BD5">
        <w:rPr>
          <w:lang w:val="el-GR"/>
        </w:rPr>
        <w:instrText xml:space="preserve"> _</w:instrText>
      </w:r>
      <w:r w:rsidRPr="00D86BD5">
        <w:instrText>Ref</w:instrText>
      </w:r>
      <w:r w:rsidRPr="00D86BD5">
        <w:rPr>
          <w:lang w:val="el-GR"/>
        </w:rPr>
        <w:instrText>496542191 \</w:instrText>
      </w:r>
      <w:r w:rsidRPr="00D86BD5">
        <w:instrText>r</w:instrText>
      </w:r>
      <w:r w:rsidRPr="00D86BD5">
        <w:rPr>
          <w:lang w:val="el-GR"/>
        </w:rPr>
        <w:instrText xml:space="preserve"> \</w:instrText>
      </w:r>
      <w:r w:rsidRPr="00D86BD5">
        <w:instrText>h</w:instrText>
      </w:r>
      <w:r w:rsidRPr="00D86BD5">
        <w:rPr>
          <w:lang w:val="el-GR"/>
        </w:rPr>
        <w:instrText xml:space="preserve">  \* </w:instrText>
      </w:r>
      <w:r w:rsidRPr="00D86BD5">
        <w:instrText>MERGEFORMAT</w:instrText>
      </w:r>
      <w:r w:rsidRPr="00D86BD5">
        <w:rPr>
          <w:lang w:val="el-GR"/>
        </w:rPr>
        <w:instrText xml:space="preserve"> </w:instrText>
      </w:r>
      <w:r w:rsidRPr="00D86BD5">
        <w:fldChar w:fldCharType="separate"/>
      </w:r>
      <w:r w:rsidR="002E56D0" w:rsidRPr="002E56D0">
        <w:rPr>
          <w:lang w:val="el-GR"/>
        </w:rPr>
        <w:t>2.3.1</w:t>
      </w:r>
      <w:r w:rsidRPr="00D86BD5">
        <w:fldChar w:fldCharType="end"/>
      </w:r>
      <w:r w:rsidRPr="00D86BD5">
        <w:rPr>
          <w:lang w:val="el-GR"/>
        </w:rPr>
        <w:t>.</w:t>
      </w:r>
    </w:p>
    <w:p w14:paraId="02FE7F80" w14:textId="77777777" w:rsidR="004E7CA9" w:rsidRPr="00D86BD5" w:rsidRDefault="004E7CA9" w:rsidP="004E7CA9">
      <w:pPr>
        <w:rPr>
          <w:lang w:val="el-GR"/>
        </w:rPr>
      </w:pPr>
      <w:r w:rsidRPr="00D86BD5">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786E0832" w14:textId="77777777" w:rsidR="004E7CA9" w:rsidRPr="00D86BD5" w:rsidRDefault="004E7CA9" w:rsidP="004E7CA9">
      <w:pPr>
        <w:rPr>
          <w:lang w:val="el-GR"/>
        </w:rPr>
      </w:pPr>
      <w:r w:rsidRPr="00D86BD5">
        <w:rPr>
          <w:lang w:val="el-GR"/>
        </w:rPr>
        <w:t xml:space="preserve">Κάθε κριτήριο αξιολόγησης βαθμολογείται αυτόνομα με βάση τα στοιχεία της προσφοράς. </w:t>
      </w:r>
    </w:p>
    <w:p w14:paraId="303D56EF" w14:textId="77777777" w:rsidR="004E7CA9" w:rsidRPr="00D86BD5" w:rsidRDefault="004E7CA9" w:rsidP="004E7CA9">
      <w:pPr>
        <w:rPr>
          <w:lang w:val="el-GR"/>
        </w:rPr>
      </w:pPr>
      <w:r w:rsidRPr="00D86BD5">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C3CE777" w14:textId="0156D85F" w:rsidR="004E7CA9" w:rsidRDefault="004E7CA9" w:rsidP="004E7CA9">
      <w:pPr>
        <w:rPr>
          <w:lang w:val="el-GR"/>
        </w:rPr>
      </w:pPr>
      <w:r w:rsidRPr="00D86BD5">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(Βi) θα προκύπτει από το άθροισμα των σταθμισμένων βαθμολογιών όλων των κριτηρίων.</w:t>
      </w:r>
    </w:p>
    <w:p w14:paraId="469E80C3" w14:textId="77777777" w:rsidR="008645D9" w:rsidRPr="008645D9" w:rsidRDefault="008645D9" w:rsidP="008645D9">
      <w:pPr>
        <w:spacing w:line="360" w:lineRule="auto"/>
        <w:rPr>
          <w:lang w:val="el-GR"/>
        </w:rPr>
      </w:pPr>
      <w:r w:rsidRPr="008645D9">
        <w:rPr>
          <w:lang w:val="el-GR"/>
        </w:rPr>
        <w:t xml:space="preserve">Η συνολική βαθμολογία της τεχνικής προσφοράς υπολογίζεται με βάση τον παρακάτω τύπο : </w:t>
      </w:r>
    </w:p>
    <w:p w14:paraId="49BEA436" w14:textId="77777777" w:rsidR="008645D9" w:rsidRPr="007426E4" w:rsidRDefault="008645D9" w:rsidP="008645D9">
      <w:pPr>
        <w:spacing w:line="360" w:lineRule="auto"/>
      </w:pPr>
      <w:r w:rsidRPr="00D86BD5">
        <w:rPr>
          <w:lang w:val="el-GR"/>
        </w:rPr>
        <w:t>Β</w:t>
      </w:r>
      <w:r>
        <w:t xml:space="preserve"> </w:t>
      </w:r>
      <w:r w:rsidRPr="007426E4">
        <w:t>= σ1</w:t>
      </w:r>
      <w:r>
        <w:t>*</w:t>
      </w:r>
      <w:r w:rsidRPr="007426E4">
        <w:t>Κ1 + σ2</w:t>
      </w:r>
      <w:r>
        <w:t>*</w:t>
      </w:r>
      <w:r w:rsidRPr="007426E4">
        <w:t>Κ2 +……+σν</w:t>
      </w:r>
      <w:r>
        <w:t>*</w:t>
      </w:r>
      <w:r w:rsidRPr="007426E4">
        <w:t>Κν</w:t>
      </w:r>
    </w:p>
    <w:p w14:paraId="0960A668" w14:textId="5D42D9D9" w:rsidR="0001217D" w:rsidRPr="00C9466E" w:rsidRDefault="0001217D" w:rsidP="00603221">
      <w:pPr>
        <w:pStyle w:val="40"/>
        <w:rPr>
          <w:rFonts w:cs="Tahoma"/>
          <w:szCs w:val="22"/>
          <w:u w:val="single"/>
          <w:lang w:val="el-GR"/>
        </w:rPr>
      </w:pPr>
      <w:bookmarkStart w:id="187" w:name="_Toc97194293"/>
      <w:bookmarkStart w:id="188" w:name="_Toc122685253"/>
      <w:r w:rsidRPr="00C9466E">
        <w:rPr>
          <w:rFonts w:cs="Tahoma"/>
          <w:szCs w:val="22"/>
          <w:u w:val="single"/>
          <w:lang w:val="el-GR"/>
        </w:rPr>
        <w:t>Κατάταξη προσφορών</w:t>
      </w:r>
      <w:bookmarkEnd w:id="187"/>
      <w:bookmarkEnd w:id="188"/>
      <w:r w:rsidRPr="00C9466E">
        <w:rPr>
          <w:rFonts w:cs="Tahoma"/>
          <w:szCs w:val="22"/>
          <w:u w:val="single"/>
          <w:lang w:val="el-GR"/>
        </w:rPr>
        <w:t xml:space="preserve"> </w:t>
      </w:r>
    </w:p>
    <w:p w14:paraId="706EE3A9" w14:textId="77777777" w:rsidR="004E7CA9" w:rsidRPr="00D86BD5" w:rsidRDefault="004E7CA9" w:rsidP="004E7CA9">
      <w:pPr>
        <w:rPr>
          <w:lang w:val="el-GR"/>
        </w:rPr>
      </w:pPr>
      <w:r w:rsidRPr="00D86BD5">
        <w:rPr>
          <w:lang w:val="el-GR"/>
        </w:rPr>
        <w:t>Πλέον συμφέρουσα από οικονομική άποψη προσφορά βάσει βέλτιστης σχέσης ποιότητας – τιμής είναι η προσφορά με το μεγαλύτερο Λi σύμφωνα με τον παρακάτω τύπο.:</w:t>
      </w:r>
    </w:p>
    <w:p w14:paraId="24472DA7" w14:textId="43DEC79C" w:rsidR="00445ABB" w:rsidRPr="00D86BD5" w:rsidRDefault="00445ABB" w:rsidP="00445ABB">
      <w:pPr>
        <w:jc w:val="center"/>
        <w:rPr>
          <w:b/>
          <w:lang w:val="en-US"/>
        </w:rPr>
      </w:pPr>
      <w:r w:rsidRPr="00D86BD5">
        <w:rPr>
          <w:b/>
          <w:lang w:val="en-US"/>
        </w:rPr>
        <w:t>Λi = 80 * ( Βi / Βmax ) + 20 * (Kmin/Ki)</w:t>
      </w:r>
    </w:p>
    <w:p w14:paraId="26F864B6" w14:textId="465E21E5" w:rsidR="004E7CA9" w:rsidRPr="00D86BD5" w:rsidRDefault="004E7CA9" w:rsidP="004E7CA9">
      <w:pPr>
        <w:rPr>
          <w:lang w:val="el-GR"/>
        </w:rPr>
      </w:pPr>
      <w:r w:rsidRPr="00D86BD5">
        <w:rPr>
          <w:lang w:val="el-GR"/>
        </w:rPr>
        <w:t>όπου:</w:t>
      </w:r>
    </w:p>
    <w:p w14:paraId="223C6798" w14:textId="77777777" w:rsidR="004E7CA9" w:rsidRPr="00D86BD5" w:rsidRDefault="004E7CA9" w:rsidP="004E7CA9">
      <w:pPr>
        <w:ind w:left="1560" w:hanging="851"/>
        <w:rPr>
          <w:lang w:val="el-GR"/>
        </w:rPr>
      </w:pPr>
      <w:r w:rsidRPr="00D86BD5">
        <w:rPr>
          <w:lang w:val="el-GR"/>
        </w:rPr>
        <w:t>Βmax</w:t>
      </w:r>
      <w:r w:rsidRPr="00D86BD5">
        <w:rPr>
          <w:lang w:val="el-GR"/>
        </w:rPr>
        <w:tab/>
        <w:t xml:space="preserve">η συνολική βαθμολογία που έλαβε η καλύτερη Τεχνική Προσφορά </w:t>
      </w:r>
    </w:p>
    <w:p w14:paraId="025F0505" w14:textId="77777777" w:rsidR="004E7CA9" w:rsidRPr="00D86BD5" w:rsidRDefault="004E7CA9" w:rsidP="004E7CA9">
      <w:pPr>
        <w:ind w:left="1560" w:hanging="851"/>
        <w:rPr>
          <w:lang w:val="el-GR"/>
        </w:rPr>
      </w:pPr>
      <w:r w:rsidRPr="00D86BD5">
        <w:rPr>
          <w:lang w:val="el-GR"/>
        </w:rPr>
        <w:t>Βi</w:t>
      </w:r>
      <w:r w:rsidRPr="00D86BD5">
        <w:rPr>
          <w:lang w:val="el-GR"/>
        </w:rPr>
        <w:tab/>
        <w:t>η συνολική βαθμολογία της Τεχνικής Προσφοράς i</w:t>
      </w:r>
    </w:p>
    <w:p w14:paraId="12503948" w14:textId="77777777" w:rsidR="004E7CA9" w:rsidRPr="00D86BD5" w:rsidRDefault="004E7CA9" w:rsidP="004E7CA9">
      <w:pPr>
        <w:ind w:left="1560" w:hanging="851"/>
        <w:rPr>
          <w:lang w:val="el-GR"/>
        </w:rPr>
      </w:pPr>
      <w:r w:rsidRPr="00D86BD5">
        <w:rPr>
          <w:lang w:val="el-GR"/>
        </w:rPr>
        <w:t>Kmin</w:t>
      </w:r>
      <w:r w:rsidRPr="00D86BD5">
        <w:rPr>
          <w:lang w:val="el-GR"/>
        </w:rPr>
        <w:tab/>
        <w:t xml:space="preserve">το συνολικό συγκριτικό κόστος της Προσφοράς με τη μικρότερη τιμή </w:t>
      </w:r>
    </w:p>
    <w:p w14:paraId="2AB235EF" w14:textId="77777777" w:rsidR="004E7CA9" w:rsidRPr="00D86BD5" w:rsidRDefault="004E7CA9" w:rsidP="004E7CA9">
      <w:pPr>
        <w:ind w:left="1560" w:hanging="851"/>
        <w:rPr>
          <w:lang w:val="el-GR"/>
        </w:rPr>
      </w:pPr>
      <w:r w:rsidRPr="00D86BD5">
        <w:rPr>
          <w:lang w:val="el-GR"/>
        </w:rPr>
        <w:t>Κi</w:t>
      </w:r>
      <w:r w:rsidRPr="00D86BD5">
        <w:rPr>
          <w:lang w:val="el-GR"/>
        </w:rPr>
        <w:tab/>
        <w:t>το συνολικό συγκριτικό κόστος της Προσφοράς i</w:t>
      </w:r>
    </w:p>
    <w:p w14:paraId="11CBD3D7" w14:textId="77777777" w:rsidR="004E7CA9" w:rsidRPr="00D86BD5" w:rsidRDefault="004E7CA9" w:rsidP="004E7CA9">
      <w:pPr>
        <w:ind w:left="1560" w:hanging="851"/>
        <w:rPr>
          <w:lang w:val="el-GR"/>
        </w:rPr>
      </w:pPr>
      <w:r w:rsidRPr="00D86BD5">
        <w:rPr>
          <w:lang w:val="el-GR"/>
        </w:rPr>
        <w:t>Λi</w:t>
      </w:r>
      <w:r w:rsidRPr="00D86BD5">
        <w:rPr>
          <w:lang w:val="el-GR"/>
        </w:rPr>
        <w:tab/>
        <w:t>το οποίο στρογγυλοποιείται στα 2 δεκαδικά ψηφία.</w:t>
      </w:r>
    </w:p>
    <w:p w14:paraId="70D4B4CD" w14:textId="77777777" w:rsidR="004E7CA9" w:rsidRPr="00D86BD5" w:rsidRDefault="004E7CA9" w:rsidP="0001217D">
      <w:pPr>
        <w:rPr>
          <w:lang w:val="el-GR"/>
        </w:rPr>
      </w:pPr>
    </w:p>
    <w:p w14:paraId="10BE13A1" w14:textId="77777777" w:rsidR="0001217D" w:rsidRPr="00D86BD5" w:rsidRDefault="0001217D" w:rsidP="00603221">
      <w:pPr>
        <w:pStyle w:val="40"/>
        <w:rPr>
          <w:rFonts w:cs="Tahoma"/>
          <w:szCs w:val="22"/>
          <w:u w:val="single"/>
          <w:lang w:val="el-GR"/>
        </w:rPr>
      </w:pPr>
      <w:bookmarkStart w:id="189" w:name="_Toc9049526"/>
      <w:bookmarkStart w:id="190" w:name="_Toc9050798"/>
      <w:bookmarkStart w:id="191" w:name="_Toc16061711"/>
      <w:bookmarkStart w:id="192" w:name="_Toc25743321"/>
      <w:bookmarkStart w:id="193" w:name="_Toc26592535"/>
      <w:bookmarkStart w:id="194" w:name="_Toc43634791"/>
      <w:bookmarkStart w:id="195" w:name="_Toc44821171"/>
      <w:bookmarkStart w:id="196" w:name="_Toc48552963"/>
      <w:bookmarkStart w:id="197" w:name="_Toc49074409"/>
      <w:bookmarkStart w:id="198" w:name="_Toc286055470"/>
      <w:bookmarkStart w:id="199" w:name="_Toc97194294"/>
      <w:bookmarkStart w:id="200" w:name="_Toc122685254"/>
      <w:r w:rsidRPr="00D86BD5">
        <w:rPr>
          <w:rFonts w:cs="Tahoma"/>
          <w:szCs w:val="22"/>
          <w:u w:val="single"/>
          <w:lang w:val="el-GR"/>
        </w:rPr>
        <w:t>Διαμόρφωση συγκριτικού κόστους Προσφοράς</w:t>
      </w:r>
      <w:bookmarkEnd w:id="189"/>
      <w:bookmarkEnd w:id="190"/>
      <w:bookmarkEnd w:id="191"/>
      <w:bookmarkEnd w:id="192"/>
      <w:bookmarkEnd w:id="193"/>
      <w:bookmarkEnd w:id="194"/>
      <w:bookmarkEnd w:id="195"/>
      <w:bookmarkEnd w:id="196"/>
      <w:bookmarkEnd w:id="197"/>
      <w:bookmarkEnd w:id="198"/>
      <w:bookmarkEnd w:id="199"/>
      <w:bookmarkEnd w:id="200"/>
    </w:p>
    <w:p w14:paraId="500BE4C6" w14:textId="77777777" w:rsidR="004E7CA9" w:rsidRPr="00D86BD5" w:rsidRDefault="004E7CA9" w:rsidP="004E7CA9">
      <w:pPr>
        <w:rPr>
          <w:lang w:val="el-GR"/>
        </w:rPr>
      </w:pPr>
      <w:r w:rsidRPr="00D86BD5">
        <w:rPr>
          <w:lang w:val="el-GR"/>
        </w:rPr>
        <w:t xml:space="preserve">Το συγκριτικό κόστος Κ κάθε Προσφοράς περιλαμβάνει: </w:t>
      </w:r>
    </w:p>
    <w:p w14:paraId="73544DC7" w14:textId="15226913" w:rsidR="004E7CA9" w:rsidRPr="00D86BD5" w:rsidRDefault="004E7CA9" w:rsidP="00D84329">
      <w:pPr>
        <w:numPr>
          <w:ilvl w:val="0"/>
          <w:numId w:val="19"/>
        </w:numPr>
        <w:suppressAutoHyphens w:val="0"/>
        <w:autoSpaceDE w:val="0"/>
        <w:autoSpaceDN w:val="0"/>
        <w:adjustRightInd w:val="0"/>
        <w:spacing w:before="60" w:after="60"/>
        <w:rPr>
          <w:lang w:val="el-GR"/>
        </w:rPr>
      </w:pPr>
      <w:r w:rsidRPr="00D86BD5">
        <w:rPr>
          <w:lang w:val="el-GR"/>
        </w:rPr>
        <w:t xml:space="preserve">το συνολικό κόστος για το Έργο, χωρίς ΦΠΑ {βλ. ΠΑΡΑΡΤΗΜΑ VI –Υπόδειγμα Οικονομικής Προσφοράς, </w:t>
      </w:r>
      <w:r w:rsidR="00DE5C94">
        <w:rPr>
          <w:lang w:val="el-GR"/>
        </w:rPr>
        <w:t xml:space="preserve">Πίνακας 4: </w:t>
      </w:r>
      <w:r w:rsidR="00DE5C94">
        <w:rPr>
          <w:u w:val="single"/>
          <w:lang w:val="el-GR"/>
        </w:rPr>
        <w:fldChar w:fldCharType="begin"/>
      </w:r>
      <w:r w:rsidR="00DE5C94">
        <w:rPr>
          <w:lang w:val="el-GR"/>
        </w:rPr>
        <w:instrText xml:space="preserve"> REF _Ref52978018 \h </w:instrText>
      </w:r>
      <w:r w:rsidR="00DE5C94">
        <w:rPr>
          <w:u w:val="single"/>
          <w:lang w:val="el-GR"/>
        </w:rPr>
      </w:r>
      <w:r w:rsidR="00DE5C94">
        <w:rPr>
          <w:u w:val="single"/>
          <w:lang w:val="el-GR"/>
        </w:rPr>
        <w:fldChar w:fldCharType="separate"/>
      </w:r>
      <w:r w:rsidR="002E56D0" w:rsidRPr="00D86BD5">
        <w:rPr>
          <w:lang w:val="el-GR"/>
        </w:rPr>
        <w:t>Συγκεντρωτικός Πίνακας Οικονομικής Προσφοράς Έργου</w:t>
      </w:r>
      <w:r w:rsidR="00DE5C94">
        <w:rPr>
          <w:u w:val="single"/>
          <w:lang w:val="el-GR"/>
        </w:rPr>
        <w:fldChar w:fldCharType="end"/>
      </w:r>
      <w:r w:rsidRPr="00D86BD5">
        <w:rPr>
          <w:lang w:val="el-GR"/>
        </w:rPr>
        <w:t xml:space="preserve">} </w:t>
      </w:r>
    </w:p>
    <w:p w14:paraId="0438C0EF" w14:textId="4BBBB2DE" w:rsidR="004E7CA9" w:rsidRPr="00D86BD5" w:rsidRDefault="004E7CA9" w:rsidP="00D84329">
      <w:pPr>
        <w:numPr>
          <w:ilvl w:val="0"/>
          <w:numId w:val="19"/>
        </w:numPr>
        <w:suppressAutoHyphens w:val="0"/>
        <w:autoSpaceDE w:val="0"/>
        <w:autoSpaceDN w:val="0"/>
        <w:adjustRightInd w:val="0"/>
        <w:spacing w:before="60" w:after="60"/>
        <w:rPr>
          <w:lang w:val="el-GR"/>
        </w:rPr>
      </w:pPr>
      <w:r w:rsidRPr="00D86BD5">
        <w:rPr>
          <w:lang w:val="el-GR"/>
        </w:rPr>
        <w:lastRenderedPageBreak/>
        <w:t>το κόστος συντήρησης {βλ. διευκρίνιση} για το πρώτο έτος μετά την προσφερόμενη εγγύηση, χωρίς ΦΠΑ {βλ. ΠΑΡΑΡΤΗΜΑ VI – Υπόδειγμα Οικονομικής Προσφοράς,</w:t>
      </w:r>
      <w:r w:rsidR="00883BA5">
        <w:rPr>
          <w:lang w:val="el-GR"/>
        </w:rPr>
        <w:t xml:space="preserve"> </w:t>
      </w:r>
      <w:r w:rsidR="00883BA5" w:rsidRPr="00D413D5">
        <w:rPr>
          <w:u w:val="single"/>
          <w:lang w:val="el-GR"/>
        </w:rPr>
        <w:t>Πίνακας</w:t>
      </w:r>
      <w:r w:rsidR="00D413D5" w:rsidRPr="003C736F">
        <w:rPr>
          <w:u w:val="single"/>
          <w:lang w:val="el-GR"/>
        </w:rPr>
        <w:t xml:space="preserve"> </w:t>
      </w:r>
      <w:r w:rsidR="00883BA5" w:rsidRPr="00D413D5">
        <w:rPr>
          <w:u w:val="single"/>
          <w:lang w:val="el-GR"/>
        </w:rPr>
        <w:t>5</w:t>
      </w:r>
      <w:r w:rsidR="00883BA5">
        <w:rPr>
          <w:lang w:val="el-GR"/>
        </w:rPr>
        <w:t>:</w:t>
      </w:r>
      <w:r w:rsidR="003C736F">
        <w:rPr>
          <w:lang w:val="el-GR"/>
        </w:rPr>
        <w:t xml:space="preserve"> </w:t>
      </w:r>
      <w:r w:rsidR="00883BA5">
        <w:rPr>
          <w:lang w:val="el-GR"/>
        </w:rPr>
        <w:t>Συγκεντρωτικός Πίνακας Οικονομικής Προσφοράς Συντήρησης</w:t>
      </w:r>
      <w:r w:rsidRPr="00D86BD5">
        <w:rPr>
          <w:lang w:val="el-GR"/>
        </w:rPr>
        <w:t xml:space="preserve">} όπως προκύπτει από τους Πίνακες Οικονομικής Προσφοράς του υποψηφίου Οικονομικού Φορέα. </w:t>
      </w:r>
    </w:p>
    <w:p w14:paraId="3996ED28" w14:textId="77777777" w:rsidR="007F03FD" w:rsidRPr="00D86BD5" w:rsidRDefault="007F03FD" w:rsidP="007F03FD">
      <w:pPr>
        <w:rPr>
          <w:b/>
          <w:bCs/>
          <w:u w:val="single"/>
        </w:rPr>
      </w:pPr>
      <w:r w:rsidRPr="00D86BD5">
        <w:rPr>
          <w:b/>
          <w:bCs/>
          <w:u w:val="single"/>
        </w:rPr>
        <w:t xml:space="preserve">Διευκρινήσεις: </w:t>
      </w:r>
    </w:p>
    <w:p w14:paraId="6E14ED2C" w14:textId="77777777" w:rsidR="007F03FD" w:rsidRPr="00D86BD5" w:rsidRDefault="007F03FD" w:rsidP="00D84329">
      <w:pPr>
        <w:numPr>
          <w:ilvl w:val="0"/>
          <w:numId w:val="13"/>
        </w:numPr>
        <w:suppressAutoHyphens w:val="0"/>
        <w:rPr>
          <w:lang w:val="el-GR"/>
        </w:rPr>
      </w:pPr>
      <w:r w:rsidRPr="00D86BD5">
        <w:rPr>
          <w:lang w:val="el-GR"/>
        </w:rPr>
        <w:t>το κόστος συντήρησης</w:t>
      </w:r>
      <w:r w:rsidRPr="00D86BD5">
        <w:rPr>
          <w:b/>
          <w:lang w:val="el-GR"/>
        </w:rPr>
        <w:t xml:space="preserve"> περιλαμβάνεται στον προϋπολογισμό του Έργου ως δικαίωμα προαίρεσης.</w:t>
      </w:r>
    </w:p>
    <w:p w14:paraId="4F55B2F5" w14:textId="48C0AE67" w:rsidR="004E7CA9" w:rsidRPr="00D86BD5" w:rsidRDefault="004E7CA9" w:rsidP="00D84329">
      <w:pPr>
        <w:numPr>
          <w:ilvl w:val="0"/>
          <w:numId w:val="13"/>
        </w:numPr>
        <w:suppressAutoHyphens w:val="0"/>
        <w:rPr>
          <w:lang w:val="el-GR"/>
        </w:rPr>
      </w:pPr>
      <w:r w:rsidRPr="00C9466E">
        <w:rPr>
          <w:lang w:val="el-GR"/>
        </w:rPr>
        <w:t>το ετήσιο συνολικό κόστος συντήρησης (</w:t>
      </w:r>
      <w:r w:rsidRPr="00C9466E">
        <w:rPr>
          <w:b/>
          <w:lang w:val="el-GR"/>
        </w:rPr>
        <w:t xml:space="preserve">όσων </w:t>
      </w:r>
      <w:r w:rsidR="00A25909" w:rsidRPr="00C9466E">
        <w:rPr>
          <w:b/>
          <w:lang w:val="el-GR"/>
        </w:rPr>
        <w:t>προβλέπονται</w:t>
      </w:r>
      <w:r w:rsidRPr="00C9466E">
        <w:rPr>
          <w:b/>
          <w:lang w:val="el-GR"/>
        </w:rPr>
        <w:t xml:space="preserve"> στην παρούσα</w:t>
      </w:r>
      <w:r w:rsidRPr="00C9466E">
        <w:rPr>
          <w:lang w:val="el-GR"/>
        </w:rPr>
        <w:t>) χωρίς</w:t>
      </w:r>
      <w:r w:rsidRPr="00D86BD5">
        <w:rPr>
          <w:lang w:val="el-GR"/>
        </w:rPr>
        <w:t xml:space="preserve"> ΦΠΑ δεν μπορεί να είναι μικρότερο του οκτώ τοις εκατό (8%) του συνολικού κόστους του Έργου  ή μεγαλύτερο από το δέκα τοις εκατό (10%) του συνολικού κόστους του Έργου χωρίς ΦΠΑ  (βλ. </w:t>
      </w:r>
      <w:r w:rsidRPr="00AE3FAC">
        <w:rPr>
          <w:u w:val="single"/>
          <w:lang w:val="el-GR"/>
        </w:rPr>
        <w:fldChar w:fldCharType="begin"/>
      </w:r>
      <w:r w:rsidRPr="00AE3FAC">
        <w:rPr>
          <w:u w:val="single"/>
          <w:lang w:val="el-GR"/>
        </w:rPr>
        <w:instrText xml:space="preserve"> REF _Ref510087099 \h  \* MERGEFORMAT </w:instrText>
      </w:r>
      <w:r w:rsidRPr="00AE3FAC">
        <w:rPr>
          <w:u w:val="single"/>
          <w:lang w:val="el-GR"/>
        </w:rPr>
      </w:r>
      <w:r w:rsidRPr="00AE3FAC">
        <w:rPr>
          <w:u w:val="single"/>
          <w:lang w:val="el-GR"/>
        </w:rPr>
        <w:fldChar w:fldCharType="separate"/>
      </w:r>
      <w:r w:rsidR="002E56D0" w:rsidRPr="002E56D0">
        <w:rPr>
          <w:u w:val="single"/>
          <w:lang w:val="el-GR"/>
        </w:rPr>
        <w:t>ΠΑΡΑΡΤΗΜΑ VI – Υπόδειγμα Οικονομικής Προσφοράς</w:t>
      </w:r>
      <w:r w:rsidRPr="00AE3FAC">
        <w:rPr>
          <w:u w:val="single"/>
          <w:lang w:val="el-GR"/>
        </w:rPr>
        <w:fldChar w:fldCharType="end"/>
      </w:r>
      <w:r w:rsidRPr="00D86BD5">
        <w:rPr>
          <w:lang w:val="el-GR"/>
        </w:rPr>
        <w:t>).</w:t>
      </w:r>
    </w:p>
    <w:p w14:paraId="0BF309BD" w14:textId="77777777" w:rsidR="00EB4B2B" w:rsidRPr="00D86BD5" w:rsidRDefault="00EB4B2B" w:rsidP="00766AC6">
      <w:pPr>
        <w:rPr>
          <w:b/>
          <w:u w:val="single"/>
          <w:lang w:val="el-GR"/>
        </w:rPr>
      </w:pPr>
    </w:p>
    <w:p w14:paraId="496A62DA" w14:textId="77777777" w:rsidR="00A57FE4" w:rsidRPr="00D86BD5" w:rsidRDefault="00A57FE4">
      <w:pPr>
        <w:rPr>
          <w:i/>
          <w:iCs/>
          <w:color w:val="5B9BD5"/>
          <w:lang w:val="el-GR"/>
        </w:rPr>
      </w:pPr>
    </w:p>
    <w:p w14:paraId="7890181B" w14:textId="77777777" w:rsidR="00221291" w:rsidRPr="00D86BD5" w:rsidRDefault="00221291">
      <w:pPr>
        <w:suppressAutoHyphens w:val="0"/>
        <w:spacing w:after="0"/>
        <w:jc w:val="left"/>
        <w:rPr>
          <w:lang w:val="el-GR"/>
        </w:rPr>
      </w:pPr>
      <w:r w:rsidRPr="00D86BD5">
        <w:rPr>
          <w:lang w:val="el-GR"/>
        </w:rPr>
        <w:br w:type="page"/>
      </w:r>
    </w:p>
    <w:p w14:paraId="69AB06CD" w14:textId="77777777" w:rsidR="008338F0" w:rsidRPr="00D86BD5" w:rsidRDefault="003355E7" w:rsidP="003A109E">
      <w:pPr>
        <w:pStyle w:val="20"/>
        <w:rPr>
          <w:rFonts w:cs="Tahoma"/>
          <w:lang w:val="el-GR"/>
        </w:rPr>
      </w:pPr>
      <w:r w:rsidRPr="00D86BD5">
        <w:rPr>
          <w:rFonts w:cs="Tahoma"/>
          <w:lang w:val="el-GR"/>
        </w:rPr>
        <w:lastRenderedPageBreak/>
        <w:tab/>
      </w:r>
      <w:bookmarkStart w:id="201" w:name="_Toc97194296"/>
      <w:bookmarkStart w:id="202" w:name="_Toc97194435"/>
      <w:bookmarkStart w:id="203" w:name="_Toc122685255"/>
      <w:r w:rsidRPr="00D86BD5">
        <w:rPr>
          <w:rFonts w:cs="Tahoma"/>
          <w:lang w:val="el-GR"/>
        </w:rPr>
        <w:t>Κατάρτιση - Περιεχόμενο Προσφορών</w:t>
      </w:r>
      <w:bookmarkEnd w:id="201"/>
      <w:bookmarkEnd w:id="202"/>
      <w:bookmarkEnd w:id="203"/>
    </w:p>
    <w:p w14:paraId="6130DDE8" w14:textId="77777777" w:rsidR="008338F0" w:rsidRPr="00D86BD5" w:rsidRDefault="003355E7" w:rsidP="005A1609">
      <w:pPr>
        <w:pStyle w:val="30"/>
        <w:ind w:left="709" w:hanging="709"/>
        <w:rPr>
          <w:rFonts w:cs="Tahoma"/>
          <w:lang w:val="el-GR"/>
        </w:rPr>
      </w:pPr>
      <w:bookmarkStart w:id="204" w:name="_Ref496542253"/>
      <w:bookmarkStart w:id="205" w:name="_Toc97194297"/>
      <w:bookmarkStart w:id="206" w:name="_Toc97194436"/>
      <w:bookmarkStart w:id="207" w:name="_Toc122685256"/>
      <w:r w:rsidRPr="00D86BD5">
        <w:rPr>
          <w:rFonts w:cs="Tahoma"/>
          <w:lang w:val="el-GR"/>
        </w:rPr>
        <w:t>Γενικοί όροι υποβολής προσφορών</w:t>
      </w:r>
      <w:bookmarkEnd w:id="204"/>
      <w:bookmarkEnd w:id="205"/>
      <w:bookmarkEnd w:id="206"/>
      <w:bookmarkEnd w:id="207"/>
    </w:p>
    <w:p w14:paraId="2ABDFBA7" w14:textId="77777777" w:rsidR="008338F0" w:rsidRPr="00D86BD5" w:rsidRDefault="003355E7">
      <w:pPr>
        <w:rPr>
          <w:lang w:val="el-GR"/>
        </w:rPr>
      </w:pPr>
      <w:r w:rsidRPr="00D86BD5">
        <w:rPr>
          <w:lang w:val="el-GR"/>
        </w:rPr>
        <w:t xml:space="preserve">Οι προσφορές υποβάλλονται με βάση τις απαιτήσεις της </w:t>
      </w:r>
      <w:r w:rsidR="00893B0F" w:rsidRPr="00D86BD5">
        <w:rPr>
          <w:lang w:val="el-GR"/>
        </w:rPr>
        <w:t xml:space="preserve">παρούσας </w:t>
      </w:r>
      <w:r w:rsidRPr="00D86BD5">
        <w:rPr>
          <w:lang w:val="el-GR"/>
        </w:rPr>
        <w:t>Διακήρυξης, για</w:t>
      </w:r>
      <w:r w:rsidR="00E1337D" w:rsidRPr="00D86BD5">
        <w:rPr>
          <w:lang w:val="el-GR"/>
        </w:rPr>
        <w:t xml:space="preserve"> </w:t>
      </w:r>
      <w:r w:rsidRPr="00D86BD5">
        <w:rPr>
          <w:lang w:val="el-GR"/>
        </w:rPr>
        <w:t xml:space="preserve">όλες τις περιγραφόμενες υπηρεσίες. </w:t>
      </w:r>
    </w:p>
    <w:p w14:paraId="556BFE7F" w14:textId="77777777" w:rsidR="008338F0" w:rsidRPr="00D86BD5" w:rsidRDefault="003355E7">
      <w:pPr>
        <w:rPr>
          <w:i/>
          <w:iCs/>
          <w:color w:val="5B9BD5"/>
          <w:lang w:val="el-GR"/>
        </w:rPr>
      </w:pPr>
      <w:r w:rsidRPr="00D86BD5">
        <w:rPr>
          <w:lang w:val="el-GR"/>
        </w:rPr>
        <w:t xml:space="preserve">Δεν επιτρέπονται εναλλακτικές προσφορές </w:t>
      </w:r>
      <w:r w:rsidR="00893B0F" w:rsidRPr="00D86BD5">
        <w:rPr>
          <w:i/>
          <w:iCs/>
          <w:color w:val="5B9BD5"/>
          <w:lang w:val="el-GR"/>
        </w:rPr>
        <w:t>.</w:t>
      </w:r>
    </w:p>
    <w:p w14:paraId="2B0F3D42" w14:textId="77777777" w:rsidR="002B2F6A" w:rsidRPr="00D86BD5" w:rsidRDefault="002B2F6A" w:rsidP="002B2F6A">
      <w:pPr>
        <w:rPr>
          <w:color w:val="000000"/>
          <w:lang w:val="el-GR" w:eastAsia="el-GR"/>
        </w:rPr>
      </w:pPr>
      <w:r w:rsidRPr="00D86BD5">
        <w:rPr>
          <w:color w:val="000000"/>
          <w:lang w:val="el-GR" w:eastAsia="el-GR"/>
        </w:rPr>
        <w:t xml:space="preserve">Η ένωση οικονομικών φορέων υποβάλλει κοινή προσφορά, η οποία υπογράφεται υποχρεωτικά </w:t>
      </w:r>
      <w:r w:rsidRPr="00D86BD5">
        <w:rPr>
          <w:lang w:val="el-GR"/>
        </w:rPr>
        <w:t xml:space="preserve">ηλεκτρονικά </w:t>
      </w:r>
      <w:r w:rsidRPr="00D86BD5">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D86BD5">
        <w:rPr>
          <w:rStyle w:val="WW-FootnoteReference7"/>
          <w:color w:val="000000"/>
          <w:lang w:val="el-GR" w:eastAsia="el-GR"/>
        </w:rPr>
        <w:footnoteReference w:id="10"/>
      </w:r>
      <w:r w:rsidRPr="00D86BD5">
        <w:rPr>
          <w:color w:val="000000"/>
          <w:lang w:val="el-GR" w:eastAsia="el-GR"/>
        </w:rPr>
        <w:t>.</w:t>
      </w:r>
    </w:p>
    <w:p w14:paraId="02ADCEC5" w14:textId="77777777" w:rsidR="002B2F6A" w:rsidRPr="00D86BD5" w:rsidRDefault="002B2F6A" w:rsidP="002B2F6A">
      <w:pPr>
        <w:rPr>
          <w:lang w:val="el-GR"/>
        </w:rPr>
      </w:pPr>
      <w:r w:rsidRPr="00D86BD5">
        <w:rPr>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D86BD5">
        <w:rPr>
          <w:rStyle w:val="ab"/>
          <w:color w:val="000000"/>
          <w:lang w:val="el-GR" w:eastAsia="el-GR"/>
        </w:rPr>
        <w:footnoteReference w:id="11"/>
      </w:r>
    </w:p>
    <w:p w14:paraId="586B4D12" w14:textId="77777777" w:rsidR="008338F0" w:rsidRPr="00D86BD5" w:rsidRDefault="003355E7" w:rsidP="005A1609">
      <w:pPr>
        <w:pStyle w:val="30"/>
        <w:ind w:left="709" w:hanging="709"/>
        <w:rPr>
          <w:rFonts w:cs="Tahoma"/>
          <w:lang w:val="el-GR"/>
        </w:rPr>
      </w:pPr>
      <w:bookmarkStart w:id="208" w:name="_Toc74566860"/>
      <w:bookmarkStart w:id="209" w:name="_Ref496542299"/>
      <w:bookmarkStart w:id="210" w:name="_Toc97194298"/>
      <w:bookmarkStart w:id="211" w:name="_Toc97194437"/>
      <w:bookmarkStart w:id="212" w:name="_Toc122685257"/>
      <w:bookmarkEnd w:id="208"/>
      <w:r w:rsidRPr="00D86BD5">
        <w:rPr>
          <w:rFonts w:cs="Tahoma"/>
          <w:lang w:val="el-GR"/>
        </w:rPr>
        <w:t>Χρόνος και Τρόπος υποβολής προσφορών</w:t>
      </w:r>
      <w:bookmarkEnd w:id="209"/>
      <w:bookmarkEnd w:id="210"/>
      <w:bookmarkEnd w:id="211"/>
      <w:bookmarkEnd w:id="212"/>
      <w:r w:rsidRPr="00D86BD5">
        <w:rPr>
          <w:rFonts w:cs="Tahoma"/>
          <w:lang w:val="el-GR"/>
        </w:rPr>
        <w:t xml:space="preserve"> </w:t>
      </w:r>
    </w:p>
    <w:p w14:paraId="5690412D" w14:textId="59B54FDA" w:rsidR="004B759E" w:rsidRPr="00D86BD5" w:rsidRDefault="000F0E29" w:rsidP="00D472F0">
      <w:pPr>
        <w:rPr>
          <w:b/>
          <w:bCs/>
          <w:lang w:val="el-GR"/>
        </w:rPr>
      </w:pPr>
      <w:bookmarkStart w:id="213" w:name="_Toc74566862"/>
      <w:bookmarkStart w:id="214" w:name="_Toc97194299"/>
      <w:bookmarkEnd w:id="213"/>
      <w:r w:rsidRPr="00D86BD5">
        <w:rPr>
          <w:b/>
          <w:bCs/>
          <w:lang w:val="el-GR"/>
        </w:rPr>
        <w:t xml:space="preserve">2.4.2.1 </w:t>
      </w:r>
      <w:r w:rsidR="00893B0F" w:rsidRPr="00D86BD5">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D86BD5">
        <w:rPr>
          <w:lang w:val="el-GR"/>
        </w:rPr>
        <w:t xml:space="preserve"> </w:t>
      </w:r>
      <w:r w:rsidR="00893B0F" w:rsidRPr="00D86BD5">
        <w:rPr>
          <w:lang w:val="el-GR"/>
        </w:rPr>
        <w:t>(</w:t>
      </w:r>
      <w:r w:rsidR="00F41119" w:rsidRPr="00D86BD5">
        <w:rPr>
          <w:lang w:val="el-GR"/>
        </w:rPr>
        <w:t xml:space="preserve">άρθρο </w:t>
      </w:r>
      <w:r w:rsidR="00F41119" w:rsidRPr="00D86BD5">
        <w:rPr>
          <w:b/>
          <w:bCs/>
          <w:lang w:val="el-GR"/>
        </w:rPr>
        <w:fldChar w:fldCharType="begin"/>
      </w:r>
      <w:r w:rsidR="00F41119" w:rsidRPr="00D86BD5">
        <w:rPr>
          <w:lang w:val="el-GR"/>
        </w:rPr>
        <w:instrText xml:space="preserve"> REF _Ref40979373 \r \h  \* MERGEFORMAT </w:instrText>
      </w:r>
      <w:r w:rsidR="00F41119" w:rsidRPr="00D86BD5">
        <w:rPr>
          <w:b/>
          <w:bCs/>
          <w:lang w:val="el-GR"/>
        </w:rPr>
      </w:r>
      <w:r w:rsidR="00F41119" w:rsidRPr="00D86BD5">
        <w:rPr>
          <w:b/>
          <w:bCs/>
          <w:lang w:val="el-GR"/>
        </w:rPr>
        <w:fldChar w:fldCharType="separate"/>
      </w:r>
      <w:r w:rsidR="002E56D0">
        <w:rPr>
          <w:lang w:val="el-GR"/>
        </w:rPr>
        <w:t>1.5</w:t>
      </w:r>
      <w:r w:rsidR="00F41119" w:rsidRPr="00D86BD5">
        <w:rPr>
          <w:b/>
          <w:bCs/>
          <w:lang w:val="el-GR"/>
        </w:rPr>
        <w:fldChar w:fldCharType="end"/>
      </w:r>
      <w:r w:rsidR="00893B0F" w:rsidRPr="00D86BD5">
        <w:rPr>
          <w:lang w:val="el-GR"/>
        </w:rPr>
        <w:t xml:space="preserve">), στην </w:t>
      </w:r>
      <w:r w:rsidR="00893B0F" w:rsidRPr="00D86BD5">
        <w:rPr>
          <w:color w:val="000000"/>
          <w:lang w:val="el-GR"/>
        </w:rPr>
        <w:t>Ελληνική</w:t>
      </w:r>
      <w:r w:rsidR="00893B0F" w:rsidRPr="00D86BD5">
        <w:rPr>
          <w:lang w:val="el-GR"/>
        </w:rPr>
        <w:t xml:space="preserve"> Γλώσσα, σε ηλεκτρονικό φάκελο, σύμφωνα με τα αναφερόμενα στο ν.4412/2016 , </w:t>
      </w:r>
      <w:r w:rsidR="004B759E" w:rsidRPr="00D86BD5">
        <w:rPr>
          <w:lang w:val="el-GR"/>
        </w:rPr>
        <w:t>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4"/>
    </w:p>
    <w:p w14:paraId="772137F5" w14:textId="77777777" w:rsidR="004B759E" w:rsidRPr="00D86BD5" w:rsidRDefault="004B759E" w:rsidP="004B759E">
      <w:pPr>
        <w:rPr>
          <w:b/>
          <w:bCs/>
          <w:lang w:val="el-GR"/>
        </w:rPr>
      </w:pPr>
      <w:r w:rsidRPr="00D86BD5">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290D97" w14:textId="1C0B35FA" w:rsidR="004B759E" w:rsidRPr="00D86BD5" w:rsidRDefault="000F0E29" w:rsidP="00D472F0">
      <w:pPr>
        <w:rPr>
          <w:lang w:val="el-GR"/>
        </w:rPr>
      </w:pPr>
      <w:bookmarkStart w:id="215" w:name="_Toc97194300"/>
      <w:r w:rsidRPr="00D86BD5">
        <w:rPr>
          <w:b/>
          <w:bCs/>
          <w:lang w:val="el-GR"/>
        </w:rPr>
        <w:t>2.4.2.2</w:t>
      </w:r>
      <w:r w:rsidRPr="00D86BD5">
        <w:rPr>
          <w:lang w:val="el-GR"/>
        </w:rPr>
        <w:t xml:space="preserve"> </w:t>
      </w:r>
      <w:r w:rsidR="00893B0F" w:rsidRPr="00D86BD5">
        <w:rPr>
          <w:lang w:val="el-GR"/>
        </w:rPr>
        <w:t xml:space="preserve">Ο χρόνος υποβολής της προσφοράς </w:t>
      </w:r>
      <w:r w:rsidR="004B759E" w:rsidRPr="00D86BD5">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15"/>
    </w:p>
    <w:p w14:paraId="2BFB3CEA" w14:textId="77777777" w:rsidR="004B759E" w:rsidRPr="00D86BD5" w:rsidRDefault="004B759E" w:rsidP="004B759E">
      <w:pPr>
        <w:spacing w:after="0"/>
        <w:rPr>
          <w:lang w:val="el-GR"/>
        </w:rPr>
      </w:pPr>
      <w:r w:rsidRPr="00D86BD5">
        <w:rPr>
          <w:lang w:val="el-GR"/>
        </w:rPr>
        <w:t xml:space="preserve">Μετά την παρέλευση της καταληκτικής ημερομηνίας και ώρας, δεν υπάρχει η δυνατότητα υποβολής προσφοράς στο ΕΣΗΔΗΣ. </w:t>
      </w:r>
      <w:r w:rsidRPr="00D86BD5">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AE32DEC" w14:textId="77777777" w:rsidR="00893B0F" w:rsidRPr="00D86BD5" w:rsidRDefault="00893B0F" w:rsidP="00893B0F">
      <w:pPr>
        <w:rPr>
          <w:b/>
          <w:bCs/>
          <w:lang w:val="el-GR"/>
        </w:rPr>
      </w:pPr>
      <w:r w:rsidRPr="00D86BD5">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D86BD5">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865AACC" w14:textId="3B493D27" w:rsidR="004B759E" w:rsidRPr="00D86BD5" w:rsidRDefault="000F0E29" w:rsidP="00D472F0">
      <w:pPr>
        <w:rPr>
          <w:lang w:val="el-GR"/>
        </w:rPr>
      </w:pPr>
      <w:bookmarkStart w:id="216" w:name="_Toc74566865"/>
      <w:bookmarkStart w:id="217" w:name="_Toc97194301"/>
      <w:bookmarkEnd w:id="216"/>
      <w:r w:rsidRPr="00D86BD5">
        <w:rPr>
          <w:b/>
          <w:bCs/>
          <w:lang w:val="el-GR"/>
        </w:rPr>
        <w:t>2.4.2.3</w:t>
      </w:r>
      <w:r w:rsidRPr="00D86BD5">
        <w:rPr>
          <w:lang w:val="el-GR"/>
        </w:rPr>
        <w:t xml:space="preserve"> </w:t>
      </w:r>
      <w:r w:rsidR="004B759E" w:rsidRPr="00D86BD5">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7"/>
      <w:r w:rsidR="004B759E" w:rsidRPr="00D86BD5">
        <w:rPr>
          <w:lang w:val="el-GR"/>
        </w:rPr>
        <w:t xml:space="preserve"> </w:t>
      </w:r>
    </w:p>
    <w:p w14:paraId="4F563BCF" w14:textId="77777777" w:rsidR="004B759E" w:rsidRPr="00D86BD5" w:rsidRDefault="004B759E" w:rsidP="004B759E">
      <w:pPr>
        <w:rPr>
          <w:lang w:val="el-GR"/>
        </w:rPr>
      </w:pPr>
      <w:r w:rsidRPr="00D86BD5">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D86BD5" w:rsidRDefault="004B759E" w:rsidP="004B759E">
      <w:pPr>
        <w:rPr>
          <w:lang w:val="el-GR"/>
        </w:rPr>
      </w:pPr>
      <w:r w:rsidRPr="00D86BD5">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Pr="00D86BD5" w:rsidRDefault="004B759E" w:rsidP="004B759E">
      <w:pPr>
        <w:rPr>
          <w:lang w:val="el-GR"/>
        </w:rPr>
      </w:pPr>
      <w:r w:rsidRPr="00D86BD5">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D86BD5" w:rsidRDefault="00AA2F17" w:rsidP="004B759E">
      <w:pPr>
        <w:rPr>
          <w:lang w:val="el-GR"/>
        </w:rPr>
      </w:pPr>
      <w:r w:rsidRPr="00D86BD5">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465174F3" w:rsidR="00201A77" w:rsidRPr="00D86BD5" w:rsidRDefault="000F0E29" w:rsidP="00D472F0">
      <w:pPr>
        <w:rPr>
          <w:lang w:val="el-GR"/>
        </w:rPr>
      </w:pPr>
      <w:bookmarkStart w:id="218" w:name="_Ref75869622"/>
      <w:bookmarkStart w:id="219" w:name="_Toc97194302"/>
      <w:r w:rsidRPr="00D86BD5">
        <w:rPr>
          <w:b/>
          <w:bCs/>
          <w:lang w:val="el-GR"/>
        </w:rPr>
        <w:t>2.4.2.4</w:t>
      </w:r>
      <w:r w:rsidRPr="00D86BD5">
        <w:rPr>
          <w:lang w:val="el-GR"/>
        </w:rPr>
        <w:t xml:space="preserve"> </w:t>
      </w:r>
      <w:r w:rsidR="00486D17" w:rsidRPr="00D86BD5">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D86BD5">
        <w:rPr>
          <w:vertAlign w:val="superscript"/>
          <w:lang w:val="el-GR"/>
        </w:rPr>
        <w:footnoteReference w:id="12"/>
      </w:r>
      <w:r w:rsidR="00486D17" w:rsidRPr="00D86BD5">
        <w:rPr>
          <w:lang w:val="el-GR"/>
        </w:rPr>
        <w:t xml:space="preserve">.  </w:t>
      </w:r>
      <w:bookmarkStart w:id="220" w:name="_Toc74566867"/>
      <w:bookmarkStart w:id="221" w:name="_Toc74566868"/>
      <w:bookmarkStart w:id="222" w:name="_Toc74566869"/>
      <w:bookmarkStart w:id="223" w:name="_Toc74566870"/>
      <w:bookmarkEnd w:id="220"/>
      <w:bookmarkEnd w:id="221"/>
      <w:bookmarkEnd w:id="222"/>
      <w:bookmarkEnd w:id="223"/>
      <w:r w:rsidR="00893B0F" w:rsidRPr="00D86BD5">
        <w:rPr>
          <w:lang w:val="el-GR"/>
        </w:rPr>
        <w:t>Οι οικονομικοί φορείς συντάσσουν την τεχνική και οικονομική τους προσφορά</w:t>
      </w:r>
      <w:r w:rsidR="00CA1F25" w:rsidRPr="00D86BD5">
        <w:rPr>
          <w:lang w:val="el-GR"/>
        </w:rPr>
        <w:t xml:space="preserve"> σύμφωνα με τις απαιτήσεις της παρούσας </w:t>
      </w:r>
      <w:r w:rsidR="00AE32CA" w:rsidRPr="00D86BD5">
        <w:rPr>
          <w:b/>
          <w:bCs/>
          <w:lang w:val="el-GR"/>
        </w:rPr>
        <w:fldChar w:fldCharType="begin"/>
      </w:r>
      <w:r w:rsidR="00AE32CA" w:rsidRPr="00D86BD5">
        <w:rPr>
          <w:lang w:val="el-GR"/>
        </w:rPr>
        <w:instrText xml:space="preserve"> REF _Ref510087097 \h </w:instrText>
      </w:r>
      <w:r w:rsidR="00DF02B0" w:rsidRPr="00D86BD5">
        <w:rPr>
          <w:lang w:val="el-GR"/>
        </w:rPr>
        <w:instrText xml:space="preserve"> \* MERGEFORMAT </w:instrText>
      </w:r>
      <w:r w:rsidR="00AE32CA" w:rsidRPr="00D86BD5">
        <w:rPr>
          <w:b/>
          <w:bCs/>
          <w:lang w:val="el-GR"/>
        </w:rPr>
      </w:r>
      <w:r w:rsidR="00AE32CA" w:rsidRPr="00D86BD5">
        <w:rPr>
          <w:b/>
          <w:bCs/>
          <w:lang w:val="el-GR"/>
        </w:rPr>
        <w:fldChar w:fldCharType="separate"/>
      </w:r>
      <w:r w:rsidR="002E56D0" w:rsidRPr="002E56D0">
        <w:rPr>
          <w:lang w:val="el-GR"/>
        </w:rPr>
        <w:t>ΠΑΡΑΡΤΗΜΑ V – Υπόδειγμα Τεχνικής Προσφοράς</w:t>
      </w:r>
      <w:r w:rsidR="00AE32CA" w:rsidRPr="00D86BD5">
        <w:rPr>
          <w:b/>
          <w:bCs/>
          <w:lang w:val="el-GR"/>
        </w:rPr>
        <w:fldChar w:fldCharType="end"/>
      </w:r>
      <w:r w:rsidR="00AE32CA" w:rsidRPr="00D86BD5">
        <w:rPr>
          <w:lang w:val="el-GR"/>
        </w:rPr>
        <w:t xml:space="preserve"> &amp; </w:t>
      </w:r>
      <w:r w:rsidR="00AE32CA" w:rsidRPr="00D86BD5">
        <w:rPr>
          <w:b/>
          <w:bCs/>
          <w:lang w:val="el-GR"/>
        </w:rPr>
        <w:fldChar w:fldCharType="begin"/>
      </w:r>
      <w:r w:rsidR="00AE32CA" w:rsidRPr="00D86BD5">
        <w:rPr>
          <w:lang w:val="el-GR"/>
        </w:rPr>
        <w:instrText xml:space="preserve"> REF _Ref510087099 \h </w:instrText>
      </w:r>
      <w:r w:rsidR="00DF02B0" w:rsidRPr="00D86BD5">
        <w:rPr>
          <w:lang w:val="el-GR"/>
        </w:rPr>
        <w:instrText xml:space="preserve"> \* MERGEFORMAT </w:instrText>
      </w:r>
      <w:r w:rsidR="00AE32CA" w:rsidRPr="00D86BD5">
        <w:rPr>
          <w:b/>
          <w:bCs/>
          <w:lang w:val="el-GR"/>
        </w:rPr>
      </w:r>
      <w:r w:rsidR="00AE32CA" w:rsidRPr="00D86BD5">
        <w:rPr>
          <w:b/>
          <w:bCs/>
          <w:lang w:val="el-GR"/>
        </w:rPr>
        <w:fldChar w:fldCharType="separate"/>
      </w:r>
      <w:r w:rsidR="002E56D0" w:rsidRPr="00D86BD5">
        <w:rPr>
          <w:lang w:val="el-GR"/>
        </w:rPr>
        <w:t xml:space="preserve">ΠΑΡΑΡΤΗΜΑ </w:t>
      </w:r>
      <w:r w:rsidR="002E56D0" w:rsidRPr="002E56D0">
        <w:rPr>
          <w:lang w:val="el-GR"/>
        </w:rPr>
        <w:t>VI</w:t>
      </w:r>
      <w:r w:rsidR="002E56D0" w:rsidRPr="00D86BD5">
        <w:rPr>
          <w:lang w:val="el-GR"/>
        </w:rPr>
        <w:t xml:space="preserve"> – Υπόδειγμα Οικονομικής Προσφοράς</w:t>
      </w:r>
      <w:r w:rsidR="00AE32CA" w:rsidRPr="00D86BD5">
        <w:rPr>
          <w:b/>
          <w:bCs/>
          <w:lang w:val="el-GR"/>
        </w:rPr>
        <w:fldChar w:fldCharType="end"/>
      </w:r>
      <w:r w:rsidR="00E1337D" w:rsidRPr="00D86BD5">
        <w:rPr>
          <w:i/>
          <w:iCs/>
          <w:lang w:val="el-GR"/>
        </w:rPr>
        <w:t xml:space="preserve"> </w:t>
      </w:r>
      <w:r w:rsidR="00201A77" w:rsidRPr="00D86BD5">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8"/>
      <w:bookmarkEnd w:id="219"/>
    </w:p>
    <w:p w14:paraId="54173B71" w14:textId="4498F62B" w:rsidR="004E36A7" w:rsidRPr="00D86BD5" w:rsidRDefault="000F0E29" w:rsidP="00D472F0">
      <w:pPr>
        <w:rPr>
          <w:lang w:val="el-GR"/>
        </w:rPr>
      </w:pPr>
      <w:bookmarkStart w:id="224" w:name="_Toc74566872"/>
      <w:bookmarkStart w:id="225" w:name="_Toc74566873"/>
      <w:bookmarkStart w:id="226" w:name="_Toc97194304"/>
      <w:bookmarkEnd w:id="224"/>
      <w:bookmarkEnd w:id="225"/>
      <w:r w:rsidRPr="00D86BD5">
        <w:rPr>
          <w:b/>
          <w:bCs/>
          <w:lang w:val="el-GR"/>
        </w:rPr>
        <w:t>2.4.2.5</w:t>
      </w:r>
      <w:r w:rsidRPr="00D86BD5">
        <w:rPr>
          <w:lang w:val="el-GR"/>
        </w:rPr>
        <w:t xml:space="preserve"> </w:t>
      </w:r>
      <w:r w:rsidR="004E36A7" w:rsidRPr="00D86BD5">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6"/>
    </w:p>
    <w:p w14:paraId="1A503652" w14:textId="77777777" w:rsidR="004E36A7" w:rsidRPr="00D86BD5" w:rsidRDefault="004E36A7" w:rsidP="004E36A7">
      <w:pPr>
        <w:rPr>
          <w:color w:val="000000"/>
          <w:lang w:val="el-GR"/>
        </w:rPr>
      </w:pPr>
      <w:bookmarkStart w:id="227" w:name="_Hlk71366084"/>
      <w:r w:rsidRPr="00D86BD5">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D86BD5" w:rsidRDefault="004E36A7" w:rsidP="004E36A7">
      <w:pPr>
        <w:rPr>
          <w:color w:val="000000"/>
          <w:lang w:val="el-GR"/>
        </w:rPr>
      </w:pPr>
      <w:r w:rsidRPr="00D86BD5">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86BD5">
        <w:rPr>
          <w:color w:val="000000"/>
          <w:lang w:val="en-US"/>
        </w:rPr>
        <w:t>e</w:t>
      </w:r>
      <w:r w:rsidRPr="00D86BD5">
        <w:rPr>
          <w:color w:val="000000"/>
          <w:lang w:val="el-GR"/>
        </w:rPr>
        <w:t>-</w:t>
      </w:r>
      <w:r w:rsidRPr="00D86BD5">
        <w:rPr>
          <w:color w:val="000000"/>
          <w:lang w:val="en-US"/>
        </w:rPr>
        <w:t>Apostille</w:t>
      </w:r>
      <w:r w:rsidRPr="00D86BD5">
        <w:rPr>
          <w:color w:val="000000"/>
          <w:lang w:val="el-GR"/>
        </w:rPr>
        <w:t xml:space="preserve"> </w:t>
      </w:r>
    </w:p>
    <w:p w14:paraId="5369132F" w14:textId="77777777" w:rsidR="004E36A7" w:rsidRPr="00D86BD5" w:rsidRDefault="004E36A7" w:rsidP="004E36A7">
      <w:pPr>
        <w:rPr>
          <w:color w:val="000000"/>
          <w:lang w:val="el-GR"/>
        </w:rPr>
      </w:pPr>
      <w:r w:rsidRPr="00D86BD5">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D86BD5" w:rsidRDefault="004E36A7" w:rsidP="004E36A7">
      <w:pPr>
        <w:rPr>
          <w:color w:val="000000"/>
          <w:lang w:val="el-GR"/>
        </w:rPr>
      </w:pPr>
      <w:r w:rsidRPr="00D86BD5">
        <w:rPr>
          <w:color w:val="000000"/>
          <w:lang w:val="el-GR"/>
        </w:rPr>
        <w:t>γ) είτε του άρθρου 11 του ν. 2690/1999 (Α΄ 45),</w:t>
      </w:r>
      <w:r w:rsidRPr="00D86BD5">
        <w:rPr>
          <w:rStyle w:val="ab"/>
          <w:color w:val="000000"/>
          <w:lang w:val="el-GR"/>
        </w:rPr>
        <w:t xml:space="preserve"> </w:t>
      </w:r>
    </w:p>
    <w:p w14:paraId="259D0117" w14:textId="77777777" w:rsidR="004E36A7" w:rsidRPr="00D86BD5" w:rsidRDefault="004E36A7" w:rsidP="004E36A7">
      <w:pPr>
        <w:rPr>
          <w:color w:val="000000"/>
          <w:lang w:val="el-GR"/>
        </w:rPr>
      </w:pPr>
      <w:r w:rsidRPr="00D86BD5">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D86BD5" w:rsidRDefault="004E36A7" w:rsidP="004E36A7">
      <w:pPr>
        <w:rPr>
          <w:color w:val="000000"/>
          <w:lang w:val="el-GR"/>
        </w:rPr>
      </w:pPr>
      <w:r w:rsidRPr="00D86BD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D86BD5" w:rsidRDefault="004E36A7" w:rsidP="004E36A7">
      <w:pPr>
        <w:rPr>
          <w:color w:val="000000"/>
          <w:lang w:val="el-GR"/>
        </w:rPr>
      </w:pPr>
      <w:r w:rsidRPr="00D86BD5">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D86BD5" w:rsidRDefault="004E36A7" w:rsidP="004E36A7">
      <w:pPr>
        <w:spacing w:after="144"/>
        <w:rPr>
          <w:b/>
          <w:strike/>
          <w:color w:val="000000"/>
          <w:lang w:val="el-GR"/>
        </w:rPr>
      </w:pPr>
      <w:r w:rsidRPr="00D86BD5">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D86BD5">
        <w:rPr>
          <w:b/>
          <w:color w:val="000000"/>
          <w:lang w:val="el-GR"/>
        </w:rPr>
        <w:t xml:space="preserve">. </w:t>
      </w:r>
      <w:bookmarkEnd w:id="227"/>
    </w:p>
    <w:p w14:paraId="5383EF47" w14:textId="77777777" w:rsidR="000674D2" w:rsidRPr="00D86BD5" w:rsidRDefault="000674D2" w:rsidP="000674D2">
      <w:pPr>
        <w:rPr>
          <w:lang w:val="el-GR"/>
        </w:rPr>
      </w:pPr>
      <w:r w:rsidRPr="00D86BD5">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D86BD5">
        <w:rPr>
          <w:rFonts w:eastAsia="Calibri"/>
          <w:lang w:val="el-GR" w:eastAsia="el-GR"/>
        </w:rPr>
        <w:t xml:space="preserve"> </w:t>
      </w:r>
      <w:r w:rsidRPr="00D86BD5">
        <w:rPr>
          <w:lang w:val="el-GR"/>
        </w:rPr>
        <w:t>Τέτοια στοιχεία και δικαιολογητικά ενδεικτικά είναι :</w:t>
      </w:r>
    </w:p>
    <w:p w14:paraId="077F5026" w14:textId="77777777" w:rsidR="000674D2" w:rsidRPr="00D86BD5" w:rsidRDefault="000674D2" w:rsidP="000674D2">
      <w:pPr>
        <w:rPr>
          <w:lang w:val="el-GR"/>
        </w:rPr>
      </w:pPr>
      <w:r w:rsidRPr="00D86B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D86BD5" w:rsidRDefault="000674D2" w:rsidP="000674D2">
      <w:pPr>
        <w:rPr>
          <w:lang w:val="el-GR"/>
        </w:rPr>
      </w:pPr>
      <w:r w:rsidRPr="00D86BD5">
        <w:rPr>
          <w:lang w:val="el-GR"/>
        </w:rPr>
        <w:t xml:space="preserve">β) αυτά που δεν υπάγονται στις διατάξεις του άρθρου 11 παρ. 2 του ν. 2690/1999, </w:t>
      </w:r>
    </w:p>
    <w:p w14:paraId="3D6835B7" w14:textId="77777777" w:rsidR="000674D2" w:rsidRPr="00D86BD5" w:rsidRDefault="000674D2" w:rsidP="000674D2">
      <w:pPr>
        <w:rPr>
          <w:lang w:val="el-GR"/>
        </w:rPr>
      </w:pPr>
      <w:r w:rsidRPr="00D86BD5">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D86BD5" w:rsidRDefault="000674D2" w:rsidP="000674D2">
      <w:pPr>
        <w:rPr>
          <w:lang w:val="el-GR"/>
        </w:rPr>
      </w:pPr>
      <w:r w:rsidRPr="00D86BD5">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D86BD5" w:rsidRDefault="000674D2" w:rsidP="000674D2">
      <w:pPr>
        <w:rPr>
          <w:lang w:val="el-GR"/>
        </w:rPr>
      </w:pPr>
      <w:r w:rsidRPr="00D86BD5">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Pr="00D86BD5" w:rsidRDefault="000674D2" w:rsidP="000674D2">
      <w:pPr>
        <w:rPr>
          <w:lang w:val="el-GR"/>
        </w:rPr>
      </w:pPr>
      <w:r w:rsidRPr="00D86BD5">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D86BD5">
        <w:rPr>
          <w:lang w:val="el-GR"/>
        </w:rPr>
        <w:lastRenderedPageBreak/>
        <w:t xml:space="preserve">αυτό δημόσια έγγραφα εκδίδονται για πολίτη της Ένωσης από τις αρχές του κράτους μέλους της ιθαγένειάς του. </w:t>
      </w:r>
    </w:p>
    <w:p w14:paraId="591BC884" w14:textId="77777777" w:rsidR="000674D2" w:rsidRPr="00D86BD5" w:rsidRDefault="000674D2" w:rsidP="000674D2">
      <w:pPr>
        <w:rPr>
          <w:lang w:val="el-GR"/>
        </w:rPr>
      </w:pPr>
      <w:r w:rsidRPr="00D86BD5">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D86BD5" w:rsidRDefault="000674D2" w:rsidP="000674D2">
      <w:pPr>
        <w:rPr>
          <w:lang w:val="el-GR"/>
        </w:rPr>
      </w:pPr>
      <w:r w:rsidRPr="00D86BD5">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D86BD5" w:rsidRDefault="000674D2" w:rsidP="000674D2">
      <w:pPr>
        <w:rPr>
          <w:lang w:val="el-GR"/>
        </w:rPr>
      </w:pPr>
      <w:r w:rsidRPr="00D86BD5">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Pr="00D86BD5" w:rsidRDefault="000674D2" w:rsidP="000674D2">
      <w:pPr>
        <w:rPr>
          <w:color w:val="00B050"/>
          <w:lang w:val="el-GR"/>
        </w:rPr>
      </w:pPr>
      <w:r w:rsidRPr="00D86BD5">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7769C73" w14:textId="77777777" w:rsidR="008338F0" w:rsidRPr="00D86BD5" w:rsidRDefault="003355E7" w:rsidP="005A1609">
      <w:pPr>
        <w:pStyle w:val="30"/>
        <w:ind w:left="709" w:hanging="709"/>
        <w:rPr>
          <w:rFonts w:cs="Tahoma"/>
          <w:lang w:val="el-GR"/>
        </w:rPr>
      </w:pPr>
      <w:bookmarkStart w:id="228" w:name="_Ref496542340"/>
      <w:bookmarkStart w:id="229" w:name="_Toc97194305"/>
      <w:bookmarkStart w:id="230" w:name="_Toc97194438"/>
      <w:bookmarkStart w:id="231" w:name="_Toc122685258"/>
      <w:r w:rsidRPr="00D86BD5">
        <w:rPr>
          <w:rFonts w:cs="Tahoma"/>
          <w:lang w:val="el-GR"/>
        </w:rPr>
        <w:t>Περιεχόμενα Φακέλου «Δικαιολογητικά Συμμετοχής - Τεχνική Προσφορά»</w:t>
      </w:r>
      <w:bookmarkEnd w:id="228"/>
      <w:bookmarkEnd w:id="229"/>
      <w:bookmarkEnd w:id="230"/>
      <w:bookmarkEnd w:id="231"/>
      <w:r w:rsidRPr="00D86BD5">
        <w:rPr>
          <w:rFonts w:cs="Tahoma"/>
          <w:lang w:val="el-GR"/>
        </w:rPr>
        <w:t xml:space="preserve"> </w:t>
      </w:r>
    </w:p>
    <w:p w14:paraId="0C5CAAFE" w14:textId="77777777" w:rsidR="002C7E9A" w:rsidRPr="00D86BD5" w:rsidRDefault="002C7E9A" w:rsidP="0069435C">
      <w:pPr>
        <w:pStyle w:val="40"/>
        <w:rPr>
          <w:rStyle w:val="Heading4Char"/>
          <w:rFonts w:ascii="Tahoma" w:hAnsi="Tahoma" w:cs="Tahoma"/>
          <w:b/>
          <w:bCs/>
          <w:sz w:val="22"/>
        </w:rPr>
      </w:pPr>
      <w:bookmarkStart w:id="232" w:name="_Toc74566876"/>
      <w:bookmarkStart w:id="233" w:name="_Ref55324286"/>
      <w:bookmarkStart w:id="234" w:name="_Toc97194306"/>
      <w:bookmarkStart w:id="235" w:name="_Toc122685259"/>
      <w:bookmarkEnd w:id="232"/>
      <w:r w:rsidRPr="00D86BD5">
        <w:rPr>
          <w:rStyle w:val="Heading4Char"/>
          <w:rFonts w:ascii="Tahoma" w:hAnsi="Tahoma" w:cs="Tahoma"/>
          <w:b/>
          <w:bCs/>
          <w:sz w:val="22"/>
        </w:rPr>
        <w:t>Δικαιολογητικά Συμμετοχής</w:t>
      </w:r>
      <w:bookmarkEnd w:id="233"/>
      <w:bookmarkEnd w:id="234"/>
      <w:bookmarkEnd w:id="235"/>
    </w:p>
    <w:p w14:paraId="5A188320" w14:textId="77777777" w:rsidR="007702DC" w:rsidRPr="00D86BD5" w:rsidRDefault="007702DC" w:rsidP="007702DC">
      <w:pPr>
        <w:rPr>
          <w:lang w:val="el-GR"/>
        </w:rPr>
      </w:pPr>
      <w:r w:rsidRPr="00D86BD5">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D86BD5" w:rsidRDefault="007702DC" w:rsidP="007702DC">
      <w:pPr>
        <w:rPr>
          <w:lang w:val="el-GR"/>
        </w:rPr>
      </w:pPr>
      <w:r w:rsidRPr="00D86BD5">
        <w:rPr>
          <w:lang w:val="el-GR"/>
        </w:rPr>
        <w:t xml:space="preserve">α) </w:t>
      </w:r>
      <w:r w:rsidRPr="00C9466E">
        <w:rPr>
          <w:b/>
          <w:lang w:val="el-GR"/>
        </w:rPr>
        <w:t>το Ευρωπαϊκό Ενιαίο Έγγραφο Σύμβασης (ΕΕΕΣ),</w:t>
      </w:r>
      <w:r w:rsidRPr="00D86BD5">
        <w:rPr>
          <w:lang w:val="el-GR"/>
        </w:rPr>
        <w:t xml:space="preserve">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16A2BF78" w:rsidR="007702DC" w:rsidRPr="00D86BD5" w:rsidRDefault="007702DC" w:rsidP="007702DC">
      <w:pPr>
        <w:rPr>
          <w:lang w:val="el-GR"/>
        </w:rPr>
      </w:pPr>
      <w:r w:rsidRPr="00D86BD5">
        <w:rPr>
          <w:lang w:val="el-GR"/>
        </w:rPr>
        <w:t xml:space="preserve">β) </w:t>
      </w:r>
      <w:r w:rsidRPr="00C9466E">
        <w:rPr>
          <w:b/>
          <w:lang w:val="el-GR"/>
        </w:rPr>
        <w:t>την εγγύηση συμμετοχής</w:t>
      </w:r>
      <w:r w:rsidRPr="00D86BD5">
        <w:rPr>
          <w:lang w:val="el-GR"/>
        </w:rPr>
        <w:t xml:space="preserve">, όπως προβλέπεται στο άρθρο 72 του Ν.4412/2016 και τις παραγράφους  </w:t>
      </w:r>
      <w:r w:rsidRPr="00D86BD5">
        <w:rPr>
          <w:lang w:val="el-GR"/>
        </w:rPr>
        <w:fldChar w:fldCharType="begin"/>
      </w:r>
      <w:r w:rsidRPr="00D86BD5">
        <w:rPr>
          <w:lang w:val="el-GR"/>
        </w:rPr>
        <w:instrText xml:space="preserve"> REF _Ref496624630 \r \h  \* MERGEFORMAT </w:instrText>
      </w:r>
      <w:r w:rsidRPr="00D86BD5">
        <w:rPr>
          <w:lang w:val="el-GR"/>
        </w:rPr>
      </w:r>
      <w:r w:rsidRPr="00D86BD5">
        <w:rPr>
          <w:lang w:val="el-GR"/>
        </w:rPr>
        <w:fldChar w:fldCharType="separate"/>
      </w:r>
      <w:r w:rsidR="002E56D0">
        <w:rPr>
          <w:lang w:val="el-GR"/>
        </w:rPr>
        <w:t>2.1.5</w:t>
      </w:r>
      <w:r w:rsidRPr="00D86BD5">
        <w:rPr>
          <w:lang w:val="el-GR"/>
        </w:rPr>
        <w:fldChar w:fldCharType="end"/>
      </w:r>
      <w:r w:rsidRPr="00D86BD5">
        <w:rPr>
          <w:lang w:val="el-GR"/>
        </w:rPr>
        <w:t xml:space="preserve"> και </w:t>
      </w:r>
      <w:r w:rsidRPr="00D86BD5">
        <w:rPr>
          <w:color w:val="000000"/>
          <w:lang w:val="el-GR"/>
        </w:rPr>
        <w:fldChar w:fldCharType="begin"/>
      </w:r>
      <w:r w:rsidRPr="00D86BD5">
        <w:rPr>
          <w:color w:val="000000"/>
          <w:lang w:val="el-GR"/>
        </w:rPr>
        <w:instrText xml:space="preserve"> REF _Ref496542081 \r \h  \* MERGEFORMAT </w:instrText>
      </w:r>
      <w:r w:rsidRPr="00D86BD5">
        <w:rPr>
          <w:color w:val="000000"/>
          <w:lang w:val="el-GR"/>
        </w:rPr>
      </w:r>
      <w:r w:rsidRPr="00D86BD5">
        <w:rPr>
          <w:color w:val="000000"/>
          <w:lang w:val="el-GR"/>
        </w:rPr>
        <w:fldChar w:fldCharType="separate"/>
      </w:r>
      <w:r w:rsidR="002E56D0">
        <w:rPr>
          <w:color w:val="000000"/>
          <w:lang w:val="el-GR"/>
        </w:rPr>
        <w:t>2.2.2</w:t>
      </w:r>
      <w:r w:rsidRPr="00D86BD5">
        <w:rPr>
          <w:color w:val="000000"/>
          <w:lang w:val="el-GR"/>
        </w:rPr>
        <w:fldChar w:fldCharType="end"/>
      </w:r>
      <w:r w:rsidRPr="00D86BD5">
        <w:rPr>
          <w:color w:val="000000"/>
          <w:lang w:val="el-GR"/>
        </w:rPr>
        <w:t xml:space="preserve"> </w:t>
      </w:r>
      <w:r w:rsidRPr="00D86BD5">
        <w:rPr>
          <w:lang w:val="el-GR"/>
        </w:rPr>
        <w:t>αντίστοιχα της παρούσας διακήρυξης.</w:t>
      </w:r>
    </w:p>
    <w:p w14:paraId="7E9FB0AF" w14:textId="71721BF8" w:rsidR="00CD4F51" w:rsidRPr="00D86BD5" w:rsidRDefault="00CD4F51" w:rsidP="00CD4F51">
      <w:pPr>
        <w:rPr>
          <w:lang w:val="el-GR"/>
        </w:rPr>
      </w:pPr>
      <w:r w:rsidRPr="00D86BD5">
        <w:rPr>
          <w:lang w:val="el-GR"/>
        </w:rPr>
        <w:t xml:space="preserve">γ) </w:t>
      </w:r>
      <w:r w:rsidR="009F688B" w:rsidRPr="00C9466E">
        <w:rPr>
          <w:b/>
          <w:lang w:val="el-GR"/>
        </w:rPr>
        <w:t>Υπεύθυνη Δήλωση</w:t>
      </w:r>
      <w:r w:rsidR="009F688B" w:rsidRPr="00D86BD5">
        <w:rPr>
          <w:lang w:val="el-GR"/>
        </w:rPr>
        <w:t xml:space="preserve">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D86BD5">
        <w:rPr>
          <w:lang w:val="el-GR"/>
        </w:rPr>
        <w:t xml:space="preserve">σύμφωνα με το </w:t>
      </w:r>
      <w:r w:rsidR="009F688B" w:rsidRPr="00D86BD5">
        <w:rPr>
          <w:lang w:val="el-GR"/>
        </w:rPr>
        <w:fldChar w:fldCharType="begin"/>
      </w:r>
      <w:r w:rsidR="009F688B" w:rsidRPr="00D86BD5">
        <w:rPr>
          <w:lang w:val="el-GR"/>
        </w:rPr>
        <w:instrText xml:space="preserve"> REF _Ref494118533 \h </w:instrText>
      </w:r>
      <w:r w:rsidR="00DF4993" w:rsidRPr="00D86BD5">
        <w:rPr>
          <w:lang w:val="el-GR"/>
        </w:rPr>
        <w:instrText xml:space="preserve"> \* MERGEFORMAT </w:instrText>
      </w:r>
      <w:r w:rsidR="009F688B" w:rsidRPr="00D86BD5">
        <w:rPr>
          <w:lang w:val="el-GR"/>
        </w:rPr>
      </w:r>
      <w:r w:rsidR="009F688B" w:rsidRPr="00D86BD5">
        <w:rPr>
          <w:lang w:val="el-GR"/>
        </w:rPr>
        <w:fldChar w:fldCharType="separate"/>
      </w:r>
      <w:r w:rsidR="002E56D0" w:rsidRPr="00D86BD5">
        <w:rPr>
          <w:lang w:val="el-GR"/>
        </w:rPr>
        <w:t xml:space="preserve">ΠΑΡΑΡΤΗΜΑ </w:t>
      </w:r>
      <w:r w:rsidR="002E56D0" w:rsidRPr="00D86BD5">
        <w:t>VI</w:t>
      </w:r>
      <w:r w:rsidR="002E56D0" w:rsidRPr="002E56D0">
        <w:t>Ι</w:t>
      </w:r>
      <w:r w:rsidR="002E56D0" w:rsidRPr="00D86BD5">
        <w:rPr>
          <w:lang w:val="el-GR"/>
        </w:rPr>
        <w:t xml:space="preserve"> – Άλλες Δηλώσεις</w:t>
      </w:r>
      <w:r w:rsidR="009F688B" w:rsidRPr="00D86BD5">
        <w:rPr>
          <w:lang w:val="el-GR"/>
        </w:rPr>
        <w:fldChar w:fldCharType="end"/>
      </w:r>
      <w:r w:rsidRPr="00D86BD5">
        <w:rPr>
          <w:lang w:val="el-GR"/>
        </w:rPr>
        <w:t>.</w:t>
      </w:r>
    </w:p>
    <w:p w14:paraId="3C320E46" w14:textId="25A2996F" w:rsidR="00197834" w:rsidRPr="00D86BD5" w:rsidRDefault="00197834" w:rsidP="00197834">
      <w:pPr>
        <w:rPr>
          <w:lang w:val="el-GR"/>
        </w:rPr>
      </w:pPr>
      <w:r w:rsidRPr="00D86BD5">
        <w:rPr>
          <w:lang w:val="el-GR"/>
        </w:rPr>
        <w:t>Οι προσφέροντες συμπληρώνουν το σχετικό υπόδειγμα ΕΕΕΣ,  το οποίο αποτελεί αναπόσπαστο μέρος της παρούσας διακήρυξης (</w:t>
      </w:r>
      <w:r w:rsidRPr="00D86BD5">
        <w:rPr>
          <w:lang w:val="el-GR"/>
        </w:rPr>
        <w:fldChar w:fldCharType="begin"/>
      </w:r>
      <w:r w:rsidRPr="00D86BD5">
        <w:rPr>
          <w:lang w:val="el-GR"/>
        </w:rPr>
        <w:instrText xml:space="preserve"> REF _Ref496624736 \h </w:instrText>
      </w:r>
      <w:r w:rsidR="00DF4993" w:rsidRPr="00D86BD5">
        <w:rPr>
          <w:lang w:val="el-GR"/>
        </w:rPr>
        <w:instrText xml:space="preserve"> \* MERGEFORMAT </w:instrText>
      </w:r>
      <w:r w:rsidRPr="00D86BD5">
        <w:rPr>
          <w:lang w:val="el-GR"/>
        </w:rPr>
      </w:r>
      <w:r w:rsidRPr="00D86BD5">
        <w:rPr>
          <w:lang w:val="el-GR"/>
        </w:rPr>
        <w:fldChar w:fldCharType="separate"/>
      </w:r>
      <w:r w:rsidR="002E56D0" w:rsidRPr="00D86BD5">
        <w:rPr>
          <w:color w:val="000099"/>
          <w:lang w:val="el-GR"/>
        </w:rPr>
        <w:t xml:space="preserve">ΠΑΡΑΡΤΗΜΑ ΙΙI – ΕΥΡΩΠΑΙΚΟ ΕΝΙΑΙΟ ΕΓΓΡΑΦΟ ΣΥΜΒΑΣΗΣ (ΕΕΕΣ) </w:t>
      </w:r>
      <w:r w:rsidRPr="00D86BD5">
        <w:rPr>
          <w:lang w:val="el-GR"/>
        </w:rPr>
        <w:fldChar w:fldCharType="end"/>
      </w:r>
      <w:r w:rsidRPr="00D86BD5">
        <w:rPr>
          <w:lang w:val="el-GR"/>
        </w:rPr>
        <w:t xml:space="preserve"> ως Παράρτημα  αυτής. </w:t>
      </w:r>
    </w:p>
    <w:p w14:paraId="675A75CF" w14:textId="77777777" w:rsidR="00197834" w:rsidRPr="00D86BD5" w:rsidRDefault="00197834" w:rsidP="00197834">
      <w:pPr>
        <w:rPr>
          <w:lang w:val="el-GR"/>
        </w:rPr>
      </w:pPr>
      <w:r w:rsidRPr="00D86BD5">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D86BD5" w:rsidRDefault="00197834" w:rsidP="00197834">
      <w:pPr>
        <w:rPr>
          <w:lang w:val="el-GR"/>
        </w:rPr>
      </w:pPr>
      <w:r w:rsidRPr="00D86BD5">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D86BD5" w:rsidRDefault="00D705C7" w:rsidP="00D705C7">
      <w:pPr>
        <w:rPr>
          <w:lang w:val="el-GR"/>
        </w:rPr>
      </w:pPr>
      <w:r w:rsidRPr="00D86BD5">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D86BD5">
          <w:rPr>
            <w:lang w:val="el-GR"/>
          </w:rPr>
          <w:t>www.promitheus.gov.gr</w:t>
        </w:r>
      </w:hyperlink>
      <w:r w:rsidRPr="00D86BD5">
        <w:rPr>
          <w:lang w:val="el-GR"/>
        </w:rPr>
        <w:t>) του ΟΠΣ ΕΣΗΔΗΣ.</w:t>
      </w:r>
    </w:p>
    <w:p w14:paraId="4429FD10" w14:textId="77777777" w:rsidR="00606EF6" w:rsidRPr="00D86BD5" w:rsidRDefault="00606EF6" w:rsidP="00606EF6">
      <w:pPr>
        <w:rPr>
          <w:lang w:val="el-GR"/>
        </w:rPr>
      </w:pPr>
      <w:r w:rsidRPr="00D86BD5">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D86BD5" w:rsidRDefault="00704D1F">
      <w:pPr>
        <w:rPr>
          <w:b/>
          <w:u w:val="single"/>
          <w:lang w:val="el-GR"/>
        </w:rPr>
      </w:pPr>
      <w:r w:rsidRPr="00D86BD5">
        <w:rPr>
          <w:b/>
          <w:u w:val="single"/>
          <w:lang w:val="el-GR"/>
        </w:rPr>
        <w:t>ΕΕΕΣ</w:t>
      </w:r>
      <w:r w:rsidR="00E1337D" w:rsidRPr="00D86BD5">
        <w:rPr>
          <w:b/>
          <w:u w:val="single"/>
          <w:lang w:val="el-GR"/>
        </w:rPr>
        <w:t xml:space="preserve"> </w:t>
      </w:r>
    </w:p>
    <w:p w14:paraId="4C865597" w14:textId="77777777" w:rsidR="00704D1F" w:rsidRPr="00D86BD5" w:rsidRDefault="00704D1F" w:rsidP="00603221">
      <w:pPr>
        <w:suppressAutoHyphens w:val="0"/>
        <w:autoSpaceDE w:val="0"/>
        <w:autoSpaceDN w:val="0"/>
        <w:adjustRightInd w:val="0"/>
        <w:spacing w:after="0"/>
        <w:rPr>
          <w:lang w:val="el-GR" w:eastAsia="el-GR"/>
        </w:rPr>
      </w:pPr>
      <w:r w:rsidRPr="00D86BD5">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D86BD5">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D86BD5">
        <w:rPr>
          <w:lang w:val="el-GR" w:eastAsia="el-GR"/>
        </w:rPr>
        <w:t xml:space="preserve"> </w:t>
      </w:r>
      <w:r w:rsidR="00796046" w:rsidRPr="00D86BD5">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D86BD5">
        <w:rPr>
          <w:lang w:val="el-GR" w:eastAsia="el-GR"/>
        </w:rPr>
        <w:t xml:space="preserve">). </w:t>
      </w:r>
    </w:p>
    <w:p w14:paraId="588E7060" w14:textId="77777777" w:rsidR="00704D1F" w:rsidRPr="00D86BD5" w:rsidRDefault="00704D1F">
      <w:pPr>
        <w:rPr>
          <w:b/>
          <w:u w:val="single"/>
          <w:lang w:val="el-GR"/>
        </w:rPr>
      </w:pPr>
    </w:p>
    <w:p w14:paraId="6B79E9A4" w14:textId="23D80500" w:rsidR="008338F0" w:rsidRPr="00D86BD5" w:rsidRDefault="003355E7">
      <w:pPr>
        <w:rPr>
          <w:lang w:val="el-GR"/>
        </w:rPr>
      </w:pPr>
      <w:r w:rsidRPr="00D86BD5">
        <w:rPr>
          <w:lang w:val="el-GR"/>
        </w:rPr>
        <w:t>Οι προσφέροντες συμπληρώνουν το σχετικό πρότυπο ΕΕΕΣ</w:t>
      </w:r>
      <w:r w:rsidR="00E1337D" w:rsidRPr="00D86BD5">
        <w:rPr>
          <w:lang w:val="el-GR"/>
        </w:rPr>
        <w:t xml:space="preserve"> </w:t>
      </w:r>
      <w:r w:rsidRPr="00D86BD5">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D86BD5">
        <w:rPr>
          <w:lang w:val="el-GR"/>
        </w:rPr>
        <w:fldChar w:fldCharType="begin"/>
      </w:r>
      <w:r w:rsidR="00B22F8D" w:rsidRPr="00D86BD5">
        <w:rPr>
          <w:lang w:val="el-GR"/>
        </w:rPr>
        <w:instrText xml:space="preserve"> REF _Ref496624736 \h </w:instrText>
      </w:r>
      <w:r w:rsidR="00DF02B0" w:rsidRPr="00D86BD5">
        <w:rPr>
          <w:lang w:val="el-GR"/>
        </w:rPr>
        <w:instrText xml:space="preserve"> \* MERGEFORMAT </w:instrText>
      </w:r>
      <w:r w:rsidR="00B22F8D" w:rsidRPr="00D86BD5">
        <w:rPr>
          <w:lang w:val="el-GR"/>
        </w:rPr>
      </w:r>
      <w:r w:rsidR="00B22F8D" w:rsidRPr="00D86BD5">
        <w:rPr>
          <w:lang w:val="el-GR"/>
        </w:rPr>
        <w:fldChar w:fldCharType="separate"/>
      </w:r>
      <w:r w:rsidR="002E56D0" w:rsidRPr="00D86BD5">
        <w:rPr>
          <w:color w:val="000099"/>
          <w:lang w:val="el-GR"/>
        </w:rPr>
        <w:t xml:space="preserve">ΠΑΡΑΡΤΗΜΑ ΙΙI – ΕΥΡΩΠΑΙΚΟ ΕΝΙΑΙΟ ΕΓΓΡΑΦΟ ΣΥΜΒΑΣΗΣ (ΕΕΕΣ) </w:t>
      </w:r>
      <w:r w:rsidR="00B22F8D" w:rsidRPr="00D86BD5">
        <w:rPr>
          <w:lang w:val="el-GR"/>
        </w:rPr>
        <w:fldChar w:fldCharType="end"/>
      </w:r>
      <w:r w:rsidRPr="00D86BD5">
        <w:rPr>
          <w:lang w:val="el-GR"/>
        </w:rPr>
        <w:t xml:space="preserve">. </w:t>
      </w:r>
    </w:p>
    <w:p w14:paraId="3F051F74" w14:textId="77777777" w:rsidR="00D9390F" w:rsidRPr="00D86BD5" w:rsidRDefault="00D9390F" w:rsidP="00704D1F">
      <w:pPr>
        <w:rPr>
          <w:lang w:val="el-GR"/>
        </w:rPr>
      </w:pPr>
      <w:r w:rsidRPr="00D86BD5">
        <w:rPr>
          <w:lang w:val="el-GR"/>
        </w:rPr>
        <w:t xml:space="preserve">Επισημαίνονται τα ακόλουθα, </w:t>
      </w:r>
      <w:r w:rsidR="004E535D" w:rsidRPr="00D86BD5">
        <w:rPr>
          <w:lang w:val="el-GR"/>
        </w:rPr>
        <w:t xml:space="preserve">αναφορικά με την </w:t>
      </w:r>
      <w:r w:rsidR="00542891" w:rsidRPr="00D86BD5">
        <w:rPr>
          <w:lang w:val="el-GR"/>
        </w:rPr>
        <w:t xml:space="preserve">συμπλήρωση και </w:t>
      </w:r>
      <w:r w:rsidR="004E535D" w:rsidRPr="00D86BD5">
        <w:rPr>
          <w:lang w:val="el-GR"/>
        </w:rPr>
        <w:t xml:space="preserve">υποβολή </w:t>
      </w:r>
      <w:r w:rsidRPr="00D86BD5">
        <w:rPr>
          <w:lang w:val="el-GR"/>
        </w:rPr>
        <w:t>του</w:t>
      </w:r>
      <w:r w:rsidR="004E535D" w:rsidRPr="00D86BD5">
        <w:rPr>
          <w:lang w:val="el-GR"/>
        </w:rPr>
        <w:t xml:space="preserve"> </w:t>
      </w:r>
      <w:r w:rsidRPr="00D86BD5">
        <w:rPr>
          <w:lang w:val="el-GR"/>
        </w:rPr>
        <w:t>ΕΕΕΣ:</w:t>
      </w:r>
    </w:p>
    <w:p w14:paraId="42948E1E" w14:textId="77777777" w:rsidR="00AC6490" w:rsidRPr="00D86BD5" w:rsidRDefault="00D9390F" w:rsidP="00D9390F">
      <w:pPr>
        <w:rPr>
          <w:u w:val="single"/>
          <w:lang w:val="el-GR" w:eastAsia="el-GR"/>
        </w:rPr>
      </w:pPr>
      <w:r w:rsidRPr="00D86BD5">
        <w:rPr>
          <w:lang w:val="el-GR"/>
        </w:rPr>
        <w:t xml:space="preserve">α. </w:t>
      </w:r>
      <w:r w:rsidR="00AC6490" w:rsidRPr="00D86BD5">
        <w:rPr>
          <w:u w:val="single"/>
          <w:lang w:val="el-GR" w:eastAsia="el-GR"/>
        </w:rPr>
        <w:t xml:space="preserve">ΕΕΕΣ –Οικονομικού Φορέα </w:t>
      </w:r>
    </w:p>
    <w:p w14:paraId="581CDABB" w14:textId="77777777" w:rsidR="00D9390F" w:rsidRPr="00D86BD5" w:rsidRDefault="00D9390F" w:rsidP="00D9390F">
      <w:pPr>
        <w:rPr>
          <w:lang w:val="el-GR"/>
        </w:rPr>
      </w:pPr>
      <w:r w:rsidRPr="00D86BD5">
        <w:rPr>
          <w:lang w:val="el-GR"/>
        </w:rPr>
        <w:t>Στην περίπτωση που ένας οικονομικός φορέας συμμετέχει μόνος του στο διαγωνισμό και δεν στηρίζεται</w:t>
      </w:r>
      <w:r w:rsidR="00704D1F" w:rsidRPr="00D86BD5">
        <w:rPr>
          <w:lang w:val="el-GR"/>
        </w:rPr>
        <w:t xml:space="preserve"> </w:t>
      </w:r>
      <w:r w:rsidRPr="00D86BD5">
        <w:rPr>
          <w:lang w:val="el-GR"/>
        </w:rPr>
        <w:t>στις ικανότητες άλλων οντοτήτων προκειμένου να ανταποκριθεί στα κριτήρια επιλογής, συμπληρώνει</w:t>
      </w:r>
      <w:r w:rsidR="004E535D" w:rsidRPr="00D86BD5">
        <w:rPr>
          <w:lang w:val="el-GR"/>
        </w:rPr>
        <w:t xml:space="preserve"> </w:t>
      </w:r>
      <w:r w:rsidRPr="00D86BD5">
        <w:rPr>
          <w:lang w:val="el-GR"/>
        </w:rPr>
        <w:t>και υποβάλλει ένα (1) ΕΕΕΣ.</w:t>
      </w:r>
    </w:p>
    <w:p w14:paraId="66001CDC" w14:textId="77777777" w:rsidR="00730FB9" w:rsidRPr="00D86BD5" w:rsidRDefault="00D9390F" w:rsidP="004E535D">
      <w:pPr>
        <w:rPr>
          <w:u w:val="single"/>
          <w:lang w:val="el-GR"/>
        </w:rPr>
      </w:pPr>
      <w:r w:rsidRPr="00D86BD5">
        <w:rPr>
          <w:u w:val="single"/>
          <w:lang w:val="el-GR"/>
        </w:rPr>
        <w:t>β.</w:t>
      </w:r>
      <w:r w:rsidR="00730FB9" w:rsidRPr="00D86BD5">
        <w:rPr>
          <w:u w:val="single"/>
          <w:lang w:val="el-GR" w:eastAsia="el-GR"/>
        </w:rPr>
        <w:t xml:space="preserve"> ΕΕΕΣ – Στήριξη Οικονομικού Φορέα στις ικανότητες άλλων </w:t>
      </w:r>
      <w:r w:rsidR="00730FB9" w:rsidRPr="00D86BD5">
        <w:rPr>
          <w:u w:val="single"/>
          <w:lang w:val="el-GR"/>
        </w:rPr>
        <w:t>φορέων</w:t>
      </w:r>
    </w:p>
    <w:p w14:paraId="2D601776" w14:textId="2EA8A704" w:rsidR="004E535D" w:rsidRPr="00D86BD5" w:rsidRDefault="00D9390F" w:rsidP="004E535D">
      <w:pPr>
        <w:rPr>
          <w:lang w:val="el-GR"/>
        </w:rPr>
      </w:pPr>
      <w:r w:rsidRPr="00D86BD5">
        <w:rPr>
          <w:lang w:val="el-GR"/>
        </w:rPr>
        <w:t>Στην περίπτωση που ένας οικονομικός φορέας στηρίζεται</w:t>
      </w:r>
      <w:r w:rsidR="004E535D" w:rsidRPr="00D86BD5">
        <w:rPr>
          <w:lang w:val="el-GR"/>
        </w:rPr>
        <w:t xml:space="preserve"> </w:t>
      </w:r>
      <w:r w:rsidRPr="00D86BD5">
        <w:rPr>
          <w:lang w:val="el-GR"/>
        </w:rPr>
        <w:t>στις ικανότητες μίας ή περισσότερων άλλων οντοτήτων προκειμένου να ανταποκριθεί στα κριτήρια</w:t>
      </w:r>
      <w:r w:rsidR="004E535D" w:rsidRPr="00D86BD5">
        <w:rPr>
          <w:lang w:val="el-GR"/>
        </w:rPr>
        <w:t xml:space="preserve"> </w:t>
      </w:r>
      <w:r w:rsidRPr="00D86BD5">
        <w:rPr>
          <w:lang w:val="el-GR"/>
        </w:rPr>
        <w:t>επιλογής,</w:t>
      </w:r>
      <w:r w:rsidR="00E1337D" w:rsidRPr="00D86BD5">
        <w:rPr>
          <w:lang w:val="el-GR"/>
        </w:rPr>
        <w:t xml:space="preserve"> </w:t>
      </w:r>
      <w:r w:rsidR="004E535D" w:rsidRPr="00D86BD5">
        <w:rPr>
          <w:lang w:val="el-GR"/>
        </w:rPr>
        <w:t xml:space="preserve">με την προσφορά </w:t>
      </w:r>
      <w:r w:rsidR="00BA1D8E" w:rsidRPr="00D86BD5">
        <w:rPr>
          <w:lang w:val="el-GR"/>
        </w:rPr>
        <w:t>υποβάλλεται</w:t>
      </w:r>
      <w:r w:rsidR="004E535D" w:rsidRPr="00D86BD5">
        <w:rPr>
          <w:lang w:val="el-GR"/>
        </w:rPr>
        <w:t xml:space="preserve"> χωριστό ΕΕΕΣ, που </w:t>
      </w:r>
      <w:r w:rsidR="00BA1D8E" w:rsidRPr="00D86BD5">
        <w:rPr>
          <w:lang w:val="el-GR"/>
        </w:rPr>
        <w:t>συμπληρώνεται</w:t>
      </w:r>
      <w:r w:rsidR="004E535D" w:rsidRPr="00D86BD5">
        <w:rPr>
          <w:lang w:val="el-GR"/>
        </w:rPr>
        <w:t xml:space="preserve"> και υπογράφεται ψηφιακά από τον τρίτο/ους, συμπληρώνοντας:</w:t>
      </w:r>
    </w:p>
    <w:p w14:paraId="5A70E727" w14:textId="77777777" w:rsidR="00704D1F" w:rsidRPr="00D86BD5" w:rsidRDefault="00704D1F" w:rsidP="00D84329">
      <w:pPr>
        <w:pStyle w:val="aff"/>
        <w:numPr>
          <w:ilvl w:val="0"/>
          <w:numId w:val="6"/>
        </w:numPr>
        <w:rPr>
          <w:lang w:val="el-GR" w:eastAsia="el-GR"/>
        </w:rPr>
      </w:pPr>
      <w:r w:rsidRPr="00D86BD5">
        <w:rPr>
          <w:lang w:val="el-GR"/>
        </w:rPr>
        <w:t xml:space="preserve">τις ενότητες των Α και Β του Μέρους ΙΙ , το Μέρος ΙΙΙ , </w:t>
      </w:r>
      <w:r w:rsidR="00730FB9" w:rsidRPr="00D86BD5">
        <w:rPr>
          <w:lang w:val="el-GR"/>
        </w:rPr>
        <w:t xml:space="preserve">το Μέρος </w:t>
      </w:r>
      <w:r w:rsidR="00730FB9" w:rsidRPr="00D86BD5">
        <w:rPr>
          <w:lang w:eastAsia="el-GR"/>
        </w:rPr>
        <w:t>IV</w:t>
      </w:r>
      <w:r w:rsidR="00E1337D" w:rsidRPr="00D86BD5">
        <w:rPr>
          <w:lang w:val="el-GR" w:eastAsia="el-GR"/>
        </w:rPr>
        <w:t xml:space="preserve"> </w:t>
      </w:r>
      <w:r w:rsidRPr="00D86BD5">
        <w:rPr>
          <w:lang w:val="el-GR"/>
        </w:rPr>
        <w:t xml:space="preserve">σχετικά με τις ικανότητες που δανείζει στον υποψήφιο οικονομικό φορέα </w:t>
      </w:r>
      <w:r w:rsidRPr="00D86BD5">
        <w:rPr>
          <w:lang w:val="el-GR" w:eastAsia="el-GR"/>
        </w:rPr>
        <w:t xml:space="preserve">καθώς και το Μέρος </w:t>
      </w:r>
      <w:r w:rsidRPr="00D86BD5">
        <w:rPr>
          <w:lang w:val="en-US" w:eastAsia="el-GR"/>
        </w:rPr>
        <w:t>VI</w:t>
      </w:r>
      <w:r w:rsidRPr="00D86BD5">
        <w:rPr>
          <w:lang w:val="el-GR" w:eastAsia="el-GR"/>
        </w:rPr>
        <w:t xml:space="preserve"> Τελικές Δηλώσεις </w:t>
      </w:r>
    </w:p>
    <w:p w14:paraId="3860A27A" w14:textId="77777777" w:rsidR="004E535D" w:rsidRPr="00D86BD5" w:rsidRDefault="004E535D" w:rsidP="004E535D">
      <w:pPr>
        <w:rPr>
          <w:lang w:val="el-GR" w:eastAsia="el-GR"/>
        </w:rPr>
      </w:pPr>
      <w:r w:rsidRPr="00D86BD5">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D86BD5" w:rsidRDefault="00D9390F" w:rsidP="00D9390F">
      <w:pPr>
        <w:rPr>
          <w:u w:val="single"/>
          <w:lang w:val="el-GR" w:eastAsia="el-GR"/>
        </w:rPr>
      </w:pPr>
      <w:r w:rsidRPr="00D86BD5">
        <w:rPr>
          <w:u w:val="single"/>
          <w:lang w:val="el-GR"/>
        </w:rPr>
        <w:t xml:space="preserve">γ. </w:t>
      </w:r>
      <w:r w:rsidR="00730FB9" w:rsidRPr="00D86BD5">
        <w:rPr>
          <w:u w:val="single"/>
          <w:lang w:val="el-GR"/>
        </w:rPr>
        <w:t>ΕΕΕΣ</w:t>
      </w:r>
      <w:r w:rsidR="00730FB9" w:rsidRPr="00D86BD5">
        <w:rPr>
          <w:u w:val="single"/>
          <w:lang w:val="el-GR" w:eastAsia="el-GR"/>
        </w:rPr>
        <w:t xml:space="preserve"> - Ενώσεις οικονομικών φορέων Κοινοπραξίες </w:t>
      </w:r>
      <w:r w:rsidR="00542891" w:rsidRPr="00D86BD5">
        <w:rPr>
          <w:u w:val="single"/>
          <w:lang w:val="el-GR" w:eastAsia="el-GR"/>
        </w:rPr>
        <w:t>κλπ</w:t>
      </w:r>
    </w:p>
    <w:p w14:paraId="0E2C7F77" w14:textId="77777777" w:rsidR="00D9390F" w:rsidRPr="00D86BD5" w:rsidRDefault="00D9390F">
      <w:pPr>
        <w:rPr>
          <w:lang w:val="el-GR"/>
        </w:rPr>
      </w:pPr>
      <w:r w:rsidRPr="00D86BD5">
        <w:rPr>
          <w:lang w:val="el-GR"/>
        </w:rPr>
        <w:lastRenderedPageBreak/>
        <w:t>Στην περίπτωση συμμετοχής στο διαγωνισμό από κοινού ομίλων οικονομικών φορέων (λ.χ ενώσεων,</w:t>
      </w:r>
      <w:r w:rsidR="00A01EC2" w:rsidRPr="00D86BD5">
        <w:rPr>
          <w:lang w:val="el-GR"/>
        </w:rPr>
        <w:t xml:space="preserve"> </w:t>
      </w:r>
      <w:r w:rsidRPr="00D86BD5">
        <w:rPr>
          <w:lang w:val="el-GR"/>
        </w:rPr>
        <w:t xml:space="preserve">κοινοπραξιών, συνεταιρισμών κλπ), </w:t>
      </w:r>
      <w:r w:rsidR="00A01EC2" w:rsidRPr="00D86BD5">
        <w:rPr>
          <w:lang w:val="el-GR"/>
        </w:rPr>
        <w:t>υποβάλλεται χωριστό ΕΕΕΣ</w:t>
      </w:r>
      <w:r w:rsidR="00A01EC2" w:rsidRPr="00D86BD5" w:rsidDel="00A01EC2">
        <w:rPr>
          <w:lang w:val="el-GR"/>
        </w:rPr>
        <w:t xml:space="preserve"> </w:t>
      </w:r>
      <w:r w:rsidRPr="00D86BD5">
        <w:rPr>
          <w:lang w:val="el-GR"/>
        </w:rPr>
        <w:t>για κάθε έναν συμμετέχοντα οικονομικό φορέα</w:t>
      </w:r>
      <w:r w:rsidR="00A01EC2" w:rsidRPr="00D86BD5">
        <w:rPr>
          <w:lang w:val="el-GR"/>
        </w:rPr>
        <w:t>.</w:t>
      </w:r>
    </w:p>
    <w:p w14:paraId="5C22BB97" w14:textId="77777777" w:rsidR="00730FB9" w:rsidRPr="00D86BD5" w:rsidRDefault="00730FB9" w:rsidP="00730FB9">
      <w:pPr>
        <w:rPr>
          <w:u w:val="single"/>
          <w:lang w:val="el-GR" w:eastAsia="el-GR"/>
        </w:rPr>
      </w:pPr>
      <w:r w:rsidRPr="00D86BD5">
        <w:rPr>
          <w:u w:val="single"/>
          <w:lang w:val="el-GR" w:eastAsia="el-GR"/>
        </w:rPr>
        <w:t>δ. ΕΕΕΣ - Υπεργολάβοι:</w:t>
      </w:r>
    </w:p>
    <w:p w14:paraId="3B837502" w14:textId="77777777" w:rsidR="00730FB9" w:rsidRPr="00D86BD5" w:rsidRDefault="00730FB9" w:rsidP="00730FB9">
      <w:pPr>
        <w:rPr>
          <w:lang w:val="el-GR"/>
        </w:rPr>
      </w:pPr>
      <w:r w:rsidRPr="00D86BD5">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86BD5">
        <w:rPr>
          <w:lang w:val="el-GR" w:eastAsia="el-GR"/>
        </w:rPr>
        <w:t xml:space="preserve">καθώς και το Μέρος </w:t>
      </w:r>
      <w:r w:rsidRPr="00D86BD5">
        <w:rPr>
          <w:lang w:val="en-US" w:eastAsia="el-GR"/>
        </w:rPr>
        <w:t>VI</w:t>
      </w:r>
      <w:r w:rsidRPr="00D86BD5">
        <w:rPr>
          <w:lang w:val="el-GR" w:eastAsia="el-GR"/>
        </w:rPr>
        <w:t xml:space="preserve"> Τελικές Δηλώσεις</w:t>
      </w:r>
      <w:r w:rsidRPr="00D86BD5">
        <w:rPr>
          <w:lang w:val="el-GR"/>
        </w:rPr>
        <w:t xml:space="preserve">. </w:t>
      </w:r>
    </w:p>
    <w:p w14:paraId="7661691E" w14:textId="3F2C2FDE" w:rsidR="008338F0" w:rsidRPr="00D86BD5" w:rsidRDefault="00730FB9">
      <w:pPr>
        <w:rPr>
          <w:lang w:val="el-GR"/>
        </w:rPr>
      </w:pPr>
      <w:r w:rsidRPr="00D86BD5">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77777777" w:rsidR="002C7E9A" w:rsidRPr="00D86BD5" w:rsidRDefault="002C7E9A">
      <w:pPr>
        <w:pStyle w:val="40"/>
        <w:rPr>
          <w:rFonts w:cs="Tahoma"/>
          <w:szCs w:val="22"/>
          <w:lang w:val="el-GR"/>
        </w:rPr>
      </w:pPr>
      <w:bookmarkStart w:id="236" w:name="_Toc97194307"/>
      <w:bookmarkStart w:id="237" w:name="_Toc122685260"/>
      <w:r w:rsidRPr="00D86BD5">
        <w:rPr>
          <w:rFonts w:cs="Tahoma"/>
          <w:szCs w:val="22"/>
          <w:lang w:val="el-GR"/>
        </w:rPr>
        <w:t>Τεχνική Προσφορά</w:t>
      </w:r>
      <w:bookmarkEnd w:id="236"/>
      <w:bookmarkEnd w:id="237"/>
      <w:r w:rsidRPr="00D86BD5">
        <w:rPr>
          <w:rFonts w:cs="Tahoma"/>
          <w:szCs w:val="22"/>
          <w:lang w:val="el-GR"/>
        </w:rPr>
        <w:t xml:space="preserve"> </w:t>
      </w:r>
      <w:r w:rsidR="00E1337D" w:rsidRPr="00D86BD5">
        <w:rPr>
          <w:rFonts w:cs="Tahoma"/>
          <w:szCs w:val="22"/>
          <w:lang w:val="el-GR"/>
        </w:rPr>
        <w:t xml:space="preserve"> </w:t>
      </w:r>
    </w:p>
    <w:p w14:paraId="34F3DD8A" w14:textId="0E12A3E1" w:rsidR="007A3AC0" w:rsidRPr="00D86BD5" w:rsidRDefault="007A3AC0" w:rsidP="007A3AC0">
      <w:pPr>
        <w:rPr>
          <w:lang w:val="el-GR"/>
        </w:rPr>
      </w:pPr>
      <w:r w:rsidRPr="00D86BD5">
        <w:rPr>
          <w:lang w:val="en-US"/>
        </w:rPr>
        <w:t>H</w:t>
      </w:r>
      <w:r w:rsidRPr="00D86BD5">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D86BD5">
        <w:rPr>
          <w:lang w:val="el-GR"/>
        </w:rPr>
        <w:t xml:space="preserve"> </w:t>
      </w:r>
      <w:r w:rsidR="006712BB" w:rsidRPr="00D86BD5">
        <w:rPr>
          <w:lang w:val="el-GR"/>
        </w:rPr>
        <w:fldChar w:fldCharType="begin"/>
      </w:r>
      <w:r w:rsidR="006712BB" w:rsidRPr="00D86BD5">
        <w:rPr>
          <w:lang w:val="el-GR"/>
        </w:rPr>
        <w:instrText xml:space="preserve"> REF _Ref496625830 \h </w:instrText>
      </w:r>
      <w:r w:rsidR="00DF4993" w:rsidRPr="00D86BD5">
        <w:rPr>
          <w:lang w:val="el-GR"/>
        </w:rPr>
        <w:instrText xml:space="preserve"> \* MERGEFORMAT </w:instrText>
      </w:r>
      <w:r w:rsidR="006712BB" w:rsidRPr="00D86BD5">
        <w:rPr>
          <w:lang w:val="el-GR"/>
        </w:rPr>
      </w:r>
      <w:r w:rsidR="006712BB" w:rsidRPr="00D86BD5">
        <w:rPr>
          <w:lang w:val="el-GR"/>
        </w:rPr>
        <w:fldChar w:fldCharType="separate"/>
      </w:r>
      <w:r w:rsidR="002E56D0" w:rsidRPr="00D86BD5">
        <w:rPr>
          <w:lang w:val="el-GR"/>
        </w:rPr>
        <w:t>ΠΑΡΑΡΤΗΜΑ Ι – Αναλυτική Περιγραφή Φυσικού και Οικονομικού Αντικειμένου της Σύμβασης</w:t>
      </w:r>
      <w:r w:rsidR="006712BB" w:rsidRPr="00D86BD5">
        <w:rPr>
          <w:lang w:val="el-GR"/>
        </w:rPr>
        <w:fldChar w:fldCharType="end"/>
      </w:r>
      <w:r w:rsidRPr="00D86BD5">
        <w:rPr>
          <w:lang w:val="el-GR"/>
        </w:rPr>
        <w:t xml:space="preserve"> &amp;</w:t>
      </w:r>
      <w:r w:rsidR="00445ABB" w:rsidRPr="00D86BD5">
        <w:rPr>
          <w:lang w:val="el-GR"/>
        </w:rPr>
        <w:t xml:space="preserve"> </w:t>
      </w:r>
      <w:r w:rsidR="006712BB" w:rsidRPr="00D86BD5">
        <w:rPr>
          <w:lang w:val="el-GR"/>
        </w:rPr>
        <w:fldChar w:fldCharType="begin"/>
      </w:r>
      <w:r w:rsidR="006712BB" w:rsidRPr="00D86BD5">
        <w:rPr>
          <w:lang w:val="el-GR"/>
        </w:rPr>
        <w:instrText xml:space="preserve"> REF _Ref40980421 \h </w:instrText>
      </w:r>
      <w:r w:rsidR="00DF4993" w:rsidRPr="00D86BD5">
        <w:rPr>
          <w:lang w:val="el-GR"/>
        </w:rPr>
        <w:instrText xml:space="preserve"> \* MERGEFORMAT </w:instrText>
      </w:r>
      <w:r w:rsidR="006712BB" w:rsidRPr="00D86BD5">
        <w:rPr>
          <w:lang w:val="el-GR"/>
        </w:rPr>
      </w:r>
      <w:r w:rsidR="006712BB" w:rsidRPr="00D86BD5">
        <w:rPr>
          <w:lang w:val="el-GR"/>
        </w:rPr>
        <w:fldChar w:fldCharType="separate"/>
      </w:r>
      <w:r w:rsidR="002E56D0" w:rsidRPr="00D86BD5">
        <w:rPr>
          <w:lang w:val="el-GR"/>
        </w:rPr>
        <w:t>ΠΑΡΑΡΤΗΜΑ ΙΙ – Πίνακες Συμμόρφωσης</w:t>
      </w:r>
      <w:r w:rsidR="006712BB" w:rsidRPr="00D86BD5">
        <w:rPr>
          <w:lang w:val="el-GR"/>
        </w:rPr>
        <w:fldChar w:fldCharType="end"/>
      </w:r>
      <w:r w:rsidRPr="00D86BD5">
        <w:rPr>
          <w:lang w:val="el-GR"/>
        </w:rPr>
        <w:t xml:space="preserve"> τις παρούσας</w:t>
      </w:r>
      <w:r w:rsidR="00E1337D" w:rsidRPr="00D86BD5">
        <w:rPr>
          <w:lang w:val="el-GR"/>
        </w:rPr>
        <w:t xml:space="preserve"> </w:t>
      </w:r>
      <w:r w:rsidRPr="00D86BD5">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D86BD5">
        <w:rPr>
          <w:lang w:val="el-GR"/>
        </w:rPr>
        <w:t>.</w:t>
      </w:r>
    </w:p>
    <w:p w14:paraId="0A86BBD8" w14:textId="7791FF14" w:rsidR="007A3AC0" w:rsidRPr="00D86BD5" w:rsidRDefault="007A3AC0" w:rsidP="009C3C60">
      <w:pPr>
        <w:suppressAutoHyphens w:val="0"/>
        <w:spacing w:line="276" w:lineRule="auto"/>
        <w:rPr>
          <w:lang w:val="el-GR"/>
        </w:rPr>
      </w:pPr>
      <w:r w:rsidRPr="00D86BD5">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D86BD5">
        <w:rPr>
          <w:lang w:val="el-GR"/>
        </w:rPr>
        <w:t xml:space="preserve">σύμφωνα με το </w:t>
      </w:r>
      <w:r w:rsidR="007D2CC2" w:rsidRPr="00D86BD5">
        <w:rPr>
          <w:highlight w:val="magenta"/>
          <w:lang w:val="el-GR"/>
        </w:rPr>
        <w:fldChar w:fldCharType="begin"/>
      </w:r>
      <w:r w:rsidR="007D2CC2" w:rsidRPr="00D86BD5">
        <w:rPr>
          <w:highlight w:val="magenta"/>
          <w:lang w:val="el-GR"/>
        </w:rPr>
        <w:instrText xml:space="preserve"> REF _Ref40980475 \h </w:instrText>
      </w:r>
      <w:r w:rsidR="00DF4993" w:rsidRPr="00D86BD5">
        <w:rPr>
          <w:highlight w:val="magenta"/>
          <w:lang w:val="el-GR"/>
        </w:rPr>
        <w:instrText xml:space="preserve"> \* MERGEFORMAT </w:instrText>
      </w:r>
      <w:r w:rsidR="007D2CC2" w:rsidRPr="00D86BD5">
        <w:rPr>
          <w:highlight w:val="magenta"/>
          <w:lang w:val="el-GR"/>
        </w:rPr>
      </w:r>
      <w:r w:rsidR="007D2CC2" w:rsidRPr="00D86BD5">
        <w:rPr>
          <w:highlight w:val="magenta"/>
          <w:lang w:val="el-GR"/>
        </w:rPr>
        <w:fldChar w:fldCharType="separate"/>
      </w:r>
      <w:r w:rsidR="002E56D0" w:rsidRPr="002E56D0">
        <w:rPr>
          <w:lang w:val="el-GR"/>
        </w:rPr>
        <w:t xml:space="preserve">ΠΑΡΑΡΤΗΜΑ </w:t>
      </w:r>
      <w:r w:rsidR="002E56D0" w:rsidRPr="00D86BD5">
        <w:t>V</w:t>
      </w:r>
      <w:r w:rsidR="002E56D0" w:rsidRPr="002E56D0">
        <w:rPr>
          <w:lang w:val="el-GR"/>
        </w:rPr>
        <w:t xml:space="preserve"> – Υπόδειγμα Τεχνικής Προσφοράς</w:t>
      </w:r>
      <w:r w:rsidR="007D2CC2" w:rsidRPr="00D86BD5">
        <w:rPr>
          <w:highlight w:val="magenta"/>
          <w:lang w:val="el-GR"/>
        </w:rPr>
        <w:fldChar w:fldCharType="end"/>
      </w:r>
      <w:r w:rsidR="00C84B11" w:rsidRPr="00D86BD5">
        <w:rPr>
          <w:lang w:val="el-GR"/>
        </w:rPr>
        <w:t xml:space="preserve"> της παρ</w:t>
      </w:r>
      <w:r w:rsidR="003A206A" w:rsidRPr="00D86BD5">
        <w:rPr>
          <w:lang w:val="el-GR"/>
        </w:rPr>
        <w:t>ο</w:t>
      </w:r>
      <w:r w:rsidR="00C84B11" w:rsidRPr="00D86BD5">
        <w:rPr>
          <w:lang w:val="el-GR"/>
        </w:rPr>
        <w:t>ύσας διακήρυξης</w:t>
      </w:r>
      <w:r w:rsidR="003A206A" w:rsidRPr="00D86BD5">
        <w:rPr>
          <w:u w:val="single"/>
          <w:lang w:val="el-GR"/>
        </w:rPr>
        <w:t xml:space="preserve"> (</w:t>
      </w:r>
      <w:r w:rsidRPr="00D86BD5">
        <w:rPr>
          <w:lang w:val="el-GR"/>
        </w:rPr>
        <w:t>σε συμπιεσμένη μορφή</w:t>
      </w:r>
      <w:r w:rsidR="003A206A" w:rsidRPr="00D86BD5">
        <w:rPr>
          <w:lang w:val="el-GR"/>
        </w:rPr>
        <w:t xml:space="preserve"> και</w:t>
      </w:r>
      <w:r w:rsidRPr="00D86BD5">
        <w:rPr>
          <w:lang w:val="el-GR"/>
        </w:rPr>
        <w:t xml:space="preserve"> κατά προτίμηση</w:t>
      </w:r>
      <w:r w:rsidR="003A206A" w:rsidRPr="00D86BD5">
        <w:rPr>
          <w:lang w:val="el-GR"/>
        </w:rPr>
        <w:t xml:space="preserve"> σε</w:t>
      </w:r>
      <w:r w:rsidRPr="00D86BD5">
        <w:rPr>
          <w:lang w:val="el-GR"/>
        </w:rPr>
        <w:t xml:space="preserve"> ένα (1) αρχείο </w:t>
      </w:r>
      <w:r w:rsidRPr="00D86BD5">
        <w:rPr>
          <w:lang w:val="en-US"/>
        </w:rPr>
        <w:t>pdf</w:t>
      </w:r>
      <w:r w:rsidR="003A206A" w:rsidRPr="00D86BD5">
        <w:rPr>
          <w:lang w:val="el-GR"/>
        </w:rPr>
        <w:t>).</w:t>
      </w:r>
      <w:r w:rsidR="00E1337D" w:rsidRPr="00D86BD5">
        <w:rPr>
          <w:lang w:val="el-GR"/>
        </w:rPr>
        <w:t xml:space="preserve"> </w:t>
      </w:r>
      <w:r w:rsidR="0034186C" w:rsidRPr="00D86BD5">
        <w:rPr>
          <w:lang w:val="el-GR"/>
        </w:rPr>
        <w:t>Επιπλέον ο</w:t>
      </w:r>
      <w:r w:rsidRPr="00D86BD5">
        <w:rPr>
          <w:lang w:val="el-GR"/>
        </w:rPr>
        <w:t>ι οικονομικοί φορείς αναφέρουν</w:t>
      </w:r>
      <w:r w:rsidR="0034186C" w:rsidRPr="00D86BD5">
        <w:rPr>
          <w:lang w:val="el-GR"/>
        </w:rPr>
        <w:t xml:space="preserve"> στην τεχνική προσφορά τους</w:t>
      </w:r>
      <w:r w:rsidR="00E1337D" w:rsidRPr="00D86BD5">
        <w:rPr>
          <w:lang w:val="el-GR"/>
        </w:rPr>
        <w:t xml:space="preserve"> </w:t>
      </w:r>
      <w:r w:rsidRPr="00D86BD5">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Pr="00D86BD5" w:rsidRDefault="003355E7" w:rsidP="005A1609">
      <w:pPr>
        <w:pStyle w:val="30"/>
        <w:ind w:left="709" w:hanging="709"/>
        <w:rPr>
          <w:rFonts w:cs="Tahoma"/>
          <w:lang w:val="el-GR"/>
        </w:rPr>
      </w:pPr>
      <w:bookmarkStart w:id="238" w:name="_Ref496542376"/>
      <w:bookmarkStart w:id="239" w:name="_Toc97194308"/>
      <w:bookmarkStart w:id="240" w:name="_Toc97194439"/>
      <w:bookmarkStart w:id="241" w:name="_Toc122685261"/>
      <w:r w:rsidRPr="00D86BD5">
        <w:rPr>
          <w:rFonts w:cs="Tahoma"/>
          <w:lang w:val="el-GR"/>
        </w:rPr>
        <w:t>Περιεχόμενα Φακέλου «Οικονομική Προσφορά» / Τρόπος σύνταξης και υποβολής οικονομικών προσφορών</w:t>
      </w:r>
      <w:bookmarkEnd w:id="238"/>
      <w:bookmarkEnd w:id="239"/>
      <w:bookmarkEnd w:id="240"/>
      <w:bookmarkEnd w:id="241"/>
    </w:p>
    <w:p w14:paraId="253C7F5C" w14:textId="77777777" w:rsidR="001E3C20" w:rsidRPr="00D86BD5" w:rsidRDefault="001E3C20" w:rsidP="00422D27">
      <w:pPr>
        <w:autoSpaceDE w:val="0"/>
        <w:autoSpaceDN w:val="0"/>
        <w:adjustRightInd w:val="0"/>
        <w:spacing w:after="0" w:line="276" w:lineRule="auto"/>
        <w:rPr>
          <w:lang w:val="el-GR"/>
        </w:rPr>
      </w:pPr>
    </w:p>
    <w:p w14:paraId="1CEEBAE0" w14:textId="14FB38A8" w:rsidR="001E3C20" w:rsidRPr="00D86BD5" w:rsidRDefault="001E3C20" w:rsidP="001E3C20">
      <w:pPr>
        <w:autoSpaceDE w:val="0"/>
        <w:autoSpaceDN w:val="0"/>
        <w:adjustRightInd w:val="0"/>
        <w:spacing w:after="0" w:line="276" w:lineRule="auto"/>
        <w:rPr>
          <w:lang w:val="el-GR"/>
        </w:rPr>
      </w:pPr>
      <w:r w:rsidRPr="00D86BD5">
        <w:rPr>
          <w:lang w:val="el-GR" w:eastAsia="el-GR"/>
        </w:rPr>
        <w:t xml:space="preserve">Η οικονομική προσφορά συντάσσεται </w:t>
      </w:r>
      <w:r w:rsidR="00F42E1F" w:rsidRPr="00D86BD5">
        <w:rPr>
          <w:lang w:val="el-GR" w:eastAsia="el-GR"/>
        </w:rPr>
        <w:t xml:space="preserve">με βάση το κριτήριο ανάθεσης και </w:t>
      </w:r>
      <w:r w:rsidRPr="00D86BD5">
        <w:rPr>
          <w:lang w:val="el-GR" w:eastAsia="el-GR"/>
        </w:rPr>
        <w:t xml:space="preserve">σύμφωνα με το υπόδειγμα </w:t>
      </w:r>
      <w:r w:rsidR="007D2CC2" w:rsidRPr="00D86BD5">
        <w:rPr>
          <w:lang w:val="el-GR" w:eastAsia="el-GR"/>
        </w:rPr>
        <w:t>που παρέχεται σ</w:t>
      </w:r>
      <w:r w:rsidRPr="00D86BD5">
        <w:rPr>
          <w:lang w:val="el-GR" w:eastAsia="el-GR"/>
        </w:rPr>
        <w:t>το</w:t>
      </w:r>
      <w:r w:rsidR="009567C7" w:rsidRPr="00D86BD5">
        <w:rPr>
          <w:lang w:val="el-GR" w:eastAsia="el-GR"/>
        </w:rPr>
        <w:t xml:space="preserve"> </w:t>
      </w:r>
      <w:r w:rsidR="007D2CC2" w:rsidRPr="00D86BD5">
        <w:rPr>
          <w:b/>
          <w:lang w:val="el-GR" w:eastAsia="el-GR"/>
        </w:rPr>
        <w:fldChar w:fldCharType="begin"/>
      </w:r>
      <w:r w:rsidR="007D2CC2" w:rsidRPr="00D86BD5">
        <w:rPr>
          <w:b/>
          <w:lang w:val="el-GR" w:eastAsia="el-GR"/>
        </w:rPr>
        <w:instrText xml:space="preserve"> REF _Ref40980548 \h </w:instrText>
      </w:r>
      <w:r w:rsidR="00DF4993" w:rsidRPr="00D86BD5">
        <w:rPr>
          <w:b/>
          <w:lang w:val="el-GR" w:eastAsia="el-GR"/>
        </w:rPr>
        <w:instrText xml:space="preserve"> \* MERGEFORMAT </w:instrText>
      </w:r>
      <w:r w:rsidR="007D2CC2" w:rsidRPr="00D86BD5">
        <w:rPr>
          <w:b/>
          <w:lang w:val="el-GR" w:eastAsia="el-GR"/>
        </w:rPr>
      </w:r>
      <w:r w:rsidR="007D2CC2" w:rsidRPr="00D86BD5">
        <w:rPr>
          <w:b/>
          <w:lang w:val="el-GR" w:eastAsia="el-GR"/>
        </w:rPr>
        <w:fldChar w:fldCharType="separate"/>
      </w:r>
      <w:r w:rsidR="002E56D0" w:rsidRPr="002E56D0">
        <w:rPr>
          <w:b/>
          <w:lang w:val="el-GR"/>
        </w:rPr>
        <w:t xml:space="preserve">ΠΑΡΑΡΤΗΜΑ </w:t>
      </w:r>
      <w:r w:rsidR="002E56D0" w:rsidRPr="002E56D0">
        <w:rPr>
          <w:b/>
        </w:rPr>
        <w:t>VI</w:t>
      </w:r>
      <w:r w:rsidR="002E56D0" w:rsidRPr="002E56D0">
        <w:rPr>
          <w:b/>
          <w:lang w:val="el-GR"/>
        </w:rPr>
        <w:t xml:space="preserve"> – Υπόδειγμα Οικονομικής Προσφοράς</w:t>
      </w:r>
      <w:r w:rsidR="007D2CC2" w:rsidRPr="00D86BD5">
        <w:rPr>
          <w:b/>
          <w:lang w:val="el-GR" w:eastAsia="el-GR"/>
        </w:rPr>
        <w:fldChar w:fldCharType="end"/>
      </w:r>
      <w:r w:rsidRPr="00D86BD5">
        <w:rPr>
          <w:lang w:val="el-GR" w:eastAsia="el-GR"/>
        </w:rPr>
        <w:t xml:space="preserve"> της παρούσας Διακήρυξης και υποβάλλεται </w:t>
      </w:r>
      <w:r w:rsidRPr="00D86BD5">
        <w:rPr>
          <w:lang w:val="el-GR"/>
        </w:rPr>
        <w:t>ηλεκτρονικά</w:t>
      </w:r>
      <w:r w:rsidR="001852F3" w:rsidRPr="00D86BD5">
        <w:rPr>
          <w:lang w:val="el-GR"/>
        </w:rPr>
        <w:t xml:space="preserve"> σε μορφή αρχείου .</w:t>
      </w:r>
      <w:r w:rsidR="001852F3" w:rsidRPr="00D86BD5">
        <w:rPr>
          <w:lang w:val="en-US"/>
        </w:rPr>
        <w:t>pdf</w:t>
      </w:r>
      <w:r w:rsidR="001852F3" w:rsidRPr="00D86BD5">
        <w:rPr>
          <w:lang w:val="el-GR"/>
        </w:rPr>
        <w:t xml:space="preserve"> ψηφιακά υπογεγραμμένη, </w:t>
      </w:r>
      <w:r w:rsidRPr="00D86BD5">
        <w:rPr>
          <w:lang w:val="el-GR"/>
        </w:rPr>
        <w:t xml:space="preserve">στον Υποφάκελο «Οικονομική Προσφορά». </w:t>
      </w:r>
    </w:p>
    <w:p w14:paraId="0D83DDAC" w14:textId="77777777" w:rsidR="001E3C20" w:rsidRPr="00D86BD5" w:rsidRDefault="001E3C20" w:rsidP="001E3C20">
      <w:pPr>
        <w:suppressAutoHyphens w:val="0"/>
        <w:autoSpaceDE w:val="0"/>
        <w:autoSpaceDN w:val="0"/>
        <w:adjustRightInd w:val="0"/>
        <w:spacing w:after="0"/>
        <w:jc w:val="left"/>
        <w:rPr>
          <w:lang w:val="el-GR" w:eastAsia="el-GR"/>
        </w:rPr>
      </w:pPr>
    </w:p>
    <w:p w14:paraId="16DBCF1A" w14:textId="77777777" w:rsidR="00585042" w:rsidRPr="00D86BD5" w:rsidRDefault="00585042" w:rsidP="00585042">
      <w:pPr>
        <w:rPr>
          <w:lang w:val="el-GR"/>
        </w:rPr>
      </w:pPr>
      <w:r w:rsidRPr="00C9466E">
        <w:rPr>
          <w:lang w:val="el-GR" w:eastAsia="el-GR"/>
        </w:rPr>
        <w:t>Η τιμή δίνεται σε ευρώ ανά μονάδα μέτρησης.</w:t>
      </w:r>
    </w:p>
    <w:p w14:paraId="50B7BD4F" w14:textId="77777777" w:rsidR="008338F0" w:rsidRPr="00D86BD5" w:rsidRDefault="003355E7">
      <w:pPr>
        <w:rPr>
          <w:lang w:val="el-GR"/>
        </w:rPr>
      </w:pPr>
      <w:r w:rsidRPr="00D86BD5">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D86BD5">
        <w:rPr>
          <w:lang w:val="el-GR" w:eastAsia="el-GR"/>
        </w:rPr>
        <w:t xml:space="preserve"> </w:t>
      </w:r>
      <w:r w:rsidR="001852F3" w:rsidRPr="00D86BD5">
        <w:rPr>
          <w:lang w:val="el-GR" w:eastAsia="el-GR"/>
        </w:rPr>
        <w:t xml:space="preserve">της παρούσας. </w:t>
      </w:r>
      <w:r w:rsidRPr="00D86BD5">
        <w:rPr>
          <w:rStyle w:val="WW-FootnoteReference9"/>
          <w:lang w:val="el-GR" w:eastAsia="el-GR"/>
        </w:rPr>
        <w:t>.</w:t>
      </w:r>
    </w:p>
    <w:p w14:paraId="33E67197" w14:textId="77777777" w:rsidR="008338F0" w:rsidRPr="00D86BD5" w:rsidRDefault="003355E7">
      <w:pPr>
        <w:rPr>
          <w:lang w:val="el-GR"/>
        </w:rPr>
      </w:pPr>
      <w:r w:rsidRPr="00D86BD5">
        <w:rPr>
          <w:lang w:val="el-GR"/>
        </w:rPr>
        <w:t xml:space="preserve">Οι υπέρ τρίτων κρατήσεις υπόκεινται στο εκάστοτε ισχύον αναλογικό τέλος χαρτοσήμου και </w:t>
      </w:r>
      <w:r w:rsidR="00043D44" w:rsidRPr="00D86BD5">
        <w:rPr>
          <w:lang w:val="el-GR"/>
        </w:rPr>
        <w:t>στην επ’ αυτού εισφορά υπέρ ΟΓΑ.</w:t>
      </w:r>
    </w:p>
    <w:p w14:paraId="2AA08B4B" w14:textId="77777777" w:rsidR="008338F0" w:rsidRPr="00D86BD5" w:rsidRDefault="003355E7">
      <w:pPr>
        <w:rPr>
          <w:lang w:val="el-GR"/>
        </w:rPr>
      </w:pPr>
      <w:r w:rsidRPr="00D86BD5">
        <w:rPr>
          <w:lang w:val="el-GR"/>
        </w:rPr>
        <w:lastRenderedPageBreak/>
        <w:t xml:space="preserve">Οι προσφερόμενες τιμές είναι σταθερές καθ’ όλη τη διάρκεια της σύμβασης και δεν αναπροσαρμόζονται </w:t>
      </w:r>
    </w:p>
    <w:p w14:paraId="6C0C8320" w14:textId="77777777" w:rsidR="001852F3" w:rsidRPr="00D86BD5" w:rsidRDefault="003355E7">
      <w:pPr>
        <w:rPr>
          <w:lang w:val="el-GR"/>
        </w:rPr>
      </w:pPr>
      <w:r w:rsidRPr="00D86BD5">
        <w:rPr>
          <w:lang w:val="el-GR"/>
        </w:rPr>
        <w:t xml:space="preserve">Ως απαράδεκτες θα απορρίπτονται προσφορές στις οποίες: </w:t>
      </w:r>
    </w:p>
    <w:p w14:paraId="370F5C62" w14:textId="77777777" w:rsidR="001852F3" w:rsidRPr="00D86BD5" w:rsidRDefault="003355E7">
      <w:pPr>
        <w:rPr>
          <w:lang w:val="el-GR"/>
        </w:rPr>
      </w:pPr>
      <w:r w:rsidRPr="00D86BD5">
        <w:rPr>
          <w:lang w:val="el-GR"/>
        </w:rPr>
        <w:t>α) δεν δίνεται τιμή σε ΕΥΡΩ ή που καθορίζεται</w:t>
      </w:r>
      <w:r w:rsidR="00E1337D" w:rsidRPr="00D86BD5">
        <w:rPr>
          <w:lang w:val="el-GR"/>
        </w:rPr>
        <w:t xml:space="preserve"> </w:t>
      </w:r>
      <w:r w:rsidRPr="00D86BD5">
        <w:rPr>
          <w:lang w:val="el-GR"/>
        </w:rPr>
        <w:t xml:space="preserve">σχέση ΕΥΡΩ προς ξένο νόμισμα, </w:t>
      </w:r>
    </w:p>
    <w:p w14:paraId="6357FBE2" w14:textId="77777777" w:rsidR="001852F3" w:rsidRPr="00D86BD5" w:rsidRDefault="003355E7">
      <w:pPr>
        <w:rPr>
          <w:lang w:val="el-GR"/>
        </w:rPr>
      </w:pPr>
      <w:r w:rsidRPr="00D86BD5">
        <w:rPr>
          <w:lang w:val="el-GR"/>
        </w:rPr>
        <w:t xml:space="preserve">β) δεν προκύπτει με σαφήνεια η προσφερόμενη τιμή, με την επιφύλαξη </w:t>
      </w:r>
      <w:r w:rsidR="00C25AFF" w:rsidRPr="00D86BD5">
        <w:rPr>
          <w:lang w:val="el-GR"/>
        </w:rPr>
        <w:t xml:space="preserve">του </w:t>
      </w:r>
      <w:r w:rsidRPr="00D86BD5">
        <w:rPr>
          <w:lang w:val="el-GR"/>
        </w:rPr>
        <w:t xml:space="preserve">άρθρου 102 του ν. 4412/2016 </w:t>
      </w:r>
      <w:bookmarkStart w:id="242" w:name="_Hlk67667045"/>
      <w:r w:rsidR="00C25AFF" w:rsidRPr="00D86BD5">
        <w:rPr>
          <w:lang w:val="el-GR"/>
        </w:rPr>
        <w:t xml:space="preserve">όπως τροποποιήθηκε με το άρθρο 42 του ν. 4782/Α36/9-3-2021 </w:t>
      </w:r>
      <w:bookmarkEnd w:id="242"/>
      <w:r w:rsidRPr="00D86BD5">
        <w:rPr>
          <w:lang w:val="el-GR"/>
        </w:rPr>
        <w:t>και</w:t>
      </w:r>
    </w:p>
    <w:p w14:paraId="4166F69A" w14:textId="77777777" w:rsidR="008338F0" w:rsidRPr="00D86BD5" w:rsidRDefault="003355E7">
      <w:pPr>
        <w:rPr>
          <w:lang w:val="el-GR"/>
        </w:rPr>
      </w:pPr>
      <w:r w:rsidRPr="00D86BD5">
        <w:rPr>
          <w:lang w:val="el-GR"/>
        </w:rPr>
        <w:t xml:space="preserve"> γ) η τιμή υπερβαίνει τον προϋπολογισμό της σύμβασης που καθορίζεται </w:t>
      </w:r>
      <w:r w:rsidR="001852F3" w:rsidRPr="00D86BD5">
        <w:rPr>
          <w:lang w:val="el-GR"/>
        </w:rPr>
        <w:t>στην</w:t>
      </w:r>
      <w:r w:rsidR="00E1337D" w:rsidRPr="00D86BD5">
        <w:rPr>
          <w:lang w:val="el-GR"/>
        </w:rPr>
        <w:t xml:space="preserve"> </w:t>
      </w:r>
      <w:r w:rsidRPr="00D86BD5">
        <w:rPr>
          <w:lang w:val="el-GR"/>
        </w:rPr>
        <w:t xml:space="preserve">παρούσα διακήρυξη. </w:t>
      </w:r>
    </w:p>
    <w:p w14:paraId="260F4232" w14:textId="53C781B9" w:rsidR="001852F3" w:rsidRPr="00D86BD5" w:rsidRDefault="003355E7">
      <w:pPr>
        <w:rPr>
          <w:b/>
          <w:bCs/>
          <w:i/>
          <w:iCs/>
          <w:color w:val="5B9BD5"/>
          <w:lang w:val="el-GR"/>
        </w:rPr>
      </w:pPr>
      <w:r w:rsidRPr="00D86BD5">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D86BD5">
        <w:rPr>
          <w:lang w:val="el-GR"/>
        </w:rPr>
        <w:fldChar w:fldCharType="begin"/>
      </w:r>
      <w:r w:rsidR="00194C49" w:rsidRPr="00D86BD5">
        <w:rPr>
          <w:lang w:val="el-GR"/>
        </w:rPr>
        <w:instrText xml:space="preserve"> REF _Ref496607306 \r \h </w:instrText>
      </w:r>
      <w:r w:rsidR="00DF02B0" w:rsidRPr="00D86BD5">
        <w:rPr>
          <w:lang w:val="el-GR"/>
        </w:rPr>
        <w:instrText xml:space="preserve"> \* MERGEFORMAT </w:instrText>
      </w:r>
      <w:r w:rsidR="00194C49" w:rsidRPr="00D86BD5">
        <w:rPr>
          <w:lang w:val="el-GR"/>
        </w:rPr>
      </w:r>
      <w:r w:rsidR="00194C49" w:rsidRPr="00D86BD5">
        <w:rPr>
          <w:lang w:val="el-GR"/>
        </w:rPr>
        <w:fldChar w:fldCharType="separate"/>
      </w:r>
      <w:r w:rsidR="002E56D0">
        <w:rPr>
          <w:lang w:val="el-GR"/>
        </w:rPr>
        <w:t>5.1</w:t>
      </w:r>
      <w:r w:rsidR="00194C49" w:rsidRPr="00D86BD5">
        <w:rPr>
          <w:lang w:val="el-GR"/>
        </w:rPr>
        <w:fldChar w:fldCharType="end"/>
      </w:r>
      <w:r w:rsidRPr="00D86BD5">
        <w:rPr>
          <w:lang w:val="el-GR"/>
        </w:rPr>
        <w:t xml:space="preserve"> της παρούσας διακήρυξης.</w:t>
      </w:r>
      <w:r w:rsidRPr="00D86BD5">
        <w:rPr>
          <w:b/>
          <w:bCs/>
          <w:i/>
          <w:iCs/>
          <w:color w:val="5B9BD5"/>
          <w:lang w:val="el-GR"/>
        </w:rPr>
        <w:t xml:space="preserve"> </w:t>
      </w:r>
    </w:p>
    <w:p w14:paraId="41C4FDB8" w14:textId="77777777" w:rsidR="008338F0" w:rsidRPr="00D86BD5" w:rsidRDefault="003355E7" w:rsidP="005A1609">
      <w:pPr>
        <w:pStyle w:val="30"/>
        <w:ind w:left="709" w:hanging="709"/>
        <w:rPr>
          <w:rFonts w:cs="Tahoma"/>
          <w:lang w:val="el-GR"/>
        </w:rPr>
      </w:pPr>
      <w:bookmarkStart w:id="243" w:name="_Ref496542395"/>
      <w:bookmarkStart w:id="244" w:name="_Ref496542431"/>
      <w:bookmarkStart w:id="245" w:name="_Toc97194309"/>
      <w:bookmarkStart w:id="246" w:name="_Toc97194440"/>
      <w:bookmarkStart w:id="247" w:name="_Toc122685262"/>
      <w:r w:rsidRPr="00D86BD5">
        <w:rPr>
          <w:rFonts w:cs="Tahoma"/>
          <w:lang w:val="el-GR"/>
        </w:rPr>
        <w:t>Χρόνος ισχύος των προσφορών</w:t>
      </w:r>
      <w:bookmarkEnd w:id="243"/>
      <w:bookmarkEnd w:id="244"/>
      <w:bookmarkEnd w:id="245"/>
      <w:bookmarkEnd w:id="246"/>
      <w:bookmarkEnd w:id="247"/>
      <w:r w:rsidR="00E1337D" w:rsidRPr="00D86BD5">
        <w:rPr>
          <w:rFonts w:cs="Tahoma"/>
          <w:lang w:val="el-GR"/>
        </w:rPr>
        <w:t xml:space="preserve"> </w:t>
      </w:r>
    </w:p>
    <w:p w14:paraId="3D465D7A" w14:textId="77777777" w:rsidR="00263C2C" w:rsidRPr="00D86BD5" w:rsidRDefault="003355E7">
      <w:pPr>
        <w:rPr>
          <w:lang w:val="el-GR" w:eastAsia="el-GR"/>
        </w:rPr>
      </w:pPr>
      <w:r w:rsidRPr="00D86BD5">
        <w:rPr>
          <w:lang w:val="el-GR" w:eastAsia="el-GR"/>
        </w:rPr>
        <w:t xml:space="preserve">Οι υποβαλλόμενες προσφορές ισχύουν και δεσμεύουν τους οικονομικούς φορείς για διάστημα </w:t>
      </w:r>
      <w:r w:rsidR="00263C2C" w:rsidRPr="00D86BD5">
        <w:rPr>
          <w:iCs/>
          <w:lang w:val="el-GR" w:eastAsia="el-GR"/>
        </w:rPr>
        <w:t>δώδεκα (12) μηνών</w:t>
      </w:r>
      <w:r w:rsidR="00E1337D" w:rsidRPr="00D86BD5">
        <w:rPr>
          <w:i/>
          <w:lang w:val="el-GR" w:eastAsia="el-GR"/>
        </w:rPr>
        <w:t xml:space="preserve"> </w:t>
      </w:r>
      <w:r w:rsidRPr="00D86BD5">
        <w:rPr>
          <w:lang w:val="el-GR" w:eastAsia="el-GR"/>
        </w:rPr>
        <w:t xml:space="preserve">από την επόμενη </w:t>
      </w:r>
      <w:r w:rsidR="00AE21AF" w:rsidRPr="00D86BD5">
        <w:rPr>
          <w:lang w:val="el-GR" w:eastAsia="el-GR"/>
        </w:rPr>
        <w:t>της καταληκτικής ημερομηνίας υποβολής τους.</w:t>
      </w:r>
    </w:p>
    <w:p w14:paraId="4F7CDECC" w14:textId="77777777" w:rsidR="008338F0" w:rsidRPr="00D86BD5" w:rsidRDefault="003355E7">
      <w:pPr>
        <w:rPr>
          <w:lang w:val="el-GR" w:eastAsia="el-GR"/>
        </w:rPr>
      </w:pPr>
      <w:r w:rsidRPr="00D86BD5">
        <w:rPr>
          <w:lang w:val="el-GR" w:eastAsia="el-GR"/>
        </w:rPr>
        <w:t>Προσφορά η οποία ορίζει χρόνο ισχύος μικρότερο από τον ανωτέρω προβλεπόμενο απορρίπτεται.</w:t>
      </w:r>
    </w:p>
    <w:p w14:paraId="047C0AE9" w14:textId="4E2C1D4B" w:rsidR="000527FB" w:rsidRPr="00D86BD5" w:rsidRDefault="003355E7" w:rsidP="000527FB">
      <w:pPr>
        <w:rPr>
          <w:lang w:val="el-GR" w:eastAsia="el-GR"/>
        </w:rPr>
      </w:pPr>
      <w:r w:rsidRPr="00D86BD5">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86BD5">
        <w:rPr>
          <w:lang w:val="el-GR"/>
        </w:rPr>
        <w:t xml:space="preserve">την παράγραφο </w:t>
      </w:r>
      <w:r w:rsidR="00F524BD" w:rsidRPr="00D86BD5">
        <w:rPr>
          <w:color w:val="000000"/>
          <w:lang w:val="el-GR"/>
        </w:rPr>
        <w:fldChar w:fldCharType="begin"/>
      </w:r>
      <w:r w:rsidR="00F524BD" w:rsidRPr="00D86BD5">
        <w:rPr>
          <w:color w:val="000000"/>
          <w:lang w:val="el-GR"/>
        </w:rPr>
        <w:instrText xml:space="preserve"> REF _Ref496542081 \r \h </w:instrText>
      </w:r>
      <w:r w:rsidR="00DF02B0" w:rsidRPr="00D86BD5">
        <w:rPr>
          <w:color w:val="000000"/>
          <w:lang w:val="el-GR"/>
        </w:rPr>
        <w:instrText xml:space="preserve"> \* MERGEFORMAT </w:instrText>
      </w:r>
      <w:r w:rsidR="00F524BD" w:rsidRPr="00D86BD5">
        <w:rPr>
          <w:color w:val="000000"/>
          <w:lang w:val="el-GR"/>
        </w:rPr>
      </w:r>
      <w:r w:rsidR="00F524BD" w:rsidRPr="00D86BD5">
        <w:rPr>
          <w:color w:val="000000"/>
          <w:lang w:val="el-GR"/>
        </w:rPr>
        <w:fldChar w:fldCharType="separate"/>
      </w:r>
      <w:r w:rsidR="002E56D0">
        <w:rPr>
          <w:color w:val="000000"/>
          <w:lang w:val="el-GR"/>
        </w:rPr>
        <w:t>2.2.2</w:t>
      </w:r>
      <w:r w:rsidR="00F524BD" w:rsidRPr="00D86BD5">
        <w:rPr>
          <w:color w:val="000000"/>
          <w:lang w:val="el-GR"/>
        </w:rPr>
        <w:fldChar w:fldCharType="end"/>
      </w:r>
      <w:r w:rsidRPr="00D86BD5">
        <w:rPr>
          <w:lang w:val="el-GR" w:eastAsia="el-GR"/>
        </w:rPr>
        <w:t xml:space="preserve"> της παρούσας, κατ' ανώτατο όριο για χρονικό διάστημα ίσο με την προβλεπόμενη ως άνω αρχική διάρκεια.</w:t>
      </w:r>
      <w:r w:rsidR="000527FB" w:rsidRPr="00D86BD5">
        <w:rPr>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D86BD5" w:rsidRDefault="003355E7" w:rsidP="007D2CC2">
      <w:pPr>
        <w:rPr>
          <w:lang w:val="el-GR"/>
        </w:rPr>
      </w:pPr>
      <w:r w:rsidRPr="00D86BD5">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8" w:name="_Hlk9420445"/>
      <w:r w:rsidRPr="00D86BD5">
        <w:rPr>
          <w:lang w:val="el-GR" w:eastAsia="el-GR"/>
        </w:rPr>
        <w:t>.</w:t>
      </w:r>
      <w:r w:rsidR="003528AF" w:rsidRPr="00D86BD5">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D86BD5">
        <w:rPr>
          <w:lang w:val="el-GR"/>
        </w:rPr>
        <w:t xml:space="preserve"> </w:t>
      </w:r>
      <w:r w:rsidR="007D2CC2" w:rsidRPr="00D86BD5">
        <w:rPr>
          <w:lang w:val="el-GR" w:eastAsia="el-GR"/>
        </w:rPr>
        <w:t>Στην τελευταία περίπτωση, η διαδικασία συνεχίζεται με όσους παρ</w:t>
      </w:r>
      <w:r w:rsidR="009567C7" w:rsidRPr="00D86BD5">
        <w:rPr>
          <w:lang w:val="el-GR" w:eastAsia="el-GR"/>
        </w:rPr>
        <w:t>έ</w:t>
      </w:r>
      <w:r w:rsidR="007D2CC2" w:rsidRPr="00D86BD5">
        <w:rPr>
          <w:lang w:val="el-GR" w:eastAsia="el-GR"/>
        </w:rPr>
        <w:t>τειναν τις προσφορές τους.</w:t>
      </w:r>
    </w:p>
    <w:p w14:paraId="45A8A666" w14:textId="77777777" w:rsidR="008338F0" w:rsidRPr="00D86BD5" w:rsidRDefault="003355E7" w:rsidP="005A1609">
      <w:pPr>
        <w:pStyle w:val="30"/>
        <w:ind w:left="709" w:hanging="709"/>
        <w:rPr>
          <w:rFonts w:cs="Tahoma"/>
          <w:lang w:val="el-GR"/>
        </w:rPr>
      </w:pPr>
      <w:bookmarkStart w:id="249" w:name="_Ref67613193"/>
      <w:bookmarkStart w:id="250" w:name="_Toc97194310"/>
      <w:bookmarkStart w:id="251" w:name="_Toc97194441"/>
      <w:bookmarkStart w:id="252" w:name="_Toc122685263"/>
      <w:bookmarkEnd w:id="248"/>
      <w:r w:rsidRPr="00D86BD5">
        <w:rPr>
          <w:rFonts w:cs="Tahoma"/>
          <w:lang w:val="el-GR"/>
        </w:rPr>
        <w:t>Λόγοι απόρριψης προσφορών</w:t>
      </w:r>
      <w:bookmarkEnd w:id="249"/>
      <w:bookmarkEnd w:id="250"/>
      <w:bookmarkEnd w:id="251"/>
      <w:bookmarkEnd w:id="252"/>
    </w:p>
    <w:p w14:paraId="720475C3" w14:textId="166381FA" w:rsidR="00DE6525" w:rsidRPr="00D86BD5" w:rsidRDefault="00DE6525" w:rsidP="00DE6525">
      <w:pPr>
        <w:rPr>
          <w:lang w:val="el-GR"/>
        </w:rPr>
      </w:pPr>
      <w:r w:rsidRPr="00D86BD5">
        <w:rPr>
          <w:lang w:val="en-US"/>
        </w:rPr>
        <w:t>H</w:t>
      </w:r>
      <w:r w:rsidRPr="00D86BD5">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7EE64D58" w:rsidR="00DE6525" w:rsidRPr="00D86BD5" w:rsidRDefault="00A334BA" w:rsidP="000A6F75">
      <w:pPr>
        <w:pStyle w:val="aff"/>
        <w:numPr>
          <w:ilvl w:val="0"/>
          <w:numId w:val="48"/>
        </w:numPr>
        <w:spacing w:before="120"/>
        <w:ind w:left="284" w:hanging="142"/>
        <w:contextualSpacing w:val="0"/>
        <w:rPr>
          <w:lang w:val="el-GR"/>
        </w:rPr>
      </w:pPr>
      <w:r w:rsidRPr="00D86BD5">
        <w:rPr>
          <w:lang w:val="el-GR"/>
        </w:rPr>
        <w:t>η οποία αποκλίνει από απαράβατους όρους περί σύνταξης και υποβολής της προσφοράς, ή δεν υποβάλλεται</w:t>
      </w:r>
      <w:r w:rsidRPr="00D86BD5" w:rsidDel="00A334BA">
        <w:rPr>
          <w:lang w:val="el-GR"/>
        </w:rPr>
        <w:t xml:space="preserve"> </w:t>
      </w:r>
      <w:r w:rsidR="00DE6525" w:rsidRPr="00D86BD5">
        <w:rPr>
          <w:lang w:val="el-GR"/>
        </w:rPr>
        <w:t xml:space="preserve">εμπρόθεσμα, με τον τρόπο και με το περιεχόμενο που ορίζεται </w:t>
      </w:r>
      <w:r w:rsidR="00FE1B6B" w:rsidRPr="00D86BD5">
        <w:rPr>
          <w:lang w:val="el-GR"/>
        </w:rPr>
        <w:t>στην παρούσα</w:t>
      </w:r>
      <w:r w:rsidR="00DE6525" w:rsidRPr="00D86BD5">
        <w:rPr>
          <w:lang w:val="el-GR"/>
        </w:rPr>
        <w:t xml:space="preserve"> και συγκεκριμένα στις παραγράφους </w:t>
      </w:r>
      <w:r w:rsidR="00F524BD" w:rsidRPr="00D86BD5">
        <w:rPr>
          <w:lang w:val="el-GR"/>
        </w:rPr>
        <w:fldChar w:fldCharType="begin"/>
      </w:r>
      <w:r w:rsidR="00F524BD" w:rsidRPr="00D86BD5">
        <w:rPr>
          <w:lang w:val="el-GR"/>
        </w:rPr>
        <w:instrText xml:space="preserve"> REF _Ref496542253 \r \h </w:instrText>
      </w:r>
      <w:r w:rsidR="00DF02B0" w:rsidRPr="00D86BD5">
        <w:rPr>
          <w:lang w:val="el-GR"/>
        </w:rPr>
        <w:instrText xml:space="preserve"> \* MERGEFORMAT </w:instrText>
      </w:r>
      <w:r w:rsidR="00F524BD" w:rsidRPr="00D86BD5">
        <w:rPr>
          <w:lang w:val="el-GR"/>
        </w:rPr>
      </w:r>
      <w:r w:rsidR="00F524BD" w:rsidRPr="00D86BD5">
        <w:rPr>
          <w:lang w:val="el-GR"/>
        </w:rPr>
        <w:fldChar w:fldCharType="separate"/>
      </w:r>
      <w:r w:rsidR="002E56D0">
        <w:rPr>
          <w:lang w:val="el-GR"/>
        </w:rPr>
        <w:t>2.4.1</w:t>
      </w:r>
      <w:r w:rsidR="00F524BD" w:rsidRPr="00D86BD5">
        <w:rPr>
          <w:lang w:val="el-GR"/>
        </w:rPr>
        <w:fldChar w:fldCharType="end"/>
      </w:r>
      <w:r w:rsidR="00DE6525" w:rsidRPr="00D86BD5">
        <w:rPr>
          <w:lang w:val="el-GR"/>
        </w:rPr>
        <w:t xml:space="preserve"> (Γενικοί όροι υποβολής προσφορών), </w:t>
      </w:r>
      <w:r w:rsidR="00061ADD" w:rsidRPr="00D86BD5">
        <w:rPr>
          <w:lang w:val="el-GR"/>
        </w:rPr>
        <w:fldChar w:fldCharType="begin"/>
      </w:r>
      <w:r w:rsidR="00061ADD" w:rsidRPr="00D86BD5">
        <w:rPr>
          <w:lang w:val="el-GR"/>
        </w:rPr>
        <w:instrText xml:space="preserve"> REF _Ref496542299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2.4.2</w:t>
      </w:r>
      <w:r w:rsidR="00061ADD" w:rsidRPr="00D86BD5">
        <w:rPr>
          <w:lang w:val="el-GR"/>
        </w:rPr>
        <w:fldChar w:fldCharType="end"/>
      </w:r>
      <w:r w:rsidR="00DE6525" w:rsidRPr="00D86BD5">
        <w:rPr>
          <w:lang w:val="el-GR"/>
        </w:rPr>
        <w:t xml:space="preserve"> (Χρόνος και τρόπος υποβολής προσφορών), </w:t>
      </w:r>
      <w:r w:rsidR="00061ADD" w:rsidRPr="00D86BD5">
        <w:rPr>
          <w:lang w:val="el-GR"/>
        </w:rPr>
        <w:fldChar w:fldCharType="begin"/>
      </w:r>
      <w:r w:rsidR="00061ADD" w:rsidRPr="00D86BD5">
        <w:rPr>
          <w:lang w:val="el-GR"/>
        </w:rPr>
        <w:instrText xml:space="preserve"> REF _Ref496542340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2.4.3</w:t>
      </w:r>
      <w:r w:rsidR="00061ADD" w:rsidRPr="00D86BD5">
        <w:rPr>
          <w:lang w:val="el-GR"/>
        </w:rPr>
        <w:fldChar w:fldCharType="end"/>
      </w:r>
      <w:r w:rsidR="00DE6525" w:rsidRPr="00D86BD5">
        <w:rPr>
          <w:lang w:val="el-GR"/>
        </w:rPr>
        <w:t xml:space="preserve"> (Περιεχόμενο φακέλων δικαιολογητικών συμμετοχής, τεχνικής προσφοράς), </w:t>
      </w:r>
      <w:r w:rsidR="00061ADD" w:rsidRPr="00D86BD5">
        <w:rPr>
          <w:lang w:val="el-GR"/>
        </w:rPr>
        <w:fldChar w:fldCharType="begin"/>
      </w:r>
      <w:r w:rsidR="00061ADD" w:rsidRPr="00D86BD5">
        <w:rPr>
          <w:lang w:val="el-GR"/>
        </w:rPr>
        <w:instrText xml:space="preserve"> REF _Ref496542376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2.4.4</w:t>
      </w:r>
      <w:r w:rsidR="00061ADD" w:rsidRPr="00D86BD5">
        <w:rPr>
          <w:lang w:val="el-GR"/>
        </w:rPr>
        <w:fldChar w:fldCharType="end"/>
      </w:r>
      <w:r w:rsidR="00DE6525" w:rsidRPr="00D86BD5">
        <w:rPr>
          <w:lang w:val="el-GR"/>
        </w:rPr>
        <w:t xml:space="preserve"> (Περιεχόμενο φακέλου οικονομικής προσφοράς, τρόπος σύνταξης και </w:t>
      </w:r>
      <w:r w:rsidR="00043D44" w:rsidRPr="00D86BD5">
        <w:rPr>
          <w:lang w:val="el-GR"/>
        </w:rPr>
        <w:t>υποβολής οικονομικών προσφορών)</w:t>
      </w:r>
      <w:r w:rsidR="00DE6525" w:rsidRPr="00D86BD5">
        <w:rPr>
          <w:lang w:val="el-GR"/>
        </w:rPr>
        <w:t xml:space="preserve">, </w:t>
      </w:r>
      <w:r w:rsidR="00061ADD" w:rsidRPr="00D86BD5">
        <w:rPr>
          <w:lang w:val="el-GR"/>
        </w:rPr>
        <w:fldChar w:fldCharType="begin"/>
      </w:r>
      <w:r w:rsidR="00061ADD" w:rsidRPr="00D86BD5">
        <w:rPr>
          <w:lang w:val="el-GR"/>
        </w:rPr>
        <w:instrText xml:space="preserve"> REF _Ref496542395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2.4.5</w:t>
      </w:r>
      <w:r w:rsidR="00061ADD" w:rsidRPr="00D86BD5">
        <w:rPr>
          <w:lang w:val="el-GR"/>
        </w:rPr>
        <w:fldChar w:fldCharType="end"/>
      </w:r>
      <w:r w:rsidR="00DE6525" w:rsidRPr="00D86BD5">
        <w:rPr>
          <w:lang w:val="el-GR"/>
        </w:rPr>
        <w:t xml:space="preserve"> (Χρόνος ισχύος προσφορών), </w:t>
      </w:r>
      <w:r w:rsidR="00061ADD" w:rsidRPr="00D86BD5">
        <w:rPr>
          <w:lang w:val="el-GR"/>
        </w:rPr>
        <w:fldChar w:fldCharType="begin"/>
      </w:r>
      <w:r w:rsidR="00061ADD" w:rsidRPr="00D86BD5">
        <w:rPr>
          <w:lang w:val="el-GR"/>
        </w:rPr>
        <w:instrText xml:space="preserve"> REF _Ref496542534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3.1</w:t>
      </w:r>
      <w:r w:rsidR="00061ADD" w:rsidRPr="00D86BD5">
        <w:rPr>
          <w:lang w:val="el-GR"/>
        </w:rPr>
        <w:fldChar w:fldCharType="end"/>
      </w:r>
      <w:r w:rsidR="00DE6525" w:rsidRPr="00D86BD5">
        <w:rPr>
          <w:lang w:val="el-GR"/>
        </w:rPr>
        <w:t xml:space="preserve"> (Αποσφράγιση και </w:t>
      </w:r>
      <w:r w:rsidR="00DE6525" w:rsidRPr="00D86BD5">
        <w:rPr>
          <w:lang w:val="el-GR"/>
        </w:rPr>
        <w:lastRenderedPageBreak/>
        <w:t xml:space="preserve">αξιολόγηση προσφορών), </w:t>
      </w:r>
      <w:r w:rsidR="00061ADD" w:rsidRPr="00D86BD5">
        <w:rPr>
          <w:lang w:val="el-GR"/>
        </w:rPr>
        <w:fldChar w:fldCharType="begin"/>
      </w:r>
      <w:r w:rsidR="00061ADD" w:rsidRPr="00D86BD5">
        <w:rPr>
          <w:lang w:val="el-GR"/>
        </w:rPr>
        <w:instrText xml:space="preserve"> REF _Ref496542592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3.2</w:t>
      </w:r>
      <w:r w:rsidR="00061ADD" w:rsidRPr="00D86BD5">
        <w:rPr>
          <w:lang w:val="el-GR"/>
        </w:rPr>
        <w:fldChar w:fldCharType="end"/>
      </w:r>
      <w:r w:rsidR="00DE6525" w:rsidRPr="00D86BD5">
        <w:rPr>
          <w:lang w:val="el-GR"/>
        </w:rPr>
        <w:t xml:space="preserve"> (Πρόσκληση υποβολής δικαιολογητικών προσωρινού αναδόχου) της παρούσας,</w:t>
      </w:r>
    </w:p>
    <w:p w14:paraId="566624A4" w14:textId="77777777" w:rsidR="00DE6525" w:rsidRPr="00D86BD5" w:rsidRDefault="00DE6525" w:rsidP="000A6F75">
      <w:pPr>
        <w:pStyle w:val="aff"/>
        <w:numPr>
          <w:ilvl w:val="0"/>
          <w:numId w:val="48"/>
        </w:numPr>
        <w:spacing w:before="120"/>
        <w:ind w:left="284" w:hanging="142"/>
        <w:contextualSpacing w:val="0"/>
        <w:rPr>
          <w:lang w:val="el-GR"/>
        </w:rPr>
      </w:pPr>
      <w:r w:rsidRPr="00D86BD5">
        <w:rPr>
          <w:lang w:val="el-GR"/>
        </w:rPr>
        <w:t xml:space="preserve">η οποία περιέχει </w:t>
      </w:r>
      <w:r w:rsidR="00854F57" w:rsidRPr="00D86BD5">
        <w:rPr>
          <w:lang w:val="el-GR"/>
        </w:rPr>
        <w:t xml:space="preserve">ατελείς, ελλιπείς, ασαφείς </w:t>
      </w:r>
      <w:r w:rsidR="00FA03E7" w:rsidRPr="00D86BD5">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D86BD5">
        <w:rPr>
          <w:lang w:val="el-GR"/>
        </w:rPr>
        <w:t>,</w:t>
      </w:r>
    </w:p>
    <w:p w14:paraId="239DB588" w14:textId="70E70B62" w:rsidR="00DE6525" w:rsidRPr="00D86BD5" w:rsidRDefault="00DE6525" w:rsidP="000A6F75">
      <w:pPr>
        <w:pStyle w:val="aff"/>
        <w:numPr>
          <w:ilvl w:val="0"/>
          <w:numId w:val="48"/>
        </w:numPr>
        <w:spacing w:before="120"/>
        <w:ind w:left="284" w:hanging="142"/>
        <w:contextualSpacing w:val="0"/>
        <w:rPr>
          <w:lang w:val="el-GR"/>
        </w:rPr>
      </w:pPr>
      <w:r w:rsidRPr="00D86BD5">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D86BD5">
        <w:rPr>
          <w:lang w:val="el-GR"/>
        </w:rPr>
        <w:fldChar w:fldCharType="begin"/>
      </w:r>
      <w:r w:rsidR="00061ADD" w:rsidRPr="00D86BD5">
        <w:rPr>
          <w:lang w:val="el-GR"/>
        </w:rPr>
        <w:instrText xml:space="preserve"> REF _Ref496542486 \r \h </w:instrText>
      </w:r>
      <w:r w:rsidR="00DF02B0" w:rsidRPr="00D86BD5">
        <w:rPr>
          <w:lang w:val="el-GR"/>
        </w:rPr>
        <w:instrText xml:space="preserve"> \* MERGEFORMAT </w:instrText>
      </w:r>
      <w:r w:rsidR="00061ADD" w:rsidRPr="00D86BD5">
        <w:rPr>
          <w:lang w:val="el-GR"/>
        </w:rPr>
      </w:r>
      <w:r w:rsidR="00061ADD" w:rsidRPr="00D86BD5">
        <w:rPr>
          <w:lang w:val="el-GR"/>
        </w:rPr>
        <w:fldChar w:fldCharType="separate"/>
      </w:r>
      <w:r w:rsidR="002E56D0">
        <w:rPr>
          <w:lang w:val="el-GR"/>
        </w:rPr>
        <w:t>3.1.1</w:t>
      </w:r>
      <w:r w:rsidR="00061ADD" w:rsidRPr="00D86BD5">
        <w:rPr>
          <w:lang w:val="el-GR"/>
        </w:rPr>
        <w:fldChar w:fldCharType="end"/>
      </w:r>
      <w:r w:rsidRPr="00D86BD5">
        <w:rPr>
          <w:lang w:val="el-GR"/>
        </w:rPr>
        <w:t xml:space="preserve">. της παρούσας </w:t>
      </w:r>
      <w:r w:rsidR="00FA03E7" w:rsidRPr="00D86BD5">
        <w:rPr>
          <w:lang w:val="el-GR"/>
        </w:rPr>
        <w:t>και τα άρθρα 102 και 103 του ν. 4412/2016</w:t>
      </w:r>
      <w:r w:rsidRPr="00D86BD5">
        <w:rPr>
          <w:lang w:val="el-GR"/>
        </w:rPr>
        <w:t>,</w:t>
      </w:r>
    </w:p>
    <w:p w14:paraId="7449F221" w14:textId="63CEDB3B" w:rsidR="00DE6525" w:rsidRPr="00D86BD5" w:rsidRDefault="00DE6525" w:rsidP="000A6F75">
      <w:pPr>
        <w:pStyle w:val="aff"/>
        <w:numPr>
          <w:ilvl w:val="0"/>
          <w:numId w:val="48"/>
        </w:numPr>
        <w:spacing w:before="120"/>
        <w:ind w:left="284" w:hanging="142"/>
        <w:contextualSpacing w:val="0"/>
        <w:rPr>
          <w:lang w:val="el-GR"/>
        </w:rPr>
      </w:pPr>
      <w:r w:rsidRPr="00D86BD5">
        <w:rPr>
          <w:lang w:val="el-GR"/>
        </w:rPr>
        <w:t>η οποία είναι εναλλακτική προσφορά</w:t>
      </w:r>
      <w:r w:rsidR="00433E35" w:rsidRPr="00D86BD5">
        <w:rPr>
          <w:lang w:val="el-GR"/>
        </w:rPr>
        <w:t xml:space="preserve">. </w:t>
      </w:r>
    </w:p>
    <w:p w14:paraId="53DAC004" w14:textId="7E420093" w:rsidR="00DE6525" w:rsidRPr="00D86BD5" w:rsidRDefault="00DE6525" w:rsidP="000A6F75">
      <w:pPr>
        <w:pStyle w:val="aff"/>
        <w:numPr>
          <w:ilvl w:val="0"/>
          <w:numId w:val="48"/>
        </w:numPr>
        <w:spacing w:before="120"/>
        <w:ind w:left="284" w:hanging="142"/>
        <w:contextualSpacing w:val="0"/>
        <w:rPr>
          <w:lang w:val="el-GR"/>
        </w:rPr>
      </w:pPr>
      <w:r w:rsidRPr="00D86BD5">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D86BD5">
        <w:rPr>
          <w:lang w:val="el-GR"/>
        </w:rPr>
        <w:fldChar w:fldCharType="begin"/>
      </w:r>
      <w:r w:rsidR="00565241" w:rsidRPr="00D86BD5">
        <w:rPr>
          <w:lang w:val="el-GR"/>
        </w:rPr>
        <w:instrText xml:space="preserve"> REF _Ref496540586 \r \h </w:instrText>
      </w:r>
      <w:r w:rsidR="00250252" w:rsidRPr="00D86BD5">
        <w:rPr>
          <w:lang w:val="el-GR"/>
        </w:rPr>
        <w:instrText xml:space="preserve"> \* MERGEFORMAT </w:instrText>
      </w:r>
      <w:r w:rsidR="00565241" w:rsidRPr="00D86BD5">
        <w:rPr>
          <w:lang w:val="el-GR"/>
        </w:rPr>
      </w:r>
      <w:r w:rsidR="00565241" w:rsidRPr="00D86BD5">
        <w:rPr>
          <w:lang w:val="el-GR"/>
        </w:rPr>
        <w:fldChar w:fldCharType="separate"/>
      </w:r>
      <w:r w:rsidR="002E56D0">
        <w:rPr>
          <w:lang w:val="el-GR"/>
        </w:rPr>
        <w:t>2.2.3.3</w:t>
      </w:r>
      <w:r w:rsidR="00565241" w:rsidRPr="00D86BD5">
        <w:rPr>
          <w:lang w:val="el-GR"/>
        </w:rPr>
        <w:fldChar w:fldCharType="end"/>
      </w:r>
      <w:r w:rsidRPr="00D86BD5">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D86BD5" w:rsidRDefault="00DE6525" w:rsidP="000A6F75">
      <w:pPr>
        <w:pStyle w:val="aff"/>
        <w:numPr>
          <w:ilvl w:val="0"/>
          <w:numId w:val="48"/>
        </w:numPr>
        <w:spacing w:before="120"/>
        <w:ind w:left="284" w:hanging="142"/>
        <w:contextualSpacing w:val="0"/>
        <w:rPr>
          <w:lang w:val="el-GR"/>
        </w:rPr>
      </w:pPr>
      <w:r w:rsidRPr="00D86BD5">
        <w:rPr>
          <w:lang w:val="el-GR"/>
        </w:rPr>
        <w:t>η οποία είναι υπό αίρεση,</w:t>
      </w:r>
    </w:p>
    <w:p w14:paraId="0761F555" w14:textId="77777777" w:rsidR="00DE6525" w:rsidRPr="00D86BD5" w:rsidRDefault="00DE6525" w:rsidP="000A6F75">
      <w:pPr>
        <w:pStyle w:val="aff"/>
        <w:numPr>
          <w:ilvl w:val="0"/>
          <w:numId w:val="48"/>
        </w:numPr>
        <w:spacing w:before="120"/>
        <w:ind w:left="284" w:hanging="142"/>
        <w:contextualSpacing w:val="0"/>
        <w:rPr>
          <w:lang w:val="el-GR"/>
        </w:rPr>
      </w:pPr>
      <w:r w:rsidRPr="00D86BD5">
        <w:rPr>
          <w:lang w:val="el-GR"/>
        </w:rPr>
        <w:t>η οποία θέτει όρο αναπροσαρμογής,</w:t>
      </w:r>
    </w:p>
    <w:p w14:paraId="540D6E35" w14:textId="77777777" w:rsidR="00250252" w:rsidRPr="00D86BD5" w:rsidRDefault="00250252" w:rsidP="000A6F75">
      <w:pPr>
        <w:pStyle w:val="aff"/>
        <w:numPr>
          <w:ilvl w:val="0"/>
          <w:numId w:val="48"/>
        </w:numPr>
        <w:spacing w:before="120"/>
        <w:ind w:left="284" w:hanging="142"/>
        <w:contextualSpacing w:val="0"/>
        <w:rPr>
          <w:lang w:val="el-GR"/>
        </w:rPr>
      </w:pPr>
      <w:r w:rsidRPr="00D86BD5">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D86BD5" w:rsidRDefault="00FA03E7" w:rsidP="000A6F75">
      <w:pPr>
        <w:pStyle w:val="aff"/>
        <w:numPr>
          <w:ilvl w:val="0"/>
          <w:numId w:val="48"/>
        </w:numPr>
        <w:spacing w:before="120"/>
        <w:ind w:left="284" w:hanging="142"/>
        <w:contextualSpacing w:val="0"/>
        <w:rPr>
          <w:lang w:val="el-GR"/>
        </w:rPr>
      </w:pPr>
      <w:r w:rsidRPr="00D86BD5">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D86BD5" w:rsidRDefault="00957A03" w:rsidP="000A6F75">
      <w:pPr>
        <w:pStyle w:val="aff"/>
        <w:numPr>
          <w:ilvl w:val="0"/>
          <w:numId w:val="48"/>
        </w:numPr>
        <w:spacing w:before="120"/>
        <w:ind w:left="284" w:hanging="142"/>
        <w:contextualSpacing w:val="0"/>
        <w:rPr>
          <w:lang w:val="el-GR"/>
        </w:rPr>
      </w:pPr>
      <w:r w:rsidRPr="00D86BD5">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D86BD5" w:rsidRDefault="00957A03" w:rsidP="000A6F75">
      <w:pPr>
        <w:pStyle w:val="aff"/>
        <w:numPr>
          <w:ilvl w:val="0"/>
          <w:numId w:val="48"/>
        </w:numPr>
        <w:spacing w:before="120"/>
        <w:ind w:left="284" w:hanging="142"/>
        <w:contextualSpacing w:val="0"/>
        <w:rPr>
          <w:lang w:val="el-GR"/>
        </w:rPr>
      </w:pPr>
      <w:r w:rsidRPr="00D86BD5">
        <w:rPr>
          <w:lang w:val="el-GR"/>
        </w:rPr>
        <w:t>η οποία παρουσιάζει αποκλίσεις ως προς τους όρους και τις τεχνικές προδιαγραφές της σύμβασης,</w:t>
      </w:r>
    </w:p>
    <w:p w14:paraId="7266217D" w14:textId="77777777" w:rsidR="00FA03E7" w:rsidRPr="00D86BD5" w:rsidRDefault="00957A03" w:rsidP="000A6F75">
      <w:pPr>
        <w:pStyle w:val="aff"/>
        <w:numPr>
          <w:ilvl w:val="0"/>
          <w:numId w:val="48"/>
        </w:numPr>
        <w:spacing w:before="120"/>
        <w:ind w:left="284" w:hanging="142"/>
        <w:contextualSpacing w:val="0"/>
        <w:rPr>
          <w:lang w:val="el-GR"/>
        </w:rPr>
      </w:pPr>
      <w:r w:rsidRPr="00D86BD5">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D86BD5" w:rsidRDefault="00957A03" w:rsidP="000A6F75">
      <w:pPr>
        <w:pStyle w:val="aff"/>
        <w:numPr>
          <w:ilvl w:val="0"/>
          <w:numId w:val="48"/>
        </w:numPr>
        <w:spacing w:before="120"/>
        <w:ind w:left="284" w:hanging="142"/>
        <w:contextualSpacing w:val="0"/>
        <w:rPr>
          <w:lang w:val="el-GR"/>
        </w:rPr>
      </w:pPr>
      <w:r w:rsidRPr="00D86BD5">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D86BD5" w:rsidRDefault="00957A03" w:rsidP="000A6F75">
      <w:pPr>
        <w:pStyle w:val="aff"/>
        <w:numPr>
          <w:ilvl w:val="0"/>
          <w:numId w:val="48"/>
        </w:numPr>
        <w:spacing w:before="120"/>
        <w:ind w:left="284" w:hanging="142"/>
        <w:contextualSpacing w:val="0"/>
        <w:rPr>
          <w:lang w:val="el-GR"/>
        </w:rPr>
      </w:pPr>
      <w:r w:rsidRPr="00D86BD5">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D86BD5" w:rsidRDefault="00250252" w:rsidP="000A6F75">
      <w:pPr>
        <w:pStyle w:val="aff"/>
        <w:numPr>
          <w:ilvl w:val="0"/>
          <w:numId w:val="48"/>
        </w:numPr>
        <w:spacing w:before="120"/>
        <w:ind w:left="284" w:hanging="142"/>
        <w:contextualSpacing w:val="0"/>
        <w:rPr>
          <w:lang w:val="el-GR"/>
        </w:rPr>
      </w:pPr>
      <w:r w:rsidRPr="00D86BD5">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Pr="00D86BD5" w:rsidRDefault="00250252" w:rsidP="000A6F75">
      <w:pPr>
        <w:pStyle w:val="aff"/>
        <w:numPr>
          <w:ilvl w:val="0"/>
          <w:numId w:val="48"/>
        </w:numPr>
        <w:spacing w:before="120"/>
        <w:ind w:left="284" w:hanging="142"/>
        <w:contextualSpacing w:val="0"/>
        <w:rPr>
          <w:lang w:val="el-GR"/>
        </w:rPr>
      </w:pPr>
      <w:r w:rsidRPr="00D86BD5">
        <w:rPr>
          <w:lang w:val="el-GR"/>
        </w:rPr>
        <w:lastRenderedPageBreak/>
        <w:t xml:space="preserve">της οποίας το συνολικό τίμημα υπερβαίνει τον προϋπολογισμό του Έργου, </w:t>
      </w:r>
    </w:p>
    <w:p w14:paraId="78162A24" w14:textId="77777777" w:rsidR="004E79B7" w:rsidRPr="00D86BD5" w:rsidRDefault="004E79B7" w:rsidP="000A6F75">
      <w:pPr>
        <w:pStyle w:val="aff"/>
        <w:numPr>
          <w:ilvl w:val="0"/>
          <w:numId w:val="48"/>
        </w:numPr>
        <w:spacing w:before="120"/>
        <w:ind w:left="284" w:hanging="142"/>
        <w:contextualSpacing w:val="0"/>
        <w:rPr>
          <w:lang w:val="el-GR"/>
        </w:rPr>
      </w:pPr>
      <w:r w:rsidRPr="00D86BD5">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4AC6F41" w14:textId="77777777" w:rsidR="00250252" w:rsidRPr="00D86BD5" w:rsidRDefault="00250252" w:rsidP="00DE6525">
      <w:pPr>
        <w:rPr>
          <w:iCs/>
          <w:lang w:val="el-GR"/>
        </w:rPr>
      </w:pPr>
    </w:p>
    <w:p w14:paraId="0634DE65" w14:textId="77777777" w:rsidR="008338F0" w:rsidRPr="00D86BD5" w:rsidRDefault="003355E7" w:rsidP="002D0CD6">
      <w:pPr>
        <w:pStyle w:val="10"/>
        <w:rPr>
          <w:rFonts w:cs="Tahoma"/>
          <w:sz w:val="22"/>
          <w:szCs w:val="22"/>
        </w:rPr>
      </w:pPr>
      <w:bookmarkStart w:id="253" w:name="_Toc97194442"/>
      <w:bookmarkStart w:id="254" w:name="_Toc122685264"/>
      <w:r w:rsidRPr="00D86BD5">
        <w:rPr>
          <w:rFonts w:cs="Tahoma"/>
          <w:sz w:val="22"/>
          <w:szCs w:val="22"/>
        </w:rPr>
        <w:lastRenderedPageBreak/>
        <w:t>ΔΙΕΝΕΡΓΕΙΑ ΔΙΑΔΙΚΑΣΙΑΣ - ΑΞΙΟΛΟΓΗΣΗ ΠΡΟΣΦΟΡΩΝ</w:t>
      </w:r>
      <w:bookmarkEnd w:id="253"/>
      <w:bookmarkEnd w:id="254"/>
      <w:r w:rsidR="00E1337D" w:rsidRPr="00D86BD5">
        <w:rPr>
          <w:rFonts w:cs="Tahoma"/>
          <w:sz w:val="22"/>
          <w:szCs w:val="22"/>
        </w:rPr>
        <w:t xml:space="preserve"> </w:t>
      </w:r>
    </w:p>
    <w:p w14:paraId="35446AA3" w14:textId="77777777" w:rsidR="008338F0" w:rsidRPr="00D86BD5" w:rsidRDefault="003355E7" w:rsidP="003A109E">
      <w:pPr>
        <w:pStyle w:val="20"/>
        <w:rPr>
          <w:rFonts w:cs="Tahoma"/>
          <w:lang w:val="el-GR"/>
        </w:rPr>
      </w:pPr>
      <w:r w:rsidRPr="00D86BD5">
        <w:rPr>
          <w:rFonts w:cs="Tahoma"/>
          <w:lang w:val="el-GR"/>
        </w:rPr>
        <w:tab/>
      </w:r>
      <w:bookmarkStart w:id="255" w:name="_Ref496542534"/>
      <w:bookmarkStart w:id="256" w:name="_Toc97194311"/>
      <w:bookmarkStart w:id="257" w:name="_Toc97194443"/>
      <w:bookmarkStart w:id="258" w:name="_Toc122685265"/>
      <w:r w:rsidRPr="00D86BD5">
        <w:rPr>
          <w:rFonts w:cs="Tahoma"/>
          <w:lang w:val="el-GR"/>
        </w:rPr>
        <w:t>Αποσφράγιση και αξιολόγηση προσφορών</w:t>
      </w:r>
      <w:bookmarkEnd w:id="255"/>
      <w:bookmarkEnd w:id="256"/>
      <w:bookmarkEnd w:id="257"/>
      <w:bookmarkEnd w:id="258"/>
      <w:r w:rsidRPr="00D86BD5">
        <w:rPr>
          <w:rFonts w:cs="Tahoma"/>
          <w:lang w:val="el-GR"/>
        </w:rPr>
        <w:t xml:space="preserve"> </w:t>
      </w:r>
    </w:p>
    <w:p w14:paraId="1CBBAD8F" w14:textId="77777777" w:rsidR="008338F0" w:rsidRPr="00D86BD5" w:rsidRDefault="003355E7" w:rsidP="00FA2B14">
      <w:pPr>
        <w:pStyle w:val="30"/>
        <w:ind w:left="1134" w:hanging="992"/>
        <w:rPr>
          <w:rFonts w:cs="Tahoma"/>
          <w:lang w:val="el-GR"/>
        </w:rPr>
      </w:pPr>
      <w:bookmarkStart w:id="259" w:name="_Ref496542486"/>
      <w:bookmarkStart w:id="260" w:name="_Toc97194312"/>
      <w:bookmarkStart w:id="261" w:name="_Toc97194444"/>
      <w:bookmarkStart w:id="262" w:name="_Toc122685266"/>
      <w:r w:rsidRPr="00D86BD5">
        <w:rPr>
          <w:rFonts w:cs="Tahoma"/>
          <w:lang w:val="el-GR"/>
        </w:rPr>
        <w:t>Ηλεκτρονική αποσφράγιση προσφορών</w:t>
      </w:r>
      <w:bookmarkEnd w:id="259"/>
      <w:bookmarkEnd w:id="260"/>
      <w:bookmarkEnd w:id="261"/>
      <w:bookmarkEnd w:id="262"/>
    </w:p>
    <w:p w14:paraId="66FDFF38" w14:textId="77777777" w:rsidR="00B23FCC" w:rsidRPr="00B24E7C" w:rsidRDefault="00B23FCC" w:rsidP="00B23FCC">
      <w:pPr>
        <w:rPr>
          <w:lang w:val="el-GR"/>
        </w:rPr>
      </w:pPr>
      <w:r w:rsidRPr="00D86BD5">
        <w:rPr>
          <w:lang w:val="el-GR"/>
        </w:rPr>
        <w:t>Το πιστοποιημένο στο ΕΣΗΔΗΣ, για την αποσφράγιση των</w:t>
      </w:r>
      <w:r w:rsidR="00E1337D" w:rsidRPr="00D86BD5">
        <w:rPr>
          <w:lang w:val="el-GR"/>
        </w:rPr>
        <w:t xml:space="preserve"> </w:t>
      </w:r>
      <w:r w:rsidRPr="00D86BD5">
        <w:rPr>
          <w:lang w:val="el-GR"/>
        </w:rPr>
        <w:t>προσφορών</w:t>
      </w:r>
      <w:r w:rsidR="00E1337D" w:rsidRPr="00D86BD5">
        <w:rPr>
          <w:lang w:val="el-GR"/>
        </w:rPr>
        <w:t xml:space="preserve"> </w:t>
      </w:r>
      <w:r w:rsidRPr="00D86BD5">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3306CFBE" w:rsidR="00032BBA" w:rsidRPr="00D86BD5" w:rsidRDefault="00032BBA" w:rsidP="00D84329">
      <w:pPr>
        <w:widowControl w:val="0"/>
        <w:numPr>
          <w:ilvl w:val="0"/>
          <w:numId w:val="4"/>
        </w:numPr>
        <w:spacing w:after="60"/>
        <w:textAlignment w:val="baseline"/>
        <w:rPr>
          <w:kern w:val="1"/>
          <w:lang w:val="el-GR" w:eastAsia="ar-SA"/>
        </w:rPr>
      </w:pPr>
      <w:r w:rsidRPr="00D86BD5">
        <w:rPr>
          <w:kern w:val="1"/>
          <w:lang w:val="el-GR" w:eastAsia="ar-SA"/>
        </w:rPr>
        <w:t xml:space="preserve">Ηλεκτρονική Αποσφράγιση του (υπό)φακέλου «Δικαιολογητικά Συμμετοχής-Τεχνική </w:t>
      </w:r>
      <w:r w:rsidRPr="00D55417">
        <w:rPr>
          <w:lang w:val="el-GR"/>
        </w:rPr>
        <w:t xml:space="preserve">Προσφορά», </w:t>
      </w:r>
      <w:r w:rsidRPr="00D86BD5">
        <w:rPr>
          <w:lang w:val="el-GR"/>
        </w:rPr>
        <w:t xml:space="preserve">τέσσερις (4) εργάσιμες ημέρες μετά την καταληκτική ημερομηνία προσφορών </w:t>
      </w:r>
      <w:r w:rsidRPr="00D55417">
        <w:rPr>
          <w:lang w:val="el-GR"/>
        </w:rPr>
        <w:t xml:space="preserve">ήτοι </w:t>
      </w:r>
      <w:r w:rsidR="00B512A6" w:rsidRPr="00FA7D77">
        <w:rPr>
          <w:b/>
          <w:bCs/>
          <w:lang w:val="el-GR"/>
        </w:rPr>
        <w:t>17</w:t>
      </w:r>
      <w:r w:rsidRPr="00FA7D77">
        <w:rPr>
          <w:b/>
          <w:bCs/>
          <w:lang w:val="el-GR"/>
        </w:rPr>
        <w:t>-</w:t>
      </w:r>
      <w:r w:rsidR="00B512A6" w:rsidRPr="00FA7D77">
        <w:rPr>
          <w:b/>
          <w:bCs/>
          <w:lang w:val="el-GR"/>
        </w:rPr>
        <w:t>02</w:t>
      </w:r>
      <w:r w:rsidRPr="00FA7D77">
        <w:rPr>
          <w:b/>
          <w:bCs/>
          <w:lang w:val="el-GR"/>
        </w:rPr>
        <w:t>-202</w:t>
      </w:r>
      <w:r w:rsidR="00B512A6" w:rsidRPr="00FA7D77">
        <w:rPr>
          <w:b/>
          <w:bCs/>
          <w:lang w:val="el-GR"/>
        </w:rPr>
        <w:t>3</w:t>
      </w:r>
      <w:r w:rsidRPr="00D55417">
        <w:rPr>
          <w:lang w:val="el-GR"/>
        </w:rPr>
        <w:t xml:space="preserve">  και ώρα </w:t>
      </w:r>
      <w:r w:rsidR="00B512A6" w:rsidRPr="00FA7D77">
        <w:rPr>
          <w:b/>
          <w:bCs/>
          <w:lang w:val="el-GR"/>
        </w:rPr>
        <w:t>14</w:t>
      </w:r>
      <w:r w:rsidRPr="00FA7D77">
        <w:rPr>
          <w:b/>
          <w:bCs/>
          <w:lang w:val="el-GR"/>
        </w:rPr>
        <w:t>:</w:t>
      </w:r>
      <w:r w:rsidR="00B512A6" w:rsidRPr="00FA7D77">
        <w:rPr>
          <w:b/>
          <w:bCs/>
          <w:lang w:val="el-GR"/>
        </w:rPr>
        <w:t>00</w:t>
      </w:r>
      <w:r w:rsidRPr="00FA7D77">
        <w:rPr>
          <w:b/>
          <w:bCs/>
          <w:lang w:val="el-GR"/>
        </w:rPr>
        <w:t>.</w:t>
      </w:r>
      <w:r w:rsidRPr="00D86BD5">
        <w:rPr>
          <w:lang w:val="el-GR"/>
        </w:rPr>
        <w:t xml:space="preserve">  </w:t>
      </w:r>
    </w:p>
    <w:p w14:paraId="51EA16C6" w14:textId="77777777" w:rsidR="00032BBA" w:rsidRPr="00D86BD5" w:rsidRDefault="00032BBA" w:rsidP="00D84329">
      <w:pPr>
        <w:numPr>
          <w:ilvl w:val="0"/>
          <w:numId w:val="4"/>
        </w:numPr>
        <w:spacing w:after="60"/>
        <w:textAlignment w:val="baseline"/>
        <w:rPr>
          <w:kern w:val="1"/>
          <w:lang w:val="el-GR" w:eastAsia="ar-SA"/>
        </w:rPr>
      </w:pPr>
      <w:r w:rsidRPr="00D86BD5">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D86BD5" w:rsidRDefault="00032BBA" w:rsidP="00032BBA">
      <w:pPr>
        <w:spacing w:after="60"/>
        <w:textAlignment w:val="baseline"/>
        <w:rPr>
          <w:kern w:val="1"/>
          <w:lang w:val="el-GR" w:eastAsia="ar-SA"/>
        </w:rPr>
      </w:pPr>
      <w:r w:rsidRPr="00D86BD5">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5347254" w14:textId="77777777" w:rsidR="008338F0" w:rsidRPr="00D86BD5" w:rsidRDefault="003355E7" w:rsidP="00FA2B14">
      <w:pPr>
        <w:pStyle w:val="30"/>
        <w:ind w:left="1134" w:hanging="992"/>
        <w:rPr>
          <w:rFonts w:cs="Tahoma"/>
          <w:lang w:val="el-GR"/>
        </w:rPr>
      </w:pPr>
      <w:bookmarkStart w:id="263" w:name="_Toc74566885"/>
      <w:bookmarkStart w:id="264" w:name="_Toc74566886"/>
      <w:bookmarkStart w:id="265" w:name="_Toc74566887"/>
      <w:bookmarkStart w:id="266" w:name="_Toc74566888"/>
      <w:bookmarkStart w:id="267" w:name="_Toc74566889"/>
      <w:bookmarkStart w:id="268" w:name="_Toc74566890"/>
      <w:bookmarkStart w:id="269" w:name="_Toc74566891"/>
      <w:bookmarkStart w:id="270" w:name="_Toc74566892"/>
      <w:bookmarkStart w:id="271" w:name="_Ref40981105"/>
      <w:bookmarkStart w:id="272" w:name="_Ref40981122"/>
      <w:bookmarkStart w:id="273" w:name="_Ref40981155"/>
      <w:bookmarkStart w:id="274" w:name="_Toc97194313"/>
      <w:bookmarkStart w:id="275" w:name="_Toc97194445"/>
      <w:bookmarkStart w:id="276" w:name="_Toc122685267"/>
      <w:bookmarkEnd w:id="263"/>
      <w:bookmarkEnd w:id="264"/>
      <w:bookmarkEnd w:id="265"/>
      <w:bookmarkEnd w:id="266"/>
      <w:bookmarkEnd w:id="267"/>
      <w:bookmarkEnd w:id="268"/>
      <w:bookmarkEnd w:id="269"/>
      <w:bookmarkEnd w:id="270"/>
      <w:r w:rsidRPr="00D86BD5">
        <w:rPr>
          <w:rFonts w:cs="Tahoma"/>
          <w:lang w:val="el-GR"/>
        </w:rPr>
        <w:t>Αξιολόγηση προσφορών</w:t>
      </w:r>
      <w:bookmarkEnd w:id="271"/>
      <w:bookmarkEnd w:id="272"/>
      <w:bookmarkEnd w:id="273"/>
      <w:bookmarkEnd w:id="274"/>
      <w:bookmarkEnd w:id="275"/>
      <w:bookmarkEnd w:id="276"/>
    </w:p>
    <w:p w14:paraId="1812B8F0" w14:textId="77777777" w:rsidR="006119DB" w:rsidRPr="00D86BD5" w:rsidRDefault="006119DB" w:rsidP="006119DB">
      <w:pPr>
        <w:textAlignment w:val="baseline"/>
        <w:rPr>
          <w:lang w:val="el-GR"/>
        </w:rPr>
      </w:pPr>
      <w:r w:rsidRPr="00D86BD5">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D86BD5">
        <w:rPr>
          <w:lang w:val="el-GR"/>
        </w:rPr>
        <w:t xml:space="preserve">ΕΣΗΔΗΣ </w:t>
      </w:r>
      <w:r w:rsidRPr="00D86BD5">
        <w:rPr>
          <w:lang w:val="el-GR"/>
        </w:rPr>
        <w:t>οργάνων της, εφαρμοζόμενων κατά τα λοιπά των κειμένων διατάξεων.</w:t>
      </w:r>
    </w:p>
    <w:p w14:paraId="214DA069" w14:textId="77777777" w:rsidR="00482B15" w:rsidRPr="00D86BD5" w:rsidRDefault="00482B15" w:rsidP="00482B15">
      <w:pPr>
        <w:textAlignment w:val="baseline"/>
        <w:rPr>
          <w:kern w:val="1"/>
          <w:lang w:val="el-GR" w:eastAsia="ar-SA"/>
        </w:rPr>
      </w:pPr>
      <w:r w:rsidRPr="00D86BD5">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D86BD5">
        <w:rPr>
          <w:lang w:val="el-GR" w:eastAsia="ar-SA"/>
        </w:rPr>
        <w:t xml:space="preserve"> Η συμπλήρωση ή η αποσαφήνιση ζητείται και γίνεται αποδεκτή υπό την προϋπόθεση ότι δεν </w:t>
      </w:r>
      <w:r w:rsidRPr="00D86BD5">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D86BD5" w:rsidRDefault="00E57533" w:rsidP="00E57533">
      <w:pPr>
        <w:textAlignment w:val="baseline"/>
        <w:rPr>
          <w:rFonts w:eastAsia="Calibri"/>
          <w:i/>
          <w:iCs/>
          <w:color w:val="5B9BD5"/>
          <w:kern w:val="1"/>
          <w:lang w:val="el-GR" w:eastAsia="el-GR"/>
        </w:rPr>
      </w:pPr>
      <w:r w:rsidRPr="00D86BD5">
        <w:rPr>
          <w:kern w:val="1"/>
          <w:lang w:val="el-GR"/>
        </w:rPr>
        <w:t>Ειδικότερα :</w:t>
      </w:r>
    </w:p>
    <w:p w14:paraId="7D7905C2" w14:textId="77777777" w:rsidR="00130942" w:rsidRPr="00D86BD5" w:rsidRDefault="00130942" w:rsidP="00130942">
      <w:pPr>
        <w:textAlignment w:val="baseline"/>
        <w:rPr>
          <w:b/>
          <w:bCs/>
          <w:strike/>
          <w:kern w:val="1"/>
          <w:lang w:val="el-GR"/>
        </w:rPr>
      </w:pPr>
      <w:r w:rsidRPr="00D86BD5">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D86BD5" w:rsidRDefault="00130942" w:rsidP="00130942">
      <w:pPr>
        <w:textAlignment w:val="baseline"/>
        <w:rPr>
          <w:kern w:val="1"/>
          <w:lang w:val="el-GR"/>
        </w:rPr>
      </w:pPr>
      <w:r w:rsidRPr="00D86BD5">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D86BD5" w:rsidRDefault="00130942" w:rsidP="00130942">
      <w:pPr>
        <w:textAlignment w:val="baseline"/>
        <w:rPr>
          <w:kern w:val="1"/>
          <w:lang w:val="el-GR"/>
        </w:rPr>
      </w:pPr>
      <w:r w:rsidRPr="00D86BD5">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D86BD5" w:rsidRDefault="00130942" w:rsidP="00130942">
      <w:pPr>
        <w:textAlignment w:val="baseline"/>
        <w:rPr>
          <w:kern w:val="1"/>
          <w:lang w:val="el-GR"/>
        </w:rPr>
      </w:pPr>
      <w:r w:rsidRPr="00D86BD5">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Pr="00D86BD5" w:rsidRDefault="00130942" w:rsidP="00130942">
      <w:pPr>
        <w:textAlignment w:val="baseline"/>
        <w:rPr>
          <w:kern w:val="1"/>
          <w:lang w:val="el-GR"/>
        </w:rPr>
      </w:pPr>
      <w:r w:rsidRPr="00D86BD5">
        <w:rPr>
          <w:kern w:val="1"/>
          <w:lang w:val="el-GR"/>
        </w:rPr>
        <w:t xml:space="preserve">β) </w:t>
      </w:r>
      <w:r w:rsidR="00754F62" w:rsidRPr="00D86BD5">
        <w:rPr>
          <w:kern w:val="1"/>
          <w:lang w:val="el-GR"/>
        </w:rPr>
        <w:t xml:space="preserve">Μετά την έκδοση της ανωτέρω απόφασης η </w:t>
      </w:r>
      <w:r w:rsidRPr="00D86BD5">
        <w:rPr>
          <w:kern w:val="1"/>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D86BD5" w:rsidRDefault="00130942" w:rsidP="00130942">
      <w:pPr>
        <w:textAlignment w:val="baseline"/>
        <w:rPr>
          <w:kern w:val="1"/>
          <w:lang w:val="el-GR" w:eastAsia="el-GR"/>
        </w:rPr>
      </w:pPr>
      <w:r w:rsidRPr="00D86BD5">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D86BD5" w:rsidRDefault="00130942" w:rsidP="00130942">
      <w:pPr>
        <w:textAlignment w:val="baseline"/>
        <w:rPr>
          <w:kern w:val="1"/>
          <w:lang w:val="el-GR"/>
        </w:rPr>
      </w:pPr>
      <w:r w:rsidRPr="00D86BD5">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D86BD5" w:rsidRDefault="00130942" w:rsidP="00130942">
      <w:pPr>
        <w:textAlignment w:val="baseline"/>
        <w:rPr>
          <w:kern w:val="1"/>
          <w:lang w:val="el-GR"/>
        </w:rPr>
      </w:pPr>
      <w:r w:rsidRPr="00D86BD5">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Pr="00D86BD5" w:rsidRDefault="00130942" w:rsidP="00130942">
      <w:pPr>
        <w:suppressAutoHyphens w:val="0"/>
        <w:autoSpaceDE w:val="0"/>
        <w:autoSpaceDN w:val="0"/>
        <w:adjustRightInd w:val="0"/>
        <w:spacing w:after="0"/>
        <w:rPr>
          <w:kern w:val="1"/>
          <w:lang w:val="el-GR"/>
        </w:rPr>
      </w:pPr>
      <w:r w:rsidRPr="00D86BD5">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77777777" w:rsidR="00130942" w:rsidRPr="00D86BD5" w:rsidRDefault="00130942">
      <w:pPr>
        <w:textAlignment w:val="baseline"/>
        <w:rPr>
          <w:kern w:val="1"/>
          <w:lang w:val="el-GR" w:eastAsia="el-GR"/>
        </w:rPr>
      </w:pPr>
      <w:r w:rsidRPr="00D86BD5">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D86BD5">
        <w:rPr>
          <w:lang w:val="el-GR"/>
        </w:rPr>
        <w:t xml:space="preserve"> </w:t>
      </w:r>
      <w:r w:rsidRPr="00D86BD5">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D86BD5" w:rsidRDefault="00130942" w:rsidP="00130942">
      <w:pPr>
        <w:textAlignment w:val="baseline"/>
        <w:rPr>
          <w:lang w:val="el-GR"/>
        </w:rPr>
      </w:pPr>
      <w:r w:rsidRPr="00D86BD5">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77777777" w:rsidR="00130942" w:rsidRPr="00D86BD5" w:rsidRDefault="00130942">
      <w:pPr>
        <w:textAlignment w:val="baseline"/>
        <w:rPr>
          <w:rFonts w:eastAsia="Calibri"/>
          <w:i/>
          <w:color w:val="5B9BD5"/>
          <w:kern w:val="1"/>
          <w:lang w:val="el-GR" w:eastAsia="el-GR"/>
        </w:rPr>
      </w:pPr>
      <w:r w:rsidRPr="00D86BD5">
        <w:rPr>
          <w:kern w:val="1"/>
          <w:lang w:val="el-GR"/>
        </w:rPr>
        <w:t>Αν οι ισοδύναμες προσφορές έχουν την ίδια βαθμολογία τεχνικής προσφοράς</w:t>
      </w:r>
      <w:r w:rsidRPr="00D86BD5">
        <w:rPr>
          <w:rStyle w:val="WW-FootnoteReference19"/>
          <w:kern w:val="1"/>
          <w:lang w:val="el-GR"/>
        </w:rPr>
        <w:footnoteReference w:id="13"/>
      </w:r>
      <w:r w:rsidRPr="00D86BD5">
        <w:rPr>
          <w:i/>
          <w:color w:val="5B9BD5"/>
          <w:kern w:val="1"/>
          <w:lang w:val="el-GR" w:eastAsia="el-GR"/>
        </w:rPr>
        <w:t xml:space="preserve"> </w:t>
      </w:r>
      <w:r w:rsidRPr="00D86BD5">
        <w:rPr>
          <w:kern w:val="1"/>
          <w:lang w:val="el-GR"/>
        </w:rPr>
        <w:t xml:space="preserve">η αναθέτουσα αρχή επιλέγει τον ανάδοχο με κλήρωση μεταξύ των οικονομικών φορέων που υπέβαλαν τις ισοδύναμες </w:t>
      </w:r>
      <w:r w:rsidRPr="00D86BD5">
        <w:rPr>
          <w:kern w:val="1"/>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22206646" w14:textId="77777777" w:rsidR="00130942" w:rsidRPr="00D86BD5" w:rsidRDefault="00130942" w:rsidP="00130942">
      <w:pPr>
        <w:textAlignment w:val="baseline"/>
        <w:rPr>
          <w:kern w:val="1"/>
          <w:lang w:val="el-GR" w:eastAsia="el-GR"/>
        </w:rPr>
      </w:pPr>
      <w:r w:rsidRPr="00D86BD5">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D86BD5">
        <w:rPr>
          <w:rFonts w:eastAsia="Calibri"/>
          <w:i/>
          <w:color w:val="5B9BD5"/>
          <w:kern w:val="1"/>
          <w:lang w:val="el-GR" w:eastAsia="el-GR"/>
        </w:rPr>
        <w:t xml:space="preserve"> </w:t>
      </w:r>
      <w:r w:rsidRPr="00D86BD5">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4CF90908" w:rsidR="0084517C" w:rsidRPr="00D86BD5" w:rsidRDefault="0084517C" w:rsidP="0084517C">
      <w:pPr>
        <w:textAlignment w:val="baseline"/>
        <w:rPr>
          <w:color w:val="000000"/>
          <w:shd w:val="clear" w:color="auto" w:fill="FFFFFF"/>
          <w:lang w:val="el-GR"/>
        </w:rPr>
      </w:pPr>
      <w:r w:rsidRPr="00D86BD5">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D86BD5">
        <w:rPr>
          <w:lang w:val="el-GR"/>
        </w:rPr>
        <w:t>Ενιαίας Αρχής Δημοσίων Συμβάσεων (Ε.Α.ΔΗ.ΣΥ.)</w:t>
      </w:r>
      <w:r w:rsidRPr="00D86BD5">
        <w:rPr>
          <w:color w:val="000000"/>
          <w:shd w:val="clear" w:color="auto" w:fill="FFFFFF"/>
          <w:lang w:val="el-GR"/>
        </w:rPr>
        <w:t>σύμφωνα με όσα προβλέπονται στην παράγραφο 3.4 της παρούσας</w:t>
      </w:r>
      <w:r w:rsidRPr="00D86BD5">
        <w:rPr>
          <w:rStyle w:val="ab"/>
          <w:color w:val="000000"/>
          <w:shd w:val="clear" w:color="auto" w:fill="FFFFFF"/>
          <w:lang w:val="el-GR"/>
        </w:rPr>
        <w:footnoteReference w:id="14"/>
      </w:r>
      <w:r w:rsidRPr="00D86BD5">
        <w:rPr>
          <w:color w:val="000000"/>
          <w:shd w:val="clear" w:color="auto" w:fill="FFFFFF"/>
          <w:lang w:val="el-GR"/>
        </w:rPr>
        <w:t>.</w:t>
      </w:r>
    </w:p>
    <w:p w14:paraId="4F3DE40D" w14:textId="77777777" w:rsidR="0084517C" w:rsidRPr="00D86BD5" w:rsidRDefault="0084517C" w:rsidP="00130942">
      <w:pPr>
        <w:textAlignment w:val="baseline"/>
        <w:rPr>
          <w:kern w:val="1"/>
          <w:lang w:val="el-GR" w:eastAsia="el-GR"/>
        </w:rPr>
      </w:pPr>
    </w:p>
    <w:p w14:paraId="1462A1EA" w14:textId="77777777" w:rsidR="00E57533" w:rsidRPr="00D86BD5" w:rsidRDefault="00E57533" w:rsidP="00E57533">
      <w:pPr>
        <w:textAlignment w:val="baseline"/>
        <w:rPr>
          <w:kern w:val="1"/>
          <w:lang w:val="el-GR"/>
        </w:rPr>
      </w:pPr>
    </w:p>
    <w:p w14:paraId="26EA43A9" w14:textId="77777777" w:rsidR="00130942" w:rsidRPr="00D86BD5" w:rsidRDefault="00130942">
      <w:pPr>
        <w:suppressAutoHyphens w:val="0"/>
        <w:spacing w:after="0"/>
        <w:jc w:val="left"/>
        <w:rPr>
          <w:lang w:val="el-GR"/>
        </w:rPr>
      </w:pPr>
      <w:r w:rsidRPr="00D86BD5">
        <w:rPr>
          <w:lang w:val="el-GR"/>
        </w:rPr>
        <w:br w:type="page"/>
      </w:r>
    </w:p>
    <w:p w14:paraId="1B988211" w14:textId="77777777" w:rsidR="008338F0" w:rsidRPr="00D86BD5" w:rsidRDefault="003355E7" w:rsidP="003A109E">
      <w:pPr>
        <w:pStyle w:val="20"/>
        <w:rPr>
          <w:rFonts w:cs="Tahoma"/>
          <w:lang w:val="el-GR"/>
        </w:rPr>
      </w:pPr>
      <w:bookmarkStart w:id="277" w:name="__RefHeading___Toc491950129"/>
      <w:bookmarkEnd w:id="277"/>
      <w:r w:rsidRPr="00D86BD5">
        <w:rPr>
          <w:rFonts w:cs="Tahoma"/>
          <w:lang w:val="el-GR"/>
        </w:rPr>
        <w:lastRenderedPageBreak/>
        <w:tab/>
      </w:r>
      <w:bookmarkStart w:id="278" w:name="_Ref496542592"/>
      <w:bookmarkStart w:id="279" w:name="_Ref67613215"/>
      <w:bookmarkStart w:id="280" w:name="_Toc97194314"/>
      <w:bookmarkStart w:id="281" w:name="_Toc97194446"/>
      <w:bookmarkStart w:id="282" w:name="_Toc122685268"/>
      <w:r w:rsidRPr="00D86BD5">
        <w:rPr>
          <w:rFonts w:cs="Tahoma"/>
          <w:lang w:val="el-GR"/>
        </w:rPr>
        <w:t xml:space="preserve">Πρόσκληση υποβολής </w:t>
      </w:r>
      <w:r w:rsidR="00BB3801" w:rsidRPr="00D86BD5">
        <w:rPr>
          <w:rFonts w:cs="Tahoma"/>
          <w:lang w:val="el-GR"/>
        </w:rPr>
        <w:t>δικαιολογητικών προσωρινού αναδόχου</w:t>
      </w:r>
      <w:r w:rsidR="00E1337D" w:rsidRPr="00D86BD5">
        <w:rPr>
          <w:rFonts w:cs="Tahoma"/>
          <w:lang w:val="el-GR"/>
        </w:rPr>
        <w:t xml:space="preserve"> </w:t>
      </w:r>
      <w:r w:rsidRPr="00D86BD5">
        <w:rPr>
          <w:rFonts w:cs="Tahoma"/>
          <w:lang w:val="el-GR"/>
        </w:rPr>
        <w:t xml:space="preserve">- Δικαιολογητικά </w:t>
      </w:r>
      <w:bookmarkEnd w:id="278"/>
      <w:r w:rsidR="00BB3801" w:rsidRPr="00D86BD5">
        <w:rPr>
          <w:rFonts w:cs="Tahoma"/>
          <w:lang w:val="el-GR"/>
        </w:rPr>
        <w:t>προσωρινού αναδόχου</w:t>
      </w:r>
      <w:bookmarkEnd w:id="279"/>
      <w:bookmarkEnd w:id="280"/>
      <w:bookmarkEnd w:id="281"/>
      <w:bookmarkEnd w:id="282"/>
      <w:r w:rsidR="00BB3801" w:rsidRPr="00D86BD5">
        <w:rPr>
          <w:rFonts w:cs="Tahoma"/>
          <w:lang w:val="el-GR"/>
        </w:rPr>
        <w:t xml:space="preserve"> </w:t>
      </w:r>
    </w:p>
    <w:p w14:paraId="44C278E7" w14:textId="77777777" w:rsidR="00130942" w:rsidRPr="00D86BD5" w:rsidRDefault="00095840" w:rsidP="006119DB">
      <w:pPr>
        <w:rPr>
          <w:lang w:val="el-GR"/>
        </w:rPr>
      </w:pPr>
      <w:r w:rsidRPr="00D86BD5">
        <w:rPr>
          <w:lang w:val="el-GR"/>
        </w:rPr>
        <w:t xml:space="preserve">Μετά την αξιολόγηση των προσφορών, η αναθέτουσα αρχή </w:t>
      </w:r>
      <w:r w:rsidR="00130942" w:rsidRPr="00D86BD5">
        <w:rPr>
          <w:lang w:val="el-GR" w:eastAsia="ar-SA"/>
        </w:rPr>
        <w:t>αποστέλλει σχετική ηλεκτρονική  πρόσκληση</w:t>
      </w:r>
      <w:r w:rsidR="00130942" w:rsidRPr="00D86BD5">
        <w:rPr>
          <w:lang w:val="el-GR"/>
        </w:rPr>
        <w:t xml:space="preserve"> σ</w:t>
      </w:r>
      <w:r w:rsidRPr="00D86BD5">
        <w:rPr>
          <w:lang w:val="el-GR"/>
        </w:rPr>
        <w:t xml:space="preserve">τον προσφέροντα, στον οποίο πρόκειται να γίνει η κατακύρωση («προσωρινό ανάδοχο»), </w:t>
      </w:r>
      <w:r w:rsidR="00130942" w:rsidRPr="00D86BD5">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D86BD5" w:rsidRDefault="00084419" w:rsidP="00084419">
      <w:pPr>
        <w:rPr>
          <w:color w:val="000000"/>
          <w:lang w:val="el-GR" w:eastAsia="ar-SA"/>
        </w:rPr>
      </w:pPr>
      <w:r w:rsidRPr="00D86BD5">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D86BD5" w:rsidRDefault="00084419" w:rsidP="00084419">
      <w:pPr>
        <w:rPr>
          <w:strike/>
          <w:lang w:val="el-GR" w:eastAsia="ar-SA"/>
        </w:rPr>
      </w:pPr>
      <w:r w:rsidRPr="00D86BD5">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D86BD5">
        <w:rPr>
          <w:color w:val="000000"/>
          <w:lang w:val="el-GR" w:eastAsia="ar-SA"/>
        </w:rPr>
        <w:t>, σύμφωνα με τα προβλεπόμενα στις διατάξεις της ως άνω παραγράφου 2.4.2.5</w:t>
      </w:r>
      <w:r w:rsidRPr="00D86BD5">
        <w:rPr>
          <w:lang w:val="el-GR" w:eastAsia="ar-SA"/>
        </w:rPr>
        <w:t xml:space="preserve">. </w:t>
      </w:r>
    </w:p>
    <w:p w14:paraId="14ADF1E9" w14:textId="77777777" w:rsidR="00294393" w:rsidRPr="00D86BD5" w:rsidRDefault="00294393" w:rsidP="00294393">
      <w:pPr>
        <w:rPr>
          <w:lang w:val="el-GR" w:eastAsia="ar-SA"/>
        </w:rPr>
      </w:pPr>
      <w:r w:rsidRPr="00D86BD5">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77777777" w:rsidR="00294393" w:rsidRPr="00D86BD5" w:rsidRDefault="00294393" w:rsidP="00294393">
      <w:pPr>
        <w:rPr>
          <w:lang w:val="el-GR" w:eastAsia="ar-SA"/>
        </w:rPr>
      </w:pPr>
      <w:r w:rsidRPr="00D86BD5">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D86BD5" w:rsidRDefault="00294393" w:rsidP="00294393">
      <w:pPr>
        <w:rPr>
          <w:lang w:val="el-GR" w:eastAsia="ar-SA"/>
        </w:rPr>
      </w:pPr>
      <w:r w:rsidRPr="00D86BD5">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D86BD5" w:rsidRDefault="00DD0F6F" w:rsidP="00DD0F6F">
      <w:pPr>
        <w:rPr>
          <w:lang w:val="el-GR" w:eastAsia="ar-SA"/>
        </w:rPr>
      </w:pPr>
      <w:r w:rsidRPr="00D86BD5">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D86BD5" w:rsidRDefault="00DD0F6F" w:rsidP="00DD0F6F">
      <w:pPr>
        <w:rPr>
          <w:lang w:val="el-GR" w:eastAsia="ar-SA"/>
        </w:rPr>
      </w:pPr>
      <w:r w:rsidRPr="00D86BD5">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D86BD5" w:rsidRDefault="00DD0F6F" w:rsidP="00DD0F6F">
      <w:pPr>
        <w:rPr>
          <w:lang w:val="el-GR" w:eastAsia="ar-SA"/>
        </w:rPr>
      </w:pPr>
      <w:r w:rsidRPr="00D86BD5">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D86BD5" w:rsidRDefault="00DD0F6F" w:rsidP="00DD0F6F">
      <w:pPr>
        <w:rPr>
          <w:lang w:val="el-GR" w:eastAsia="ar-SA"/>
        </w:rPr>
      </w:pPr>
      <w:r w:rsidRPr="00D86BD5">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86BD5">
        <w:rPr>
          <w:i/>
          <w:color w:val="5B9BD5"/>
          <w:lang w:val="el-GR" w:eastAsia="el-GR"/>
        </w:rPr>
        <w:t xml:space="preserve"> </w:t>
      </w:r>
      <w:r w:rsidRPr="00D86BD5">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D86BD5" w:rsidRDefault="00DD0F6F" w:rsidP="00DD0F6F">
      <w:pPr>
        <w:rPr>
          <w:lang w:val="el-GR" w:eastAsia="ar-SA"/>
        </w:rPr>
      </w:pPr>
      <w:r w:rsidRPr="00D86BD5">
        <w:rPr>
          <w:lang w:val="el-GR" w:eastAsia="ar-SA"/>
        </w:rPr>
        <w:t xml:space="preserve">Αν κανένας από τους προσφέροντες δεν υποβάλλει αληθή ή ακριβή δήλωση </w:t>
      </w:r>
      <w:r w:rsidRPr="00D86BD5">
        <w:rPr>
          <w:b/>
          <w:lang w:val="el-GR" w:eastAsia="ar-SA"/>
        </w:rPr>
        <w:t>ή</w:t>
      </w:r>
      <w:r w:rsidRPr="00D86BD5">
        <w:rPr>
          <w:lang w:val="el-GR" w:eastAsia="ar-SA"/>
        </w:rPr>
        <w:t xml:space="preserve"> δεν προσκομίσει ένα ή περισσότερα από τα απαιτούμενα έγγραφα και δικαιολογητικά </w:t>
      </w:r>
      <w:r w:rsidRPr="00D86BD5">
        <w:rPr>
          <w:b/>
          <w:lang w:val="el-GR" w:eastAsia="ar-SA"/>
        </w:rPr>
        <w:t>ή</w:t>
      </w:r>
      <w:r w:rsidRPr="00D86BD5">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D86BD5" w:rsidRDefault="00DD0F6F" w:rsidP="00DD0F6F">
      <w:pPr>
        <w:rPr>
          <w:lang w:val="el-GR" w:eastAsia="ar-SA"/>
        </w:rPr>
      </w:pPr>
      <w:r w:rsidRPr="00D86BD5">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372C4273" w:rsidR="00DD0F6F" w:rsidRPr="00EF3D6C" w:rsidRDefault="00DD0F6F" w:rsidP="00DD0F6F">
      <w:pPr>
        <w:rPr>
          <w:lang w:val="el-GR" w:eastAsia="ar-SA"/>
        </w:rPr>
      </w:pPr>
      <w:r w:rsidRPr="00D86BD5">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D86BD5">
        <w:rPr>
          <w:lang w:val="el-GR" w:eastAsia="ar-SA"/>
        </w:rPr>
        <w:t>παρούσα</w:t>
      </w:r>
      <w:r w:rsidRPr="00D86BD5">
        <w:rPr>
          <w:lang w:val="el-GR" w:eastAsia="ar-SA"/>
        </w:rPr>
        <w:t xml:space="preserve"> σε </w:t>
      </w:r>
      <w:r w:rsidRPr="00EF3D6C">
        <w:rPr>
          <w:lang w:val="el-GR" w:eastAsia="ar-SA"/>
        </w:rPr>
        <w:t xml:space="preserve">ποσοστό και ως εξής: </w:t>
      </w:r>
      <w:r w:rsidR="006E75EE" w:rsidRPr="00EF3D6C">
        <w:rPr>
          <w:lang w:val="el-GR" w:eastAsia="ar-SA"/>
        </w:rPr>
        <w:t xml:space="preserve">εκατόν είκοσι </w:t>
      </w:r>
      <w:r w:rsidRPr="00EF3D6C">
        <w:rPr>
          <w:lang w:val="el-GR" w:eastAsia="ar-SA"/>
        </w:rPr>
        <w:t>τοις εκατό (</w:t>
      </w:r>
      <w:r w:rsidR="006E75EE" w:rsidRPr="00EF3D6C">
        <w:rPr>
          <w:lang w:val="el-GR" w:eastAsia="ar-SA"/>
        </w:rPr>
        <w:t>120</w:t>
      </w:r>
      <w:r w:rsidRPr="00EF3D6C">
        <w:rPr>
          <w:lang w:val="el-GR" w:eastAsia="ar-SA"/>
        </w:rPr>
        <w:t>%)</w:t>
      </w:r>
      <w:r w:rsidRPr="00EF3D6C">
        <w:rPr>
          <w:vertAlign w:val="superscript"/>
          <w:lang w:val="el-GR" w:eastAsia="ar-SA"/>
        </w:rPr>
        <w:footnoteReference w:id="15"/>
      </w:r>
      <w:r w:rsidRPr="00EF3D6C">
        <w:rPr>
          <w:lang w:val="el-GR" w:eastAsia="ar-SA"/>
        </w:rPr>
        <w:t xml:space="preserve"> στην περίπτωση της μεγαλύτερης ποσότητας</w:t>
      </w:r>
      <w:r w:rsidR="001A3FD6" w:rsidRPr="00EF3D6C">
        <w:rPr>
          <w:lang w:val="el-GR" w:eastAsia="ar-SA"/>
        </w:rPr>
        <w:t>, εφόσον εξασφαλιστεί η σχετική χρηματοδότηση,</w:t>
      </w:r>
      <w:r w:rsidRPr="00EF3D6C">
        <w:rPr>
          <w:lang w:val="el-GR" w:eastAsia="ar-SA"/>
        </w:rPr>
        <w:t xml:space="preserve"> και </w:t>
      </w:r>
      <w:r w:rsidR="006E75EE" w:rsidRPr="00EF3D6C">
        <w:rPr>
          <w:lang w:val="el-GR" w:eastAsia="ar-SA"/>
        </w:rPr>
        <w:t xml:space="preserve">ογδόντα </w:t>
      </w:r>
      <w:r w:rsidRPr="00EF3D6C">
        <w:rPr>
          <w:lang w:val="el-GR" w:eastAsia="ar-SA"/>
        </w:rPr>
        <w:t>τοις εκατό (</w:t>
      </w:r>
      <w:r w:rsidR="006E75EE" w:rsidRPr="00EF3D6C">
        <w:rPr>
          <w:lang w:val="el-GR" w:eastAsia="ar-SA"/>
        </w:rPr>
        <w:t>80</w:t>
      </w:r>
      <w:r w:rsidRPr="00EF3D6C">
        <w:rPr>
          <w:lang w:val="el-GR" w:eastAsia="ar-SA"/>
        </w:rPr>
        <w:t>%)</w:t>
      </w:r>
      <w:r w:rsidRPr="00EF3D6C">
        <w:rPr>
          <w:vertAlign w:val="superscript"/>
          <w:lang w:val="el-GR" w:eastAsia="ar-SA"/>
        </w:rPr>
        <w:footnoteReference w:id="16"/>
      </w:r>
      <w:r w:rsidRPr="00EF3D6C">
        <w:rPr>
          <w:lang w:val="el-GR" w:eastAsia="ar-SA"/>
        </w:rPr>
        <w:t xml:space="preserve"> στην περίπτωση μικρότερης ποσότητας.</w:t>
      </w:r>
    </w:p>
    <w:p w14:paraId="733F67E7" w14:textId="77777777" w:rsidR="00095840" w:rsidRPr="00EF3D6C" w:rsidRDefault="00095840" w:rsidP="00095840">
      <w:pPr>
        <w:rPr>
          <w:lang w:val="el-GR"/>
        </w:rPr>
      </w:pPr>
      <w:r w:rsidRPr="00EF3D6C">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08DC6874" w:rsidR="00F005B4" w:rsidRPr="00D86BD5" w:rsidRDefault="00F005B4" w:rsidP="00F005B4">
      <w:pPr>
        <w:textAlignment w:val="baseline"/>
        <w:rPr>
          <w:rFonts w:eastAsiaTheme="minorHAnsi"/>
          <w:color w:val="000000"/>
          <w:shd w:val="clear" w:color="auto" w:fill="FFFFFF"/>
          <w:lang w:val="el-GR" w:eastAsia="en-US"/>
        </w:rPr>
      </w:pPr>
      <w:r w:rsidRPr="00D86BD5">
        <w:rPr>
          <w:rFonts w:eastAsiaTheme="minorHAnsi"/>
          <w:color w:val="000000"/>
          <w:shd w:val="clear" w:color="auto" w:fill="FFFFFF"/>
          <w:lang w:val="el-GR" w:eastAsia="en-US"/>
        </w:rPr>
        <w:t>Σε κάθε περίπτωση,</w:t>
      </w:r>
      <w:r w:rsidRPr="00D86BD5">
        <w:rPr>
          <w:color w:val="000000"/>
          <w:shd w:val="clear" w:color="auto" w:fill="FFFFFF"/>
          <w:lang w:val="el-GR"/>
        </w:rPr>
        <w:t xml:space="preserve"> </w:t>
      </w:r>
      <w:r w:rsidRPr="00D86BD5">
        <w:rPr>
          <w:rFonts w:eastAsiaTheme="minorHAnsi"/>
          <w:color w:val="000000"/>
          <w:shd w:val="clear" w:color="auto" w:fill="FFFFFF"/>
          <w:lang w:val="el-GR" w:eastAsia="en-US"/>
        </w:rPr>
        <w:t>όταν εξ αρχής έχει υποβληθεί μία προσφορά,</w:t>
      </w:r>
      <w:r w:rsidRPr="00D86BD5">
        <w:rPr>
          <w:color w:val="000000"/>
          <w:shd w:val="clear" w:color="auto" w:fill="FFFFFF"/>
          <w:lang w:val="el-GR"/>
        </w:rPr>
        <w:t xml:space="preserve"> τα </w:t>
      </w:r>
      <w:r w:rsidRPr="00D86BD5">
        <w:rPr>
          <w:rFonts w:eastAsiaTheme="minorHAnsi"/>
          <w:color w:val="000000"/>
          <w:shd w:val="clear" w:color="auto" w:fill="FFFFFF"/>
          <w:lang w:val="el-GR" w:eastAsia="en-US"/>
        </w:rPr>
        <w:t>αποτελέσματα όλων των σταδίων</w:t>
      </w:r>
      <w:r w:rsidRPr="00D86BD5">
        <w:rPr>
          <w:color w:val="000000"/>
          <w:shd w:val="clear" w:color="auto" w:fill="FFFFFF"/>
          <w:lang w:val="el-GR"/>
        </w:rPr>
        <w:t xml:space="preserve"> της διαδικασίας ανάθεσης</w:t>
      </w:r>
      <w:r w:rsidRPr="00D86BD5">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D86BD5">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D86BD5">
        <w:rPr>
          <w:lang w:val="el-GR"/>
        </w:rPr>
        <w:t>Ε.Α.ΔΗ.ΣΥ.</w:t>
      </w:r>
      <w:r w:rsidR="009354F1" w:rsidRPr="00D86BD5">
        <w:rPr>
          <w:lang w:val="el-GR"/>
        </w:rPr>
        <w:t xml:space="preserve"> </w:t>
      </w:r>
      <w:r w:rsidRPr="00D86BD5">
        <w:rPr>
          <w:color w:val="000000"/>
          <w:shd w:val="clear" w:color="auto" w:fill="FFFFFF"/>
          <w:lang w:val="el-GR"/>
        </w:rPr>
        <w:t>σύμφωνα με όσα προβλέπονται στην παράγραφο 3.4 της παρούσας</w:t>
      </w:r>
      <w:r w:rsidRPr="00D86BD5">
        <w:rPr>
          <w:rStyle w:val="ab"/>
          <w:rFonts w:eastAsiaTheme="minorHAnsi"/>
          <w:color w:val="000000"/>
          <w:shd w:val="clear" w:color="auto" w:fill="FFFFFF"/>
          <w:lang w:val="el-GR" w:eastAsia="en-US"/>
        </w:rPr>
        <w:footnoteReference w:id="17"/>
      </w:r>
      <w:r w:rsidRPr="00D86BD5">
        <w:rPr>
          <w:rFonts w:eastAsiaTheme="minorHAnsi"/>
          <w:color w:val="000000"/>
          <w:shd w:val="clear" w:color="auto" w:fill="FFFFFF"/>
          <w:lang w:val="el-GR" w:eastAsia="en-US"/>
        </w:rPr>
        <w:t>.</w:t>
      </w:r>
    </w:p>
    <w:p w14:paraId="301AEDCD" w14:textId="77777777" w:rsidR="006119DB" w:rsidRPr="00D86BD5" w:rsidRDefault="006119DB" w:rsidP="00821852">
      <w:pPr>
        <w:rPr>
          <w:lang w:val="el-GR"/>
        </w:rPr>
      </w:pPr>
    </w:p>
    <w:p w14:paraId="1421ADF0" w14:textId="77777777" w:rsidR="008338F0" w:rsidRPr="00D86BD5" w:rsidRDefault="003355E7" w:rsidP="003A109E">
      <w:pPr>
        <w:pStyle w:val="20"/>
        <w:rPr>
          <w:rFonts w:cs="Tahoma"/>
          <w:lang w:val="el-GR"/>
        </w:rPr>
      </w:pPr>
      <w:bookmarkStart w:id="283" w:name="_Toc74566895"/>
      <w:bookmarkStart w:id="284" w:name="_Toc74566896"/>
      <w:bookmarkStart w:id="285" w:name="_Toc74566897"/>
      <w:bookmarkStart w:id="286" w:name="_Toc74566898"/>
      <w:bookmarkStart w:id="287" w:name="_Toc74566899"/>
      <w:bookmarkStart w:id="288" w:name="_Toc74566900"/>
      <w:bookmarkStart w:id="289" w:name="_Toc74566901"/>
      <w:bookmarkStart w:id="290" w:name="_Toc74566902"/>
      <w:bookmarkStart w:id="291" w:name="_Toc74566903"/>
      <w:bookmarkStart w:id="292" w:name="_Toc74566904"/>
      <w:bookmarkStart w:id="293" w:name="_Toc74566905"/>
      <w:bookmarkStart w:id="294" w:name="_Toc74566906"/>
      <w:bookmarkStart w:id="295" w:name="_Toc74566907"/>
      <w:bookmarkStart w:id="296" w:name="_Toc74566908"/>
      <w:bookmarkStart w:id="297" w:name="_Toc74566909"/>
      <w:bookmarkStart w:id="298" w:name="_Toc74566910"/>
      <w:bookmarkStart w:id="299" w:name="_Toc74566911"/>
      <w:bookmarkStart w:id="300" w:name="_Toc74566912"/>
      <w:bookmarkStart w:id="301" w:name="_Toc74566913"/>
      <w:bookmarkStart w:id="302" w:name="_Toc7456691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D86BD5">
        <w:rPr>
          <w:rFonts w:cs="Tahoma"/>
          <w:lang w:val="el-GR"/>
        </w:rPr>
        <w:lastRenderedPageBreak/>
        <w:tab/>
      </w:r>
      <w:bookmarkStart w:id="303" w:name="_Toc97194315"/>
      <w:bookmarkStart w:id="304" w:name="_Toc97194447"/>
      <w:bookmarkStart w:id="305" w:name="_Ref113958813"/>
      <w:bookmarkStart w:id="306" w:name="_Ref113958825"/>
      <w:bookmarkStart w:id="307" w:name="_Ref113958826"/>
      <w:bookmarkStart w:id="308" w:name="_Toc122685269"/>
      <w:r w:rsidRPr="00D86BD5">
        <w:rPr>
          <w:rFonts w:cs="Tahoma"/>
          <w:lang w:val="el-GR"/>
        </w:rPr>
        <w:t>Κατακύρωση - σύναψη σύμβασης</w:t>
      </w:r>
      <w:bookmarkEnd w:id="303"/>
      <w:bookmarkEnd w:id="304"/>
      <w:bookmarkEnd w:id="305"/>
      <w:bookmarkEnd w:id="306"/>
      <w:bookmarkEnd w:id="307"/>
      <w:bookmarkEnd w:id="308"/>
      <w:r w:rsidRPr="00D86BD5">
        <w:rPr>
          <w:rFonts w:cs="Tahoma"/>
          <w:lang w:val="el-GR"/>
        </w:rPr>
        <w:t xml:space="preserve"> </w:t>
      </w:r>
    </w:p>
    <w:p w14:paraId="00FD523B" w14:textId="77777777" w:rsidR="005B1D5A" w:rsidRPr="00D86BD5" w:rsidRDefault="00035295" w:rsidP="005B1D5A">
      <w:pPr>
        <w:rPr>
          <w:lang w:val="el-GR" w:eastAsia="ar-SA"/>
        </w:rPr>
      </w:pPr>
      <w:r w:rsidRPr="00D86BD5">
        <w:rPr>
          <w:lang w:val="el-GR" w:eastAsia="ar-SA"/>
        </w:rPr>
        <w:t xml:space="preserve">3.3.1 </w:t>
      </w:r>
      <w:r w:rsidR="005B1D5A" w:rsidRPr="00D86BD5">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7777777" w:rsidR="005B1D5A" w:rsidRPr="00D86BD5" w:rsidRDefault="005B1D5A" w:rsidP="005B1D5A">
      <w:pPr>
        <w:rPr>
          <w:lang w:val="el-GR" w:eastAsia="ar-SA"/>
        </w:rPr>
      </w:pPr>
      <w:r w:rsidRPr="00D86BD5">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0A9FD6E0" w:rsidR="005B1D5A" w:rsidRPr="00D86BD5" w:rsidRDefault="005B1D5A" w:rsidP="005B1D5A">
      <w:pPr>
        <w:rPr>
          <w:lang w:val="el-GR" w:eastAsia="ar-SA"/>
        </w:rPr>
      </w:pPr>
      <w:r w:rsidRPr="00D86BD5">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D86BD5">
        <w:rPr>
          <w:lang w:val="el-GR"/>
        </w:rPr>
        <w:t xml:space="preserve"> με ενέργειες της αναθέτουσας αρχής</w:t>
      </w:r>
      <w:r w:rsidRPr="00D86BD5">
        <w:rPr>
          <w:lang w:val="el-GR" w:eastAsia="ar-SA"/>
        </w:rPr>
        <w:t xml:space="preserve">. Κατά της απόφασης κατακύρωσης χωρεί προδικαστική προσφυγή ενώπιον της </w:t>
      </w:r>
      <w:r w:rsidR="00602A33" w:rsidRPr="00D86BD5">
        <w:rPr>
          <w:lang w:val="el-GR"/>
        </w:rPr>
        <w:t>Ε.Α.ΔΗ.ΣΥ.</w:t>
      </w:r>
      <w:r w:rsidRPr="00D86BD5">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D86BD5" w:rsidRDefault="00035295" w:rsidP="005B1D5A">
      <w:pPr>
        <w:rPr>
          <w:lang w:val="el-GR" w:eastAsia="ar-SA"/>
        </w:rPr>
      </w:pPr>
      <w:r w:rsidRPr="00D86BD5">
        <w:rPr>
          <w:lang w:val="el-GR" w:eastAsia="ar-SA"/>
        </w:rPr>
        <w:t xml:space="preserve">3.3.2 </w:t>
      </w:r>
      <w:r w:rsidR="005B1D5A" w:rsidRPr="00D86BD5">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D86BD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D86BD5">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21D88F4B" w:rsidR="005B1D5A" w:rsidRPr="00D86BD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BD5">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D86BD5">
        <w:rPr>
          <w:lang w:val="el-GR"/>
        </w:rPr>
        <w:t>Ε.Α.ΔΗ.ΣΥ.</w:t>
      </w:r>
      <w:r w:rsidR="00214367" w:rsidRPr="00D86BD5">
        <w:rPr>
          <w:lang w:val="el-GR"/>
        </w:rPr>
        <w:t xml:space="preserve"> </w:t>
      </w:r>
      <w:r w:rsidRPr="00D86BD5">
        <w:rPr>
          <w:lang w:val="el-GR" w:eastAsia="ar-SA"/>
        </w:rPr>
        <w:t xml:space="preserve">και σε περίπτωση άσκησης αίτησης αναστολής κατά της απόφασης της </w:t>
      </w:r>
      <w:r w:rsidR="00602A33" w:rsidRPr="00D86BD5">
        <w:rPr>
          <w:lang w:val="el-GR"/>
        </w:rPr>
        <w:t>Ε.Α.ΔΗ.ΣΥ.</w:t>
      </w:r>
      <w:r w:rsidRPr="00D86BD5">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D86BD5">
          <w:rPr>
            <w:lang w:val="el-GR" w:eastAsia="ar-SA"/>
          </w:rPr>
          <w:t>παρ.</w:t>
        </w:r>
      </w:hyperlink>
      <w:r w:rsidR="00AE68A4">
        <w:rPr>
          <w:lang w:val="el-GR" w:eastAsia="ar-SA"/>
        </w:rPr>
        <w:t xml:space="preserve"> </w:t>
      </w:r>
      <w:hyperlink r:id="rId24" w:anchor="art372_4" w:history="1">
        <w:r w:rsidRPr="00D86BD5">
          <w:rPr>
            <w:lang w:val="el-GR" w:eastAsia="ar-SA"/>
          </w:rPr>
          <w:t>4 του άρθρου 372</w:t>
        </w:r>
      </w:hyperlink>
      <w:r w:rsidRPr="00D86BD5">
        <w:rPr>
          <w:lang w:val="el-GR" w:eastAsia="ar-SA"/>
        </w:rPr>
        <w:t xml:space="preserve"> του ν. 4412/2016,</w:t>
      </w:r>
    </w:p>
    <w:p w14:paraId="07C81450" w14:textId="77777777" w:rsidR="005B1D5A" w:rsidRPr="00D86BD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BD5">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55C6A120" w:rsidR="005B1D5A" w:rsidRPr="00D86BD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BD5">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5" w:history="1">
        <w:r w:rsidRPr="00D86BD5">
          <w:rPr>
            <w:lang w:val="el-GR" w:eastAsia="ar-SA"/>
          </w:rPr>
          <w:t>άρθρο 79Α</w:t>
        </w:r>
      </w:hyperlink>
      <w:r w:rsidRPr="00D86BD5">
        <w:rPr>
          <w:lang w:val="el-GR" w:eastAsia="ar-SA"/>
        </w:rPr>
        <w:t xml:space="preserve"> του ν. 4412/2016</w:t>
      </w:r>
      <w:r w:rsidR="009354F1" w:rsidRPr="00D86BD5">
        <w:rPr>
          <w:lang w:val="el-GR" w:eastAsia="ar-SA"/>
        </w:rPr>
        <w:t xml:space="preserve"> περί υπογραφής Ευρωπαϊκού Ενιαίου Εγγράφου Σύμβασης</w:t>
      </w:r>
      <w:r w:rsidRPr="00D86BD5">
        <w:rPr>
          <w:lang w:val="el-GR" w:eastAsia="ar-SA"/>
        </w:rPr>
        <w:t>, στην οποία δηλώνεται ότι, δεν έχουν επέλθει στο πρόσωπό του οψιγενείς μεταβολές κατά την έννοια του </w:t>
      </w:r>
      <w:hyperlink r:id="rId26" w:anchor="art104" w:history="1">
        <w:r w:rsidRPr="00D86BD5">
          <w:rPr>
            <w:lang w:val="el-GR" w:eastAsia="ar-SA"/>
          </w:rPr>
          <w:t>άρθρου 104</w:t>
        </w:r>
      </w:hyperlink>
      <w:r w:rsidRPr="00D86BD5">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D86BD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D86BD5" w:rsidRDefault="005B1D5A" w:rsidP="005B1D5A">
      <w:pPr>
        <w:rPr>
          <w:lang w:val="el-GR" w:eastAsia="ar-SA"/>
        </w:rPr>
      </w:pPr>
      <w:r w:rsidRPr="00D86BD5">
        <w:rPr>
          <w:lang w:val="el-GR"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143B212D" w:rsidR="005B1D5A" w:rsidRPr="00D86BD5" w:rsidRDefault="005B1D5A" w:rsidP="005B1D5A">
      <w:pPr>
        <w:tabs>
          <w:tab w:val="left" w:pos="1980"/>
        </w:tabs>
        <w:rPr>
          <w:b/>
          <w:bCs/>
          <w:lang w:val="el-GR" w:eastAsia="ar-SA"/>
        </w:rPr>
      </w:pPr>
      <w:r w:rsidRPr="00D86BD5">
        <w:rPr>
          <w:lang w:val="el-GR"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w:t>
      </w:r>
      <w:r w:rsidRPr="00D86BD5">
        <w:rPr>
          <w:i/>
          <w:lang w:val="el-GR" w:eastAsia="ar-SA"/>
        </w:rPr>
        <w:t>Δικαιολογητικά για την τήρηση των μητρώων του ν. 3310/2005 όπως τροποποιήθηκε με το ν. 3414/2005</w:t>
      </w:r>
      <w:r w:rsidRPr="00D86BD5">
        <w:rPr>
          <w:lang w:val="el-GR" w:eastAsia="ar-SA"/>
        </w:rPr>
        <w:t>»</w:t>
      </w:r>
      <w:r w:rsidRPr="00D86BD5">
        <w:rPr>
          <w:vertAlign w:val="superscript"/>
          <w:lang w:val="el-GR" w:eastAsia="ar-SA"/>
        </w:rPr>
        <w:footnoteReference w:id="18"/>
      </w:r>
      <w:r w:rsidRPr="00D86BD5">
        <w:rPr>
          <w:lang w:val="el-GR" w:eastAsia="ar-SA"/>
        </w:rPr>
        <w:t>.</w:t>
      </w:r>
    </w:p>
    <w:p w14:paraId="5E852858" w14:textId="77777777" w:rsidR="005B1D5A" w:rsidRPr="00D86BD5" w:rsidRDefault="005B1D5A" w:rsidP="005B1D5A">
      <w:pPr>
        <w:rPr>
          <w:lang w:val="el-GR" w:eastAsia="ar-SA"/>
        </w:rPr>
      </w:pPr>
      <w:r w:rsidRPr="00D86BD5">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D86BD5">
        <w:rPr>
          <w:vertAlign w:val="superscript"/>
          <w:lang w:val="el-GR" w:eastAsia="ar-SA"/>
        </w:rPr>
        <w:footnoteReference w:id="19"/>
      </w:r>
    </w:p>
    <w:p w14:paraId="3569ADAF" w14:textId="77777777" w:rsidR="005B1D5A" w:rsidRPr="00D86BD5" w:rsidRDefault="005B1D5A" w:rsidP="005B1D5A">
      <w:pPr>
        <w:rPr>
          <w:lang w:val="el-GR" w:eastAsia="ar-SA"/>
        </w:rPr>
      </w:pPr>
      <w:r w:rsidRPr="00D86BD5">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920BABA" w14:textId="77777777" w:rsidR="008338F0" w:rsidRPr="00D86BD5" w:rsidRDefault="003355E7" w:rsidP="003A109E">
      <w:pPr>
        <w:pStyle w:val="20"/>
        <w:rPr>
          <w:rFonts w:cs="Tahoma"/>
          <w:lang w:val="el-GR"/>
        </w:rPr>
      </w:pPr>
      <w:bookmarkStart w:id="309" w:name="_Toc74566916"/>
      <w:bookmarkStart w:id="310" w:name="_Toc74566917"/>
      <w:bookmarkStart w:id="311" w:name="_Toc74566918"/>
      <w:bookmarkStart w:id="312" w:name="_Toc74566919"/>
      <w:bookmarkStart w:id="313" w:name="_Toc74566920"/>
      <w:bookmarkStart w:id="314" w:name="_Toc74566921"/>
      <w:bookmarkStart w:id="315" w:name="_Toc74566922"/>
      <w:bookmarkStart w:id="316" w:name="_Toc74566923"/>
      <w:bookmarkStart w:id="317" w:name="_Toc74566924"/>
      <w:bookmarkStart w:id="318" w:name="_Toc74566925"/>
      <w:bookmarkStart w:id="319" w:name="_Toc74566926"/>
      <w:bookmarkStart w:id="320" w:name="_Προδικαστικές_Προσφυγές_-"/>
      <w:bookmarkStart w:id="321" w:name="_Toc97194316"/>
      <w:bookmarkStart w:id="322" w:name="_Toc97194448"/>
      <w:bookmarkStart w:id="323" w:name="_Toc122685270"/>
      <w:bookmarkStart w:id="324" w:name="_Ref496542648"/>
      <w:bookmarkStart w:id="325" w:name="_Ref496542669"/>
      <w:bookmarkEnd w:id="309"/>
      <w:bookmarkEnd w:id="310"/>
      <w:bookmarkEnd w:id="311"/>
      <w:bookmarkEnd w:id="312"/>
      <w:bookmarkEnd w:id="313"/>
      <w:bookmarkEnd w:id="314"/>
      <w:bookmarkEnd w:id="315"/>
      <w:bookmarkEnd w:id="316"/>
      <w:bookmarkEnd w:id="317"/>
      <w:bookmarkEnd w:id="318"/>
      <w:bookmarkEnd w:id="319"/>
      <w:bookmarkEnd w:id="320"/>
      <w:r w:rsidRPr="00D86BD5">
        <w:rPr>
          <w:rFonts w:cs="Tahoma"/>
          <w:lang w:val="el-GR"/>
        </w:rPr>
        <w:t xml:space="preserve">Προδικαστικές Προσφυγές - </w:t>
      </w:r>
      <w:r w:rsidR="005B1D5A" w:rsidRPr="00D86BD5">
        <w:rPr>
          <w:rFonts w:cs="Tahoma"/>
          <w:lang w:val="el-GR"/>
        </w:rPr>
        <w:t>Προσωρινή και Οριστική Δικαστική Προστασία</w:t>
      </w:r>
      <w:bookmarkEnd w:id="321"/>
      <w:bookmarkEnd w:id="322"/>
      <w:bookmarkEnd w:id="323"/>
      <w:r w:rsidR="005B1D5A" w:rsidRPr="00D86BD5" w:rsidDel="005B1D5A">
        <w:rPr>
          <w:rFonts w:cs="Tahoma"/>
          <w:lang w:val="el-GR"/>
        </w:rPr>
        <w:t xml:space="preserve"> </w:t>
      </w:r>
      <w:bookmarkEnd w:id="324"/>
      <w:bookmarkEnd w:id="325"/>
      <w:r w:rsidRPr="00D86BD5">
        <w:rPr>
          <w:rFonts w:cs="Tahoma"/>
          <w:lang w:val="el-GR"/>
        </w:rPr>
        <w:t xml:space="preserve"> </w:t>
      </w:r>
    </w:p>
    <w:p w14:paraId="07A85813" w14:textId="58D5CD70" w:rsidR="005B1D5A" w:rsidRPr="00D86BD5" w:rsidRDefault="005B1D5A" w:rsidP="005B1D5A">
      <w:pPr>
        <w:rPr>
          <w:color w:val="000000"/>
          <w:lang w:val="el-GR"/>
        </w:rPr>
      </w:pPr>
      <w:r w:rsidRPr="00D86BD5">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D86BD5">
        <w:rPr>
          <w:lang w:val="el-GR"/>
        </w:rPr>
        <w:t>Ενιαία Αρχή Δημοσίων Συμβάσεων (</w:t>
      </w:r>
      <w:r w:rsidR="00602A33" w:rsidRPr="00D86BD5">
        <w:rPr>
          <w:lang w:val="el-GR"/>
        </w:rPr>
        <w:t>Ε.Α.ΔΗ.ΣΥ.</w:t>
      </w:r>
      <w:r w:rsidR="00D246C2" w:rsidRPr="00D86BD5">
        <w:rPr>
          <w:lang w:val="el-GR"/>
        </w:rPr>
        <w:t xml:space="preserve">) </w:t>
      </w:r>
      <w:r w:rsidRPr="00D86BD5">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D86BD5" w:rsidRDefault="005B1D5A" w:rsidP="005B1D5A">
      <w:pPr>
        <w:rPr>
          <w:color w:val="000000"/>
          <w:lang w:val="el-GR"/>
        </w:rPr>
      </w:pPr>
      <w:r w:rsidRPr="00D86BD5">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D86BD5" w:rsidRDefault="005B1D5A" w:rsidP="005B1D5A">
      <w:pPr>
        <w:rPr>
          <w:color w:val="000000"/>
          <w:lang w:val="el-GR"/>
        </w:rPr>
      </w:pPr>
      <w:r w:rsidRPr="00D86BD5">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D86BD5" w:rsidRDefault="005B1D5A" w:rsidP="005B1D5A">
      <w:pPr>
        <w:rPr>
          <w:color w:val="000000"/>
          <w:lang w:val="el-GR"/>
        </w:rPr>
      </w:pPr>
      <w:r w:rsidRPr="00D86BD5">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86BD5" w:rsidRDefault="005B1D5A" w:rsidP="00ED783C">
      <w:pPr>
        <w:rPr>
          <w:color w:val="000000"/>
          <w:lang w:val="el-GR"/>
        </w:rPr>
      </w:pPr>
      <w:r w:rsidRPr="00D86BD5">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86BD5">
        <w:rPr>
          <w:color w:val="000000"/>
          <w:lang w:val="el-GR"/>
        </w:rPr>
        <w:t>.</w:t>
      </w:r>
    </w:p>
    <w:p w14:paraId="416B0C67" w14:textId="77777777" w:rsidR="005B1D5A" w:rsidRPr="00D86BD5" w:rsidRDefault="00E536F5" w:rsidP="005B1D5A">
      <w:pPr>
        <w:rPr>
          <w:color w:val="000000"/>
          <w:lang w:val="el-GR"/>
        </w:rPr>
      </w:pPr>
      <w:r w:rsidRPr="00D86BD5" w:rsidDel="00E536F5">
        <w:rPr>
          <w:color w:val="000000"/>
          <w:lang w:val="el-GR"/>
        </w:rPr>
        <w:t xml:space="preserve"> </w:t>
      </w:r>
      <w:r w:rsidR="005B1D5A" w:rsidRPr="00D86BD5">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D86BD5">
        <w:rPr>
          <w:rStyle w:val="ab"/>
          <w:color w:val="000000"/>
          <w:lang w:val="el-GR"/>
        </w:rPr>
        <w:footnoteReference w:id="20"/>
      </w:r>
      <w:r w:rsidR="005B1D5A" w:rsidRPr="00D86BD5">
        <w:rPr>
          <w:color w:val="000000"/>
          <w:lang w:val="el-GR"/>
        </w:rPr>
        <w:t xml:space="preserve"> .</w:t>
      </w:r>
    </w:p>
    <w:p w14:paraId="42C78FAE" w14:textId="77777777" w:rsidR="005B1D5A" w:rsidRPr="00D86BD5" w:rsidRDefault="005B1D5A" w:rsidP="005B1D5A">
      <w:pPr>
        <w:rPr>
          <w:color w:val="000000"/>
          <w:lang w:val="el-GR"/>
        </w:rPr>
      </w:pPr>
      <w:r w:rsidRPr="00D86BD5">
        <w:rPr>
          <w:color w:val="000000"/>
          <w:lang w:val="el-GR"/>
        </w:rPr>
        <w:lastRenderedPageBreak/>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D86BD5">
        <w:rPr>
          <w:rStyle w:val="ab"/>
          <w:color w:val="000000"/>
          <w:lang w:val="el-GR"/>
        </w:rPr>
        <w:footnoteReference w:id="21"/>
      </w:r>
      <w:r w:rsidRPr="00D86BD5">
        <w:rPr>
          <w:color w:val="000000"/>
          <w:lang w:val="el-GR"/>
        </w:rPr>
        <w:t>.</w:t>
      </w:r>
    </w:p>
    <w:p w14:paraId="7CDFCBE4" w14:textId="77777777" w:rsidR="005B1D5A" w:rsidRPr="00D86BD5" w:rsidRDefault="005B1D5A" w:rsidP="005B1D5A">
      <w:pPr>
        <w:rPr>
          <w:color w:val="000000"/>
          <w:lang w:val="el-GR"/>
        </w:rPr>
      </w:pPr>
      <w:r w:rsidRPr="00D86BD5">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86BD5">
        <w:rPr>
          <w:lang w:val="el-GR"/>
        </w:rPr>
        <w:t xml:space="preserve"> </w:t>
      </w:r>
      <w:r w:rsidRPr="00D86BD5">
        <w:rPr>
          <w:color w:val="000000"/>
          <w:lang w:val="el-GR"/>
        </w:rPr>
        <w:t>σύμφωνα με το άρθρο 18 της Κ.Υ.Α. Προμήθειες και Υπηρεσίες.</w:t>
      </w:r>
    </w:p>
    <w:p w14:paraId="309DE72F" w14:textId="1D37177C" w:rsidR="005B1D5A" w:rsidRPr="00D86BD5" w:rsidRDefault="005B1D5A" w:rsidP="005B1D5A">
      <w:pPr>
        <w:rPr>
          <w:color w:val="000000"/>
          <w:lang w:val="el-GR"/>
        </w:rPr>
      </w:pPr>
      <w:r w:rsidRPr="00D86BD5">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86BD5">
        <w:rPr>
          <w:color w:val="000000"/>
          <w:lang w:val="el-GR"/>
        </w:rPr>
        <w:t xml:space="preserve"> όπως τροποποιήθηκε με το άρθρο 135 Ν. 4782/2021</w:t>
      </w:r>
      <w:r w:rsidRPr="00D86BD5">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D86BD5">
        <w:rPr>
          <w:lang w:val="el-GR"/>
        </w:rPr>
        <w:t>Ε.Α.ΔΗ.ΣΥ.</w:t>
      </w:r>
      <w:r w:rsidR="00ED4715" w:rsidRPr="00D86BD5">
        <w:rPr>
          <w:lang w:val="el-GR"/>
        </w:rPr>
        <w:t xml:space="preserve"> </w:t>
      </w:r>
      <w:r w:rsidRPr="00D86BD5">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658CA2B2" w:rsidR="005B1D5A" w:rsidRPr="00D86BD5" w:rsidRDefault="005B1D5A" w:rsidP="005B1D5A">
      <w:pPr>
        <w:rPr>
          <w:color w:val="000000"/>
          <w:lang w:val="el-GR"/>
        </w:rPr>
      </w:pPr>
      <w:r w:rsidRPr="00D86BD5">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D86BD5">
        <w:rPr>
          <w:lang w:val="el-GR"/>
        </w:rPr>
        <w:t xml:space="preserve">Ε.Α.ΔΗ.ΣΥ. </w:t>
      </w:r>
      <w:r w:rsidRPr="00D86BD5">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D86BD5" w:rsidRDefault="005B1D5A" w:rsidP="005B1D5A">
      <w:pPr>
        <w:rPr>
          <w:color w:val="000000"/>
          <w:lang w:val="el-GR"/>
        </w:rPr>
      </w:pPr>
      <w:r w:rsidRPr="00D86BD5">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D86BD5" w:rsidRDefault="005B1D5A" w:rsidP="005B1D5A">
      <w:pPr>
        <w:rPr>
          <w:color w:val="000000"/>
          <w:lang w:val="el-GR"/>
        </w:rPr>
      </w:pPr>
      <w:r w:rsidRPr="00D86BD5">
        <w:rPr>
          <w:color w:val="000000"/>
          <w:lang w:val="el-GR"/>
        </w:rPr>
        <w:t>Μετά την, κατά τα ως άνω, ηλεκτρονική κατάθεση της προδικαστικής προσφυγής η αναθέτουσα αρχή,</w:t>
      </w:r>
      <w:r w:rsidRPr="00D86BD5">
        <w:rPr>
          <w:lang w:val="el-GR"/>
        </w:rPr>
        <w:t xml:space="preserve"> </w:t>
      </w:r>
      <w:r w:rsidRPr="00D86BD5">
        <w:rPr>
          <w:color w:val="000000"/>
          <w:lang w:val="el-GR"/>
        </w:rPr>
        <w:t xml:space="preserve"> μέσω της λειτουργίας «Επικοινωνία»  : </w:t>
      </w:r>
    </w:p>
    <w:p w14:paraId="66D5EF7C" w14:textId="77777777" w:rsidR="005B1D5A" w:rsidRPr="00D86BD5" w:rsidRDefault="005B1D5A" w:rsidP="005B1D5A">
      <w:pPr>
        <w:rPr>
          <w:color w:val="000000"/>
          <w:lang w:val="el-GR"/>
        </w:rPr>
      </w:pPr>
      <w:r w:rsidRPr="00D86BD5">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5F4A7EC6" w:rsidR="005B1D5A" w:rsidRPr="00D86BD5" w:rsidRDefault="005B1D5A" w:rsidP="005B1D5A">
      <w:pPr>
        <w:rPr>
          <w:color w:val="000000"/>
          <w:lang w:val="el-GR"/>
        </w:rPr>
      </w:pPr>
      <w:r w:rsidRPr="00D86BD5">
        <w:rPr>
          <w:color w:val="000000"/>
          <w:lang w:val="el-GR"/>
        </w:rPr>
        <w:t xml:space="preserve">β) Διαβιβάζει στην </w:t>
      </w:r>
      <w:r w:rsidR="00ED4715" w:rsidRPr="00D86BD5">
        <w:rPr>
          <w:lang w:val="el-GR"/>
        </w:rPr>
        <w:t>Ε.Α.ΔΗ.ΣΥ.</w:t>
      </w:r>
      <w:r w:rsidRPr="00D86BD5">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D86BD5" w:rsidRDefault="005B1D5A" w:rsidP="005B1D5A">
      <w:pPr>
        <w:rPr>
          <w:color w:val="000000"/>
          <w:lang w:val="el-GR"/>
        </w:rPr>
      </w:pPr>
      <w:r w:rsidRPr="00D86BD5">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D86BD5" w:rsidRDefault="005B1D5A" w:rsidP="005B1D5A">
      <w:pPr>
        <w:rPr>
          <w:color w:val="000000"/>
          <w:lang w:val="el-GR"/>
        </w:rPr>
      </w:pPr>
      <w:r w:rsidRPr="00D86BD5">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D86BD5" w:rsidRDefault="005B1D5A" w:rsidP="005B1D5A">
      <w:pPr>
        <w:rPr>
          <w:color w:val="000000"/>
          <w:lang w:val="el-GR"/>
        </w:rPr>
      </w:pPr>
      <w:r w:rsidRPr="00D86BD5">
        <w:rPr>
          <w:color w:val="000000"/>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6E21A90D" w:rsidR="00F1538B" w:rsidRPr="00D86BD5" w:rsidRDefault="005B1D5A" w:rsidP="005B1D5A">
      <w:pPr>
        <w:rPr>
          <w:color w:val="000000"/>
          <w:lang w:val="el-GR"/>
        </w:rPr>
      </w:pPr>
      <w:r w:rsidRPr="00D86BD5">
        <w:rPr>
          <w:color w:val="000000"/>
          <w:lang w:val="el-GR"/>
        </w:rPr>
        <w:t xml:space="preserve">Β. Όποιος έχει έννομο συμφέρον μπορεί να ζητήσει, </w:t>
      </w:r>
      <w:r w:rsidR="00F1538B" w:rsidRPr="00D86BD5">
        <w:rPr>
          <w:color w:val="000000"/>
          <w:lang w:val="el-GR" w:eastAsia="ar-SA"/>
        </w:rPr>
        <w:t>με το ίδιο δικόγραφο</w:t>
      </w:r>
      <w:r w:rsidR="00F1538B" w:rsidRPr="00D86BD5">
        <w:rPr>
          <w:color w:val="000000"/>
          <w:lang w:val="el-GR"/>
        </w:rPr>
        <w:t xml:space="preserve"> </w:t>
      </w:r>
      <w:r w:rsidRPr="00D86BD5">
        <w:rPr>
          <w:color w:val="000000"/>
          <w:lang w:val="el-GR"/>
        </w:rPr>
        <w:t xml:space="preserve">εφαρμοζόμενων αναλογικά των διατάξεων του π.δ. 18/1989, την αναστολή εκτέλεσης της απόφασης της </w:t>
      </w:r>
      <w:bookmarkStart w:id="326" w:name="_Hlk114820631"/>
      <w:r w:rsidR="00ED4715" w:rsidRPr="00D86BD5">
        <w:rPr>
          <w:lang w:val="el-GR"/>
        </w:rPr>
        <w:t>Ε.Α.ΔΗ.ΣΥ.</w:t>
      </w:r>
      <w:r w:rsidR="006B3489" w:rsidRPr="00D86BD5">
        <w:rPr>
          <w:lang w:val="el-GR"/>
        </w:rPr>
        <w:t xml:space="preserve"> </w:t>
      </w:r>
      <w:bookmarkEnd w:id="326"/>
      <w:r w:rsidRPr="00D86BD5">
        <w:rPr>
          <w:color w:val="000000"/>
          <w:lang w:val="el-GR"/>
        </w:rPr>
        <w:t xml:space="preserve">και την ακύρωσή της ενώπιον του αρμοδίου </w:t>
      </w:r>
      <w:r w:rsidR="00F1538B" w:rsidRPr="00D86BD5">
        <w:rPr>
          <w:color w:val="000000"/>
          <w:lang w:val="el-GR" w:eastAsia="ar-SA"/>
        </w:rPr>
        <w:t xml:space="preserve">Δικαστηρίου </w:t>
      </w:r>
      <w:r w:rsidR="000A7747" w:rsidRPr="00D86BD5">
        <w:rPr>
          <w:lang w:val="el-GR"/>
        </w:rPr>
        <w:t xml:space="preserve">της παρ. 3 του αρθ. 372 Ν.4412/2016, όπως ισχύει </w:t>
      </w:r>
      <w:r w:rsidR="00882C7D" w:rsidRPr="00DE5C94">
        <w:rPr>
          <w:color w:val="000000"/>
          <w:lang w:val="el-GR"/>
        </w:rPr>
        <w:t>(</w:t>
      </w:r>
      <w:r w:rsidR="00F1538B" w:rsidRPr="00DE5C94">
        <w:rPr>
          <w:color w:val="000000"/>
          <w:lang w:val="el-GR"/>
        </w:rPr>
        <w:t xml:space="preserve">Διοικητικό Εφετείο </w:t>
      </w:r>
      <w:r w:rsidR="00882C7D" w:rsidRPr="00DE5C94">
        <w:rPr>
          <w:color w:val="000000"/>
          <w:lang w:val="el-GR"/>
        </w:rPr>
        <w:t xml:space="preserve">Πειραιά </w:t>
      </w:r>
      <w:r w:rsidR="00F1538B" w:rsidRPr="00DE5C94">
        <w:rPr>
          <w:color w:val="000000"/>
          <w:lang w:val="el-GR"/>
        </w:rPr>
        <w:t>ή το Συμβούλιο της Επικρατείας</w:t>
      </w:r>
      <w:r w:rsidR="00882C7D" w:rsidRPr="00DE5C94">
        <w:rPr>
          <w:color w:val="000000"/>
          <w:lang w:val="el-GR"/>
        </w:rPr>
        <w:t>)</w:t>
      </w:r>
      <w:r w:rsidR="00F1538B" w:rsidRPr="00DE5C94">
        <w:rPr>
          <w:color w:val="000000"/>
          <w:lang w:val="el-GR"/>
        </w:rPr>
        <w:t>.</w:t>
      </w:r>
      <w:r w:rsidR="00F1538B" w:rsidRPr="00D86BD5">
        <w:rPr>
          <w:color w:val="000000"/>
          <w:lang w:val="el-GR"/>
        </w:rPr>
        <w:t xml:space="preserve"> Το αυτό</w:t>
      </w:r>
      <w:r w:rsidR="00F1538B" w:rsidRPr="00D86BD5">
        <w:rPr>
          <w:color w:val="000000"/>
          <w:lang w:val="el-GR" w:eastAsia="ar-SA"/>
        </w:rPr>
        <w:t xml:space="preserve"> ισχύει και σε περίπτωση σιωπηρής απόρριψης της προδικαστικής προσφυγής από την </w:t>
      </w:r>
      <w:r w:rsidR="00592F60" w:rsidRPr="00D86BD5">
        <w:rPr>
          <w:lang w:val="el-GR"/>
        </w:rPr>
        <w:t>Ε.Α.ΔΗ.ΣΥ.</w:t>
      </w:r>
      <w:r w:rsidRPr="00D86BD5">
        <w:rPr>
          <w:color w:val="000000"/>
          <w:lang w:val="el-GR"/>
        </w:rPr>
        <w:t xml:space="preserve"> Δικαίωμα άσκησης </w:t>
      </w:r>
      <w:r w:rsidR="00F1538B" w:rsidRPr="00D86BD5">
        <w:rPr>
          <w:color w:val="000000"/>
          <w:lang w:val="el-GR" w:eastAsia="ar-SA"/>
        </w:rPr>
        <w:t>του ως άνω ένδικου βοηθήματος</w:t>
      </w:r>
      <w:r w:rsidRPr="00D86BD5">
        <w:rPr>
          <w:color w:val="000000"/>
          <w:lang w:val="el-GR"/>
        </w:rPr>
        <w:t xml:space="preserve"> έχει και η αναθέτουσα αρχή αν η </w:t>
      </w:r>
      <w:r w:rsidR="00592F60" w:rsidRPr="00D86BD5">
        <w:rPr>
          <w:lang w:val="el-GR"/>
        </w:rPr>
        <w:t xml:space="preserve">Ε.Α.ΔΗ.ΣΥ. </w:t>
      </w:r>
      <w:r w:rsidRPr="00D86BD5">
        <w:rPr>
          <w:color w:val="000000"/>
          <w:lang w:val="el-GR"/>
        </w:rPr>
        <w:t>κάνει δεκτή την προδικαστική προσφυγή</w:t>
      </w:r>
      <w:r w:rsidR="00F1538B" w:rsidRPr="00D86BD5">
        <w:rPr>
          <w:color w:val="000000"/>
          <w:lang w:val="el-GR"/>
        </w:rPr>
        <w:t xml:space="preserve">, </w:t>
      </w:r>
      <w:r w:rsidR="00F1538B" w:rsidRPr="00D86BD5">
        <w:rPr>
          <w:color w:val="000000"/>
          <w:lang w:val="el-GR" w:eastAsia="ar-SA"/>
        </w:rPr>
        <w:t>αλλά και αυτός του οποίου έχει γίνει εν μέρει δεκτή η προδικαστική προσφυγή.</w:t>
      </w:r>
      <w:r w:rsidRPr="00D86BD5">
        <w:rPr>
          <w:color w:val="000000"/>
          <w:lang w:val="el-GR"/>
        </w:rPr>
        <w:t xml:space="preserve"> </w:t>
      </w:r>
    </w:p>
    <w:p w14:paraId="2C9F3684" w14:textId="29722900" w:rsidR="005B1D5A" w:rsidRPr="00D86BD5" w:rsidRDefault="005B1D5A" w:rsidP="005B1D5A">
      <w:pPr>
        <w:rPr>
          <w:color w:val="000000"/>
          <w:lang w:val="el-GR"/>
        </w:rPr>
      </w:pPr>
      <w:r w:rsidRPr="00D86BD5">
        <w:rPr>
          <w:color w:val="000000"/>
          <w:lang w:val="el-GR"/>
        </w:rPr>
        <w:t xml:space="preserve">Με </w:t>
      </w:r>
      <w:r w:rsidR="00072601" w:rsidRPr="00D86BD5">
        <w:rPr>
          <w:color w:val="000000"/>
          <w:lang w:val="el-GR" w:eastAsia="ar-SA"/>
        </w:rPr>
        <w:t xml:space="preserve">την απόφαση της </w:t>
      </w:r>
      <w:r w:rsidR="00ED4715" w:rsidRPr="00D86BD5">
        <w:rPr>
          <w:lang w:val="el-GR"/>
        </w:rPr>
        <w:t xml:space="preserve">Ε.Α.ΔΗ.ΣΥ. </w:t>
      </w:r>
      <w:r w:rsidRPr="00D86BD5">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D86BD5">
        <w:rPr>
          <w:color w:val="000000"/>
          <w:lang w:val="el-GR" w:eastAsia="ar-SA"/>
        </w:rPr>
        <w:t>ως άνω αίτησης στο Δικαστήριο.</w:t>
      </w:r>
      <w:r w:rsidRPr="00D86BD5">
        <w:rPr>
          <w:color w:val="000000"/>
          <w:lang w:val="el-GR"/>
        </w:rPr>
        <w:t xml:space="preserve"> </w:t>
      </w:r>
    </w:p>
    <w:p w14:paraId="72FB3261" w14:textId="4FC901A1" w:rsidR="00072601" w:rsidRPr="00D86BD5" w:rsidRDefault="00072601" w:rsidP="005B1D5A">
      <w:pPr>
        <w:rPr>
          <w:color w:val="000000"/>
          <w:lang w:val="el-GR"/>
        </w:rPr>
      </w:pPr>
      <w:r w:rsidRPr="00D86BD5">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D86BD5">
        <w:rPr>
          <w:lang w:val="el-GR"/>
        </w:rPr>
        <w:t xml:space="preserve">Ε.Α.ΔΗ.ΣΥ. </w:t>
      </w:r>
      <w:r w:rsidRPr="00D86BD5">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D86BD5">
        <w:rPr>
          <w:rStyle w:val="ab"/>
          <w:color w:val="000000"/>
          <w:lang w:val="el-GR"/>
        </w:rPr>
        <w:footnoteReference w:id="22"/>
      </w:r>
      <w:r w:rsidR="005B1D5A" w:rsidRPr="00D86BD5">
        <w:rPr>
          <w:color w:val="000000"/>
          <w:lang w:val="el-GR"/>
        </w:rPr>
        <w:t xml:space="preserve"> </w:t>
      </w:r>
    </w:p>
    <w:p w14:paraId="29C89792" w14:textId="06E0CA51" w:rsidR="00072601" w:rsidRPr="00D86BD5" w:rsidRDefault="005B1D5A" w:rsidP="005B1D5A">
      <w:pPr>
        <w:rPr>
          <w:color w:val="000000"/>
          <w:lang w:val="el-GR"/>
        </w:rPr>
      </w:pPr>
      <w:r w:rsidRPr="00D86BD5">
        <w:rPr>
          <w:color w:val="000000"/>
          <w:lang w:val="el-GR"/>
        </w:rPr>
        <w:t xml:space="preserve">Η </w:t>
      </w:r>
      <w:r w:rsidR="00072601" w:rsidRPr="00D86BD5">
        <w:rPr>
          <w:color w:val="000000"/>
          <w:lang w:val="el-GR"/>
        </w:rPr>
        <w:t xml:space="preserve">ως άνω </w:t>
      </w:r>
      <w:r w:rsidRPr="00D86BD5">
        <w:rPr>
          <w:color w:val="000000"/>
          <w:lang w:val="el-GR"/>
        </w:rPr>
        <w:t xml:space="preserve">αίτηση κατατίθεται στο </w:t>
      </w:r>
      <w:r w:rsidR="00072601" w:rsidRPr="00D86BD5">
        <w:rPr>
          <w:color w:val="000000"/>
          <w:lang w:val="el-GR"/>
        </w:rPr>
        <w:t>αρμόδιο</w:t>
      </w:r>
      <w:r w:rsidRPr="00D86BD5">
        <w:rPr>
          <w:color w:val="000000"/>
          <w:lang w:val="el-GR"/>
        </w:rPr>
        <w:t xml:space="preserve"> δικαστήριο μέσα σε προθεσμία δέκα (10) ημερών από κοινοποίηση ή την πλήρη γνώση της απόφασης </w:t>
      </w:r>
      <w:r w:rsidR="00072601" w:rsidRPr="00D86BD5">
        <w:rPr>
          <w:color w:val="000000"/>
          <w:lang w:val="el-GR" w:eastAsia="ar-SA"/>
        </w:rPr>
        <w:t>ή από την παρέλευση της προθεσμίας για την έκδοση της απόφασης</w:t>
      </w:r>
      <w:r w:rsidR="00072601" w:rsidRPr="00D86BD5">
        <w:rPr>
          <w:color w:val="000000"/>
          <w:lang w:val="el-GR"/>
        </w:rPr>
        <w:t xml:space="preserve"> </w:t>
      </w:r>
      <w:r w:rsidRPr="00D86BD5">
        <w:rPr>
          <w:color w:val="000000"/>
          <w:lang w:val="el-GR"/>
        </w:rPr>
        <w:t>επί της προδικαστικής προσφυγής</w:t>
      </w:r>
      <w:r w:rsidR="00072601" w:rsidRPr="00D86BD5">
        <w:rPr>
          <w:color w:val="000000"/>
          <w:lang w:val="el-GR"/>
        </w:rPr>
        <w:t xml:space="preserve">, ενώ </w:t>
      </w:r>
      <w:r w:rsidRPr="00D86BD5">
        <w:rPr>
          <w:color w:val="000000"/>
          <w:lang w:val="el-GR"/>
        </w:rPr>
        <w:t xml:space="preserve"> η </w:t>
      </w:r>
      <w:r w:rsidR="00072601" w:rsidRPr="00D86BD5">
        <w:rPr>
          <w:color w:val="000000"/>
          <w:lang w:val="el-GR"/>
        </w:rPr>
        <w:t>δικάσιμος για την εκδίκαση</w:t>
      </w:r>
      <w:r w:rsidRPr="00D86BD5">
        <w:rPr>
          <w:color w:val="000000"/>
          <w:lang w:val="el-GR"/>
        </w:rPr>
        <w:t xml:space="preserve"> της αίτησης ακύρωσης </w:t>
      </w:r>
      <w:r w:rsidR="00072601" w:rsidRPr="00D86BD5">
        <w:rPr>
          <w:color w:val="000000"/>
          <w:lang w:val="el-GR" w:eastAsia="ar-SA"/>
        </w:rPr>
        <w:t>δεν πρέπει να απέχει πέραν των εξήντα (60) ημερών από την κατάθεση του δικογράφου</w:t>
      </w:r>
      <w:r w:rsidR="00072601" w:rsidRPr="00D86BD5">
        <w:rPr>
          <w:color w:val="000000"/>
          <w:lang w:val="el-GR"/>
        </w:rPr>
        <w:t>.</w:t>
      </w:r>
      <w:r w:rsidR="00072601" w:rsidRPr="00D86BD5">
        <w:rPr>
          <w:rStyle w:val="ab"/>
          <w:color w:val="000000"/>
          <w:lang w:val="el-GR"/>
        </w:rPr>
        <w:footnoteReference w:id="23"/>
      </w:r>
      <w:r w:rsidRPr="00D86BD5">
        <w:rPr>
          <w:color w:val="000000"/>
          <w:lang w:val="el-GR"/>
        </w:rPr>
        <w:t xml:space="preserve"> </w:t>
      </w:r>
    </w:p>
    <w:p w14:paraId="0F6B77E9" w14:textId="72D18C20" w:rsidR="00160FCE" w:rsidRPr="00D86BD5" w:rsidRDefault="00072601" w:rsidP="005B1D5A">
      <w:pPr>
        <w:rPr>
          <w:color w:val="000000"/>
          <w:lang w:val="el-GR" w:eastAsia="ar-SA"/>
        </w:rPr>
      </w:pPr>
      <w:r w:rsidRPr="00D86BD5">
        <w:rPr>
          <w:color w:val="000000"/>
          <w:lang w:val="el-GR"/>
        </w:rPr>
        <w:t xml:space="preserve">Αντίγραφο της </w:t>
      </w:r>
      <w:r w:rsidR="009D5082" w:rsidRPr="00D86BD5">
        <w:rPr>
          <w:color w:val="000000"/>
          <w:lang w:val="el-GR" w:eastAsia="ar-SA"/>
        </w:rPr>
        <w:t>αίτησης με κλήση κοινοποιείται με τη φροντίδα του αιτούντος προς την</w:t>
      </w:r>
      <w:r w:rsidR="005B1D5A" w:rsidRPr="00D86BD5">
        <w:rPr>
          <w:color w:val="000000"/>
          <w:lang w:val="el-GR"/>
        </w:rPr>
        <w:t xml:space="preserve"> </w:t>
      </w:r>
      <w:r w:rsidR="00592F60" w:rsidRPr="00D86BD5">
        <w:rPr>
          <w:lang w:val="el-GR"/>
        </w:rPr>
        <w:t>Ε.Α.ΔΗ.ΣΥ</w:t>
      </w:r>
      <w:r w:rsidR="009D5082" w:rsidRPr="00D86BD5">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D86BD5">
        <w:rPr>
          <w:color w:val="000000"/>
          <w:lang w:val="el-GR"/>
        </w:rPr>
        <w:t xml:space="preserve"> της </w:t>
      </w:r>
      <w:r w:rsidR="009D5082" w:rsidRPr="00D86BD5">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D86BD5">
        <w:rPr>
          <w:color w:val="000000"/>
          <w:lang w:val="el-GR"/>
        </w:rPr>
        <w:t xml:space="preserve"> της </w:t>
      </w:r>
      <w:r w:rsidR="009D5082" w:rsidRPr="00D86BD5">
        <w:rPr>
          <w:color w:val="000000"/>
          <w:lang w:val="el-GR" w:eastAsia="ar-SA"/>
        </w:rPr>
        <w:t>ως άνω</w:t>
      </w:r>
      <w:r w:rsidR="005B1D5A" w:rsidRPr="00D86BD5">
        <w:rPr>
          <w:color w:val="000000"/>
          <w:lang w:val="el-GR"/>
        </w:rPr>
        <w:t xml:space="preserve"> πράξης, </w:t>
      </w:r>
      <w:r w:rsidR="009D5082" w:rsidRPr="00D86BD5">
        <w:rPr>
          <w:color w:val="000000"/>
          <w:lang w:val="el-GR" w:eastAsia="ar-SA"/>
        </w:rPr>
        <w:t>του Δικαστηρίου. Εντός αποκλειστικής προθεσμίας</w:t>
      </w:r>
      <w:r w:rsidR="005B1D5A" w:rsidRPr="00D86BD5">
        <w:rPr>
          <w:color w:val="000000"/>
          <w:lang w:val="el-GR"/>
        </w:rPr>
        <w:t xml:space="preserve"> δέκα (10) ημερών από την </w:t>
      </w:r>
      <w:r w:rsidR="00160FCE" w:rsidRPr="00D86BD5">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D86BD5">
        <w:rPr>
          <w:color w:val="000000"/>
          <w:lang w:val="el-GR"/>
        </w:rPr>
        <w:t xml:space="preserve">της </w:t>
      </w:r>
      <w:r w:rsidR="00160FCE" w:rsidRPr="00D86BD5">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6BF9934B" w:rsidR="005B1D5A" w:rsidRPr="00D86BD5" w:rsidRDefault="00160FCE" w:rsidP="005B1D5A">
      <w:pPr>
        <w:rPr>
          <w:color w:val="000000"/>
          <w:lang w:val="el-GR"/>
        </w:rPr>
      </w:pPr>
      <w:r w:rsidRPr="00D86BD5">
        <w:rPr>
          <w:color w:val="000000"/>
          <w:lang w:val="el-GR" w:eastAsia="ar-SA"/>
        </w:rPr>
        <w:t>Επιπρόσθετα, η παρέμβαση κοινοποιείται με επιμέλεια του παρεμβαίνοντος στα λοιπά μέρη</w:t>
      </w:r>
      <w:r w:rsidRPr="00D86BD5">
        <w:rPr>
          <w:color w:val="000000"/>
          <w:lang w:val="el-GR"/>
        </w:rPr>
        <w:t xml:space="preserve"> </w:t>
      </w:r>
      <w:r w:rsidR="005B1D5A" w:rsidRPr="00D86BD5">
        <w:rPr>
          <w:color w:val="000000"/>
          <w:lang w:val="el-GR"/>
        </w:rPr>
        <w:t xml:space="preserve">της </w:t>
      </w:r>
      <w:r w:rsidRPr="00D86BD5">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16D92D9E" w:rsidR="00C90A04" w:rsidRPr="00D86BD5" w:rsidRDefault="005B1D5A" w:rsidP="005B1D5A">
      <w:pPr>
        <w:rPr>
          <w:color w:val="000000"/>
          <w:lang w:val="el-GR" w:eastAsia="ar-SA"/>
        </w:rPr>
      </w:pPr>
      <w:r w:rsidRPr="00D86BD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D86BD5">
        <w:rPr>
          <w:color w:val="000000"/>
          <w:lang w:val="el-GR" w:eastAsia="ar-SA"/>
        </w:rPr>
        <w:t xml:space="preserve">ο αρμόδιος δικαστής </w:t>
      </w:r>
      <w:r w:rsidRPr="00D86BD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D86BD5">
        <w:rPr>
          <w:color w:val="000000"/>
          <w:lang w:val="el-GR"/>
        </w:rPr>
        <w:t xml:space="preserve"> την</w:t>
      </w:r>
      <w:r w:rsidRPr="00D86BD5">
        <w:rPr>
          <w:color w:val="000000"/>
          <w:lang w:val="el-GR"/>
        </w:rPr>
        <w:t xml:space="preserve"> προσωρινή διαταγή </w:t>
      </w:r>
      <w:r w:rsidR="00160FCE" w:rsidRPr="00D86BD5">
        <w:rPr>
          <w:color w:val="000000"/>
          <w:lang w:val="el-GR" w:eastAsia="ar-SA"/>
        </w:rPr>
        <w:lastRenderedPageBreak/>
        <w:t xml:space="preserve">ο αρμόδιος δικαστής </w:t>
      </w:r>
      <w:r w:rsidRPr="00D86BD5">
        <w:rPr>
          <w:color w:val="000000"/>
          <w:lang w:val="el-GR"/>
        </w:rPr>
        <w:t>αποφανθεί διαφορετικά.</w:t>
      </w:r>
      <w:r w:rsidR="00160FCE" w:rsidRPr="00D86BD5">
        <w:rPr>
          <w:color w:val="000000"/>
          <w:lang w:val="el-GR"/>
        </w:rPr>
        <w:t xml:space="preserve"> </w:t>
      </w:r>
      <w:r w:rsidR="00160FCE" w:rsidRPr="00D86BD5">
        <w:rPr>
          <w:rStyle w:val="ab"/>
          <w:color w:val="000000"/>
          <w:lang w:val="el-GR"/>
        </w:rPr>
        <w:footnoteReference w:id="24"/>
      </w:r>
      <w:r w:rsidR="00160FCE" w:rsidRPr="00D86BD5">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62C67BC" w14:textId="77777777" w:rsidR="00160FCE" w:rsidRPr="00D86BD5" w:rsidRDefault="00160FCE" w:rsidP="00160FCE">
      <w:pPr>
        <w:widowControl w:val="0"/>
        <w:spacing w:before="120" w:line="240" w:lineRule="atLeast"/>
        <w:textAlignment w:val="baseline"/>
        <w:rPr>
          <w:color w:val="000000"/>
          <w:lang w:val="el-GR" w:eastAsia="ar-SA"/>
        </w:rPr>
      </w:pPr>
      <w:r w:rsidRPr="00D86BD5">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D86BD5" w:rsidRDefault="00160FCE" w:rsidP="00160FCE">
      <w:pPr>
        <w:widowControl w:val="0"/>
        <w:spacing w:before="120" w:line="240" w:lineRule="atLeast"/>
        <w:textAlignment w:val="baseline"/>
        <w:rPr>
          <w:color w:val="000000"/>
          <w:lang w:val="el-GR" w:eastAsia="ar-SA"/>
        </w:rPr>
      </w:pPr>
      <w:r w:rsidRPr="00D86BD5">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D86BD5" w:rsidRDefault="00160FCE" w:rsidP="00160FCE">
      <w:pPr>
        <w:rPr>
          <w:color w:val="000000"/>
          <w:lang w:val="el-GR"/>
        </w:rPr>
      </w:pPr>
      <w:r w:rsidRPr="00D86BD5">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D86BD5" w:rsidRDefault="00C90A04">
      <w:pPr>
        <w:suppressAutoHyphens w:val="0"/>
        <w:spacing w:after="0"/>
        <w:jc w:val="left"/>
        <w:rPr>
          <w:lang w:val="el-GR"/>
        </w:rPr>
      </w:pPr>
      <w:r w:rsidRPr="00D86BD5">
        <w:rPr>
          <w:lang w:val="el-GR"/>
        </w:rPr>
        <w:br w:type="page"/>
      </w:r>
    </w:p>
    <w:p w14:paraId="63655BAB" w14:textId="77777777" w:rsidR="008338F0" w:rsidRPr="00D86BD5" w:rsidRDefault="003355E7" w:rsidP="003A109E">
      <w:pPr>
        <w:pStyle w:val="20"/>
        <w:rPr>
          <w:rFonts w:cs="Tahoma"/>
          <w:lang w:val="el-GR"/>
        </w:rPr>
      </w:pPr>
      <w:r w:rsidRPr="00D86BD5">
        <w:rPr>
          <w:rFonts w:cs="Tahoma"/>
          <w:lang w:val="el-GR"/>
        </w:rPr>
        <w:lastRenderedPageBreak/>
        <w:tab/>
      </w:r>
      <w:bookmarkStart w:id="327" w:name="_Toc97194317"/>
      <w:bookmarkStart w:id="328" w:name="_Toc97194449"/>
      <w:bookmarkStart w:id="329" w:name="_Toc122685271"/>
      <w:r w:rsidRPr="00D86BD5">
        <w:rPr>
          <w:rFonts w:cs="Tahoma"/>
          <w:lang w:val="el-GR"/>
        </w:rPr>
        <w:t>Ματαίωση Διαδικασίας</w:t>
      </w:r>
      <w:bookmarkEnd w:id="327"/>
      <w:bookmarkEnd w:id="328"/>
      <w:bookmarkEnd w:id="329"/>
    </w:p>
    <w:p w14:paraId="427A8943" w14:textId="77777777" w:rsidR="00921D35" w:rsidRPr="00D86BD5" w:rsidRDefault="00921D35" w:rsidP="00921D35">
      <w:pPr>
        <w:rPr>
          <w:lang w:val="el-GR"/>
        </w:rPr>
      </w:pPr>
      <w:r w:rsidRPr="00D86BD5">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D86BD5" w:rsidRDefault="00921D35" w:rsidP="00921D35">
      <w:pPr>
        <w:rPr>
          <w:lang w:val="el-GR"/>
        </w:rPr>
      </w:pPr>
      <w:r w:rsidRPr="00D86BD5">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77777777" w:rsidR="00921D35" w:rsidRPr="00D86BD5" w:rsidRDefault="00921D35" w:rsidP="00921D35">
      <w:pPr>
        <w:rPr>
          <w:lang w:val="el-GR"/>
        </w:rPr>
      </w:pPr>
      <w:r w:rsidRPr="00D86BD5">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D86BD5" w:rsidRDefault="00F371B3" w:rsidP="00F371B3">
      <w:pPr>
        <w:rPr>
          <w:lang w:val="el-GR"/>
        </w:rPr>
      </w:pPr>
    </w:p>
    <w:p w14:paraId="705E25C6" w14:textId="77777777" w:rsidR="008338F0" w:rsidRPr="00D86BD5" w:rsidRDefault="003355E7" w:rsidP="005D1B15">
      <w:pPr>
        <w:pStyle w:val="10"/>
        <w:rPr>
          <w:rFonts w:cs="Tahoma"/>
          <w:sz w:val="22"/>
          <w:szCs w:val="22"/>
        </w:rPr>
      </w:pPr>
      <w:bookmarkStart w:id="330" w:name="_Toc97194450"/>
      <w:bookmarkStart w:id="331" w:name="_Toc122685272"/>
      <w:r w:rsidRPr="00D86BD5">
        <w:rPr>
          <w:rFonts w:cs="Tahoma"/>
          <w:sz w:val="22"/>
          <w:szCs w:val="22"/>
        </w:rPr>
        <w:lastRenderedPageBreak/>
        <w:t>ΟΡΟΙ ΕΚΤΕΛΕΣΗΣ ΤΗΣ ΣΥΜΒΑΣΗΣ</w:t>
      </w:r>
      <w:bookmarkEnd w:id="330"/>
      <w:bookmarkEnd w:id="331"/>
      <w:r w:rsidRPr="00D86BD5">
        <w:rPr>
          <w:rFonts w:cs="Tahoma"/>
          <w:sz w:val="22"/>
          <w:szCs w:val="22"/>
        </w:rPr>
        <w:t xml:space="preserve"> </w:t>
      </w:r>
    </w:p>
    <w:p w14:paraId="66DBFF9C" w14:textId="77777777" w:rsidR="008338F0" w:rsidRPr="00D86BD5" w:rsidRDefault="003355E7" w:rsidP="003A109E">
      <w:pPr>
        <w:pStyle w:val="20"/>
        <w:rPr>
          <w:rFonts w:cs="Tahoma"/>
          <w:lang w:val="el-GR"/>
        </w:rPr>
      </w:pPr>
      <w:r w:rsidRPr="00D86BD5">
        <w:rPr>
          <w:rFonts w:cs="Tahoma"/>
          <w:lang w:val="el-GR"/>
        </w:rPr>
        <w:tab/>
      </w:r>
      <w:bookmarkStart w:id="332" w:name="_Ref496542746"/>
      <w:bookmarkStart w:id="333" w:name="_Toc97194318"/>
      <w:bookmarkStart w:id="334" w:name="_Toc97194451"/>
      <w:bookmarkStart w:id="335" w:name="_Toc122685273"/>
      <w:r w:rsidRPr="00D86BD5">
        <w:rPr>
          <w:rFonts w:cs="Tahoma"/>
          <w:lang w:val="el-GR"/>
        </w:rPr>
        <w:t>Εγγυήσεις</w:t>
      </w:r>
      <w:r w:rsidR="00E1337D" w:rsidRPr="00D86BD5">
        <w:rPr>
          <w:rFonts w:cs="Tahoma"/>
          <w:lang w:val="el-GR"/>
        </w:rPr>
        <w:t xml:space="preserve"> </w:t>
      </w:r>
      <w:r w:rsidRPr="00D86BD5">
        <w:rPr>
          <w:rFonts w:cs="Tahoma"/>
          <w:lang w:val="el-GR"/>
        </w:rPr>
        <w:t>(καλής εκτέλεσης, προκαταβολής</w:t>
      </w:r>
      <w:r w:rsidR="00B143DA" w:rsidRPr="00D86BD5">
        <w:rPr>
          <w:rFonts w:cs="Tahoma"/>
          <w:lang w:val="el-GR"/>
        </w:rPr>
        <w:t xml:space="preserve">, </w:t>
      </w:r>
      <w:bookmarkStart w:id="336" w:name="_Hlk55903790"/>
      <w:r w:rsidR="00B143DA" w:rsidRPr="00D86BD5">
        <w:rPr>
          <w:rFonts w:cs="Tahoma"/>
          <w:lang w:val="el-GR"/>
        </w:rPr>
        <w:t>καλής λειτουργίας</w:t>
      </w:r>
      <w:bookmarkEnd w:id="336"/>
      <w:r w:rsidRPr="00D86BD5">
        <w:rPr>
          <w:rFonts w:cs="Tahoma"/>
          <w:lang w:val="el-GR"/>
        </w:rPr>
        <w:t>)</w:t>
      </w:r>
      <w:bookmarkEnd w:id="332"/>
      <w:bookmarkEnd w:id="333"/>
      <w:bookmarkEnd w:id="334"/>
      <w:bookmarkEnd w:id="335"/>
    </w:p>
    <w:p w14:paraId="20E9E60E" w14:textId="77777777" w:rsidR="008338F0" w:rsidRPr="00D86BD5" w:rsidRDefault="003355E7">
      <w:pPr>
        <w:rPr>
          <w:lang w:val="el-GR"/>
        </w:rPr>
      </w:pPr>
      <w:r w:rsidRPr="00D86BD5">
        <w:rPr>
          <w:lang w:val="el-GR"/>
        </w:rPr>
        <w:t xml:space="preserve">Εγγύηση καλής εκτέλεσης και εγγύηση προκαταβολής </w:t>
      </w:r>
      <w:r w:rsidR="00417A19" w:rsidRPr="00D86BD5">
        <w:rPr>
          <w:lang w:val="el-GR"/>
        </w:rPr>
        <w:t xml:space="preserve">: </w:t>
      </w:r>
    </w:p>
    <w:p w14:paraId="482B6D85" w14:textId="5509B24D" w:rsidR="008338F0" w:rsidRPr="00D86BD5" w:rsidRDefault="003355E7">
      <w:pPr>
        <w:rPr>
          <w:i/>
          <w:color w:val="5B9BD5"/>
          <w:lang w:val="el-GR" w:eastAsia="el-GR"/>
        </w:rPr>
      </w:pPr>
      <w:r w:rsidRPr="00D86BD5">
        <w:rPr>
          <w:lang w:val="el-GR"/>
        </w:rPr>
        <w:t xml:space="preserve">Για την υπογραφή της σύμβασης απαιτείται η παροχή εγγύησης καλής εκτέλεσης, σύμφωνα με το άρθρο 72 παρ. </w:t>
      </w:r>
      <w:r w:rsidR="00015953" w:rsidRPr="00D86BD5">
        <w:rPr>
          <w:lang w:val="el-GR"/>
        </w:rPr>
        <w:t>4</w:t>
      </w:r>
      <w:r w:rsidRPr="00D86BD5">
        <w:rPr>
          <w:lang w:val="el-GR"/>
        </w:rPr>
        <w:t xml:space="preserve"> του ν. 4412/2016, το ύψος της οποίας ανέρχεται σε ποσοστό </w:t>
      </w:r>
      <w:r w:rsidR="00061DF4" w:rsidRPr="00D86BD5">
        <w:rPr>
          <w:lang w:val="el-GR"/>
        </w:rPr>
        <w:t>4</w:t>
      </w:r>
      <w:r w:rsidRPr="00D86BD5">
        <w:rPr>
          <w:lang w:val="el-GR"/>
        </w:rPr>
        <w:t xml:space="preserve">% επί της </w:t>
      </w:r>
      <w:r w:rsidR="00921D35" w:rsidRPr="00D86BD5">
        <w:rPr>
          <w:lang w:val="el-GR"/>
        </w:rPr>
        <w:t xml:space="preserve">εκτιμώμενης </w:t>
      </w:r>
      <w:r w:rsidRPr="00D86BD5">
        <w:rPr>
          <w:lang w:val="el-GR"/>
        </w:rPr>
        <w:t>αξίας της σύμβασης,</w:t>
      </w:r>
      <w:r w:rsidR="00E1337D" w:rsidRPr="00D86BD5">
        <w:rPr>
          <w:lang w:val="el-GR"/>
        </w:rPr>
        <w:t xml:space="preserve"> </w:t>
      </w:r>
      <w:r w:rsidR="00421C3D" w:rsidRPr="00D86BD5">
        <w:rPr>
          <w:lang w:val="el-GR"/>
        </w:rPr>
        <w:t>μη συμπεριλαμβανομένου</w:t>
      </w:r>
      <w:r w:rsidR="00F850FF" w:rsidRPr="00D86BD5">
        <w:rPr>
          <w:lang w:val="el-GR"/>
        </w:rPr>
        <w:t xml:space="preserve"> </w:t>
      </w:r>
      <w:r w:rsidRPr="00D86BD5">
        <w:rPr>
          <w:lang w:val="el-GR"/>
        </w:rPr>
        <w:t>ΦΠΑ</w:t>
      </w:r>
      <w:r w:rsidR="00186BF5" w:rsidRPr="00D86BD5">
        <w:rPr>
          <w:lang w:val="el-GR"/>
        </w:rPr>
        <w:t xml:space="preserve"> και των δικαιωμάτων προαίρεσης</w:t>
      </w:r>
      <w:r w:rsidRPr="00D86BD5">
        <w:rPr>
          <w:lang w:val="el-GR"/>
        </w:rPr>
        <w:t xml:space="preserve">, </w:t>
      </w:r>
      <w:r w:rsidR="0087631A" w:rsidRPr="00D86BD5">
        <w:rPr>
          <w:lang w:val="el-GR"/>
        </w:rPr>
        <w:t xml:space="preserve">με χρόνο ισχύος </w:t>
      </w:r>
      <w:r w:rsidR="00882C7D">
        <w:rPr>
          <w:lang w:val="el-GR"/>
        </w:rPr>
        <w:t xml:space="preserve">είκοσι έξι </w:t>
      </w:r>
      <w:r w:rsidR="00882C7D" w:rsidRPr="00EF5EE2">
        <w:rPr>
          <w:lang w:val="el-GR"/>
        </w:rPr>
        <w:t xml:space="preserve">μήνες </w:t>
      </w:r>
      <w:r w:rsidR="0087631A" w:rsidRPr="00EF5EE2">
        <w:rPr>
          <w:lang w:val="el-GR"/>
        </w:rPr>
        <w:t>(</w:t>
      </w:r>
      <w:r w:rsidR="00882C7D" w:rsidRPr="00EF5EE2">
        <w:rPr>
          <w:lang w:val="el-GR"/>
        </w:rPr>
        <w:t>26</w:t>
      </w:r>
      <w:r w:rsidR="0087631A" w:rsidRPr="00EF5EE2">
        <w:rPr>
          <w:lang w:val="el-GR"/>
        </w:rPr>
        <w:t xml:space="preserve">) μήνες </w:t>
      </w:r>
      <w:r w:rsidRPr="00EF5EE2">
        <w:rPr>
          <w:lang w:val="el-GR"/>
        </w:rPr>
        <w:t>και</w:t>
      </w:r>
      <w:r w:rsidRPr="00D86BD5">
        <w:rPr>
          <w:lang w:val="el-GR"/>
        </w:rPr>
        <w:t xml:space="preserve"> </w:t>
      </w:r>
      <w:r w:rsidR="00186BF5" w:rsidRPr="00D86BD5">
        <w:rPr>
          <w:lang w:val="el-GR"/>
        </w:rPr>
        <w:t xml:space="preserve">η οποία </w:t>
      </w:r>
      <w:r w:rsidRPr="00D86BD5">
        <w:rPr>
          <w:lang w:val="el-GR"/>
        </w:rPr>
        <w:t xml:space="preserve">κατατίθεται </w:t>
      </w:r>
      <w:r w:rsidR="00186BF5" w:rsidRPr="00D86BD5">
        <w:rPr>
          <w:lang w:val="el-GR"/>
        </w:rPr>
        <w:t>μέχρι και την υπογραφή του συμφωνητικού</w:t>
      </w:r>
      <w:r w:rsidR="00186BF5" w:rsidRPr="00D86BD5" w:rsidDel="00186BF5">
        <w:rPr>
          <w:lang w:val="el-GR"/>
        </w:rPr>
        <w:t xml:space="preserve"> </w:t>
      </w:r>
      <w:bookmarkStart w:id="337" w:name="_Hlk494198985"/>
    </w:p>
    <w:bookmarkEnd w:id="337"/>
    <w:p w14:paraId="14581034" w14:textId="77777777" w:rsidR="002E56D0" w:rsidRPr="002E56D0" w:rsidRDefault="003355E7" w:rsidP="002E56D0">
      <w:pPr>
        <w:rPr>
          <w:lang w:val="el-GR"/>
        </w:rPr>
      </w:pPr>
      <w:r w:rsidRPr="00D86BD5">
        <w:rPr>
          <w:lang w:val="el-GR"/>
        </w:rPr>
        <w:t xml:space="preserve">Η εγγύηση καλής εκτέλεσης, προκειμένου να γίνει αποδεκτή , πρέπει να περιλαμβάνει κατ' ελάχιστον </w:t>
      </w:r>
      <w:r w:rsidR="00921D35" w:rsidRPr="00D86BD5">
        <w:rPr>
          <w:lang w:val="el-GR"/>
        </w:rPr>
        <w:t xml:space="preserve">κατ' ελάχιστον τα αναφερόμενα στην παρ. 12 του άρθρου 72 του ν. 4412/2016 στοιχεία, πλην αυτού της περ. η (βλ. </w:t>
      </w:r>
      <w:r w:rsidRPr="00D86BD5">
        <w:rPr>
          <w:lang w:val="el-GR"/>
        </w:rPr>
        <w:t xml:space="preserve">παράγραφο </w:t>
      </w:r>
      <w:r w:rsidR="00C90A04" w:rsidRPr="00D86BD5">
        <w:rPr>
          <w:lang w:val="el-GR"/>
        </w:rPr>
        <w:fldChar w:fldCharType="begin"/>
      </w:r>
      <w:r w:rsidR="00C90A04" w:rsidRPr="00D86BD5">
        <w:rPr>
          <w:lang w:val="el-GR"/>
        </w:rPr>
        <w:instrText xml:space="preserve"> REF _Ref496625091 \r \h </w:instrText>
      </w:r>
      <w:r w:rsidR="00DF02B0" w:rsidRPr="00D86BD5">
        <w:rPr>
          <w:lang w:val="el-GR"/>
        </w:rPr>
        <w:instrText xml:space="preserve"> \* MERGEFORMAT </w:instrText>
      </w:r>
      <w:r w:rsidR="00C90A04" w:rsidRPr="00D86BD5">
        <w:rPr>
          <w:lang w:val="el-GR"/>
        </w:rPr>
      </w:r>
      <w:r w:rsidR="00C90A04" w:rsidRPr="00D86BD5">
        <w:rPr>
          <w:lang w:val="el-GR"/>
        </w:rPr>
        <w:fldChar w:fldCharType="separate"/>
      </w:r>
      <w:r w:rsidR="002E56D0">
        <w:rPr>
          <w:lang w:val="el-GR"/>
        </w:rPr>
        <w:t>2.1.5</w:t>
      </w:r>
      <w:r w:rsidR="00C90A04" w:rsidRPr="00D86BD5">
        <w:rPr>
          <w:lang w:val="el-GR"/>
        </w:rPr>
        <w:fldChar w:fldCharType="end"/>
      </w:r>
      <w:r w:rsidR="00B765DD" w:rsidRPr="00D86BD5">
        <w:rPr>
          <w:lang w:val="el-GR"/>
        </w:rPr>
        <w:t xml:space="preserve"> της παρούσας</w:t>
      </w:r>
      <w:r w:rsidR="00921D35" w:rsidRPr="00D86BD5">
        <w:rPr>
          <w:lang w:val="el-GR"/>
        </w:rPr>
        <w:t xml:space="preserve">) και, επιπλέον, τον τίτλο και τον αριθμό της σχετικής σύμβασης, εφόσον ο τελευταίος είναι γνωστός </w:t>
      </w:r>
      <w:r w:rsidRPr="00D86BD5">
        <w:rPr>
          <w:lang w:val="el-GR"/>
        </w:rPr>
        <w:t>σύμφων</w:t>
      </w:r>
      <w:r w:rsidR="00921D35" w:rsidRPr="00D86BD5">
        <w:rPr>
          <w:lang w:val="el-GR"/>
        </w:rPr>
        <w:t>α</w:t>
      </w:r>
      <w:r w:rsidRPr="00D86BD5">
        <w:rPr>
          <w:lang w:val="el-GR"/>
        </w:rPr>
        <w:t xml:space="preserve"> με το </w:t>
      </w:r>
      <w:r w:rsidR="00C90A04" w:rsidRPr="00D86BD5">
        <w:rPr>
          <w:lang w:val="el-GR"/>
        </w:rPr>
        <w:t xml:space="preserve">αντίστοιχο </w:t>
      </w:r>
      <w:r w:rsidRPr="00D86BD5">
        <w:rPr>
          <w:lang w:val="el-GR"/>
        </w:rPr>
        <w:t xml:space="preserve">υπόδειγμα που περιλαμβάνεται στο </w:t>
      </w:r>
      <w:r w:rsidR="00C90A04" w:rsidRPr="00D86BD5">
        <w:rPr>
          <w:lang w:val="el-GR"/>
        </w:rPr>
        <w:fldChar w:fldCharType="begin"/>
      </w:r>
      <w:r w:rsidR="00C90A04" w:rsidRPr="00D86BD5">
        <w:rPr>
          <w:lang w:val="el-GR"/>
        </w:rPr>
        <w:instrText xml:space="preserve"> REF _Ref496625135 \h </w:instrText>
      </w:r>
      <w:r w:rsidR="00DF02B0" w:rsidRPr="00D86BD5">
        <w:rPr>
          <w:lang w:val="el-GR"/>
        </w:rPr>
        <w:instrText xml:space="preserve"> \* MERGEFORMAT </w:instrText>
      </w:r>
      <w:r w:rsidR="00C90A04" w:rsidRPr="00D86BD5">
        <w:rPr>
          <w:lang w:val="el-GR"/>
        </w:rPr>
      </w:r>
      <w:r w:rsidR="00C90A04" w:rsidRPr="00D86BD5">
        <w:rPr>
          <w:lang w:val="el-GR"/>
        </w:rPr>
        <w:fldChar w:fldCharType="separate"/>
      </w:r>
      <w:r w:rsidR="002E56D0" w:rsidRPr="00D86BD5">
        <w:rPr>
          <w:lang w:val="el-GR"/>
        </w:rPr>
        <w:br w:type="page"/>
      </w:r>
    </w:p>
    <w:p w14:paraId="45155744" w14:textId="6BE71EC8" w:rsidR="008338F0" w:rsidRPr="00D86BD5" w:rsidRDefault="002E56D0">
      <w:pPr>
        <w:rPr>
          <w:lang w:val="el-GR"/>
        </w:rPr>
      </w:pPr>
      <w:r w:rsidRPr="00D86BD5">
        <w:rPr>
          <w:lang w:val="el-GR"/>
        </w:rPr>
        <w:lastRenderedPageBreak/>
        <w:t xml:space="preserve">ΠΑΡΑΡΤΗΜΑ </w:t>
      </w:r>
      <w:r w:rsidRPr="002E56D0">
        <w:rPr>
          <w:lang w:val="el-GR"/>
        </w:rPr>
        <w:t>VIII</w:t>
      </w:r>
      <w:r w:rsidRPr="00D86BD5">
        <w:rPr>
          <w:lang w:val="el-GR"/>
        </w:rPr>
        <w:t xml:space="preserve"> – Υποδείγματα Εγγυητικών Επιστολών</w:t>
      </w:r>
      <w:r w:rsidR="00C90A04" w:rsidRPr="00D86BD5">
        <w:rPr>
          <w:lang w:val="el-GR"/>
        </w:rPr>
        <w:fldChar w:fldCharType="end"/>
      </w:r>
      <w:r w:rsidR="003355E7" w:rsidRPr="00D86BD5">
        <w:rPr>
          <w:lang w:val="el-GR"/>
        </w:rPr>
        <w:t xml:space="preserve"> της Διακήρυξης και τα οριζόμενα στο άρθρο 72 του ν. 4412/2016.</w:t>
      </w:r>
    </w:p>
    <w:p w14:paraId="5EC19E46" w14:textId="77777777" w:rsidR="00921D35" w:rsidRPr="00D86BD5" w:rsidRDefault="00921D35" w:rsidP="00921D35">
      <w:pPr>
        <w:rPr>
          <w:lang w:val="el-GR"/>
        </w:rPr>
      </w:pPr>
      <w:r w:rsidRPr="00D86BD5">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D86BD5" w:rsidRDefault="00921D35" w:rsidP="00921D35">
      <w:pPr>
        <w:rPr>
          <w:lang w:val="el-GR"/>
        </w:rPr>
      </w:pPr>
      <w:r w:rsidRPr="00C9466E">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r w:rsidRPr="00D86BD5">
        <w:rPr>
          <w:lang w:val="el-GR"/>
        </w:rPr>
        <w:t xml:space="preserve"> </w:t>
      </w:r>
    </w:p>
    <w:p w14:paraId="30D29208" w14:textId="77777777" w:rsidR="002E56D0" w:rsidRPr="002E56D0" w:rsidRDefault="00921D35" w:rsidP="002E56D0">
      <w:pPr>
        <w:rPr>
          <w:lang w:val="el-GR"/>
        </w:rPr>
      </w:pPr>
      <w:r w:rsidRPr="00D86BD5">
        <w:rPr>
          <w:lang w:val="el-GR"/>
        </w:rPr>
        <w:t xml:space="preserve">Στην περίπτωση χορήγησης προκαταβολής, σύμφωνα με την παράγραφο </w:t>
      </w:r>
      <w:r w:rsidRPr="00D86BD5">
        <w:rPr>
          <w:lang w:val="el-GR"/>
        </w:rPr>
        <w:fldChar w:fldCharType="begin"/>
      </w:r>
      <w:r w:rsidRPr="00D86BD5">
        <w:rPr>
          <w:lang w:val="el-GR"/>
        </w:rPr>
        <w:instrText xml:space="preserve"> REF _Ref496607306 \r \h </w:instrText>
      </w:r>
      <w:r w:rsidR="00DF4993" w:rsidRPr="00D86BD5">
        <w:rPr>
          <w:lang w:val="el-GR"/>
        </w:rPr>
        <w:instrText xml:space="preserve"> \* MERGEFORMAT </w:instrText>
      </w:r>
      <w:r w:rsidRPr="00D86BD5">
        <w:rPr>
          <w:lang w:val="el-GR"/>
        </w:rPr>
      </w:r>
      <w:r w:rsidRPr="00D86BD5">
        <w:rPr>
          <w:lang w:val="el-GR"/>
        </w:rPr>
        <w:fldChar w:fldCharType="separate"/>
      </w:r>
      <w:r w:rsidR="002E56D0">
        <w:rPr>
          <w:lang w:val="el-GR"/>
        </w:rPr>
        <w:t>5.1</w:t>
      </w:r>
      <w:r w:rsidRPr="00D86BD5">
        <w:rPr>
          <w:lang w:val="el-GR"/>
        </w:rPr>
        <w:fldChar w:fldCharType="end"/>
      </w:r>
      <w:r w:rsidRPr="00D86BD5">
        <w:rPr>
          <w:lang w:val="el-GR"/>
        </w:rPr>
        <w:t xml:space="preserve"> </w:t>
      </w:r>
      <w:r w:rsidR="00891776" w:rsidRPr="00D86BD5">
        <w:rPr>
          <w:lang w:val="el-GR"/>
        </w:rPr>
        <w:t xml:space="preserve">Τρόπος Πληρωμής </w:t>
      </w:r>
      <w:r w:rsidRPr="00D86BD5">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D86BD5">
        <w:rPr>
          <w:lang w:val="el-GR"/>
        </w:rPr>
        <w:fldChar w:fldCharType="begin"/>
      </w:r>
      <w:r w:rsidR="009D3BDA" w:rsidRPr="00D86BD5">
        <w:rPr>
          <w:lang w:val="el-GR"/>
        </w:rPr>
        <w:instrText xml:space="preserve"> REF _Ref496625135 \h  \* MERGEFORMAT </w:instrText>
      </w:r>
      <w:r w:rsidR="009D3BDA" w:rsidRPr="00D86BD5">
        <w:rPr>
          <w:lang w:val="el-GR"/>
        </w:rPr>
      </w:r>
      <w:r w:rsidR="009D3BDA" w:rsidRPr="00D86BD5">
        <w:rPr>
          <w:lang w:val="el-GR"/>
        </w:rPr>
        <w:fldChar w:fldCharType="separate"/>
      </w:r>
      <w:r w:rsidR="002E56D0" w:rsidRPr="00D86BD5">
        <w:rPr>
          <w:lang w:val="el-GR"/>
        </w:rPr>
        <w:br w:type="page"/>
      </w:r>
    </w:p>
    <w:p w14:paraId="241E069E" w14:textId="3D24DAD4" w:rsidR="00921D35" w:rsidRPr="00D86BD5" w:rsidRDefault="002E56D0" w:rsidP="00921D35">
      <w:pPr>
        <w:rPr>
          <w:lang w:val="el-GR"/>
        </w:rPr>
      </w:pPr>
      <w:r w:rsidRPr="00D86BD5">
        <w:rPr>
          <w:lang w:val="el-GR"/>
        </w:rPr>
        <w:lastRenderedPageBreak/>
        <w:t xml:space="preserve">ΠΑΡΑΡΤΗΜΑ </w:t>
      </w:r>
      <w:r w:rsidRPr="002E56D0">
        <w:rPr>
          <w:lang w:val="el-GR"/>
        </w:rPr>
        <w:t>VIII</w:t>
      </w:r>
      <w:r w:rsidRPr="00D86BD5">
        <w:rPr>
          <w:lang w:val="el-GR"/>
        </w:rPr>
        <w:t xml:space="preserve"> – Υποδείγματα Εγγυητικών Επιστολών</w:t>
      </w:r>
      <w:r w:rsidR="009D3BDA" w:rsidRPr="00D86BD5">
        <w:rPr>
          <w:lang w:val="el-GR"/>
        </w:rPr>
        <w:fldChar w:fldCharType="end"/>
      </w:r>
      <w:r w:rsidR="009D3BDA" w:rsidRPr="00D86BD5">
        <w:rPr>
          <w:lang w:val="el-GR"/>
        </w:rPr>
        <w:t xml:space="preserve"> </w:t>
      </w:r>
      <w:r w:rsidR="00921D35" w:rsidRPr="00D86BD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D86BD5">
        <w:rPr>
          <w:lang w:val="el-GR"/>
        </w:rPr>
        <w:t>5.1</w:t>
      </w:r>
      <w:r w:rsidR="00921D35" w:rsidRPr="00D86BD5">
        <w:rPr>
          <w:lang w:val="el-GR"/>
        </w:rPr>
        <w:t xml:space="preserve"> της παρούσας (τρόπος πληρωμής). </w:t>
      </w:r>
    </w:p>
    <w:p w14:paraId="2EF0ABA6" w14:textId="77777777" w:rsidR="00921D35" w:rsidRPr="00D86BD5" w:rsidRDefault="00921D35" w:rsidP="00921D35">
      <w:pPr>
        <w:rPr>
          <w:lang w:val="el-GR"/>
        </w:rPr>
      </w:pPr>
      <w:r w:rsidRPr="00D86BD5">
        <w:rPr>
          <w:lang w:val="el-GR"/>
        </w:rPr>
        <w:t>Η εγγύηση καλής εκτέλεσης επιστρέφεται στο σύνολό τ</w:t>
      </w:r>
      <w:r w:rsidR="00BC50F5" w:rsidRPr="00D86BD5">
        <w:rPr>
          <w:lang w:val="el-GR"/>
        </w:rPr>
        <w:t>η</w:t>
      </w:r>
      <w:r w:rsidRPr="00D86BD5">
        <w:rPr>
          <w:lang w:val="el-GR"/>
        </w:rPr>
        <w:t>ς μετά από την ποσοτική και ποιοτική παραλαβή του συνόλου του αντικειμένου της σύμβασης.</w:t>
      </w:r>
    </w:p>
    <w:p w14:paraId="61F5C762" w14:textId="77777777" w:rsidR="00921D35" w:rsidRPr="00D86BD5" w:rsidRDefault="00921D35" w:rsidP="00921D35">
      <w:pPr>
        <w:rPr>
          <w:lang w:val="el-GR"/>
        </w:rPr>
      </w:pPr>
      <w:r w:rsidRPr="00D86BD5">
        <w:rPr>
          <w:lang w:val="el-GR"/>
        </w:rPr>
        <w:t xml:space="preserve">Η απόσβεση της προκαταβολής πραγματοποιείται </w:t>
      </w:r>
      <w:r w:rsidR="00BC50F5" w:rsidRPr="00D86BD5">
        <w:rPr>
          <w:lang w:val="el-GR"/>
        </w:rPr>
        <w:t xml:space="preserve">σύμφωνα με τα αναφερόμενα στην παρ. 5.1 </w:t>
      </w:r>
      <w:r w:rsidR="00891776" w:rsidRPr="00D86BD5">
        <w:rPr>
          <w:lang w:val="el-GR"/>
        </w:rPr>
        <w:t xml:space="preserve">Τρόπος Πληρωμής </w:t>
      </w:r>
      <w:r w:rsidRPr="00D86BD5">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D86BD5" w:rsidRDefault="009D3BDA" w:rsidP="009D3BDA">
      <w:pPr>
        <w:rPr>
          <w:lang w:val="el-GR"/>
        </w:rPr>
      </w:pPr>
      <w:r w:rsidRPr="00D86BD5">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D86BD5" w:rsidRDefault="00395B4A" w:rsidP="00395B4A">
      <w:pPr>
        <w:suppressAutoHyphens w:val="0"/>
        <w:spacing w:line="276" w:lineRule="auto"/>
        <w:rPr>
          <w:lang w:val="el-GR"/>
        </w:rPr>
      </w:pPr>
      <w:r w:rsidRPr="000E2E0A">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0E2E0A">
        <w:rPr>
          <w:lang w:val="el-GR"/>
        </w:rPr>
        <w:t>,</w:t>
      </w:r>
      <w:r w:rsidRPr="000E2E0A">
        <w:rPr>
          <w:lang w:val="el-GR"/>
        </w:rPr>
        <w:t xml:space="preserve"> </w:t>
      </w:r>
      <w:r w:rsidR="00346EFF" w:rsidRPr="000E2E0A">
        <w:rPr>
          <w:lang w:val="el-GR"/>
        </w:rPr>
        <w:t xml:space="preserve">σύμφωνα με όσα προβλέπονται, </w:t>
      </w:r>
      <w:r w:rsidRPr="000E2E0A">
        <w:rPr>
          <w:lang w:val="el-GR"/>
        </w:rPr>
        <w:t>των παρατηρήσεων και του εκπροθέσμου.</w:t>
      </w:r>
      <w:r w:rsidRPr="00D86BD5">
        <w:rPr>
          <w:lang w:val="el-GR"/>
        </w:rPr>
        <w:t xml:space="preserve"> </w:t>
      </w:r>
    </w:p>
    <w:p w14:paraId="79782144" w14:textId="77777777" w:rsidR="00417A19" w:rsidRPr="00D86BD5" w:rsidRDefault="00417A19" w:rsidP="009C3C60">
      <w:pPr>
        <w:suppressAutoHyphens w:val="0"/>
        <w:spacing w:line="276" w:lineRule="auto"/>
        <w:rPr>
          <w:lang w:val="el-GR"/>
        </w:rPr>
      </w:pPr>
      <w:r w:rsidRPr="00D86BD5">
        <w:rPr>
          <w:lang w:val="el-GR"/>
        </w:rPr>
        <w:t>Εγγύηση καλής Λειτουργίας :</w:t>
      </w:r>
    </w:p>
    <w:p w14:paraId="5C627F57" w14:textId="77777777" w:rsidR="002E56D0" w:rsidRPr="002E56D0" w:rsidRDefault="00976CBB" w:rsidP="002E56D0">
      <w:pPr>
        <w:rPr>
          <w:lang w:val="el-GR"/>
        </w:rPr>
      </w:pPr>
      <w:r w:rsidRPr="00D86BD5">
        <w:rPr>
          <w:lang w:val="el-GR"/>
        </w:rPr>
        <w:t xml:space="preserve">Για την καλή λειτουργία του Έργου, μετά την οριστική παραλαβή του, ο Ανάδοχος υποχρεούται να καταθέσει </w:t>
      </w:r>
      <w:r w:rsidRPr="00D86BD5">
        <w:rPr>
          <w:b/>
          <w:lang w:val="el-GR"/>
        </w:rPr>
        <w:t>Εγγυητική Επιστολή Καλής Λειτουργίας</w:t>
      </w:r>
      <w:r w:rsidRPr="00D86BD5">
        <w:rPr>
          <w:lang w:val="el-GR"/>
        </w:rPr>
        <w:t xml:space="preserve"> (βλ. </w:t>
      </w:r>
      <w:r w:rsidR="00421C3D" w:rsidRPr="00D86BD5">
        <w:rPr>
          <w:lang w:val="el-GR"/>
        </w:rPr>
        <w:fldChar w:fldCharType="begin"/>
      </w:r>
      <w:r w:rsidR="00421C3D" w:rsidRPr="00D86BD5">
        <w:rPr>
          <w:lang w:val="el-GR"/>
        </w:rPr>
        <w:instrText xml:space="preserve"> REF _Ref496623895 \h </w:instrText>
      </w:r>
      <w:r w:rsidR="00DF4993" w:rsidRPr="00D86BD5">
        <w:rPr>
          <w:lang w:val="el-GR"/>
        </w:rPr>
        <w:instrText xml:space="preserve"> \* MERGEFORMAT </w:instrText>
      </w:r>
      <w:r w:rsidR="00421C3D" w:rsidRPr="00D86BD5">
        <w:rPr>
          <w:lang w:val="el-GR"/>
        </w:rPr>
      </w:r>
      <w:r w:rsidR="00421C3D" w:rsidRPr="00D86BD5">
        <w:rPr>
          <w:lang w:val="el-GR"/>
        </w:rPr>
        <w:fldChar w:fldCharType="separate"/>
      </w:r>
      <w:r w:rsidR="002E56D0" w:rsidRPr="00D86BD5">
        <w:rPr>
          <w:lang w:val="el-GR"/>
        </w:rPr>
        <w:br w:type="page"/>
      </w:r>
    </w:p>
    <w:p w14:paraId="10A11675" w14:textId="519463F1" w:rsidR="00976CBB" w:rsidRPr="00D86BD5" w:rsidRDefault="002E56D0" w:rsidP="00976CBB">
      <w:pPr>
        <w:rPr>
          <w:lang w:val="el-GR"/>
        </w:rPr>
      </w:pPr>
      <w:r w:rsidRPr="00D86BD5">
        <w:rPr>
          <w:lang w:val="el-GR"/>
        </w:rPr>
        <w:lastRenderedPageBreak/>
        <w:t xml:space="preserve">ΠΑΡΑΡΤΗΜΑ </w:t>
      </w:r>
      <w:r w:rsidRPr="002E56D0">
        <w:rPr>
          <w:lang w:val="el-GR"/>
        </w:rPr>
        <w:t>VIII</w:t>
      </w:r>
      <w:r w:rsidRPr="00D86BD5">
        <w:rPr>
          <w:lang w:val="el-GR"/>
        </w:rPr>
        <w:t xml:space="preserve"> – Υποδείγματα Εγγυητικών Επιστολών</w:t>
      </w:r>
      <w:r w:rsidR="00421C3D" w:rsidRPr="00D86BD5">
        <w:rPr>
          <w:lang w:val="el-GR"/>
        </w:rPr>
        <w:fldChar w:fldCharType="end"/>
      </w:r>
      <w:r w:rsidR="00421C3D" w:rsidRPr="00D86BD5">
        <w:rPr>
          <w:lang w:val="el-GR"/>
        </w:rPr>
        <w:t xml:space="preserve">), </w:t>
      </w:r>
      <w:r w:rsidR="00976CBB" w:rsidRPr="00D86BD5">
        <w:rPr>
          <w:lang w:val="el-GR"/>
        </w:rPr>
        <w:t xml:space="preserve">η αξία της οποίας θα ανέρχεται σε ποσοστό 2,5% του συμβατικού τιμήματος μη συμπεριλαμβανομένου ΦΠΑ. </w:t>
      </w:r>
    </w:p>
    <w:p w14:paraId="0EE73796" w14:textId="77777777" w:rsidR="00976CBB" w:rsidRPr="00D86BD5" w:rsidRDefault="00976CBB" w:rsidP="00976CBB">
      <w:pPr>
        <w:rPr>
          <w:lang w:val="el-GR"/>
        </w:rPr>
      </w:pPr>
      <w:r w:rsidRPr="00D86BD5">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D86BD5" w:rsidRDefault="00976CBB" w:rsidP="00976CBB">
      <w:pPr>
        <w:rPr>
          <w:lang w:val="el-GR"/>
        </w:rPr>
      </w:pPr>
      <w:r w:rsidRPr="00D86BD5">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D86BD5" w:rsidRDefault="00976CBB" w:rsidP="00417A19">
      <w:pPr>
        <w:suppressAutoHyphens w:val="0"/>
        <w:spacing w:line="276" w:lineRule="auto"/>
        <w:rPr>
          <w:lang w:val="el-GR"/>
        </w:rPr>
      </w:pPr>
    </w:p>
    <w:p w14:paraId="6A546F03" w14:textId="77777777" w:rsidR="008338F0" w:rsidRPr="00D86BD5" w:rsidRDefault="003355E7" w:rsidP="003A109E">
      <w:pPr>
        <w:pStyle w:val="20"/>
        <w:rPr>
          <w:rFonts w:cs="Tahoma"/>
          <w:lang w:val="el-GR"/>
        </w:rPr>
      </w:pPr>
      <w:r w:rsidRPr="00D86BD5">
        <w:rPr>
          <w:rFonts w:cs="Tahoma"/>
          <w:lang w:val="el-GR"/>
        </w:rPr>
        <w:tab/>
      </w:r>
      <w:bookmarkStart w:id="338" w:name="_Toc97194319"/>
      <w:bookmarkStart w:id="339" w:name="_Toc97194452"/>
      <w:bookmarkStart w:id="340" w:name="_Toc122685274"/>
      <w:r w:rsidRPr="00D86BD5">
        <w:rPr>
          <w:rFonts w:cs="Tahoma"/>
          <w:lang w:val="el-GR"/>
        </w:rPr>
        <w:t>Συμβατικό πλαίσιο – Εφαρμοστέα νομοθεσία</w:t>
      </w:r>
      <w:bookmarkEnd w:id="338"/>
      <w:bookmarkEnd w:id="339"/>
      <w:bookmarkEnd w:id="340"/>
    </w:p>
    <w:p w14:paraId="4433B5CF" w14:textId="77777777" w:rsidR="008338F0" w:rsidRPr="00D86BD5" w:rsidRDefault="003355E7">
      <w:pPr>
        <w:rPr>
          <w:lang w:val="el-GR"/>
        </w:rPr>
      </w:pPr>
      <w:r w:rsidRPr="00D86BD5">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D86BD5" w:rsidRDefault="003355E7" w:rsidP="003A109E">
      <w:pPr>
        <w:pStyle w:val="20"/>
        <w:rPr>
          <w:rFonts w:cs="Tahoma"/>
          <w:lang w:val="el-GR"/>
        </w:rPr>
      </w:pPr>
      <w:r w:rsidRPr="00D86BD5">
        <w:rPr>
          <w:rFonts w:cs="Tahoma"/>
          <w:lang w:val="el-GR"/>
        </w:rPr>
        <w:tab/>
      </w:r>
      <w:bookmarkStart w:id="341" w:name="_Ref89075849"/>
      <w:bookmarkStart w:id="342" w:name="_Toc97194320"/>
      <w:bookmarkStart w:id="343" w:name="_Toc97194453"/>
      <w:bookmarkStart w:id="344" w:name="_Toc122685275"/>
      <w:r w:rsidRPr="00D86BD5">
        <w:rPr>
          <w:rFonts w:cs="Tahoma"/>
          <w:lang w:val="el-GR"/>
        </w:rPr>
        <w:t>Όροι εκτέλεσης της σύμβασης</w:t>
      </w:r>
      <w:bookmarkEnd w:id="341"/>
      <w:bookmarkEnd w:id="342"/>
      <w:bookmarkEnd w:id="343"/>
      <w:bookmarkEnd w:id="344"/>
    </w:p>
    <w:p w14:paraId="40529CD1" w14:textId="77777777" w:rsidR="008338F0" w:rsidRPr="00D86BD5" w:rsidRDefault="003355E7">
      <w:pPr>
        <w:rPr>
          <w:lang w:val="el-GR"/>
        </w:rPr>
      </w:pPr>
      <w:r w:rsidRPr="00D86BD5">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D86BD5" w:rsidRDefault="003355E7">
      <w:pPr>
        <w:rPr>
          <w:lang w:val="el-GR"/>
        </w:rPr>
      </w:pPr>
      <w:r w:rsidRPr="00D86BD5">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Pr="00D86BD5" w:rsidRDefault="00D4164C" w:rsidP="00114833">
      <w:pPr>
        <w:rPr>
          <w:lang w:val="el-GR"/>
        </w:rPr>
      </w:pPr>
    </w:p>
    <w:p w14:paraId="00CDAF2E" w14:textId="7B502DDA" w:rsidR="00E41FE4" w:rsidRPr="00D86BD5" w:rsidRDefault="0014064C" w:rsidP="00114833">
      <w:pPr>
        <w:rPr>
          <w:lang w:val="el-GR"/>
        </w:rPr>
      </w:pPr>
      <w:r w:rsidRPr="00D86BD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D86BD5">
        <w:rPr>
          <w:lang w:val="el-GR"/>
        </w:rPr>
        <w:t xml:space="preserve"> (</w:t>
      </w:r>
      <w:hyperlink r:id="rId27" w:history="1">
        <w:r w:rsidR="008277DE" w:rsidRPr="00D86BD5">
          <w:rPr>
            <w:rStyle w:val="-"/>
            <w:lang w:val="el-GR"/>
          </w:rPr>
          <w:t>https://greece20.gov.gr/epikoinwnia-dimosiotita/</w:t>
        </w:r>
      </w:hyperlink>
      <w:r w:rsidR="008277DE" w:rsidRPr="00D86BD5">
        <w:rPr>
          <w:lang w:val="el-GR"/>
        </w:rPr>
        <w:t>)</w:t>
      </w:r>
      <w:r w:rsidRPr="00D86BD5">
        <w:rPr>
          <w:lang w:val="el-GR"/>
        </w:rPr>
        <w:t xml:space="preserve">. </w:t>
      </w:r>
    </w:p>
    <w:p w14:paraId="78F8A105" w14:textId="77777777" w:rsidR="00EB4107" w:rsidRPr="00D86BD5" w:rsidRDefault="00EB4107" w:rsidP="00EB4107">
      <w:pPr>
        <w:rPr>
          <w:lang w:val="el-GR" w:eastAsia="en-US"/>
        </w:rPr>
      </w:pPr>
      <w:r w:rsidRPr="00D86BD5">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D86BD5">
        <w:t>i</w:t>
      </w:r>
      <w:r w:rsidRPr="00D86BD5">
        <w:rPr>
          <w:lang w:val="el-GR"/>
        </w:rPr>
        <w:t xml:space="preserve">) έως </w:t>
      </w:r>
      <w:r w:rsidRPr="00D86BD5">
        <w:t>iii</w:t>
      </w:r>
      <w:r w:rsidRPr="00D86BD5">
        <w:rPr>
          <w:lang w:val="el-GR"/>
        </w:rPr>
        <w:t>) του Καν. 2021/241.</w:t>
      </w:r>
    </w:p>
    <w:p w14:paraId="216388CB" w14:textId="79561ED9" w:rsidR="00EB4107" w:rsidRPr="00D86BD5" w:rsidRDefault="00EB4107" w:rsidP="00EB4107">
      <w:pPr>
        <w:rPr>
          <w:lang w:val="el-GR"/>
        </w:rPr>
      </w:pPr>
      <w:r w:rsidRPr="00D86BD5">
        <w:rPr>
          <w:lang w:val="el-GR"/>
        </w:rPr>
        <w:t xml:space="preserve">Ποιο συγκεκριμένα: </w:t>
      </w:r>
    </w:p>
    <w:p w14:paraId="028386C7" w14:textId="77777777" w:rsidR="00EB4107" w:rsidRPr="00D86BD5" w:rsidRDefault="00EB4107" w:rsidP="00EB4107">
      <w:pPr>
        <w:rPr>
          <w:lang w:val="el-GR"/>
        </w:rPr>
      </w:pPr>
      <w:r w:rsidRPr="00D86BD5">
        <w:t>i</w:t>
      </w:r>
      <w:r w:rsidRPr="00D86BD5">
        <w:rPr>
          <w:lang w:val="el-GR"/>
        </w:rPr>
        <w:t xml:space="preserve">) όνομα του τελικού αποδέκτη των κονδυλίων, </w:t>
      </w:r>
    </w:p>
    <w:p w14:paraId="0AD62829" w14:textId="77777777" w:rsidR="00EB4107" w:rsidRPr="00D86BD5" w:rsidRDefault="00EB4107" w:rsidP="00EB4107">
      <w:pPr>
        <w:rPr>
          <w:lang w:val="el-GR"/>
        </w:rPr>
      </w:pPr>
      <w:r w:rsidRPr="00D86BD5">
        <w:t>ii</w:t>
      </w:r>
      <w:r w:rsidRPr="00D86BD5">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D86BD5" w:rsidRDefault="00EB4107" w:rsidP="00EB4107">
      <w:pPr>
        <w:rPr>
          <w:lang w:val="el-GR"/>
        </w:rPr>
      </w:pPr>
      <w:r w:rsidRPr="00D86BD5">
        <w:t>iii</w:t>
      </w:r>
      <w:r w:rsidRPr="00D86BD5">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D86BD5" w:rsidRDefault="0014064C" w:rsidP="00114833">
      <w:pPr>
        <w:rPr>
          <w:lang w:val="el-GR"/>
        </w:rPr>
      </w:pPr>
    </w:p>
    <w:p w14:paraId="24805340" w14:textId="77777777" w:rsidR="006A67B9" w:rsidRPr="00D86BD5" w:rsidRDefault="006A67B9" w:rsidP="006A67B9">
      <w:pPr>
        <w:rPr>
          <w:rFonts w:eastAsia="Calibri"/>
          <w:lang w:val="el-GR"/>
        </w:rPr>
      </w:pPr>
      <w:r w:rsidRPr="00D86BD5">
        <w:rPr>
          <w:rFonts w:eastAsia="Calibri"/>
          <w:lang w:val="el-GR"/>
        </w:rPr>
        <w:t xml:space="preserve">Ο ανάδοχος δεσμεύεται ότι: </w:t>
      </w:r>
    </w:p>
    <w:p w14:paraId="6A067B64" w14:textId="77777777" w:rsidR="006A67B9" w:rsidRPr="00D86BD5" w:rsidRDefault="006A67B9" w:rsidP="006A67B9">
      <w:pPr>
        <w:rPr>
          <w:rFonts w:eastAsia="Calibri"/>
          <w:lang w:val="el-GR"/>
        </w:rPr>
      </w:pPr>
      <w:r w:rsidRPr="00D86BD5">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86BD5" w:rsidRDefault="006A67B9" w:rsidP="006A67B9">
      <w:pPr>
        <w:rPr>
          <w:rFonts w:eastAsia="Calibri"/>
          <w:lang w:val="el-GR"/>
        </w:rPr>
      </w:pPr>
      <w:r w:rsidRPr="00D86BD5">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86BD5">
        <w:rPr>
          <w:rFonts w:eastAsia="Calibri"/>
          <w:vertAlign w:val="superscript"/>
          <w:lang w:val="el-GR"/>
        </w:rPr>
        <w:t xml:space="preserve"> </w:t>
      </w:r>
      <w:r w:rsidRPr="00D86BD5">
        <w:rPr>
          <w:rFonts w:eastAsia="Calibri"/>
          <w:lang w:val="el-GR"/>
        </w:rPr>
        <w:t xml:space="preserve">. </w:t>
      </w:r>
    </w:p>
    <w:p w14:paraId="641B85CE" w14:textId="2A73D036" w:rsidR="006A67B9" w:rsidRPr="00D86BD5" w:rsidRDefault="006A67B9" w:rsidP="006A67B9">
      <w:pPr>
        <w:rPr>
          <w:rFonts w:eastAsia="Calibri"/>
          <w:lang w:val="el-GR"/>
        </w:rPr>
      </w:pPr>
      <w:r w:rsidRPr="00D86BD5">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0070F4FF" w:rsidR="006C03D6" w:rsidRPr="00D86BD5" w:rsidRDefault="006C03D6" w:rsidP="006A67B9">
      <w:pPr>
        <w:rPr>
          <w:rFonts w:eastAsia="Calibri"/>
          <w:lang w:val="el-GR"/>
        </w:rPr>
      </w:pPr>
      <w:r w:rsidRPr="00D86BD5">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w:t>
      </w:r>
      <w:r w:rsidR="00925D35">
        <w:rPr>
          <w:lang w:val="el-GR"/>
        </w:rPr>
        <w:t xml:space="preserve"> </w:t>
      </w:r>
      <w:r w:rsidRPr="00D86BD5">
        <w:rPr>
          <w:cs/>
          <w:lang w:val="el-GR"/>
        </w:rPr>
        <w:t>‎</w:t>
      </w:r>
      <w:r w:rsidRPr="00D86BD5">
        <w:rPr>
          <w:cs/>
          <w:lang w:val="el-GR"/>
        </w:rPr>
        <w:fldChar w:fldCharType="begin"/>
      </w:r>
      <w:r w:rsidRPr="00D86BD5">
        <w:rPr>
          <w:lang w:val="el-GR"/>
        </w:rPr>
        <w:instrText xml:space="preserve"> REF _Ref118477993 \h </w:instrText>
      </w:r>
      <w:r w:rsidR="00DF4993" w:rsidRPr="00D86BD5">
        <w:rPr>
          <w:lang w:val="el-GR"/>
        </w:rPr>
        <w:instrText xml:space="preserve"> \* MERGEFORMAT </w:instrText>
      </w:r>
      <w:r w:rsidRPr="00D86BD5">
        <w:rPr>
          <w:cs/>
          <w:lang w:val="el-GR"/>
        </w:rPr>
      </w:r>
      <w:r w:rsidRPr="00D86BD5">
        <w:rPr>
          <w:cs/>
          <w:lang w:val="el-GR"/>
        </w:rPr>
        <w:fldChar w:fldCharType="separate"/>
      </w:r>
      <w:r w:rsidR="002E56D0" w:rsidRPr="00D86BD5">
        <w:rPr>
          <w:lang w:val="el-GR"/>
        </w:rPr>
        <w:t xml:space="preserve">ΠΑΡΑΡΤΗΜΑ </w:t>
      </w:r>
      <w:r w:rsidR="002E56D0" w:rsidRPr="00D86BD5">
        <w:t>X</w:t>
      </w:r>
      <w:r w:rsidR="002E56D0" w:rsidRPr="00D86BD5">
        <w:rPr>
          <w:lang w:val="el-GR"/>
        </w:rPr>
        <w:t xml:space="preserve"> – Ρήτρα Ακεραιότητας</w:t>
      </w:r>
      <w:r w:rsidRPr="00D86BD5">
        <w:rPr>
          <w:cs/>
          <w:lang w:val="el-GR"/>
        </w:rPr>
        <w:fldChar w:fldCharType="end"/>
      </w:r>
      <w:r w:rsidR="00925D35">
        <w:rPr>
          <w:rFonts w:hint="cs"/>
          <w:cs/>
          <w:lang w:val="el-GR"/>
        </w:rPr>
        <w:t xml:space="preserve"> </w:t>
      </w:r>
      <w:r w:rsidRPr="00D86BD5">
        <w:rPr>
          <w:cs/>
          <w:lang w:val="el-GR"/>
        </w:rPr>
        <w:t>η οποία θα περιληφθεί στη σύμβαση.</w:t>
      </w:r>
    </w:p>
    <w:p w14:paraId="0EE92E65" w14:textId="77777777" w:rsidR="00523EEE" w:rsidRPr="00D86BD5" w:rsidRDefault="00C15414" w:rsidP="00523EEE">
      <w:pPr>
        <w:rPr>
          <w:lang w:val="el-GR"/>
        </w:rPr>
      </w:pPr>
      <w:r w:rsidRPr="00D86BD5">
        <w:rPr>
          <w:lang w:val="el-GR"/>
        </w:rPr>
        <w:t>Κατά την εκτέλεση της σύμβασης ο</w:t>
      </w:r>
      <w:r w:rsidR="00523EEE" w:rsidRPr="00D86BD5">
        <w:rPr>
          <w:lang w:val="el-GR"/>
        </w:rPr>
        <w:t xml:space="preserve"> </w:t>
      </w:r>
      <w:r w:rsidR="004B7E25" w:rsidRPr="00D86BD5">
        <w:rPr>
          <w:lang w:val="el-GR"/>
        </w:rPr>
        <w:t>α</w:t>
      </w:r>
      <w:r w:rsidR="00523EEE" w:rsidRPr="00D86BD5">
        <w:rPr>
          <w:lang w:val="el-GR"/>
        </w:rPr>
        <w:t>νάδοχος δε δικαιούται να εκχωρεί τ</w:t>
      </w:r>
      <w:r w:rsidR="00993706" w:rsidRPr="00D86BD5">
        <w:rPr>
          <w:lang w:val="el-GR"/>
        </w:rPr>
        <w:t xml:space="preserve">ο συμβατικό τίμημα σε </w:t>
      </w:r>
      <w:r w:rsidR="00523EEE" w:rsidRPr="00D86BD5">
        <w:rPr>
          <w:lang w:val="el-GR"/>
        </w:rPr>
        <w:t xml:space="preserve">οποιοδήποτε τρίτο, </w:t>
      </w:r>
      <w:r w:rsidR="00993706" w:rsidRPr="00D86BD5">
        <w:rPr>
          <w:lang w:val="el-GR"/>
        </w:rPr>
        <w:t>χωρίς την έγγραφη έγκριση της Α</w:t>
      </w:r>
      <w:r w:rsidRPr="00D86BD5">
        <w:rPr>
          <w:lang w:val="el-GR"/>
        </w:rPr>
        <w:t>ναθέτουσας Αρχής</w:t>
      </w:r>
      <w:r w:rsidR="00993706" w:rsidRPr="00D86BD5">
        <w:rPr>
          <w:lang w:val="el-GR"/>
        </w:rPr>
        <w:t>.</w:t>
      </w:r>
      <w:r w:rsidR="00523EEE" w:rsidRPr="00D86BD5">
        <w:rPr>
          <w:lang w:val="el-GR"/>
        </w:rPr>
        <w:t xml:space="preserve"> Εάν το συμβατικό τίμημα εκχωρηθεί εν όλω ή εν μέρει σε Τράπεζα, κατά τα ως άνω</w:t>
      </w:r>
      <w:r w:rsidRPr="00D86BD5">
        <w:rPr>
          <w:lang w:val="el-GR"/>
        </w:rPr>
        <w:t xml:space="preserve"> αναφερόμενα</w:t>
      </w:r>
      <w:r w:rsidR="00523EEE" w:rsidRPr="00D86BD5">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D86BD5">
        <w:rPr>
          <w:lang w:val="el-GR"/>
        </w:rPr>
        <w:t xml:space="preserve"> </w:t>
      </w:r>
      <w:r w:rsidR="00523EEE" w:rsidRPr="00D86BD5">
        <w:rPr>
          <w:lang w:val="el-GR"/>
        </w:rPr>
        <w:t>δεν έχει καμία ευθύνη έναντι της εκδοχέως Τράπεζας.</w:t>
      </w:r>
    </w:p>
    <w:p w14:paraId="22A58427" w14:textId="25921CAE" w:rsidR="001B56F1" w:rsidRPr="00D86BD5" w:rsidRDefault="004B7E25" w:rsidP="001B56F1">
      <w:pPr>
        <w:suppressAutoHyphens w:val="0"/>
        <w:spacing w:after="200" w:line="276" w:lineRule="auto"/>
        <w:rPr>
          <w:lang w:val="el-GR"/>
        </w:rPr>
      </w:pPr>
      <w:r w:rsidRPr="00D86BD5">
        <w:rPr>
          <w:lang w:val="el-GR"/>
        </w:rPr>
        <w:t>Κατά την εκτέλεση της σύμβασης</w:t>
      </w:r>
      <w:r w:rsidR="001B56F1" w:rsidRPr="00D86BD5">
        <w:rPr>
          <w:lang w:val="el-GR"/>
        </w:rPr>
        <w:t xml:space="preserve"> </w:t>
      </w:r>
      <w:r w:rsidRPr="00D86BD5">
        <w:rPr>
          <w:lang w:val="el-GR"/>
        </w:rPr>
        <w:t>ο</w:t>
      </w:r>
      <w:r w:rsidR="001B56F1" w:rsidRPr="00D86BD5">
        <w:rPr>
          <w:lang w:val="el-GR"/>
        </w:rPr>
        <w:t xml:space="preserve"> </w:t>
      </w:r>
      <w:r w:rsidRPr="00D86BD5">
        <w:rPr>
          <w:lang w:val="el-GR"/>
        </w:rPr>
        <w:t>α</w:t>
      </w:r>
      <w:r w:rsidR="001B56F1" w:rsidRPr="00D86BD5">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D86BD5">
        <w:rPr>
          <w:lang w:val="el-GR"/>
        </w:rPr>
        <w:t>Αναθέτουσας Αρχής</w:t>
      </w:r>
      <w:r w:rsidR="001B56F1" w:rsidRPr="00D86BD5">
        <w:rPr>
          <w:lang w:val="el-GR"/>
        </w:rPr>
        <w:t xml:space="preserve"> ή των εκάστοτε υποδεικνυομένων από αυτήν προσώπων. Σε αντίθετη περίπτωση, η </w:t>
      </w:r>
      <w:r w:rsidRPr="00D86BD5">
        <w:rPr>
          <w:lang w:val="el-GR"/>
        </w:rPr>
        <w:t>Αναθέτουσα Αρχή</w:t>
      </w:r>
      <w:r w:rsidR="00E41FE4" w:rsidRPr="00D86BD5">
        <w:rPr>
          <w:lang w:val="el-GR"/>
        </w:rPr>
        <w:t xml:space="preserve"> </w:t>
      </w:r>
      <w:r w:rsidR="001B56F1" w:rsidRPr="00D86BD5">
        <w:rPr>
          <w:lang w:val="el-GR"/>
        </w:rPr>
        <w:t xml:space="preserve">δύναται να ζητήσει την αντικατάσταση μέλους της Ομάδας Έργου του </w:t>
      </w:r>
      <w:r w:rsidRPr="00D86BD5">
        <w:rPr>
          <w:lang w:val="el-GR"/>
        </w:rPr>
        <w:t>α</w:t>
      </w:r>
      <w:r w:rsidR="001B56F1" w:rsidRPr="00D86BD5">
        <w:rPr>
          <w:lang w:val="el-GR"/>
        </w:rPr>
        <w:t xml:space="preserve">ναδόχου, οπότε ο </w:t>
      </w:r>
      <w:r w:rsidRPr="00D86BD5">
        <w:rPr>
          <w:lang w:val="el-GR"/>
        </w:rPr>
        <w:t>α</w:t>
      </w:r>
      <w:r w:rsidR="001B56F1" w:rsidRPr="00D86BD5">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D86BD5">
        <w:rPr>
          <w:lang w:val="el-GR"/>
        </w:rPr>
        <w:t xml:space="preserve">Αναθέτουσας Αρχής </w:t>
      </w:r>
      <w:r w:rsidR="001B56F1" w:rsidRPr="00D86BD5">
        <w:rPr>
          <w:lang w:val="el-GR"/>
        </w:rPr>
        <w:t xml:space="preserve">και μόνο με άλλο πρόσωπο αντιστοίχων προσόντων ή εμπειρίας. Ο Ανάδοχος υποχρεούται να ειδοποιήσει την </w:t>
      </w:r>
      <w:r w:rsidR="001B56F1" w:rsidRPr="00D86BD5">
        <w:rPr>
          <w:bCs/>
          <w:lang w:val="el-GR"/>
        </w:rPr>
        <w:t xml:space="preserve">ΚτΠ </w:t>
      </w:r>
      <w:r w:rsidR="00E41FE4" w:rsidRPr="00D86BD5">
        <w:rPr>
          <w:bCs/>
          <w:lang w:val="el-GR"/>
        </w:rPr>
        <w:t>Μ.</w:t>
      </w:r>
      <w:r w:rsidR="001B56F1" w:rsidRPr="00D86BD5">
        <w:rPr>
          <w:bCs/>
          <w:lang w:val="el-GR"/>
        </w:rPr>
        <w:t xml:space="preserve">Α.Ε. εγγράφως δεκαπέντε (15) </w:t>
      </w:r>
      <w:r w:rsidR="001B56F1" w:rsidRPr="00D86BD5">
        <w:rPr>
          <w:lang w:val="el-GR"/>
        </w:rPr>
        <w:t xml:space="preserve">ημέρες πριν από την αντικατάσταση. </w:t>
      </w:r>
    </w:p>
    <w:p w14:paraId="42CB8D22" w14:textId="77777777" w:rsidR="001B56F1" w:rsidRPr="00D86BD5" w:rsidRDefault="001B56F1" w:rsidP="004B7E25">
      <w:pPr>
        <w:suppressAutoHyphens w:val="0"/>
        <w:spacing w:after="200" w:line="276" w:lineRule="auto"/>
        <w:rPr>
          <w:lang w:val="el-GR"/>
        </w:rPr>
      </w:pPr>
      <w:r w:rsidRPr="00D86BD5">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6FF655" w:rsidR="004B7E25" w:rsidRPr="00D86BD5" w:rsidRDefault="004B7E25" w:rsidP="004B7E25">
      <w:pPr>
        <w:suppressAutoHyphens w:val="0"/>
        <w:spacing w:after="200" w:line="276" w:lineRule="auto"/>
        <w:rPr>
          <w:lang w:val="el-GR"/>
        </w:rPr>
      </w:pPr>
      <w:r w:rsidRPr="00D86BD5">
        <w:rPr>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D86BD5">
        <w:rPr>
          <w:lang w:val="el-GR"/>
        </w:rPr>
        <w:t>Αναθέτουσας Αρχής</w:t>
      </w:r>
      <w:r w:rsidRPr="00D86BD5">
        <w:rPr>
          <w:lang w:val="el-GR"/>
        </w:rPr>
        <w:t xml:space="preserve">. Σε αντίθετη περίπτωση, η </w:t>
      </w:r>
      <w:r w:rsidR="00331981" w:rsidRPr="00D86BD5">
        <w:rPr>
          <w:lang w:val="el-GR"/>
        </w:rPr>
        <w:t xml:space="preserve">Αναθέτουσα Αρχή </w:t>
      </w:r>
      <w:r w:rsidRPr="00D86BD5">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D86BD5">
        <w:rPr>
          <w:lang w:val="el-GR"/>
        </w:rPr>
        <w:t>Αναθέτουσας Αρχής</w:t>
      </w:r>
      <w:r w:rsidRPr="00D86BD5">
        <w:rPr>
          <w:b/>
          <w:lang w:val="el-GR"/>
        </w:rPr>
        <w:t>.</w:t>
      </w:r>
      <w:r w:rsidRPr="00D86BD5">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D86BD5">
        <w:rPr>
          <w:lang w:val="el-GR"/>
        </w:rPr>
        <w:t xml:space="preserve">Αναθέτουσας Αρχής </w:t>
      </w:r>
      <w:r w:rsidRPr="00D86BD5">
        <w:rPr>
          <w:lang w:val="el-GR"/>
        </w:rPr>
        <w:t>και οι Εγγυητικές Επιστολές Προκαταβολής και Καλής Εκτέλεσης που προβλέπονται στη Σύμβαση.</w:t>
      </w:r>
    </w:p>
    <w:p w14:paraId="03760ABF" w14:textId="77777777" w:rsidR="00343BB2" w:rsidRPr="00D86BD5" w:rsidRDefault="00343BB2" w:rsidP="00343BB2">
      <w:pPr>
        <w:rPr>
          <w:lang w:val="el-GR"/>
        </w:rPr>
      </w:pPr>
      <w:r w:rsidRPr="00D86BD5">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D86BD5" w:rsidRDefault="00343BB2" w:rsidP="00343BB2">
      <w:pPr>
        <w:rPr>
          <w:lang w:val="el-GR"/>
        </w:rPr>
      </w:pPr>
      <w:r w:rsidRPr="00D86BD5">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D86BD5" w:rsidRDefault="00343BB2" w:rsidP="00343BB2">
      <w:pPr>
        <w:rPr>
          <w:lang w:val="el-GR"/>
        </w:rPr>
      </w:pPr>
      <w:r w:rsidRPr="00D86BD5">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D86BD5" w:rsidRDefault="00343BB2" w:rsidP="00343BB2">
      <w:pPr>
        <w:rPr>
          <w:lang w:val="el-GR"/>
        </w:rPr>
      </w:pPr>
      <w:r w:rsidRPr="00D86BD5">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D86BD5" w:rsidRDefault="00343BB2" w:rsidP="00343BB2">
      <w:pPr>
        <w:rPr>
          <w:lang w:val="el-GR"/>
        </w:rPr>
      </w:pPr>
      <w:r w:rsidRPr="00D86BD5">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D86BD5" w:rsidRDefault="00343BB2" w:rsidP="00343BB2">
      <w:pPr>
        <w:rPr>
          <w:lang w:val="el-GR"/>
        </w:rPr>
      </w:pPr>
      <w:r w:rsidRPr="00D86BD5">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D86BD5" w:rsidRDefault="00343BB2" w:rsidP="00343BB2">
      <w:pPr>
        <w:rPr>
          <w:lang w:val="el-GR"/>
        </w:rPr>
      </w:pPr>
      <w:r w:rsidRPr="00D86BD5">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D86BD5" w:rsidRDefault="00343BB2" w:rsidP="00343BB2">
      <w:pPr>
        <w:rPr>
          <w:lang w:val="el-GR"/>
        </w:rPr>
      </w:pPr>
      <w:r w:rsidRPr="00D86BD5">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D86BD5" w:rsidRDefault="00343BB2" w:rsidP="00343BB2">
      <w:pPr>
        <w:rPr>
          <w:lang w:val="el-GR"/>
        </w:rPr>
      </w:pPr>
      <w:r w:rsidRPr="00D86BD5">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D86BD5" w:rsidRDefault="00343BB2" w:rsidP="00343BB2">
      <w:pPr>
        <w:rPr>
          <w:lang w:val="el-GR"/>
        </w:rPr>
      </w:pPr>
      <w:r w:rsidRPr="00D86BD5">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D86BD5" w:rsidRDefault="00343BB2" w:rsidP="00343BB2">
      <w:pPr>
        <w:rPr>
          <w:lang w:val="el-GR"/>
        </w:rPr>
      </w:pPr>
      <w:r w:rsidRPr="00D86BD5">
        <w:rPr>
          <w:lang w:val="el-GR"/>
        </w:rPr>
        <w:t>Ειδικότερα :</w:t>
      </w:r>
    </w:p>
    <w:p w14:paraId="027EDCC3" w14:textId="77777777" w:rsidR="00343BB2" w:rsidRPr="00D86BD5" w:rsidRDefault="00343BB2" w:rsidP="00343BB2">
      <w:pPr>
        <w:rPr>
          <w:lang w:val="el-GR"/>
        </w:rPr>
      </w:pPr>
      <w:r w:rsidRPr="00D86BD5">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D86BD5" w:rsidRDefault="00343BB2" w:rsidP="00343BB2">
      <w:pPr>
        <w:rPr>
          <w:lang w:val="el-GR"/>
        </w:rPr>
      </w:pPr>
      <w:r w:rsidRPr="00D86BD5">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D86BD5" w:rsidRDefault="00343BB2" w:rsidP="00343BB2">
      <w:pPr>
        <w:rPr>
          <w:lang w:val="el-GR"/>
        </w:rPr>
      </w:pPr>
      <w:r w:rsidRPr="00D86BD5">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D86BD5" w:rsidRDefault="00343BB2" w:rsidP="00343BB2">
      <w:pPr>
        <w:rPr>
          <w:lang w:val="el-GR"/>
        </w:rPr>
      </w:pPr>
      <w:r w:rsidRPr="00D86BD5">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D86BD5" w:rsidRDefault="00343BB2" w:rsidP="00343BB2">
      <w:pPr>
        <w:rPr>
          <w:lang w:val="el-GR"/>
        </w:rPr>
      </w:pPr>
      <w:r w:rsidRPr="00D86BD5">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D86BD5" w:rsidRDefault="003355E7" w:rsidP="003A109E">
      <w:pPr>
        <w:pStyle w:val="20"/>
        <w:rPr>
          <w:rFonts w:cs="Tahoma"/>
          <w:lang w:val="el-GR"/>
        </w:rPr>
      </w:pPr>
      <w:r w:rsidRPr="00D86BD5">
        <w:rPr>
          <w:rFonts w:cs="Tahoma"/>
          <w:lang w:val="el-GR"/>
        </w:rPr>
        <w:tab/>
      </w:r>
      <w:bookmarkStart w:id="345" w:name="_Toc97194321"/>
      <w:bookmarkStart w:id="346" w:name="_Toc97194454"/>
      <w:bookmarkStart w:id="347" w:name="_Toc122685276"/>
      <w:r w:rsidRPr="00D86BD5">
        <w:rPr>
          <w:rFonts w:cs="Tahoma"/>
          <w:lang w:val="el-GR"/>
        </w:rPr>
        <w:t>Υπεργολαβία</w:t>
      </w:r>
      <w:bookmarkEnd w:id="345"/>
      <w:bookmarkEnd w:id="346"/>
      <w:bookmarkEnd w:id="347"/>
    </w:p>
    <w:p w14:paraId="282F72A8" w14:textId="77777777" w:rsidR="008338F0" w:rsidRPr="00D86BD5" w:rsidRDefault="003355E7">
      <w:pPr>
        <w:rPr>
          <w:lang w:val="el-GR"/>
        </w:rPr>
      </w:pPr>
      <w:r w:rsidRPr="00D86BD5">
        <w:rPr>
          <w:b/>
          <w:bCs/>
          <w:lang w:val="el-GR"/>
        </w:rPr>
        <w:t xml:space="preserve">4.4.1. </w:t>
      </w:r>
      <w:r w:rsidRPr="00D86BD5">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17574980" w:rsidR="008338F0" w:rsidRPr="00D86BD5" w:rsidRDefault="003355E7">
      <w:pPr>
        <w:rPr>
          <w:i/>
          <w:iCs/>
          <w:color w:val="5B9BD5"/>
          <w:spacing w:val="5"/>
          <w:kern w:val="1"/>
          <w:lang w:val="el-GR"/>
        </w:rPr>
      </w:pPr>
      <w:r w:rsidRPr="00D86BD5">
        <w:rPr>
          <w:b/>
          <w:bCs/>
          <w:lang w:val="el-GR"/>
        </w:rPr>
        <w:t xml:space="preserve">4.4.2. </w:t>
      </w:r>
      <w:r w:rsidRPr="00D86BD5">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D86BD5">
        <w:rPr>
          <w:lang w:val="el-GR"/>
        </w:rPr>
        <w:t xml:space="preserve"> </w:t>
      </w:r>
      <w:r w:rsidRPr="00D86BD5">
        <w:rPr>
          <w:lang w:val="el-GR"/>
        </w:rPr>
        <w:t xml:space="preserve">Επιπλέον, υποχρεούται να γνωστοποιεί στην αναθέτουσα αρχή κάθε </w:t>
      </w:r>
      <w:r w:rsidRPr="00D86BD5">
        <w:rPr>
          <w:lang w:val="el-GR"/>
        </w:rPr>
        <w:lastRenderedPageBreak/>
        <w:t>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86BD5">
        <w:rPr>
          <w:rFonts w:eastAsia="SimSun"/>
          <w:i/>
          <w:iCs/>
          <w:color w:val="0099FF"/>
          <w:kern w:val="1"/>
          <w:lang w:val="el-GR" w:bidi="hi-IN"/>
        </w:rPr>
        <w:t>.</w:t>
      </w:r>
      <w:r w:rsidRPr="00D86BD5">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0D23EB2F" w:rsidR="008338F0" w:rsidRPr="00D86BD5" w:rsidRDefault="003355E7">
      <w:pPr>
        <w:rPr>
          <w:lang w:val="el-GR"/>
        </w:rPr>
      </w:pPr>
      <w:r w:rsidRPr="00D86BD5">
        <w:rPr>
          <w:b/>
          <w:bCs/>
          <w:lang w:val="el-GR"/>
        </w:rPr>
        <w:t>4.4.3.</w:t>
      </w:r>
      <w:r w:rsidRPr="00D86BD5">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D86BD5">
        <w:rPr>
          <w:lang w:val="el-GR"/>
        </w:rPr>
        <w:fldChar w:fldCharType="begin"/>
      </w:r>
      <w:r w:rsidR="006607CE" w:rsidRPr="00D86BD5">
        <w:rPr>
          <w:lang w:val="el-GR"/>
        </w:rPr>
        <w:instrText xml:space="preserve"> REF _Ref496541775 \r \h </w:instrText>
      </w:r>
      <w:r w:rsidR="00DF02B0" w:rsidRPr="00D86BD5">
        <w:rPr>
          <w:lang w:val="el-GR"/>
        </w:rPr>
        <w:instrText xml:space="preserve"> \* MERGEFORMAT </w:instrText>
      </w:r>
      <w:r w:rsidR="006607CE" w:rsidRPr="00D86BD5">
        <w:rPr>
          <w:lang w:val="el-GR"/>
        </w:rPr>
      </w:r>
      <w:r w:rsidR="006607CE" w:rsidRPr="00D86BD5">
        <w:rPr>
          <w:lang w:val="el-GR"/>
        </w:rPr>
        <w:fldChar w:fldCharType="separate"/>
      </w:r>
      <w:r w:rsidR="002E56D0">
        <w:rPr>
          <w:lang w:val="el-GR"/>
        </w:rPr>
        <w:t>2.2.3</w:t>
      </w:r>
      <w:r w:rsidR="006607CE" w:rsidRPr="00D86BD5">
        <w:rPr>
          <w:lang w:val="el-GR"/>
        </w:rPr>
        <w:fldChar w:fldCharType="end"/>
      </w:r>
      <w:r w:rsidRPr="00D86BD5">
        <w:rPr>
          <w:lang w:val="el-GR"/>
        </w:rPr>
        <w:t xml:space="preserve"> και με τα αποδεικτικά μέσα της παραγράφου</w:t>
      </w:r>
      <w:r w:rsidR="005A3530" w:rsidRPr="00D86BD5">
        <w:rPr>
          <w:lang w:val="el-GR"/>
        </w:rPr>
        <w:t xml:space="preserve"> </w:t>
      </w:r>
      <w:r w:rsidR="00A30F24" w:rsidRPr="00D86BD5">
        <w:rPr>
          <w:lang w:val="el-GR"/>
        </w:rPr>
        <w:fldChar w:fldCharType="begin"/>
      </w:r>
      <w:r w:rsidR="00A30F24" w:rsidRPr="00D86BD5">
        <w:rPr>
          <w:lang w:val="el-GR"/>
        </w:rPr>
        <w:instrText xml:space="preserve"> REF _Ref40957856 \r \h </w:instrText>
      </w:r>
      <w:r w:rsidR="00DF4993" w:rsidRPr="00D86BD5">
        <w:rPr>
          <w:lang w:val="el-GR"/>
        </w:rPr>
        <w:instrText xml:space="preserve"> \* MERGEFORMAT </w:instrText>
      </w:r>
      <w:r w:rsidR="00A30F24" w:rsidRPr="00D86BD5">
        <w:rPr>
          <w:lang w:val="el-GR"/>
        </w:rPr>
      </w:r>
      <w:r w:rsidR="00A30F24" w:rsidRPr="00D86BD5">
        <w:rPr>
          <w:lang w:val="el-GR"/>
        </w:rPr>
        <w:fldChar w:fldCharType="separate"/>
      </w:r>
      <w:r w:rsidR="002E56D0">
        <w:rPr>
          <w:lang w:val="el-GR"/>
        </w:rPr>
        <w:t>2.2.9.2</w:t>
      </w:r>
      <w:r w:rsidR="00A30F24" w:rsidRPr="00D86BD5">
        <w:rPr>
          <w:lang w:val="el-GR"/>
        </w:rPr>
        <w:fldChar w:fldCharType="end"/>
      </w:r>
      <w:r w:rsidR="00A30F24" w:rsidRPr="00D86BD5">
        <w:rPr>
          <w:lang w:val="el-GR"/>
        </w:rPr>
        <w:t xml:space="preserve"> </w:t>
      </w:r>
      <w:r w:rsidRPr="00D86BD5">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D86BD5">
        <w:rPr>
          <w:lang w:val="el-GR"/>
        </w:rPr>
        <w:t xml:space="preserve"> </w:t>
      </w:r>
      <w:r w:rsidRPr="00D86BD5">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D86BD5" w:rsidRDefault="003355E7">
      <w:pPr>
        <w:rPr>
          <w:lang w:val="el-GR"/>
        </w:rPr>
      </w:pPr>
      <w:r w:rsidRPr="00D86BD5">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D86BD5" w:rsidRDefault="003355E7" w:rsidP="003A109E">
      <w:pPr>
        <w:pStyle w:val="20"/>
        <w:rPr>
          <w:rFonts w:cs="Tahoma"/>
          <w:lang w:val="el-GR"/>
        </w:rPr>
      </w:pPr>
      <w:r w:rsidRPr="00D86BD5">
        <w:rPr>
          <w:rFonts w:cs="Tahoma"/>
          <w:lang w:val="el-GR"/>
        </w:rPr>
        <w:tab/>
      </w:r>
      <w:bookmarkStart w:id="348" w:name="_Ref496607258"/>
      <w:bookmarkStart w:id="349" w:name="_Toc97194322"/>
      <w:bookmarkStart w:id="350" w:name="_Toc97194455"/>
      <w:bookmarkStart w:id="351" w:name="_Toc122685277"/>
      <w:r w:rsidRPr="00D86BD5">
        <w:rPr>
          <w:rFonts w:cs="Tahoma"/>
          <w:lang w:val="el-GR"/>
        </w:rPr>
        <w:t>Τροποποίηση σύμβασης κατά τη διάρκειά της</w:t>
      </w:r>
      <w:bookmarkEnd w:id="348"/>
      <w:bookmarkEnd w:id="349"/>
      <w:bookmarkEnd w:id="350"/>
      <w:bookmarkEnd w:id="351"/>
      <w:r w:rsidRPr="00D86BD5">
        <w:rPr>
          <w:rFonts w:cs="Tahoma"/>
          <w:lang w:val="el-GR"/>
        </w:rPr>
        <w:t xml:space="preserve"> </w:t>
      </w:r>
    </w:p>
    <w:p w14:paraId="4462AF63" w14:textId="77777777" w:rsidR="008338F0" w:rsidRPr="00D86BD5" w:rsidRDefault="003355E7">
      <w:pPr>
        <w:rPr>
          <w:i/>
          <w:iCs/>
          <w:color w:val="5B9BD5"/>
          <w:spacing w:val="5"/>
          <w:kern w:val="1"/>
          <w:lang w:val="el-GR"/>
        </w:rPr>
      </w:pPr>
      <w:r w:rsidRPr="00D86BD5">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D86BD5">
        <w:rPr>
          <w:lang w:val="el-GR"/>
        </w:rPr>
        <w:t>ωμοδότησης του αρμοδίου οργάνου</w:t>
      </w:r>
      <w:r w:rsidR="00186BF5" w:rsidRPr="00D86BD5">
        <w:rPr>
          <w:lang w:val="el-GR"/>
        </w:rPr>
        <w:t xml:space="preserve"> της Αναθέτουσας Αρχής</w:t>
      </w:r>
      <w:r w:rsidR="00E256F9" w:rsidRPr="00D86BD5">
        <w:rPr>
          <w:lang w:val="el-GR"/>
        </w:rPr>
        <w:t>.</w:t>
      </w:r>
    </w:p>
    <w:p w14:paraId="2E2A8747" w14:textId="77777777" w:rsidR="00FE0D21" w:rsidRPr="00D86BD5" w:rsidRDefault="00FE0D21" w:rsidP="00821852">
      <w:pPr>
        <w:suppressAutoHyphens w:val="0"/>
        <w:spacing w:line="276" w:lineRule="auto"/>
        <w:rPr>
          <w:lang w:val="el-GR"/>
        </w:rPr>
      </w:pPr>
      <w:r w:rsidRPr="00D86BD5">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D86BD5">
        <w:rPr>
          <w:vertAlign w:val="superscript"/>
          <w:lang w:val="el-GR"/>
        </w:rPr>
        <w:footnoteReference w:id="25"/>
      </w:r>
      <w:r w:rsidRPr="00D86BD5">
        <w:rPr>
          <w:vertAlign w:val="superscript"/>
          <w:lang w:val="el-GR"/>
        </w:rPr>
        <w:t>.</w:t>
      </w:r>
      <w:r w:rsidRPr="00D86BD5">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484EB1" w14:textId="77777777" w:rsidR="00B60E7A" w:rsidRPr="00C9466E" w:rsidRDefault="00B60E7A" w:rsidP="00D50CDE">
      <w:pPr>
        <w:pStyle w:val="30"/>
        <w:ind w:left="1276" w:hanging="709"/>
        <w:rPr>
          <w:rFonts w:cs="Tahoma"/>
          <w:lang w:val="el-GR"/>
        </w:rPr>
      </w:pPr>
      <w:bookmarkStart w:id="352" w:name="_Toc97194323"/>
      <w:bookmarkStart w:id="353" w:name="_Toc97194456"/>
      <w:bookmarkStart w:id="354" w:name="_Ref109909770"/>
      <w:bookmarkStart w:id="355" w:name="_Toc122685278"/>
      <w:r w:rsidRPr="00C9466E">
        <w:rPr>
          <w:rFonts w:cs="Tahoma"/>
          <w:lang w:val="el-GR"/>
        </w:rPr>
        <w:t>Δικαιώματα προαίρεσης</w:t>
      </w:r>
      <w:bookmarkEnd w:id="352"/>
      <w:bookmarkEnd w:id="353"/>
      <w:bookmarkEnd w:id="354"/>
      <w:bookmarkEnd w:id="355"/>
      <w:r w:rsidRPr="00C9466E">
        <w:rPr>
          <w:rFonts w:cs="Tahoma"/>
          <w:lang w:val="el-GR"/>
        </w:rPr>
        <w:t xml:space="preserve"> </w:t>
      </w:r>
    </w:p>
    <w:p w14:paraId="75FFC319" w14:textId="272A4317" w:rsidR="00D75347" w:rsidRPr="00D86BD5" w:rsidRDefault="00D9353E" w:rsidP="00C87C2F">
      <w:pPr>
        <w:spacing w:line="276" w:lineRule="auto"/>
        <w:rPr>
          <w:lang w:val="el-GR"/>
        </w:rPr>
      </w:pPr>
      <w:r w:rsidRPr="00D86BD5">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w:t>
      </w:r>
      <w:r w:rsidRPr="00D86BD5">
        <w:rPr>
          <w:lang w:val="el-GR"/>
        </w:rPr>
        <w:lastRenderedPageBreak/>
        <w:t xml:space="preserve">σύμβασης και υπό την </w:t>
      </w:r>
      <w:r w:rsidR="00550D8B" w:rsidRPr="00D86BD5">
        <w:rPr>
          <w:lang w:val="el-GR"/>
        </w:rPr>
        <w:t>προϋπόθεση</w:t>
      </w:r>
      <w:r w:rsidRPr="00D86BD5">
        <w:rPr>
          <w:lang w:val="el-GR"/>
        </w:rPr>
        <w:t xml:space="preserve"> της </w:t>
      </w:r>
      <w:r w:rsidR="00DF401D">
        <w:rPr>
          <w:lang w:val="el-GR"/>
        </w:rPr>
        <w:t>εξασφάλισης της</w:t>
      </w:r>
      <w:r w:rsidR="00DF401D" w:rsidRPr="00D86BD5">
        <w:rPr>
          <w:lang w:val="el-GR"/>
        </w:rPr>
        <w:t xml:space="preserve"> </w:t>
      </w:r>
      <w:r w:rsidRPr="00D86BD5">
        <w:rPr>
          <w:lang w:val="el-GR"/>
        </w:rPr>
        <w:t>χρηματοδότησης για την άσκησή του</w:t>
      </w:r>
      <w:r w:rsidR="00D30CC0">
        <w:rPr>
          <w:lang w:val="el-GR"/>
        </w:rPr>
        <w:t>ς</w:t>
      </w:r>
      <w:r w:rsidRPr="00D86BD5">
        <w:rPr>
          <w:lang w:val="el-GR"/>
        </w:rPr>
        <w:t>, συγκεκριμένα :</w:t>
      </w:r>
    </w:p>
    <w:p w14:paraId="6FEC9E60" w14:textId="60CC3E66" w:rsidR="00D75347" w:rsidRPr="00D86BD5" w:rsidRDefault="00D75347" w:rsidP="00D75347">
      <w:pPr>
        <w:rPr>
          <w:lang w:val="el-GR"/>
        </w:rPr>
      </w:pPr>
      <w:r w:rsidRPr="00D86BD5">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00E26787" w:rsidRPr="00D86BD5">
        <w:rPr>
          <w:lang w:val="el-GR"/>
        </w:rPr>
        <w:t xml:space="preserve">έως τριάντα τοις εκατό (30%) </w:t>
      </w:r>
      <w:r w:rsidRPr="00D86BD5">
        <w:rPr>
          <w:lang w:val="el-GR"/>
        </w:rPr>
        <w:t xml:space="preserve">του συμβατικού τιμήματος με βάση τις τιμές μονάδας της Οικονομικής Προσφοράς του Αναδόχου. </w:t>
      </w:r>
    </w:p>
    <w:p w14:paraId="6384B24C" w14:textId="1682B69C" w:rsidR="00D75347" w:rsidRPr="00D86BD5" w:rsidRDefault="00D75347" w:rsidP="00D75347">
      <w:pPr>
        <w:rPr>
          <w:lang w:val="el-GR"/>
        </w:rPr>
      </w:pPr>
      <w:r w:rsidRPr="00D86BD5">
        <w:rPr>
          <w:lang w:val="el-GR"/>
        </w:rPr>
        <w:t xml:space="preserve">Με χρονοδιάγραμμα </w:t>
      </w:r>
      <w:r w:rsidR="00E26787" w:rsidRPr="00D86BD5">
        <w:rPr>
          <w:lang w:val="el-GR"/>
        </w:rPr>
        <w:t xml:space="preserve">υλοποίησης έως είκοσι τέσσερις μήνες (24) μήνες </w:t>
      </w:r>
      <w:r w:rsidRPr="00D86BD5">
        <w:rPr>
          <w:lang w:val="el-GR"/>
        </w:rPr>
        <w:t>από την άσκησή του.</w:t>
      </w:r>
    </w:p>
    <w:p w14:paraId="74B8FD53" w14:textId="0D481876" w:rsidR="00D75347" w:rsidRDefault="00D75347" w:rsidP="00D75347">
      <w:pPr>
        <w:spacing w:line="276" w:lineRule="auto"/>
        <w:rPr>
          <w:lang w:val="el-GR"/>
        </w:rPr>
      </w:pPr>
      <w:r w:rsidRPr="00D86BD5">
        <w:rPr>
          <w:lang w:val="el-GR"/>
        </w:rPr>
        <w:t xml:space="preserve">Β. Πριν την λήξη της </w:t>
      </w:r>
      <w:r w:rsidR="00833988" w:rsidRPr="00D86BD5">
        <w:rPr>
          <w:lang w:val="el-GR"/>
        </w:rPr>
        <w:t>σύμβασης</w:t>
      </w:r>
      <w:r w:rsidRPr="00D86BD5">
        <w:rPr>
          <w:lang w:val="el-GR"/>
        </w:rPr>
        <w:t xml:space="preserve">, ο Κύριος του Έργου δύναται να αποφασίσει την άσκηση δικαιώματος προαίρεσης συντήρησης έως του ποσού των </w:t>
      </w:r>
      <w:r w:rsidR="008F22BB" w:rsidRPr="008F22BB">
        <w:rPr>
          <w:color w:val="000000"/>
          <w:lang w:val="el-GR" w:eastAsia="el-GR"/>
        </w:rPr>
        <w:t>752.850,00</w:t>
      </w:r>
      <w:r w:rsidRPr="008F22BB">
        <w:rPr>
          <w:lang w:val="el-GR"/>
        </w:rPr>
        <w:t>€</w:t>
      </w:r>
      <w:r w:rsidRPr="00D86BD5">
        <w:rPr>
          <w:lang w:val="el-GR"/>
        </w:rPr>
        <w:t xml:space="preserve"> μη περιλαμβανομένου ΦΠΑ (προϋπολογισμός με ΦΠΑ: </w:t>
      </w:r>
      <w:r w:rsidR="008F22BB" w:rsidRPr="008F22BB">
        <w:rPr>
          <w:color w:val="000000"/>
          <w:lang w:val="el-GR" w:eastAsia="el-GR"/>
        </w:rPr>
        <w:t>933.534,00</w:t>
      </w:r>
      <w:r w:rsidRPr="00D86BD5">
        <w:rPr>
          <w:lang w:val="el-GR"/>
        </w:rPr>
        <w:t xml:space="preserve">€, ΦΠΑ 24% </w:t>
      </w:r>
      <w:r w:rsidR="008F22BB" w:rsidRPr="008F22BB">
        <w:rPr>
          <w:color w:val="000000"/>
          <w:lang w:val="el-GR" w:eastAsia="el-GR"/>
        </w:rPr>
        <w:t>180.684,00</w:t>
      </w:r>
      <w:r w:rsidR="00372CF5" w:rsidRPr="00D86BD5">
        <w:rPr>
          <w:lang w:val="el-GR"/>
        </w:rPr>
        <w:t xml:space="preserve">€), </w:t>
      </w:r>
      <w:r w:rsidRPr="00D86BD5">
        <w:rPr>
          <w:lang w:val="el-GR"/>
        </w:rPr>
        <w:t xml:space="preserve">με βάση την Οικονομική Προσφορά του Αναδόχου, για τις υπηρεσίες συντήρησης (όπως αυτές περιγράφονται </w:t>
      </w:r>
      <w:r w:rsidR="001B41E5" w:rsidRPr="00D86BD5">
        <w:rPr>
          <w:lang w:val="el-GR"/>
        </w:rPr>
        <w:t xml:space="preserve">στο </w:t>
      </w:r>
      <w:r w:rsidR="001B41E5" w:rsidRPr="008F22BB">
        <w:rPr>
          <w:lang w:val="el-GR"/>
        </w:rPr>
        <w:t xml:space="preserve">Παράρτημα Ι, παρ. </w:t>
      </w:r>
      <w:r w:rsidR="001B41E5" w:rsidRPr="008F22BB">
        <w:rPr>
          <w:lang w:val="el-GR"/>
        </w:rPr>
        <w:fldChar w:fldCharType="begin"/>
      </w:r>
      <w:r w:rsidR="001B41E5" w:rsidRPr="008F22BB">
        <w:rPr>
          <w:lang w:val="el-GR"/>
        </w:rPr>
        <w:instrText xml:space="preserve"> REF _Ref236033114 \r \h  \* MERGEFORMAT </w:instrText>
      </w:r>
      <w:r w:rsidR="001B41E5" w:rsidRPr="008F22BB">
        <w:rPr>
          <w:lang w:val="el-GR"/>
        </w:rPr>
      </w:r>
      <w:r w:rsidR="001B41E5" w:rsidRPr="008F22BB">
        <w:rPr>
          <w:lang w:val="el-GR"/>
        </w:rPr>
        <w:fldChar w:fldCharType="separate"/>
      </w:r>
      <w:r w:rsidR="002E56D0">
        <w:rPr>
          <w:lang w:val="el-GR"/>
        </w:rPr>
        <w:t>7.4.2</w:t>
      </w:r>
      <w:r w:rsidR="001B41E5" w:rsidRPr="008F22BB">
        <w:rPr>
          <w:lang w:val="el-GR"/>
        </w:rPr>
        <w:fldChar w:fldCharType="end"/>
      </w:r>
      <w:r w:rsidR="001B41E5" w:rsidRPr="008F22BB">
        <w:rPr>
          <w:lang w:val="el-GR"/>
        </w:rPr>
        <w:t>)</w:t>
      </w:r>
      <w:r w:rsidRPr="008F22BB">
        <w:rPr>
          <w:lang w:val="el-GR"/>
        </w:rPr>
        <w:t>.</w:t>
      </w:r>
    </w:p>
    <w:p w14:paraId="77DB52AF" w14:textId="5DFB12D7" w:rsidR="00D75347" w:rsidRPr="00D86BD5" w:rsidRDefault="00D75347" w:rsidP="00D75347">
      <w:pPr>
        <w:rPr>
          <w:lang w:val="el-GR"/>
        </w:rPr>
      </w:pPr>
      <w:r w:rsidRPr="00D86BD5">
        <w:rPr>
          <w:lang w:val="el-GR"/>
        </w:rPr>
        <w:t xml:space="preserve">Με χρονοδιάγραμμα υλοποίησης έως </w:t>
      </w:r>
      <w:r w:rsidR="003A3AE8" w:rsidRPr="00D86BD5">
        <w:rPr>
          <w:lang w:val="el-GR"/>
        </w:rPr>
        <w:t xml:space="preserve">δύο </w:t>
      </w:r>
      <w:r w:rsidRPr="00D86BD5">
        <w:rPr>
          <w:lang w:val="el-GR"/>
        </w:rPr>
        <w:t>(</w:t>
      </w:r>
      <w:r w:rsidR="003A3AE8" w:rsidRPr="00D86BD5">
        <w:rPr>
          <w:lang w:val="el-GR"/>
        </w:rPr>
        <w:t>2</w:t>
      </w:r>
      <w:r w:rsidRPr="00D86BD5">
        <w:rPr>
          <w:lang w:val="el-GR"/>
        </w:rPr>
        <w:t>) έτη από την άσκησή του.</w:t>
      </w:r>
    </w:p>
    <w:p w14:paraId="33FFF564" w14:textId="67A620F7" w:rsidR="00D75347" w:rsidRPr="00D86BD5" w:rsidRDefault="00C87C2F" w:rsidP="00C87C2F">
      <w:pPr>
        <w:spacing w:line="276" w:lineRule="auto"/>
        <w:rPr>
          <w:lang w:val="el-GR"/>
        </w:rPr>
      </w:pPr>
      <w:r w:rsidRPr="00D86BD5">
        <w:rPr>
          <w:lang w:val="el-GR"/>
        </w:rPr>
        <w:t xml:space="preserve">Στην συγκεκριμένη περίπτωση, υφίσταται μονομερές διαπλαστικό δικαίωμα της </w:t>
      </w:r>
      <w:r w:rsidR="00833988" w:rsidRPr="00D86BD5">
        <w:rPr>
          <w:lang w:val="el-GR"/>
        </w:rPr>
        <w:t>Α</w:t>
      </w:r>
      <w:r w:rsidRPr="00D86BD5">
        <w:rPr>
          <w:lang w:val="el-GR"/>
        </w:rPr>
        <w:t xml:space="preserve">ναθέτουσας </w:t>
      </w:r>
      <w:r w:rsidR="00833988" w:rsidRPr="00D86BD5">
        <w:rPr>
          <w:lang w:val="el-GR"/>
        </w:rPr>
        <w:t>Α</w:t>
      </w:r>
      <w:r w:rsidRPr="00D86BD5">
        <w:rPr>
          <w:lang w:val="el-GR"/>
        </w:rPr>
        <w:t>ρχής</w:t>
      </w:r>
      <w:r w:rsidR="00833988" w:rsidRPr="00D86BD5">
        <w:rPr>
          <w:lang w:val="el-GR"/>
        </w:rPr>
        <w:t>/Κυρίου του Έργου</w:t>
      </w:r>
      <w:r w:rsidRPr="00D86BD5">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5F28523B" w:rsidR="00C87C2F" w:rsidRPr="00D86BD5" w:rsidRDefault="00C87C2F" w:rsidP="00C87C2F">
      <w:pPr>
        <w:spacing w:line="276" w:lineRule="auto"/>
        <w:rPr>
          <w:lang w:val="el-GR"/>
        </w:rPr>
      </w:pPr>
      <w:r w:rsidRPr="00D86BD5">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54FDAC41" w14:textId="319C6396" w:rsidR="003A3AE8" w:rsidRPr="00D86BD5" w:rsidRDefault="003A3AE8" w:rsidP="003A3AE8">
      <w:pPr>
        <w:rPr>
          <w:lang w:val="el-GR"/>
        </w:rPr>
      </w:pPr>
      <w:r w:rsidRPr="00D86BD5">
        <w:rPr>
          <w:lang w:val="el-GR"/>
        </w:rPr>
        <w:t xml:space="preserve">Ακολουθεί ανάλυση της εκτιμώμενης αξίας των </w:t>
      </w:r>
      <w:r w:rsidR="006E7936" w:rsidRPr="00D86BD5">
        <w:rPr>
          <w:lang w:val="el-GR"/>
        </w:rPr>
        <w:t>δικαιωμάτων</w:t>
      </w:r>
      <w:r w:rsidRPr="00D86BD5">
        <w:rPr>
          <w:lang w:val="el-GR"/>
        </w:rPr>
        <w:t xml:space="preserve"> προαίρεσης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693"/>
        <w:gridCol w:w="1700"/>
        <w:gridCol w:w="1843"/>
        <w:gridCol w:w="1560"/>
        <w:gridCol w:w="1552"/>
      </w:tblGrid>
      <w:tr w:rsidR="005357AA" w:rsidRPr="00D86BD5" w14:paraId="5EAC3BD8" w14:textId="77777777" w:rsidTr="005357AA">
        <w:trPr>
          <w:trHeight w:val="1132"/>
        </w:trPr>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C619C0" w14:textId="77777777" w:rsidR="003A3AE8" w:rsidRPr="00D86BD5" w:rsidRDefault="003A3AE8" w:rsidP="006E7936">
            <w:pPr>
              <w:spacing w:after="0"/>
              <w:rPr>
                <w:b/>
                <w:sz w:val="20"/>
                <w:szCs w:val="20"/>
                <w:lang w:val="el-GR"/>
              </w:rPr>
            </w:pPr>
          </w:p>
        </w:tc>
        <w:tc>
          <w:tcPr>
            <w:tcW w:w="87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4D68FF3" w14:textId="77777777" w:rsidR="003A3AE8" w:rsidRPr="00D86BD5" w:rsidRDefault="003A3AE8" w:rsidP="00214367">
            <w:pPr>
              <w:spacing w:after="0"/>
              <w:jc w:val="center"/>
              <w:rPr>
                <w:color w:val="000000"/>
                <w:sz w:val="20"/>
                <w:szCs w:val="20"/>
                <w:lang w:val="el-GR" w:eastAsia="el-GR"/>
              </w:rPr>
            </w:pPr>
            <w:r w:rsidRPr="00D86BD5">
              <w:rPr>
                <w:color w:val="000000"/>
                <w:sz w:val="20"/>
                <w:szCs w:val="20"/>
                <w:lang w:val="el-GR" w:eastAsia="el-GR"/>
              </w:rPr>
              <w:t>Προϋπολογισμός</w:t>
            </w:r>
          </w:p>
          <w:p w14:paraId="565D35C4" w14:textId="77777777" w:rsidR="003A3AE8" w:rsidRPr="00D86BD5" w:rsidRDefault="003A3AE8" w:rsidP="00214367">
            <w:pPr>
              <w:spacing w:after="0"/>
              <w:jc w:val="center"/>
              <w:rPr>
                <w:color w:val="000000"/>
                <w:sz w:val="20"/>
                <w:szCs w:val="20"/>
                <w:lang w:val="el-GR" w:eastAsia="el-GR"/>
              </w:rPr>
            </w:pPr>
            <w:r w:rsidRPr="00D86BD5">
              <w:rPr>
                <w:color w:val="000000"/>
                <w:sz w:val="20"/>
                <w:szCs w:val="20"/>
                <w:lang w:val="el-GR" w:eastAsia="el-GR"/>
              </w:rPr>
              <w:t>Αρχικής σύμβασης (χωρίς ΦΠΑ) €</w:t>
            </w:r>
          </w:p>
        </w:tc>
        <w:tc>
          <w:tcPr>
            <w:tcW w:w="88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0E48DE6" w14:textId="77777777" w:rsidR="003A3AE8" w:rsidRPr="00D86BD5" w:rsidRDefault="003A3AE8" w:rsidP="00214367">
            <w:pPr>
              <w:spacing w:after="0"/>
              <w:jc w:val="center"/>
              <w:rPr>
                <w:sz w:val="20"/>
                <w:szCs w:val="20"/>
                <w:lang w:val="el-GR" w:eastAsia="el-GR"/>
              </w:rPr>
            </w:pPr>
            <w:r w:rsidRPr="00D86BD5">
              <w:rPr>
                <w:sz w:val="20"/>
                <w:szCs w:val="20"/>
                <w:lang w:val="el-GR" w:eastAsia="el-GR"/>
              </w:rPr>
              <w:t>Δικαίωμα προαίρεσης  φυσικού αντικειμένου  (χωρίς ΦΠΑ)</w:t>
            </w:r>
          </w:p>
        </w:tc>
        <w:tc>
          <w:tcPr>
            <w:tcW w:w="95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B248765" w14:textId="0D0ADCF5" w:rsidR="003A3AE8" w:rsidRPr="00D86BD5" w:rsidRDefault="003A3AE8" w:rsidP="00214367">
            <w:pPr>
              <w:spacing w:after="0"/>
              <w:jc w:val="center"/>
              <w:rPr>
                <w:color w:val="000000"/>
                <w:sz w:val="20"/>
                <w:szCs w:val="20"/>
                <w:lang w:val="el-GR" w:eastAsia="el-GR"/>
              </w:rPr>
            </w:pPr>
            <w:r w:rsidRPr="00D86BD5">
              <w:rPr>
                <w:sz w:val="20"/>
                <w:szCs w:val="20"/>
                <w:lang w:val="el-GR" w:eastAsia="el-GR"/>
              </w:rPr>
              <w:t xml:space="preserve">Δικαίωμα προαίρεσης </w:t>
            </w:r>
            <w:r w:rsidRPr="00C9466E">
              <w:rPr>
                <w:sz w:val="20"/>
                <w:szCs w:val="20"/>
                <w:lang w:val="el-GR" w:eastAsia="el-GR"/>
              </w:rPr>
              <w:t>2ετούς</w:t>
            </w:r>
            <w:r w:rsidRPr="00D86BD5">
              <w:rPr>
                <w:sz w:val="20"/>
                <w:szCs w:val="20"/>
                <w:lang w:val="el-GR" w:eastAsia="el-GR"/>
              </w:rPr>
              <w:t xml:space="preserve"> συντήρησης (χωρίς ΦΠΑ)</w:t>
            </w:r>
          </w:p>
        </w:tc>
        <w:tc>
          <w:tcPr>
            <w:tcW w:w="81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6B1B89" w14:textId="77777777" w:rsidR="003A3AE8" w:rsidRPr="00D86BD5" w:rsidRDefault="003A3AE8" w:rsidP="00214367">
            <w:pPr>
              <w:suppressAutoHyphens w:val="0"/>
              <w:autoSpaceDE w:val="0"/>
              <w:autoSpaceDN w:val="0"/>
              <w:adjustRightInd w:val="0"/>
              <w:spacing w:after="0"/>
              <w:jc w:val="center"/>
              <w:rPr>
                <w:rFonts w:eastAsiaTheme="minorHAnsi"/>
                <w:sz w:val="20"/>
                <w:szCs w:val="20"/>
                <w:lang w:val="el-GR" w:eastAsia="en-US"/>
              </w:rPr>
            </w:pPr>
            <w:r w:rsidRPr="00D86BD5">
              <w:rPr>
                <w:rFonts w:eastAsiaTheme="minorHAnsi"/>
                <w:sz w:val="20"/>
                <w:szCs w:val="20"/>
                <w:lang w:val="el-GR" w:eastAsia="en-US"/>
              </w:rPr>
              <w:t>Σύνολο</w:t>
            </w:r>
          </w:p>
          <w:p w14:paraId="6F0C3BB2" w14:textId="77777777" w:rsidR="003A3AE8" w:rsidRPr="00D86BD5" w:rsidRDefault="003A3AE8" w:rsidP="00214367">
            <w:pPr>
              <w:spacing w:after="0"/>
              <w:jc w:val="center"/>
              <w:rPr>
                <w:sz w:val="20"/>
                <w:szCs w:val="20"/>
                <w:lang w:val="el-GR" w:eastAsia="el-GR"/>
              </w:rPr>
            </w:pPr>
            <w:r w:rsidRPr="00D86BD5">
              <w:rPr>
                <w:rFonts w:eastAsiaTheme="minorHAnsi"/>
                <w:sz w:val="20"/>
                <w:szCs w:val="20"/>
                <w:lang w:val="el-GR" w:eastAsia="en-US"/>
              </w:rPr>
              <w:t>(χωρίς ΦΠΑ)</w:t>
            </w:r>
          </w:p>
        </w:tc>
        <w:tc>
          <w:tcPr>
            <w:tcW w:w="80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35B0F47" w14:textId="77777777" w:rsidR="003A3AE8" w:rsidRPr="00D86BD5" w:rsidRDefault="003A3AE8" w:rsidP="00214367">
            <w:pPr>
              <w:suppressAutoHyphens w:val="0"/>
              <w:autoSpaceDE w:val="0"/>
              <w:autoSpaceDN w:val="0"/>
              <w:adjustRightInd w:val="0"/>
              <w:spacing w:after="0"/>
              <w:jc w:val="center"/>
              <w:rPr>
                <w:rFonts w:eastAsiaTheme="minorHAnsi"/>
                <w:sz w:val="20"/>
                <w:szCs w:val="20"/>
                <w:lang w:val="el-GR" w:eastAsia="en-US"/>
              </w:rPr>
            </w:pPr>
            <w:r w:rsidRPr="00D86BD5">
              <w:rPr>
                <w:rFonts w:eastAsiaTheme="minorHAnsi"/>
                <w:sz w:val="20"/>
                <w:szCs w:val="20"/>
                <w:lang w:val="el-GR" w:eastAsia="en-US"/>
              </w:rPr>
              <w:t>Σύνολο</w:t>
            </w:r>
          </w:p>
          <w:p w14:paraId="1765FB20" w14:textId="77777777" w:rsidR="003A3AE8" w:rsidRPr="00D86BD5" w:rsidRDefault="003A3AE8" w:rsidP="00214367">
            <w:pPr>
              <w:spacing w:after="0"/>
              <w:jc w:val="center"/>
              <w:rPr>
                <w:sz w:val="20"/>
                <w:szCs w:val="20"/>
                <w:lang w:val="el-GR" w:eastAsia="el-GR"/>
              </w:rPr>
            </w:pPr>
            <w:r w:rsidRPr="00D86BD5">
              <w:rPr>
                <w:rFonts w:eastAsiaTheme="minorHAnsi"/>
                <w:sz w:val="20"/>
                <w:szCs w:val="20"/>
                <w:lang w:val="el-GR" w:eastAsia="en-US"/>
              </w:rPr>
              <w:t>(ΜΕ ΦΠΑ)</w:t>
            </w:r>
          </w:p>
        </w:tc>
      </w:tr>
      <w:tr w:rsidR="005357AA" w:rsidRPr="00D86BD5" w14:paraId="1DDC49C9" w14:textId="77777777" w:rsidTr="005357AA">
        <w:trPr>
          <w:trHeight w:val="1143"/>
        </w:trPr>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E5FEC2" w14:textId="77777777" w:rsidR="003A3AE8" w:rsidRPr="00D86BD5" w:rsidRDefault="003A3AE8" w:rsidP="006E7936">
            <w:pPr>
              <w:spacing w:after="0"/>
              <w:jc w:val="left"/>
              <w:rPr>
                <w:b/>
                <w:sz w:val="20"/>
                <w:szCs w:val="20"/>
                <w:lang w:val="el-GR"/>
              </w:rPr>
            </w:pPr>
            <w:r w:rsidRPr="00D86BD5">
              <w:rPr>
                <w:b/>
                <w:color w:val="000000"/>
                <w:sz w:val="20"/>
                <w:szCs w:val="20"/>
                <w:lang w:val="el-GR"/>
              </w:rPr>
              <w:t>Ανάπτυξη υπηρεσιών προστιθέμενης αξίας του ΜΗΤΡΩΟΥ ΠΟΛΙΤΩΝ</w:t>
            </w:r>
          </w:p>
        </w:tc>
        <w:tc>
          <w:tcPr>
            <w:tcW w:w="879" w:type="pct"/>
            <w:tcBorders>
              <w:top w:val="single" w:sz="4" w:space="0" w:color="auto"/>
              <w:left w:val="single" w:sz="4" w:space="0" w:color="auto"/>
              <w:bottom w:val="single" w:sz="4" w:space="0" w:color="auto"/>
              <w:right w:val="single" w:sz="4" w:space="0" w:color="auto"/>
            </w:tcBorders>
            <w:vAlign w:val="center"/>
          </w:tcPr>
          <w:p w14:paraId="2A6B5B27" w14:textId="02F0ECB3" w:rsidR="003A3AE8" w:rsidRPr="00D86BD5" w:rsidRDefault="005357AA" w:rsidP="006E7936">
            <w:pPr>
              <w:spacing w:after="0"/>
              <w:jc w:val="center"/>
              <w:rPr>
                <w:color w:val="000000"/>
                <w:sz w:val="20"/>
                <w:szCs w:val="20"/>
                <w:lang w:val="el-GR" w:eastAsia="el-GR"/>
              </w:rPr>
            </w:pPr>
            <w:r w:rsidRPr="005357AA">
              <w:rPr>
                <w:color w:val="000000"/>
                <w:sz w:val="20"/>
                <w:szCs w:val="20"/>
                <w:lang w:val="el-GR" w:eastAsia="el-GR"/>
              </w:rPr>
              <w:t>5.404.750,00</w:t>
            </w:r>
            <w:r w:rsidR="003A3AE8" w:rsidRPr="00D86BD5">
              <w:rPr>
                <w:color w:val="000000"/>
                <w:sz w:val="20"/>
                <w:szCs w:val="20"/>
                <w:lang w:val="el-GR" w:eastAsia="el-GR"/>
              </w:rPr>
              <w:t>€</w:t>
            </w:r>
          </w:p>
        </w:tc>
        <w:tc>
          <w:tcPr>
            <w:tcW w:w="883" w:type="pct"/>
            <w:tcBorders>
              <w:top w:val="single" w:sz="4" w:space="0" w:color="auto"/>
              <w:left w:val="single" w:sz="4" w:space="0" w:color="auto"/>
              <w:bottom w:val="single" w:sz="4" w:space="0" w:color="auto"/>
              <w:right w:val="single" w:sz="4" w:space="0" w:color="auto"/>
            </w:tcBorders>
            <w:vAlign w:val="center"/>
          </w:tcPr>
          <w:p w14:paraId="7394B89D" w14:textId="53CF378E" w:rsidR="003A3AE8" w:rsidRPr="00D86BD5" w:rsidRDefault="005357AA" w:rsidP="006E7936">
            <w:pPr>
              <w:spacing w:after="0"/>
              <w:jc w:val="center"/>
              <w:rPr>
                <w:color w:val="000000"/>
                <w:sz w:val="20"/>
                <w:szCs w:val="20"/>
                <w:lang w:val="el-GR" w:eastAsia="el-GR"/>
              </w:rPr>
            </w:pPr>
            <w:r w:rsidRPr="005357AA">
              <w:rPr>
                <w:color w:val="000000"/>
                <w:sz w:val="20"/>
                <w:szCs w:val="20"/>
                <w:lang w:val="el-GR" w:eastAsia="el-GR"/>
              </w:rPr>
              <w:t>1.621.425,00</w:t>
            </w:r>
            <w:r w:rsidR="003A3AE8" w:rsidRPr="00D86BD5">
              <w:rPr>
                <w:color w:val="000000"/>
                <w:sz w:val="20"/>
                <w:szCs w:val="20"/>
                <w:lang w:val="el-GR" w:eastAsia="el-GR"/>
              </w:rPr>
              <w:t>€</w:t>
            </w:r>
          </w:p>
        </w:tc>
        <w:tc>
          <w:tcPr>
            <w:tcW w:w="957" w:type="pct"/>
            <w:tcBorders>
              <w:top w:val="single" w:sz="4" w:space="0" w:color="auto"/>
              <w:left w:val="single" w:sz="4" w:space="0" w:color="auto"/>
              <w:bottom w:val="single" w:sz="4" w:space="0" w:color="auto"/>
              <w:right w:val="single" w:sz="4" w:space="0" w:color="auto"/>
            </w:tcBorders>
            <w:vAlign w:val="center"/>
          </w:tcPr>
          <w:p w14:paraId="2B7B49E2" w14:textId="31663AB3" w:rsidR="003A3AE8" w:rsidRPr="00D86BD5" w:rsidRDefault="005357AA" w:rsidP="006E7936">
            <w:pPr>
              <w:spacing w:after="0"/>
              <w:jc w:val="center"/>
              <w:rPr>
                <w:color w:val="000000"/>
                <w:sz w:val="20"/>
                <w:szCs w:val="20"/>
                <w:lang w:val="el-GR" w:eastAsia="el-GR"/>
              </w:rPr>
            </w:pPr>
            <w:r w:rsidRPr="005357AA">
              <w:rPr>
                <w:color w:val="000000"/>
                <w:sz w:val="20"/>
                <w:szCs w:val="20"/>
                <w:lang w:val="el-GR" w:eastAsia="el-GR"/>
              </w:rPr>
              <w:t>752.850,00</w:t>
            </w:r>
            <w:r w:rsidR="003A3AE8" w:rsidRPr="00D86BD5">
              <w:rPr>
                <w:color w:val="000000"/>
                <w:sz w:val="20"/>
                <w:szCs w:val="20"/>
                <w:lang w:val="el-GR" w:eastAsia="el-GR"/>
              </w:rPr>
              <w:t>€</w:t>
            </w:r>
          </w:p>
        </w:tc>
        <w:tc>
          <w:tcPr>
            <w:tcW w:w="810" w:type="pct"/>
            <w:tcBorders>
              <w:top w:val="single" w:sz="4" w:space="0" w:color="auto"/>
              <w:left w:val="single" w:sz="4" w:space="0" w:color="auto"/>
              <w:bottom w:val="single" w:sz="4" w:space="0" w:color="auto"/>
              <w:right w:val="single" w:sz="4" w:space="0" w:color="auto"/>
            </w:tcBorders>
            <w:vAlign w:val="center"/>
          </w:tcPr>
          <w:p w14:paraId="33CE3DD7" w14:textId="542BE421" w:rsidR="003A3AE8" w:rsidRPr="00D86BD5" w:rsidRDefault="005357AA" w:rsidP="006E7936">
            <w:pPr>
              <w:spacing w:after="0"/>
              <w:jc w:val="center"/>
              <w:rPr>
                <w:color w:val="000000"/>
                <w:sz w:val="20"/>
                <w:szCs w:val="20"/>
                <w:lang w:val="el-GR" w:eastAsia="el-GR"/>
              </w:rPr>
            </w:pPr>
            <w:r w:rsidRPr="005357AA">
              <w:rPr>
                <w:color w:val="000000"/>
                <w:sz w:val="20"/>
                <w:szCs w:val="20"/>
                <w:lang w:val="el-GR" w:eastAsia="el-GR"/>
              </w:rPr>
              <w:t xml:space="preserve">7.779.025,00 </w:t>
            </w:r>
            <w:r w:rsidR="003A3AE8" w:rsidRPr="00D86BD5">
              <w:rPr>
                <w:color w:val="000000"/>
                <w:sz w:val="20"/>
                <w:szCs w:val="20"/>
                <w:lang w:val="el-GR" w:eastAsia="el-GR"/>
              </w:rPr>
              <w:t>€</w:t>
            </w:r>
          </w:p>
        </w:tc>
        <w:tc>
          <w:tcPr>
            <w:tcW w:w="807" w:type="pct"/>
            <w:tcBorders>
              <w:top w:val="single" w:sz="4" w:space="0" w:color="auto"/>
              <w:left w:val="single" w:sz="4" w:space="0" w:color="auto"/>
              <w:bottom w:val="single" w:sz="4" w:space="0" w:color="auto"/>
              <w:right w:val="single" w:sz="4" w:space="0" w:color="auto"/>
            </w:tcBorders>
            <w:vAlign w:val="center"/>
          </w:tcPr>
          <w:p w14:paraId="0A2739AD" w14:textId="3966CC0B" w:rsidR="003A3AE8" w:rsidRPr="00D86BD5" w:rsidRDefault="005357AA" w:rsidP="006E7936">
            <w:pPr>
              <w:spacing w:after="0"/>
              <w:jc w:val="center"/>
              <w:rPr>
                <w:color w:val="000000"/>
                <w:sz w:val="20"/>
                <w:szCs w:val="20"/>
                <w:lang w:val="el-GR" w:eastAsia="el-GR"/>
              </w:rPr>
            </w:pPr>
            <w:r w:rsidRPr="005357AA">
              <w:rPr>
                <w:color w:val="000000"/>
                <w:sz w:val="20"/>
                <w:szCs w:val="20"/>
                <w:lang w:val="el-GR" w:eastAsia="el-GR"/>
              </w:rPr>
              <w:t>9.645.991,00</w:t>
            </w:r>
            <w:r w:rsidR="003A3AE8" w:rsidRPr="00D86BD5" w:rsidDel="00FD5715">
              <w:rPr>
                <w:color w:val="000000"/>
                <w:sz w:val="20"/>
                <w:szCs w:val="20"/>
                <w:lang w:val="el-GR" w:eastAsia="el-GR"/>
              </w:rPr>
              <w:t xml:space="preserve"> </w:t>
            </w:r>
            <w:r w:rsidR="003A3AE8" w:rsidRPr="00D86BD5">
              <w:rPr>
                <w:color w:val="000000"/>
                <w:sz w:val="20"/>
                <w:szCs w:val="20"/>
                <w:lang w:val="el-GR" w:eastAsia="el-GR"/>
              </w:rPr>
              <w:t>€</w:t>
            </w:r>
          </w:p>
        </w:tc>
      </w:tr>
    </w:tbl>
    <w:p w14:paraId="28E7859D" w14:textId="77777777" w:rsidR="003A3AE8" w:rsidRPr="00D86BD5" w:rsidRDefault="003A3AE8" w:rsidP="00C87C2F">
      <w:pPr>
        <w:spacing w:line="276" w:lineRule="auto"/>
        <w:rPr>
          <w:lang w:val="el-GR"/>
        </w:rPr>
      </w:pPr>
    </w:p>
    <w:p w14:paraId="2C4DE3FC" w14:textId="77777777" w:rsidR="00163845" w:rsidRPr="00D86BD5" w:rsidRDefault="00163845" w:rsidP="00163845">
      <w:pPr>
        <w:spacing w:line="276" w:lineRule="auto"/>
        <w:rPr>
          <w:lang w:val="el-GR"/>
        </w:rPr>
      </w:pPr>
      <w:r w:rsidRPr="00D86BD5">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1B48A141" w14:textId="77777777" w:rsidR="005357AA" w:rsidRPr="00D86BD5" w:rsidRDefault="005357AA" w:rsidP="00C87C2F">
      <w:pPr>
        <w:spacing w:line="276" w:lineRule="auto"/>
        <w:rPr>
          <w:lang w:val="el-GR"/>
        </w:rPr>
      </w:pPr>
    </w:p>
    <w:p w14:paraId="24ECFE43" w14:textId="77777777" w:rsidR="008338F0" w:rsidRPr="00D86BD5" w:rsidRDefault="003355E7" w:rsidP="003A109E">
      <w:pPr>
        <w:pStyle w:val="20"/>
        <w:rPr>
          <w:rFonts w:cs="Tahoma"/>
          <w:lang w:val="el-GR"/>
        </w:rPr>
      </w:pPr>
      <w:r w:rsidRPr="00D86BD5">
        <w:rPr>
          <w:rFonts w:cs="Tahoma"/>
          <w:lang w:val="el-GR"/>
        </w:rPr>
        <w:lastRenderedPageBreak/>
        <w:tab/>
      </w:r>
      <w:bookmarkStart w:id="356" w:name="_Toc97194324"/>
      <w:bookmarkStart w:id="357" w:name="_Toc97194457"/>
      <w:bookmarkStart w:id="358" w:name="_Ref118479492"/>
      <w:bookmarkStart w:id="359" w:name="_Ref118479515"/>
      <w:bookmarkStart w:id="360" w:name="_Toc122685279"/>
      <w:r w:rsidRPr="00D86BD5">
        <w:rPr>
          <w:rFonts w:cs="Tahoma"/>
          <w:lang w:val="el-GR"/>
        </w:rPr>
        <w:t>Δικαίωμα μονομερούς λύσης της σύμβασης</w:t>
      </w:r>
      <w:bookmarkEnd w:id="356"/>
      <w:bookmarkEnd w:id="357"/>
      <w:bookmarkEnd w:id="358"/>
      <w:bookmarkEnd w:id="359"/>
      <w:bookmarkEnd w:id="360"/>
    </w:p>
    <w:p w14:paraId="32E3155A" w14:textId="77777777" w:rsidR="00FE0D21" w:rsidRPr="00D86BD5" w:rsidRDefault="009649DC" w:rsidP="00FE0D21">
      <w:pPr>
        <w:rPr>
          <w:lang w:val="el-GR"/>
        </w:rPr>
      </w:pPr>
      <w:r w:rsidRPr="00D86BD5">
        <w:rPr>
          <w:b/>
          <w:bCs/>
          <w:lang w:val="el-GR"/>
        </w:rPr>
        <w:t>4.6.1.</w:t>
      </w:r>
      <w:r w:rsidRPr="00D86BD5">
        <w:rPr>
          <w:lang w:val="el-GR"/>
        </w:rPr>
        <w:t xml:space="preserve"> </w:t>
      </w:r>
      <w:r w:rsidR="00FE0D21" w:rsidRPr="00D86BD5">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D86BD5" w:rsidRDefault="00FE0D21" w:rsidP="00FE0D21">
      <w:pPr>
        <w:rPr>
          <w:lang w:val="el-GR"/>
        </w:rPr>
      </w:pPr>
      <w:r w:rsidRPr="00D86BD5">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D86BD5" w:rsidRDefault="00FE0D21" w:rsidP="00FE0D21">
      <w:pPr>
        <w:rPr>
          <w:lang w:val="el-GR"/>
        </w:rPr>
      </w:pPr>
      <w:r w:rsidRPr="00D86BD5">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D86BD5" w:rsidRDefault="00FE0D21" w:rsidP="00FE0D21">
      <w:pPr>
        <w:rPr>
          <w:lang w:val="el-GR"/>
        </w:rPr>
      </w:pPr>
      <w:r w:rsidRPr="00D86BD5">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D86BD5" w:rsidRDefault="00FE0D21" w:rsidP="00FE0D21">
      <w:pPr>
        <w:rPr>
          <w:lang w:val="el-GR"/>
        </w:rPr>
      </w:pPr>
      <w:r w:rsidRPr="00D86BD5">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60AB9D4" w14:textId="032EC0C8" w:rsidR="006C03D6" w:rsidRPr="00D86BD5" w:rsidRDefault="006C03D6" w:rsidP="006C03D6">
      <w:pPr>
        <w:rPr>
          <w:lang w:val="el-GR"/>
        </w:rPr>
      </w:pPr>
      <w:r w:rsidRPr="00D86BD5">
        <w:rPr>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B4E78E7" w:rsidR="006C03D6" w:rsidRPr="00D86BD5" w:rsidRDefault="006C03D6" w:rsidP="006C03D6">
      <w:pPr>
        <w:rPr>
          <w:lang w:val="el-GR"/>
        </w:rPr>
      </w:pPr>
      <w:r w:rsidRPr="00D86BD5">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D86BD5">
        <w:rPr>
          <w:cs/>
          <w:lang w:val="el-GR"/>
        </w:rPr>
        <w:t>‎</w:t>
      </w:r>
      <w:r w:rsidRPr="00D86BD5">
        <w:rPr>
          <w:cs/>
          <w:lang w:val="el-GR"/>
        </w:rPr>
        <w:fldChar w:fldCharType="begin"/>
      </w:r>
      <w:r w:rsidRPr="00D86BD5">
        <w:rPr>
          <w:lang w:val="el-GR"/>
        </w:rPr>
        <w:instrText xml:space="preserve"> REF _Ref118477993 \h </w:instrText>
      </w:r>
      <w:r w:rsidR="00DF4993" w:rsidRPr="00D86BD5">
        <w:rPr>
          <w:lang w:val="el-GR"/>
        </w:rPr>
        <w:instrText xml:space="preserve"> \* MERGEFORMAT </w:instrText>
      </w:r>
      <w:r w:rsidRPr="00D86BD5">
        <w:rPr>
          <w:cs/>
          <w:lang w:val="el-GR"/>
        </w:rPr>
      </w:r>
      <w:r w:rsidRPr="00D86BD5">
        <w:rPr>
          <w:cs/>
          <w:lang w:val="el-GR"/>
        </w:rPr>
        <w:fldChar w:fldCharType="separate"/>
      </w:r>
      <w:r w:rsidR="002E56D0" w:rsidRPr="00D86BD5">
        <w:rPr>
          <w:lang w:val="el-GR"/>
        </w:rPr>
        <w:t xml:space="preserve">ΠΑΡΑΡΤΗΜΑ </w:t>
      </w:r>
      <w:r w:rsidR="002E56D0" w:rsidRPr="00D86BD5">
        <w:t>X</w:t>
      </w:r>
      <w:r w:rsidR="002E56D0" w:rsidRPr="00D86BD5">
        <w:rPr>
          <w:lang w:val="el-GR"/>
        </w:rPr>
        <w:t xml:space="preserve"> – Ρήτρα Ακεραιότητας</w:t>
      </w:r>
      <w:r w:rsidRPr="00D86BD5">
        <w:rPr>
          <w:cs/>
          <w:lang w:val="el-GR"/>
        </w:rPr>
        <w:fldChar w:fldCharType="end"/>
      </w:r>
      <w:r w:rsidRPr="00D86BD5">
        <w:rPr>
          <w:cs/>
          <w:lang w:val="el-GR"/>
        </w:rPr>
        <w:t xml:space="preserve"> </w:t>
      </w:r>
      <w:r w:rsidRPr="00D86BD5">
        <w:rPr>
          <w:lang w:val="el-GR"/>
        </w:rPr>
        <w:t>και θα περιληφθεί στη σύμβαση.</w:t>
      </w:r>
    </w:p>
    <w:p w14:paraId="12910C8F" w14:textId="2E1B9917" w:rsidR="009649DC" w:rsidRPr="00D86BD5" w:rsidRDefault="009649DC" w:rsidP="00AF6BC2">
      <w:pPr>
        <w:rPr>
          <w:b/>
          <w:bCs/>
          <w:lang w:val="el-GR"/>
        </w:rPr>
      </w:pPr>
    </w:p>
    <w:p w14:paraId="619B8F8E" w14:textId="77777777" w:rsidR="008338F0" w:rsidRPr="00D86BD5" w:rsidRDefault="003355E7" w:rsidP="005D1B15">
      <w:pPr>
        <w:pStyle w:val="10"/>
        <w:rPr>
          <w:rFonts w:cs="Tahoma"/>
          <w:sz w:val="22"/>
          <w:szCs w:val="22"/>
          <w:lang w:val="el-GR"/>
        </w:rPr>
      </w:pPr>
      <w:bookmarkStart w:id="361" w:name="_Toc97194458"/>
      <w:bookmarkStart w:id="362" w:name="_Toc122685280"/>
      <w:r w:rsidRPr="00D86BD5">
        <w:rPr>
          <w:rFonts w:cs="Tahoma"/>
          <w:sz w:val="22"/>
          <w:szCs w:val="22"/>
          <w:lang w:val="el-GR"/>
        </w:rPr>
        <w:lastRenderedPageBreak/>
        <w:t>ΕΙΔΙΚΟΙ ΟΡΟΙ ΕΚΤΕΛΕΣΗΣ ΤΗΣ ΣΥΜΒΑΣΗΣ</w:t>
      </w:r>
      <w:bookmarkEnd w:id="361"/>
      <w:bookmarkEnd w:id="362"/>
      <w:r w:rsidRPr="00D86BD5">
        <w:rPr>
          <w:rFonts w:cs="Tahoma"/>
          <w:sz w:val="22"/>
          <w:szCs w:val="22"/>
          <w:lang w:val="el-GR"/>
        </w:rPr>
        <w:t xml:space="preserve"> </w:t>
      </w:r>
    </w:p>
    <w:p w14:paraId="27DF30F9" w14:textId="77777777" w:rsidR="008338F0" w:rsidRPr="00D86BD5" w:rsidRDefault="003355E7" w:rsidP="003A109E">
      <w:pPr>
        <w:pStyle w:val="20"/>
        <w:rPr>
          <w:rFonts w:cs="Tahoma"/>
          <w:lang w:val="el-GR"/>
        </w:rPr>
      </w:pPr>
      <w:r w:rsidRPr="00D86BD5">
        <w:rPr>
          <w:rFonts w:cs="Tahoma"/>
          <w:lang w:val="el-GR"/>
        </w:rPr>
        <w:tab/>
      </w:r>
      <w:bookmarkStart w:id="363" w:name="_Ref496607306"/>
      <w:bookmarkStart w:id="364" w:name="_Toc97194325"/>
      <w:bookmarkStart w:id="365" w:name="_Toc97194459"/>
      <w:bookmarkStart w:id="366" w:name="_Toc122685281"/>
      <w:r w:rsidRPr="00D86BD5">
        <w:rPr>
          <w:rFonts w:cs="Tahoma"/>
          <w:lang w:val="el-GR"/>
        </w:rPr>
        <w:t>Τρόπος πληρωμής</w:t>
      </w:r>
      <w:bookmarkEnd w:id="363"/>
      <w:bookmarkEnd w:id="364"/>
      <w:bookmarkEnd w:id="365"/>
      <w:bookmarkEnd w:id="366"/>
      <w:r w:rsidRPr="00D86BD5">
        <w:rPr>
          <w:rFonts w:cs="Tahoma"/>
          <w:lang w:val="el-GR"/>
        </w:rPr>
        <w:t xml:space="preserve"> </w:t>
      </w:r>
    </w:p>
    <w:p w14:paraId="386699FF" w14:textId="77777777" w:rsidR="009649DC" w:rsidRPr="00D86BD5" w:rsidRDefault="003355E7">
      <w:pPr>
        <w:rPr>
          <w:b/>
          <w:lang w:val="el-GR"/>
        </w:rPr>
      </w:pPr>
      <w:r w:rsidRPr="00D86BD5">
        <w:rPr>
          <w:lang w:val="el-GR"/>
        </w:rPr>
        <w:t>5.1.1. Η πληρωμή του αναδόχου θα πραγματοποιηθεί</w:t>
      </w:r>
      <w:r w:rsidR="007C6E3D" w:rsidRPr="00D86BD5">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3CE9FEAF" w:rsidR="007C6E3D" w:rsidRPr="00D86BD5" w:rsidRDefault="0048569A" w:rsidP="0048569A">
      <w:pPr>
        <w:rPr>
          <w:lang w:val="el-GR"/>
        </w:rPr>
      </w:pPr>
      <w:r w:rsidRPr="00D86BD5">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D86BD5">
        <w:rPr>
          <w:lang w:val="el-GR"/>
        </w:rPr>
        <w:t>τον τρόπο πληρωμής που θα επιλέξει η Αναθέτουσα Αρχή.</w:t>
      </w:r>
    </w:p>
    <w:p w14:paraId="482C5E46" w14:textId="77777777" w:rsidR="007C6E3D" w:rsidRPr="00D86BD5" w:rsidRDefault="007C6E3D">
      <w:pPr>
        <w:rPr>
          <w:b/>
          <w:lang w:val="el-GR"/>
        </w:rPr>
      </w:pPr>
      <w:r w:rsidRPr="00C9466E">
        <w:rPr>
          <w:b/>
          <w:lang w:val="el-GR"/>
        </w:rPr>
        <w:t>Τρόποι Πληρωμής:</w:t>
      </w:r>
      <w:r w:rsidRPr="00D86BD5">
        <w:rPr>
          <w:b/>
          <w:lang w:val="el-GR"/>
        </w:rPr>
        <w:t xml:space="preserve"> </w:t>
      </w:r>
    </w:p>
    <w:tbl>
      <w:tblPr>
        <w:tblStyle w:val="aff0"/>
        <w:tblW w:w="0" w:type="auto"/>
        <w:tblLook w:val="04A0" w:firstRow="1" w:lastRow="0" w:firstColumn="1" w:lastColumn="0" w:noHBand="0" w:noVBand="1"/>
      </w:tblPr>
      <w:tblGrid>
        <w:gridCol w:w="456"/>
        <w:gridCol w:w="8186"/>
      </w:tblGrid>
      <w:tr w:rsidR="001E54F6" w:rsidRPr="00D46B93" w14:paraId="49B99606" w14:textId="77777777" w:rsidTr="00B940DA">
        <w:tc>
          <w:tcPr>
            <w:tcW w:w="456" w:type="dxa"/>
          </w:tcPr>
          <w:p w14:paraId="77B791BC" w14:textId="77777777" w:rsidR="001E54F6" w:rsidRPr="00D86BD5" w:rsidRDefault="001E54F6" w:rsidP="001E54F6">
            <w:pPr>
              <w:rPr>
                <w:b/>
                <w:lang w:val="el-GR"/>
              </w:rPr>
            </w:pPr>
            <w:r w:rsidRPr="00D86BD5">
              <w:rPr>
                <w:b/>
                <w:lang w:val="el-GR"/>
              </w:rPr>
              <w:t>1)</w:t>
            </w:r>
          </w:p>
        </w:tc>
        <w:tc>
          <w:tcPr>
            <w:tcW w:w="8186" w:type="dxa"/>
          </w:tcPr>
          <w:p w14:paraId="585ED90C" w14:textId="77777777" w:rsidR="001E54F6" w:rsidRPr="00D86BD5" w:rsidRDefault="001E54F6" w:rsidP="001E54F6">
            <w:pPr>
              <w:rPr>
                <w:b/>
                <w:lang w:val="el-GR"/>
              </w:rPr>
            </w:pPr>
            <w:r w:rsidRPr="00D86BD5">
              <w:rPr>
                <w:lang w:val="el-GR"/>
              </w:rPr>
              <w:t xml:space="preserve">Το </w:t>
            </w:r>
            <w:r w:rsidRPr="00D86BD5">
              <w:rPr>
                <w:b/>
                <w:lang w:val="el-GR"/>
              </w:rPr>
              <w:t>100%</w:t>
            </w:r>
            <w:r w:rsidRPr="00D86BD5">
              <w:rPr>
                <w:lang w:val="el-GR"/>
              </w:rPr>
              <w:t xml:space="preserve"> της συμβατικής αξίας μετά την οριστική παραλαβή των υπηρεσιών</w:t>
            </w:r>
          </w:p>
        </w:tc>
      </w:tr>
      <w:tr w:rsidR="001E54F6" w:rsidRPr="00D46B93" w14:paraId="7E23764D" w14:textId="77777777" w:rsidTr="00B940DA">
        <w:tc>
          <w:tcPr>
            <w:tcW w:w="456" w:type="dxa"/>
          </w:tcPr>
          <w:p w14:paraId="6FBD36E6" w14:textId="77777777" w:rsidR="001E54F6" w:rsidRPr="00D86BD5" w:rsidRDefault="001E54F6" w:rsidP="001E54F6">
            <w:pPr>
              <w:rPr>
                <w:b/>
                <w:lang w:val="el-GR"/>
              </w:rPr>
            </w:pPr>
            <w:r w:rsidRPr="00D86BD5">
              <w:rPr>
                <w:b/>
                <w:lang w:val="el-GR"/>
              </w:rPr>
              <w:t>2)</w:t>
            </w:r>
          </w:p>
        </w:tc>
        <w:tc>
          <w:tcPr>
            <w:tcW w:w="8186" w:type="dxa"/>
            <w:vAlign w:val="center"/>
          </w:tcPr>
          <w:p w14:paraId="48F003C6" w14:textId="218231E8" w:rsidR="001E54F6" w:rsidRPr="00D86BD5" w:rsidRDefault="001E54F6" w:rsidP="000A6F75">
            <w:pPr>
              <w:pStyle w:val="aff"/>
              <w:numPr>
                <w:ilvl w:val="0"/>
                <w:numId w:val="44"/>
              </w:numPr>
              <w:spacing w:before="120"/>
              <w:rPr>
                <w:lang w:val="el-GR"/>
              </w:rPr>
            </w:pPr>
            <w:r w:rsidRPr="00D86BD5">
              <w:rPr>
                <w:lang w:val="el-GR"/>
              </w:rPr>
              <w:t xml:space="preserve">Χορήγηση έντοκης προκαταβολής μέχρι </w:t>
            </w:r>
            <w:r w:rsidRPr="00D86BD5">
              <w:rPr>
                <w:b/>
                <w:bCs/>
                <w:lang w:val="el-GR"/>
              </w:rPr>
              <w:t>ποσοστού</w:t>
            </w:r>
            <w:r w:rsidR="00AE68A4">
              <w:rPr>
                <w:b/>
                <w:bCs/>
                <w:lang w:val="el-GR"/>
              </w:rPr>
              <w:t xml:space="preserve"> </w:t>
            </w:r>
            <w:r w:rsidR="00DF401D">
              <w:rPr>
                <w:b/>
                <w:bCs/>
                <w:lang w:val="el-GR"/>
              </w:rPr>
              <w:t xml:space="preserve">έως </w:t>
            </w:r>
            <w:r w:rsidR="00AE68A4">
              <w:rPr>
                <w:b/>
                <w:bCs/>
                <w:lang w:val="el-GR"/>
              </w:rPr>
              <w:t>τριάντα τοις εκατό</w:t>
            </w:r>
            <w:r w:rsidR="00186BF5" w:rsidRPr="00D86BD5">
              <w:rPr>
                <w:b/>
                <w:bCs/>
                <w:lang w:val="el-GR"/>
              </w:rPr>
              <w:t xml:space="preserve">&gt; </w:t>
            </w:r>
            <w:r w:rsidRPr="00D86BD5">
              <w:rPr>
                <w:b/>
                <w:bCs/>
                <w:lang w:val="el-GR"/>
              </w:rPr>
              <w:t xml:space="preserve"> (</w:t>
            </w:r>
            <w:r w:rsidR="00AE68A4">
              <w:rPr>
                <w:b/>
                <w:bCs/>
                <w:lang w:val="el-GR"/>
              </w:rPr>
              <w:t xml:space="preserve">30 </w:t>
            </w:r>
            <w:r w:rsidRPr="00D86BD5">
              <w:rPr>
                <w:b/>
                <w:bCs/>
                <w:lang w:val="el-GR"/>
              </w:rPr>
              <w:t>%</w:t>
            </w:r>
            <w:r w:rsidRPr="00D86BD5">
              <w:rPr>
                <w:lang w:val="el-GR"/>
              </w:rPr>
              <w:t xml:space="preserve">) </w:t>
            </w:r>
            <w:r w:rsidR="0046383D" w:rsidRPr="00D86BD5">
              <w:rPr>
                <w:lang w:val="el-GR"/>
              </w:rPr>
              <w:t xml:space="preserve">του </w:t>
            </w:r>
            <w:r w:rsidRPr="00D86BD5">
              <w:rPr>
                <w:lang w:val="el-GR"/>
              </w:rPr>
              <w:t>συμβατικ</w:t>
            </w:r>
            <w:r w:rsidR="0046383D" w:rsidRPr="00D86BD5">
              <w:rPr>
                <w:lang w:val="el-GR"/>
              </w:rPr>
              <w:t>ού</w:t>
            </w:r>
            <w:r w:rsidRPr="00D86BD5">
              <w:rPr>
                <w:lang w:val="el-GR"/>
              </w:rPr>
              <w:t xml:space="preserve"> </w:t>
            </w:r>
            <w:r w:rsidR="0046383D" w:rsidRPr="00D86BD5">
              <w:rPr>
                <w:lang w:val="el-GR"/>
              </w:rPr>
              <w:t xml:space="preserve">τιμήματος </w:t>
            </w:r>
            <w:r w:rsidRPr="00D86BD5">
              <w:rPr>
                <w:lang w:val="el-GR"/>
              </w:rPr>
              <w:t xml:space="preserve">χωρίς Φ.Π.Α., με την κατάθεση </w:t>
            </w:r>
            <w:r w:rsidR="00A12F7D" w:rsidRPr="00D86BD5">
              <w:rPr>
                <w:lang w:val="el-GR"/>
              </w:rPr>
              <w:t xml:space="preserve">ισόποσης </w:t>
            </w:r>
            <w:r w:rsidRPr="00D86BD5">
              <w:rPr>
                <w:lang w:val="el-GR"/>
              </w:rPr>
              <w:t>εγγύησης, σύμφωνα με τα οριζόμενα στο άρθρο 72§</w:t>
            </w:r>
            <w:r w:rsidR="00F43A71" w:rsidRPr="00D86BD5">
              <w:rPr>
                <w:lang w:val="el-GR"/>
              </w:rPr>
              <w:t>7</w:t>
            </w:r>
            <w:r w:rsidRPr="00D86BD5">
              <w:rPr>
                <w:lang w:val="el-GR"/>
              </w:rPr>
              <w:t xml:space="preserve"> του ν. 4412/2016 και</w:t>
            </w:r>
            <w:r w:rsidR="00186BF5" w:rsidRPr="00D86BD5">
              <w:rPr>
                <w:lang w:val="el-GR"/>
              </w:rPr>
              <w:t xml:space="preserve"> της Παρ.</w:t>
            </w:r>
            <w:r w:rsidRPr="00D86BD5">
              <w:rPr>
                <w:lang w:val="el-GR"/>
              </w:rPr>
              <w:t xml:space="preserve"> </w:t>
            </w:r>
            <w:r w:rsidRPr="00D86BD5">
              <w:rPr>
                <w:lang w:val="el-GR"/>
              </w:rPr>
              <w:fldChar w:fldCharType="begin"/>
            </w:r>
            <w:r w:rsidRPr="00D86BD5">
              <w:rPr>
                <w:lang w:val="el-GR"/>
              </w:rPr>
              <w:instrText xml:space="preserve"> REF _Ref496542746 \r \h  \* MERGEFORMAT </w:instrText>
            </w:r>
            <w:r w:rsidRPr="00D86BD5">
              <w:rPr>
                <w:lang w:val="el-GR"/>
              </w:rPr>
            </w:r>
            <w:r w:rsidRPr="00D86BD5">
              <w:rPr>
                <w:lang w:val="el-GR"/>
              </w:rPr>
              <w:fldChar w:fldCharType="separate"/>
            </w:r>
            <w:r w:rsidR="002E56D0">
              <w:rPr>
                <w:lang w:val="el-GR"/>
              </w:rPr>
              <w:t>4.1</w:t>
            </w:r>
            <w:r w:rsidRPr="00D86BD5">
              <w:rPr>
                <w:lang w:val="el-GR"/>
              </w:rPr>
              <w:fldChar w:fldCharType="end"/>
            </w:r>
            <w:r w:rsidRPr="00D86BD5">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D86BD5" w:rsidRDefault="001E54F6" w:rsidP="000A6F75">
            <w:pPr>
              <w:pStyle w:val="aff"/>
              <w:numPr>
                <w:ilvl w:val="0"/>
                <w:numId w:val="44"/>
              </w:numPr>
              <w:spacing w:before="120"/>
              <w:rPr>
                <w:lang w:val="el-GR"/>
              </w:rPr>
            </w:pPr>
            <w:r w:rsidRPr="00D86BD5">
              <w:rPr>
                <w:lang w:val="el-GR"/>
              </w:rPr>
              <w:t xml:space="preserve">Καταβολή </w:t>
            </w:r>
            <w:r w:rsidRPr="00D86BD5">
              <w:rPr>
                <w:b/>
                <w:bCs/>
                <w:lang w:val="el-GR"/>
              </w:rPr>
              <w:t>του υπόλοιπου του συμβατικού τιμήματος</w:t>
            </w:r>
            <w:r w:rsidRPr="00D86BD5">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D46B93" w14:paraId="686F383E" w14:textId="77777777" w:rsidTr="00B940DA">
        <w:tc>
          <w:tcPr>
            <w:tcW w:w="456" w:type="dxa"/>
            <w:vAlign w:val="center"/>
          </w:tcPr>
          <w:p w14:paraId="317E719E" w14:textId="77777777" w:rsidR="001E54F6" w:rsidRPr="00D86BD5" w:rsidRDefault="001E54F6" w:rsidP="00372CF5">
            <w:pPr>
              <w:jc w:val="left"/>
              <w:rPr>
                <w:b/>
                <w:lang w:val="el-GR"/>
              </w:rPr>
            </w:pPr>
            <w:bookmarkStart w:id="367" w:name="_Hlk59200699"/>
            <w:r w:rsidRPr="00D86BD5">
              <w:rPr>
                <w:b/>
                <w:lang w:val="el-GR"/>
              </w:rPr>
              <w:t>3)</w:t>
            </w:r>
          </w:p>
        </w:tc>
        <w:tc>
          <w:tcPr>
            <w:tcW w:w="8186" w:type="dxa"/>
          </w:tcPr>
          <w:p w14:paraId="7F07C721" w14:textId="36DD874D" w:rsidR="001E54F6" w:rsidRPr="00D86BD5" w:rsidRDefault="006E7936" w:rsidP="006E7936">
            <w:pPr>
              <w:rPr>
                <w:lang w:val="el-GR"/>
              </w:rPr>
            </w:pPr>
            <w:r w:rsidRPr="00D86BD5">
              <w:rPr>
                <w:lang w:val="el-GR"/>
              </w:rPr>
              <w:t xml:space="preserve">Καταβολή </w:t>
            </w:r>
            <w:r w:rsidR="00B940DA" w:rsidRPr="00D86BD5">
              <w:rPr>
                <w:lang w:val="el-GR"/>
              </w:rPr>
              <w:t>έξι</w:t>
            </w:r>
            <w:r w:rsidRPr="00D86BD5">
              <w:rPr>
                <w:lang w:val="el-GR"/>
              </w:rPr>
              <w:t xml:space="preserve"> (</w:t>
            </w:r>
            <w:r w:rsidR="00B940DA" w:rsidRPr="00D86BD5">
              <w:rPr>
                <w:lang w:val="el-GR"/>
              </w:rPr>
              <w:t>6</w:t>
            </w:r>
            <w:r w:rsidRPr="00D86BD5">
              <w:rPr>
                <w:lang w:val="el-GR"/>
              </w:rPr>
              <w:t xml:space="preserve">) ισόποσων </w:t>
            </w:r>
            <w:r w:rsidR="00B940DA" w:rsidRPr="00D86BD5">
              <w:rPr>
                <w:lang w:val="el-GR"/>
              </w:rPr>
              <w:t>τετραμηνιαίων</w:t>
            </w:r>
            <w:r w:rsidRPr="00D86BD5">
              <w:rPr>
                <w:lang w:val="el-GR"/>
              </w:rPr>
              <w:t xml:space="preserve"> δόσεων </w:t>
            </w:r>
          </w:p>
        </w:tc>
      </w:tr>
      <w:tr w:rsidR="00B940DA" w:rsidRPr="00D46B93" w14:paraId="12A9DAC6" w14:textId="77777777" w:rsidTr="00B940DA">
        <w:tc>
          <w:tcPr>
            <w:tcW w:w="456" w:type="dxa"/>
            <w:vAlign w:val="center"/>
          </w:tcPr>
          <w:p w14:paraId="39D4355E" w14:textId="770B92E6" w:rsidR="00B940DA" w:rsidRPr="00D86BD5" w:rsidRDefault="00B940DA" w:rsidP="00372CF5">
            <w:pPr>
              <w:jc w:val="left"/>
              <w:rPr>
                <w:b/>
                <w:lang w:val="el-GR"/>
              </w:rPr>
            </w:pPr>
            <w:r w:rsidRPr="00D86BD5">
              <w:rPr>
                <w:b/>
                <w:lang w:val="el-GR"/>
              </w:rPr>
              <w:t>4)</w:t>
            </w:r>
          </w:p>
        </w:tc>
        <w:tc>
          <w:tcPr>
            <w:tcW w:w="8186" w:type="dxa"/>
          </w:tcPr>
          <w:p w14:paraId="3B89E094" w14:textId="77777777" w:rsidR="00B940DA" w:rsidRPr="00D86BD5" w:rsidRDefault="00B940DA" w:rsidP="00B940DA">
            <w:pPr>
              <w:spacing w:before="120"/>
              <w:contextualSpacing/>
              <w:rPr>
                <w:lang w:val="el-GR"/>
              </w:rPr>
            </w:pPr>
            <w:r w:rsidRPr="00D86BD5">
              <w:rPr>
                <w:lang w:val="el-GR"/>
              </w:rPr>
              <w:t>Τμηματικές πληρωμές με τον παρακάτω τρόπο:</w:t>
            </w:r>
          </w:p>
          <w:p w14:paraId="0003765B" w14:textId="77777777" w:rsidR="00B940DA" w:rsidRPr="00D86BD5" w:rsidRDefault="00B940DA" w:rsidP="00B940DA">
            <w:pPr>
              <w:spacing w:before="120"/>
              <w:contextualSpacing/>
              <w:rPr>
                <w:lang w:val="el-GR"/>
              </w:rPr>
            </w:pPr>
            <w:r w:rsidRPr="00D86BD5">
              <w:rPr>
                <w:lang w:val="el-GR"/>
              </w:rPr>
              <w:t>α) Καταβολή ποσοστού 5% με την παραλαβή της Ανάλυσης Απαιτήσεων</w:t>
            </w:r>
          </w:p>
          <w:p w14:paraId="1FE02866" w14:textId="77777777" w:rsidR="00B940DA" w:rsidRPr="00D86BD5" w:rsidRDefault="00B940DA" w:rsidP="00B940DA">
            <w:pPr>
              <w:spacing w:before="120"/>
              <w:contextualSpacing/>
              <w:rPr>
                <w:lang w:val="el-GR"/>
              </w:rPr>
            </w:pPr>
            <w:r w:rsidRPr="00D86BD5">
              <w:rPr>
                <w:lang w:val="el-GR"/>
              </w:rPr>
              <w:t>β) καταβολή ποσοστού 10% με την παραλαβή των παραδοτέων του 1ου κύκλου ανάπτυξης (Μ7)</w:t>
            </w:r>
          </w:p>
          <w:p w14:paraId="757A9264" w14:textId="77777777" w:rsidR="00B940DA" w:rsidRPr="00D86BD5" w:rsidRDefault="00B940DA" w:rsidP="00B940DA">
            <w:pPr>
              <w:spacing w:before="120"/>
              <w:contextualSpacing/>
              <w:rPr>
                <w:lang w:val="el-GR"/>
              </w:rPr>
            </w:pPr>
            <w:r w:rsidRPr="00D86BD5">
              <w:rPr>
                <w:lang w:val="el-GR"/>
              </w:rPr>
              <w:t>γ) καταβολή ποσοστού 20% με την παραλαβή των παραδοτέων του 2ου κύκλου ανάπτυξης (Μ11)</w:t>
            </w:r>
          </w:p>
          <w:p w14:paraId="7A4EFCF9" w14:textId="77777777" w:rsidR="00B940DA" w:rsidRPr="00D86BD5" w:rsidRDefault="00B940DA" w:rsidP="00B940DA">
            <w:pPr>
              <w:spacing w:before="120"/>
              <w:contextualSpacing/>
              <w:rPr>
                <w:lang w:val="el-GR"/>
              </w:rPr>
            </w:pPr>
            <w:r w:rsidRPr="00D86BD5">
              <w:rPr>
                <w:lang w:val="el-GR"/>
              </w:rPr>
              <w:t>δ) καταβολή  ποσοστού 20% με την παραλαβή των παραδοτέων του 3ου κύκλου ανάπτυξης (Μ14)</w:t>
            </w:r>
          </w:p>
          <w:p w14:paraId="434BE19B" w14:textId="77777777" w:rsidR="00B940DA" w:rsidRPr="00D86BD5" w:rsidRDefault="00B940DA" w:rsidP="00B940DA">
            <w:pPr>
              <w:spacing w:before="120"/>
              <w:contextualSpacing/>
              <w:rPr>
                <w:lang w:val="el-GR"/>
              </w:rPr>
            </w:pPr>
            <w:r w:rsidRPr="00D86BD5">
              <w:rPr>
                <w:lang w:val="el-GR"/>
              </w:rPr>
              <w:t>ε) καταβολή ποσοστού 30% με την παραλαβή των παραδοτέων του 4ου κύκλου ανάπτυξης (Μ17)</w:t>
            </w:r>
          </w:p>
          <w:p w14:paraId="1D103ABB" w14:textId="511AC89B" w:rsidR="00B940DA" w:rsidRPr="00D86BD5" w:rsidRDefault="00B940DA" w:rsidP="00B940DA">
            <w:pPr>
              <w:spacing w:before="120"/>
              <w:contextualSpacing/>
              <w:rPr>
                <w:lang w:val="el-GR"/>
              </w:rPr>
            </w:pPr>
            <w:r w:rsidRPr="00D86BD5">
              <w:rPr>
                <w:lang w:val="el-GR"/>
              </w:rPr>
              <w:t>στ) Καταβολή του υπόλοιπου του συμβατικού τιμήματος, μετά την οριστική ποιοτική και ποσοτική παραλαβή του συνόλου του Έργου</w:t>
            </w:r>
          </w:p>
        </w:tc>
      </w:tr>
      <w:bookmarkEnd w:id="367"/>
    </w:tbl>
    <w:p w14:paraId="23E98ABF" w14:textId="77777777" w:rsidR="001E54F6" w:rsidRPr="00D86BD5" w:rsidRDefault="001E54F6">
      <w:pPr>
        <w:rPr>
          <w:b/>
          <w:lang w:val="el-GR"/>
        </w:rPr>
      </w:pPr>
    </w:p>
    <w:p w14:paraId="517C7CA7" w14:textId="77777777" w:rsidR="0068732F" w:rsidRPr="00D86BD5" w:rsidRDefault="0068732F" w:rsidP="0068732F">
      <w:pPr>
        <w:tabs>
          <w:tab w:val="left" w:pos="426"/>
        </w:tabs>
        <w:ind w:left="426" w:hanging="426"/>
        <w:rPr>
          <w:lang w:val="el-GR"/>
        </w:rPr>
      </w:pPr>
      <w:r w:rsidRPr="00D86BD5">
        <w:rPr>
          <w:lang w:val="el-GR"/>
        </w:rPr>
        <w:t xml:space="preserve">Επισημαίνεται ότι η παραπάνω προκαταβολή δύναται να χορηγηθεί και τμηματικά. </w:t>
      </w:r>
    </w:p>
    <w:p w14:paraId="2FC70682" w14:textId="77777777" w:rsidR="008338F0" w:rsidRPr="00D86BD5" w:rsidRDefault="003355E7">
      <w:pPr>
        <w:rPr>
          <w:color w:val="FFFF00"/>
          <w:lang w:val="el-GR"/>
        </w:rPr>
      </w:pPr>
      <w:r w:rsidRPr="00D86BD5">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D86BD5">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r w:rsidRPr="00D86BD5">
        <w:rPr>
          <w:color w:val="FFFF00"/>
          <w:lang w:val="el-GR"/>
        </w:rPr>
        <w:t xml:space="preserve"> </w:t>
      </w:r>
    </w:p>
    <w:p w14:paraId="01517C07" w14:textId="77777777" w:rsidR="00AB0E23" w:rsidRPr="00D86BD5" w:rsidRDefault="003355E7">
      <w:pPr>
        <w:rPr>
          <w:lang w:val="el-GR" w:eastAsia="el-GR"/>
        </w:rPr>
      </w:pPr>
      <w:r w:rsidRPr="00D86BD5">
        <w:rPr>
          <w:lang w:val="el-GR"/>
        </w:rPr>
        <w:t xml:space="preserve">5.1.2. Toν Ανάδοχο βαρύνουν </w:t>
      </w:r>
      <w:r w:rsidRPr="00D86BD5">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sidRPr="00D86BD5">
        <w:rPr>
          <w:lang w:val="el-GR" w:eastAsia="el-GR"/>
        </w:rPr>
        <w:t xml:space="preserve">για την </w:t>
      </w:r>
      <w:r w:rsidR="005A402F" w:rsidRPr="00D86BD5">
        <w:rPr>
          <w:lang w:val="el-GR" w:eastAsia="el-GR"/>
        </w:rPr>
        <w:t xml:space="preserve">παροχή των υπηρεσιών </w:t>
      </w:r>
      <w:r w:rsidRPr="00D86BD5">
        <w:rPr>
          <w:lang w:val="el-GR" w:eastAsia="el-GR"/>
        </w:rPr>
        <w:t xml:space="preserve">στον τόπο και με τον τρόπο που προβλέπεται στα έγγραφα της σύμβασης. </w:t>
      </w:r>
    </w:p>
    <w:p w14:paraId="2E0FC101" w14:textId="77777777" w:rsidR="008338F0" w:rsidRPr="00D86BD5" w:rsidRDefault="003355E7">
      <w:pPr>
        <w:rPr>
          <w:lang w:val="el-GR"/>
        </w:rPr>
      </w:pPr>
      <w:r w:rsidRPr="00D86BD5">
        <w:rPr>
          <w:lang w:val="el-GR" w:eastAsia="el-GR"/>
        </w:rPr>
        <w:t xml:space="preserve">Ιδίως βαρύνεται με τις </w:t>
      </w:r>
      <w:r w:rsidRPr="00D86BD5">
        <w:rPr>
          <w:lang w:val="el-GR"/>
        </w:rPr>
        <w:t xml:space="preserve">ακόλουθες κρατήσεις: </w:t>
      </w:r>
    </w:p>
    <w:p w14:paraId="2DAB5BAE" w14:textId="58DBA814" w:rsidR="00E97E4D" w:rsidRPr="00D86BD5" w:rsidRDefault="00E4164C" w:rsidP="00E97E4D">
      <w:pPr>
        <w:rPr>
          <w:lang w:val="el-GR"/>
        </w:rPr>
      </w:pPr>
      <w:r w:rsidRPr="00D86BD5">
        <w:rPr>
          <w:lang w:val="el-GR"/>
        </w:rPr>
        <w:t xml:space="preserve">α) </w:t>
      </w:r>
      <w:r w:rsidR="00E97E4D" w:rsidRPr="00D86BD5">
        <w:rPr>
          <w:lang w:val="el-GR"/>
        </w:rPr>
        <w:t>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D86BD5" w:rsidRDefault="00E97E4D" w:rsidP="00E97E4D">
      <w:pPr>
        <w:rPr>
          <w:lang w:val="el-GR"/>
        </w:rPr>
      </w:pPr>
      <w:r w:rsidRPr="00D86BD5">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D86BD5" w:rsidRDefault="00E97E4D" w:rsidP="00E97E4D">
      <w:pPr>
        <w:rPr>
          <w:lang w:val="el-GR"/>
        </w:rPr>
      </w:pPr>
      <w:r w:rsidRPr="00D86BD5">
        <w:rPr>
          <w:lang w:val="el-GR"/>
        </w:rPr>
        <w:t>Τράπεζα της Ελλάδας:   ΙΒΑΝ GR 2001000240000000026180286</w:t>
      </w:r>
    </w:p>
    <w:p w14:paraId="4DA4C02E" w14:textId="2933B040" w:rsidR="00E97E4D" w:rsidRPr="00D86BD5" w:rsidRDefault="00E97E4D" w:rsidP="00E97E4D">
      <w:pPr>
        <w:rPr>
          <w:lang w:val="el-GR"/>
        </w:rPr>
      </w:pPr>
      <w:r w:rsidRPr="00D86BD5">
        <w:rPr>
          <w:lang w:val="el-GR"/>
        </w:rPr>
        <w:t>Τράπεζα ΠΕΙΡΑΙΩΣ:       ΙΒΑΝ GR 1901721360005136088985432</w:t>
      </w:r>
    </w:p>
    <w:p w14:paraId="2827AB60" w14:textId="41743EC8" w:rsidR="008338F0" w:rsidRPr="00D86BD5" w:rsidRDefault="003355E7">
      <w:pPr>
        <w:rPr>
          <w:lang w:val="el-GR"/>
        </w:rPr>
      </w:pPr>
      <w:r w:rsidRPr="00D86BD5">
        <w:rPr>
          <w:lang w:val="el-GR"/>
        </w:rPr>
        <w:t xml:space="preserve">β) Κράτηση ύψους 0,02% υπέρ </w:t>
      </w:r>
      <w:r w:rsidR="00BB5BD6" w:rsidRPr="00D86BD5">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Pr="00D86BD5" w:rsidRDefault="003355E7">
      <w:pPr>
        <w:rPr>
          <w:lang w:val="el-GR"/>
        </w:rPr>
      </w:pPr>
      <w:r w:rsidRPr="00D86BD5">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Pr="00D86BD5" w:rsidRDefault="00253F52">
      <w:pPr>
        <w:suppressAutoHyphens w:val="0"/>
        <w:spacing w:after="0"/>
        <w:jc w:val="left"/>
        <w:rPr>
          <w:lang w:val="el-GR"/>
        </w:rPr>
      </w:pPr>
      <w:r w:rsidRPr="00D86BD5">
        <w:rPr>
          <w:lang w:val="el-GR"/>
        </w:rPr>
        <w:br w:type="page"/>
      </w:r>
    </w:p>
    <w:p w14:paraId="2003B732" w14:textId="77777777" w:rsidR="008338F0" w:rsidRPr="00D86BD5" w:rsidRDefault="00331981" w:rsidP="003A109E">
      <w:pPr>
        <w:pStyle w:val="20"/>
        <w:rPr>
          <w:rFonts w:cs="Tahoma"/>
          <w:lang w:val="el-GR"/>
        </w:rPr>
      </w:pPr>
      <w:r w:rsidRPr="00D86BD5">
        <w:rPr>
          <w:rFonts w:cs="Tahoma"/>
          <w:lang w:val="el-GR"/>
        </w:rPr>
        <w:lastRenderedPageBreak/>
        <w:tab/>
      </w:r>
      <w:bookmarkStart w:id="368" w:name="_Ref496607484"/>
      <w:bookmarkStart w:id="369" w:name="_Toc97194326"/>
      <w:bookmarkStart w:id="370" w:name="_Toc97194460"/>
      <w:bookmarkStart w:id="371" w:name="_Toc122685282"/>
      <w:r w:rsidRPr="00D86BD5">
        <w:rPr>
          <w:rFonts w:cs="Tahoma"/>
          <w:lang w:val="el-GR"/>
        </w:rPr>
        <w:t>Κήρυξη οικονομικού φορέα έ</w:t>
      </w:r>
      <w:r w:rsidR="003355E7" w:rsidRPr="00D86BD5">
        <w:rPr>
          <w:rFonts w:cs="Tahoma"/>
          <w:lang w:val="el-GR"/>
        </w:rPr>
        <w:t>κπτ</w:t>
      </w:r>
      <w:r w:rsidRPr="00D86BD5">
        <w:rPr>
          <w:rFonts w:cs="Tahoma"/>
          <w:lang w:val="el-GR"/>
        </w:rPr>
        <w:t>ω</w:t>
      </w:r>
      <w:r w:rsidR="003355E7" w:rsidRPr="00D86BD5">
        <w:rPr>
          <w:rFonts w:cs="Tahoma"/>
          <w:lang w:val="el-GR"/>
        </w:rPr>
        <w:t>του - Κυρώσεις</w:t>
      </w:r>
      <w:bookmarkEnd w:id="368"/>
      <w:bookmarkEnd w:id="369"/>
      <w:bookmarkEnd w:id="370"/>
      <w:bookmarkEnd w:id="371"/>
      <w:r w:rsidR="003355E7" w:rsidRPr="00D86BD5">
        <w:rPr>
          <w:rFonts w:cs="Tahoma"/>
          <w:lang w:val="el-GR"/>
        </w:rPr>
        <w:t xml:space="preserve"> </w:t>
      </w:r>
    </w:p>
    <w:p w14:paraId="4997C3F1" w14:textId="17CF9BFE" w:rsidR="008338F0" w:rsidRPr="00D86BD5" w:rsidRDefault="003355E7">
      <w:pPr>
        <w:suppressAutoHyphens w:val="0"/>
        <w:autoSpaceDE w:val="0"/>
        <w:rPr>
          <w:rFonts w:eastAsia="SimSun"/>
          <w:color w:val="5B9BD5"/>
          <w:spacing w:val="5"/>
          <w:lang w:val="el-GR"/>
        </w:rPr>
      </w:pPr>
      <w:r w:rsidRPr="00D86BD5">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D86BD5">
        <w:rPr>
          <w:rFonts w:eastAsia="SimSun"/>
          <w:lang w:val="el-GR"/>
        </w:rPr>
        <w:t>:</w:t>
      </w:r>
    </w:p>
    <w:p w14:paraId="5E44D907" w14:textId="77777777" w:rsidR="002F345D" w:rsidRPr="00D86BD5" w:rsidRDefault="002F345D" w:rsidP="002F345D">
      <w:pPr>
        <w:suppressAutoHyphens w:val="0"/>
        <w:autoSpaceDE w:val="0"/>
        <w:rPr>
          <w:rFonts w:eastAsia="SimSun"/>
          <w:lang w:val="el-GR"/>
        </w:rPr>
      </w:pPr>
      <w:r w:rsidRPr="00D86BD5">
        <w:rPr>
          <w:rFonts w:eastAsia="SimSun"/>
          <w:lang w:val="el-GR"/>
        </w:rPr>
        <w:t>α) στην περίπτωση της παρ. 7 του άρθρου 105 περί κατακύρωσης και σύναψης σύμβασης</w:t>
      </w:r>
    </w:p>
    <w:p w14:paraId="1246D1A4" w14:textId="77777777" w:rsidR="002F345D" w:rsidRPr="00D86BD5" w:rsidRDefault="002F345D" w:rsidP="002F345D">
      <w:pPr>
        <w:suppressAutoHyphens w:val="0"/>
        <w:autoSpaceDE w:val="0"/>
        <w:rPr>
          <w:rFonts w:eastAsia="SimSun"/>
          <w:lang w:val="el-GR"/>
        </w:rPr>
      </w:pPr>
      <w:r w:rsidRPr="00D86BD5">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Pr="00D86BD5" w:rsidRDefault="002F345D" w:rsidP="002F345D">
      <w:pPr>
        <w:suppressAutoHyphens w:val="0"/>
        <w:autoSpaceDE w:val="0"/>
        <w:rPr>
          <w:rFonts w:eastAsia="SimSun"/>
          <w:lang w:val="el-GR"/>
        </w:rPr>
      </w:pPr>
      <w:r w:rsidRPr="00D86BD5">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F83E059" w14:textId="77777777" w:rsidR="002F345D" w:rsidRPr="00D86BD5" w:rsidRDefault="002F345D" w:rsidP="002F345D">
      <w:pPr>
        <w:suppressAutoHyphens w:val="0"/>
        <w:autoSpaceDE w:val="0"/>
        <w:rPr>
          <w:rFonts w:eastAsia="SimSun"/>
          <w:lang w:val="el-GR"/>
        </w:rPr>
      </w:pPr>
      <w:r w:rsidRPr="00D86BD5">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86BD5">
        <w:rPr>
          <w:lang w:val="el-GR"/>
        </w:rPr>
        <w:t xml:space="preserve"> </w:t>
      </w:r>
      <w:r w:rsidRPr="00D86BD5">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Pr="00D86BD5" w:rsidRDefault="002F345D" w:rsidP="002F345D">
      <w:pPr>
        <w:suppressAutoHyphens w:val="0"/>
        <w:autoSpaceDE w:val="0"/>
        <w:rPr>
          <w:rFonts w:eastAsia="SimSun"/>
          <w:lang w:val="el-GR"/>
        </w:rPr>
      </w:pPr>
      <w:r w:rsidRPr="00D86BD5">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D86BD5" w:rsidRDefault="002F345D" w:rsidP="002F345D">
      <w:pPr>
        <w:suppressAutoHyphens w:val="0"/>
        <w:autoSpaceDE w:val="0"/>
        <w:rPr>
          <w:rFonts w:eastAsia="SimSun"/>
          <w:spacing w:val="5"/>
          <w:lang w:val="el-GR"/>
        </w:rPr>
      </w:pPr>
      <w:r w:rsidRPr="00D86BD5">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D86BD5" w:rsidRDefault="002F345D" w:rsidP="002F345D">
      <w:pPr>
        <w:suppressAutoHyphens w:val="0"/>
        <w:autoSpaceDE w:val="0"/>
        <w:rPr>
          <w:rFonts w:eastAsia="SimSun"/>
          <w:spacing w:val="5"/>
          <w:lang w:val="el-GR"/>
        </w:rPr>
      </w:pPr>
      <w:r w:rsidRPr="00D86BD5">
        <w:rPr>
          <w:rFonts w:eastAsia="SimSun"/>
          <w:spacing w:val="5"/>
          <w:lang w:val="el-GR"/>
        </w:rPr>
        <w:t>α) ολική κατάπτωση της εγγύησης καλής εκτέλεσης της σύμβασης,</w:t>
      </w:r>
    </w:p>
    <w:p w14:paraId="29F7E2C4" w14:textId="77777777" w:rsidR="002F345D" w:rsidRPr="00D86BD5" w:rsidRDefault="002F345D">
      <w:pPr>
        <w:suppressAutoHyphens w:val="0"/>
        <w:autoSpaceDE w:val="0"/>
        <w:rPr>
          <w:rFonts w:eastAsia="SimSun"/>
          <w:spacing w:val="5"/>
          <w:lang w:val="el-GR"/>
        </w:rPr>
      </w:pPr>
      <w:r w:rsidRPr="00D86BD5">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4FC330C6" w14:textId="77777777" w:rsidR="008338F0" w:rsidRPr="00D86BD5" w:rsidRDefault="003355E7">
      <w:pPr>
        <w:suppressAutoHyphens w:val="0"/>
        <w:autoSpaceDE w:val="0"/>
        <w:spacing w:after="0"/>
        <w:rPr>
          <w:rFonts w:eastAsia="SimSun"/>
          <w:lang w:val="el-GR"/>
        </w:rPr>
      </w:pPr>
      <w:r w:rsidRPr="00D86BD5">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D86BD5">
        <w:rPr>
          <w:lang w:val="el-GR"/>
        </w:rPr>
        <w:t xml:space="preserve"> </w:t>
      </w:r>
      <w:r w:rsidR="003F0D9A" w:rsidRPr="000E2E0A">
        <w:rPr>
          <w:rFonts w:eastAsia="SimSun"/>
          <w:lang w:val="el-GR"/>
        </w:rPr>
        <w:t xml:space="preserve">Ποινικές ρήτρες δύναται να επιβάλλονται και για πλημμελή εκτέλεση των όρων της σύμβασης </w:t>
      </w:r>
      <w:r w:rsidR="003F0D9A" w:rsidRPr="000E2E0A">
        <w:rPr>
          <w:rStyle w:val="ab"/>
          <w:color w:val="000000"/>
          <w:lang w:eastAsia="el-GR"/>
        </w:rPr>
        <w:footnoteReference w:id="26"/>
      </w:r>
      <w:r w:rsidR="003F0D9A" w:rsidRPr="000E2E0A">
        <w:rPr>
          <w:rFonts w:eastAsia="SimSun"/>
          <w:lang w:val="el-GR"/>
        </w:rPr>
        <w:t>.</w:t>
      </w:r>
    </w:p>
    <w:p w14:paraId="0E32F6D2" w14:textId="77777777" w:rsidR="00A57BD8" w:rsidRPr="00D86BD5" w:rsidRDefault="00A57BD8">
      <w:pPr>
        <w:suppressAutoHyphens w:val="0"/>
        <w:autoSpaceDE w:val="0"/>
        <w:spacing w:after="0"/>
        <w:rPr>
          <w:rFonts w:eastAsia="SimSun"/>
          <w:lang w:val="el-GR"/>
        </w:rPr>
      </w:pPr>
    </w:p>
    <w:p w14:paraId="5433966D" w14:textId="77777777" w:rsidR="008338F0" w:rsidRPr="00D86BD5" w:rsidRDefault="003355E7">
      <w:pPr>
        <w:suppressAutoHyphens w:val="0"/>
        <w:autoSpaceDE w:val="0"/>
        <w:spacing w:after="0"/>
        <w:jc w:val="left"/>
        <w:rPr>
          <w:rFonts w:eastAsia="SimSun"/>
          <w:lang w:val="el-GR"/>
        </w:rPr>
      </w:pPr>
      <w:r w:rsidRPr="00D86BD5">
        <w:rPr>
          <w:rFonts w:eastAsia="SimSun"/>
          <w:lang w:val="el-GR"/>
        </w:rPr>
        <w:t>Οι ποινικές ρήτρες υπολογίζονται ως εξής:</w:t>
      </w:r>
    </w:p>
    <w:p w14:paraId="5A1EC005" w14:textId="77777777" w:rsidR="008338F0" w:rsidRPr="00D86BD5" w:rsidRDefault="003355E7">
      <w:pPr>
        <w:suppressAutoHyphens w:val="0"/>
        <w:autoSpaceDE w:val="0"/>
        <w:spacing w:after="0"/>
        <w:rPr>
          <w:rFonts w:eastAsia="SimSun"/>
          <w:lang w:val="el-GR"/>
        </w:rPr>
      </w:pPr>
      <w:r w:rsidRPr="00D86BD5">
        <w:rPr>
          <w:rFonts w:eastAsia="SimSun"/>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w:t>
      </w:r>
      <w:r w:rsidRPr="00D86BD5">
        <w:rPr>
          <w:rFonts w:eastAsia="SimSun"/>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D86BD5" w:rsidRDefault="003355E7">
      <w:pPr>
        <w:suppressAutoHyphens w:val="0"/>
        <w:autoSpaceDE w:val="0"/>
        <w:spacing w:after="0"/>
        <w:rPr>
          <w:rFonts w:eastAsia="SimSun"/>
          <w:lang w:val="el-GR"/>
        </w:rPr>
      </w:pPr>
      <w:r w:rsidRPr="00D86BD5">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D86BD5" w:rsidRDefault="003355E7">
      <w:pPr>
        <w:suppressAutoHyphens w:val="0"/>
        <w:autoSpaceDE w:val="0"/>
        <w:spacing w:after="0"/>
        <w:rPr>
          <w:rFonts w:eastAsia="SimSun"/>
          <w:lang w:val="el-GR"/>
        </w:rPr>
      </w:pPr>
      <w:r w:rsidRPr="00D86BD5">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D86BD5" w:rsidRDefault="00A57BD8">
      <w:pPr>
        <w:suppressAutoHyphens w:val="0"/>
        <w:autoSpaceDE w:val="0"/>
        <w:spacing w:after="0"/>
        <w:rPr>
          <w:rFonts w:eastAsia="SimSun"/>
          <w:lang w:val="el-GR"/>
        </w:rPr>
      </w:pPr>
    </w:p>
    <w:p w14:paraId="5CF89AA5" w14:textId="77777777" w:rsidR="008338F0" w:rsidRPr="00D86BD5" w:rsidRDefault="003355E7">
      <w:pPr>
        <w:suppressAutoHyphens w:val="0"/>
        <w:autoSpaceDE w:val="0"/>
        <w:spacing w:after="0"/>
        <w:jc w:val="left"/>
        <w:rPr>
          <w:rFonts w:eastAsia="SimSun"/>
          <w:lang w:val="el-GR"/>
        </w:rPr>
      </w:pPr>
      <w:r w:rsidRPr="00D86BD5">
        <w:rPr>
          <w:rFonts w:eastAsia="SimSun"/>
          <w:lang w:val="el-GR"/>
        </w:rPr>
        <w:t>Το ποσό των ποινικών ρητρών αφαιρείται/συμψηφίζεται από/με την αμοιβή του αναδόχου.</w:t>
      </w:r>
    </w:p>
    <w:p w14:paraId="48519690" w14:textId="40EC5F9D" w:rsidR="008338F0" w:rsidRPr="00D86BD5" w:rsidRDefault="003355E7">
      <w:pPr>
        <w:suppressAutoHyphens w:val="0"/>
        <w:autoSpaceDE w:val="0"/>
        <w:spacing w:after="0"/>
        <w:rPr>
          <w:rFonts w:eastAsia="SimSun"/>
          <w:lang w:val="el-GR"/>
        </w:rPr>
      </w:pPr>
      <w:r w:rsidRPr="00D86BD5">
        <w:rPr>
          <w:rFonts w:eastAsia="SimSun"/>
          <w:lang w:val="el-GR"/>
        </w:rPr>
        <w:t>Η επιβολή ποινικών ρητρών δεν στερεί από την αναθέτουσα αρχή το δικαίωμα να κηρύξει τον ανάδοχο έκπτωτο.</w:t>
      </w:r>
    </w:p>
    <w:p w14:paraId="7D09FE5B" w14:textId="77777777" w:rsidR="008338F0" w:rsidRPr="00D86BD5" w:rsidRDefault="003355E7" w:rsidP="003A109E">
      <w:pPr>
        <w:pStyle w:val="20"/>
        <w:rPr>
          <w:rFonts w:cs="Tahoma"/>
          <w:lang w:val="el-GR"/>
        </w:rPr>
      </w:pPr>
      <w:r w:rsidRPr="00D86BD5">
        <w:rPr>
          <w:rFonts w:cs="Tahoma"/>
          <w:lang w:val="el-GR"/>
        </w:rPr>
        <w:tab/>
      </w:r>
      <w:bookmarkStart w:id="372" w:name="_Ref55324340"/>
      <w:bookmarkStart w:id="373" w:name="_Toc97194327"/>
      <w:bookmarkStart w:id="374" w:name="_Toc97194461"/>
      <w:bookmarkStart w:id="375" w:name="_Toc122685283"/>
      <w:r w:rsidRPr="00D86BD5">
        <w:rPr>
          <w:rFonts w:cs="Tahoma"/>
          <w:lang w:val="el-GR"/>
        </w:rPr>
        <w:t>Διοικητικές προσφυγές κατά τη διαδικασία εκτέλεσης</w:t>
      </w:r>
      <w:bookmarkEnd w:id="372"/>
      <w:bookmarkEnd w:id="373"/>
      <w:bookmarkEnd w:id="374"/>
      <w:bookmarkEnd w:id="375"/>
      <w:r w:rsidRPr="00D86BD5">
        <w:rPr>
          <w:rFonts w:cs="Tahoma"/>
          <w:lang w:val="el-GR"/>
        </w:rPr>
        <w:t xml:space="preserve"> </w:t>
      </w:r>
    </w:p>
    <w:p w14:paraId="036FE66B" w14:textId="03C254CA" w:rsidR="00672DE1" w:rsidRPr="00D86BD5" w:rsidRDefault="00672DE1" w:rsidP="00672DE1">
      <w:pPr>
        <w:suppressAutoHyphens w:val="0"/>
        <w:autoSpaceDE w:val="0"/>
        <w:rPr>
          <w:lang w:val="el-GR"/>
        </w:rPr>
      </w:pPr>
      <w:r w:rsidRPr="00D86BD5">
        <w:rPr>
          <w:lang w:val="el-GR"/>
        </w:rPr>
        <w:t xml:space="preserve">Ο ανάδοχος μπορεί κατά των αποφάσεων που επιβάλλουν σε βάρος του κυρώσεις, δυνάμει των όρων των άρθρων </w:t>
      </w:r>
      <w:r w:rsidRPr="00D86BD5">
        <w:rPr>
          <w:rFonts w:eastAsia="SimSun"/>
          <w:lang w:val="el-GR"/>
        </w:rPr>
        <w:fldChar w:fldCharType="begin"/>
      </w:r>
      <w:r w:rsidRPr="00D86BD5">
        <w:rPr>
          <w:rFonts w:eastAsia="SimSun"/>
          <w:lang w:val="el-GR"/>
        </w:rPr>
        <w:instrText xml:space="preserve"> REF _Ref496607484 \r \h  \* MERGEFORMAT </w:instrText>
      </w:r>
      <w:r w:rsidRPr="00D86BD5">
        <w:rPr>
          <w:rFonts w:eastAsia="SimSun"/>
          <w:lang w:val="el-GR"/>
        </w:rPr>
      </w:r>
      <w:r w:rsidRPr="00D86BD5">
        <w:rPr>
          <w:rFonts w:eastAsia="SimSun"/>
          <w:lang w:val="el-GR"/>
        </w:rPr>
        <w:fldChar w:fldCharType="separate"/>
      </w:r>
      <w:r w:rsidR="002E56D0">
        <w:rPr>
          <w:rFonts w:eastAsia="SimSun"/>
          <w:lang w:val="el-GR"/>
        </w:rPr>
        <w:t>5.2</w:t>
      </w:r>
      <w:r w:rsidRPr="00D86BD5">
        <w:rPr>
          <w:rFonts w:eastAsia="SimSun"/>
          <w:lang w:val="el-GR"/>
        </w:rPr>
        <w:fldChar w:fldCharType="end"/>
      </w:r>
      <w:r w:rsidRPr="00D86BD5">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D86BD5" w:rsidRDefault="00672DE1" w:rsidP="00672DE1">
      <w:pPr>
        <w:suppressAutoHyphens w:val="0"/>
        <w:autoSpaceDE w:val="0"/>
        <w:rPr>
          <w:lang w:val="el-GR"/>
        </w:rPr>
      </w:pPr>
      <w:r w:rsidRPr="00D86BD5">
        <w:rPr>
          <w:lang w:val="el-GR"/>
        </w:rPr>
        <w:t xml:space="preserve">Επί της προσφυγής αποφασίζει το αρμοδίως αποφαινόμενο όργανο, ύστερα από γνωμοδότηση του προβλεπόμενου </w:t>
      </w:r>
      <w:r w:rsidR="005052FB" w:rsidRPr="00D86BD5">
        <w:rPr>
          <w:lang w:val="el-GR"/>
        </w:rPr>
        <w:t xml:space="preserve">της περίπτωσης δ΄ της παραγράφου 11 </w:t>
      </w:r>
      <w:r w:rsidRPr="00D86BD5">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D86BD5" w:rsidRDefault="005550B0" w:rsidP="00F82A8D">
      <w:pPr>
        <w:pStyle w:val="20"/>
        <w:rPr>
          <w:rFonts w:cs="Tahoma"/>
          <w:b w:val="0"/>
          <w:lang w:val="el-GR"/>
        </w:rPr>
      </w:pPr>
      <w:bookmarkStart w:id="376" w:name="_Toc13748951"/>
      <w:r w:rsidRPr="00D86BD5">
        <w:rPr>
          <w:rFonts w:cs="Tahoma"/>
          <w:lang w:val="el-GR"/>
        </w:rPr>
        <w:tab/>
      </w:r>
      <w:bookmarkStart w:id="377" w:name="_Toc97194328"/>
      <w:bookmarkStart w:id="378" w:name="_Toc97194462"/>
      <w:bookmarkStart w:id="379" w:name="_Toc122685284"/>
      <w:r w:rsidRPr="00D86BD5">
        <w:rPr>
          <w:rFonts w:cs="Tahoma"/>
          <w:lang w:val="el-GR"/>
        </w:rPr>
        <w:t>Δικαστική επίλυση διαφορών</w:t>
      </w:r>
      <w:bookmarkEnd w:id="376"/>
      <w:bookmarkEnd w:id="377"/>
      <w:bookmarkEnd w:id="378"/>
      <w:bookmarkEnd w:id="379"/>
    </w:p>
    <w:p w14:paraId="114104F6" w14:textId="735148A9" w:rsidR="005052FB" w:rsidRPr="00D86BD5" w:rsidRDefault="005052FB" w:rsidP="005052FB">
      <w:pPr>
        <w:rPr>
          <w:b/>
          <w:sz w:val="24"/>
          <w:lang w:val="el-GR"/>
        </w:rPr>
      </w:pPr>
      <w:r w:rsidRPr="00D86BD5">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D86BD5">
        <w:rPr>
          <w:rStyle w:val="0"/>
          <w:lang w:val="el-GR"/>
        </w:rPr>
        <w:footnoteReference w:id="27"/>
      </w:r>
      <w:r w:rsidRPr="00D86BD5">
        <w:rPr>
          <w:lang w:val="el-GR"/>
        </w:rPr>
        <w:t xml:space="preserve">.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Pr="00D86BD5">
        <w:rPr>
          <w:lang w:val="el-GR"/>
        </w:rPr>
        <w:fldChar w:fldCharType="begin"/>
      </w:r>
      <w:r w:rsidRPr="00D86BD5">
        <w:rPr>
          <w:lang w:val="el-GR"/>
        </w:rPr>
        <w:instrText xml:space="preserve"> REF _Ref74565236 \r \h </w:instrText>
      </w:r>
      <w:r w:rsidR="00DF4993" w:rsidRPr="00D86BD5">
        <w:rPr>
          <w:lang w:val="el-GR"/>
        </w:rPr>
        <w:instrText xml:space="preserve"> \* MERGEFORMAT </w:instrText>
      </w:r>
      <w:r w:rsidRPr="00D86BD5">
        <w:rPr>
          <w:lang w:val="el-GR"/>
        </w:rPr>
      </w:r>
      <w:r w:rsidRPr="00D86BD5">
        <w:rPr>
          <w:lang w:val="el-GR"/>
        </w:rPr>
        <w:fldChar w:fldCharType="separate"/>
      </w:r>
      <w:r w:rsidR="002E56D0">
        <w:rPr>
          <w:lang w:val="el-GR"/>
        </w:rPr>
        <w:t>5.2</w:t>
      </w:r>
      <w:r w:rsidRPr="00D86BD5">
        <w:rPr>
          <w:lang w:val="el-GR"/>
        </w:rPr>
        <w:fldChar w:fldCharType="end"/>
      </w:r>
      <w:r w:rsidRPr="00D86BD5">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D86BD5" w:rsidRDefault="005550B0" w:rsidP="005550B0">
      <w:pPr>
        <w:suppressAutoHyphens w:val="0"/>
        <w:autoSpaceDE w:val="0"/>
        <w:rPr>
          <w:lang w:val="el-GR"/>
        </w:rPr>
      </w:pPr>
    </w:p>
    <w:p w14:paraId="5E5B11FA" w14:textId="77777777" w:rsidR="00036CBD" w:rsidRPr="00D86BD5" w:rsidRDefault="00036CBD" w:rsidP="00CE12C7">
      <w:pPr>
        <w:rPr>
          <w:lang w:val="el-GR"/>
        </w:rPr>
      </w:pPr>
    </w:p>
    <w:p w14:paraId="66CD902A" w14:textId="77777777" w:rsidR="008338F0" w:rsidRPr="00D86BD5" w:rsidRDefault="00BB5BD6" w:rsidP="00A848D1">
      <w:pPr>
        <w:pStyle w:val="10"/>
        <w:rPr>
          <w:rFonts w:cs="Tahoma"/>
          <w:szCs w:val="22"/>
        </w:rPr>
      </w:pPr>
      <w:bookmarkStart w:id="382" w:name="_Ref75870221"/>
      <w:bookmarkStart w:id="383" w:name="_Toc97194463"/>
      <w:bookmarkStart w:id="384" w:name="_Toc122685285"/>
      <w:r w:rsidRPr="00D86BD5">
        <w:rPr>
          <w:rFonts w:cs="Tahoma"/>
          <w:szCs w:val="22"/>
        </w:rPr>
        <w:lastRenderedPageBreak/>
        <w:t xml:space="preserve">ΧΡΟΝΟΣ ΚΑΙ ΤΡΟΠΟΣ </w:t>
      </w:r>
      <w:r w:rsidR="003355E7" w:rsidRPr="00D86BD5">
        <w:rPr>
          <w:rFonts w:cs="Tahoma"/>
          <w:szCs w:val="22"/>
        </w:rPr>
        <w:t>ΕΚΤΕΛΕΣΗΣ</w:t>
      </w:r>
      <w:bookmarkEnd w:id="382"/>
      <w:bookmarkEnd w:id="383"/>
      <w:bookmarkEnd w:id="384"/>
      <w:r w:rsidR="003355E7" w:rsidRPr="00D86BD5">
        <w:rPr>
          <w:rFonts w:cs="Tahoma"/>
          <w:szCs w:val="22"/>
        </w:rPr>
        <w:t xml:space="preserve"> </w:t>
      </w:r>
    </w:p>
    <w:p w14:paraId="77208E1F" w14:textId="77777777" w:rsidR="008338F0" w:rsidRPr="00D86BD5" w:rsidRDefault="003355E7" w:rsidP="003A109E">
      <w:pPr>
        <w:pStyle w:val="20"/>
        <w:rPr>
          <w:rFonts w:cs="Tahoma"/>
          <w:lang w:val="el-GR"/>
        </w:rPr>
      </w:pPr>
      <w:r w:rsidRPr="00D86BD5">
        <w:rPr>
          <w:rFonts w:cs="Tahoma"/>
          <w:lang w:val="el-GR"/>
        </w:rPr>
        <w:tab/>
      </w:r>
      <w:bookmarkStart w:id="385" w:name="_Ref63782029"/>
      <w:bookmarkStart w:id="386" w:name="_Toc97194329"/>
      <w:bookmarkStart w:id="387" w:name="_Toc97194464"/>
      <w:bookmarkStart w:id="388" w:name="_Toc122685286"/>
      <w:r w:rsidRPr="00D86BD5">
        <w:rPr>
          <w:rFonts w:cs="Tahoma"/>
          <w:lang w:val="el-GR"/>
        </w:rPr>
        <w:t>Παρακολούθηση της σύμβασης</w:t>
      </w:r>
      <w:bookmarkEnd w:id="385"/>
      <w:bookmarkEnd w:id="386"/>
      <w:bookmarkEnd w:id="387"/>
      <w:bookmarkEnd w:id="388"/>
      <w:r w:rsidRPr="00D86BD5">
        <w:rPr>
          <w:rFonts w:cs="Tahoma"/>
          <w:lang w:val="el-GR"/>
        </w:rPr>
        <w:t xml:space="preserve"> </w:t>
      </w:r>
    </w:p>
    <w:p w14:paraId="36F9268F" w14:textId="77777777" w:rsidR="00CE12C7" w:rsidRPr="00D86BD5" w:rsidRDefault="00512083" w:rsidP="00061E69">
      <w:pPr>
        <w:rPr>
          <w:lang w:val="el-GR"/>
        </w:rPr>
      </w:pPr>
      <w:r w:rsidRPr="00D86BD5">
        <w:rPr>
          <w:lang w:val="el-GR"/>
        </w:rPr>
        <w:t xml:space="preserve">6.1.1. </w:t>
      </w:r>
      <w:bookmarkStart w:id="389" w:name="_Hlk9421248"/>
      <w:r w:rsidRPr="00D86BD5">
        <w:rPr>
          <w:lang w:val="el-GR"/>
        </w:rPr>
        <w:t>Η παρακολούθηση της εκτέλεσης της Σύμβασης και η διοίκηση αυτής θα διενεργ</w:t>
      </w:r>
      <w:r w:rsidR="005052FB" w:rsidRPr="00D86BD5">
        <w:rPr>
          <w:lang w:val="el-GR"/>
        </w:rPr>
        <w:t xml:space="preserve">ηθεί </w:t>
      </w:r>
      <w:r w:rsidR="007D792E" w:rsidRPr="00D86BD5">
        <w:rPr>
          <w:lang w:val="el-GR"/>
        </w:rPr>
        <w:t xml:space="preserve">από ειδική </w:t>
      </w:r>
      <w:r w:rsidR="002333E4" w:rsidRPr="00D86BD5">
        <w:rPr>
          <w:lang w:val="el-GR"/>
        </w:rPr>
        <w:t>Ε</w:t>
      </w:r>
      <w:r w:rsidR="007D792E" w:rsidRPr="00D86BD5">
        <w:rPr>
          <w:lang w:val="el-GR"/>
        </w:rPr>
        <w:t xml:space="preserve">πιτροπή </w:t>
      </w:r>
      <w:r w:rsidR="000653F1" w:rsidRPr="00D86BD5">
        <w:rPr>
          <w:lang w:val="el-GR"/>
        </w:rPr>
        <w:t xml:space="preserve">(τριμελή ή πενταμελή) </w:t>
      </w:r>
      <w:r w:rsidR="007D792E" w:rsidRPr="00D86BD5">
        <w:rPr>
          <w:lang w:val="el-GR"/>
        </w:rPr>
        <w:t>η οποία θα ορισθεί με απόφαση της αναθέτουσας αρχής</w:t>
      </w:r>
      <w:r w:rsidR="00CE12C7" w:rsidRPr="00D86BD5">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D86BD5" w:rsidRDefault="00512083" w:rsidP="00512083">
      <w:pPr>
        <w:rPr>
          <w:lang w:val="el-GR"/>
        </w:rPr>
      </w:pPr>
      <w:r w:rsidRPr="00D86BD5">
        <w:rPr>
          <w:lang w:val="el-GR"/>
        </w:rPr>
        <w:t xml:space="preserve">Με υπόδειξη του Κυρίου του Έργου μπορεί να </w:t>
      </w:r>
      <w:r w:rsidR="002333E4" w:rsidRPr="00D86BD5">
        <w:rPr>
          <w:lang w:val="el-GR"/>
        </w:rPr>
        <w:t>ορίζονται</w:t>
      </w:r>
      <w:r w:rsidRPr="00D86BD5">
        <w:rPr>
          <w:lang w:val="el-GR"/>
        </w:rPr>
        <w:t xml:space="preserve"> εκπρόσωποί του, οι οποίοι θα συμμετέχουν </w:t>
      </w:r>
      <w:r w:rsidR="007D792E" w:rsidRPr="00D86BD5">
        <w:rPr>
          <w:lang w:val="el-GR"/>
        </w:rPr>
        <w:t xml:space="preserve">στην </w:t>
      </w:r>
      <w:r w:rsidR="002333E4" w:rsidRPr="00D86BD5">
        <w:rPr>
          <w:lang w:val="el-GR"/>
        </w:rPr>
        <w:t>Ε</w:t>
      </w:r>
      <w:r w:rsidR="007D792E" w:rsidRPr="00D86BD5">
        <w:rPr>
          <w:lang w:val="el-GR"/>
        </w:rPr>
        <w:t xml:space="preserve">πιτροπή </w:t>
      </w:r>
      <w:r w:rsidR="002333E4" w:rsidRPr="00D86BD5">
        <w:rPr>
          <w:lang w:val="el-GR"/>
        </w:rPr>
        <w:t>Π</w:t>
      </w:r>
      <w:r w:rsidRPr="00D86BD5">
        <w:rPr>
          <w:lang w:val="el-GR"/>
        </w:rPr>
        <w:t>αρακολούθηση</w:t>
      </w:r>
      <w:r w:rsidR="007D792E" w:rsidRPr="00D86BD5">
        <w:rPr>
          <w:lang w:val="el-GR"/>
        </w:rPr>
        <w:t>ς</w:t>
      </w:r>
      <w:r w:rsidRPr="00D86BD5">
        <w:rPr>
          <w:lang w:val="el-GR"/>
        </w:rPr>
        <w:t xml:space="preserve"> της σύμβασης. </w:t>
      </w:r>
    </w:p>
    <w:p w14:paraId="0276B0D1" w14:textId="77777777" w:rsidR="00087FEA" w:rsidRPr="00D86BD5" w:rsidRDefault="007D792E" w:rsidP="00512083">
      <w:pPr>
        <w:rPr>
          <w:lang w:val="el-GR"/>
        </w:rPr>
      </w:pPr>
      <w:r w:rsidRPr="00D86BD5">
        <w:rPr>
          <w:lang w:val="el-GR"/>
        </w:rPr>
        <w:t xml:space="preserve">Η αρμόδια </w:t>
      </w:r>
      <w:r w:rsidR="002333E4" w:rsidRPr="00D86BD5">
        <w:rPr>
          <w:lang w:val="el-GR"/>
        </w:rPr>
        <w:t>Ε</w:t>
      </w:r>
      <w:r w:rsidRPr="00D86BD5">
        <w:rPr>
          <w:lang w:val="el-GR"/>
        </w:rPr>
        <w:t xml:space="preserve">πιτροπή </w:t>
      </w:r>
      <w:r w:rsidR="002333E4" w:rsidRPr="00D86BD5">
        <w:rPr>
          <w:lang w:val="el-GR"/>
        </w:rPr>
        <w:t>Π</w:t>
      </w:r>
      <w:r w:rsidRPr="00D86BD5">
        <w:rPr>
          <w:lang w:val="el-GR"/>
        </w:rPr>
        <w:t>αρακολού</w:t>
      </w:r>
      <w:r w:rsidR="002333E4" w:rsidRPr="00D86BD5">
        <w:rPr>
          <w:lang w:val="el-GR"/>
        </w:rPr>
        <w:t>θη</w:t>
      </w:r>
      <w:r w:rsidRPr="00D86BD5">
        <w:rPr>
          <w:lang w:val="el-GR"/>
        </w:rPr>
        <w:t xml:space="preserve">σης </w:t>
      </w:r>
      <w:r w:rsidR="002333E4" w:rsidRPr="00D86BD5">
        <w:rPr>
          <w:lang w:val="el-GR"/>
        </w:rPr>
        <w:t xml:space="preserve">δύναται να </w:t>
      </w:r>
      <w:r w:rsidRPr="00D86BD5">
        <w:rPr>
          <w:lang w:val="el-GR"/>
        </w:rPr>
        <w:t xml:space="preserve">θα </w:t>
      </w:r>
      <w:r w:rsidR="002333E4" w:rsidRPr="00D86BD5">
        <w:rPr>
          <w:lang w:val="el-GR"/>
        </w:rPr>
        <w:t>αποστέλλει</w:t>
      </w:r>
      <w:r w:rsidR="00512083" w:rsidRPr="00D86BD5">
        <w:rPr>
          <w:lang w:val="el-GR"/>
        </w:rPr>
        <w:t xml:space="preserve"> </w:t>
      </w:r>
      <w:r w:rsidR="002333E4" w:rsidRPr="00D86BD5">
        <w:rPr>
          <w:lang w:val="el-GR"/>
        </w:rPr>
        <w:t>έγγραφα</w:t>
      </w:r>
      <w:r w:rsidR="00512083" w:rsidRPr="00D86BD5">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D86BD5">
        <w:rPr>
          <w:lang w:val="el-GR"/>
        </w:rPr>
        <w:t>,</w:t>
      </w:r>
      <w:r w:rsidR="00512083" w:rsidRPr="00D86BD5">
        <w:rPr>
          <w:lang w:val="el-GR"/>
        </w:rPr>
        <w:t xml:space="preserve"> καθώς και τον έλεγχο συμμόρφωσης του αναδόχου με τους όρους αυτής.  </w:t>
      </w:r>
    </w:p>
    <w:bookmarkEnd w:id="389"/>
    <w:p w14:paraId="1E69F45B" w14:textId="77777777" w:rsidR="008338F0" w:rsidRPr="00D86BD5" w:rsidRDefault="003355E7" w:rsidP="003A109E">
      <w:pPr>
        <w:pStyle w:val="20"/>
        <w:rPr>
          <w:rFonts w:cs="Tahoma"/>
          <w:lang w:val="el-GR"/>
        </w:rPr>
      </w:pPr>
      <w:r w:rsidRPr="00D86BD5">
        <w:rPr>
          <w:rFonts w:cs="Tahoma"/>
          <w:lang w:val="el-GR"/>
        </w:rPr>
        <w:tab/>
      </w:r>
      <w:bookmarkStart w:id="390" w:name="_Toc97194330"/>
      <w:bookmarkStart w:id="391" w:name="_Toc97194465"/>
      <w:bookmarkStart w:id="392" w:name="_Toc122685287"/>
      <w:r w:rsidRPr="00D86BD5">
        <w:rPr>
          <w:rFonts w:cs="Tahoma"/>
          <w:lang w:val="el-GR"/>
        </w:rPr>
        <w:t>Διάρκεια σύμβασης</w:t>
      </w:r>
      <w:bookmarkEnd w:id="390"/>
      <w:bookmarkEnd w:id="391"/>
      <w:bookmarkEnd w:id="392"/>
      <w:r w:rsidRPr="00D86BD5">
        <w:rPr>
          <w:rFonts w:cs="Tahoma"/>
          <w:lang w:val="el-GR"/>
        </w:rPr>
        <w:t xml:space="preserve"> </w:t>
      </w:r>
    </w:p>
    <w:p w14:paraId="61D003E7" w14:textId="30E0A936" w:rsidR="008702D8" w:rsidRPr="00D86BD5" w:rsidRDefault="003355E7" w:rsidP="00B8545D">
      <w:pPr>
        <w:rPr>
          <w:lang w:val="el-GR"/>
        </w:rPr>
      </w:pPr>
      <w:r w:rsidRPr="00D86BD5">
        <w:rPr>
          <w:lang w:val="el-GR"/>
        </w:rPr>
        <w:t xml:space="preserve">6.2.1. </w:t>
      </w:r>
      <w:r w:rsidR="008702D8" w:rsidRPr="00D86BD5">
        <w:rPr>
          <w:lang w:val="el-GR"/>
        </w:rPr>
        <w:t xml:space="preserve">Η συνολική </w:t>
      </w:r>
      <w:r w:rsidR="008702D8" w:rsidRPr="00D86BD5">
        <w:rPr>
          <w:b/>
          <w:lang w:val="el-GR"/>
        </w:rPr>
        <w:t>διάρκεια</w:t>
      </w:r>
      <w:r w:rsidR="008702D8" w:rsidRPr="00D86BD5">
        <w:rPr>
          <w:lang w:val="el-GR"/>
        </w:rPr>
        <w:t xml:space="preserve"> της σύμβασης ορίζεται σε</w:t>
      </w:r>
      <w:r w:rsidR="006E7936" w:rsidRPr="00D86BD5">
        <w:rPr>
          <w:b/>
          <w:bCs/>
          <w:lang w:val="el-GR"/>
        </w:rPr>
        <w:t xml:space="preserve"> είκοσι τέσσερις (24) μήνες</w:t>
      </w:r>
      <w:r w:rsidR="008702D8" w:rsidRPr="00D86BD5">
        <w:rPr>
          <w:lang w:val="el-GR"/>
        </w:rPr>
        <w:t xml:space="preserve"> και</w:t>
      </w:r>
      <w:r w:rsidR="0029613C" w:rsidRPr="00D86BD5">
        <w:rPr>
          <w:lang w:val="el-GR"/>
        </w:rPr>
        <w:t xml:space="preserve"> </w:t>
      </w:r>
      <w:r w:rsidR="008702D8" w:rsidRPr="00D86BD5">
        <w:rPr>
          <w:lang w:val="el-GR"/>
        </w:rPr>
        <w:t>νοείται το χρονι</w:t>
      </w:r>
      <w:r w:rsidR="008702D8" w:rsidRPr="00D86BD5">
        <w:rPr>
          <w:lang w:val="el-GR"/>
        </w:rPr>
        <w:softHyphen/>
        <w:t>κό διάστημα από την ημερομηνία υπογραφής της σύμβασης</w:t>
      </w:r>
      <w:r w:rsidR="00E1337D" w:rsidRPr="00D86BD5">
        <w:rPr>
          <w:lang w:val="el-GR"/>
        </w:rPr>
        <w:t xml:space="preserve"> </w:t>
      </w:r>
      <w:r w:rsidR="008702D8" w:rsidRPr="00D86BD5">
        <w:rPr>
          <w:lang w:val="el-GR"/>
        </w:rPr>
        <w:t xml:space="preserve">έως την υποβολή του τελευταίου παραδοτέου σύμφωνα με το αναλυτικό χρονοδιάγραμμα </w:t>
      </w:r>
      <w:r w:rsidR="00C90A04" w:rsidRPr="00D86BD5">
        <w:rPr>
          <w:lang w:val="el-GR"/>
        </w:rPr>
        <w:t xml:space="preserve">που περιλαμβάνεται στο </w:t>
      </w:r>
      <w:r w:rsidR="00673490" w:rsidRPr="00D86BD5">
        <w:rPr>
          <w:lang w:val="el-GR"/>
        </w:rPr>
        <w:fldChar w:fldCharType="begin"/>
      </w:r>
      <w:r w:rsidR="00673490" w:rsidRPr="00D86BD5">
        <w:rPr>
          <w:lang w:val="el-GR"/>
        </w:rPr>
        <w:instrText xml:space="preserve"> REF _Ref496625830 \h </w:instrText>
      </w:r>
      <w:r w:rsidR="00DF02B0" w:rsidRPr="00D86BD5">
        <w:rPr>
          <w:lang w:val="el-GR"/>
        </w:rPr>
        <w:instrText xml:space="preserve"> \* MERGEFORMAT </w:instrText>
      </w:r>
      <w:r w:rsidR="00673490" w:rsidRPr="00D86BD5">
        <w:rPr>
          <w:lang w:val="el-GR"/>
        </w:rPr>
      </w:r>
      <w:r w:rsidR="00673490" w:rsidRPr="00D86BD5">
        <w:rPr>
          <w:lang w:val="el-GR"/>
        </w:rPr>
        <w:fldChar w:fldCharType="separate"/>
      </w:r>
      <w:r w:rsidR="002E56D0" w:rsidRPr="00D86BD5">
        <w:rPr>
          <w:lang w:val="el-GR"/>
        </w:rPr>
        <w:t>ΠΑΡΑΡΤΗΜΑ Ι – Αναλυτική Περιγραφή Φυσικού και Οικονομικού Αντικειμένου της Σύμβασης</w:t>
      </w:r>
      <w:r w:rsidR="00673490" w:rsidRPr="00D86BD5">
        <w:rPr>
          <w:lang w:val="el-GR"/>
        </w:rPr>
        <w:fldChar w:fldCharType="end"/>
      </w:r>
      <w:r w:rsidR="00673490" w:rsidRPr="00D86BD5">
        <w:rPr>
          <w:lang w:val="el-GR"/>
        </w:rPr>
        <w:t xml:space="preserve"> της παρούσας. </w:t>
      </w:r>
      <w:r w:rsidR="008702D8" w:rsidRPr="00D86BD5">
        <w:rPr>
          <w:lang w:val="el-GR"/>
        </w:rPr>
        <w:t>Επισημαίνεται ότι στη συνολική διάρκεια</w:t>
      </w:r>
      <w:r w:rsidR="00E1337D" w:rsidRPr="00D86BD5">
        <w:rPr>
          <w:lang w:val="el-GR"/>
        </w:rPr>
        <w:t xml:space="preserve"> </w:t>
      </w:r>
      <w:r w:rsidR="008702D8" w:rsidRPr="00D86BD5">
        <w:rPr>
          <w:lang w:val="el-GR"/>
        </w:rPr>
        <w:t xml:space="preserve">περιλαμβάνεται και ο χρόνος που θα απαιτηθεί για την παραλαβή των ενδιάμεσων φάσεων ή παραδοτέων </w:t>
      </w:r>
      <w:r w:rsidR="008702D8" w:rsidRPr="00D86BD5">
        <w:rPr>
          <w:u w:val="single"/>
          <w:lang w:val="el-GR"/>
        </w:rPr>
        <w:t>μέχρι την παράδοση και του τελευταίου παραδοτέου που ορίζει την λήξη της σύμβαση</w:t>
      </w:r>
      <w:r w:rsidR="008702D8" w:rsidRPr="00D86BD5">
        <w:rPr>
          <w:lang w:val="el-GR"/>
        </w:rPr>
        <w:t xml:space="preserve">ς και την έναρξη της οριστικής παραλαβής του έργου. </w:t>
      </w:r>
    </w:p>
    <w:p w14:paraId="23229412" w14:textId="6219B321" w:rsidR="008338F0" w:rsidRPr="00D86BD5" w:rsidRDefault="003355E7">
      <w:pPr>
        <w:rPr>
          <w:lang w:val="el-GR"/>
        </w:rPr>
      </w:pPr>
      <w:r w:rsidRPr="00D86BD5">
        <w:rPr>
          <w:lang w:val="el-GR"/>
        </w:rPr>
        <w:t>6.2.2. Η</w:t>
      </w:r>
      <w:r w:rsidR="00E1337D" w:rsidRPr="00D86BD5">
        <w:rPr>
          <w:lang w:val="el-GR"/>
        </w:rPr>
        <w:t xml:space="preserve"> </w:t>
      </w:r>
      <w:r w:rsidRPr="00D86BD5">
        <w:rPr>
          <w:lang w:val="el-GR"/>
        </w:rPr>
        <w:t>συνολική διάρκεια της σύμβασης μπορεί να παρατείνεται μετά από</w:t>
      </w:r>
      <w:r w:rsidR="00E1337D" w:rsidRPr="00D86BD5">
        <w:rPr>
          <w:lang w:val="el-GR"/>
        </w:rPr>
        <w:t xml:space="preserve"> </w:t>
      </w:r>
      <w:r w:rsidRPr="00D86BD5">
        <w:rPr>
          <w:lang w:val="el-GR"/>
        </w:rPr>
        <w:t>αιτιολογημένη απόφαση της αναθέτουσας αρχής μέχρι το 50% αυτής ύστερα από σχετικό αίτημα του</w:t>
      </w:r>
      <w:r w:rsidR="00E1337D" w:rsidRPr="00D86BD5">
        <w:rPr>
          <w:lang w:val="el-GR"/>
        </w:rPr>
        <w:t xml:space="preserve"> </w:t>
      </w:r>
      <w:r w:rsidRPr="00D86BD5">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D86BD5">
        <w:rPr>
          <w:lang w:val="el-GR"/>
        </w:rPr>
        <w:t>.</w:t>
      </w:r>
      <w:r w:rsidRPr="00D86BD5">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D86BD5">
        <w:rPr>
          <w:lang w:val="el-GR"/>
        </w:rPr>
        <w:t xml:space="preserve">την παρ. </w:t>
      </w:r>
      <w:r w:rsidR="00673490" w:rsidRPr="00D86BD5">
        <w:rPr>
          <w:lang w:val="el-GR"/>
        </w:rPr>
        <w:fldChar w:fldCharType="begin"/>
      </w:r>
      <w:r w:rsidR="00673490" w:rsidRPr="00D86BD5">
        <w:rPr>
          <w:lang w:val="el-GR"/>
        </w:rPr>
        <w:instrText xml:space="preserve"> REF _Ref496607484 \r \h </w:instrText>
      </w:r>
      <w:r w:rsidR="00DF02B0" w:rsidRPr="00D86BD5">
        <w:rPr>
          <w:lang w:val="el-GR"/>
        </w:rPr>
        <w:instrText xml:space="preserve"> \* MERGEFORMAT </w:instrText>
      </w:r>
      <w:r w:rsidR="00673490" w:rsidRPr="00D86BD5">
        <w:rPr>
          <w:lang w:val="el-GR"/>
        </w:rPr>
      </w:r>
      <w:r w:rsidR="00673490" w:rsidRPr="00D86BD5">
        <w:rPr>
          <w:lang w:val="el-GR"/>
        </w:rPr>
        <w:fldChar w:fldCharType="separate"/>
      </w:r>
      <w:r w:rsidR="002E56D0">
        <w:rPr>
          <w:lang w:val="el-GR"/>
        </w:rPr>
        <w:t>5.2</w:t>
      </w:r>
      <w:r w:rsidR="00673490" w:rsidRPr="00D86BD5">
        <w:rPr>
          <w:lang w:val="el-GR"/>
        </w:rPr>
        <w:fldChar w:fldCharType="end"/>
      </w:r>
      <w:r w:rsidRPr="00D86BD5">
        <w:rPr>
          <w:lang w:val="el-GR"/>
        </w:rPr>
        <w:t xml:space="preserve"> της παρούσας.</w:t>
      </w:r>
    </w:p>
    <w:p w14:paraId="3BF20712" w14:textId="77777777" w:rsidR="00BA2DC9" w:rsidRPr="00D86BD5" w:rsidRDefault="00BA2DC9">
      <w:pPr>
        <w:rPr>
          <w:lang w:val="el-GR"/>
        </w:rPr>
      </w:pPr>
    </w:p>
    <w:p w14:paraId="00974E0F" w14:textId="77777777" w:rsidR="008338F0" w:rsidRPr="00D86BD5" w:rsidRDefault="003355E7" w:rsidP="003A109E">
      <w:pPr>
        <w:pStyle w:val="20"/>
        <w:rPr>
          <w:rFonts w:cs="Tahoma"/>
          <w:lang w:val="el-GR"/>
        </w:rPr>
      </w:pPr>
      <w:r w:rsidRPr="00D86BD5">
        <w:rPr>
          <w:rFonts w:cs="Tahoma"/>
          <w:lang w:val="el-GR"/>
        </w:rPr>
        <w:tab/>
      </w:r>
      <w:bookmarkStart w:id="393" w:name="_Ref40954198"/>
      <w:bookmarkStart w:id="394" w:name="_Ref55381059"/>
      <w:bookmarkStart w:id="395" w:name="_Toc97194331"/>
      <w:bookmarkStart w:id="396" w:name="_Toc97194466"/>
      <w:bookmarkStart w:id="397" w:name="_Toc122685288"/>
      <w:r w:rsidRPr="00D86BD5">
        <w:rPr>
          <w:rFonts w:cs="Tahoma"/>
          <w:lang w:val="el-GR"/>
        </w:rPr>
        <w:t>Παραλαβή του αντικειμένου της σύμβασης</w:t>
      </w:r>
      <w:bookmarkEnd w:id="393"/>
      <w:bookmarkEnd w:id="394"/>
      <w:bookmarkEnd w:id="395"/>
      <w:bookmarkEnd w:id="396"/>
      <w:bookmarkEnd w:id="397"/>
      <w:r w:rsidRPr="00D86BD5">
        <w:rPr>
          <w:rFonts w:cs="Tahoma"/>
          <w:lang w:val="el-GR"/>
        </w:rPr>
        <w:t xml:space="preserve"> </w:t>
      </w:r>
    </w:p>
    <w:p w14:paraId="05D2736E" w14:textId="77457DB1" w:rsidR="00B8528C" w:rsidRPr="00D86BD5" w:rsidRDefault="00B8528C" w:rsidP="00B8528C">
      <w:pPr>
        <w:rPr>
          <w:lang w:val="el-GR"/>
        </w:rPr>
      </w:pPr>
      <w:bookmarkStart w:id="398" w:name="_Hlk520910148"/>
      <w:r w:rsidRPr="00D86BD5">
        <w:rPr>
          <w:b/>
          <w:lang w:val="el-GR"/>
        </w:rPr>
        <w:t>6.3.1</w:t>
      </w:r>
      <w:r w:rsidRPr="00D86BD5">
        <w:rPr>
          <w:lang w:val="el-GR"/>
        </w:rPr>
        <w:t xml:space="preserve"> Η παραλαβή των παρεχόμενων υπηρεσιών ή παραδοτέων γίνεται από επιτροπή παραλαβής</w:t>
      </w:r>
      <w:r w:rsidR="000653F1" w:rsidRPr="00D86BD5">
        <w:rPr>
          <w:lang w:val="el-GR"/>
        </w:rPr>
        <w:t xml:space="preserve"> (τριμελή</w:t>
      </w:r>
      <w:r w:rsidR="00545346" w:rsidRPr="00D86BD5">
        <w:rPr>
          <w:lang w:val="el-GR"/>
        </w:rPr>
        <w:t>ς</w:t>
      </w:r>
      <w:r w:rsidR="000653F1" w:rsidRPr="00D86BD5">
        <w:rPr>
          <w:lang w:val="el-GR"/>
        </w:rPr>
        <w:t xml:space="preserve"> ή πενταμελή</w:t>
      </w:r>
      <w:r w:rsidR="00545346" w:rsidRPr="00D86BD5">
        <w:rPr>
          <w:lang w:val="el-GR"/>
        </w:rPr>
        <w:t>ς</w:t>
      </w:r>
      <w:r w:rsidR="000653F1" w:rsidRPr="00D86BD5">
        <w:rPr>
          <w:lang w:val="el-GR"/>
        </w:rPr>
        <w:t xml:space="preserve">) </w:t>
      </w:r>
      <w:r w:rsidRPr="00D86BD5">
        <w:rPr>
          <w:lang w:val="el-GR"/>
        </w:rPr>
        <w:t xml:space="preserve">που συγκροτείται, σύμφωνα με </w:t>
      </w:r>
      <w:r w:rsidR="000653F1" w:rsidRPr="00D86BD5">
        <w:rPr>
          <w:lang w:val="el-GR"/>
        </w:rPr>
        <w:t>το</w:t>
      </w:r>
      <w:r w:rsidRPr="00D86BD5">
        <w:rPr>
          <w:lang w:val="el-GR"/>
        </w:rPr>
        <w:t xml:space="preserve"> άρθρο 221, κατά τα αναλυτικώς αναφερόμενα στο </w:t>
      </w:r>
      <w:r w:rsidR="006E7936" w:rsidRPr="00C9466E">
        <w:rPr>
          <w:lang w:val="el-GR"/>
        </w:rPr>
        <w:t xml:space="preserve">Παράρτημα Ι παρ. </w:t>
      </w:r>
      <w:r w:rsidR="00FE51D8" w:rsidRPr="00C9466E">
        <w:rPr>
          <w:lang w:val="el-GR"/>
        </w:rPr>
        <w:t>7.</w:t>
      </w:r>
      <w:r w:rsidR="00B3408A" w:rsidRPr="00C9466E">
        <w:rPr>
          <w:lang w:val="el-GR"/>
        </w:rPr>
        <w:t>3</w:t>
      </w:r>
      <w:r w:rsidR="00FE51D8" w:rsidRPr="00C9466E">
        <w:rPr>
          <w:lang w:val="el-GR"/>
        </w:rPr>
        <w:t>.9</w:t>
      </w:r>
      <w:r w:rsidR="006E7936" w:rsidRPr="00D86BD5">
        <w:rPr>
          <w:lang w:val="el-GR"/>
        </w:rPr>
        <w:t xml:space="preserve"> </w:t>
      </w:r>
      <w:r w:rsidRPr="00D86BD5">
        <w:rPr>
          <w:lang w:val="el-GR"/>
        </w:rPr>
        <w:t>της παρούσας</w:t>
      </w:r>
      <w:r w:rsidR="004C54F8" w:rsidRPr="00D86BD5">
        <w:rPr>
          <w:lang w:val="el-GR"/>
        </w:rPr>
        <w:t xml:space="preserve"> όπου περιγράφεται η διαδικασία ελέγχου </w:t>
      </w:r>
      <w:r w:rsidR="00E47160" w:rsidRPr="00D86BD5">
        <w:rPr>
          <w:lang w:val="el-GR"/>
        </w:rPr>
        <w:t xml:space="preserve">ανά φάση υλοποίησης </w:t>
      </w:r>
      <w:r w:rsidR="004C54F8" w:rsidRPr="00D86BD5">
        <w:rPr>
          <w:lang w:val="el-GR"/>
        </w:rPr>
        <w:t>καθώς και το χρονοδιάγραμμα παράδοσης</w:t>
      </w:r>
      <w:r w:rsidRPr="00D86BD5">
        <w:rPr>
          <w:lang w:val="el-GR"/>
        </w:rPr>
        <w:t xml:space="preserve">. </w:t>
      </w:r>
    </w:p>
    <w:p w14:paraId="0611ACAB" w14:textId="77777777" w:rsidR="00B8528C" w:rsidRPr="00D86BD5" w:rsidRDefault="00B8528C" w:rsidP="00B8528C">
      <w:pPr>
        <w:rPr>
          <w:lang w:val="el-GR"/>
        </w:rPr>
      </w:pPr>
      <w:r w:rsidRPr="00D86BD5">
        <w:rPr>
          <w:b/>
          <w:lang w:val="el-GR"/>
        </w:rPr>
        <w:t>6.3.2</w:t>
      </w:r>
      <w:r w:rsidRPr="00D86BD5">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w:t>
      </w:r>
      <w:r w:rsidRPr="00D86BD5">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D86BD5" w:rsidRDefault="00B8528C" w:rsidP="00B8528C">
      <w:pPr>
        <w:rPr>
          <w:lang w:val="el-GR"/>
        </w:rPr>
      </w:pPr>
      <w:r w:rsidRPr="00D86BD5">
        <w:rPr>
          <w:b/>
          <w:lang w:val="el-GR"/>
        </w:rPr>
        <w:t>6.3.3</w:t>
      </w:r>
      <w:r w:rsidRPr="00D86BD5">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D86BD5" w:rsidRDefault="00B8528C" w:rsidP="00B8528C">
      <w:pPr>
        <w:rPr>
          <w:lang w:val="el-GR"/>
        </w:rPr>
      </w:pPr>
      <w:r w:rsidRPr="00D86BD5">
        <w:rPr>
          <w:b/>
          <w:lang w:val="el-GR"/>
        </w:rPr>
        <w:t>6.3.4</w:t>
      </w:r>
      <w:r w:rsidRPr="00D86BD5">
        <w:rPr>
          <w:lang w:val="el-GR"/>
        </w:rPr>
        <w:t xml:space="preserve"> Για την εφαρμογή της προηγούμενης παραγράφου ορίζονται τα ακόλουθα: </w:t>
      </w:r>
    </w:p>
    <w:p w14:paraId="1F28E519" w14:textId="77777777" w:rsidR="00B8528C" w:rsidRPr="00D86BD5" w:rsidRDefault="00B8528C" w:rsidP="00B8528C">
      <w:pPr>
        <w:rPr>
          <w:lang w:val="el-GR"/>
        </w:rPr>
      </w:pPr>
      <w:r w:rsidRPr="00D86BD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D86BD5" w:rsidRDefault="00B8528C" w:rsidP="00B8528C">
      <w:pPr>
        <w:rPr>
          <w:lang w:val="el-GR"/>
        </w:rPr>
      </w:pPr>
      <w:r w:rsidRPr="00D86BD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D86BD5" w:rsidRDefault="00B8528C" w:rsidP="00B8528C">
      <w:pPr>
        <w:rPr>
          <w:lang w:val="el-GR"/>
        </w:rPr>
      </w:pPr>
      <w:r w:rsidRPr="00D86BD5">
        <w:rPr>
          <w:b/>
          <w:lang w:val="el-GR"/>
        </w:rPr>
        <w:t>6.3.5</w:t>
      </w:r>
      <w:r w:rsidRPr="00D86BD5">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Pr="00D86BD5" w:rsidRDefault="00B8528C" w:rsidP="00B8528C">
      <w:pPr>
        <w:rPr>
          <w:lang w:val="el-GR"/>
        </w:rPr>
      </w:pPr>
      <w:r w:rsidRPr="00D86BD5">
        <w:rPr>
          <w:b/>
          <w:lang w:val="el-GR"/>
        </w:rPr>
        <w:t>6.3.6</w:t>
      </w:r>
      <w:r w:rsidRPr="00D86BD5">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75CD989" w14:textId="77777777" w:rsidR="008338F0" w:rsidRPr="00D86BD5" w:rsidRDefault="003355E7" w:rsidP="003A109E">
      <w:pPr>
        <w:pStyle w:val="20"/>
        <w:rPr>
          <w:rFonts w:cs="Tahoma"/>
          <w:lang w:val="el-GR"/>
        </w:rPr>
      </w:pPr>
      <w:bookmarkStart w:id="399" w:name="_Toc119329924"/>
      <w:bookmarkStart w:id="400" w:name="_Toc119408309"/>
      <w:bookmarkStart w:id="401" w:name="_Toc119329925"/>
      <w:bookmarkStart w:id="402" w:name="_Toc119408310"/>
      <w:bookmarkStart w:id="403" w:name="_Toc119329926"/>
      <w:bookmarkStart w:id="404" w:name="_Toc119408311"/>
      <w:bookmarkStart w:id="405" w:name="_Toc119329927"/>
      <w:bookmarkStart w:id="406" w:name="_Toc119408312"/>
      <w:bookmarkStart w:id="407" w:name="_Toc119329928"/>
      <w:bookmarkStart w:id="408" w:name="_Toc119408313"/>
      <w:bookmarkStart w:id="409" w:name="_Toc119329929"/>
      <w:bookmarkStart w:id="410" w:name="_Toc119408314"/>
      <w:bookmarkStart w:id="411" w:name="_Toc119329930"/>
      <w:bookmarkStart w:id="412" w:name="_Toc119408315"/>
      <w:bookmarkStart w:id="413" w:name="_Toc119329931"/>
      <w:bookmarkStart w:id="414" w:name="_Toc119408316"/>
      <w:bookmarkStart w:id="415" w:name="_Toc119329932"/>
      <w:bookmarkStart w:id="416" w:name="_Toc119408317"/>
      <w:bookmarkStart w:id="417" w:name="_Toc119329933"/>
      <w:bookmarkStart w:id="418" w:name="_Toc119408318"/>
      <w:bookmarkStart w:id="419" w:name="_Toc119329934"/>
      <w:bookmarkStart w:id="420" w:name="_Toc119408319"/>
      <w:bookmarkStart w:id="421" w:name="_Toc119329935"/>
      <w:bookmarkStart w:id="422" w:name="_Toc119408320"/>
      <w:bookmarkStart w:id="423" w:name="_Toc119329936"/>
      <w:bookmarkStart w:id="424" w:name="_Toc119408321"/>
      <w:bookmarkStart w:id="425" w:name="_Toc119329937"/>
      <w:bookmarkStart w:id="426" w:name="_Toc119408322"/>
      <w:bookmarkStart w:id="427" w:name="_Toc119329938"/>
      <w:bookmarkStart w:id="428" w:name="_Toc119408323"/>
      <w:bookmarkStart w:id="429" w:name="_Toc119329939"/>
      <w:bookmarkStart w:id="430" w:name="_Toc119408324"/>
      <w:bookmarkStart w:id="431" w:name="_Toc119329940"/>
      <w:bookmarkStart w:id="432" w:name="_Toc119408325"/>
      <w:bookmarkStart w:id="433" w:name="_Toc119329941"/>
      <w:bookmarkStart w:id="434" w:name="_Toc119408326"/>
      <w:bookmarkStart w:id="435" w:name="_Toc119329942"/>
      <w:bookmarkStart w:id="436" w:name="_Toc119408327"/>
      <w:bookmarkStart w:id="437" w:name="_Toc119329943"/>
      <w:bookmarkStart w:id="438" w:name="_Toc119408328"/>
      <w:bookmarkStart w:id="439" w:name="_Toc119329944"/>
      <w:bookmarkStart w:id="440" w:name="_Toc119408329"/>
      <w:bookmarkStart w:id="441" w:name="_Toc119329945"/>
      <w:bookmarkStart w:id="442" w:name="_Toc119408330"/>
      <w:bookmarkStart w:id="443" w:name="_Toc119329946"/>
      <w:bookmarkStart w:id="444" w:name="_Toc119408331"/>
      <w:bookmarkStart w:id="445" w:name="_Toc119329947"/>
      <w:bookmarkStart w:id="446" w:name="_Toc119408332"/>
      <w:bookmarkStart w:id="447" w:name="_Toc119329948"/>
      <w:bookmarkStart w:id="448" w:name="_Toc11940833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D86BD5">
        <w:rPr>
          <w:rFonts w:cs="Tahoma"/>
          <w:lang w:val="el-GR"/>
        </w:rPr>
        <w:tab/>
      </w:r>
      <w:bookmarkStart w:id="449" w:name="_Ref496625354"/>
      <w:bookmarkStart w:id="450" w:name="_Toc97194332"/>
      <w:bookmarkStart w:id="451" w:name="_Toc97194467"/>
      <w:bookmarkStart w:id="452" w:name="_Toc122685289"/>
      <w:r w:rsidRPr="00D86BD5">
        <w:rPr>
          <w:rFonts w:cs="Tahoma"/>
          <w:lang w:val="el-GR"/>
        </w:rPr>
        <w:t>Απόρριψη παραδοτέων – Αντικατάσταση</w:t>
      </w:r>
      <w:bookmarkEnd w:id="449"/>
      <w:bookmarkEnd w:id="450"/>
      <w:bookmarkEnd w:id="451"/>
      <w:bookmarkEnd w:id="452"/>
      <w:r w:rsidRPr="00D86BD5">
        <w:rPr>
          <w:rFonts w:cs="Tahoma"/>
          <w:lang w:val="el-GR"/>
        </w:rPr>
        <w:t xml:space="preserve"> </w:t>
      </w:r>
    </w:p>
    <w:p w14:paraId="40124ED0" w14:textId="25B18BCC" w:rsidR="000653F1" w:rsidRPr="00D86BD5" w:rsidRDefault="000653F1" w:rsidP="000653F1">
      <w:pPr>
        <w:rPr>
          <w:lang w:val="el-GR"/>
        </w:rPr>
      </w:pPr>
      <w:r w:rsidRPr="00D86BD5">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D86BD5">
        <w:rPr>
          <w:lang w:val="el-GR"/>
        </w:rPr>
        <w:fldChar w:fldCharType="begin"/>
      </w:r>
      <w:r w:rsidRPr="00D86BD5">
        <w:rPr>
          <w:lang w:val="el-GR"/>
        </w:rPr>
        <w:instrText xml:space="preserve"> REF _Ref496607484 \r \h  \* MERGEFORMAT </w:instrText>
      </w:r>
      <w:r w:rsidRPr="00D86BD5">
        <w:rPr>
          <w:lang w:val="el-GR"/>
        </w:rPr>
      </w:r>
      <w:r w:rsidRPr="00D86BD5">
        <w:rPr>
          <w:lang w:val="el-GR"/>
        </w:rPr>
        <w:fldChar w:fldCharType="separate"/>
      </w:r>
      <w:r w:rsidR="002E56D0">
        <w:rPr>
          <w:lang w:val="el-GR"/>
        </w:rPr>
        <w:t>5.2</w:t>
      </w:r>
      <w:r w:rsidRPr="00D86BD5">
        <w:rPr>
          <w:lang w:val="el-GR"/>
        </w:rPr>
        <w:fldChar w:fldCharType="end"/>
      </w:r>
      <w:r w:rsidRPr="00D86BD5">
        <w:rPr>
          <w:lang w:val="el-GR"/>
        </w:rPr>
        <w:t xml:space="preserve"> </w:t>
      </w:r>
      <w:r w:rsidRPr="00D86BD5">
        <w:rPr>
          <w:rFonts w:eastAsia="SimSun"/>
          <w:lang w:val="el-GR"/>
        </w:rPr>
        <w:t>της παρούσας, λόγω εκπρόθεσμης παράδοσης.</w:t>
      </w:r>
    </w:p>
    <w:p w14:paraId="196646B9" w14:textId="77777777" w:rsidR="000653F1" w:rsidRPr="00D86BD5" w:rsidRDefault="000653F1" w:rsidP="000653F1">
      <w:pPr>
        <w:rPr>
          <w:lang w:val="el-GR"/>
        </w:rPr>
      </w:pPr>
      <w:r w:rsidRPr="00D86BD5">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500152F" w14:textId="77777777" w:rsidR="008338F0" w:rsidRPr="00D86BD5" w:rsidRDefault="003355E7" w:rsidP="003329FF">
      <w:pPr>
        <w:pStyle w:val="10"/>
        <w:numPr>
          <w:ilvl w:val="0"/>
          <w:numId w:val="0"/>
        </w:numPr>
        <w:ind w:left="432" w:hanging="432"/>
        <w:rPr>
          <w:rFonts w:cs="Tahoma"/>
          <w:lang w:val="el-GR"/>
        </w:rPr>
      </w:pPr>
      <w:bookmarkStart w:id="453" w:name="_Toc74566947"/>
      <w:bookmarkStart w:id="454" w:name="_Toc74566948"/>
      <w:bookmarkStart w:id="455" w:name="_Toc74566949"/>
      <w:bookmarkStart w:id="456" w:name="_Toc74566950"/>
      <w:bookmarkStart w:id="457" w:name="_Toc74566951"/>
      <w:bookmarkStart w:id="458" w:name="_Toc97194469"/>
      <w:bookmarkStart w:id="459" w:name="_Toc122685290"/>
      <w:bookmarkEnd w:id="453"/>
      <w:bookmarkEnd w:id="454"/>
      <w:bookmarkEnd w:id="455"/>
      <w:bookmarkEnd w:id="456"/>
      <w:bookmarkEnd w:id="457"/>
      <w:r w:rsidRPr="00D86BD5">
        <w:rPr>
          <w:rFonts w:cs="Tahoma"/>
          <w:lang w:val="el-GR"/>
        </w:rPr>
        <w:lastRenderedPageBreak/>
        <w:t>ΠΑΡΑΡΤΗΜΑΤΑ</w:t>
      </w:r>
      <w:bookmarkEnd w:id="458"/>
      <w:bookmarkEnd w:id="459"/>
    </w:p>
    <w:p w14:paraId="2F397AAD" w14:textId="77777777" w:rsidR="008338F0" w:rsidRPr="00D86BD5" w:rsidRDefault="003355E7" w:rsidP="003329FF">
      <w:pPr>
        <w:pStyle w:val="20"/>
        <w:numPr>
          <w:ilvl w:val="0"/>
          <w:numId w:val="0"/>
        </w:numPr>
        <w:tabs>
          <w:tab w:val="clear" w:pos="567"/>
        </w:tabs>
        <w:rPr>
          <w:rFonts w:cs="Tahoma"/>
          <w:lang w:val="el-GR"/>
        </w:rPr>
      </w:pPr>
      <w:bookmarkStart w:id="460" w:name="_Ref496625830"/>
      <w:bookmarkStart w:id="461" w:name="_Toc97194334"/>
      <w:bookmarkStart w:id="462" w:name="_Toc97194470"/>
      <w:bookmarkStart w:id="463" w:name="_Toc122685291"/>
      <w:bookmarkStart w:id="464" w:name="_Ref496625399"/>
      <w:r w:rsidRPr="00D86BD5">
        <w:rPr>
          <w:rFonts w:cs="Tahoma"/>
          <w:lang w:val="el-GR"/>
        </w:rPr>
        <w:t>ΠΑΡΑΡΤΗΜΑ Ι – Αναλυτική Περιγραφή Φυσικού και Οικονομικού Αντικειμένου της Σύμβασης</w:t>
      </w:r>
      <w:bookmarkEnd w:id="460"/>
      <w:bookmarkEnd w:id="461"/>
      <w:bookmarkEnd w:id="462"/>
      <w:bookmarkEnd w:id="463"/>
      <w:r w:rsidRPr="00D86BD5">
        <w:rPr>
          <w:rFonts w:cs="Tahoma"/>
          <w:lang w:val="el-GR"/>
        </w:rPr>
        <w:t xml:space="preserve"> </w:t>
      </w:r>
      <w:bookmarkEnd w:id="464"/>
    </w:p>
    <w:p w14:paraId="40306800" w14:textId="76AEB9F5" w:rsidR="008338F0" w:rsidRPr="00D86BD5" w:rsidRDefault="00A365AC" w:rsidP="00D84329">
      <w:pPr>
        <w:pStyle w:val="30"/>
        <w:numPr>
          <w:ilvl w:val="0"/>
          <w:numId w:val="24"/>
        </w:numPr>
        <w:rPr>
          <w:rFonts w:cs="Tahoma"/>
          <w:lang w:val="el-GR"/>
        </w:rPr>
      </w:pPr>
      <w:r w:rsidRPr="00D86BD5">
        <w:rPr>
          <w:rFonts w:eastAsia="SimSun" w:cs="Tahoma"/>
          <w:i/>
          <w:iCs/>
          <w:color w:val="5B9BD5"/>
          <w:lang w:val="el-GR"/>
        </w:rPr>
        <w:t xml:space="preserve"> </w:t>
      </w:r>
      <w:bookmarkStart w:id="465" w:name="_Toc119329952"/>
      <w:bookmarkStart w:id="466" w:name="_Toc119408337"/>
      <w:bookmarkStart w:id="467" w:name="_Toc97194335"/>
      <w:bookmarkStart w:id="468" w:name="_Toc97194471"/>
      <w:bookmarkStart w:id="469" w:name="_Ref97199257"/>
      <w:bookmarkStart w:id="470" w:name="_Ref119594262"/>
      <w:bookmarkStart w:id="471" w:name="_Ref119594278"/>
      <w:bookmarkStart w:id="472" w:name="_Ref119594290"/>
      <w:bookmarkStart w:id="473" w:name="_Ref119594321"/>
      <w:bookmarkStart w:id="474" w:name="_Ref119594330"/>
      <w:bookmarkStart w:id="475" w:name="_Ref121742673"/>
      <w:bookmarkStart w:id="476" w:name="_Ref121742729"/>
      <w:bookmarkStart w:id="477" w:name="_Ref121743321"/>
      <w:bookmarkStart w:id="478" w:name="_Toc122685292"/>
      <w:bookmarkEnd w:id="465"/>
      <w:bookmarkEnd w:id="466"/>
      <w:r w:rsidR="00A22261" w:rsidRPr="00D86BD5">
        <w:rPr>
          <w:rFonts w:cs="Tahoma"/>
          <w:lang w:val="el-GR"/>
        </w:rPr>
        <w:t>Περιβάλλον της Σύμβασης</w:t>
      </w:r>
      <w:bookmarkEnd w:id="467"/>
      <w:bookmarkEnd w:id="468"/>
      <w:bookmarkEnd w:id="469"/>
      <w:bookmarkEnd w:id="470"/>
      <w:bookmarkEnd w:id="471"/>
      <w:bookmarkEnd w:id="472"/>
      <w:bookmarkEnd w:id="473"/>
      <w:bookmarkEnd w:id="474"/>
      <w:bookmarkEnd w:id="475"/>
      <w:bookmarkEnd w:id="476"/>
      <w:bookmarkEnd w:id="477"/>
      <w:bookmarkEnd w:id="478"/>
    </w:p>
    <w:p w14:paraId="132D9764" w14:textId="77777777" w:rsidR="004D1C23" w:rsidRPr="00D86BD5" w:rsidRDefault="004D1C23" w:rsidP="00D84329">
      <w:pPr>
        <w:pStyle w:val="40"/>
        <w:numPr>
          <w:ilvl w:val="1"/>
          <w:numId w:val="16"/>
        </w:numPr>
        <w:tabs>
          <w:tab w:val="left" w:pos="993"/>
        </w:tabs>
        <w:rPr>
          <w:rFonts w:eastAsia="SimSun" w:cs="Tahoma"/>
          <w:szCs w:val="22"/>
          <w:lang w:val="el-GR"/>
        </w:rPr>
      </w:pPr>
      <w:bookmarkStart w:id="479" w:name="_Toc119329954"/>
      <w:bookmarkStart w:id="480" w:name="_Toc119408339"/>
      <w:bookmarkStart w:id="481" w:name="_Toc516836612"/>
      <w:bookmarkStart w:id="482" w:name="_Toc45706959"/>
      <w:bookmarkStart w:id="483" w:name="_Toc46478230"/>
      <w:bookmarkStart w:id="484" w:name="_Toc97194336"/>
      <w:bookmarkStart w:id="485" w:name="_Toc122685293"/>
      <w:bookmarkEnd w:id="479"/>
      <w:bookmarkEnd w:id="480"/>
      <w:r w:rsidRPr="00D86BD5">
        <w:rPr>
          <w:rFonts w:eastAsia="SimSun" w:cs="Tahoma"/>
          <w:szCs w:val="22"/>
          <w:lang w:val="el-GR"/>
        </w:rPr>
        <w:t>Εμπλεκόμενοι στην υλοποίηση της Σύμβασης</w:t>
      </w:r>
      <w:bookmarkEnd w:id="481"/>
      <w:bookmarkEnd w:id="482"/>
      <w:bookmarkEnd w:id="483"/>
      <w:bookmarkEnd w:id="484"/>
      <w:bookmarkEnd w:id="485"/>
    </w:p>
    <w:p w14:paraId="571592AC" w14:textId="77777777" w:rsidR="004D1C23" w:rsidRPr="00D86BD5" w:rsidRDefault="004D1C23" w:rsidP="00EF2204">
      <w:pPr>
        <w:rPr>
          <w:lang w:val="el-GR"/>
        </w:rPr>
      </w:pPr>
      <w:r w:rsidRPr="00D86BD5">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64692D" w:rsidRPr="00A820CC" w14:paraId="1C5CFA53" w14:textId="77777777" w:rsidTr="0064692D">
        <w:tc>
          <w:tcPr>
            <w:tcW w:w="3397" w:type="dxa"/>
            <w:tcBorders>
              <w:top w:val="single" w:sz="4" w:space="0" w:color="auto"/>
              <w:left w:val="single" w:sz="4" w:space="0" w:color="auto"/>
              <w:bottom w:val="single" w:sz="4" w:space="0" w:color="auto"/>
              <w:right w:val="single" w:sz="4" w:space="0" w:color="auto"/>
            </w:tcBorders>
            <w:vAlign w:val="center"/>
          </w:tcPr>
          <w:p w14:paraId="6E2A143E" w14:textId="77777777" w:rsidR="0064692D" w:rsidRPr="00D86BD5" w:rsidRDefault="0064692D" w:rsidP="006177BE">
            <w:pPr>
              <w:widowControl w:val="0"/>
              <w:rPr>
                <w:lang w:val="el-GR" w:eastAsia="en-US"/>
              </w:rPr>
            </w:pPr>
            <w:bookmarkStart w:id="486" w:name="_Ref51336725"/>
            <w:bookmarkStart w:id="487" w:name="_Toc53671308"/>
            <w:r w:rsidRPr="00D86BD5">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tcPr>
          <w:p w14:paraId="5F57855C" w14:textId="77777777" w:rsidR="0064692D" w:rsidRPr="00D86BD5" w:rsidRDefault="0064692D" w:rsidP="0064692D">
            <w:pPr>
              <w:widowControl w:val="0"/>
              <w:rPr>
                <w:lang w:val="el-GR" w:eastAsia="en-US"/>
              </w:rPr>
            </w:pPr>
            <w:r w:rsidRPr="00D86BD5">
              <w:rPr>
                <w:lang w:val="el-GR" w:eastAsia="en-US"/>
              </w:rPr>
              <w:t>ΚτΠ Μ.Α.Ε.</w:t>
            </w:r>
          </w:p>
        </w:tc>
        <w:tc>
          <w:tcPr>
            <w:tcW w:w="3928" w:type="dxa"/>
            <w:tcBorders>
              <w:top w:val="single" w:sz="4" w:space="0" w:color="auto"/>
              <w:left w:val="single" w:sz="4" w:space="0" w:color="auto"/>
              <w:bottom w:val="single" w:sz="4" w:space="0" w:color="auto"/>
              <w:right w:val="single" w:sz="4" w:space="0" w:color="auto"/>
            </w:tcBorders>
            <w:vAlign w:val="center"/>
          </w:tcPr>
          <w:p w14:paraId="3BA3F78F" w14:textId="27971640" w:rsidR="0064692D" w:rsidRPr="00D86BD5" w:rsidRDefault="00922320" w:rsidP="0064692D">
            <w:pPr>
              <w:widowControl w:val="0"/>
              <w:rPr>
                <w:lang w:val="el-GR" w:eastAsia="en-US"/>
              </w:rPr>
            </w:pPr>
            <w:r>
              <w:rPr>
                <w:lang w:val="el-GR" w:eastAsia="en-US"/>
              </w:rPr>
              <w:t>Βλ. Παρ. 1.1.1</w:t>
            </w:r>
          </w:p>
        </w:tc>
      </w:tr>
      <w:tr w:rsidR="0064692D" w:rsidRPr="00A820CC" w14:paraId="75A3CAEA" w14:textId="77777777" w:rsidTr="0064692D">
        <w:tc>
          <w:tcPr>
            <w:tcW w:w="3397" w:type="dxa"/>
            <w:tcBorders>
              <w:top w:val="single" w:sz="4" w:space="0" w:color="auto"/>
              <w:left w:val="single" w:sz="4" w:space="0" w:color="auto"/>
              <w:bottom w:val="single" w:sz="4" w:space="0" w:color="auto"/>
              <w:right w:val="single" w:sz="4" w:space="0" w:color="auto"/>
            </w:tcBorders>
            <w:vAlign w:val="center"/>
          </w:tcPr>
          <w:p w14:paraId="35FBFFAB" w14:textId="77777777" w:rsidR="0064692D" w:rsidRPr="00D86BD5" w:rsidRDefault="0064692D" w:rsidP="006177BE">
            <w:pPr>
              <w:widowControl w:val="0"/>
              <w:rPr>
                <w:lang w:val="el-GR" w:eastAsia="en-US"/>
              </w:rPr>
            </w:pPr>
            <w:r w:rsidRPr="00D86BD5">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tcPr>
          <w:p w14:paraId="1F8C21D5" w14:textId="77777777" w:rsidR="0064692D" w:rsidRPr="00D86BD5" w:rsidRDefault="0064692D" w:rsidP="0064692D">
            <w:pPr>
              <w:widowControl w:val="0"/>
              <w:rPr>
                <w:lang w:val="el-GR" w:eastAsia="en-US"/>
              </w:rPr>
            </w:pPr>
            <w:r w:rsidRPr="00D86BD5">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5DFAB2A2" w14:textId="25D69876" w:rsidR="0064692D" w:rsidRPr="00D86BD5" w:rsidRDefault="006F41DE" w:rsidP="0064692D">
            <w:pPr>
              <w:widowControl w:val="0"/>
              <w:rPr>
                <w:lang w:val="el-GR" w:eastAsia="en-US"/>
              </w:rPr>
            </w:pPr>
            <w:r>
              <w:rPr>
                <w:lang w:val="el-GR" w:eastAsia="en-US"/>
              </w:rPr>
              <w:t>Βλ. Παρ. 1.1.2</w:t>
            </w:r>
          </w:p>
        </w:tc>
      </w:tr>
      <w:tr w:rsidR="0064692D" w:rsidRPr="00D86BD5" w14:paraId="5A62F033" w14:textId="77777777" w:rsidTr="0064692D">
        <w:tc>
          <w:tcPr>
            <w:tcW w:w="3397" w:type="dxa"/>
            <w:tcBorders>
              <w:top w:val="single" w:sz="4" w:space="0" w:color="auto"/>
              <w:left w:val="single" w:sz="4" w:space="0" w:color="auto"/>
              <w:bottom w:val="single" w:sz="4" w:space="0" w:color="auto"/>
              <w:right w:val="single" w:sz="4" w:space="0" w:color="auto"/>
            </w:tcBorders>
            <w:vAlign w:val="center"/>
          </w:tcPr>
          <w:p w14:paraId="27AC5996" w14:textId="77777777" w:rsidR="0064692D" w:rsidRPr="00D86BD5" w:rsidRDefault="0064692D" w:rsidP="006177BE">
            <w:pPr>
              <w:widowControl w:val="0"/>
              <w:rPr>
                <w:lang w:val="el-GR" w:eastAsia="en-US"/>
              </w:rPr>
            </w:pPr>
            <w:r w:rsidRPr="00D86BD5">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vAlign w:val="center"/>
          </w:tcPr>
          <w:p w14:paraId="19F59C99" w14:textId="77777777" w:rsidR="0064692D" w:rsidRPr="00D86BD5" w:rsidRDefault="0064692D" w:rsidP="0064692D">
            <w:pPr>
              <w:widowControl w:val="0"/>
              <w:rPr>
                <w:lang w:val="el-GR" w:eastAsia="en-US"/>
              </w:rPr>
            </w:pPr>
            <w:r w:rsidRPr="00D86BD5">
              <w:rPr>
                <w:lang w:val="el-GR" w:eastAsia="en-US"/>
              </w:rPr>
              <w:t>Υπουργείο Εσωτερικών</w:t>
            </w:r>
          </w:p>
        </w:tc>
        <w:tc>
          <w:tcPr>
            <w:tcW w:w="3928" w:type="dxa"/>
            <w:tcBorders>
              <w:top w:val="single" w:sz="4" w:space="0" w:color="auto"/>
              <w:left w:val="single" w:sz="4" w:space="0" w:color="auto"/>
              <w:bottom w:val="single" w:sz="4" w:space="0" w:color="auto"/>
              <w:right w:val="single" w:sz="4" w:space="0" w:color="auto"/>
            </w:tcBorders>
            <w:vAlign w:val="center"/>
          </w:tcPr>
          <w:p w14:paraId="7E854988" w14:textId="6F959DD8" w:rsidR="0064692D" w:rsidRPr="00D86BD5" w:rsidRDefault="00882291" w:rsidP="0064692D">
            <w:pPr>
              <w:widowControl w:val="0"/>
              <w:rPr>
                <w:lang w:val="el-GR" w:eastAsia="en-US"/>
              </w:rPr>
            </w:pPr>
            <w:r>
              <w:rPr>
                <w:lang w:val="el-GR" w:eastAsia="en-US"/>
              </w:rPr>
              <w:t xml:space="preserve">Βλ. Παρ. 1.1.3 </w:t>
            </w:r>
          </w:p>
        </w:tc>
      </w:tr>
      <w:tr w:rsidR="0064692D" w:rsidRPr="00A820CC" w14:paraId="4B13577E" w14:textId="77777777" w:rsidTr="0064692D">
        <w:tc>
          <w:tcPr>
            <w:tcW w:w="3397" w:type="dxa"/>
            <w:tcBorders>
              <w:top w:val="single" w:sz="4" w:space="0" w:color="auto"/>
              <w:left w:val="single" w:sz="4" w:space="0" w:color="auto"/>
              <w:bottom w:val="single" w:sz="4" w:space="0" w:color="auto"/>
              <w:right w:val="single" w:sz="4" w:space="0" w:color="auto"/>
            </w:tcBorders>
            <w:vAlign w:val="center"/>
          </w:tcPr>
          <w:p w14:paraId="20A5AFDE" w14:textId="77777777" w:rsidR="0064692D" w:rsidRPr="00D86BD5" w:rsidRDefault="0064692D" w:rsidP="006177BE">
            <w:pPr>
              <w:widowControl w:val="0"/>
              <w:rPr>
                <w:lang w:val="el-GR" w:eastAsia="en-US"/>
              </w:rPr>
            </w:pPr>
            <w:r w:rsidRPr="00D86BD5">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vAlign w:val="center"/>
          </w:tcPr>
          <w:p w14:paraId="0F589B3D" w14:textId="77777777" w:rsidR="0064692D" w:rsidRPr="00D86BD5" w:rsidRDefault="0064692D" w:rsidP="0064692D">
            <w:pPr>
              <w:widowControl w:val="0"/>
              <w:rPr>
                <w:lang w:val="el-GR" w:eastAsia="en-US"/>
              </w:rPr>
            </w:pPr>
            <w:r w:rsidRPr="00D86BD5">
              <w:rPr>
                <w:lang w:val="el-GR" w:eastAsia="en-US"/>
              </w:rPr>
              <w:t xml:space="preserve">Υπουργείο Εσωτερικών </w:t>
            </w:r>
          </w:p>
        </w:tc>
        <w:tc>
          <w:tcPr>
            <w:tcW w:w="3928" w:type="dxa"/>
            <w:tcBorders>
              <w:top w:val="single" w:sz="4" w:space="0" w:color="auto"/>
              <w:left w:val="single" w:sz="4" w:space="0" w:color="auto"/>
              <w:bottom w:val="single" w:sz="4" w:space="0" w:color="auto"/>
              <w:right w:val="single" w:sz="4" w:space="0" w:color="auto"/>
            </w:tcBorders>
            <w:vAlign w:val="center"/>
          </w:tcPr>
          <w:p w14:paraId="5548207E" w14:textId="6E1F9A1F" w:rsidR="0064692D" w:rsidRPr="00D86BD5" w:rsidRDefault="00250C17" w:rsidP="0064692D">
            <w:pPr>
              <w:widowControl w:val="0"/>
              <w:rPr>
                <w:lang w:val="el-GR" w:eastAsia="en-US"/>
              </w:rPr>
            </w:pPr>
            <w:r>
              <w:rPr>
                <w:lang w:val="el-GR" w:eastAsia="en-US"/>
              </w:rPr>
              <w:t>Βλ. Παρ. 1.1.3</w:t>
            </w:r>
          </w:p>
        </w:tc>
      </w:tr>
      <w:tr w:rsidR="0064692D" w:rsidRPr="00A820CC" w14:paraId="428FFF94" w14:textId="77777777" w:rsidTr="0064692D">
        <w:tc>
          <w:tcPr>
            <w:tcW w:w="3397" w:type="dxa"/>
            <w:tcBorders>
              <w:top w:val="single" w:sz="4" w:space="0" w:color="auto"/>
              <w:left w:val="single" w:sz="4" w:space="0" w:color="auto"/>
              <w:bottom w:val="single" w:sz="4" w:space="0" w:color="auto"/>
              <w:right w:val="single" w:sz="4" w:space="0" w:color="auto"/>
            </w:tcBorders>
            <w:vAlign w:val="center"/>
          </w:tcPr>
          <w:p w14:paraId="40104ED2" w14:textId="77777777" w:rsidR="0064692D" w:rsidRPr="00D86BD5" w:rsidRDefault="0064692D" w:rsidP="006177BE">
            <w:pPr>
              <w:widowControl w:val="0"/>
              <w:rPr>
                <w:lang w:val="el-GR" w:eastAsia="en-US"/>
              </w:rPr>
            </w:pPr>
            <w:r w:rsidRPr="00D86BD5">
              <w:rPr>
                <w:lang w:val="el-GR" w:eastAsia="en-US"/>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tcPr>
          <w:p w14:paraId="4CACA428" w14:textId="77777777" w:rsidR="0064692D" w:rsidRPr="00D86BD5" w:rsidRDefault="0064692D" w:rsidP="0064692D">
            <w:pPr>
              <w:widowControl w:val="0"/>
              <w:rPr>
                <w:lang w:val="el-GR" w:eastAsia="en-US"/>
              </w:rPr>
            </w:pPr>
            <w:r w:rsidRPr="00D86BD5">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tcPr>
          <w:p w14:paraId="16227284" w14:textId="309803CA" w:rsidR="0064692D" w:rsidRPr="00D86BD5" w:rsidRDefault="007905BD" w:rsidP="0064692D">
            <w:pPr>
              <w:widowControl w:val="0"/>
              <w:rPr>
                <w:lang w:val="el-GR" w:eastAsia="en-US"/>
              </w:rPr>
            </w:pPr>
            <w:r>
              <w:rPr>
                <w:lang w:val="el-GR" w:eastAsia="en-US"/>
              </w:rPr>
              <w:t>Βλ. Παρ. 1.1.4</w:t>
            </w:r>
          </w:p>
        </w:tc>
      </w:tr>
    </w:tbl>
    <w:p w14:paraId="3C4E7FEA" w14:textId="77777777" w:rsidR="00B42BA2" w:rsidRPr="00B24E7C" w:rsidRDefault="00B42BA2" w:rsidP="00CD2A7F">
      <w:pPr>
        <w:rPr>
          <w:rFonts w:eastAsia="SimSun"/>
          <w:lang w:val="el-GR"/>
        </w:rPr>
      </w:pPr>
    </w:p>
    <w:p w14:paraId="2A8E12F2" w14:textId="77777777" w:rsidR="00556A23" w:rsidRPr="00D86BD5" w:rsidRDefault="00556A23" w:rsidP="00D84329">
      <w:pPr>
        <w:pStyle w:val="50"/>
        <w:numPr>
          <w:ilvl w:val="2"/>
          <w:numId w:val="16"/>
        </w:numPr>
        <w:rPr>
          <w:rFonts w:eastAsia="SimSun" w:cs="Tahoma"/>
          <w:bCs/>
        </w:rPr>
      </w:pPr>
      <w:bookmarkStart w:id="488" w:name="_Toc122685294"/>
      <w:r w:rsidRPr="00D86BD5">
        <w:rPr>
          <w:rFonts w:eastAsia="SimSun" w:cs="Tahoma"/>
          <w:bCs/>
        </w:rPr>
        <w:t>Φορέας Υλοποίησης – Αναθέτουσα Αρχή</w:t>
      </w:r>
      <w:bookmarkEnd w:id="486"/>
      <w:bookmarkEnd w:id="487"/>
      <w:bookmarkEnd w:id="488"/>
      <w:r w:rsidRPr="00D86BD5">
        <w:rPr>
          <w:rFonts w:eastAsia="SimSun" w:cs="Tahoma"/>
          <w:bCs/>
        </w:rPr>
        <w:t xml:space="preserve"> </w:t>
      </w:r>
    </w:p>
    <w:p w14:paraId="58D8022E" w14:textId="77777777" w:rsidR="0064692D" w:rsidRPr="00D86BD5" w:rsidRDefault="0064692D" w:rsidP="00DF4993">
      <w:pPr>
        <w:rPr>
          <w:color w:val="000000" w:themeColor="text1"/>
          <w:lang w:val="el-GR"/>
        </w:rPr>
      </w:pPr>
      <w:r w:rsidRPr="00D86BD5">
        <w:rPr>
          <w:color w:val="000000" w:themeColor="text1"/>
          <w:lang w:val="el-GR"/>
        </w:rPr>
        <w:t xml:space="preserve">Η «Κοινωνία της Πληροφορίας </w:t>
      </w:r>
      <w:r w:rsidRPr="00D86BD5">
        <w:rPr>
          <w:lang w:val="el-GR"/>
        </w:rPr>
        <w:t>Μ.</w:t>
      </w:r>
      <w:r w:rsidRPr="00D86BD5">
        <w:rPr>
          <w:color w:val="000000" w:themeColor="text1"/>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1D87B18" w14:textId="77777777" w:rsidR="0064692D" w:rsidRPr="00D86BD5" w:rsidRDefault="0064692D" w:rsidP="00DF4993">
      <w:pPr>
        <w:rPr>
          <w:color w:val="000000" w:themeColor="text1"/>
          <w:lang w:val="el-GR"/>
        </w:rPr>
      </w:pPr>
      <w:r w:rsidRPr="00D86BD5">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18F74680"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α) </w:t>
      </w:r>
      <w:r w:rsidRPr="00D86BD5">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1585CDD"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β) </w:t>
      </w:r>
      <w:r w:rsidRPr="00D86BD5">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w:t>
      </w:r>
      <w:r w:rsidRPr="00D86BD5">
        <w:rPr>
          <w:color w:val="000000" w:themeColor="text1"/>
          <w:lang w:val="el-GR"/>
        </w:rPr>
        <w:lastRenderedPageBreak/>
        <w:t xml:space="preserve">Δημοσίων Επενδύσεων), και η υποστήριξη της δημόσιας διοίκησης για την εκτέλεση σχετικών έργων. </w:t>
      </w:r>
    </w:p>
    <w:p w14:paraId="15EF6540"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γ) </w:t>
      </w:r>
      <w:r w:rsidRPr="00D86BD5">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C0C0F5C"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δ) </w:t>
      </w:r>
      <w:r w:rsidRPr="00D86BD5">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5B5FE5D"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ε) </w:t>
      </w:r>
      <w:r w:rsidRPr="00D86BD5">
        <w:rPr>
          <w:color w:val="000000" w:themeColor="text1"/>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1EBE345"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στ) </w:t>
      </w:r>
      <w:r w:rsidRPr="00D86BD5">
        <w:rPr>
          <w:color w:val="000000" w:themeColor="text1"/>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17A8B5B"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ζ) </w:t>
      </w:r>
      <w:r w:rsidRPr="00D86BD5">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541123A"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η) </w:t>
      </w:r>
      <w:r w:rsidRPr="00D86BD5">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0C6528B2"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θ) </w:t>
      </w:r>
      <w:r w:rsidRPr="00D86BD5">
        <w:rPr>
          <w:color w:val="000000" w:themeColor="text1"/>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FD6DE2D" w14:textId="77777777" w:rsidR="0064692D" w:rsidRPr="00D86BD5" w:rsidRDefault="0064692D" w:rsidP="00DF4993">
      <w:pPr>
        <w:pStyle w:val="aff"/>
        <w:ind w:left="1080"/>
        <w:rPr>
          <w:color w:val="000000" w:themeColor="text1"/>
          <w:lang w:val="el-GR"/>
        </w:rPr>
      </w:pPr>
      <w:r w:rsidRPr="00D86BD5">
        <w:rPr>
          <w:color w:val="000000" w:themeColor="text1"/>
          <w:lang w:val="el-GR"/>
        </w:rPr>
        <w:t xml:space="preserve">ι) </w:t>
      </w:r>
      <w:r w:rsidRPr="00D86BD5">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1162FF4" w14:textId="77777777" w:rsidR="0064692D" w:rsidRPr="00D86BD5" w:rsidRDefault="0064692D" w:rsidP="00DF4993">
      <w:pPr>
        <w:pStyle w:val="aff"/>
        <w:ind w:left="1080"/>
        <w:rPr>
          <w:color w:val="000000" w:themeColor="text1"/>
          <w:lang w:val="el-GR"/>
        </w:rPr>
      </w:pPr>
      <w:r w:rsidRPr="00D86BD5">
        <w:rPr>
          <w:color w:val="000000" w:themeColor="text1"/>
          <w:lang w:val="el-GR"/>
        </w:rPr>
        <w:t>ια)</w:t>
      </w:r>
      <w:r w:rsidRPr="00D86BD5">
        <w:rPr>
          <w:lang w:val="el-GR"/>
        </w:rPr>
        <w:t xml:space="preserve"> </w:t>
      </w:r>
      <w:r w:rsidRPr="00D86BD5">
        <w:rPr>
          <w:lang w:val="el-GR"/>
        </w:rPr>
        <w:tab/>
      </w:r>
      <w:r w:rsidRPr="00D86BD5">
        <w:rPr>
          <w:color w:val="000000" w:themeColor="text1"/>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4FD2FE0B" w:rsidR="00B3408A" w:rsidRDefault="00B3408A">
      <w:pPr>
        <w:suppressAutoHyphens w:val="0"/>
        <w:spacing w:after="0"/>
        <w:jc w:val="left"/>
        <w:rPr>
          <w:rFonts w:eastAsia="SimSun"/>
          <w:lang w:val="el-GR"/>
        </w:rPr>
      </w:pPr>
      <w:r>
        <w:rPr>
          <w:rFonts w:eastAsia="SimSun"/>
          <w:lang w:val="el-GR"/>
        </w:rPr>
        <w:br w:type="page"/>
      </w:r>
    </w:p>
    <w:p w14:paraId="6C68C17D" w14:textId="77777777" w:rsidR="00556A23" w:rsidRPr="00D86BD5" w:rsidRDefault="00556A23" w:rsidP="00047C57">
      <w:pPr>
        <w:rPr>
          <w:rFonts w:eastAsia="SimSun"/>
          <w:lang w:val="el-GR"/>
        </w:rPr>
      </w:pPr>
    </w:p>
    <w:p w14:paraId="7C31C1D1" w14:textId="77777777" w:rsidR="00556A23" w:rsidRPr="00D86BD5" w:rsidRDefault="00556A23" w:rsidP="00D84329">
      <w:pPr>
        <w:pStyle w:val="50"/>
        <w:numPr>
          <w:ilvl w:val="2"/>
          <w:numId w:val="16"/>
        </w:numPr>
        <w:rPr>
          <w:rFonts w:eastAsia="SimSun" w:cs="Tahoma"/>
          <w:bCs/>
        </w:rPr>
      </w:pPr>
      <w:bookmarkStart w:id="489" w:name="_Ref55370316"/>
      <w:bookmarkStart w:id="490" w:name="_Toc122685295"/>
      <w:r w:rsidRPr="00D86BD5">
        <w:rPr>
          <w:rFonts w:eastAsia="SimSun" w:cs="Tahoma"/>
          <w:bCs/>
        </w:rPr>
        <w:t>Φορέας Χρηματοδότησης</w:t>
      </w:r>
      <w:bookmarkEnd w:id="489"/>
      <w:bookmarkEnd w:id="490"/>
      <w:r w:rsidRPr="00D86BD5">
        <w:rPr>
          <w:rFonts w:eastAsia="SimSun" w:cs="Tahoma"/>
          <w:bCs/>
        </w:rPr>
        <w:t xml:space="preserve"> </w:t>
      </w:r>
    </w:p>
    <w:p w14:paraId="58B0DE89" w14:textId="77777777" w:rsidR="0064692D" w:rsidRPr="00D86BD5" w:rsidRDefault="0064692D" w:rsidP="00DF4993">
      <w:pPr>
        <w:shd w:val="clear" w:color="auto" w:fill="FFFFFF"/>
        <w:spacing w:after="150"/>
        <w:rPr>
          <w:color w:val="000000" w:themeColor="text1"/>
          <w:lang w:val="el-GR"/>
        </w:rPr>
      </w:pPr>
      <w:r w:rsidRPr="00D86BD5">
        <w:rPr>
          <w:color w:val="000000" w:themeColor="text1"/>
          <w:lang w:val="el-GR"/>
        </w:rPr>
        <w:t>Φορέας Χρηματοδότησης είναι το Υπουργείο Ψηφιακής Διακυβέρνησης.</w:t>
      </w:r>
    </w:p>
    <w:p w14:paraId="1BE556A1" w14:textId="77777777" w:rsidR="00556A23" w:rsidRPr="00D86BD5" w:rsidRDefault="00556A23" w:rsidP="00047C57">
      <w:pPr>
        <w:rPr>
          <w:rFonts w:eastAsia="SimSun"/>
          <w:lang w:val="el-GR"/>
        </w:rPr>
      </w:pPr>
    </w:p>
    <w:p w14:paraId="483920F3" w14:textId="77777777" w:rsidR="00556A23" w:rsidRPr="00D86BD5" w:rsidRDefault="00556A23" w:rsidP="00D84329">
      <w:pPr>
        <w:pStyle w:val="50"/>
        <w:numPr>
          <w:ilvl w:val="2"/>
          <w:numId w:val="16"/>
        </w:numPr>
        <w:rPr>
          <w:rFonts w:eastAsia="SimSun" w:cs="Tahoma"/>
          <w:bCs/>
        </w:rPr>
      </w:pPr>
      <w:bookmarkStart w:id="491" w:name="_Ref55370267"/>
      <w:bookmarkStart w:id="492" w:name="_Toc122685296"/>
      <w:r w:rsidRPr="00D86BD5">
        <w:rPr>
          <w:rFonts w:eastAsia="SimSun" w:cs="Tahoma"/>
          <w:bCs/>
        </w:rPr>
        <w:t>Κύριος του Έργου – Φορέας Λειτουργίας</w:t>
      </w:r>
      <w:bookmarkEnd w:id="491"/>
      <w:bookmarkEnd w:id="492"/>
    </w:p>
    <w:p w14:paraId="39F56FDB" w14:textId="77777777" w:rsidR="0064692D" w:rsidRPr="00D86BD5" w:rsidRDefault="0064692D" w:rsidP="00DF4993">
      <w:pPr>
        <w:spacing w:line="276" w:lineRule="auto"/>
        <w:rPr>
          <w:lang w:val="el-GR"/>
        </w:rPr>
      </w:pPr>
      <w:bookmarkStart w:id="493" w:name="_Ref55370327"/>
      <w:r w:rsidRPr="00D86BD5">
        <w:rPr>
          <w:lang w:val="el-GR"/>
        </w:rPr>
        <w:t>Κύριος του Έργου είναι το Υπουργείο Εσωτερικών με Φορείς λειτουργίας τα Ληξιαρχεία και τα Δημοτολόγια της Χώρας, τα έμμισθα Προξενεία και το Ειδικό Ληξιαρχείο Αθηνών.</w:t>
      </w:r>
    </w:p>
    <w:p w14:paraId="11B84E3A" w14:textId="77777777" w:rsidR="00047C57" w:rsidRPr="00D86BD5" w:rsidRDefault="00047C57" w:rsidP="00047C57">
      <w:pPr>
        <w:rPr>
          <w:rFonts w:eastAsia="SimSun"/>
          <w:lang w:val="el-GR"/>
        </w:rPr>
      </w:pPr>
    </w:p>
    <w:p w14:paraId="0E32BCF2" w14:textId="77777777" w:rsidR="00556A23" w:rsidRPr="00D86BD5" w:rsidRDefault="00556A23" w:rsidP="00D84329">
      <w:pPr>
        <w:pStyle w:val="50"/>
        <w:numPr>
          <w:ilvl w:val="2"/>
          <w:numId w:val="16"/>
        </w:numPr>
        <w:rPr>
          <w:rFonts w:eastAsia="SimSun" w:cs="Tahoma"/>
          <w:bCs/>
          <w:lang w:val="el-GR"/>
        </w:rPr>
      </w:pPr>
      <w:bookmarkStart w:id="494" w:name="_Toc122685297"/>
      <w:r w:rsidRPr="00D86BD5">
        <w:rPr>
          <w:rFonts w:eastAsia="SimSun" w:cs="Tahoma"/>
          <w:bCs/>
          <w:lang w:val="el-GR"/>
        </w:rPr>
        <w:t>Όργανα &amp; Επιτροπές Παρακολούθησης, Διακυβέρνησης και Ελέγχου του Έργου</w:t>
      </w:r>
      <w:bookmarkEnd w:id="493"/>
      <w:bookmarkEnd w:id="494"/>
    </w:p>
    <w:p w14:paraId="4B8735FA" w14:textId="07F128BA" w:rsidR="00E0686B" w:rsidRPr="00D86BD5" w:rsidRDefault="00E0686B" w:rsidP="00E0686B">
      <w:pPr>
        <w:rPr>
          <w:lang w:val="el-GR"/>
        </w:rPr>
      </w:pPr>
      <w:r w:rsidRPr="00D86BD5">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D86BD5" w:rsidRDefault="00E0686B" w:rsidP="00D84329">
      <w:pPr>
        <w:pStyle w:val="aff"/>
        <w:numPr>
          <w:ilvl w:val="0"/>
          <w:numId w:val="12"/>
        </w:numPr>
        <w:ind w:left="0" w:firstLine="6"/>
        <w:rPr>
          <w:b/>
          <w:bCs/>
          <w:lang w:val="el-GR"/>
        </w:rPr>
      </w:pPr>
      <w:r w:rsidRPr="00D86BD5">
        <w:rPr>
          <w:b/>
          <w:bCs/>
          <w:lang w:val="el-GR"/>
        </w:rPr>
        <w:t>Επιτροπή Εποπτείας Προγραμματικής Συμφωνίας (ΕΕΠΣ)</w:t>
      </w:r>
    </w:p>
    <w:p w14:paraId="20293FF7" w14:textId="23636B90" w:rsidR="00E0686B" w:rsidRPr="00D86BD5" w:rsidRDefault="00E0686B" w:rsidP="00E0686B">
      <w:pPr>
        <w:rPr>
          <w:lang w:val="el-GR"/>
        </w:rPr>
      </w:pPr>
      <w:r w:rsidRPr="00D86BD5">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sidRPr="00D86BD5">
        <w:rPr>
          <w:lang w:val="el-GR"/>
        </w:rPr>
        <w:t>Μ</w:t>
      </w:r>
      <w:r w:rsidRPr="00D86BD5">
        <w:rPr>
          <w:lang w:val="el-GR"/>
        </w:rPr>
        <w:t xml:space="preserve">ΑΕ και του </w:t>
      </w:r>
      <w:r w:rsidR="00C43317">
        <w:rPr>
          <w:lang w:val="el-GR"/>
        </w:rPr>
        <w:t>Υπουργείου Εσωτερικών</w:t>
      </w:r>
      <w:r w:rsidR="00C43317" w:rsidRPr="00D86BD5">
        <w:rPr>
          <w:lang w:val="el-GR"/>
        </w:rPr>
        <w:t xml:space="preserve"> </w:t>
      </w:r>
      <w:r w:rsidRPr="00D86BD5">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D86BD5" w:rsidRDefault="00E0686B" w:rsidP="00E0686B">
      <w:pPr>
        <w:rPr>
          <w:lang w:val="el-GR"/>
        </w:rPr>
      </w:pPr>
      <w:r w:rsidRPr="00D86BD5">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D86BD5" w:rsidRDefault="00E0686B" w:rsidP="000A6F75">
      <w:pPr>
        <w:pStyle w:val="aff"/>
        <w:numPr>
          <w:ilvl w:val="0"/>
          <w:numId w:val="45"/>
        </w:numPr>
        <w:ind w:hanging="294"/>
        <w:rPr>
          <w:lang w:val="el-GR"/>
        </w:rPr>
      </w:pPr>
      <w:r w:rsidRPr="00D86BD5">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D86BD5" w:rsidRDefault="00E0686B" w:rsidP="000A6F75">
      <w:pPr>
        <w:pStyle w:val="aff"/>
        <w:numPr>
          <w:ilvl w:val="0"/>
          <w:numId w:val="45"/>
        </w:numPr>
        <w:ind w:hanging="294"/>
        <w:rPr>
          <w:lang w:val="el-GR"/>
        </w:rPr>
      </w:pPr>
      <w:r w:rsidRPr="00D86BD5">
        <w:rPr>
          <w:lang w:val="el-GR"/>
        </w:rPr>
        <w:t>Την Επίλυση επιχειρησιακών θεμάτων που επηρεάζουν και τις τεχνικές επιλογές του Έργου</w:t>
      </w:r>
    </w:p>
    <w:p w14:paraId="163B815E" w14:textId="77777777" w:rsidR="00E0686B" w:rsidRPr="00D86BD5" w:rsidRDefault="00E0686B" w:rsidP="000A6F75">
      <w:pPr>
        <w:pStyle w:val="aff"/>
        <w:numPr>
          <w:ilvl w:val="0"/>
          <w:numId w:val="45"/>
        </w:numPr>
        <w:ind w:hanging="294"/>
        <w:rPr>
          <w:lang w:val="el-GR"/>
        </w:rPr>
      </w:pPr>
      <w:r w:rsidRPr="00D86BD5">
        <w:rPr>
          <w:lang w:val="el-GR"/>
        </w:rPr>
        <w:t>Τη μετάθεση/παράταση του χρονοδιαγράμματος του Έργου</w:t>
      </w:r>
    </w:p>
    <w:p w14:paraId="03DEA761" w14:textId="77777777" w:rsidR="00E0686B" w:rsidRPr="00D86BD5" w:rsidRDefault="00E0686B" w:rsidP="000A6F75">
      <w:pPr>
        <w:pStyle w:val="aff"/>
        <w:numPr>
          <w:ilvl w:val="0"/>
          <w:numId w:val="45"/>
        </w:numPr>
        <w:ind w:hanging="294"/>
        <w:rPr>
          <w:lang w:val="el-GR"/>
        </w:rPr>
      </w:pPr>
      <w:r w:rsidRPr="00D86BD5">
        <w:rPr>
          <w:lang w:val="el-GR"/>
        </w:rPr>
        <w:t xml:space="preserve">Την τροποποίηση της σύμβασης του Έργου </w:t>
      </w:r>
    </w:p>
    <w:p w14:paraId="00C9A369" w14:textId="77777777" w:rsidR="00E0686B" w:rsidRPr="00D86BD5" w:rsidRDefault="00E0686B" w:rsidP="00D84329">
      <w:pPr>
        <w:pStyle w:val="aff"/>
        <w:numPr>
          <w:ilvl w:val="0"/>
          <w:numId w:val="12"/>
        </w:numPr>
        <w:ind w:left="0" w:hanging="294"/>
        <w:rPr>
          <w:b/>
          <w:bCs/>
          <w:lang w:val="el-GR"/>
        </w:rPr>
      </w:pPr>
      <w:r w:rsidRPr="00D86BD5">
        <w:rPr>
          <w:b/>
          <w:bCs/>
          <w:lang w:val="el-GR"/>
        </w:rPr>
        <w:t>Ομάδα Διοίκησης Έργου (ΟΔΕ)</w:t>
      </w:r>
    </w:p>
    <w:p w14:paraId="528E9EC1" w14:textId="12FD10A0" w:rsidR="00E0686B" w:rsidRPr="00D86BD5" w:rsidRDefault="00E0686B" w:rsidP="00E0686B">
      <w:pPr>
        <w:rPr>
          <w:lang w:val="el-GR"/>
        </w:rPr>
      </w:pPr>
      <w:r w:rsidRPr="00D86BD5">
        <w:rPr>
          <w:lang w:val="el-GR"/>
        </w:rPr>
        <w:t xml:space="preserve">Στο πλαίσιο της ΠΣ που έχει συναφθεί μεταξύ της ΚτΠ ΑΕ και του </w:t>
      </w:r>
      <w:r w:rsidR="00C43317">
        <w:rPr>
          <w:lang w:val="el-GR"/>
        </w:rPr>
        <w:t>Υπουργείου Εσωτερικών</w:t>
      </w:r>
      <w:r w:rsidR="00C43317" w:rsidRPr="00D86BD5">
        <w:rPr>
          <w:lang w:val="el-GR"/>
        </w:rPr>
        <w:t xml:space="preserve"> </w:t>
      </w:r>
      <w:r w:rsidRPr="00D86BD5">
        <w:rPr>
          <w:lang w:val="el-GR"/>
        </w:rPr>
        <w:t xml:space="preserve">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446D2104" w14:textId="77777777" w:rsidR="00E0686B" w:rsidRPr="00D86BD5" w:rsidRDefault="00E0686B" w:rsidP="000A6F75">
      <w:pPr>
        <w:pStyle w:val="aff"/>
        <w:numPr>
          <w:ilvl w:val="0"/>
          <w:numId w:val="47"/>
        </w:numPr>
        <w:pBdr>
          <w:top w:val="nil"/>
          <w:left w:val="nil"/>
          <w:bottom w:val="nil"/>
          <w:right w:val="nil"/>
          <w:between w:val="nil"/>
          <w:bar w:val="nil"/>
        </w:pBdr>
        <w:contextualSpacing w:val="0"/>
        <w:rPr>
          <w:lang w:val="el-GR"/>
        </w:rPr>
      </w:pPr>
      <w:r w:rsidRPr="00D86BD5">
        <w:rPr>
          <w:rStyle w:val="Hyperlink13"/>
          <w:lang w:val="el-GR"/>
        </w:rPr>
        <w:t>Επικεφαλής της ΟΔΕ (Integrated Project Team (IPT) Leader) – (ορίζεται από τον Κύριο του Έργου)</w:t>
      </w:r>
    </w:p>
    <w:p w14:paraId="29985FA9" w14:textId="77562BE9" w:rsidR="00E0686B" w:rsidRPr="00D86BD5" w:rsidRDefault="00E0686B" w:rsidP="000A6F75">
      <w:pPr>
        <w:pStyle w:val="aff"/>
        <w:numPr>
          <w:ilvl w:val="0"/>
          <w:numId w:val="47"/>
        </w:numPr>
        <w:pBdr>
          <w:top w:val="nil"/>
          <w:left w:val="nil"/>
          <w:bottom w:val="nil"/>
          <w:right w:val="nil"/>
          <w:between w:val="nil"/>
          <w:bar w:val="nil"/>
        </w:pBdr>
        <w:contextualSpacing w:val="0"/>
        <w:rPr>
          <w:lang w:val="el-GR"/>
        </w:rPr>
      </w:pPr>
      <w:r w:rsidRPr="00D86BD5">
        <w:rPr>
          <w:rStyle w:val="Hyperlink13"/>
          <w:lang w:val="el-GR"/>
        </w:rPr>
        <w:t xml:space="preserve">Εκπρόσωπο των Χρηστών (User Representative) - (ορίζεται από τον Κύριο του Έργου), εκπροσωπεί τους χρήστες του </w:t>
      </w:r>
      <w:r w:rsidR="00C43317">
        <w:rPr>
          <w:rStyle w:val="Hyperlink13"/>
          <w:lang w:val="el-GR"/>
        </w:rPr>
        <w:t>Υπουργείου Εσωτερικών</w:t>
      </w:r>
      <w:r w:rsidR="00C43317" w:rsidRPr="00D86BD5">
        <w:rPr>
          <w:rStyle w:val="Hyperlink13"/>
          <w:lang w:val="el-GR"/>
        </w:rPr>
        <w:t xml:space="preserve"> </w:t>
      </w:r>
      <w:r w:rsidRPr="00D86BD5">
        <w:rPr>
          <w:rStyle w:val="Hyperlink13"/>
          <w:lang w:val="el-GR"/>
        </w:rPr>
        <w:t>για τον σχεδιασμό και υλοποίηση του έργου</w:t>
      </w:r>
    </w:p>
    <w:p w14:paraId="559A9BA1" w14:textId="77777777" w:rsidR="00E0686B" w:rsidRPr="00D86BD5" w:rsidRDefault="00E0686B" w:rsidP="000A6F75">
      <w:pPr>
        <w:pStyle w:val="aff"/>
        <w:numPr>
          <w:ilvl w:val="0"/>
          <w:numId w:val="47"/>
        </w:numPr>
        <w:pBdr>
          <w:top w:val="nil"/>
          <w:left w:val="nil"/>
          <w:bottom w:val="nil"/>
          <w:right w:val="nil"/>
          <w:between w:val="nil"/>
          <w:bar w:val="nil"/>
        </w:pBdr>
        <w:contextualSpacing w:val="0"/>
        <w:rPr>
          <w:lang w:val="el-GR"/>
        </w:rPr>
      </w:pPr>
      <w:r w:rsidRPr="00D86BD5">
        <w:rPr>
          <w:rStyle w:val="Hyperlink13"/>
          <w:lang w:val="el-GR"/>
        </w:rPr>
        <w:t xml:space="preserve">Υπεύθυνου Έργου (Project Manager) - (ορίζεται από την ΚτΠ </w:t>
      </w:r>
      <w:r w:rsidR="00B8683B" w:rsidRPr="00D86BD5">
        <w:rPr>
          <w:rStyle w:val="Hyperlink13"/>
          <w:lang w:val="el-GR"/>
        </w:rPr>
        <w:t>Μ.</w:t>
      </w:r>
      <w:r w:rsidRPr="00D86BD5">
        <w:rPr>
          <w:rStyle w:val="Hyperlink13"/>
          <w:lang w:val="el-GR"/>
        </w:rPr>
        <w:t>Α.Ε.)</w:t>
      </w:r>
    </w:p>
    <w:p w14:paraId="27514309" w14:textId="77777777" w:rsidR="00E0686B" w:rsidRPr="00D86BD5" w:rsidRDefault="00E0686B" w:rsidP="000A6F75">
      <w:pPr>
        <w:pStyle w:val="aff"/>
        <w:numPr>
          <w:ilvl w:val="0"/>
          <w:numId w:val="47"/>
        </w:numPr>
        <w:pBdr>
          <w:top w:val="nil"/>
          <w:left w:val="nil"/>
          <w:bottom w:val="nil"/>
          <w:right w:val="nil"/>
          <w:between w:val="nil"/>
          <w:bar w:val="nil"/>
        </w:pBdr>
        <w:contextualSpacing w:val="0"/>
        <w:rPr>
          <w:rStyle w:val="Hyperlink13"/>
          <w:lang w:val="el-GR"/>
        </w:rPr>
      </w:pPr>
      <w:r w:rsidRPr="00D86BD5">
        <w:rPr>
          <w:rStyle w:val="Hyperlink13"/>
          <w:lang w:val="el-GR"/>
        </w:rPr>
        <w:t xml:space="preserve">Εμπειρογνώμονα / Ειδικού ΤΠΕ (ICT Expert) - (ορίζεται από την ΚτΠ </w:t>
      </w:r>
      <w:r w:rsidR="00B8683B" w:rsidRPr="00D86BD5">
        <w:rPr>
          <w:rStyle w:val="Hyperlink13"/>
          <w:lang w:val="el-GR"/>
        </w:rPr>
        <w:t>Μ.</w:t>
      </w:r>
      <w:r w:rsidRPr="00D86BD5">
        <w:rPr>
          <w:rStyle w:val="Hyperlink13"/>
          <w:lang w:val="el-GR"/>
        </w:rPr>
        <w:t>Α.Ε.)</w:t>
      </w:r>
    </w:p>
    <w:p w14:paraId="7385780C" w14:textId="77777777" w:rsidR="00E0686B" w:rsidRPr="00D86BD5" w:rsidRDefault="00E0686B" w:rsidP="000A6F75">
      <w:pPr>
        <w:pStyle w:val="aff"/>
        <w:numPr>
          <w:ilvl w:val="0"/>
          <w:numId w:val="47"/>
        </w:numPr>
        <w:pBdr>
          <w:top w:val="nil"/>
          <w:left w:val="nil"/>
          <w:bottom w:val="nil"/>
          <w:right w:val="nil"/>
          <w:between w:val="nil"/>
          <w:bar w:val="nil"/>
        </w:pBdr>
        <w:contextualSpacing w:val="0"/>
        <w:rPr>
          <w:lang w:val="el-GR"/>
        </w:rPr>
      </w:pPr>
      <w:r w:rsidRPr="00D86BD5">
        <w:rPr>
          <w:rStyle w:val="Hyperlink13"/>
          <w:lang w:val="el-GR"/>
        </w:rPr>
        <w:t xml:space="preserve">Νομικό Σύμβουλο / Ειδικό Συμβάσεων (Legal/Contracting Expert) - (ορίζεται από την ΚτΠ </w:t>
      </w:r>
      <w:r w:rsidR="00B8683B" w:rsidRPr="00D86BD5">
        <w:rPr>
          <w:rStyle w:val="Hyperlink13"/>
          <w:lang w:val="el-GR"/>
        </w:rPr>
        <w:t>Μ.</w:t>
      </w:r>
      <w:r w:rsidRPr="00D86BD5">
        <w:rPr>
          <w:rStyle w:val="Hyperlink13"/>
          <w:lang w:val="el-GR"/>
        </w:rPr>
        <w:t xml:space="preserve">Α.Ε.) </w:t>
      </w:r>
    </w:p>
    <w:p w14:paraId="625B6502" w14:textId="77777777" w:rsidR="00E0686B" w:rsidRPr="00D86BD5" w:rsidRDefault="00E0686B" w:rsidP="000A6F75">
      <w:pPr>
        <w:pStyle w:val="aff"/>
        <w:numPr>
          <w:ilvl w:val="0"/>
          <w:numId w:val="47"/>
        </w:numPr>
        <w:pBdr>
          <w:top w:val="nil"/>
          <w:left w:val="nil"/>
          <w:bottom w:val="nil"/>
          <w:right w:val="nil"/>
          <w:between w:val="nil"/>
          <w:bar w:val="nil"/>
        </w:pBdr>
        <w:contextualSpacing w:val="0"/>
        <w:rPr>
          <w:rStyle w:val="Hyperlink13"/>
          <w:lang w:val="el-GR"/>
        </w:rPr>
      </w:pPr>
      <w:r w:rsidRPr="00D86BD5">
        <w:rPr>
          <w:rStyle w:val="Hyperlink13"/>
          <w:lang w:val="el-GR"/>
        </w:rPr>
        <w:lastRenderedPageBreak/>
        <w:t xml:space="preserve">Οικονομικό Υπεύθυνο (Financial Expert) - (ορίζεται από την ΚτΠ </w:t>
      </w:r>
      <w:r w:rsidR="00B8683B" w:rsidRPr="00D86BD5">
        <w:rPr>
          <w:rStyle w:val="Hyperlink13"/>
          <w:lang w:val="el-GR"/>
        </w:rPr>
        <w:t>Μ.</w:t>
      </w:r>
      <w:r w:rsidRPr="00D86BD5">
        <w:rPr>
          <w:rStyle w:val="Hyperlink13"/>
          <w:lang w:val="el-GR"/>
        </w:rPr>
        <w:t>Α.Ε.)</w:t>
      </w:r>
    </w:p>
    <w:p w14:paraId="673EF948" w14:textId="77777777" w:rsidR="00E0686B" w:rsidRPr="00D86BD5" w:rsidRDefault="00E0686B" w:rsidP="00E0686B">
      <w:pPr>
        <w:suppressAutoHyphens w:val="0"/>
        <w:spacing w:after="0"/>
        <w:jc w:val="left"/>
        <w:rPr>
          <w:sz w:val="24"/>
          <w:lang w:val="el-GR"/>
        </w:rPr>
      </w:pPr>
    </w:p>
    <w:p w14:paraId="75EE2D26" w14:textId="77051FE5" w:rsidR="00E0686B" w:rsidRPr="00D86BD5" w:rsidRDefault="00E0686B" w:rsidP="00E0686B">
      <w:pPr>
        <w:rPr>
          <w:lang w:val="el-GR"/>
        </w:rPr>
      </w:pPr>
      <w:r w:rsidRPr="00D86BD5">
        <w:rPr>
          <w:lang w:val="el-GR"/>
        </w:rPr>
        <w:t xml:space="preserve">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ΚτΠ </w:t>
      </w:r>
      <w:r w:rsidR="00B71407">
        <w:rPr>
          <w:lang w:val="el-GR"/>
        </w:rPr>
        <w:t>Μ</w:t>
      </w:r>
      <w:r w:rsidRPr="00D86BD5">
        <w:rPr>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D86BD5" w:rsidRDefault="00E0686B" w:rsidP="00E0686B">
      <w:pPr>
        <w:rPr>
          <w:lang w:val="el-GR"/>
        </w:rPr>
      </w:pPr>
      <w:r w:rsidRPr="00D86BD5">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D86BD5" w:rsidRDefault="00E0686B" w:rsidP="00E0686B">
      <w:pPr>
        <w:rPr>
          <w:bCs/>
          <w:lang w:val="el-GR"/>
        </w:rPr>
      </w:pPr>
    </w:p>
    <w:p w14:paraId="2CBB16FF" w14:textId="672E15F5" w:rsidR="00E0686B" w:rsidRPr="00D86BD5" w:rsidRDefault="00E0686B" w:rsidP="00D84329">
      <w:pPr>
        <w:pStyle w:val="aff"/>
        <w:numPr>
          <w:ilvl w:val="0"/>
          <w:numId w:val="12"/>
        </w:numPr>
        <w:ind w:left="0" w:firstLine="6"/>
        <w:rPr>
          <w:b/>
          <w:bCs/>
        </w:rPr>
      </w:pPr>
      <w:r w:rsidRPr="00D86BD5">
        <w:rPr>
          <w:b/>
          <w:bCs/>
        </w:rPr>
        <w:t>Επιτροπή Παρακολούθησης Έργου (ΕΠ</w:t>
      </w:r>
      <w:r w:rsidR="00A70506">
        <w:rPr>
          <w:b/>
          <w:bCs/>
          <w:lang w:val="el-GR"/>
        </w:rPr>
        <w:t>κ</w:t>
      </w:r>
      <w:r w:rsidRPr="00D86BD5">
        <w:rPr>
          <w:b/>
          <w:bCs/>
        </w:rPr>
        <w:t>Ε)</w:t>
      </w:r>
    </w:p>
    <w:p w14:paraId="206E0809" w14:textId="77777777" w:rsidR="00E0686B" w:rsidRPr="00D86BD5" w:rsidRDefault="00E0686B" w:rsidP="00E0686B">
      <w:pPr>
        <w:rPr>
          <w:lang w:val="el-GR"/>
        </w:rPr>
      </w:pPr>
      <w:r w:rsidRPr="00D86BD5">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D86BD5">
        <w:rPr>
          <w:lang w:val="el-GR"/>
        </w:rPr>
        <w:t xml:space="preserve"> (τριμελής ή πενταμελής)</w:t>
      </w:r>
      <w:r w:rsidRPr="00D86BD5">
        <w:rPr>
          <w:lang w:val="el-GR"/>
        </w:rPr>
        <w:t xml:space="preserve">, αρμοδιότητα της οποίας αποτελεί η παρακολούθηση της πορείας υλοποίησης του Έργου. </w:t>
      </w:r>
    </w:p>
    <w:p w14:paraId="304C6A11" w14:textId="29057ED0" w:rsidR="00E0686B" w:rsidRPr="00D86BD5" w:rsidRDefault="00E0686B" w:rsidP="00D84329">
      <w:pPr>
        <w:pStyle w:val="aff"/>
        <w:numPr>
          <w:ilvl w:val="0"/>
          <w:numId w:val="12"/>
        </w:numPr>
        <w:ind w:left="0" w:firstLine="6"/>
        <w:rPr>
          <w:b/>
          <w:bCs/>
          <w:lang w:val="el-GR"/>
        </w:rPr>
      </w:pPr>
      <w:r w:rsidRPr="00D86BD5">
        <w:rPr>
          <w:b/>
          <w:bCs/>
          <w:lang w:val="el-GR"/>
        </w:rPr>
        <w:t>Επιτροπή Παραλαβής Έργου (ΕΠ</w:t>
      </w:r>
      <w:r w:rsidR="00A70506">
        <w:rPr>
          <w:b/>
          <w:bCs/>
          <w:lang w:val="el-GR"/>
        </w:rPr>
        <w:t>β</w:t>
      </w:r>
      <w:r w:rsidRPr="00D86BD5">
        <w:rPr>
          <w:b/>
          <w:bCs/>
          <w:lang w:val="el-GR"/>
        </w:rPr>
        <w:t>Ε)</w:t>
      </w:r>
    </w:p>
    <w:p w14:paraId="7E8DE28B" w14:textId="77777777" w:rsidR="00E0686B" w:rsidRPr="00D86BD5" w:rsidRDefault="00E0686B" w:rsidP="00E0686B">
      <w:pPr>
        <w:rPr>
          <w:lang w:val="el-GR"/>
        </w:rPr>
      </w:pPr>
      <w:r w:rsidRPr="00D86BD5">
        <w:rPr>
          <w:lang w:val="el-GR"/>
        </w:rPr>
        <w:t>Για την παραλαβή των παρεχόμενων υπηρεσιών ή/και παραδοτέων του Έργου, θα οριστεί «Επιτροπή  Παραλαβής Έργου (ΕΠΕ)</w:t>
      </w:r>
      <w:r w:rsidR="004F5F72" w:rsidRPr="00D86BD5">
        <w:rPr>
          <w:lang w:val="el-GR"/>
        </w:rPr>
        <w:t xml:space="preserve"> (τριμελής ή πενταμελής)</w:t>
      </w:r>
      <w:r w:rsidRPr="00D86BD5">
        <w:rPr>
          <w:lang w:val="el-GR"/>
        </w:rPr>
        <w:t xml:space="preserve">», σύμφωνα με </w:t>
      </w:r>
      <w:r w:rsidR="004F5F72" w:rsidRPr="00D86BD5">
        <w:rPr>
          <w:lang w:val="el-GR"/>
        </w:rPr>
        <w:t xml:space="preserve">το </w:t>
      </w:r>
      <w:r w:rsidRPr="00D86BD5">
        <w:rPr>
          <w:lang w:val="el-GR"/>
        </w:rPr>
        <w:t xml:space="preserve">άρθρο 221 του ν. 4412/2016. </w:t>
      </w:r>
    </w:p>
    <w:p w14:paraId="34727A12" w14:textId="77777777" w:rsidR="00E0686B" w:rsidRPr="00D86BD5" w:rsidRDefault="00E0686B" w:rsidP="00E0686B">
      <w:pPr>
        <w:rPr>
          <w:b/>
          <w:bCs/>
          <w:lang w:val="el-GR"/>
        </w:rPr>
      </w:pPr>
      <w:r w:rsidRPr="00D86BD5">
        <w:rPr>
          <w:b/>
          <w:bCs/>
          <w:lang w:val="el-GR"/>
        </w:rPr>
        <w:t>-</w:t>
      </w:r>
      <w:r w:rsidRPr="00D86BD5">
        <w:rPr>
          <w:b/>
          <w:bCs/>
          <w:lang w:val="el-GR"/>
        </w:rPr>
        <w:tab/>
        <w:t>Θεματικές Ομάδες Εργασίας</w:t>
      </w:r>
    </w:p>
    <w:p w14:paraId="26C1E4C0" w14:textId="77777777" w:rsidR="00E0686B" w:rsidRPr="00D86BD5" w:rsidRDefault="00E0686B" w:rsidP="00E0686B">
      <w:pPr>
        <w:rPr>
          <w:rFonts w:eastAsia="SimSun"/>
          <w:lang w:val="el-GR"/>
        </w:rPr>
      </w:pPr>
      <w:r w:rsidRPr="00D86BD5">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D212500" w14:textId="77777777" w:rsidR="002B7D7E" w:rsidRPr="00D86BD5" w:rsidRDefault="002B7D7E" w:rsidP="00D84329">
      <w:pPr>
        <w:pStyle w:val="40"/>
        <w:numPr>
          <w:ilvl w:val="1"/>
          <w:numId w:val="16"/>
        </w:numPr>
        <w:tabs>
          <w:tab w:val="left" w:pos="993"/>
        </w:tabs>
        <w:rPr>
          <w:rFonts w:eastAsia="SimSun" w:cs="Tahoma"/>
          <w:szCs w:val="22"/>
          <w:lang w:val="el-GR"/>
        </w:rPr>
      </w:pPr>
      <w:bookmarkStart w:id="495" w:name="_Toc97194337"/>
      <w:bookmarkStart w:id="496" w:name="_Toc122685298"/>
      <w:r w:rsidRPr="00D86BD5">
        <w:rPr>
          <w:rFonts w:eastAsia="SimSun" w:cs="Tahoma"/>
          <w:szCs w:val="22"/>
          <w:lang w:val="el-GR"/>
        </w:rPr>
        <w:t>Υφιστάμενη Κατάσταση</w:t>
      </w:r>
      <w:bookmarkEnd w:id="495"/>
      <w:bookmarkEnd w:id="496"/>
      <w:r w:rsidRPr="00D86BD5">
        <w:rPr>
          <w:rFonts w:eastAsia="SimSun" w:cs="Tahoma"/>
          <w:szCs w:val="22"/>
          <w:lang w:val="el-GR"/>
        </w:rPr>
        <w:t xml:space="preserve"> </w:t>
      </w:r>
    </w:p>
    <w:p w14:paraId="4973BC1D" w14:textId="77777777" w:rsidR="00686022" w:rsidRPr="00D86BD5" w:rsidRDefault="00686022" w:rsidP="00686022">
      <w:pPr>
        <w:rPr>
          <w:lang w:val="el-GR"/>
        </w:rPr>
      </w:pPr>
      <w:r w:rsidRPr="00D86BD5">
        <w:rPr>
          <w:lang w:val="el-GR"/>
        </w:rPr>
        <w:t>Το έργο «Πληροφοριακό Σύστημα Μητρώου Πολιτών» υλοποιήθηκε στο πλαίσιο του Επιχειρησιακού Προγράμματος «Ψηφιακή Σύγκλιση 2014-2020». Κύριος του έργου ήταν το Υπουργείο Εσωτερικών. Το έργο ολοκληρώθηκε τον Μάρτιο του 2019.</w:t>
      </w:r>
    </w:p>
    <w:p w14:paraId="78047C46" w14:textId="77777777" w:rsidR="00686022" w:rsidRPr="00D86BD5" w:rsidRDefault="00686022" w:rsidP="00686022">
      <w:pPr>
        <w:rPr>
          <w:sz w:val="20"/>
          <w:lang w:val="el-GR"/>
        </w:rPr>
      </w:pPr>
      <w:r w:rsidRPr="00D86BD5">
        <w:rPr>
          <w:lang w:val="el-GR"/>
        </w:rPr>
        <w:t>Αντικείμενο του έργου ήταν</w:t>
      </w:r>
      <w:r w:rsidRPr="00D86BD5">
        <w:rPr>
          <w:sz w:val="20"/>
          <w:lang w:val="el-GR"/>
        </w:rPr>
        <w:t>:</w:t>
      </w:r>
    </w:p>
    <w:p w14:paraId="5F207E2B"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 xml:space="preserve">η προμήθεια, ανάπτυξη, εγκατάσταση και θέση σε λειτουργία </w:t>
      </w:r>
      <w:r w:rsidRPr="00D86BD5">
        <w:rPr>
          <w:b/>
          <w:lang w:val="el-GR"/>
        </w:rPr>
        <w:t>Κεντρικής Υποδομής Εθνικού Ληξιαρχείου</w:t>
      </w:r>
      <w:r w:rsidRPr="00D86BD5">
        <w:rPr>
          <w:lang w:val="el-GR"/>
        </w:rPr>
        <w:t xml:space="preserve">, στην οποία τηρούνται, παρακολουθούνται και διαχειρίζονται με σύγχρονο και συστηματικό τρόπο οι Ληξιαρχικές Πράξεις που δηλώνονται στα κατά τόπους Ληξιαρχεία της Χώρας, καθώς και </w:t>
      </w:r>
    </w:p>
    <w:p w14:paraId="7C951175"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 xml:space="preserve">η δημιουργία </w:t>
      </w:r>
      <w:r w:rsidRPr="00D86BD5">
        <w:rPr>
          <w:b/>
          <w:lang w:val="el-GR"/>
        </w:rPr>
        <w:t>Μητρώου Πολιτών</w:t>
      </w:r>
      <w:r w:rsidRPr="00D86BD5">
        <w:rPr>
          <w:lang w:val="el-GR"/>
        </w:rPr>
        <w:t xml:space="preserve"> που προκύπτει από την ενοποίηση των ληξιαρχικών στοιχείων και των στοιχείων δημοτικής κατάστασης των Πολιτών, των βάσεων δεδομένων του Εθνικού Ληξιαρχείου και Εθνικού Δημοτολογίου αντίστοιχα.</w:t>
      </w:r>
    </w:p>
    <w:p w14:paraId="7DCBAD89" w14:textId="77777777" w:rsidR="00686022" w:rsidRPr="00D86BD5" w:rsidRDefault="00686022" w:rsidP="00686022">
      <w:pPr>
        <w:rPr>
          <w:lang w:val="el-GR"/>
        </w:rPr>
      </w:pPr>
    </w:p>
    <w:p w14:paraId="09CD60AD" w14:textId="77777777" w:rsidR="00686022" w:rsidRPr="00D86BD5" w:rsidRDefault="00686022" w:rsidP="00686022">
      <w:pPr>
        <w:rPr>
          <w:lang w:val="el-GR"/>
        </w:rPr>
      </w:pPr>
      <w:r w:rsidRPr="00D86BD5">
        <w:rPr>
          <w:lang w:val="el-GR"/>
        </w:rPr>
        <w:t>Αναλυτικότερα, στο πλαίσιο του Έργου, περιλαμβάνονταν τα εξής:</w:t>
      </w:r>
    </w:p>
    <w:p w14:paraId="270282B9"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Η διαμόρφωση Υπολογιστικού Κέντρου (</w:t>
      </w:r>
      <w:r w:rsidRPr="00D86BD5">
        <w:t>computer</w:t>
      </w:r>
      <w:r w:rsidRPr="00D86BD5">
        <w:rPr>
          <w:lang w:val="el-GR"/>
        </w:rPr>
        <w:t xml:space="preserve"> </w:t>
      </w:r>
      <w:r w:rsidRPr="00D86BD5">
        <w:t>room</w:t>
      </w:r>
      <w:r w:rsidRPr="00D86BD5">
        <w:rPr>
          <w:lang w:val="el-GR"/>
        </w:rPr>
        <w:t xml:space="preserve">) </w:t>
      </w:r>
    </w:p>
    <w:p w14:paraId="265DBDB0"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Η προμήθεια και εγκατάσταση κεντρικού και περιφερειακού εξοπλισμού (κύρια υποδομή)</w:t>
      </w:r>
    </w:p>
    <w:p w14:paraId="7542D18A"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Η προμήθεια και εγκατάσταση έτοιμου Λογισμικού για την κεντρική και την εναλλακτική υποδομή</w:t>
      </w:r>
    </w:p>
    <w:p w14:paraId="1F6D9BB6"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lastRenderedPageBreak/>
        <w:t>Η υλοποίηση και εγκατάσταση Πληροφοριακού Συστήματος με τα ακόλουθα Υποσυστήματα:</w:t>
      </w:r>
    </w:p>
    <w:p w14:paraId="4AFB6344"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Υποσύστημα Διαχείρισης Ληξιαρχικών Πράξεων και Ροής Εργασιών</w:t>
      </w:r>
    </w:p>
    <w:p w14:paraId="291C12DA"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pPr>
      <w:r w:rsidRPr="00D86BD5">
        <w:t>Υποσύστημα Γενικής Διαχείρισης</w:t>
      </w:r>
    </w:p>
    <w:p w14:paraId="350C054B"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pPr>
      <w:r w:rsidRPr="00D86BD5">
        <w:t>Υποσύστημα Στατιστικών</w:t>
      </w:r>
    </w:p>
    <w:p w14:paraId="2933EEC1"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pPr>
      <w:r w:rsidRPr="00D86BD5">
        <w:t>Υποσύστημα Διαλειτουργικότητας</w:t>
      </w:r>
    </w:p>
    <w:p w14:paraId="485B3A27"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pPr>
      <w:r w:rsidRPr="00D86BD5">
        <w:t xml:space="preserve">Υποσύστημα Δημοτολογίου </w:t>
      </w:r>
    </w:p>
    <w:p w14:paraId="6ED2D46A"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Ανάπτυξη υποσυστήματος Μηχανισμού Διαλειτουργικότητας Μητρώων (</w:t>
      </w:r>
      <w:r w:rsidRPr="00D86BD5">
        <w:t>BROKER</w:t>
      </w:r>
      <w:r w:rsidRPr="00D86BD5">
        <w:rPr>
          <w:lang w:val="el-GR"/>
        </w:rPr>
        <w:t>), με την υπ’ αρ. 10862/01-08-2016 Απόφαση της ΚτΠ Α.Ε. για την τροποποίηση της Σύμβασης.</w:t>
      </w:r>
    </w:p>
    <w:p w14:paraId="292BD614" w14:textId="77777777" w:rsidR="00686022" w:rsidRPr="00D86BD5" w:rsidRDefault="00686022" w:rsidP="00686022">
      <w:pPr>
        <w:suppressAutoHyphens w:val="0"/>
        <w:overflowPunct w:val="0"/>
        <w:autoSpaceDE w:val="0"/>
        <w:autoSpaceDN w:val="0"/>
        <w:adjustRightInd w:val="0"/>
        <w:spacing w:after="0"/>
        <w:ind w:left="1440"/>
        <w:textAlignment w:val="baseline"/>
        <w:rPr>
          <w:lang w:val="el-GR"/>
        </w:rPr>
      </w:pPr>
    </w:p>
    <w:p w14:paraId="11C08294"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Η παροχή μηχανισμού αντιπαραβολής στοιχείων, μέσω της παραμετροποίησης και χρήσης κατάλληλων εργαλείων (λογισμικό ταυτοποίησης στοιχείων ανάμεσα σε βάσεις δεδομένων) για την ποιοτική αναβάθμιση των στοιχείων των βάσεων δεδομένων του Εθνικού Δημοτολογίου και του Εθνικού Ληξιαρχείου με στόχο τη δημιουργία του Μητρώου Πολιτών.</w:t>
      </w:r>
    </w:p>
    <w:p w14:paraId="215E1BEB"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Η παροχή των ακόλουθων Υπηρεσιών:</w:t>
      </w:r>
    </w:p>
    <w:p w14:paraId="3261CA08"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Σχεδιασμός και Δημιουργία Κεντρικής Βάσης Δεδομένων Εθνικού Ληξιαρχείου, Εθνικού Δημοτολογίου και κατ’ επέκταση Μητρώου Πολιτών</w:t>
      </w:r>
    </w:p>
    <w:p w14:paraId="6C906F91" w14:textId="77777777" w:rsidR="00686022" w:rsidRPr="00D86BD5" w:rsidRDefault="00686022" w:rsidP="000A6F75">
      <w:pPr>
        <w:numPr>
          <w:ilvl w:val="1"/>
          <w:numId w:val="62"/>
        </w:numPr>
        <w:tabs>
          <w:tab w:val="num" w:pos="1440"/>
        </w:tabs>
        <w:suppressAutoHyphens w:val="0"/>
        <w:overflowPunct w:val="0"/>
        <w:autoSpaceDE w:val="0"/>
        <w:autoSpaceDN w:val="0"/>
        <w:adjustRightInd w:val="0"/>
        <w:spacing w:after="0"/>
        <w:textAlignment w:val="baseline"/>
        <w:rPr>
          <w:lang w:val="el-GR"/>
        </w:rPr>
      </w:pPr>
      <w:r w:rsidRPr="00D86BD5">
        <w:rPr>
          <w:lang w:val="el-GR"/>
        </w:rPr>
        <w:t>Εκπαίδευση και υποστήριξη (επιτόπια και τηλεφωνική) των χρηστών/διαχειριστών των Υποσυστημάτων, της κεντρικής υποδομής του ΥΠΕΣ, καθώς και φορέων που θα λειτουργήσουν τα Υποσυστήματα που θα υλοποιηθούν στο πλαίσιο του έργου, κατά την Πιλοτική Φάση (Ληξιαρχεία, Δημοτολόγια και επιλεγμένοι φορείς διαλειτουργικότητας)</w:t>
      </w:r>
    </w:p>
    <w:p w14:paraId="7C1505A2" w14:textId="77777777" w:rsidR="00686022" w:rsidRPr="00D86BD5" w:rsidRDefault="00686022" w:rsidP="000A6F75">
      <w:pPr>
        <w:numPr>
          <w:ilvl w:val="1"/>
          <w:numId w:val="62"/>
        </w:numPr>
        <w:tabs>
          <w:tab w:val="num" w:pos="1440"/>
        </w:tabs>
        <w:suppressAutoHyphens w:val="0"/>
        <w:overflowPunct w:val="0"/>
        <w:autoSpaceDE w:val="0"/>
        <w:autoSpaceDN w:val="0"/>
        <w:adjustRightInd w:val="0"/>
        <w:spacing w:after="0"/>
        <w:textAlignment w:val="baseline"/>
        <w:rPr>
          <w:lang w:val="el-GR"/>
        </w:rPr>
      </w:pPr>
      <w:r w:rsidRPr="00D86BD5">
        <w:rPr>
          <w:lang w:val="el-GR"/>
        </w:rPr>
        <w:t>Μετάπτωση σε βάση δεδομένων των ψηφιοποιημένων στοιχείων Ληξιαρχικών Πράξεων καθώς και αποθήκευση με οργανωμένο τρόπο των σαρωμένων Ληξιαρχικών Πράξεων (τα ψηφιοποιημένα στοιχεία Ληξιαρχικών Πράξεων καθώς και οι σαρωμένες Ληξιαρχικές Πράξεις αποτελούν παραδοτέο άλλου έργου)</w:t>
      </w:r>
    </w:p>
    <w:p w14:paraId="4D8610B6" w14:textId="77777777" w:rsidR="00686022" w:rsidRPr="00D86BD5" w:rsidRDefault="00686022" w:rsidP="000A6F75">
      <w:pPr>
        <w:numPr>
          <w:ilvl w:val="1"/>
          <w:numId w:val="62"/>
        </w:numPr>
        <w:tabs>
          <w:tab w:val="num" w:pos="1440"/>
        </w:tabs>
        <w:suppressAutoHyphens w:val="0"/>
        <w:overflowPunct w:val="0"/>
        <w:autoSpaceDE w:val="0"/>
        <w:autoSpaceDN w:val="0"/>
        <w:adjustRightInd w:val="0"/>
        <w:spacing w:after="0"/>
        <w:textAlignment w:val="baseline"/>
        <w:rPr>
          <w:lang w:val="el-GR"/>
        </w:rPr>
      </w:pPr>
      <w:r w:rsidRPr="00D86BD5">
        <w:rPr>
          <w:lang w:val="el-GR"/>
        </w:rPr>
        <w:t>Ανάπτυξη κατάλληλων εργαλείων και μετάπτωση σε βάση δεδομένων των στοιχείων των υφιστάμενων βάσεων δεδομένων που τηρούνται σε μηχανογραφημένα Ληξιαρχεία.</w:t>
      </w:r>
    </w:p>
    <w:p w14:paraId="2B3BEF82" w14:textId="77777777" w:rsidR="00686022" w:rsidRPr="00D86BD5" w:rsidRDefault="00686022" w:rsidP="000A6F75">
      <w:pPr>
        <w:numPr>
          <w:ilvl w:val="1"/>
          <w:numId w:val="62"/>
        </w:numPr>
        <w:tabs>
          <w:tab w:val="num" w:pos="1440"/>
        </w:tabs>
        <w:suppressAutoHyphens w:val="0"/>
        <w:overflowPunct w:val="0"/>
        <w:autoSpaceDE w:val="0"/>
        <w:autoSpaceDN w:val="0"/>
        <w:adjustRightInd w:val="0"/>
        <w:spacing w:after="0"/>
        <w:textAlignment w:val="baseline"/>
        <w:rPr>
          <w:lang w:val="el-GR"/>
        </w:rPr>
      </w:pPr>
      <w:r w:rsidRPr="00D86BD5">
        <w:rPr>
          <w:lang w:val="el-GR"/>
        </w:rPr>
        <w:t xml:space="preserve"> Ανάπτυξη κατάλληλων εργαλείων και μετάπτωση σε βάση δεδομένων των στοιχείων της υφιστάμενης βάσης δεδομένων του Πληροφοριακού Συστήματος Ληξιαρχικών Πράξεων (ΠΣΛΗΠ), της βάσης δεδομένων του Εθνικού Δημοτολογίου (ΟΠΣΕΔ) και της βάσης δεδομένων του Ειδικού Ληξιαρχείου Αθηνών (ΕΛΑ) του ΥΠΕΣ.</w:t>
      </w:r>
    </w:p>
    <w:p w14:paraId="35601C74"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Υπηρεσίες/ενέργειες με στόχο, αφενός τη βελτίωση της ποιότητας, μέσω αντιπαραβολής, των στοιχείων του Εθνικού Δημοτολογίου και των ληξιαρχικών στοιχείων που θα μεταπέσουν στη βάση δεδομένων του Εθνικού Ληξιαρχείου και αφετέρου τη διασύνδεσή τους</w:t>
      </w:r>
    </w:p>
    <w:p w14:paraId="433059E5"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Εκπόνηση των εξής ειδικών μελετών :</w:t>
      </w:r>
    </w:p>
    <w:p w14:paraId="30F5722C" w14:textId="77777777" w:rsidR="00686022" w:rsidRPr="00D86BD5" w:rsidRDefault="00686022" w:rsidP="000A6F75">
      <w:pPr>
        <w:numPr>
          <w:ilvl w:val="2"/>
          <w:numId w:val="62"/>
        </w:numPr>
        <w:suppressAutoHyphens w:val="0"/>
        <w:overflowPunct w:val="0"/>
        <w:autoSpaceDE w:val="0"/>
        <w:autoSpaceDN w:val="0"/>
        <w:adjustRightInd w:val="0"/>
        <w:spacing w:after="0"/>
        <w:textAlignment w:val="baseline"/>
      </w:pPr>
      <w:r w:rsidRPr="00D86BD5">
        <w:t>Μελέτη Ανάλυσης Απαιτήσεων</w:t>
      </w:r>
    </w:p>
    <w:p w14:paraId="5329BC81" w14:textId="77777777" w:rsidR="00686022" w:rsidRPr="00D86BD5" w:rsidRDefault="00686022" w:rsidP="000A6F75">
      <w:pPr>
        <w:numPr>
          <w:ilvl w:val="2"/>
          <w:numId w:val="62"/>
        </w:numPr>
        <w:suppressAutoHyphens w:val="0"/>
        <w:overflowPunct w:val="0"/>
        <w:autoSpaceDE w:val="0"/>
        <w:autoSpaceDN w:val="0"/>
        <w:adjustRightInd w:val="0"/>
        <w:spacing w:after="0"/>
        <w:textAlignment w:val="baseline"/>
      </w:pPr>
      <w:r w:rsidRPr="00D86BD5">
        <w:t>Μελέτη Ασφάλειας Συστημάτων και Πληροφοριών</w:t>
      </w:r>
    </w:p>
    <w:p w14:paraId="03317563" w14:textId="77777777" w:rsidR="00686022" w:rsidRPr="00D86BD5" w:rsidRDefault="00686022" w:rsidP="000A6F75">
      <w:pPr>
        <w:numPr>
          <w:ilvl w:val="2"/>
          <w:numId w:val="62"/>
        </w:numPr>
        <w:suppressAutoHyphens w:val="0"/>
        <w:overflowPunct w:val="0"/>
        <w:autoSpaceDE w:val="0"/>
        <w:autoSpaceDN w:val="0"/>
        <w:adjustRightInd w:val="0"/>
        <w:spacing w:after="0"/>
        <w:textAlignment w:val="baseline"/>
        <w:rPr>
          <w:lang w:val="el-GR"/>
        </w:rPr>
      </w:pPr>
      <w:r w:rsidRPr="00D86BD5">
        <w:rPr>
          <w:lang w:val="el-GR"/>
        </w:rPr>
        <w:t>Σχέδιο Ανάκαμψης από Καταστροφή (</w:t>
      </w:r>
      <w:r w:rsidRPr="00D86BD5">
        <w:t>Disaster</w:t>
      </w:r>
      <w:r w:rsidRPr="00D86BD5">
        <w:rPr>
          <w:lang w:val="el-GR"/>
        </w:rPr>
        <w:t xml:space="preserve"> </w:t>
      </w:r>
      <w:r w:rsidRPr="00D86BD5">
        <w:t>Recovery</w:t>
      </w:r>
      <w:r w:rsidRPr="00D86BD5">
        <w:rPr>
          <w:lang w:val="el-GR"/>
        </w:rPr>
        <w:t xml:space="preserve"> </w:t>
      </w:r>
      <w:r w:rsidRPr="00D86BD5">
        <w:t>Plan</w:t>
      </w:r>
      <w:r w:rsidRPr="00D86BD5">
        <w:rPr>
          <w:lang w:val="el-GR"/>
        </w:rPr>
        <w:t xml:space="preserve">, </w:t>
      </w:r>
      <w:r w:rsidRPr="00D86BD5">
        <w:t>DRP</w:t>
      </w:r>
      <w:r w:rsidRPr="00D86BD5">
        <w:rPr>
          <w:lang w:val="el-GR"/>
        </w:rPr>
        <w:t>).</w:t>
      </w:r>
    </w:p>
    <w:p w14:paraId="1B71063F" w14:textId="77777777" w:rsidR="00686022" w:rsidRPr="00D86BD5" w:rsidRDefault="00686022" w:rsidP="000A6F75">
      <w:pPr>
        <w:numPr>
          <w:ilvl w:val="2"/>
          <w:numId w:val="62"/>
        </w:numPr>
        <w:suppressAutoHyphens w:val="0"/>
        <w:overflowPunct w:val="0"/>
        <w:autoSpaceDE w:val="0"/>
        <w:autoSpaceDN w:val="0"/>
        <w:adjustRightInd w:val="0"/>
        <w:spacing w:after="0"/>
        <w:textAlignment w:val="baseline"/>
      </w:pPr>
      <w:r w:rsidRPr="00D86BD5">
        <w:t>Μελέτη Διαλειτουργικότητας</w:t>
      </w:r>
    </w:p>
    <w:p w14:paraId="5A0969F7" w14:textId="77777777" w:rsidR="00686022" w:rsidRPr="00D86BD5" w:rsidRDefault="00686022" w:rsidP="000A6F75">
      <w:pPr>
        <w:numPr>
          <w:ilvl w:val="2"/>
          <w:numId w:val="62"/>
        </w:numPr>
        <w:suppressAutoHyphens w:val="0"/>
        <w:overflowPunct w:val="0"/>
        <w:autoSpaceDE w:val="0"/>
        <w:autoSpaceDN w:val="0"/>
        <w:adjustRightInd w:val="0"/>
        <w:spacing w:after="0"/>
        <w:textAlignment w:val="baseline"/>
      </w:pPr>
      <w:r w:rsidRPr="00D86BD5">
        <w:t>Μελέτη Στατιστικών</w:t>
      </w:r>
    </w:p>
    <w:p w14:paraId="363319B9"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Παραμετροποίηση – ρύθμιση για βέλτιστη λειτουργία (</w:t>
      </w:r>
      <w:r w:rsidRPr="00D86BD5">
        <w:t>tuning</w:t>
      </w:r>
      <w:r w:rsidRPr="00D86BD5">
        <w:rPr>
          <w:lang w:val="el-GR"/>
        </w:rPr>
        <w:t>) του Πληροφοριακού Συστήματος</w:t>
      </w:r>
    </w:p>
    <w:p w14:paraId="616EA4BF"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t>Υπηρεσίες μετάβασης στις κεντρικές υπολογιστικές υποδομές (</w:t>
      </w:r>
      <w:r w:rsidRPr="00D86BD5">
        <w:rPr>
          <w:lang w:val="en-US"/>
        </w:rPr>
        <w:t>GCloud</w:t>
      </w:r>
      <w:r w:rsidRPr="00D86BD5">
        <w:rPr>
          <w:lang w:val="el-GR"/>
        </w:rPr>
        <w:t xml:space="preserve">) της Γενικής Γραμματείας Πληροφοριακών συστημάτων (ΓΓΠΣ) του Υπουργείου Οικονομικών. </w:t>
      </w:r>
    </w:p>
    <w:p w14:paraId="6CB32BB8" w14:textId="77777777" w:rsidR="00686022" w:rsidRPr="00D86BD5" w:rsidRDefault="00686022" w:rsidP="000A6F75">
      <w:pPr>
        <w:numPr>
          <w:ilvl w:val="1"/>
          <w:numId w:val="62"/>
        </w:numPr>
        <w:suppressAutoHyphens w:val="0"/>
        <w:overflowPunct w:val="0"/>
        <w:autoSpaceDE w:val="0"/>
        <w:autoSpaceDN w:val="0"/>
        <w:adjustRightInd w:val="0"/>
        <w:spacing w:after="0"/>
        <w:textAlignment w:val="baseline"/>
        <w:rPr>
          <w:lang w:val="el-GR"/>
        </w:rPr>
      </w:pPr>
      <w:r w:rsidRPr="00D86BD5">
        <w:rPr>
          <w:lang w:val="el-GR"/>
        </w:rPr>
        <w:lastRenderedPageBreak/>
        <w:t>Υπηρεσίες υποστήριξης των Φάσεων Δοκιμαστικής Λειτουργίας</w:t>
      </w:r>
      <w:bookmarkStart w:id="497" w:name="_Toc295143359"/>
      <w:bookmarkStart w:id="498" w:name="_Toc295143524"/>
      <w:bookmarkStart w:id="499" w:name="_Toc295143688"/>
      <w:bookmarkEnd w:id="497"/>
      <w:bookmarkEnd w:id="498"/>
      <w:bookmarkEnd w:id="499"/>
      <w:r w:rsidRPr="00D86BD5">
        <w:rPr>
          <w:lang w:val="el-GR"/>
        </w:rPr>
        <w:t xml:space="preserve">, Πιλοτικής </w:t>
      </w:r>
      <w:bookmarkStart w:id="500" w:name="_Toc295143689"/>
      <w:r w:rsidRPr="00D86BD5">
        <w:rPr>
          <w:lang w:val="el-GR"/>
        </w:rPr>
        <w:t>Λειτουργίας</w:t>
      </w:r>
      <w:bookmarkEnd w:id="500"/>
      <w:r w:rsidRPr="00D86BD5">
        <w:rPr>
          <w:lang w:val="el-GR"/>
        </w:rPr>
        <w:t xml:space="preserve"> και Δοκιμαστικής Παραγωγικής Λειτουργίας.</w:t>
      </w:r>
    </w:p>
    <w:p w14:paraId="30A1271C" w14:textId="77777777" w:rsidR="00686022" w:rsidRPr="00D86BD5" w:rsidRDefault="00686022" w:rsidP="00686022">
      <w:pPr>
        <w:rPr>
          <w:lang w:val="el-GR"/>
        </w:rPr>
      </w:pPr>
    </w:p>
    <w:p w14:paraId="31661AFD" w14:textId="77777777" w:rsidR="00686022" w:rsidRPr="00D86BD5" w:rsidRDefault="00686022" w:rsidP="00686022">
      <w:pPr>
        <w:rPr>
          <w:lang w:val="el-GR"/>
        </w:rPr>
      </w:pPr>
      <w:r w:rsidRPr="00D86BD5">
        <w:rPr>
          <w:lang w:val="el-GR"/>
        </w:rPr>
        <w:t xml:space="preserve">Το Πληροφοριακό σύστημα «Μητρώο Πολιτών» θεσμοθετήθηκε με τον Ν.4483/2017 (ΦΕΚ Α’ 107/31.07.2017) και ειδικότερα στο Μέρος Τέταρτο, άρθρα 115 έως και 124. Τέθηκε σε παραγωγική λειτουργία τον Ιανουάριο του 2018. </w:t>
      </w:r>
    </w:p>
    <w:p w14:paraId="35263021" w14:textId="77777777" w:rsidR="00686022" w:rsidRPr="00D86BD5" w:rsidRDefault="00686022" w:rsidP="00686022">
      <w:pPr>
        <w:rPr>
          <w:lang w:val="el-GR"/>
        </w:rPr>
      </w:pPr>
      <w:r w:rsidRPr="00D86BD5">
        <w:rPr>
          <w:lang w:val="el-GR"/>
        </w:rPr>
        <w:t>Στο πλαίσιο της Εθνικής ψηφιακής στρατηγικής αναδείχθηκε σε ένα από τα πλέον κρίσιμα κεντρικά μητρώα του κράτους και ο ρόλος του διευρύνθηκε μέσω επιμέρους καίριων επεκτάσεων της λειτουργικότητας και της εξωστρέφειάς του, ήτοι:</w:t>
      </w:r>
    </w:p>
    <w:p w14:paraId="15114220"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Δήλωση Γέννησης (επίδομα γέννησης, λοχείας, απόδοση ΑΜΚΑ νεογνού)</w:t>
      </w:r>
    </w:p>
    <w:p w14:paraId="52227AD3"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Άυλο Συναινετικό Διαζύγιο</w:t>
      </w:r>
    </w:p>
    <w:p w14:paraId="0FCEC925"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Πιστοποιητικό Θανάτου</w:t>
      </w:r>
    </w:p>
    <w:p w14:paraId="0B0757C7" w14:textId="77777777" w:rsidR="00686022" w:rsidRPr="00D86BD5" w:rsidRDefault="00686022" w:rsidP="000A6F75">
      <w:pPr>
        <w:numPr>
          <w:ilvl w:val="0"/>
          <w:numId w:val="62"/>
        </w:numPr>
        <w:suppressAutoHyphens w:val="0"/>
        <w:overflowPunct w:val="0"/>
        <w:autoSpaceDE w:val="0"/>
        <w:autoSpaceDN w:val="0"/>
        <w:adjustRightInd w:val="0"/>
        <w:spacing w:after="0"/>
        <w:textAlignment w:val="baseline"/>
        <w:rPr>
          <w:lang w:val="el-GR"/>
        </w:rPr>
      </w:pPr>
      <w:r w:rsidRPr="00D86BD5">
        <w:rPr>
          <w:lang w:val="el-GR"/>
        </w:rPr>
        <w:t>Διαχείριση μεταβολών αστικής και δημοτικής κατάστασης (ΗΔΙΚΑ, ΑΑΔΕ)</w:t>
      </w:r>
    </w:p>
    <w:p w14:paraId="33BF1DC6" w14:textId="77777777" w:rsidR="00686022" w:rsidRPr="00D86BD5" w:rsidRDefault="00686022" w:rsidP="000A6F75">
      <w:pPr>
        <w:numPr>
          <w:ilvl w:val="0"/>
          <w:numId w:val="62"/>
        </w:numPr>
        <w:suppressAutoHyphens w:val="0"/>
        <w:overflowPunct w:val="0"/>
        <w:autoSpaceDE w:val="0"/>
        <w:autoSpaceDN w:val="0"/>
        <w:adjustRightInd w:val="0"/>
        <w:spacing w:after="0"/>
        <w:jc w:val="left"/>
        <w:textAlignment w:val="baseline"/>
        <w:rPr>
          <w:lang w:val="el-GR"/>
        </w:rPr>
      </w:pPr>
      <w:r w:rsidRPr="00D86BD5">
        <w:rPr>
          <w:lang w:val="el-GR"/>
        </w:rPr>
        <w:t>Διάθεση ψηφιακών πιστοποιητικών και ΛΠ</w:t>
      </w:r>
    </w:p>
    <w:p w14:paraId="45E5FC69" w14:textId="77777777" w:rsidR="00686022" w:rsidRPr="00D86BD5" w:rsidRDefault="00686022" w:rsidP="000A6F75">
      <w:pPr>
        <w:numPr>
          <w:ilvl w:val="0"/>
          <w:numId w:val="62"/>
        </w:numPr>
        <w:suppressAutoHyphens w:val="0"/>
        <w:overflowPunct w:val="0"/>
        <w:autoSpaceDE w:val="0"/>
        <w:autoSpaceDN w:val="0"/>
        <w:adjustRightInd w:val="0"/>
        <w:spacing w:after="0"/>
        <w:jc w:val="left"/>
        <w:textAlignment w:val="baseline"/>
        <w:rPr>
          <w:lang w:val="el-GR"/>
        </w:rPr>
      </w:pPr>
      <w:r w:rsidRPr="00D86BD5">
        <w:rPr>
          <w:lang w:val="el-GR"/>
        </w:rPr>
        <w:t>Ψηφιακές δηλώσεις γεγονότων γέννησης</w:t>
      </w:r>
    </w:p>
    <w:p w14:paraId="23112CED" w14:textId="77777777" w:rsidR="00686022" w:rsidRPr="00D86BD5" w:rsidRDefault="00686022" w:rsidP="000A6F75">
      <w:pPr>
        <w:numPr>
          <w:ilvl w:val="0"/>
          <w:numId w:val="62"/>
        </w:numPr>
        <w:suppressAutoHyphens w:val="0"/>
        <w:overflowPunct w:val="0"/>
        <w:autoSpaceDE w:val="0"/>
        <w:autoSpaceDN w:val="0"/>
        <w:adjustRightInd w:val="0"/>
        <w:spacing w:after="0"/>
        <w:jc w:val="left"/>
        <w:textAlignment w:val="baseline"/>
        <w:rPr>
          <w:lang w:val="el-GR"/>
        </w:rPr>
      </w:pPr>
      <w:r w:rsidRPr="00D86BD5">
        <w:rPr>
          <w:lang w:val="el-GR"/>
        </w:rPr>
        <w:t xml:space="preserve">Δίμηνες Εκλογικές Αναθεωρήσεις βάσει αρχείου </w:t>
      </w:r>
      <w:r w:rsidRPr="00D86BD5">
        <w:rPr>
          <w:lang w:val="en-US"/>
        </w:rPr>
        <w:t>access</w:t>
      </w:r>
    </w:p>
    <w:p w14:paraId="64F53F56" w14:textId="77777777" w:rsidR="00686022" w:rsidRPr="00D86BD5" w:rsidRDefault="00686022" w:rsidP="000A6F75">
      <w:pPr>
        <w:numPr>
          <w:ilvl w:val="0"/>
          <w:numId w:val="62"/>
        </w:numPr>
        <w:suppressAutoHyphens w:val="0"/>
        <w:overflowPunct w:val="0"/>
        <w:autoSpaceDE w:val="0"/>
        <w:autoSpaceDN w:val="0"/>
        <w:adjustRightInd w:val="0"/>
        <w:spacing w:after="0"/>
        <w:jc w:val="left"/>
        <w:textAlignment w:val="baseline"/>
        <w:rPr>
          <w:lang w:val="el-GR"/>
        </w:rPr>
      </w:pPr>
      <w:r w:rsidRPr="00D86BD5">
        <w:rPr>
          <w:lang w:val="el-GR"/>
        </w:rPr>
        <w:t>Προσαρμογές για την ένταξη των Προξενείων στο σύστημα</w:t>
      </w:r>
    </w:p>
    <w:p w14:paraId="2F8BABC5" w14:textId="77777777" w:rsidR="00686022" w:rsidRPr="00D86BD5" w:rsidRDefault="00686022" w:rsidP="000A6F75">
      <w:pPr>
        <w:numPr>
          <w:ilvl w:val="0"/>
          <w:numId w:val="62"/>
        </w:numPr>
        <w:suppressAutoHyphens w:val="0"/>
        <w:overflowPunct w:val="0"/>
        <w:autoSpaceDE w:val="0"/>
        <w:autoSpaceDN w:val="0"/>
        <w:adjustRightInd w:val="0"/>
        <w:spacing w:after="0"/>
        <w:jc w:val="left"/>
        <w:textAlignment w:val="baseline"/>
        <w:rPr>
          <w:lang w:val="el-GR"/>
        </w:rPr>
      </w:pPr>
      <w:r w:rsidRPr="00D86BD5">
        <w:rPr>
          <w:lang w:val="el-GR"/>
        </w:rPr>
        <w:t>Ανάπτυξη Λειτουργικότητας Αυτεπάγγελτης αναζήτησης</w:t>
      </w:r>
    </w:p>
    <w:p w14:paraId="1C498321" w14:textId="77777777" w:rsidR="00686022" w:rsidRPr="00D86BD5" w:rsidRDefault="00686022" w:rsidP="00686022">
      <w:pPr>
        <w:pStyle w:val="Default"/>
        <w:jc w:val="both"/>
        <w:rPr>
          <w:rFonts w:ascii="Tahoma" w:hAnsi="Tahoma" w:cs="Tahoma"/>
          <w:color w:val="auto"/>
          <w:sz w:val="22"/>
          <w:szCs w:val="22"/>
        </w:rPr>
      </w:pPr>
      <w:r w:rsidRPr="00D86BD5">
        <w:rPr>
          <w:rFonts w:ascii="Tahoma" w:hAnsi="Tahoma" w:cs="Tahoma"/>
          <w:color w:val="auto"/>
          <w:sz w:val="22"/>
          <w:szCs w:val="22"/>
        </w:rPr>
        <w:t xml:space="preserve"> </w:t>
      </w:r>
    </w:p>
    <w:p w14:paraId="12229580" w14:textId="5774F4B3" w:rsidR="00FC3085" w:rsidRDefault="002B7D7E" w:rsidP="00D84329">
      <w:pPr>
        <w:pStyle w:val="50"/>
        <w:numPr>
          <w:ilvl w:val="2"/>
          <w:numId w:val="16"/>
        </w:numPr>
        <w:rPr>
          <w:rFonts w:eastAsia="SimSun" w:cs="Tahoma"/>
          <w:bCs/>
          <w:lang w:val="el-GR"/>
        </w:rPr>
      </w:pPr>
      <w:bookmarkStart w:id="501" w:name="_Toc122685299"/>
      <w:r w:rsidRPr="00D86BD5">
        <w:rPr>
          <w:rFonts w:eastAsia="SimSun" w:cs="Tahoma"/>
          <w:bCs/>
          <w:lang w:val="el-GR"/>
        </w:rPr>
        <w:t xml:space="preserve">Συνοπτική Περιγραφή των υπηρεσιών και της λειτουργίας του Φορέα Λειτουργία </w:t>
      </w:r>
      <w:r w:rsidR="00C6427F" w:rsidRPr="00D86BD5">
        <w:rPr>
          <w:rFonts w:eastAsia="SimSun" w:cs="Tahoma"/>
          <w:bCs/>
          <w:lang w:val="el-GR"/>
        </w:rPr>
        <w:t>(</w:t>
      </w:r>
      <w:r w:rsidRPr="00D86BD5">
        <w:rPr>
          <w:rFonts w:eastAsia="SimSun" w:cs="Tahoma"/>
          <w:bCs/>
          <w:lang w:val="el-GR"/>
        </w:rPr>
        <w:t>σε σχέση με το αντικείμενο και τις απαιτήσεις του έργου</w:t>
      </w:r>
      <w:r w:rsidR="00C6427F" w:rsidRPr="00D86BD5">
        <w:rPr>
          <w:rFonts w:eastAsia="SimSun" w:cs="Tahoma"/>
          <w:bCs/>
          <w:lang w:val="el-GR"/>
        </w:rPr>
        <w:t>)</w:t>
      </w:r>
      <w:bookmarkEnd w:id="501"/>
    </w:p>
    <w:p w14:paraId="2101A63F" w14:textId="77777777" w:rsidR="00FC3085" w:rsidRPr="00D86BD5" w:rsidRDefault="002B7D7E" w:rsidP="00D84329">
      <w:pPr>
        <w:pStyle w:val="50"/>
        <w:numPr>
          <w:ilvl w:val="2"/>
          <w:numId w:val="16"/>
        </w:numPr>
        <w:rPr>
          <w:rFonts w:eastAsia="SimSun" w:cs="Tahoma"/>
          <w:bCs/>
        </w:rPr>
      </w:pPr>
      <w:bookmarkStart w:id="502" w:name="_Toc122685300"/>
      <w:r w:rsidRPr="00D86BD5">
        <w:rPr>
          <w:rFonts w:eastAsia="SimSun" w:cs="Tahoma"/>
          <w:bCs/>
        </w:rPr>
        <w:t>Πληροφοριακή Υποδομή</w:t>
      </w:r>
      <w:bookmarkEnd w:id="502"/>
      <w:r w:rsidR="00FC3085" w:rsidRPr="00D86BD5">
        <w:rPr>
          <w:rFonts w:eastAsia="SimSun" w:cs="Tahoma"/>
          <w:bCs/>
        </w:rPr>
        <w:t xml:space="preserve"> </w:t>
      </w:r>
    </w:p>
    <w:p w14:paraId="674C05BD" w14:textId="77777777" w:rsidR="00686022" w:rsidRPr="00D86BD5" w:rsidRDefault="00686022" w:rsidP="00686022">
      <w:pPr>
        <w:rPr>
          <w:rFonts w:eastAsia="SimSun"/>
          <w:lang w:val="el-GR"/>
        </w:rPr>
      </w:pPr>
      <w:r w:rsidRPr="00D86BD5">
        <w:rPr>
          <w:rFonts w:eastAsia="SimSun"/>
          <w:lang w:val="el-GR"/>
        </w:rPr>
        <w:t xml:space="preserve">Η κύρια υποδομή του έργου βρίσκεται στο </w:t>
      </w:r>
      <w:r w:rsidRPr="00D86BD5">
        <w:rPr>
          <w:rFonts w:eastAsia="SimSun"/>
        </w:rPr>
        <w:t>Gcloud</w:t>
      </w:r>
      <w:r w:rsidRPr="00D86BD5">
        <w:rPr>
          <w:rFonts w:eastAsia="SimSun"/>
          <w:lang w:val="el-GR"/>
        </w:rPr>
        <w:t xml:space="preserve"> της ΓΓΠΣΔΔ και η εφεδρική βρίσκεται σε </w:t>
      </w:r>
      <w:r w:rsidRPr="00D86BD5">
        <w:rPr>
          <w:rFonts w:eastAsia="SimSun"/>
        </w:rPr>
        <w:t>Computer</w:t>
      </w:r>
      <w:r w:rsidRPr="00D86BD5">
        <w:rPr>
          <w:rFonts w:eastAsia="SimSun"/>
          <w:lang w:val="el-GR"/>
        </w:rPr>
        <w:t xml:space="preserve"> </w:t>
      </w:r>
      <w:r w:rsidRPr="00D86BD5">
        <w:rPr>
          <w:rFonts w:eastAsia="SimSun"/>
        </w:rPr>
        <w:t>Room</w:t>
      </w:r>
      <w:r w:rsidRPr="00D86BD5">
        <w:rPr>
          <w:rFonts w:eastAsia="SimSun"/>
          <w:lang w:val="el-GR"/>
        </w:rPr>
        <w:t xml:space="preserve"> επί της Ευαγγελιστρίας 2, το οποίο υλοποιήθηκε στο πλαίσιο του έργου.</w:t>
      </w:r>
    </w:p>
    <w:p w14:paraId="6A85019E" w14:textId="27267A8C" w:rsidR="00686022" w:rsidRPr="00D86BD5" w:rsidRDefault="00686022" w:rsidP="00686022">
      <w:pPr>
        <w:rPr>
          <w:rFonts w:eastAsia="SimSun"/>
          <w:lang w:val="el-GR"/>
        </w:rPr>
      </w:pPr>
      <w:r w:rsidRPr="00D86BD5">
        <w:rPr>
          <w:rFonts w:eastAsia="SimSun"/>
          <w:lang w:val="el-GR"/>
        </w:rPr>
        <w:t>Συνολικά, οι υφιστάμενες πληροφοριακές υποδομές της κύριας και της εφεδρικής εγκατάστασης αποτυπώνονται στους κάτωθι πίνακες :</w:t>
      </w:r>
    </w:p>
    <w:p w14:paraId="00EE161C" w14:textId="2FDB5BA3" w:rsidR="00D86BD5" w:rsidRPr="00D86BD5" w:rsidRDefault="00D86BD5" w:rsidP="00D84329">
      <w:pPr>
        <w:pStyle w:val="50"/>
        <w:numPr>
          <w:ilvl w:val="3"/>
          <w:numId w:val="16"/>
        </w:numPr>
        <w:rPr>
          <w:rFonts w:eastAsia="SimSun" w:cs="Tahoma"/>
          <w:bCs/>
        </w:rPr>
      </w:pPr>
      <w:bookmarkStart w:id="503" w:name="_Toc122685301"/>
      <w:r>
        <w:rPr>
          <w:rFonts w:eastAsia="SimSun" w:cs="Tahoma"/>
          <w:bCs/>
          <w:lang w:val="el-GR"/>
        </w:rPr>
        <w:t>Κύρια Υποδομή</w:t>
      </w:r>
      <w:bookmarkEnd w:id="503"/>
    </w:p>
    <w:p w14:paraId="48D2E8AB" w14:textId="77777777" w:rsidR="00D86BD5" w:rsidRPr="00D86BD5" w:rsidRDefault="00D86BD5" w:rsidP="00D86BD5">
      <w:pPr>
        <w:rPr>
          <w:lang w:val="el-GR"/>
        </w:rPr>
      </w:pPr>
      <w:r w:rsidRPr="00D86BD5">
        <w:rPr>
          <w:lang w:val="el-GR"/>
        </w:rPr>
        <w:t xml:space="preserve">Το περιβάλλον </w:t>
      </w:r>
      <w:r w:rsidRPr="00D86BD5">
        <w:rPr>
          <w:lang w:val="en-US"/>
        </w:rPr>
        <w:t>G</w:t>
      </w:r>
      <w:r w:rsidRPr="00D86BD5">
        <w:rPr>
          <w:lang w:val="el-GR"/>
        </w:rPr>
        <w:t>-</w:t>
      </w:r>
      <w:r w:rsidRPr="00D86BD5">
        <w:rPr>
          <w:lang w:val="en-US"/>
        </w:rPr>
        <w:t>Cloud</w:t>
      </w:r>
      <w:r w:rsidRPr="00D86BD5">
        <w:rPr>
          <w:lang w:val="el-GR"/>
        </w:rPr>
        <w:t xml:space="preserve"> βασίζεται και χρησιμοποιεί για την παροχή </w:t>
      </w:r>
      <w:r w:rsidRPr="00D86BD5">
        <w:rPr>
          <w:lang w:val="en-US"/>
        </w:rPr>
        <w:t>VM</w:t>
      </w:r>
      <w:r w:rsidRPr="00D86BD5">
        <w:rPr>
          <w:lang w:val="el-GR"/>
        </w:rPr>
        <w:t xml:space="preserve"> στο λογισμικό </w:t>
      </w:r>
      <w:r w:rsidRPr="00D86BD5">
        <w:rPr>
          <w:lang w:val="en-US"/>
        </w:rPr>
        <w:t>virtualization</w:t>
      </w:r>
      <w:r w:rsidRPr="00D86BD5">
        <w:rPr>
          <w:lang w:val="el-GR"/>
        </w:rPr>
        <w:t xml:space="preserve"> </w:t>
      </w:r>
      <w:r w:rsidRPr="00D86BD5">
        <w:rPr>
          <w:lang w:val="en-US"/>
        </w:rPr>
        <w:t>VMWare</w:t>
      </w:r>
      <w:r w:rsidRPr="00D86BD5">
        <w:rPr>
          <w:lang w:val="el-GR"/>
        </w:rPr>
        <w:t xml:space="preserve"> και μέσω αυτού έχουν διαμορφωθούν </w:t>
      </w:r>
      <w:r w:rsidRPr="00D86BD5">
        <w:rPr>
          <w:lang w:val="en-US"/>
        </w:rPr>
        <w:t>VMs</w:t>
      </w:r>
      <w:r w:rsidRPr="00D86BD5">
        <w:rPr>
          <w:lang w:val="el-GR"/>
        </w:rPr>
        <w:t>.</w:t>
      </w:r>
    </w:p>
    <w:p w14:paraId="28C29A5A" w14:textId="4E9145AC" w:rsidR="00D86BD5" w:rsidRPr="00D86BD5" w:rsidRDefault="00D86BD5" w:rsidP="00FE3E17">
      <w:pPr>
        <w:rPr>
          <w:lang w:val="el-GR"/>
        </w:rPr>
      </w:pPr>
      <w:r w:rsidRPr="00D86BD5">
        <w:rPr>
          <w:lang w:val="el-GR"/>
        </w:rPr>
        <w:t xml:space="preserve">Στον πίνακα που ακολουθεί αποτυπώνονται τα </w:t>
      </w:r>
      <w:r w:rsidRPr="00D86BD5">
        <w:rPr>
          <w:lang w:val="en-US"/>
        </w:rPr>
        <w:t>VMs</w:t>
      </w:r>
      <w:r w:rsidRPr="00D86BD5">
        <w:rPr>
          <w:lang w:val="el-GR"/>
        </w:rPr>
        <w:t xml:space="preserve"> στα οποία έχουν εγκατασταθεί αδειοδοτημένα λογισμικά </w:t>
      </w:r>
      <w:r w:rsidRPr="00D86BD5">
        <w:rPr>
          <w:lang w:val="en-US"/>
        </w:rPr>
        <w:t>Or</w:t>
      </w:r>
      <w:r w:rsidRPr="00D86BD5">
        <w:t>acle</w:t>
      </w:r>
      <w:r w:rsidRPr="00D86BD5">
        <w:rPr>
          <w:lang w:val="el-GR"/>
        </w:rPr>
        <w:t xml:space="preserve"> όπου φαίνεται και η αντίστοιχη δέσμευση/χρήση πόρων.</w:t>
      </w:r>
    </w:p>
    <w:tbl>
      <w:tblPr>
        <w:tblW w:w="100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9"/>
        <w:gridCol w:w="850"/>
        <w:gridCol w:w="709"/>
        <w:gridCol w:w="851"/>
        <w:gridCol w:w="850"/>
        <w:gridCol w:w="1134"/>
        <w:gridCol w:w="3695"/>
      </w:tblGrid>
      <w:tr w:rsidR="000E2E0A" w:rsidRPr="00FE3E17" w14:paraId="2F07C0B5" w14:textId="77777777" w:rsidTr="000E2E0A">
        <w:trPr>
          <w:trHeight w:val="828"/>
          <w:tblHeader/>
        </w:trPr>
        <w:tc>
          <w:tcPr>
            <w:tcW w:w="1276" w:type="dxa"/>
            <w:shd w:val="clear" w:color="000000" w:fill="632423"/>
            <w:vAlign w:val="center"/>
            <w:hideMark/>
          </w:tcPr>
          <w:p w14:paraId="4CA827A4" w14:textId="77777777" w:rsidR="00D86BD5" w:rsidRPr="00FE3E17" w:rsidRDefault="00D86BD5" w:rsidP="006D2EE3">
            <w:pPr>
              <w:spacing w:after="0"/>
              <w:jc w:val="center"/>
              <w:rPr>
                <w:color w:val="FFFFFF"/>
                <w:sz w:val="18"/>
                <w:szCs w:val="18"/>
                <w:lang w:eastAsia="el-GR"/>
              </w:rPr>
            </w:pPr>
            <w:r w:rsidRPr="00FE3E17">
              <w:rPr>
                <w:bCs/>
                <w:color w:val="FFFFFF"/>
                <w:sz w:val="18"/>
                <w:szCs w:val="18"/>
                <w:lang w:eastAsia="el-GR"/>
              </w:rPr>
              <w:t>Επίπεδο</w:t>
            </w:r>
          </w:p>
        </w:tc>
        <w:tc>
          <w:tcPr>
            <w:tcW w:w="709" w:type="dxa"/>
            <w:shd w:val="clear" w:color="000000" w:fill="632423"/>
            <w:vAlign w:val="center"/>
            <w:hideMark/>
          </w:tcPr>
          <w:p w14:paraId="6A059A37" w14:textId="77777777" w:rsidR="00D86BD5" w:rsidRPr="00FE3E17" w:rsidRDefault="00D86BD5" w:rsidP="006D2EE3">
            <w:pPr>
              <w:spacing w:after="0"/>
              <w:jc w:val="center"/>
              <w:rPr>
                <w:color w:val="FFFFFF"/>
                <w:sz w:val="18"/>
                <w:szCs w:val="18"/>
                <w:lang w:eastAsia="el-GR"/>
              </w:rPr>
            </w:pPr>
            <w:r w:rsidRPr="00FE3E17">
              <w:rPr>
                <w:color w:val="FFFFFF"/>
                <w:sz w:val="18"/>
                <w:szCs w:val="18"/>
                <w:lang w:eastAsia="el-GR"/>
              </w:rPr>
              <w:t>No VMs</w:t>
            </w:r>
          </w:p>
        </w:tc>
        <w:tc>
          <w:tcPr>
            <w:tcW w:w="850" w:type="dxa"/>
            <w:shd w:val="clear" w:color="000000" w:fill="632423"/>
            <w:vAlign w:val="center"/>
          </w:tcPr>
          <w:p w14:paraId="73FA0F70" w14:textId="77777777" w:rsidR="00D86BD5" w:rsidRPr="00FE3E17" w:rsidRDefault="00D86BD5" w:rsidP="006D2EE3">
            <w:pPr>
              <w:spacing w:after="0"/>
              <w:jc w:val="center"/>
              <w:rPr>
                <w:color w:val="FFFFFF"/>
                <w:sz w:val="18"/>
                <w:szCs w:val="18"/>
                <w:lang w:eastAsia="el-GR"/>
              </w:rPr>
            </w:pPr>
            <w:r w:rsidRPr="00FE3E17">
              <w:rPr>
                <w:bCs/>
                <w:color w:val="FFFFFF"/>
                <w:sz w:val="18"/>
                <w:szCs w:val="18"/>
                <w:lang w:eastAsia="el-GR"/>
              </w:rPr>
              <w:t>Cores per VM</w:t>
            </w:r>
          </w:p>
        </w:tc>
        <w:tc>
          <w:tcPr>
            <w:tcW w:w="709" w:type="dxa"/>
            <w:shd w:val="clear" w:color="000000" w:fill="632423"/>
            <w:vAlign w:val="center"/>
            <w:hideMark/>
          </w:tcPr>
          <w:p w14:paraId="5B2F2543" w14:textId="77777777" w:rsidR="00D86BD5" w:rsidRPr="00FE3E17" w:rsidRDefault="00D86BD5" w:rsidP="006D2EE3">
            <w:pPr>
              <w:spacing w:after="0"/>
              <w:jc w:val="center"/>
              <w:rPr>
                <w:color w:val="FFFFFF"/>
                <w:sz w:val="18"/>
                <w:szCs w:val="18"/>
                <w:lang w:eastAsia="el-GR"/>
              </w:rPr>
            </w:pPr>
            <w:r w:rsidRPr="00FE3E17">
              <w:rPr>
                <w:color w:val="FFFFFF"/>
                <w:sz w:val="18"/>
                <w:szCs w:val="18"/>
                <w:lang w:eastAsia="el-GR"/>
              </w:rPr>
              <w:t>Total Cores</w:t>
            </w:r>
          </w:p>
        </w:tc>
        <w:tc>
          <w:tcPr>
            <w:tcW w:w="851" w:type="dxa"/>
            <w:shd w:val="clear" w:color="000000" w:fill="632423"/>
            <w:vAlign w:val="center"/>
          </w:tcPr>
          <w:p w14:paraId="3AB552A2" w14:textId="77777777" w:rsidR="00D86BD5" w:rsidRPr="00FE3E17" w:rsidRDefault="00D86BD5" w:rsidP="006D2EE3">
            <w:pPr>
              <w:spacing w:after="0"/>
              <w:jc w:val="center"/>
              <w:rPr>
                <w:color w:val="FFFFFF"/>
                <w:sz w:val="18"/>
                <w:szCs w:val="18"/>
                <w:lang w:eastAsia="el-GR"/>
              </w:rPr>
            </w:pPr>
            <w:r w:rsidRPr="00FE3E17">
              <w:rPr>
                <w:bCs/>
                <w:color w:val="FFFFFF"/>
                <w:sz w:val="18"/>
                <w:szCs w:val="18"/>
                <w:lang w:val="en-US" w:eastAsia="el-GR"/>
              </w:rPr>
              <w:t>v</w:t>
            </w:r>
            <w:r w:rsidRPr="00FE3E17">
              <w:rPr>
                <w:bCs/>
                <w:color w:val="FFFFFF"/>
                <w:sz w:val="18"/>
                <w:szCs w:val="18"/>
                <w:lang w:eastAsia="el-GR"/>
              </w:rPr>
              <w:t>Cores per VM</w:t>
            </w:r>
          </w:p>
        </w:tc>
        <w:tc>
          <w:tcPr>
            <w:tcW w:w="850" w:type="dxa"/>
            <w:shd w:val="clear" w:color="000000" w:fill="632423"/>
            <w:vAlign w:val="center"/>
            <w:hideMark/>
          </w:tcPr>
          <w:p w14:paraId="592FDBC7" w14:textId="77777777" w:rsidR="00D86BD5" w:rsidRPr="00FE3E17" w:rsidRDefault="00D86BD5" w:rsidP="006D2EE3">
            <w:pPr>
              <w:spacing w:after="0"/>
              <w:jc w:val="center"/>
              <w:rPr>
                <w:color w:val="FFFFFF"/>
                <w:sz w:val="18"/>
                <w:szCs w:val="18"/>
                <w:lang w:eastAsia="el-GR"/>
              </w:rPr>
            </w:pPr>
            <w:r w:rsidRPr="00FE3E17">
              <w:rPr>
                <w:bCs/>
                <w:color w:val="FFFFFF"/>
                <w:sz w:val="18"/>
                <w:szCs w:val="18"/>
                <w:lang w:val="en-US" w:eastAsia="el-GR"/>
              </w:rPr>
              <w:t>RAM</w:t>
            </w:r>
            <w:r w:rsidRPr="00FE3E17">
              <w:rPr>
                <w:bCs/>
                <w:color w:val="FFFFFF"/>
                <w:sz w:val="18"/>
                <w:szCs w:val="18"/>
                <w:lang w:eastAsia="el-GR"/>
              </w:rPr>
              <w:t xml:space="preserve"> per </w:t>
            </w:r>
            <w:r w:rsidRPr="00FE3E17">
              <w:rPr>
                <w:bCs/>
                <w:color w:val="FFFFFF"/>
                <w:sz w:val="18"/>
                <w:szCs w:val="18"/>
                <w:lang w:val="en-US" w:eastAsia="el-GR"/>
              </w:rPr>
              <w:t>VM</w:t>
            </w:r>
            <w:r w:rsidRPr="00FE3E17">
              <w:rPr>
                <w:bCs/>
                <w:color w:val="FFFFFF"/>
                <w:sz w:val="18"/>
                <w:szCs w:val="18"/>
                <w:lang w:eastAsia="el-GR"/>
              </w:rPr>
              <w:t xml:space="preserve"> (GB)</w:t>
            </w:r>
          </w:p>
        </w:tc>
        <w:tc>
          <w:tcPr>
            <w:tcW w:w="1134" w:type="dxa"/>
            <w:shd w:val="clear" w:color="000000" w:fill="632423"/>
            <w:vAlign w:val="center"/>
            <w:hideMark/>
          </w:tcPr>
          <w:p w14:paraId="1C0F53B6" w14:textId="77777777" w:rsidR="00D86BD5" w:rsidRPr="00FE3E17" w:rsidRDefault="00D86BD5" w:rsidP="006D2EE3">
            <w:pPr>
              <w:spacing w:after="0"/>
              <w:jc w:val="center"/>
              <w:rPr>
                <w:color w:val="FFFFFF"/>
                <w:sz w:val="18"/>
                <w:szCs w:val="18"/>
                <w:lang w:eastAsia="el-GR"/>
              </w:rPr>
            </w:pPr>
            <w:r w:rsidRPr="00FE3E17">
              <w:rPr>
                <w:color w:val="FFFFFF"/>
                <w:sz w:val="18"/>
                <w:szCs w:val="18"/>
                <w:lang w:eastAsia="el-GR"/>
              </w:rPr>
              <w:t xml:space="preserve">Total </w:t>
            </w:r>
            <w:r w:rsidRPr="00FE3E17">
              <w:rPr>
                <w:color w:val="FFFFFF"/>
                <w:sz w:val="18"/>
                <w:szCs w:val="18"/>
                <w:lang w:val="en-US" w:eastAsia="el-GR"/>
              </w:rPr>
              <w:t>RAM</w:t>
            </w:r>
            <w:r w:rsidRPr="00FE3E17">
              <w:rPr>
                <w:color w:val="FFFFFF"/>
                <w:sz w:val="18"/>
                <w:szCs w:val="18"/>
                <w:lang w:eastAsia="el-GR"/>
              </w:rPr>
              <w:br/>
              <w:t>(GB)</w:t>
            </w:r>
          </w:p>
        </w:tc>
        <w:tc>
          <w:tcPr>
            <w:tcW w:w="3695" w:type="dxa"/>
            <w:shd w:val="clear" w:color="000000" w:fill="632423"/>
            <w:vAlign w:val="center"/>
            <w:hideMark/>
          </w:tcPr>
          <w:p w14:paraId="130B2E9C" w14:textId="77777777" w:rsidR="00D86BD5" w:rsidRPr="00FE3E17" w:rsidRDefault="00D86BD5" w:rsidP="006D2EE3">
            <w:pPr>
              <w:spacing w:after="0"/>
              <w:jc w:val="center"/>
              <w:rPr>
                <w:color w:val="FFFFFF"/>
                <w:sz w:val="18"/>
                <w:szCs w:val="18"/>
                <w:lang w:eastAsia="el-GR"/>
              </w:rPr>
            </w:pPr>
            <w:r w:rsidRPr="00FE3E17">
              <w:rPr>
                <w:color w:val="FFFFFF"/>
                <w:sz w:val="18"/>
                <w:szCs w:val="18"/>
                <w:lang w:eastAsia="el-GR"/>
              </w:rPr>
              <w:t>Software</w:t>
            </w:r>
          </w:p>
        </w:tc>
      </w:tr>
      <w:tr w:rsidR="000E2E0A" w:rsidRPr="00FE3E17" w14:paraId="60E5F554" w14:textId="77777777" w:rsidTr="000E2E0A">
        <w:trPr>
          <w:trHeight w:val="507"/>
        </w:trPr>
        <w:tc>
          <w:tcPr>
            <w:tcW w:w="1276" w:type="dxa"/>
            <w:shd w:val="clear" w:color="auto" w:fill="auto"/>
            <w:vAlign w:val="center"/>
            <w:hideMark/>
          </w:tcPr>
          <w:p w14:paraId="5778B5C5"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Database / Repos</w:t>
            </w:r>
          </w:p>
        </w:tc>
        <w:tc>
          <w:tcPr>
            <w:tcW w:w="709" w:type="dxa"/>
            <w:shd w:val="clear" w:color="auto" w:fill="auto"/>
            <w:vAlign w:val="center"/>
            <w:hideMark/>
          </w:tcPr>
          <w:p w14:paraId="4CE2347C"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3</w:t>
            </w:r>
          </w:p>
        </w:tc>
        <w:tc>
          <w:tcPr>
            <w:tcW w:w="850" w:type="dxa"/>
            <w:vAlign w:val="center"/>
          </w:tcPr>
          <w:p w14:paraId="1D0464CC"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shd w:val="clear" w:color="auto" w:fill="auto"/>
            <w:vAlign w:val="center"/>
            <w:hideMark/>
          </w:tcPr>
          <w:p w14:paraId="4C9BA13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12</w:t>
            </w:r>
          </w:p>
        </w:tc>
        <w:tc>
          <w:tcPr>
            <w:tcW w:w="851" w:type="dxa"/>
            <w:vAlign w:val="center"/>
          </w:tcPr>
          <w:p w14:paraId="098513FA" w14:textId="77777777" w:rsidR="00D86BD5" w:rsidRPr="00FE3E17" w:rsidRDefault="00D86BD5" w:rsidP="006D2EE3">
            <w:pPr>
              <w:spacing w:after="0"/>
              <w:jc w:val="center"/>
              <w:rPr>
                <w:color w:val="000000"/>
                <w:sz w:val="18"/>
                <w:szCs w:val="18"/>
                <w:lang w:eastAsia="el-GR"/>
              </w:rPr>
            </w:pPr>
            <w:r w:rsidRPr="00FE3E17">
              <w:rPr>
                <w:color w:val="000000"/>
                <w:sz w:val="18"/>
                <w:szCs w:val="18"/>
                <w:lang w:val="en-US" w:eastAsia="el-GR"/>
              </w:rPr>
              <w:t>8</w:t>
            </w:r>
          </w:p>
        </w:tc>
        <w:tc>
          <w:tcPr>
            <w:tcW w:w="850" w:type="dxa"/>
            <w:shd w:val="clear" w:color="auto" w:fill="auto"/>
            <w:vAlign w:val="center"/>
            <w:hideMark/>
          </w:tcPr>
          <w:p w14:paraId="515C127F"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24</w:t>
            </w:r>
          </w:p>
        </w:tc>
        <w:tc>
          <w:tcPr>
            <w:tcW w:w="1134" w:type="dxa"/>
            <w:shd w:val="clear" w:color="auto" w:fill="auto"/>
            <w:vAlign w:val="center"/>
            <w:hideMark/>
          </w:tcPr>
          <w:p w14:paraId="543E6036"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72</w:t>
            </w:r>
          </w:p>
        </w:tc>
        <w:tc>
          <w:tcPr>
            <w:tcW w:w="3695" w:type="dxa"/>
            <w:shd w:val="clear" w:color="auto" w:fill="auto"/>
            <w:vAlign w:val="center"/>
            <w:hideMark/>
          </w:tcPr>
          <w:p w14:paraId="77FDDBCB" w14:textId="77777777" w:rsidR="00D86BD5" w:rsidRPr="00FE3E17" w:rsidRDefault="00D86BD5" w:rsidP="006D2EE3">
            <w:pPr>
              <w:spacing w:after="0"/>
              <w:jc w:val="left"/>
              <w:rPr>
                <w:color w:val="000000"/>
                <w:sz w:val="18"/>
                <w:szCs w:val="18"/>
                <w:lang w:val="en-US" w:eastAsia="el-GR"/>
              </w:rPr>
            </w:pPr>
            <w:r w:rsidRPr="00FE3E17">
              <w:rPr>
                <w:color w:val="000000"/>
                <w:sz w:val="18"/>
                <w:szCs w:val="18"/>
                <w:lang w:val="en-US" w:eastAsia="el-GR"/>
              </w:rPr>
              <w:t>Oracle DB EE, Tuning, Diagnostics, Partitioning, RAC, Active DG</w:t>
            </w:r>
          </w:p>
        </w:tc>
      </w:tr>
      <w:tr w:rsidR="000E2E0A" w:rsidRPr="00FE3E17" w14:paraId="1D2C0E30" w14:textId="77777777" w:rsidTr="000E2E0A">
        <w:trPr>
          <w:trHeight w:val="291"/>
        </w:trPr>
        <w:tc>
          <w:tcPr>
            <w:tcW w:w="1276" w:type="dxa"/>
            <w:shd w:val="clear" w:color="auto" w:fill="auto"/>
            <w:vAlign w:val="center"/>
            <w:hideMark/>
          </w:tcPr>
          <w:p w14:paraId="710177A5"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Application</w:t>
            </w:r>
          </w:p>
        </w:tc>
        <w:tc>
          <w:tcPr>
            <w:tcW w:w="709" w:type="dxa"/>
            <w:shd w:val="clear" w:color="auto" w:fill="auto"/>
            <w:vAlign w:val="center"/>
            <w:hideMark/>
          </w:tcPr>
          <w:p w14:paraId="6057F6DE"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w:t>
            </w:r>
          </w:p>
        </w:tc>
        <w:tc>
          <w:tcPr>
            <w:tcW w:w="850" w:type="dxa"/>
            <w:vAlign w:val="center"/>
          </w:tcPr>
          <w:p w14:paraId="29A67B4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w:t>
            </w:r>
          </w:p>
        </w:tc>
        <w:tc>
          <w:tcPr>
            <w:tcW w:w="709" w:type="dxa"/>
            <w:shd w:val="clear" w:color="auto" w:fill="auto"/>
            <w:vAlign w:val="center"/>
            <w:hideMark/>
          </w:tcPr>
          <w:p w14:paraId="72D49B26"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851" w:type="dxa"/>
            <w:vAlign w:val="center"/>
          </w:tcPr>
          <w:p w14:paraId="6150F5C4"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850" w:type="dxa"/>
            <w:shd w:val="clear" w:color="auto" w:fill="auto"/>
            <w:vAlign w:val="center"/>
            <w:hideMark/>
          </w:tcPr>
          <w:p w14:paraId="79F14EDE"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1134" w:type="dxa"/>
            <w:shd w:val="clear" w:color="auto" w:fill="auto"/>
            <w:vAlign w:val="center"/>
            <w:hideMark/>
          </w:tcPr>
          <w:p w14:paraId="396BA5B7"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16</w:t>
            </w:r>
          </w:p>
        </w:tc>
        <w:tc>
          <w:tcPr>
            <w:tcW w:w="3695" w:type="dxa"/>
            <w:shd w:val="clear" w:color="auto" w:fill="auto"/>
            <w:vAlign w:val="center"/>
            <w:hideMark/>
          </w:tcPr>
          <w:p w14:paraId="71C13C1D" w14:textId="77777777" w:rsidR="00D86BD5" w:rsidRPr="00FE3E17" w:rsidRDefault="00D86BD5" w:rsidP="006D2EE3">
            <w:pPr>
              <w:spacing w:after="0"/>
              <w:jc w:val="left"/>
              <w:rPr>
                <w:color w:val="000000"/>
                <w:sz w:val="18"/>
                <w:szCs w:val="18"/>
                <w:lang w:val="en-US" w:eastAsia="el-GR"/>
              </w:rPr>
            </w:pPr>
            <w:r w:rsidRPr="00FE3E17">
              <w:rPr>
                <w:color w:val="000000"/>
                <w:sz w:val="18"/>
                <w:szCs w:val="18"/>
                <w:lang w:val="en-US" w:eastAsia="el-GR"/>
              </w:rPr>
              <w:t>Internet Application Server EE/ ΟΑΜ</w:t>
            </w:r>
          </w:p>
        </w:tc>
      </w:tr>
      <w:tr w:rsidR="000E2E0A" w:rsidRPr="00FE3E17" w14:paraId="60A8BD54" w14:textId="77777777" w:rsidTr="000E2E0A">
        <w:trPr>
          <w:trHeight w:val="279"/>
        </w:trPr>
        <w:tc>
          <w:tcPr>
            <w:tcW w:w="1276" w:type="dxa"/>
            <w:shd w:val="clear" w:color="auto" w:fill="auto"/>
            <w:vAlign w:val="center"/>
            <w:hideMark/>
          </w:tcPr>
          <w:p w14:paraId="3E28FF69"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Application</w:t>
            </w:r>
          </w:p>
        </w:tc>
        <w:tc>
          <w:tcPr>
            <w:tcW w:w="709" w:type="dxa"/>
            <w:shd w:val="clear" w:color="auto" w:fill="auto"/>
            <w:vAlign w:val="center"/>
            <w:hideMark/>
          </w:tcPr>
          <w:p w14:paraId="45DB2CEC"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850" w:type="dxa"/>
            <w:vAlign w:val="center"/>
          </w:tcPr>
          <w:p w14:paraId="0457220B"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shd w:val="clear" w:color="auto" w:fill="auto"/>
            <w:vAlign w:val="center"/>
            <w:hideMark/>
          </w:tcPr>
          <w:p w14:paraId="1DC1BE57"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16</w:t>
            </w:r>
          </w:p>
        </w:tc>
        <w:tc>
          <w:tcPr>
            <w:tcW w:w="851" w:type="dxa"/>
            <w:vAlign w:val="center"/>
          </w:tcPr>
          <w:p w14:paraId="2CAFC7E1" w14:textId="77777777" w:rsidR="00D86BD5" w:rsidRPr="00FE3E17" w:rsidRDefault="00D86BD5" w:rsidP="006D2EE3">
            <w:pPr>
              <w:spacing w:after="0"/>
              <w:jc w:val="center"/>
              <w:rPr>
                <w:color w:val="000000"/>
                <w:sz w:val="18"/>
                <w:szCs w:val="18"/>
                <w:lang w:val="en-US" w:eastAsia="el-GR"/>
              </w:rPr>
            </w:pPr>
            <w:r w:rsidRPr="00FE3E17">
              <w:rPr>
                <w:color w:val="000000"/>
                <w:sz w:val="18"/>
                <w:szCs w:val="18"/>
                <w:lang w:val="en-US" w:eastAsia="el-GR"/>
              </w:rPr>
              <w:t>8</w:t>
            </w:r>
          </w:p>
        </w:tc>
        <w:tc>
          <w:tcPr>
            <w:tcW w:w="850" w:type="dxa"/>
            <w:shd w:val="clear" w:color="auto" w:fill="auto"/>
            <w:vAlign w:val="center"/>
            <w:hideMark/>
          </w:tcPr>
          <w:p w14:paraId="6E93C605"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16</w:t>
            </w:r>
          </w:p>
        </w:tc>
        <w:tc>
          <w:tcPr>
            <w:tcW w:w="1134" w:type="dxa"/>
            <w:shd w:val="clear" w:color="auto" w:fill="auto"/>
            <w:vAlign w:val="center"/>
            <w:hideMark/>
          </w:tcPr>
          <w:p w14:paraId="3620B25E"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64</w:t>
            </w:r>
          </w:p>
        </w:tc>
        <w:tc>
          <w:tcPr>
            <w:tcW w:w="3695" w:type="dxa"/>
            <w:shd w:val="clear" w:color="auto" w:fill="auto"/>
            <w:vAlign w:val="center"/>
            <w:hideMark/>
          </w:tcPr>
          <w:p w14:paraId="1F678011" w14:textId="77777777" w:rsidR="00D86BD5" w:rsidRPr="00FE3E17" w:rsidRDefault="00D86BD5" w:rsidP="006D2EE3">
            <w:pPr>
              <w:spacing w:after="0"/>
              <w:jc w:val="left"/>
              <w:rPr>
                <w:color w:val="000000"/>
                <w:sz w:val="18"/>
                <w:szCs w:val="18"/>
                <w:lang w:eastAsia="el-GR"/>
              </w:rPr>
            </w:pPr>
            <w:r w:rsidRPr="00FE3E17">
              <w:rPr>
                <w:color w:val="000000"/>
                <w:sz w:val="18"/>
                <w:szCs w:val="18"/>
                <w:lang w:val="en-US" w:eastAsia="el-GR"/>
              </w:rPr>
              <w:t>Oracle Web Logic EE</w:t>
            </w:r>
          </w:p>
        </w:tc>
      </w:tr>
      <w:tr w:rsidR="000E2E0A" w:rsidRPr="00FE3E17" w14:paraId="63212E5A" w14:textId="77777777" w:rsidTr="000E2E0A">
        <w:trPr>
          <w:trHeight w:val="312"/>
        </w:trPr>
        <w:tc>
          <w:tcPr>
            <w:tcW w:w="1276" w:type="dxa"/>
            <w:shd w:val="clear" w:color="auto" w:fill="auto"/>
            <w:vAlign w:val="center"/>
            <w:hideMark/>
          </w:tcPr>
          <w:p w14:paraId="44741F59"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Application</w:t>
            </w:r>
          </w:p>
        </w:tc>
        <w:tc>
          <w:tcPr>
            <w:tcW w:w="709" w:type="dxa"/>
            <w:shd w:val="clear" w:color="auto" w:fill="auto"/>
            <w:vAlign w:val="center"/>
            <w:hideMark/>
          </w:tcPr>
          <w:p w14:paraId="35E37F63"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w:t>
            </w:r>
          </w:p>
        </w:tc>
        <w:tc>
          <w:tcPr>
            <w:tcW w:w="850" w:type="dxa"/>
            <w:vAlign w:val="center"/>
          </w:tcPr>
          <w:p w14:paraId="739ABB93"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shd w:val="clear" w:color="auto" w:fill="auto"/>
            <w:vAlign w:val="center"/>
            <w:hideMark/>
          </w:tcPr>
          <w:p w14:paraId="121AE29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851" w:type="dxa"/>
            <w:vAlign w:val="center"/>
          </w:tcPr>
          <w:p w14:paraId="2C73EC83"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850" w:type="dxa"/>
            <w:shd w:val="clear" w:color="auto" w:fill="auto"/>
            <w:vAlign w:val="center"/>
            <w:hideMark/>
          </w:tcPr>
          <w:p w14:paraId="76452AC3"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16</w:t>
            </w:r>
          </w:p>
        </w:tc>
        <w:tc>
          <w:tcPr>
            <w:tcW w:w="1134" w:type="dxa"/>
            <w:shd w:val="clear" w:color="auto" w:fill="auto"/>
            <w:vAlign w:val="center"/>
            <w:hideMark/>
          </w:tcPr>
          <w:p w14:paraId="56867E7D"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32</w:t>
            </w:r>
          </w:p>
        </w:tc>
        <w:tc>
          <w:tcPr>
            <w:tcW w:w="3695" w:type="dxa"/>
            <w:shd w:val="clear" w:color="auto" w:fill="auto"/>
            <w:vAlign w:val="center"/>
            <w:hideMark/>
          </w:tcPr>
          <w:p w14:paraId="00AF60CC"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Web Logic Suite &amp; BPEL</w:t>
            </w:r>
          </w:p>
        </w:tc>
      </w:tr>
      <w:tr w:rsidR="000E2E0A" w:rsidRPr="00FE3E17" w14:paraId="2A45D20F" w14:textId="77777777" w:rsidTr="000E2E0A">
        <w:trPr>
          <w:trHeight w:val="312"/>
        </w:trPr>
        <w:tc>
          <w:tcPr>
            <w:tcW w:w="1276" w:type="dxa"/>
            <w:shd w:val="clear" w:color="auto" w:fill="auto"/>
            <w:vAlign w:val="center"/>
            <w:hideMark/>
          </w:tcPr>
          <w:p w14:paraId="0AFC0E0A"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Application</w:t>
            </w:r>
          </w:p>
        </w:tc>
        <w:tc>
          <w:tcPr>
            <w:tcW w:w="709" w:type="dxa"/>
            <w:shd w:val="clear" w:color="auto" w:fill="auto"/>
            <w:vAlign w:val="center"/>
            <w:hideMark/>
          </w:tcPr>
          <w:p w14:paraId="02B33E53"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 + 1</w:t>
            </w:r>
          </w:p>
        </w:tc>
        <w:tc>
          <w:tcPr>
            <w:tcW w:w="850" w:type="dxa"/>
            <w:vAlign w:val="center"/>
          </w:tcPr>
          <w:p w14:paraId="316A9B78"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shd w:val="clear" w:color="auto" w:fill="auto"/>
            <w:vAlign w:val="center"/>
            <w:hideMark/>
          </w:tcPr>
          <w:p w14:paraId="61DB0F9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851" w:type="dxa"/>
            <w:vAlign w:val="center"/>
          </w:tcPr>
          <w:p w14:paraId="2BF282F4" w14:textId="77777777" w:rsidR="00D86BD5" w:rsidRPr="00FE3E17" w:rsidRDefault="00D86BD5" w:rsidP="006D2EE3">
            <w:pPr>
              <w:spacing w:after="0"/>
              <w:jc w:val="center"/>
              <w:rPr>
                <w:color w:val="000000"/>
                <w:sz w:val="18"/>
                <w:szCs w:val="18"/>
                <w:lang w:val="en-US" w:eastAsia="el-GR"/>
              </w:rPr>
            </w:pPr>
            <w:r w:rsidRPr="00FE3E17">
              <w:rPr>
                <w:color w:val="000000"/>
                <w:sz w:val="18"/>
                <w:szCs w:val="18"/>
                <w:lang w:val="en-US" w:eastAsia="el-GR"/>
              </w:rPr>
              <w:t>8</w:t>
            </w:r>
          </w:p>
        </w:tc>
        <w:tc>
          <w:tcPr>
            <w:tcW w:w="850" w:type="dxa"/>
            <w:shd w:val="clear" w:color="auto" w:fill="auto"/>
            <w:vAlign w:val="center"/>
            <w:hideMark/>
          </w:tcPr>
          <w:p w14:paraId="119695B9" w14:textId="77777777" w:rsidR="00D86BD5" w:rsidRPr="00FE3E17" w:rsidRDefault="00D86BD5" w:rsidP="006D2EE3">
            <w:pPr>
              <w:spacing w:after="0"/>
              <w:jc w:val="center"/>
              <w:rPr>
                <w:color w:val="000000"/>
                <w:sz w:val="18"/>
                <w:szCs w:val="18"/>
                <w:lang w:val="en-US" w:eastAsia="el-GR"/>
              </w:rPr>
            </w:pPr>
            <w:r w:rsidRPr="00FE3E17">
              <w:rPr>
                <w:color w:val="000000"/>
                <w:sz w:val="18"/>
                <w:szCs w:val="18"/>
                <w:lang w:eastAsia="el-GR"/>
              </w:rPr>
              <w:t>24</w:t>
            </w:r>
          </w:p>
        </w:tc>
        <w:tc>
          <w:tcPr>
            <w:tcW w:w="1134" w:type="dxa"/>
            <w:shd w:val="clear" w:color="auto" w:fill="auto"/>
            <w:vAlign w:val="center"/>
            <w:hideMark/>
          </w:tcPr>
          <w:p w14:paraId="58FA8DD5"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24</w:t>
            </w:r>
          </w:p>
        </w:tc>
        <w:tc>
          <w:tcPr>
            <w:tcW w:w="3695" w:type="dxa"/>
            <w:shd w:val="clear" w:color="auto" w:fill="auto"/>
            <w:vAlign w:val="center"/>
            <w:hideMark/>
          </w:tcPr>
          <w:p w14:paraId="1F2003FD"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Oracle Business Intelligence</w:t>
            </w:r>
          </w:p>
        </w:tc>
      </w:tr>
      <w:tr w:rsidR="000E2E0A" w:rsidRPr="00FE3E17" w14:paraId="37A56785" w14:textId="77777777" w:rsidTr="000E2E0A">
        <w:trPr>
          <w:trHeight w:val="312"/>
        </w:trPr>
        <w:tc>
          <w:tcPr>
            <w:tcW w:w="1276" w:type="dxa"/>
            <w:shd w:val="clear" w:color="auto" w:fill="auto"/>
            <w:vAlign w:val="center"/>
            <w:hideMark/>
          </w:tcPr>
          <w:p w14:paraId="5398586C"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Web</w:t>
            </w:r>
          </w:p>
        </w:tc>
        <w:tc>
          <w:tcPr>
            <w:tcW w:w="709" w:type="dxa"/>
            <w:shd w:val="clear" w:color="auto" w:fill="auto"/>
            <w:vAlign w:val="center"/>
            <w:hideMark/>
          </w:tcPr>
          <w:p w14:paraId="1685124F"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2</w:t>
            </w:r>
          </w:p>
        </w:tc>
        <w:tc>
          <w:tcPr>
            <w:tcW w:w="850" w:type="dxa"/>
            <w:vAlign w:val="center"/>
          </w:tcPr>
          <w:p w14:paraId="0A1C29D5"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shd w:val="clear" w:color="auto" w:fill="auto"/>
            <w:vAlign w:val="center"/>
            <w:hideMark/>
          </w:tcPr>
          <w:p w14:paraId="757D8EA4"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851" w:type="dxa"/>
            <w:vAlign w:val="center"/>
          </w:tcPr>
          <w:p w14:paraId="6CD6279B"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850" w:type="dxa"/>
            <w:shd w:val="clear" w:color="auto" w:fill="auto"/>
            <w:vAlign w:val="center"/>
            <w:hideMark/>
          </w:tcPr>
          <w:p w14:paraId="6EBA533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1134" w:type="dxa"/>
            <w:shd w:val="clear" w:color="auto" w:fill="auto"/>
            <w:vAlign w:val="center"/>
            <w:hideMark/>
          </w:tcPr>
          <w:p w14:paraId="7D17C3E4"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16</w:t>
            </w:r>
          </w:p>
        </w:tc>
        <w:tc>
          <w:tcPr>
            <w:tcW w:w="3695" w:type="dxa"/>
            <w:shd w:val="clear" w:color="auto" w:fill="auto"/>
            <w:vAlign w:val="center"/>
            <w:hideMark/>
          </w:tcPr>
          <w:p w14:paraId="13C2EA5B"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t xml:space="preserve">Web Tier </w:t>
            </w:r>
          </w:p>
        </w:tc>
      </w:tr>
      <w:tr w:rsidR="000E2E0A" w:rsidRPr="00FE3E17" w14:paraId="465F470F" w14:textId="77777777" w:rsidTr="000E2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13793" w14:textId="77777777" w:rsidR="00D86BD5" w:rsidRPr="00FE3E17" w:rsidRDefault="00D86BD5" w:rsidP="006D2EE3">
            <w:pPr>
              <w:spacing w:after="0"/>
              <w:jc w:val="left"/>
              <w:rPr>
                <w:color w:val="000000"/>
                <w:sz w:val="18"/>
                <w:szCs w:val="18"/>
                <w:lang w:eastAsia="el-GR"/>
              </w:rPr>
            </w:pPr>
            <w:r w:rsidRPr="00FE3E17">
              <w:rPr>
                <w:bCs/>
                <w:color w:val="000000"/>
                <w:sz w:val="18"/>
                <w:szCs w:val="18"/>
                <w:lang w:eastAsia="el-GR"/>
              </w:rPr>
              <w:lastRenderedPageBreak/>
              <w:t>Management Console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DEF92"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1 + 1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CA6D5"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709" w:type="dxa"/>
            <w:tcBorders>
              <w:top w:val="single" w:sz="4" w:space="0" w:color="auto"/>
              <w:left w:val="single" w:sz="4" w:space="0" w:color="auto"/>
              <w:bottom w:val="single" w:sz="4" w:space="0" w:color="auto"/>
              <w:right w:val="single" w:sz="4" w:space="0" w:color="auto"/>
            </w:tcBorders>
            <w:vAlign w:val="center"/>
          </w:tcPr>
          <w:p w14:paraId="7038F758" w14:textId="77777777" w:rsidR="00D86BD5" w:rsidRPr="00FE3E17" w:rsidRDefault="00D86BD5" w:rsidP="006D2EE3">
            <w:pPr>
              <w:spacing w:after="0"/>
              <w:jc w:val="center"/>
              <w:rPr>
                <w:color w:val="000000"/>
                <w:sz w:val="18"/>
                <w:szCs w:val="18"/>
                <w:lang w:eastAsia="el-GR"/>
              </w:rPr>
            </w:pPr>
            <w:r w:rsidRPr="00FE3E17">
              <w:rPr>
                <w:color w:val="000000"/>
                <w:sz w:val="18"/>
                <w:szCs w:val="18"/>
                <w:lang w:val="en-US" w:eastAsia="el-GR"/>
              </w:rPr>
              <w:t>4</w:t>
            </w:r>
          </w:p>
        </w:tc>
        <w:tc>
          <w:tcPr>
            <w:tcW w:w="851" w:type="dxa"/>
            <w:tcBorders>
              <w:top w:val="single" w:sz="4" w:space="0" w:color="auto"/>
              <w:left w:val="single" w:sz="4" w:space="0" w:color="auto"/>
              <w:bottom w:val="single" w:sz="4" w:space="0" w:color="auto"/>
              <w:right w:val="single" w:sz="4" w:space="0" w:color="auto"/>
            </w:tcBorders>
            <w:vAlign w:val="center"/>
          </w:tcPr>
          <w:p w14:paraId="5475CD20" w14:textId="77777777" w:rsidR="00D86BD5" w:rsidRPr="00FE3E17" w:rsidRDefault="00D86BD5" w:rsidP="006D2EE3">
            <w:pPr>
              <w:spacing w:after="0"/>
              <w:jc w:val="center"/>
              <w:rPr>
                <w:color w:val="000000"/>
                <w:sz w:val="18"/>
                <w:szCs w:val="18"/>
                <w:lang w:val="en-US" w:eastAsia="el-GR"/>
              </w:rPr>
            </w:pPr>
            <w:r w:rsidRPr="00FE3E17">
              <w:rPr>
                <w:color w:val="000000"/>
                <w:sz w:val="18"/>
                <w:szCs w:val="18"/>
                <w:lang w:val="en-US" w:eastAsia="el-GR"/>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B1CAA"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79001" w14:textId="77777777" w:rsidR="00D86BD5" w:rsidRPr="00FE3E17" w:rsidRDefault="00D86BD5" w:rsidP="006D2EE3">
            <w:pPr>
              <w:spacing w:after="0"/>
              <w:jc w:val="center"/>
              <w:rPr>
                <w:color w:val="000000"/>
                <w:sz w:val="18"/>
                <w:szCs w:val="18"/>
                <w:lang w:eastAsia="el-GR"/>
              </w:rPr>
            </w:pPr>
            <w:r w:rsidRPr="00FE3E17">
              <w:rPr>
                <w:color w:val="000000"/>
                <w:sz w:val="18"/>
                <w:szCs w:val="18"/>
                <w:lang w:eastAsia="el-GR"/>
              </w:rPr>
              <w:t>8</w:t>
            </w:r>
          </w:p>
        </w:tc>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C65EF" w14:textId="77777777" w:rsidR="00D86BD5" w:rsidRPr="00FE3E17" w:rsidRDefault="00D86BD5" w:rsidP="006D2EE3">
            <w:pPr>
              <w:spacing w:after="0"/>
              <w:jc w:val="left"/>
              <w:rPr>
                <w:color w:val="000000"/>
                <w:sz w:val="18"/>
                <w:szCs w:val="18"/>
                <w:lang w:val="en-US" w:eastAsia="el-GR"/>
              </w:rPr>
            </w:pPr>
            <w:r w:rsidRPr="00FE3E17">
              <w:rPr>
                <w:color w:val="000000"/>
                <w:sz w:val="18"/>
                <w:szCs w:val="18"/>
                <w:lang w:val="en-US" w:eastAsia="el-GR"/>
              </w:rPr>
              <w:t xml:space="preserve">Oracle </w:t>
            </w:r>
            <w:r w:rsidRPr="00FE3E17">
              <w:rPr>
                <w:color w:val="000000"/>
                <w:sz w:val="18"/>
                <w:szCs w:val="18"/>
                <w:lang w:eastAsia="el-GR"/>
              </w:rPr>
              <w:t>Ε</w:t>
            </w:r>
            <w:r w:rsidRPr="00FE3E17">
              <w:rPr>
                <w:color w:val="000000"/>
                <w:sz w:val="18"/>
                <w:szCs w:val="18"/>
                <w:lang w:val="en-US" w:eastAsia="el-GR"/>
              </w:rPr>
              <w:t>nterprise Manager</w:t>
            </w:r>
          </w:p>
        </w:tc>
      </w:tr>
    </w:tbl>
    <w:p w14:paraId="5035DDFE" w14:textId="77777777" w:rsidR="00D86BD5" w:rsidRPr="00D86BD5" w:rsidRDefault="00D86BD5" w:rsidP="00D86BD5"/>
    <w:p w14:paraId="3D92476B" w14:textId="77777777" w:rsidR="00D86BD5" w:rsidRPr="00D86BD5" w:rsidRDefault="00D86BD5" w:rsidP="00D86BD5">
      <w:pPr>
        <w:rPr>
          <w:lang w:val="el-GR"/>
        </w:rPr>
      </w:pPr>
      <w:r w:rsidRPr="00D86BD5">
        <w:rPr>
          <w:lang w:val="el-GR"/>
        </w:rPr>
        <w:t xml:space="preserve">Σε επίπεδο αρχιτεκτονικής έχουν υλοποιηθεί 3 ζώνες για την επίτευξη της μεγαλύτερης δυνατής ασφάλειας, αξιοπιστίας και επίδοσης. </w:t>
      </w:r>
    </w:p>
    <w:p w14:paraId="2FCAAE29" w14:textId="77777777" w:rsidR="00D86BD5" w:rsidRPr="00D86BD5" w:rsidRDefault="00D86BD5" w:rsidP="000A6F75">
      <w:pPr>
        <w:numPr>
          <w:ilvl w:val="0"/>
          <w:numId w:val="101"/>
        </w:numPr>
        <w:suppressAutoHyphens w:val="0"/>
        <w:spacing w:after="60" w:line="312" w:lineRule="auto"/>
        <w:rPr>
          <w:lang w:val="el-GR"/>
        </w:rPr>
      </w:pPr>
      <w:r w:rsidRPr="00D86BD5">
        <w:rPr>
          <w:lang w:val="en-US"/>
        </w:rPr>
        <w:t>H</w:t>
      </w:r>
      <w:r w:rsidRPr="00D86BD5">
        <w:rPr>
          <w:lang w:val="el-GR"/>
        </w:rPr>
        <w:t xml:space="preserve"> </w:t>
      </w:r>
      <w:r w:rsidRPr="00D86BD5">
        <w:rPr>
          <w:b/>
          <w:lang w:val="el-GR"/>
        </w:rPr>
        <w:t>Ζώνη Ελεγχόμενης Πρόσβαση (</w:t>
      </w:r>
      <w:r w:rsidRPr="00D86BD5">
        <w:rPr>
          <w:b/>
          <w:lang w:val="en-US"/>
        </w:rPr>
        <w:t>DMZ</w:t>
      </w:r>
      <w:r w:rsidRPr="00D86BD5">
        <w:rPr>
          <w:b/>
          <w:lang w:val="el-GR"/>
        </w:rPr>
        <w:t xml:space="preserve">), </w:t>
      </w:r>
      <w:r w:rsidRPr="00D86BD5">
        <w:rPr>
          <w:lang w:val="el-GR"/>
        </w:rPr>
        <w:t xml:space="preserve">στην οποία συνδέονται οι </w:t>
      </w:r>
      <w:r w:rsidRPr="00D86BD5">
        <w:rPr>
          <w:lang w:val="en-US"/>
        </w:rPr>
        <w:t>WEB</w:t>
      </w:r>
      <w:r w:rsidRPr="00D86BD5">
        <w:rPr>
          <w:lang w:val="el-GR"/>
        </w:rPr>
        <w:t xml:space="preserve"> </w:t>
      </w:r>
      <w:r w:rsidRPr="00D86BD5">
        <w:rPr>
          <w:lang w:val="en-US"/>
        </w:rPr>
        <w:t>Server</w:t>
      </w:r>
      <w:r w:rsidRPr="00D86BD5">
        <w:rPr>
          <w:lang w:val="el-GR"/>
        </w:rPr>
        <w:t xml:space="preserve"> σε λειτουργία </w:t>
      </w:r>
      <w:r w:rsidRPr="00D86BD5">
        <w:rPr>
          <w:lang w:val="en-US"/>
        </w:rPr>
        <w:t>reverse</w:t>
      </w:r>
      <w:r w:rsidRPr="00D86BD5">
        <w:rPr>
          <w:lang w:val="el-GR"/>
        </w:rPr>
        <w:t xml:space="preserve"> </w:t>
      </w:r>
      <w:r w:rsidRPr="00D86BD5">
        <w:rPr>
          <w:lang w:val="en-US"/>
        </w:rPr>
        <w:t>proxy</w:t>
      </w:r>
      <w:r w:rsidRPr="00D86BD5">
        <w:rPr>
          <w:lang w:val="el-GR"/>
        </w:rPr>
        <w:t>.</w:t>
      </w:r>
    </w:p>
    <w:p w14:paraId="0D883004" w14:textId="77777777" w:rsidR="00D86BD5" w:rsidRPr="00D86BD5" w:rsidRDefault="00D86BD5" w:rsidP="000A6F75">
      <w:pPr>
        <w:numPr>
          <w:ilvl w:val="0"/>
          <w:numId w:val="101"/>
        </w:numPr>
        <w:suppressAutoHyphens w:val="0"/>
        <w:spacing w:after="60" w:line="312" w:lineRule="auto"/>
        <w:rPr>
          <w:i/>
          <w:lang w:val="el-GR"/>
        </w:rPr>
      </w:pPr>
      <w:r w:rsidRPr="00D86BD5">
        <w:rPr>
          <w:lang w:val="el-GR"/>
        </w:rPr>
        <w:t xml:space="preserve">Οι </w:t>
      </w:r>
      <w:r w:rsidRPr="00D86BD5">
        <w:rPr>
          <w:b/>
          <w:lang w:val="el-GR"/>
        </w:rPr>
        <w:t xml:space="preserve">Εσωτερικές Ασφαλείς Ζώνες </w:t>
      </w:r>
      <w:r w:rsidRPr="00D86BD5">
        <w:rPr>
          <w:bCs/>
          <w:lang w:val="el-GR"/>
        </w:rPr>
        <w:t xml:space="preserve">όπου </w:t>
      </w:r>
      <w:r w:rsidRPr="00D86BD5">
        <w:rPr>
          <w:lang w:val="el-GR"/>
        </w:rPr>
        <w:t>περιλαμβάνουν:</w:t>
      </w:r>
    </w:p>
    <w:p w14:paraId="3CA6CA1E" w14:textId="77777777" w:rsidR="00D86BD5" w:rsidRPr="00D86BD5" w:rsidRDefault="00D86BD5" w:rsidP="000A6F75">
      <w:pPr>
        <w:numPr>
          <w:ilvl w:val="1"/>
          <w:numId w:val="101"/>
        </w:numPr>
        <w:suppressAutoHyphens w:val="0"/>
        <w:spacing w:after="60" w:line="312" w:lineRule="auto"/>
        <w:rPr>
          <w:i/>
          <w:lang w:val="el-GR"/>
        </w:rPr>
      </w:pPr>
      <w:r w:rsidRPr="00D86BD5">
        <w:rPr>
          <w:b/>
          <w:i/>
          <w:lang w:val="el-GR"/>
        </w:rPr>
        <w:t xml:space="preserve">Επίπεδο </w:t>
      </w:r>
      <w:r w:rsidRPr="00D86BD5">
        <w:rPr>
          <w:b/>
          <w:i/>
        </w:rPr>
        <w:t>Application</w:t>
      </w:r>
      <w:r w:rsidRPr="00D86BD5">
        <w:rPr>
          <w:i/>
          <w:lang w:val="el-GR"/>
        </w:rPr>
        <w:t xml:space="preserve">: Συστοιχία εξυπηρετητών που μοιράζονται τις εργασίες που αφορούν τη λογική και επεξεργασία από μέρους των εφαρμογών </w:t>
      </w:r>
    </w:p>
    <w:p w14:paraId="65A4B15F" w14:textId="77777777" w:rsidR="00D86BD5" w:rsidRPr="00D86BD5" w:rsidRDefault="00D86BD5" w:rsidP="000A6F75">
      <w:pPr>
        <w:numPr>
          <w:ilvl w:val="1"/>
          <w:numId w:val="101"/>
        </w:numPr>
        <w:suppressAutoHyphens w:val="0"/>
        <w:spacing w:after="60" w:line="312" w:lineRule="auto"/>
        <w:rPr>
          <w:i/>
          <w:lang w:val="el-GR"/>
        </w:rPr>
      </w:pPr>
      <w:r w:rsidRPr="00D86BD5">
        <w:rPr>
          <w:b/>
          <w:i/>
          <w:lang w:val="el-GR"/>
        </w:rPr>
        <w:t xml:space="preserve">Επίπεδο </w:t>
      </w:r>
      <w:r w:rsidRPr="00D86BD5">
        <w:rPr>
          <w:b/>
          <w:i/>
        </w:rPr>
        <w:t>Database</w:t>
      </w:r>
      <w:r w:rsidRPr="00D86BD5">
        <w:rPr>
          <w:i/>
          <w:lang w:val="el-GR"/>
        </w:rPr>
        <w:t>: Οι εξυπηρετητές δεδομένων, υπεύθυνοι για την πρωτογενή αλλά και δευτερογενή (</w:t>
      </w:r>
      <w:r w:rsidRPr="00D86BD5">
        <w:rPr>
          <w:i/>
        </w:rPr>
        <w:t>back</w:t>
      </w:r>
      <w:r w:rsidRPr="00D86BD5">
        <w:rPr>
          <w:i/>
          <w:lang w:val="el-GR"/>
        </w:rPr>
        <w:t>-</w:t>
      </w:r>
      <w:r w:rsidRPr="00D86BD5">
        <w:rPr>
          <w:i/>
        </w:rPr>
        <w:t>up</w:t>
      </w:r>
      <w:r w:rsidRPr="00D86BD5">
        <w:rPr>
          <w:i/>
          <w:lang w:val="el-GR"/>
        </w:rPr>
        <w:t>) αποθήκευση δεδομένων.</w:t>
      </w:r>
    </w:p>
    <w:p w14:paraId="7A35667F" w14:textId="77777777" w:rsidR="00D86BD5" w:rsidRPr="00D86BD5" w:rsidRDefault="00D86BD5" w:rsidP="000A6F75">
      <w:pPr>
        <w:numPr>
          <w:ilvl w:val="1"/>
          <w:numId w:val="101"/>
        </w:numPr>
        <w:suppressAutoHyphens w:val="0"/>
        <w:spacing w:after="60" w:line="312" w:lineRule="auto"/>
        <w:rPr>
          <w:lang w:val="el-GR"/>
        </w:rPr>
      </w:pPr>
      <w:r w:rsidRPr="00D86BD5">
        <w:rPr>
          <w:b/>
          <w:i/>
        </w:rPr>
        <w:t>LDAP</w:t>
      </w:r>
      <w:r w:rsidRPr="00D86BD5">
        <w:rPr>
          <w:b/>
          <w:i/>
          <w:lang w:val="el-GR"/>
        </w:rPr>
        <w:t xml:space="preserve"> </w:t>
      </w:r>
      <w:r w:rsidRPr="00D86BD5">
        <w:rPr>
          <w:b/>
          <w:i/>
        </w:rPr>
        <w:t>Server</w:t>
      </w:r>
      <w:r w:rsidRPr="00D86BD5">
        <w:rPr>
          <w:i/>
          <w:lang w:val="el-GR"/>
        </w:rPr>
        <w:t>: Εξυπηρετητής διαχείρισης καταλόγου χρηστών, με εφεδρικό (</w:t>
      </w:r>
      <w:r w:rsidRPr="00D86BD5">
        <w:rPr>
          <w:i/>
        </w:rPr>
        <w:t>active</w:t>
      </w:r>
      <w:r w:rsidRPr="00D86BD5">
        <w:rPr>
          <w:i/>
          <w:lang w:val="el-GR"/>
        </w:rPr>
        <w:t xml:space="preserve"> ή </w:t>
      </w:r>
      <w:r w:rsidRPr="00D86BD5">
        <w:rPr>
          <w:i/>
        </w:rPr>
        <w:t>stand</w:t>
      </w:r>
      <w:r w:rsidRPr="00D86BD5">
        <w:rPr>
          <w:i/>
          <w:lang w:val="el-GR"/>
        </w:rPr>
        <w:t>-</w:t>
      </w:r>
      <w:r w:rsidRPr="00D86BD5">
        <w:rPr>
          <w:i/>
        </w:rPr>
        <w:t>by</w:t>
      </w:r>
      <w:r w:rsidRPr="00D86BD5">
        <w:rPr>
          <w:i/>
          <w:lang w:val="el-GR"/>
        </w:rPr>
        <w:t xml:space="preserve">) </w:t>
      </w:r>
      <w:r w:rsidRPr="00D86BD5">
        <w:rPr>
          <w:i/>
        </w:rPr>
        <w:t>server</w:t>
      </w:r>
    </w:p>
    <w:p w14:paraId="6DA9FFEF" w14:textId="77777777" w:rsidR="00D86BD5" w:rsidRPr="00D86BD5" w:rsidRDefault="00D86BD5" w:rsidP="000A6F75">
      <w:pPr>
        <w:numPr>
          <w:ilvl w:val="0"/>
          <w:numId w:val="101"/>
        </w:numPr>
        <w:suppressAutoHyphens w:val="0"/>
        <w:spacing w:after="60" w:line="312" w:lineRule="auto"/>
        <w:rPr>
          <w:lang w:val="el-GR"/>
        </w:rPr>
      </w:pPr>
      <w:r w:rsidRPr="00D86BD5">
        <w:rPr>
          <w:lang w:val="el-GR"/>
        </w:rPr>
        <w:t xml:space="preserve">Η </w:t>
      </w:r>
      <w:r w:rsidRPr="00D86BD5">
        <w:rPr>
          <w:b/>
          <w:lang w:val="el-GR"/>
        </w:rPr>
        <w:t>Ζώνη Διαχείρισης</w:t>
      </w:r>
      <w:r w:rsidRPr="00D86BD5">
        <w:rPr>
          <w:b/>
          <w:i/>
          <w:lang w:val="el-GR"/>
        </w:rPr>
        <w:t xml:space="preserve">, </w:t>
      </w:r>
      <w:r w:rsidRPr="00D86BD5">
        <w:rPr>
          <w:lang w:val="el-GR"/>
        </w:rPr>
        <w:t>όπου</w:t>
      </w:r>
      <w:r w:rsidRPr="00D86BD5">
        <w:rPr>
          <w:b/>
          <w:i/>
          <w:lang w:val="el-GR"/>
        </w:rPr>
        <w:t xml:space="preserve"> </w:t>
      </w:r>
      <w:r w:rsidRPr="00D86BD5">
        <w:rPr>
          <w:lang w:val="el-GR"/>
        </w:rPr>
        <w:t>έχει εγκατασταθεί το σύστημα για την διαχείριση μέσω δικτύου όλων των στοιχείων της εγκατάστασης (</w:t>
      </w:r>
      <w:r w:rsidRPr="00D86BD5">
        <w:rPr>
          <w:lang w:val="en-US"/>
        </w:rPr>
        <w:t>VMS</w:t>
      </w:r>
      <w:r w:rsidRPr="00D86BD5">
        <w:rPr>
          <w:lang w:val="el-GR"/>
        </w:rPr>
        <w:t xml:space="preserve">, </w:t>
      </w:r>
      <w:r w:rsidRPr="00D86BD5">
        <w:rPr>
          <w:lang w:val="en-US"/>
        </w:rPr>
        <w:t>LAN</w:t>
      </w:r>
      <w:r w:rsidRPr="00D86BD5">
        <w:rPr>
          <w:lang w:val="el-GR"/>
        </w:rPr>
        <w:t xml:space="preserve">, </w:t>
      </w:r>
      <w:r w:rsidRPr="00D86BD5">
        <w:rPr>
          <w:lang w:val="en-US"/>
        </w:rPr>
        <w:t>Firewall</w:t>
      </w:r>
      <w:r w:rsidRPr="00D86BD5">
        <w:rPr>
          <w:lang w:val="el-GR"/>
        </w:rPr>
        <w:t xml:space="preserve">, </w:t>
      </w:r>
      <w:r w:rsidRPr="00D86BD5">
        <w:rPr>
          <w:lang w:val="en-US"/>
        </w:rPr>
        <w:t>OracleEM</w:t>
      </w:r>
      <w:r w:rsidRPr="00D86BD5">
        <w:rPr>
          <w:lang w:val="el-GR"/>
        </w:rPr>
        <w:t>, κλπ)</w:t>
      </w:r>
    </w:p>
    <w:p w14:paraId="2DCC5FF2" w14:textId="77777777" w:rsidR="00D86BD5" w:rsidRPr="00D86BD5" w:rsidRDefault="00D86BD5" w:rsidP="00D86BD5">
      <w:pPr>
        <w:rPr>
          <w:lang w:val="el-GR"/>
        </w:rPr>
      </w:pPr>
    </w:p>
    <w:p w14:paraId="1489A4F4" w14:textId="694E6AF7" w:rsidR="00D86BD5" w:rsidRPr="00D86BD5" w:rsidRDefault="00D86BD5" w:rsidP="00D84329">
      <w:pPr>
        <w:pStyle w:val="50"/>
        <w:numPr>
          <w:ilvl w:val="3"/>
          <w:numId w:val="16"/>
        </w:numPr>
        <w:rPr>
          <w:rFonts w:eastAsia="SimSun" w:cs="Tahoma"/>
          <w:bCs/>
          <w:lang w:val="el-GR"/>
        </w:rPr>
      </w:pPr>
      <w:bookmarkStart w:id="504" w:name="_Toc122685302"/>
      <w:r>
        <w:rPr>
          <w:rFonts w:eastAsia="SimSun" w:cs="Tahoma"/>
          <w:bCs/>
          <w:lang w:val="el-GR"/>
        </w:rPr>
        <w:t>Εναλλακτική υποδομή</w:t>
      </w:r>
      <w:bookmarkEnd w:id="504"/>
    </w:p>
    <w:p w14:paraId="7F89D68A" w14:textId="77777777" w:rsidR="00D86BD5" w:rsidRPr="00D86BD5" w:rsidRDefault="00D86BD5" w:rsidP="00D86BD5">
      <w:pPr>
        <w:rPr>
          <w:b/>
          <w:bCs/>
          <w:lang w:val="el-GR"/>
        </w:rPr>
      </w:pPr>
      <w:r w:rsidRPr="00D86BD5">
        <w:rPr>
          <w:lang w:val="el-GR"/>
        </w:rPr>
        <w:t xml:space="preserve">Με την μετάβαση του έργου στο </w:t>
      </w:r>
      <w:r w:rsidRPr="00D86BD5">
        <w:rPr>
          <w:lang w:val="en-US"/>
        </w:rPr>
        <w:t>GCLOUD</w:t>
      </w:r>
      <w:r w:rsidRPr="00D86BD5">
        <w:rPr>
          <w:lang w:val="el-GR"/>
        </w:rPr>
        <w:t xml:space="preserve"> της ΓΓΠΣ, εναλλακτική υποδομή αποτελεί η εγκατάσταση που έχει γίνει στο </w:t>
      </w:r>
      <w:r w:rsidRPr="00D86BD5">
        <w:rPr>
          <w:lang w:val="en-US"/>
        </w:rPr>
        <w:t>CR</w:t>
      </w:r>
      <w:r w:rsidRPr="00D86BD5">
        <w:rPr>
          <w:lang w:val="el-GR"/>
        </w:rPr>
        <w:t xml:space="preserve"> επί της Ευαγγελιστρίας 2.</w:t>
      </w:r>
    </w:p>
    <w:p w14:paraId="65F86B49" w14:textId="77777777" w:rsidR="00D86BD5" w:rsidRPr="00D86BD5" w:rsidRDefault="00D86BD5" w:rsidP="00D86BD5">
      <w:pPr>
        <w:rPr>
          <w:lang w:val="el-GR"/>
        </w:rPr>
      </w:pPr>
      <w:r w:rsidRPr="00D86BD5">
        <w:rPr>
          <w:lang w:val="el-GR"/>
        </w:rPr>
        <w:t xml:space="preserve">Η ενημέρωση της βάσης δεδομένων της εναλλακτικής υποδομής γίνεται, σε πραγματικό χρόνο, μέσω μηχανισμών που διαθέτει ο κατασκευαστής του συστήματος διαχείρισης της σχεσιακής βάσης δεδομένων </w:t>
      </w:r>
      <w:r w:rsidRPr="00D86BD5">
        <w:rPr>
          <w:lang w:val="en-US"/>
        </w:rPr>
        <w:t>Oracle</w:t>
      </w:r>
      <w:r w:rsidRPr="00D86BD5">
        <w:rPr>
          <w:lang w:val="el-GR"/>
        </w:rPr>
        <w:t xml:space="preserve"> </w:t>
      </w:r>
      <w:r w:rsidRPr="00D86BD5">
        <w:rPr>
          <w:lang w:val="en-US"/>
        </w:rPr>
        <w:t>Database</w:t>
      </w:r>
      <w:r w:rsidRPr="00D86BD5">
        <w:rPr>
          <w:lang w:val="el-GR"/>
        </w:rPr>
        <w:t xml:space="preserve"> </w:t>
      </w:r>
      <w:r w:rsidRPr="00D86BD5">
        <w:rPr>
          <w:lang w:val="en-US"/>
        </w:rPr>
        <w:t>Enterprise</w:t>
      </w:r>
      <w:r w:rsidRPr="00D86BD5">
        <w:rPr>
          <w:lang w:val="el-GR"/>
        </w:rPr>
        <w:t xml:space="preserve"> </w:t>
      </w:r>
      <w:r w:rsidRPr="00D86BD5">
        <w:rPr>
          <w:lang w:val="en-US"/>
        </w:rPr>
        <w:t>Edition</w:t>
      </w:r>
      <w:r w:rsidRPr="00D86BD5">
        <w:rPr>
          <w:lang w:val="el-GR"/>
        </w:rPr>
        <w:t xml:space="preserve">, και ειδικότερα του </w:t>
      </w:r>
      <w:r w:rsidRPr="00D86BD5">
        <w:rPr>
          <w:lang w:val="en-US"/>
        </w:rPr>
        <w:t>Active</w:t>
      </w:r>
      <w:r w:rsidRPr="00D86BD5">
        <w:rPr>
          <w:lang w:val="el-GR"/>
        </w:rPr>
        <w:t xml:space="preserve"> </w:t>
      </w:r>
      <w:r w:rsidRPr="00D86BD5">
        <w:rPr>
          <w:lang w:val="en-US"/>
        </w:rPr>
        <w:t>Dataguard</w:t>
      </w:r>
      <w:r w:rsidRPr="00D86BD5">
        <w:rPr>
          <w:lang w:val="el-GR"/>
        </w:rPr>
        <w:t xml:space="preserve"> </w:t>
      </w:r>
      <w:r w:rsidRPr="00D86BD5">
        <w:rPr>
          <w:lang w:val="en-US"/>
        </w:rPr>
        <w:t>Option</w:t>
      </w:r>
      <w:r w:rsidRPr="00D86BD5">
        <w:rPr>
          <w:lang w:val="el-GR"/>
        </w:rPr>
        <w:t xml:space="preserve">, το οποίο έχει σχεδιαστεί και χρησιμοποιείται  για την προστασία των δεδομένων των παραγωγικών βάσεων. </w:t>
      </w:r>
    </w:p>
    <w:p w14:paraId="48302FCC" w14:textId="7EA67F7D" w:rsidR="00D86BD5" w:rsidRPr="00D86BD5" w:rsidRDefault="00D86BD5" w:rsidP="00D86BD5">
      <w:pPr>
        <w:rPr>
          <w:lang w:val="el-GR"/>
        </w:rPr>
      </w:pPr>
      <w:r w:rsidRPr="00D86BD5">
        <w:rPr>
          <w:lang w:val="el-GR"/>
        </w:rPr>
        <w:t xml:space="preserve">Στον πίνακα που ακολουθεί αποτυπώνονται τα </w:t>
      </w:r>
      <w:r w:rsidRPr="00D86BD5">
        <w:rPr>
          <w:lang w:val="en-US"/>
        </w:rPr>
        <w:t>VMs</w:t>
      </w:r>
      <w:r w:rsidRPr="00D86BD5">
        <w:rPr>
          <w:lang w:val="el-GR"/>
        </w:rPr>
        <w:t xml:space="preserve"> στα οποία έχουν εγκατασταθεί όπου φαίνεται και η αντίστοιχη δέσμευση/χρήση πόρων.</w:t>
      </w:r>
    </w:p>
    <w:tbl>
      <w:tblPr>
        <w:tblW w:w="9479" w:type="dxa"/>
        <w:tblInd w:w="-5" w:type="dxa"/>
        <w:tblLayout w:type="fixed"/>
        <w:tblLook w:val="04A0" w:firstRow="1" w:lastRow="0" w:firstColumn="1" w:lastColumn="0" w:noHBand="0" w:noVBand="1"/>
      </w:tblPr>
      <w:tblGrid>
        <w:gridCol w:w="1134"/>
        <w:gridCol w:w="2410"/>
        <w:gridCol w:w="709"/>
        <w:gridCol w:w="709"/>
        <w:gridCol w:w="708"/>
        <w:gridCol w:w="851"/>
        <w:gridCol w:w="622"/>
        <w:gridCol w:w="2336"/>
      </w:tblGrid>
      <w:tr w:rsidR="000E2E0A" w:rsidRPr="00017FCD" w14:paraId="46B264A7" w14:textId="77777777" w:rsidTr="00CD1D72">
        <w:trPr>
          <w:trHeight w:val="474"/>
          <w:tblHeader/>
        </w:trPr>
        <w:tc>
          <w:tcPr>
            <w:tcW w:w="1134" w:type="dxa"/>
            <w:tcBorders>
              <w:top w:val="single" w:sz="4" w:space="0" w:color="auto"/>
              <w:left w:val="single" w:sz="4" w:space="0" w:color="auto"/>
              <w:bottom w:val="nil"/>
              <w:right w:val="single" w:sz="8" w:space="0" w:color="auto"/>
            </w:tcBorders>
            <w:shd w:val="clear" w:color="000000" w:fill="632423"/>
            <w:vAlign w:val="center"/>
            <w:hideMark/>
          </w:tcPr>
          <w:p w14:paraId="7BA69054" w14:textId="77777777" w:rsidR="00D86BD5" w:rsidRPr="00017FCD" w:rsidRDefault="00D86BD5" w:rsidP="00D86BD5">
            <w:pPr>
              <w:spacing w:after="0"/>
              <w:jc w:val="center"/>
              <w:rPr>
                <w:color w:val="FFFFFF"/>
                <w:sz w:val="18"/>
                <w:szCs w:val="18"/>
                <w:lang w:eastAsia="el-GR"/>
              </w:rPr>
            </w:pPr>
            <w:r w:rsidRPr="00017FCD">
              <w:rPr>
                <w:bCs/>
                <w:color w:val="FFFFFF"/>
                <w:sz w:val="18"/>
                <w:szCs w:val="18"/>
                <w:lang w:eastAsia="el-GR"/>
              </w:rPr>
              <w:t>Επίπεδο</w:t>
            </w:r>
          </w:p>
        </w:tc>
        <w:tc>
          <w:tcPr>
            <w:tcW w:w="2410" w:type="dxa"/>
            <w:tcBorders>
              <w:top w:val="single" w:sz="4" w:space="0" w:color="auto"/>
              <w:left w:val="nil"/>
              <w:bottom w:val="nil"/>
              <w:right w:val="single" w:sz="8" w:space="0" w:color="auto"/>
            </w:tcBorders>
            <w:shd w:val="clear" w:color="000000" w:fill="632423"/>
            <w:vAlign w:val="center"/>
            <w:hideMark/>
          </w:tcPr>
          <w:p w14:paraId="3FFBE3F2" w14:textId="77777777" w:rsidR="00D86BD5" w:rsidRPr="00017FCD" w:rsidRDefault="00D86BD5" w:rsidP="00D86BD5">
            <w:pPr>
              <w:spacing w:after="0"/>
              <w:jc w:val="center"/>
              <w:rPr>
                <w:color w:val="FFFFFF"/>
                <w:sz w:val="18"/>
                <w:szCs w:val="18"/>
                <w:lang w:eastAsia="el-GR"/>
              </w:rPr>
            </w:pPr>
            <w:r w:rsidRPr="00017FCD">
              <w:rPr>
                <w:bCs/>
                <w:color w:val="FFFFFF"/>
                <w:sz w:val="18"/>
                <w:szCs w:val="18"/>
                <w:lang w:eastAsia="el-GR"/>
              </w:rPr>
              <w:t>Ρόλος</w:t>
            </w:r>
          </w:p>
        </w:tc>
        <w:tc>
          <w:tcPr>
            <w:tcW w:w="709" w:type="dxa"/>
            <w:tcBorders>
              <w:top w:val="single" w:sz="4" w:space="0" w:color="auto"/>
              <w:left w:val="nil"/>
              <w:bottom w:val="nil"/>
              <w:right w:val="single" w:sz="8" w:space="0" w:color="auto"/>
            </w:tcBorders>
            <w:shd w:val="clear" w:color="000000" w:fill="632423"/>
            <w:vAlign w:val="center"/>
            <w:hideMark/>
          </w:tcPr>
          <w:p w14:paraId="3D649773" w14:textId="77777777" w:rsidR="00D86BD5" w:rsidRPr="00017FCD" w:rsidRDefault="00D86BD5" w:rsidP="00D86BD5">
            <w:pPr>
              <w:spacing w:after="0"/>
              <w:jc w:val="center"/>
              <w:rPr>
                <w:color w:val="FFFFFF"/>
                <w:sz w:val="18"/>
                <w:szCs w:val="18"/>
                <w:lang w:eastAsia="el-GR"/>
              </w:rPr>
            </w:pPr>
            <w:r w:rsidRPr="00017FCD">
              <w:rPr>
                <w:color w:val="FFFFFF"/>
                <w:sz w:val="18"/>
                <w:szCs w:val="18"/>
                <w:lang w:eastAsia="el-GR"/>
              </w:rPr>
              <w:t>No VMs</w:t>
            </w:r>
          </w:p>
        </w:tc>
        <w:tc>
          <w:tcPr>
            <w:tcW w:w="709" w:type="dxa"/>
            <w:tcBorders>
              <w:top w:val="single" w:sz="4" w:space="0" w:color="auto"/>
              <w:left w:val="nil"/>
              <w:bottom w:val="nil"/>
              <w:right w:val="single" w:sz="8" w:space="0" w:color="auto"/>
            </w:tcBorders>
            <w:shd w:val="clear" w:color="000000" w:fill="632423"/>
            <w:vAlign w:val="center"/>
            <w:hideMark/>
          </w:tcPr>
          <w:p w14:paraId="5712FD21" w14:textId="77777777" w:rsidR="00D86BD5" w:rsidRPr="00017FCD" w:rsidRDefault="00D86BD5" w:rsidP="00D86BD5">
            <w:pPr>
              <w:spacing w:after="0"/>
              <w:jc w:val="center"/>
              <w:rPr>
                <w:color w:val="FFFFFF"/>
                <w:sz w:val="18"/>
                <w:szCs w:val="18"/>
                <w:lang w:eastAsia="el-GR"/>
              </w:rPr>
            </w:pPr>
            <w:r w:rsidRPr="00017FCD">
              <w:rPr>
                <w:bCs/>
                <w:color w:val="FFFFFF"/>
                <w:sz w:val="18"/>
                <w:szCs w:val="18"/>
                <w:lang w:eastAsia="el-GR"/>
              </w:rPr>
              <w:t>Cores per VM</w:t>
            </w:r>
          </w:p>
        </w:tc>
        <w:tc>
          <w:tcPr>
            <w:tcW w:w="708" w:type="dxa"/>
            <w:tcBorders>
              <w:top w:val="single" w:sz="4" w:space="0" w:color="auto"/>
              <w:left w:val="nil"/>
              <w:bottom w:val="nil"/>
              <w:right w:val="single" w:sz="8" w:space="0" w:color="auto"/>
            </w:tcBorders>
            <w:shd w:val="clear" w:color="000000" w:fill="632423"/>
            <w:vAlign w:val="center"/>
            <w:hideMark/>
          </w:tcPr>
          <w:p w14:paraId="0E85B97A" w14:textId="77777777" w:rsidR="00D86BD5" w:rsidRPr="00017FCD" w:rsidRDefault="00D86BD5" w:rsidP="00D86BD5">
            <w:pPr>
              <w:spacing w:after="0"/>
              <w:jc w:val="center"/>
              <w:rPr>
                <w:color w:val="FFFFFF"/>
                <w:sz w:val="18"/>
                <w:szCs w:val="18"/>
                <w:lang w:eastAsia="el-GR"/>
              </w:rPr>
            </w:pPr>
            <w:r w:rsidRPr="00017FCD">
              <w:rPr>
                <w:color w:val="FFFFFF"/>
                <w:sz w:val="18"/>
                <w:szCs w:val="18"/>
                <w:lang w:eastAsia="el-GR"/>
              </w:rPr>
              <w:t>Total Cores</w:t>
            </w:r>
          </w:p>
        </w:tc>
        <w:tc>
          <w:tcPr>
            <w:tcW w:w="851" w:type="dxa"/>
            <w:tcBorders>
              <w:top w:val="single" w:sz="4" w:space="0" w:color="auto"/>
              <w:left w:val="nil"/>
              <w:bottom w:val="nil"/>
              <w:right w:val="single" w:sz="8" w:space="0" w:color="auto"/>
            </w:tcBorders>
            <w:shd w:val="clear" w:color="000000" w:fill="632423"/>
            <w:vAlign w:val="center"/>
            <w:hideMark/>
          </w:tcPr>
          <w:p w14:paraId="3B2932AB" w14:textId="77777777" w:rsidR="00D86BD5" w:rsidRPr="00017FCD" w:rsidRDefault="00D86BD5" w:rsidP="00D86BD5">
            <w:pPr>
              <w:spacing w:after="0"/>
              <w:jc w:val="center"/>
              <w:rPr>
                <w:color w:val="FFFFFF"/>
                <w:sz w:val="18"/>
                <w:szCs w:val="18"/>
                <w:lang w:eastAsia="el-GR"/>
              </w:rPr>
            </w:pPr>
            <w:r w:rsidRPr="00017FCD">
              <w:rPr>
                <w:bCs/>
                <w:color w:val="FFFFFF"/>
                <w:sz w:val="18"/>
                <w:szCs w:val="18"/>
                <w:lang w:val="en-US" w:eastAsia="el-GR"/>
              </w:rPr>
              <w:t>RAM</w:t>
            </w:r>
            <w:r w:rsidRPr="00017FCD">
              <w:rPr>
                <w:bCs/>
                <w:color w:val="FFFFFF"/>
                <w:sz w:val="18"/>
                <w:szCs w:val="18"/>
                <w:lang w:eastAsia="el-GR"/>
              </w:rPr>
              <w:t xml:space="preserve"> per </w:t>
            </w:r>
            <w:r w:rsidRPr="00017FCD">
              <w:rPr>
                <w:bCs/>
                <w:color w:val="FFFFFF"/>
                <w:sz w:val="18"/>
                <w:szCs w:val="18"/>
                <w:lang w:val="en-US" w:eastAsia="el-GR"/>
              </w:rPr>
              <w:t>VM</w:t>
            </w:r>
            <w:r w:rsidRPr="00017FCD">
              <w:rPr>
                <w:bCs/>
                <w:color w:val="FFFFFF"/>
                <w:sz w:val="18"/>
                <w:szCs w:val="18"/>
                <w:lang w:eastAsia="el-GR"/>
              </w:rPr>
              <w:t xml:space="preserve"> (GB)</w:t>
            </w:r>
          </w:p>
        </w:tc>
        <w:tc>
          <w:tcPr>
            <w:tcW w:w="622" w:type="dxa"/>
            <w:tcBorders>
              <w:top w:val="single" w:sz="4" w:space="0" w:color="auto"/>
              <w:left w:val="nil"/>
              <w:bottom w:val="nil"/>
              <w:right w:val="single" w:sz="8" w:space="0" w:color="auto"/>
            </w:tcBorders>
            <w:shd w:val="clear" w:color="000000" w:fill="632423"/>
            <w:vAlign w:val="center"/>
            <w:hideMark/>
          </w:tcPr>
          <w:p w14:paraId="3689B08D" w14:textId="77777777" w:rsidR="00D86BD5" w:rsidRPr="00017FCD" w:rsidRDefault="00D86BD5" w:rsidP="00D86BD5">
            <w:pPr>
              <w:spacing w:after="0"/>
              <w:jc w:val="center"/>
              <w:rPr>
                <w:color w:val="FFFFFF"/>
                <w:sz w:val="18"/>
                <w:szCs w:val="18"/>
                <w:lang w:eastAsia="el-GR"/>
              </w:rPr>
            </w:pPr>
            <w:r w:rsidRPr="00017FCD">
              <w:rPr>
                <w:color w:val="FFFFFF"/>
                <w:sz w:val="18"/>
                <w:szCs w:val="18"/>
                <w:lang w:eastAsia="el-GR"/>
              </w:rPr>
              <w:t xml:space="preserve">Total </w:t>
            </w:r>
            <w:r w:rsidRPr="00017FCD">
              <w:rPr>
                <w:color w:val="FFFFFF"/>
                <w:sz w:val="18"/>
                <w:szCs w:val="18"/>
                <w:lang w:val="en-US" w:eastAsia="el-GR"/>
              </w:rPr>
              <w:t>RAM</w:t>
            </w:r>
            <w:r w:rsidRPr="00017FCD">
              <w:rPr>
                <w:color w:val="FFFFFF"/>
                <w:sz w:val="18"/>
                <w:szCs w:val="18"/>
                <w:lang w:eastAsia="el-GR"/>
              </w:rPr>
              <w:br/>
              <w:t>(GB)</w:t>
            </w:r>
          </w:p>
        </w:tc>
        <w:tc>
          <w:tcPr>
            <w:tcW w:w="2336" w:type="dxa"/>
            <w:tcBorders>
              <w:top w:val="single" w:sz="4" w:space="0" w:color="auto"/>
              <w:left w:val="nil"/>
              <w:bottom w:val="nil"/>
              <w:right w:val="single" w:sz="4" w:space="0" w:color="auto"/>
            </w:tcBorders>
            <w:shd w:val="clear" w:color="000000" w:fill="632423"/>
            <w:vAlign w:val="center"/>
            <w:hideMark/>
          </w:tcPr>
          <w:p w14:paraId="5B46D050" w14:textId="77777777" w:rsidR="00D86BD5" w:rsidRPr="00017FCD" w:rsidRDefault="00D86BD5" w:rsidP="00D86BD5">
            <w:pPr>
              <w:spacing w:after="0"/>
              <w:jc w:val="center"/>
              <w:rPr>
                <w:color w:val="FFFFFF"/>
                <w:sz w:val="18"/>
                <w:szCs w:val="18"/>
                <w:lang w:eastAsia="el-GR"/>
              </w:rPr>
            </w:pPr>
            <w:r w:rsidRPr="00017FCD">
              <w:rPr>
                <w:color w:val="FFFFFF"/>
                <w:sz w:val="18"/>
                <w:szCs w:val="18"/>
                <w:lang w:eastAsia="el-GR"/>
              </w:rPr>
              <w:t>Software</w:t>
            </w:r>
          </w:p>
        </w:tc>
      </w:tr>
      <w:tr w:rsidR="000E2E0A" w:rsidRPr="00017FCD" w14:paraId="73D1C05F" w14:textId="77777777" w:rsidTr="00CD1D72">
        <w:trPr>
          <w:trHeight w:val="559"/>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44CC4178"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Database / Repos</w:t>
            </w:r>
          </w:p>
        </w:tc>
        <w:tc>
          <w:tcPr>
            <w:tcW w:w="2410" w:type="dxa"/>
            <w:tcBorders>
              <w:top w:val="nil"/>
              <w:left w:val="nil"/>
              <w:bottom w:val="single" w:sz="8" w:space="0" w:color="auto"/>
              <w:right w:val="single" w:sz="8" w:space="0" w:color="auto"/>
            </w:tcBorders>
            <w:shd w:val="clear" w:color="auto" w:fill="auto"/>
            <w:vAlign w:val="center"/>
            <w:hideMark/>
          </w:tcPr>
          <w:p w14:paraId="6AF87A86"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Data and Repositories</w:t>
            </w:r>
          </w:p>
        </w:tc>
        <w:tc>
          <w:tcPr>
            <w:tcW w:w="709" w:type="dxa"/>
            <w:tcBorders>
              <w:top w:val="nil"/>
              <w:left w:val="nil"/>
              <w:bottom w:val="single" w:sz="8" w:space="0" w:color="auto"/>
              <w:right w:val="single" w:sz="8" w:space="0" w:color="auto"/>
            </w:tcBorders>
            <w:shd w:val="clear" w:color="auto" w:fill="auto"/>
            <w:vAlign w:val="center"/>
            <w:hideMark/>
          </w:tcPr>
          <w:p w14:paraId="5981500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9" w:type="dxa"/>
            <w:tcBorders>
              <w:top w:val="nil"/>
              <w:left w:val="nil"/>
              <w:bottom w:val="single" w:sz="8" w:space="0" w:color="auto"/>
              <w:right w:val="single" w:sz="8" w:space="0" w:color="auto"/>
            </w:tcBorders>
            <w:shd w:val="clear" w:color="auto" w:fill="auto"/>
            <w:vAlign w:val="center"/>
            <w:hideMark/>
          </w:tcPr>
          <w:p w14:paraId="50E8055E"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708" w:type="dxa"/>
            <w:tcBorders>
              <w:top w:val="nil"/>
              <w:left w:val="nil"/>
              <w:bottom w:val="single" w:sz="8" w:space="0" w:color="auto"/>
              <w:right w:val="single" w:sz="8" w:space="0" w:color="auto"/>
            </w:tcBorders>
            <w:shd w:val="clear" w:color="auto" w:fill="auto"/>
            <w:vAlign w:val="center"/>
            <w:hideMark/>
          </w:tcPr>
          <w:p w14:paraId="7022C568"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8</w:t>
            </w:r>
          </w:p>
        </w:tc>
        <w:tc>
          <w:tcPr>
            <w:tcW w:w="851" w:type="dxa"/>
            <w:tcBorders>
              <w:top w:val="nil"/>
              <w:left w:val="nil"/>
              <w:bottom w:val="single" w:sz="8" w:space="0" w:color="auto"/>
              <w:right w:val="single" w:sz="8" w:space="0" w:color="auto"/>
            </w:tcBorders>
            <w:shd w:val="clear" w:color="auto" w:fill="auto"/>
            <w:vAlign w:val="center"/>
            <w:hideMark/>
          </w:tcPr>
          <w:p w14:paraId="00FC13F5"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622" w:type="dxa"/>
            <w:tcBorders>
              <w:top w:val="nil"/>
              <w:left w:val="nil"/>
              <w:bottom w:val="single" w:sz="8" w:space="0" w:color="auto"/>
              <w:right w:val="single" w:sz="8" w:space="0" w:color="auto"/>
            </w:tcBorders>
            <w:shd w:val="clear" w:color="auto" w:fill="auto"/>
            <w:vAlign w:val="center"/>
            <w:hideMark/>
          </w:tcPr>
          <w:p w14:paraId="61964424"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32</w:t>
            </w:r>
          </w:p>
        </w:tc>
        <w:tc>
          <w:tcPr>
            <w:tcW w:w="2336" w:type="dxa"/>
            <w:tcBorders>
              <w:top w:val="nil"/>
              <w:left w:val="nil"/>
              <w:bottom w:val="single" w:sz="8" w:space="0" w:color="auto"/>
              <w:right w:val="single" w:sz="4" w:space="0" w:color="auto"/>
            </w:tcBorders>
            <w:shd w:val="clear" w:color="auto" w:fill="auto"/>
            <w:vAlign w:val="center"/>
            <w:hideMark/>
          </w:tcPr>
          <w:p w14:paraId="5CC10460" w14:textId="77777777" w:rsidR="00D86BD5" w:rsidRPr="00017FCD" w:rsidRDefault="00D86BD5" w:rsidP="00D86BD5">
            <w:pPr>
              <w:spacing w:after="0"/>
              <w:jc w:val="left"/>
              <w:rPr>
                <w:color w:val="000000"/>
                <w:sz w:val="18"/>
                <w:szCs w:val="18"/>
                <w:lang w:val="en-US" w:eastAsia="el-GR"/>
              </w:rPr>
            </w:pPr>
            <w:r w:rsidRPr="00017FCD">
              <w:rPr>
                <w:color w:val="000000"/>
                <w:sz w:val="18"/>
                <w:szCs w:val="18"/>
                <w:lang w:val="en-US" w:eastAsia="el-GR"/>
              </w:rPr>
              <w:t>Oracle DB EE, Tuning, Diagnostics, Partitioning, RAC, Active DG</w:t>
            </w:r>
          </w:p>
        </w:tc>
      </w:tr>
      <w:tr w:rsidR="000E2E0A" w:rsidRPr="00017FCD" w14:paraId="2E0CEDC8" w14:textId="77777777" w:rsidTr="00CD1D72">
        <w:trPr>
          <w:trHeight w:val="451"/>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50CDF31F"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Application</w:t>
            </w:r>
          </w:p>
        </w:tc>
        <w:tc>
          <w:tcPr>
            <w:tcW w:w="2410" w:type="dxa"/>
            <w:tcBorders>
              <w:top w:val="nil"/>
              <w:left w:val="nil"/>
              <w:bottom w:val="single" w:sz="8" w:space="0" w:color="auto"/>
              <w:right w:val="single" w:sz="8" w:space="0" w:color="auto"/>
            </w:tcBorders>
            <w:shd w:val="clear" w:color="auto" w:fill="auto"/>
            <w:vAlign w:val="center"/>
            <w:hideMark/>
          </w:tcPr>
          <w:p w14:paraId="07F4DAC9"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Identity Management (User Access)</w:t>
            </w:r>
          </w:p>
        </w:tc>
        <w:tc>
          <w:tcPr>
            <w:tcW w:w="709" w:type="dxa"/>
            <w:tcBorders>
              <w:top w:val="nil"/>
              <w:left w:val="nil"/>
              <w:bottom w:val="single" w:sz="8" w:space="0" w:color="auto"/>
              <w:right w:val="single" w:sz="8" w:space="0" w:color="auto"/>
            </w:tcBorders>
            <w:shd w:val="clear" w:color="auto" w:fill="auto"/>
            <w:vAlign w:val="center"/>
            <w:hideMark/>
          </w:tcPr>
          <w:p w14:paraId="577A016C"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1</w:t>
            </w:r>
          </w:p>
        </w:tc>
        <w:tc>
          <w:tcPr>
            <w:tcW w:w="709" w:type="dxa"/>
            <w:tcBorders>
              <w:top w:val="nil"/>
              <w:left w:val="nil"/>
              <w:bottom w:val="single" w:sz="8" w:space="0" w:color="auto"/>
              <w:right w:val="single" w:sz="8" w:space="0" w:color="auto"/>
            </w:tcBorders>
            <w:shd w:val="clear" w:color="auto" w:fill="auto"/>
            <w:vAlign w:val="center"/>
            <w:hideMark/>
          </w:tcPr>
          <w:p w14:paraId="7E95731C"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w:t>
            </w:r>
          </w:p>
        </w:tc>
        <w:tc>
          <w:tcPr>
            <w:tcW w:w="708" w:type="dxa"/>
            <w:tcBorders>
              <w:top w:val="nil"/>
              <w:left w:val="nil"/>
              <w:bottom w:val="single" w:sz="8" w:space="0" w:color="auto"/>
              <w:right w:val="single" w:sz="8" w:space="0" w:color="auto"/>
            </w:tcBorders>
            <w:shd w:val="clear" w:color="auto" w:fill="auto"/>
            <w:vAlign w:val="center"/>
            <w:hideMark/>
          </w:tcPr>
          <w:p w14:paraId="466DE212"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1</w:t>
            </w:r>
          </w:p>
        </w:tc>
        <w:tc>
          <w:tcPr>
            <w:tcW w:w="851" w:type="dxa"/>
            <w:tcBorders>
              <w:top w:val="nil"/>
              <w:left w:val="nil"/>
              <w:bottom w:val="single" w:sz="8" w:space="0" w:color="auto"/>
              <w:right w:val="single" w:sz="8" w:space="0" w:color="auto"/>
            </w:tcBorders>
            <w:shd w:val="clear" w:color="auto" w:fill="auto"/>
            <w:vAlign w:val="center"/>
            <w:hideMark/>
          </w:tcPr>
          <w:p w14:paraId="0086B1C5"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622" w:type="dxa"/>
            <w:tcBorders>
              <w:top w:val="nil"/>
              <w:left w:val="nil"/>
              <w:bottom w:val="single" w:sz="8" w:space="0" w:color="auto"/>
              <w:right w:val="single" w:sz="8" w:space="0" w:color="auto"/>
            </w:tcBorders>
            <w:shd w:val="clear" w:color="auto" w:fill="auto"/>
            <w:vAlign w:val="center"/>
            <w:hideMark/>
          </w:tcPr>
          <w:p w14:paraId="4A5E9541" w14:textId="77777777" w:rsidR="00D86BD5" w:rsidRPr="00017FCD" w:rsidRDefault="00D86BD5" w:rsidP="00D86BD5">
            <w:pPr>
              <w:spacing w:after="0"/>
              <w:jc w:val="center"/>
              <w:rPr>
                <w:color w:val="000000"/>
                <w:sz w:val="18"/>
                <w:szCs w:val="18"/>
                <w:lang w:eastAsia="el-GR"/>
              </w:rPr>
            </w:pPr>
            <w:r w:rsidRPr="00017FCD">
              <w:rPr>
                <w:color w:val="000000"/>
                <w:sz w:val="18"/>
                <w:szCs w:val="18"/>
                <w:lang w:val="en-US" w:eastAsia="el-GR"/>
              </w:rPr>
              <w:t>4</w:t>
            </w:r>
          </w:p>
        </w:tc>
        <w:tc>
          <w:tcPr>
            <w:tcW w:w="2336" w:type="dxa"/>
            <w:tcBorders>
              <w:top w:val="nil"/>
              <w:left w:val="nil"/>
              <w:bottom w:val="single" w:sz="8" w:space="0" w:color="auto"/>
              <w:right w:val="single" w:sz="4" w:space="0" w:color="auto"/>
            </w:tcBorders>
            <w:shd w:val="clear" w:color="auto" w:fill="auto"/>
            <w:vAlign w:val="center"/>
            <w:hideMark/>
          </w:tcPr>
          <w:p w14:paraId="2990AB6B" w14:textId="77777777" w:rsidR="00D86BD5" w:rsidRPr="00017FCD" w:rsidRDefault="00D86BD5" w:rsidP="00D86BD5">
            <w:pPr>
              <w:spacing w:after="0"/>
              <w:jc w:val="left"/>
              <w:rPr>
                <w:color w:val="000000"/>
                <w:sz w:val="18"/>
                <w:szCs w:val="18"/>
                <w:lang w:val="en-US" w:eastAsia="el-GR"/>
              </w:rPr>
            </w:pPr>
            <w:r w:rsidRPr="00017FCD">
              <w:rPr>
                <w:color w:val="000000"/>
                <w:sz w:val="18"/>
                <w:szCs w:val="18"/>
                <w:lang w:val="en-US" w:eastAsia="el-GR"/>
              </w:rPr>
              <w:t>Internet Application Server EE/ ΟΑΜ</w:t>
            </w:r>
          </w:p>
        </w:tc>
      </w:tr>
      <w:tr w:rsidR="000E2E0A" w:rsidRPr="00017FCD" w14:paraId="026BC417" w14:textId="77777777" w:rsidTr="00CD1D72">
        <w:trPr>
          <w:trHeight w:val="257"/>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410AD731"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Application</w:t>
            </w:r>
          </w:p>
        </w:tc>
        <w:tc>
          <w:tcPr>
            <w:tcW w:w="2410" w:type="dxa"/>
            <w:tcBorders>
              <w:top w:val="nil"/>
              <w:left w:val="nil"/>
              <w:bottom w:val="single" w:sz="8" w:space="0" w:color="auto"/>
              <w:right w:val="single" w:sz="8" w:space="0" w:color="auto"/>
            </w:tcBorders>
            <w:shd w:val="clear" w:color="auto" w:fill="auto"/>
            <w:vAlign w:val="center"/>
            <w:hideMark/>
          </w:tcPr>
          <w:p w14:paraId="57EE3BDB"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Application/Web Services</w:t>
            </w:r>
          </w:p>
        </w:tc>
        <w:tc>
          <w:tcPr>
            <w:tcW w:w="709" w:type="dxa"/>
            <w:tcBorders>
              <w:top w:val="nil"/>
              <w:left w:val="nil"/>
              <w:bottom w:val="single" w:sz="8" w:space="0" w:color="auto"/>
              <w:right w:val="single" w:sz="8" w:space="0" w:color="auto"/>
            </w:tcBorders>
            <w:shd w:val="clear" w:color="auto" w:fill="auto"/>
            <w:vAlign w:val="center"/>
            <w:hideMark/>
          </w:tcPr>
          <w:p w14:paraId="697B1E3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9" w:type="dxa"/>
            <w:tcBorders>
              <w:top w:val="nil"/>
              <w:left w:val="nil"/>
              <w:bottom w:val="single" w:sz="8" w:space="0" w:color="auto"/>
              <w:right w:val="single" w:sz="8" w:space="0" w:color="auto"/>
            </w:tcBorders>
            <w:shd w:val="clear" w:color="auto" w:fill="auto"/>
            <w:vAlign w:val="center"/>
            <w:hideMark/>
          </w:tcPr>
          <w:p w14:paraId="33432622"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8" w:type="dxa"/>
            <w:tcBorders>
              <w:top w:val="nil"/>
              <w:left w:val="nil"/>
              <w:bottom w:val="single" w:sz="8" w:space="0" w:color="auto"/>
              <w:right w:val="single" w:sz="8" w:space="0" w:color="auto"/>
            </w:tcBorders>
            <w:shd w:val="clear" w:color="auto" w:fill="auto"/>
            <w:vAlign w:val="center"/>
            <w:hideMark/>
          </w:tcPr>
          <w:p w14:paraId="321AAD62"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851" w:type="dxa"/>
            <w:tcBorders>
              <w:top w:val="nil"/>
              <w:left w:val="nil"/>
              <w:bottom w:val="single" w:sz="8" w:space="0" w:color="auto"/>
              <w:right w:val="single" w:sz="8" w:space="0" w:color="auto"/>
            </w:tcBorders>
            <w:shd w:val="clear" w:color="auto" w:fill="auto"/>
            <w:vAlign w:val="center"/>
            <w:hideMark/>
          </w:tcPr>
          <w:p w14:paraId="447A69EF"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622" w:type="dxa"/>
            <w:tcBorders>
              <w:top w:val="nil"/>
              <w:left w:val="nil"/>
              <w:bottom w:val="single" w:sz="8" w:space="0" w:color="auto"/>
              <w:right w:val="single" w:sz="8" w:space="0" w:color="auto"/>
            </w:tcBorders>
            <w:shd w:val="clear" w:color="auto" w:fill="auto"/>
            <w:vAlign w:val="center"/>
            <w:hideMark/>
          </w:tcPr>
          <w:p w14:paraId="273ECDCB"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32</w:t>
            </w:r>
          </w:p>
        </w:tc>
        <w:tc>
          <w:tcPr>
            <w:tcW w:w="2336" w:type="dxa"/>
            <w:tcBorders>
              <w:top w:val="nil"/>
              <w:left w:val="nil"/>
              <w:bottom w:val="single" w:sz="8" w:space="0" w:color="auto"/>
              <w:right w:val="single" w:sz="4" w:space="0" w:color="auto"/>
            </w:tcBorders>
            <w:shd w:val="clear" w:color="auto" w:fill="auto"/>
            <w:vAlign w:val="center"/>
            <w:hideMark/>
          </w:tcPr>
          <w:p w14:paraId="2F69A1AA" w14:textId="77777777" w:rsidR="00D86BD5" w:rsidRPr="00017FCD" w:rsidRDefault="00D86BD5" w:rsidP="00D86BD5">
            <w:pPr>
              <w:spacing w:after="0"/>
              <w:jc w:val="left"/>
              <w:rPr>
                <w:color w:val="000000"/>
                <w:sz w:val="18"/>
                <w:szCs w:val="18"/>
                <w:lang w:eastAsia="el-GR"/>
              </w:rPr>
            </w:pPr>
            <w:r w:rsidRPr="00017FCD">
              <w:rPr>
                <w:color w:val="000000"/>
                <w:sz w:val="18"/>
                <w:szCs w:val="18"/>
                <w:lang w:val="en-US" w:eastAsia="el-GR"/>
              </w:rPr>
              <w:t>Oracle Web Logic EE</w:t>
            </w:r>
          </w:p>
        </w:tc>
      </w:tr>
      <w:tr w:rsidR="000E2E0A" w:rsidRPr="00017FCD" w14:paraId="0B88B370" w14:textId="77777777" w:rsidTr="00CD1D72">
        <w:trPr>
          <w:trHeight w:val="179"/>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7B4E44D9"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Application</w:t>
            </w:r>
          </w:p>
        </w:tc>
        <w:tc>
          <w:tcPr>
            <w:tcW w:w="2410" w:type="dxa"/>
            <w:tcBorders>
              <w:top w:val="nil"/>
              <w:left w:val="nil"/>
              <w:bottom w:val="single" w:sz="8" w:space="0" w:color="auto"/>
              <w:right w:val="single" w:sz="8" w:space="0" w:color="auto"/>
            </w:tcBorders>
            <w:shd w:val="clear" w:color="auto" w:fill="auto"/>
            <w:vAlign w:val="center"/>
            <w:hideMark/>
          </w:tcPr>
          <w:p w14:paraId="04B43645"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BPEL/SOA</w:t>
            </w:r>
          </w:p>
        </w:tc>
        <w:tc>
          <w:tcPr>
            <w:tcW w:w="709" w:type="dxa"/>
            <w:tcBorders>
              <w:top w:val="nil"/>
              <w:left w:val="nil"/>
              <w:bottom w:val="single" w:sz="8" w:space="0" w:color="auto"/>
              <w:right w:val="single" w:sz="8" w:space="0" w:color="auto"/>
            </w:tcBorders>
            <w:shd w:val="clear" w:color="auto" w:fill="auto"/>
            <w:vAlign w:val="center"/>
            <w:hideMark/>
          </w:tcPr>
          <w:p w14:paraId="10929BCF"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w:t>
            </w:r>
          </w:p>
        </w:tc>
        <w:tc>
          <w:tcPr>
            <w:tcW w:w="709" w:type="dxa"/>
            <w:tcBorders>
              <w:top w:val="nil"/>
              <w:left w:val="nil"/>
              <w:bottom w:val="single" w:sz="8" w:space="0" w:color="auto"/>
              <w:right w:val="single" w:sz="8" w:space="0" w:color="auto"/>
            </w:tcBorders>
            <w:shd w:val="clear" w:color="auto" w:fill="auto"/>
            <w:vAlign w:val="center"/>
            <w:hideMark/>
          </w:tcPr>
          <w:p w14:paraId="6370042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w:t>
            </w:r>
          </w:p>
        </w:tc>
        <w:tc>
          <w:tcPr>
            <w:tcW w:w="708" w:type="dxa"/>
            <w:tcBorders>
              <w:top w:val="nil"/>
              <w:left w:val="nil"/>
              <w:bottom w:val="single" w:sz="8" w:space="0" w:color="auto"/>
              <w:right w:val="single" w:sz="8" w:space="0" w:color="auto"/>
            </w:tcBorders>
            <w:shd w:val="clear" w:color="auto" w:fill="auto"/>
            <w:vAlign w:val="center"/>
            <w:hideMark/>
          </w:tcPr>
          <w:p w14:paraId="5B5C2F99"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851" w:type="dxa"/>
            <w:tcBorders>
              <w:top w:val="nil"/>
              <w:left w:val="nil"/>
              <w:bottom w:val="single" w:sz="8" w:space="0" w:color="auto"/>
              <w:right w:val="single" w:sz="8" w:space="0" w:color="auto"/>
            </w:tcBorders>
            <w:shd w:val="clear" w:color="auto" w:fill="auto"/>
            <w:vAlign w:val="center"/>
            <w:hideMark/>
          </w:tcPr>
          <w:p w14:paraId="7A9ADBD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622" w:type="dxa"/>
            <w:tcBorders>
              <w:top w:val="nil"/>
              <w:left w:val="nil"/>
              <w:bottom w:val="single" w:sz="8" w:space="0" w:color="auto"/>
              <w:right w:val="single" w:sz="8" w:space="0" w:color="auto"/>
            </w:tcBorders>
            <w:shd w:val="clear" w:color="auto" w:fill="auto"/>
            <w:vAlign w:val="center"/>
            <w:hideMark/>
          </w:tcPr>
          <w:p w14:paraId="21F0D074"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16</w:t>
            </w:r>
          </w:p>
        </w:tc>
        <w:tc>
          <w:tcPr>
            <w:tcW w:w="2336" w:type="dxa"/>
            <w:tcBorders>
              <w:top w:val="nil"/>
              <w:left w:val="nil"/>
              <w:bottom w:val="single" w:sz="8" w:space="0" w:color="auto"/>
              <w:right w:val="single" w:sz="4" w:space="0" w:color="auto"/>
            </w:tcBorders>
            <w:shd w:val="clear" w:color="auto" w:fill="auto"/>
            <w:vAlign w:val="center"/>
            <w:hideMark/>
          </w:tcPr>
          <w:p w14:paraId="2E79A3AB"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Web Logic Suite &amp; BPEL</w:t>
            </w:r>
          </w:p>
        </w:tc>
      </w:tr>
      <w:tr w:rsidR="000E2E0A" w:rsidRPr="00017FCD" w14:paraId="0DE2FC44" w14:textId="77777777" w:rsidTr="00CD1D72">
        <w:trPr>
          <w:trHeight w:val="343"/>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16587AC6"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Application</w:t>
            </w:r>
          </w:p>
        </w:tc>
        <w:tc>
          <w:tcPr>
            <w:tcW w:w="2410" w:type="dxa"/>
            <w:tcBorders>
              <w:top w:val="nil"/>
              <w:left w:val="nil"/>
              <w:bottom w:val="single" w:sz="8" w:space="0" w:color="auto"/>
              <w:right w:val="single" w:sz="8" w:space="0" w:color="auto"/>
            </w:tcBorders>
            <w:shd w:val="clear" w:color="auto" w:fill="auto"/>
            <w:vAlign w:val="center"/>
            <w:hideMark/>
          </w:tcPr>
          <w:p w14:paraId="5B6AC26A"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Business Intelligence</w:t>
            </w:r>
          </w:p>
        </w:tc>
        <w:tc>
          <w:tcPr>
            <w:tcW w:w="709" w:type="dxa"/>
            <w:tcBorders>
              <w:top w:val="nil"/>
              <w:left w:val="nil"/>
              <w:bottom w:val="single" w:sz="8" w:space="0" w:color="auto"/>
              <w:right w:val="single" w:sz="8" w:space="0" w:color="auto"/>
            </w:tcBorders>
            <w:shd w:val="clear" w:color="auto" w:fill="auto"/>
            <w:vAlign w:val="center"/>
            <w:hideMark/>
          </w:tcPr>
          <w:p w14:paraId="29B13719"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 + 1</w:t>
            </w:r>
          </w:p>
        </w:tc>
        <w:tc>
          <w:tcPr>
            <w:tcW w:w="709" w:type="dxa"/>
            <w:tcBorders>
              <w:top w:val="nil"/>
              <w:left w:val="nil"/>
              <w:bottom w:val="single" w:sz="8" w:space="0" w:color="auto"/>
              <w:right w:val="single" w:sz="8" w:space="0" w:color="auto"/>
            </w:tcBorders>
            <w:shd w:val="clear" w:color="auto" w:fill="auto"/>
            <w:vAlign w:val="center"/>
            <w:hideMark/>
          </w:tcPr>
          <w:p w14:paraId="0E9B84B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8" w:type="dxa"/>
            <w:tcBorders>
              <w:top w:val="nil"/>
              <w:left w:val="nil"/>
              <w:bottom w:val="single" w:sz="8" w:space="0" w:color="auto"/>
              <w:right w:val="single" w:sz="8" w:space="0" w:color="auto"/>
            </w:tcBorders>
            <w:shd w:val="clear" w:color="auto" w:fill="auto"/>
            <w:vAlign w:val="center"/>
            <w:hideMark/>
          </w:tcPr>
          <w:p w14:paraId="7F3F10A8"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2</w:t>
            </w:r>
          </w:p>
        </w:tc>
        <w:tc>
          <w:tcPr>
            <w:tcW w:w="851" w:type="dxa"/>
            <w:tcBorders>
              <w:top w:val="nil"/>
              <w:left w:val="nil"/>
              <w:bottom w:val="single" w:sz="8" w:space="0" w:color="auto"/>
              <w:right w:val="single" w:sz="8" w:space="0" w:color="auto"/>
            </w:tcBorders>
            <w:shd w:val="clear" w:color="auto" w:fill="auto"/>
            <w:vAlign w:val="center"/>
            <w:hideMark/>
          </w:tcPr>
          <w:p w14:paraId="316EF55E"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622" w:type="dxa"/>
            <w:tcBorders>
              <w:top w:val="nil"/>
              <w:left w:val="nil"/>
              <w:bottom w:val="single" w:sz="8" w:space="0" w:color="auto"/>
              <w:right w:val="single" w:sz="8" w:space="0" w:color="auto"/>
            </w:tcBorders>
            <w:shd w:val="clear" w:color="auto" w:fill="auto"/>
            <w:vAlign w:val="center"/>
            <w:hideMark/>
          </w:tcPr>
          <w:p w14:paraId="08C7E634"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2336" w:type="dxa"/>
            <w:tcBorders>
              <w:top w:val="nil"/>
              <w:left w:val="nil"/>
              <w:bottom w:val="single" w:sz="8" w:space="0" w:color="auto"/>
              <w:right w:val="single" w:sz="4" w:space="0" w:color="auto"/>
            </w:tcBorders>
            <w:shd w:val="clear" w:color="auto" w:fill="auto"/>
            <w:vAlign w:val="center"/>
            <w:hideMark/>
          </w:tcPr>
          <w:p w14:paraId="77D6FE34"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Oracle Business Intelligence</w:t>
            </w:r>
          </w:p>
        </w:tc>
      </w:tr>
      <w:tr w:rsidR="000E2E0A" w:rsidRPr="00017FCD" w14:paraId="55D8C72D" w14:textId="77777777" w:rsidTr="00CD1D72">
        <w:trPr>
          <w:trHeight w:val="234"/>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57F47B6B"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t>Application</w:t>
            </w:r>
          </w:p>
        </w:tc>
        <w:tc>
          <w:tcPr>
            <w:tcW w:w="2410" w:type="dxa"/>
            <w:tcBorders>
              <w:top w:val="nil"/>
              <w:left w:val="nil"/>
              <w:bottom w:val="single" w:sz="8" w:space="0" w:color="auto"/>
              <w:right w:val="single" w:sz="8" w:space="0" w:color="auto"/>
            </w:tcBorders>
            <w:shd w:val="clear" w:color="auto" w:fill="auto"/>
            <w:vAlign w:val="center"/>
            <w:hideMark/>
          </w:tcPr>
          <w:p w14:paraId="592F92FC"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Data Matching</w:t>
            </w:r>
          </w:p>
        </w:tc>
        <w:tc>
          <w:tcPr>
            <w:tcW w:w="709" w:type="dxa"/>
            <w:tcBorders>
              <w:top w:val="nil"/>
              <w:left w:val="nil"/>
              <w:bottom w:val="single" w:sz="8" w:space="0" w:color="auto"/>
              <w:right w:val="single" w:sz="8" w:space="0" w:color="auto"/>
            </w:tcBorders>
            <w:shd w:val="clear" w:color="auto" w:fill="auto"/>
            <w:vAlign w:val="center"/>
            <w:hideMark/>
          </w:tcPr>
          <w:p w14:paraId="1126A298"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 + 1</w:t>
            </w:r>
          </w:p>
        </w:tc>
        <w:tc>
          <w:tcPr>
            <w:tcW w:w="709" w:type="dxa"/>
            <w:tcBorders>
              <w:top w:val="nil"/>
              <w:left w:val="nil"/>
              <w:bottom w:val="single" w:sz="8" w:space="0" w:color="auto"/>
              <w:right w:val="single" w:sz="8" w:space="0" w:color="auto"/>
            </w:tcBorders>
            <w:shd w:val="clear" w:color="auto" w:fill="auto"/>
            <w:vAlign w:val="center"/>
            <w:hideMark/>
          </w:tcPr>
          <w:p w14:paraId="12385AEB"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708" w:type="dxa"/>
            <w:tcBorders>
              <w:top w:val="nil"/>
              <w:left w:val="nil"/>
              <w:bottom w:val="single" w:sz="8" w:space="0" w:color="auto"/>
              <w:right w:val="single" w:sz="8" w:space="0" w:color="auto"/>
            </w:tcBorders>
            <w:shd w:val="clear" w:color="auto" w:fill="auto"/>
            <w:vAlign w:val="center"/>
            <w:hideMark/>
          </w:tcPr>
          <w:p w14:paraId="1704979B"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8</w:t>
            </w:r>
          </w:p>
        </w:tc>
        <w:tc>
          <w:tcPr>
            <w:tcW w:w="851" w:type="dxa"/>
            <w:tcBorders>
              <w:top w:val="nil"/>
              <w:left w:val="nil"/>
              <w:bottom w:val="single" w:sz="8" w:space="0" w:color="auto"/>
              <w:right w:val="single" w:sz="8" w:space="0" w:color="auto"/>
            </w:tcBorders>
            <w:shd w:val="clear" w:color="auto" w:fill="auto"/>
            <w:vAlign w:val="center"/>
            <w:hideMark/>
          </w:tcPr>
          <w:p w14:paraId="2638CB8F"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622" w:type="dxa"/>
            <w:tcBorders>
              <w:top w:val="nil"/>
              <w:left w:val="nil"/>
              <w:bottom w:val="single" w:sz="8" w:space="0" w:color="auto"/>
              <w:right w:val="single" w:sz="8" w:space="0" w:color="auto"/>
            </w:tcBorders>
            <w:shd w:val="clear" w:color="auto" w:fill="auto"/>
            <w:vAlign w:val="center"/>
            <w:hideMark/>
          </w:tcPr>
          <w:p w14:paraId="6BE5F3E7"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16</w:t>
            </w:r>
          </w:p>
        </w:tc>
        <w:tc>
          <w:tcPr>
            <w:tcW w:w="2336" w:type="dxa"/>
            <w:tcBorders>
              <w:top w:val="nil"/>
              <w:left w:val="nil"/>
              <w:bottom w:val="single" w:sz="8" w:space="0" w:color="auto"/>
              <w:right w:val="single" w:sz="4" w:space="0" w:color="auto"/>
            </w:tcBorders>
            <w:shd w:val="clear" w:color="auto" w:fill="auto"/>
            <w:vAlign w:val="center"/>
            <w:hideMark/>
          </w:tcPr>
          <w:p w14:paraId="6FCAE5A4"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Oracle Data Integrator EE</w:t>
            </w:r>
          </w:p>
        </w:tc>
      </w:tr>
      <w:tr w:rsidR="000E2E0A" w:rsidRPr="00017FCD" w14:paraId="171F65DA" w14:textId="77777777" w:rsidTr="00CD1D72">
        <w:trPr>
          <w:trHeight w:val="232"/>
        </w:trPr>
        <w:tc>
          <w:tcPr>
            <w:tcW w:w="1134" w:type="dxa"/>
            <w:tcBorders>
              <w:top w:val="nil"/>
              <w:left w:val="single" w:sz="4" w:space="0" w:color="auto"/>
              <w:bottom w:val="single" w:sz="8" w:space="0" w:color="auto"/>
              <w:right w:val="single" w:sz="8" w:space="0" w:color="auto"/>
            </w:tcBorders>
            <w:shd w:val="clear" w:color="auto" w:fill="auto"/>
            <w:vAlign w:val="center"/>
            <w:hideMark/>
          </w:tcPr>
          <w:p w14:paraId="785DFA43" w14:textId="77777777" w:rsidR="00D86BD5" w:rsidRPr="00017FCD" w:rsidRDefault="00D86BD5" w:rsidP="00D86BD5">
            <w:pPr>
              <w:spacing w:after="0"/>
              <w:rPr>
                <w:color w:val="000000"/>
                <w:sz w:val="18"/>
                <w:szCs w:val="18"/>
                <w:lang w:eastAsia="el-GR"/>
              </w:rPr>
            </w:pPr>
            <w:r w:rsidRPr="00017FCD">
              <w:rPr>
                <w:bCs/>
                <w:color w:val="000000"/>
                <w:sz w:val="18"/>
                <w:szCs w:val="18"/>
                <w:lang w:eastAsia="el-GR"/>
              </w:rPr>
              <w:lastRenderedPageBreak/>
              <w:t>Web Layer</w:t>
            </w:r>
          </w:p>
        </w:tc>
        <w:tc>
          <w:tcPr>
            <w:tcW w:w="2410" w:type="dxa"/>
            <w:tcBorders>
              <w:top w:val="nil"/>
              <w:left w:val="nil"/>
              <w:bottom w:val="single" w:sz="8" w:space="0" w:color="auto"/>
              <w:right w:val="single" w:sz="8" w:space="0" w:color="auto"/>
            </w:tcBorders>
            <w:shd w:val="clear" w:color="auto" w:fill="auto"/>
            <w:vAlign w:val="center"/>
            <w:hideMark/>
          </w:tcPr>
          <w:p w14:paraId="4856D247"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Web Cache / Proxy</w:t>
            </w:r>
          </w:p>
        </w:tc>
        <w:tc>
          <w:tcPr>
            <w:tcW w:w="709" w:type="dxa"/>
            <w:tcBorders>
              <w:top w:val="nil"/>
              <w:left w:val="nil"/>
              <w:bottom w:val="single" w:sz="8" w:space="0" w:color="auto"/>
              <w:right w:val="single" w:sz="8" w:space="0" w:color="auto"/>
            </w:tcBorders>
            <w:shd w:val="clear" w:color="auto" w:fill="auto"/>
            <w:vAlign w:val="center"/>
            <w:hideMark/>
          </w:tcPr>
          <w:p w14:paraId="45CDC409"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1</w:t>
            </w:r>
          </w:p>
        </w:tc>
        <w:tc>
          <w:tcPr>
            <w:tcW w:w="709" w:type="dxa"/>
            <w:tcBorders>
              <w:top w:val="nil"/>
              <w:left w:val="nil"/>
              <w:bottom w:val="single" w:sz="8" w:space="0" w:color="auto"/>
              <w:right w:val="single" w:sz="8" w:space="0" w:color="auto"/>
            </w:tcBorders>
            <w:shd w:val="clear" w:color="auto" w:fill="auto"/>
            <w:vAlign w:val="center"/>
            <w:hideMark/>
          </w:tcPr>
          <w:p w14:paraId="01E669BC"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8" w:type="dxa"/>
            <w:tcBorders>
              <w:top w:val="nil"/>
              <w:left w:val="nil"/>
              <w:bottom w:val="single" w:sz="8" w:space="0" w:color="auto"/>
              <w:right w:val="single" w:sz="8" w:space="0" w:color="auto"/>
            </w:tcBorders>
            <w:shd w:val="clear" w:color="auto" w:fill="auto"/>
            <w:vAlign w:val="center"/>
            <w:hideMark/>
          </w:tcPr>
          <w:p w14:paraId="7F730A50" w14:textId="77777777" w:rsidR="00D86BD5" w:rsidRPr="00017FCD" w:rsidRDefault="00D86BD5" w:rsidP="00D86BD5">
            <w:pPr>
              <w:spacing w:after="0"/>
              <w:jc w:val="center"/>
              <w:rPr>
                <w:color w:val="000000"/>
                <w:sz w:val="18"/>
                <w:szCs w:val="18"/>
                <w:lang w:val="en-US" w:eastAsia="el-GR"/>
              </w:rPr>
            </w:pPr>
            <w:r w:rsidRPr="00017FCD">
              <w:rPr>
                <w:color w:val="000000"/>
                <w:sz w:val="18"/>
                <w:szCs w:val="18"/>
                <w:lang w:val="en-US" w:eastAsia="el-GR"/>
              </w:rPr>
              <w:t>2</w:t>
            </w:r>
          </w:p>
        </w:tc>
        <w:tc>
          <w:tcPr>
            <w:tcW w:w="851" w:type="dxa"/>
            <w:tcBorders>
              <w:top w:val="nil"/>
              <w:left w:val="nil"/>
              <w:bottom w:val="single" w:sz="8" w:space="0" w:color="auto"/>
              <w:right w:val="single" w:sz="8" w:space="0" w:color="auto"/>
            </w:tcBorders>
            <w:shd w:val="clear" w:color="auto" w:fill="auto"/>
            <w:vAlign w:val="center"/>
            <w:hideMark/>
          </w:tcPr>
          <w:p w14:paraId="7B5FA808"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8</w:t>
            </w:r>
          </w:p>
        </w:tc>
        <w:tc>
          <w:tcPr>
            <w:tcW w:w="622" w:type="dxa"/>
            <w:tcBorders>
              <w:top w:val="nil"/>
              <w:left w:val="nil"/>
              <w:bottom w:val="single" w:sz="8" w:space="0" w:color="auto"/>
              <w:right w:val="single" w:sz="8" w:space="0" w:color="auto"/>
            </w:tcBorders>
            <w:shd w:val="clear" w:color="auto" w:fill="auto"/>
            <w:vAlign w:val="center"/>
            <w:hideMark/>
          </w:tcPr>
          <w:p w14:paraId="1FBE2D53"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8</w:t>
            </w:r>
          </w:p>
        </w:tc>
        <w:tc>
          <w:tcPr>
            <w:tcW w:w="2336" w:type="dxa"/>
            <w:tcBorders>
              <w:top w:val="nil"/>
              <w:left w:val="nil"/>
              <w:bottom w:val="single" w:sz="8" w:space="0" w:color="auto"/>
              <w:right w:val="single" w:sz="4" w:space="0" w:color="auto"/>
            </w:tcBorders>
            <w:shd w:val="clear" w:color="auto" w:fill="auto"/>
            <w:vAlign w:val="center"/>
            <w:hideMark/>
          </w:tcPr>
          <w:p w14:paraId="5DDD8AB7"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 xml:space="preserve">Web Tier </w:t>
            </w:r>
          </w:p>
        </w:tc>
      </w:tr>
      <w:tr w:rsidR="00D86BD5" w:rsidRPr="00017FCD" w14:paraId="659C58DD" w14:textId="77777777" w:rsidTr="00CD1D72">
        <w:trPr>
          <w:trHeight w:val="91"/>
        </w:trPr>
        <w:tc>
          <w:tcPr>
            <w:tcW w:w="9479" w:type="dxa"/>
            <w:gridSpan w:val="8"/>
            <w:tcBorders>
              <w:top w:val="nil"/>
              <w:left w:val="single" w:sz="4" w:space="0" w:color="auto"/>
              <w:bottom w:val="single" w:sz="8" w:space="0" w:color="auto"/>
              <w:right w:val="single" w:sz="4" w:space="0" w:color="auto"/>
            </w:tcBorders>
            <w:shd w:val="clear" w:color="000000" w:fill="C2D69B"/>
            <w:vAlign w:val="center"/>
            <w:hideMark/>
          </w:tcPr>
          <w:p w14:paraId="2A9307BB"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MANAGEMENT</w:t>
            </w:r>
            <w:r w:rsidRPr="00017FCD">
              <w:rPr>
                <w:color w:val="000000"/>
                <w:sz w:val="18"/>
                <w:szCs w:val="18"/>
                <w:lang w:eastAsia="el-GR"/>
              </w:rPr>
              <w:t> </w:t>
            </w:r>
          </w:p>
        </w:tc>
      </w:tr>
      <w:tr w:rsidR="000E2E0A" w:rsidRPr="00017FCD" w14:paraId="71B221BB" w14:textId="77777777" w:rsidTr="00CD1D72">
        <w:trPr>
          <w:trHeight w:val="420"/>
        </w:trPr>
        <w:tc>
          <w:tcPr>
            <w:tcW w:w="1134" w:type="dxa"/>
            <w:tcBorders>
              <w:top w:val="nil"/>
              <w:left w:val="single" w:sz="4" w:space="0" w:color="auto"/>
              <w:bottom w:val="single" w:sz="4" w:space="0" w:color="auto"/>
              <w:right w:val="single" w:sz="8" w:space="0" w:color="auto"/>
            </w:tcBorders>
            <w:shd w:val="clear" w:color="auto" w:fill="auto"/>
            <w:vAlign w:val="center"/>
            <w:hideMark/>
          </w:tcPr>
          <w:p w14:paraId="3A09FE83" w14:textId="77777777" w:rsidR="00D86BD5" w:rsidRPr="00017FCD" w:rsidRDefault="00D86BD5" w:rsidP="00D86BD5">
            <w:pPr>
              <w:spacing w:after="0"/>
              <w:jc w:val="left"/>
              <w:rPr>
                <w:color w:val="000000"/>
                <w:sz w:val="18"/>
                <w:szCs w:val="18"/>
                <w:lang w:eastAsia="el-GR"/>
              </w:rPr>
            </w:pPr>
            <w:r w:rsidRPr="00017FCD">
              <w:rPr>
                <w:bCs/>
                <w:color w:val="000000"/>
                <w:sz w:val="18"/>
                <w:szCs w:val="18"/>
                <w:lang w:eastAsia="el-GR"/>
              </w:rPr>
              <w:t>Management Console</w:t>
            </w:r>
          </w:p>
        </w:tc>
        <w:tc>
          <w:tcPr>
            <w:tcW w:w="2410" w:type="dxa"/>
            <w:tcBorders>
              <w:top w:val="nil"/>
              <w:left w:val="nil"/>
              <w:bottom w:val="single" w:sz="4" w:space="0" w:color="auto"/>
              <w:right w:val="single" w:sz="8" w:space="0" w:color="auto"/>
            </w:tcBorders>
            <w:shd w:val="clear" w:color="auto" w:fill="auto"/>
            <w:vAlign w:val="center"/>
            <w:hideMark/>
          </w:tcPr>
          <w:p w14:paraId="2C75B478" w14:textId="77777777" w:rsidR="00D86BD5" w:rsidRPr="00017FCD" w:rsidRDefault="00D86BD5" w:rsidP="00D86BD5">
            <w:pPr>
              <w:spacing w:after="0"/>
              <w:jc w:val="left"/>
              <w:rPr>
                <w:color w:val="000000"/>
                <w:sz w:val="18"/>
                <w:szCs w:val="18"/>
                <w:lang w:val="en-US" w:eastAsia="el-GR"/>
              </w:rPr>
            </w:pPr>
            <w:r w:rsidRPr="00017FCD">
              <w:rPr>
                <w:color w:val="000000"/>
                <w:sz w:val="18"/>
                <w:szCs w:val="18"/>
                <w:lang w:val="en-US" w:eastAsia="el-GR"/>
              </w:rPr>
              <w:t>Oracle Cloud Control</w:t>
            </w:r>
            <w:r w:rsidRPr="00017FCD">
              <w:rPr>
                <w:color w:val="000000"/>
                <w:sz w:val="18"/>
                <w:szCs w:val="18"/>
                <w:lang w:val="en-US" w:eastAsia="el-GR"/>
              </w:rPr>
              <w:br/>
              <w:t>Fujitsu Storage Management</w:t>
            </w:r>
          </w:p>
        </w:tc>
        <w:tc>
          <w:tcPr>
            <w:tcW w:w="709" w:type="dxa"/>
            <w:tcBorders>
              <w:top w:val="nil"/>
              <w:left w:val="nil"/>
              <w:bottom w:val="single" w:sz="4" w:space="0" w:color="auto"/>
              <w:right w:val="single" w:sz="8" w:space="0" w:color="auto"/>
            </w:tcBorders>
            <w:shd w:val="clear" w:color="auto" w:fill="auto"/>
            <w:vAlign w:val="center"/>
            <w:hideMark/>
          </w:tcPr>
          <w:p w14:paraId="3A992102"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1</w:t>
            </w:r>
          </w:p>
        </w:tc>
        <w:tc>
          <w:tcPr>
            <w:tcW w:w="709" w:type="dxa"/>
            <w:tcBorders>
              <w:top w:val="nil"/>
              <w:left w:val="nil"/>
              <w:bottom w:val="single" w:sz="4" w:space="0" w:color="auto"/>
              <w:right w:val="single" w:sz="8" w:space="0" w:color="auto"/>
            </w:tcBorders>
            <w:shd w:val="clear" w:color="auto" w:fill="auto"/>
            <w:vAlign w:val="center"/>
            <w:hideMark/>
          </w:tcPr>
          <w:p w14:paraId="1F941329"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708" w:type="dxa"/>
            <w:tcBorders>
              <w:top w:val="nil"/>
              <w:left w:val="nil"/>
              <w:bottom w:val="single" w:sz="4" w:space="0" w:color="auto"/>
              <w:right w:val="single" w:sz="8" w:space="0" w:color="auto"/>
            </w:tcBorders>
            <w:shd w:val="clear" w:color="auto" w:fill="auto"/>
            <w:vAlign w:val="center"/>
            <w:hideMark/>
          </w:tcPr>
          <w:p w14:paraId="0EAFBFAC"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2</w:t>
            </w:r>
          </w:p>
        </w:tc>
        <w:tc>
          <w:tcPr>
            <w:tcW w:w="851" w:type="dxa"/>
            <w:tcBorders>
              <w:top w:val="nil"/>
              <w:left w:val="nil"/>
              <w:bottom w:val="single" w:sz="4" w:space="0" w:color="auto"/>
              <w:right w:val="single" w:sz="8" w:space="0" w:color="auto"/>
            </w:tcBorders>
            <w:shd w:val="clear" w:color="auto" w:fill="auto"/>
            <w:vAlign w:val="center"/>
            <w:hideMark/>
          </w:tcPr>
          <w:p w14:paraId="0758F0AC"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622" w:type="dxa"/>
            <w:tcBorders>
              <w:top w:val="nil"/>
              <w:left w:val="nil"/>
              <w:bottom w:val="single" w:sz="8" w:space="0" w:color="auto"/>
              <w:right w:val="single" w:sz="8" w:space="0" w:color="auto"/>
            </w:tcBorders>
            <w:shd w:val="clear" w:color="auto" w:fill="auto"/>
            <w:vAlign w:val="center"/>
            <w:hideMark/>
          </w:tcPr>
          <w:p w14:paraId="7A159906" w14:textId="77777777" w:rsidR="00D86BD5" w:rsidRPr="00017FCD" w:rsidRDefault="00D86BD5" w:rsidP="00D86BD5">
            <w:pPr>
              <w:spacing w:after="0"/>
              <w:jc w:val="center"/>
              <w:rPr>
                <w:color w:val="000000"/>
                <w:sz w:val="18"/>
                <w:szCs w:val="18"/>
                <w:lang w:eastAsia="el-GR"/>
              </w:rPr>
            </w:pPr>
            <w:r w:rsidRPr="00017FCD">
              <w:rPr>
                <w:color w:val="000000"/>
                <w:sz w:val="18"/>
                <w:szCs w:val="18"/>
                <w:lang w:eastAsia="el-GR"/>
              </w:rPr>
              <w:t>4</w:t>
            </w:r>
          </w:p>
        </w:tc>
        <w:tc>
          <w:tcPr>
            <w:tcW w:w="2336" w:type="dxa"/>
            <w:tcBorders>
              <w:top w:val="nil"/>
              <w:left w:val="nil"/>
              <w:bottom w:val="single" w:sz="4" w:space="0" w:color="auto"/>
              <w:right w:val="single" w:sz="4" w:space="0" w:color="auto"/>
            </w:tcBorders>
            <w:shd w:val="clear" w:color="auto" w:fill="auto"/>
            <w:vAlign w:val="center"/>
            <w:hideMark/>
          </w:tcPr>
          <w:p w14:paraId="299C7145" w14:textId="77777777" w:rsidR="00D86BD5" w:rsidRPr="00017FCD" w:rsidRDefault="00D86BD5" w:rsidP="00D86BD5">
            <w:pPr>
              <w:spacing w:after="0"/>
              <w:jc w:val="left"/>
              <w:rPr>
                <w:color w:val="000000"/>
                <w:sz w:val="18"/>
                <w:szCs w:val="18"/>
                <w:lang w:val="en-US" w:eastAsia="el-GR"/>
              </w:rPr>
            </w:pPr>
            <w:r w:rsidRPr="00017FCD">
              <w:rPr>
                <w:color w:val="000000"/>
                <w:sz w:val="18"/>
                <w:szCs w:val="18"/>
                <w:lang w:val="en-US" w:eastAsia="el-GR"/>
              </w:rPr>
              <w:t>Oracle Cloud Control</w:t>
            </w:r>
            <w:r w:rsidRPr="00017FCD">
              <w:rPr>
                <w:color w:val="000000"/>
                <w:sz w:val="18"/>
                <w:szCs w:val="18"/>
                <w:lang w:val="en-US" w:eastAsia="el-GR"/>
              </w:rPr>
              <w:br/>
              <w:t>Fujitsu ETERNUS SF Express</w:t>
            </w:r>
          </w:p>
        </w:tc>
      </w:tr>
    </w:tbl>
    <w:p w14:paraId="59C4EF94" w14:textId="77777777" w:rsidR="00D86BD5" w:rsidRPr="00D86BD5" w:rsidRDefault="00D86BD5" w:rsidP="00D86BD5">
      <w:pPr>
        <w:rPr>
          <w:lang w:val="en-US"/>
        </w:rPr>
      </w:pPr>
    </w:p>
    <w:p w14:paraId="7327E94A" w14:textId="77777777" w:rsidR="00D86BD5" w:rsidRPr="00D86BD5" w:rsidRDefault="00D86BD5" w:rsidP="00D86BD5">
      <w:pPr>
        <w:rPr>
          <w:lang w:val="el-GR"/>
        </w:rPr>
      </w:pPr>
      <w:r w:rsidRPr="00D86BD5">
        <w:rPr>
          <w:lang w:val="el-GR"/>
        </w:rPr>
        <w:t xml:space="preserve">Σε επίπεδο αρχιτεκτονικής έχουν υλοποιηθεί 2 ζώνες για την επίτευξη τις μεγαλύτερης δυνατής ασφάλειας. </w:t>
      </w:r>
    </w:p>
    <w:p w14:paraId="3B11B24B" w14:textId="0BB8C141" w:rsidR="00D86BD5" w:rsidRPr="00DB60F0" w:rsidRDefault="00D86BD5" w:rsidP="000A6F75">
      <w:pPr>
        <w:numPr>
          <w:ilvl w:val="0"/>
          <w:numId w:val="101"/>
        </w:numPr>
        <w:suppressAutoHyphens w:val="0"/>
        <w:spacing w:after="60" w:line="312" w:lineRule="auto"/>
        <w:rPr>
          <w:lang w:val="el-GR"/>
        </w:rPr>
      </w:pPr>
      <w:r w:rsidRPr="00DB60F0">
        <w:rPr>
          <w:lang w:val="el-GR"/>
        </w:rPr>
        <w:t>Εξωτερική Ζώνη (</w:t>
      </w:r>
      <w:r w:rsidRPr="000A05EE">
        <w:rPr>
          <w:lang w:val="en-US"/>
        </w:rPr>
        <w:t>DMZ</w:t>
      </w:r>
      <w:r w:rsidRPr="00DB60F0">
        <w:rPr>
          <w:lang w:val="el-GR"/>
        </w:rPr>
        <w:t>). Σε αυτήν βρίσκονται οι εξυπηρετητές, που δημιουργούν την εξωστρεφή διεπαφή των υπηρεσιών του συστήματος:</w:t>
      </w:r>
    </w:p>
    <w:p w14:paraId="30F1C01D" w14:textId="77777777" w:rsidR="00D86BD5" w:rsidRPr="00DB60F0" w:rsidRDefault="00D86BD5" w:rsidP="000A6F75">
      <w:pPr>
        <w:numPr>
          <w:ilvl w:val="1"/>
          <w:numId w:val="101"/>
        </w:numPr>
        <w:suppressAutoHyphens w:val="0"/>
        <w:spacing w:after="60" w:line="312" w:lineRule="auto"/>
        <w:rPr>
          <w:lang w:val="el-GR"/>
        </w:rPr>
      </w:pPr>
      <w:r w:rsidRPr="00DB60F0">
        <w:rPr>
          <w:lang w:val="el-GR"/>
        </w:rPr>
        <w:t xml:space="preserve">Επίπεδο </w:t>
      </w:r>
      <w:r w:rsidRPr="000A05EE">
        <w:rPr>
          <w:lang w:val="en-US"/>
        </w:rPr>
        <w:t>Web</w:t>
      </w:r>
      <w:r w:rsidRPr="00DB60F0">
        <w:rPr>
          <w:lang w:val="el-GR"/>
        </w:rPr>
        <w:t xml:space="preserve"> (</w:t>
      </w:r>
      <w:r w:rsidRPr="000A05EE">
        <w:rPr>
          <w:lang w:val="en-US"/>
        </w:rPr>
        <w:t>HTTP</w:t>
      </w:r>
      <w:r w:rsidRPr="00DB60F0">
        <w:rPr>
          <w:lang w:val="el-GR"/>
        </w:rPr>
        <w:t xml:space="preserve">): Συστοιχία εξυπηρετών που μοιράζονται τα αιτήματα των χρηστών με χρήση τεχνολογίας συμμετρικής πολυεπεξεργασίας και εξισορρόπησης φόρτου </w:t>
      </w:r>
    </w:p>
    <w:p w14:paraId="4563DC58" w14:textId="77777777" w:rsidR="00D86BD5" w:rsidRPr="00DB60F0" w:rsidRDefault="00D86BD5" w:rsidP="000A6F75">
      <w:pPr>
        <w:numPr>
          <w:ilvl w:val="1"/>
          <w:numId w:val="101"/>
        </w:numPr>
        <w:suppressAutoHyphens w:val="0"/>
        <w:spacing w:after="60" w:line="312" w:lineRule="auto"/>
        <w:rPr>
          <w:lang w:val="el-GR"/>
        </w:rPr>
      </w:pPr>
      <w:r w:rsidRPr="000A05EE">
        <w:rPr>
          <w:lang w:val="en-US"/>
        </w:rPr>
        <w:t>Load</w:t>
      </w:r>
      <w:r w:rsidRPr="00DB60F0">
        <w:rPr>
          <w:lang w:val="el-GR"/>
        </w:rPr>
        <w:t xml:space="preserve"> </w:t>
      </w:r>
      <w:r w:rsidRPr="000A05EE">
        <w:rPr>
          <w:lang w:val="en-US"/>
        </w:rPr>
        <w:t>Balancers</w:t>
      </w:r>
      <w:r w:rsidRPr="00DB60F0">
        <w:rPr>
          <w:lang w:val="el-GR"/>
        </w:rPr>
        <w:t xml:space="preserve"> &amp; </w:t>
      </w:r>
      <w:r w:rsidRPr="000A05EE">
        <w:rPr>
          <w:lang w:val="en-US"/>
        </w:rPr>
        <w:t>SSL</w:t>
      </w:r>
      <w:r w:rsidRPr="00DB60F0">
        <w:rPr>
          <w:lang w:val="el-GR"/>
        </w:rPr>
        <w:t xml:space="preserve"> </w:t>
      </w:r>
      <w:r w:rsidRPr="000A05EE">
        <w:rPr>
          <w:lang w:val="en-US"/>
        </w:rPr>
        <w:t>Accelerators</w:t>
      </w:r>
      <w:r w:rsidRPr="00DB60F0">
        <w:rPr>
          <w:lang w:val="el-GR"/>
        </w:rPr>
        <w:t xml:space="preserve"> : Συσκευές διαμοιρασμού φόρτου και επιτάχυνσης κρυπτογραφίας για την υλοποίηση </w:t>
      </w:r>
      <w:r w:rsidRPr="000A05EE">
        <w:rPr>
          <w:lang w:val="en-US"/>
        </w:rPr>
        <w:t>SSL</w:t>
      </w:r>
      <w:r w:rsidRPr="00DB60F0">
        <w:rPr>
          <w:lang w:val="el-GR"/>
        </w:rPr>
        <w:t>.</w:t>
      </w:r>
    </w:p>
    <w:p w14:paraId="23090492" w14:textId="77777777" w:rsidR="00D86BD5" w:rsidRPr="00DB60F0" w:rsidRDefault="00D86BD5" w:rsidP="000A05EE">
      <w:pPr>
        <w:suppressAutoHyphens w:val="0"/>
        <w:spacing w:after="60" w:line="312" w:lineRule="auto"/>
        <w:ind w:left="720"/>
        <w:rPr>
          <w:lang w:val="el-GR"/>
        </w:rPr>
      </w:pPr>
      <w:r w:rsidRPr="00DB60F0">
        <w:rPr>
          <w:lang w:val="el-GR"/>
        </w:rPr>
        <w:t xml:space="preserve">Η εξωτερική ζώνη συνδέεται με την εσωτερική ζώνη μέσω </w:t>
      </w:r>
      <w:r w:rsidRPr="000A05EE">
        <w:rPr>
          <w:lang w:val="en-US"/>
        </w:rPr>
        <w:t>firewall</w:t>
      </w:r>
      <w:r w:rsidRPr="00DB60F0">
        <w:rPr>
          <w:lang w:val="el-GR"/>
        </w:rPr>
        <w:t xml:space="preserve"> με δύο ανεξάρτητες συνδέσεις.</w:t>
      </w:r>
    </w:p>
    <w:p w14:paraId="2C011E65" w14:textId="49DA8E77" w:rsidR="00D86BD5" w:rsidRPr="000A05EE" w:rsidRDefault="00D86BD5" w:rsidP="000A6F75">
      <w:pPr>
        <w:numPr>
          <w:ilvl w:val="0"/>
          <w:numId w:val="101"/>
        </w:numPr>
        <w:suppressAutoHyphens w:val="0"/>
        <w:spacing w:after="60" w:line="312" w:lineRule="auto"/>
        <w:rPr>
          <w:lang w:val="en-US"/>
        </w:rPr>
      </w:pPr>
      <w:r w:rsidRPr="000A05EE">
        <w:rPr>
          <w:lang w:val="en-US"/>
        </w:rPr>
        <w:t>Εσωτερική Ζώνη. Περιλαμβάνει:</w:t>
      </w:r>
    </w:p>
    <w:p w14:paraId="41F7DBDD" w14:textId="77777777" w:rsidR="00D86BD5" w:rsidRPr="00DB60F0" w:rsidRDefault="00D86BD5" w:rsidP="000A6F75">
      <w:pPr>
        <w:numPr>
          <w:ilvl w:val="1"/>
          <w:numId w:val="101"/>
        </w:numPr>
        <w:suppressAutoHyphens w:val="0"/>
        <w:spacing w:after="60" w:line="312" w:lineRule="auto"/>
        <w:rPr>
          <w:lang w:val="el-GR"/>
        </w:rPr>
      </w:pPr>
      <w:r w:rsidRPr="00DB60F0">
        <w:rPr>
          <w:lang w:val="el-GR"/>
        </w:rPr>
        <w:t xml:space="preserve">Επίπεδο </w:t>
      </w:r>
      <w:r w:rsidRPr="000A05EE">
        <w:rPr>
          <w:lang w:val="en-US"/>
        </w:rPr>
        <w:t>Application</w:t>
      </w:r>
      <w:r w:rsidRPr="00DB60F0">
        <w:rPr>
          <w:lang w:val="el-GR"/>
        </w:rPr>
        <w:t xml:space="preserve">: Συστοιχία εξυπηρετητών που μοιράζονται τις εργασίες που αφορούν τη λογική και επεξεργασία από μέρους των εφαρμογών </w:t>
      </w:r>
    </w:p>
    <w:p w14:paraId="5CBA7896" w14:textId="77777777" w:rsidR="00D86BD5" w:rsidRPr="00DB60F0" w:rsidRDefault="00D86BD5" w:rsidP="000A6F75">
      <w:pPr>
        <w:numPr>
          <w:ilvl w:val="1"/>
          <w:numId w:val="101"/>
        </w:numPr>
        <w:suppressAutoHyphens w:val="0"/>
        <w:spacing w:after="60" w:line="312" w:lineRule="auto"/>
        <w:rPr>
          <w:lang w:val="el-GR"/>
        </w:rPr>
      </w:pPr>
      <w:r w:rsidRPr="00DB60F0">
        <w:rPr>
          <w:lang w:val="el-GR"/>
        </w:rPr>
        <w:t xml:space="preserve">Επίπεδο </w:t>
      </w:r>
      <w:r w:rsidRPr="000A05EE">
        <w:rPr>
          <w:lang w:val="en-US"/>
        </w:rPr>
        <w:t>Database</w:t>
      </w:r>
      <w:r w:rsidRPr="00DB60F0">
        <w:rPr>
          <w:lang w:val="el-GR"/>
        </w:rPr>
        <w:t>: Οι εξυπηρετητές δεδομένων, υπεύθυνοι για την πρωτογενή αλλά και δευτερογενή (</w:t>
      </w:r>
      <w:r w:rsidRPr="000A05EE">
        <w:rPr>
          <w:lang w:val="en-US"/>
        </w:rPr>
        <w:t>back</w:t>
      </w:r>
      <w:r w:rsidRPr="00DB60F0">
        <w:rPr>
          <w:lang w:val="el-GR"/>
        </w:rPr>
        <w:t>-</w:t>
      </w:r>
      <w:r w:rsidRPr="000A05EE">
        <w:rPr>
          <w:lang w:val="en-US"/>
        </w:rPr>
        <w:t>up</w:t>
      </w:r>
      <w:r w:rsidRPr="00DB60F0">
        <w:rPr>
          <w:lang w:val="el-GR"/>
        </w:rPr>
        <w:t>) αποθήκευση δεδομένων.</w:t>
      </w:r>
    </w:p>
    <w:p w14:paraId="78B10162" w14:textId="77777777" w:rsidR="00D86BD5" w:rsidRPr="00DB60F0" w:rsidRDefault="00D86BD5" w:rsidP="000A6F75">
      <w:pPr>
        <w:numPr>
          <w:ilvl w:val="1"/>
          <w:numId w:val="101"/>
        </w:numPr>
        <w:suppressAutoHyphens w:val="0"/>
        <w:spacing w:after="60" w:line="312" w:lineRule="auto"/>
        <w:rPr>
          <w:lang w:val="el-GR"/>
        </w:rPr>
      </w:pPr>
      <w:r w:rsidRPr="000A05EE">
        <w:rPr>
          <w:lang w:val="en-US"/>
        </w:rPr>
        <w:t>LDAP</w:t>
      </w:r>
      <w:r w:rsidRPr="00DB60F0">
        <w:rPr>
          <w:lang w:val="el-GR"/>
        </w:rPr>
        <w:t xml:space="preserve"> </w:t>
      </w:r>
      <w:r w:rsidRPr="000A05EE">
        <w:rPr>
          <w:lang w:val="en-US"/>
        </w:rPr>
        <w:t>Server</w:t>
      </w:r>
      <w:r w:rsidRPr="00DB60F0">
        <w:rPr>
          <w:lang w:val="el-GR"/>
        </w:rPr>
        <w:t>: Εξυπηρετητής διαχείρισης καταλόγου χρηστών, με εφεδρικό (</w:t>
      </w:r>
      <w:r w:rsidRPr="000A05EE">
        <w:rPr>
          <w:lang w:val="en-US"/>
        </w:rPr>
        <w:t>active</w:t>
      </w:r>
      <w:r w:rsidRPr="00DB60F0">
        <w:rPr>
          <w:lang w:val="el-GR"/>
        </w:rPr>
        <w:t xml:space="preserve"> ή </w:t>
      </w:r>
      <w:r w:rsidRPr="000A05EE">
        <w:rPr>
          <w:lang w:val="en-US"/>
        </w:rPr>
        <w:t>stand</w:t>
      </w:r>
      <w:r w:rsidRPr="00DB60F0">
        <w:rPr>
          <w:lang w:val="el-GR"/>
        </w:rPr>
        <w:t>-</w:t>
      </w:r>
      <w:r w:rsidRPr="000A05EE">
        <w:rPr>
          <w:lang w:val="en-US"/>
        </w:rPr>
        <w:t>by</w:t>
      </w:r>
      <w:r w:rsidRPr="00DB60F0">
        <w:rPr>
          <w:lang w:val="el-GR"/>
        </w:rPr>
        <w:t xml:space="preserve">) </w:t>
      </w:r>
      <w:r w:rsidRPr="000A05EE">
        <w:rPr>
          <w:lang w:val="en-US"/>
        </w:rPr>
        <w:t>server</w:t>
      </w:r>
      <w:r w:rsidRPr="00DB60F0">
        <w:rPr>
          <w:lang w:val="el-GR"/>
        </w:rPr>
        <w:t>.</w:t>
      </w:r>
    </w:p>
    <w:p w14:paraId="469F992A" w14:textId="77777777" w:rsidR="00017FCD" w:rsidRPr="00D86BD5" w:rsidRDefault="00017FCD" w:rsidP="00D86BD5">
      <w:pPr>
        <w:rPr>
          <w:lang w:val="el-GR"/>
        </w:rPr>
      </w:pPr>
    </w:p>
    <w:p w14:paraId="25F6E41F" w14:textId="7E5F1678" w:rsidR="000A05EE" w:rsidRDefault="000A05EE" w:rsidP="00D84329">
      <w:pPr>
        <w:pStyle w:val="50"/>
        <w:numPr>
          <w:ilvl w:val="3"/>
          <w:numId w:val="16"/>
        </w:numPr>
        <w:rPr>
          <w:rFonts w:eastAsia="SimSun" w:cs="Tahoma"/>
          <w:bCs/>
          <w:lang w:val="el-GR"/>
        </w:rPr>
      </w:pPr>
      <w:bookmarkStart w:id="505" w:name="_Toc122685303"/>
      <w:r w:rsidRPr="000A05EE">
        <w:rPr>
          <w:rFonts w:eastAsia="SimSun" w:cs="Tahoma"/>
          <w:bCs/>
          <w:lang w:val="el-GR"/>
        </w:rPr>
        <w:t>Συνοπτική περιγραφή έτοιμου λογισμικού</w:t>
      </w:r>
      <w:bookmarkEnd w:id="505"/>
      <w:r w:rsidRPr="000A05EE">
        <w:rPr>
          <w:rFonts w:eastAsia="SimSun" w:cs="Tahoma"/>
          <w:bCs/>
          <w:lang w:val="el-GR"/>
        </w:rPr>
        <w:t xml:space="preserve"> </w:t>
      </w:r>
    </w:p>
    <w:p w14:paraId="20EDF24E" w14:textId="175BB67F" w:rsidR="000A05EE" w:rsidRPr="000A05EE" w:rsidRDefault="000A05EE" w:rsidP="000A05EE">
      <w:pPr>
        <w:rPr>
          <w:lang w:val="el-GR"/>
        </w:rPr>
      </w:pPr>
      <w:r w:rsidRPr="000A05EE">
        <w:rPr>
          <w:lang w:val="el-GR"/>
        </w:rPr>
        <w:t>Παρακάτω αποτυπώνεται ο πίνακας με το έτοιμο λογισμικό που προσφέρθηκε στο έργο</w:t>
      </w:r>
      <w:r>
        <w:rPr>
          <w:b/>
          <w:bCs/>
          <w:lang w:val="el-GR"/>
        </w:rPr>
        <w:t>.</w:t>
      </w:r>
    </w:p>
    <w:tbl>
      <w:tblPr>
        <w:tblW w:w="9343" w:type="dxa"/>
        <w:tblLook w:val="04A0" w:firstRow="1" w:lastRow="0" w:firstColumn="1" w:lastColumn="0" w:noHBand="0" w:noVBand="1"/>
      </w:tblPr>
      <w:tblGrid>
        <w:gridCol w:w="653"/>
        <w:gridCol w:w="5716"/>
        <w:gridCol w:w="1139"/>
        <w:gridCol w:w="1520"/>
        <w:gridCol w:w="315"/>
      </w:tblGrid>
      <w:tr w:rsidR="00D86BD5" w:rsidRPr="00D86BD5" w14:paraId="4A511B3A" w14:textId="77777777" w:rsidTr="00CD1D72">
        <w:trPr>
          <w:gridAfter w:val="1"/>
          <w:wAfter w:w="315" w:type="dxa"/>
          <w:trHeight w:val="447"/>
          <w:tblHeader/>
        </w:trPr>
        <w:tc>
          <w:tcPr>
            <w:tcW w:w="653"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9CE43AC" w14:textId="77777777" w:rsidR="00D86BD5" w:rsidRPr="00D86BD5" w:rsidRDefault="00D86BD5" w:rsidP="00D86BD5">
            <w:pPr>
              <w:spacing w:after="0"/>
              <w:jc w:val="center"/>
              <w:rPr>
                <w:b/>
                <w:bCs/>
                <w:sz w:val="20"/>
                <w:szCs w:val="20"/>
                <w:lang w:eastAsia="el-GR"/>
              </w:rPr>
            </w:pPr>
            <w:r w:rsidRPr="00D86BD5">
              <w:rPr>
                <w:b/>
                <w:bCs/>
                <w:sz w:val="20"/>
                <w:szCs w:val="20"/>
                <w:lang w:eastAsia="el-GR"/>
              </w:rPr>
              <w:t>Α/Α</w:t>
            </w:r>
          </w:p>
        </w:tc>
        <w:tc>
          <w:tcPr>
            <w:tcW w:w="571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906EC9C" w14:textId="77777777" w:rsidR="00D86BD5" w:rsidRPr="00D86BD5" w:rsidRDefault="00D86BD5" w:rsidP="00D86BD5">
            <w:pPr>
              <w:spacing w:after="0"/>
              <w:jc w:val="center"/>
              <w:rPr>
                <w:b/>
                <w:bCs/>
                <w:sz w:val="20"/>
                <w:szCs w:val="20"/>
                <w:lang w:eastAsia="el-GR"/>
              </w:rPr>
            </w:pPr>
            <w:r w:rsidRPr="00D86BD5">
              <w:rPr>
                <w:b/>
                <w:bCs/>
                <w:sz w:val="20"/>
                <w:szCs w:val="20"/>
                <w:lang w:eastAsia="el-GR"/>
              </w:rPr>
              <w:t>ΠΕΡΙΓΡΑΦΗ</w:t>
            </w:r>
          </w:p>
        </w:tc>
        <w:tc>
          <w:tcPr>
            <w:tcW w:w="113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9AFEF51" w14:textId="77777777" w:rsidR="00D86BD5" w:rsidRPr="00D86BD5" w:rsidRDefault="00D86BD5" w:rsidP="00D86BD5">
            <w:pPr>
              <w:spacing w:after="0"/>
              <w:jc w:val="center"/>
              <w:rPr>
                <w:b/>
                <w:bCs/>
                <w:sz w:val="20"/>
                <w:szCs w:val="20"/>
                <w:lang w:eastAsia="el-GR"/>
              </w:rPr>
            </w:pPr>
            <w:r w:rsidRPr="00D86BD5">
              <w:rPr>
                <w:b/>
                <w:bCs/>
                <w:sz w:val="20"/>
                <w:szCs w:val="20"/>
                <w:lang w:eastAsia="el-GR"/>
              </w:rPr>
              <w:t>ΤΥΠΟΣ</w:t>
            </w:r>
          </w:p>
        </w:tc>
        <w:tc>
          <w:tcPr>
            <w:tcW w:w="1520"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4D7CDDAD" w14:textId="77777777" w:rsidR="00D86BD5" w:rsidRPr="00D86BD5" w:rsidRDefault="00D86BD5" w:rsidP="00D86BD5">
            <w:pPr>
              <w:spacing w:after="0"/>
              <w:jc w:val="center"/>
              <w:rPr>
                <w:b/>
                <w:bCs/>
                <w:sz w:val="20"/>
                <w:szCs w:val="20"/>
                <w:lang w:eastAsia="el-GR"/>
              </w:rPr>
            </w:pPr>
            <w:r w:rsidRPr="00D86BD5">
              <w:rPr>
                <w:b/>
                <w:bCs/>
                <w:sz w:val="20"/>
                <w:szCs w:val="20"/>
                <w:lang w:eastAsia="el-GR"/>
              </w:rPr>
              <w:t>ΠΟΣΟΤΗΤΑ</w:t>
            </w:r>
          </w:p>
        </w:tc>
      </w:tr>
      <w:tr w:rsidR="00D86BD5" w:rsidRPr="00D86BD5" w14:paraId="3EDAA084" w14:textId="77777777" w:rsidTr="00CD1D72">
        <w:trPr>
          <w:trHeight w:val="58"/>
          <w:tblHeader/>
        </w:trPr>
        <w:tc>
          <w:tcPr>
            <w:tcW w:w="653" w:type="dxa"/>
            <w:vMerge/>
            <w:tcBorders>
              <w:top w:val="single" w:sz="4" w:space="0" w:color="auto"/>
              <w:left w:val="single" w:sz="4" w:space="0" w:color="auto"/>
              <w:bottom w:val="single" w:sz="4" w:space="0" w:color="000000"/>
              <w:right w:val="single" w:sz="4" w:space="0" w:color="auto"/>
            </w:tcBorders>
            <w:vAlign w:val="center"/>
            <w:hideMark/>
          </w:tcPr>
          <w:p w14:paraId="248E50B2" w14:textId="77777777" w:rsidR="00D86BD5" w:rsidRPr="00D86BD5" w:rsidRDefault="00D86BD5" w:rsidP="00D86BD5">
            <w:pPr>
              <w:spacing w:after="0"/>
              <w:jc w:val="left"/>
              <w:rPr>
                <w:b/>
                <w:bCs/>
                <w:sz w:val="20"/>
                <w:szCs w:val="20"/>
                <w:lang w:eastAsia="el-GR"/>
              </w:rPr>
            </w:pPr>
          </w:p>
        </w:tc>
        <w:tc>
          <w:tcPr>
            <w:tcW w:w="5716" w:type="dxa"/>
            <w:vMerge/>
            <w:tcBorders>
              <w:top w:val="single" w:sz="4" w:space="0" w:color="auto"/>
              <w:left w:val="single" w:sz="4" w:space="0" w:color="auto"/>
              <w:bottom w:val="single" w:sz="4" w:space="0" w:color="000000"/>
              <w:right w:val="single" w:sz="4" w:space="0" w:color="auto"/>
            </w:tcBorders>
            <w:vAlign w:val="center"/>
            <w:hideMark/>
          </w:tcPr>
          <w:p w14:paraId="02BA813A" w14:textId="77777777" w:rsidR="00D86BD5" w:rsidRPr="00D86BD5" w:rsidRDefault="00D86BD5" w:rsidP="00D86BD5">
            <w:pPr>
              <w:spacing w:after="0"/>
              <w:jc w:val="left"/>
              <w:rPr>
                <w:b/>
                <w:bCs/>
                <w:sz w:val="20"/>
                <w:szCs w:val="20"/>
                <w:lang w:eastAsia="el-GR"/>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14:paraId="47FC4943" w14:textId="77777777" w:rsidR="00D86BD5" w:rsidRPr="00D86BD5" w:rsidRDefault="00D86BD5" w:rsidP="00D86BD5">
            <w:pPr>
              <w:spacing w:after="0"/>
              <w:jc w:val="left"/>
              <w:rPr>
                <w:b/>
                <w:bCs/>
                <w:sz w:val="20"/>
                <w:szCs w:val="20"/>
                <w:lang w:eastAsia="el-GR"/>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14:paraId="34937C37" w14:textId="77777777" w:rsidR="00D86BD5" w:rsidRPr="00D86BD5" w:rsidRDefault="00D86BD5" w:rsidP="00D86BD5">
            <w:pPr>
              <w:spacing w:after="0"/>
              <w:jc w:val="left"/>
              <w:rPr>
                <w:b/>
                <w:bCs/>
                <w:sz w:val="20"/>
                <w:szCs w:val="20"/>
                <w:lang w:eastAsia="el-GR"/>
              </w:rPr>
            </w:pPr>
          </w:p>
        </w:tc>
        <w:tc>
          <w:tcPr>
            <w:tcW w:w="315" w:type="dxa"/>
            <w:tcBorders>
              <w:top w:val="nil"/>
              <w:left w:val="nil"/>
              <w:bottom w:val="nil"/>
              <w:right w:val="nil"/>
            </w:tcBorders>
            <w:shd w:val="clear" w:color="auto" w:fill="auto"/>
            <w:noWrap/>
            <w:vAlign w:val="bottom"/>
            <w:hideMark/>
          </w:tcPr>
          <w:p w14:paraId="1911118A" w14:textId="77777777" w:rsidR="00D86BD5" w:rsidRPr="00D86BD5" w:rsidRDefault="00D86BD5" w:rsidP="00D86BD5">
            <w:pPr>
              <w:spacing w:after="0"/>
              <w:jc w:val="center"/>
              <w:rPr>
                <w:b/>
                <w:bCs/>
                <w:sz w:val="20"/>
                <w:szCs w:val="20"/>
                <w:lang w:eastAsia="el-GR"/>
              </w:rPr>
            </w:pPr>
          </w:p>
        </w:tc>
      </w:tr>
      <w:tr w:rsidR="00D86BD5" w:rsidRPr="00D86BD5" w14:paraId="20BB844A"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644CC96F" w14:textId="77777777" w:rsidR="00D86BD5" w:rsidRPr="00D86BD5" w:rsidRDefault="00D86BD5" w:rsidP="00D86BD5">
            <w:pPr>
              <w:spacing w:after="0"/>
              <w:jc w:val="center"/>
              <w:rPr>
                <w:sz w:val="20"/>
                <w:szCs w:val="20"/>
                <w:lang w:eastAsia="el-GR"/>
              </w:rPr>
            </w:pPr>
            <w:r w:rsidRPr="00D86BD5">
              <w:rPr>
                <w:sz w:val="20"/>
                <w:szCs w:val="20"/>
                <w:lang w:eastAsia="el-GR"/>
              </w:rPr>
              <w:t>1 </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70D88D39"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RDBMS</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3EAEC51C"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51CC9152"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2FEFE1F0" w14:textId="77777777" w:rsidR="00D86BD5" w:rsidRPr="00D86BD5" w:rsidRDefault="00D86BD5" w:rsidP="00D86BD5">
            <w:pPr>
              <w:spacing w:after="0"/>
              <w:jc w:val="left"/>
              <w:rPr>
                <w:sz w:val="20"/>
                <w:szCs w:val="20"/>
                <w:lang w:eastAsia="el-GR"/>
              </w:rPr>
            </w:pPr>
          </w:p>
        </w:tc>
      </w:tr>
      <w:tr w:rsidR="00D86BD5" w:rsidRPr="00D86BD5" w14:paraId="1EA302DA" w14:textId="77777777" w:rsidTr="006D2EE3">
        <w:trPr>
          <w:trHeight w:val="229"/>
        </w:trPr>
        <w:tc>
          <w:tcPr>
            <w:tcW w:w="653" w:type="dxa"/>
            <w:tcBorders>
              <w:top w:val="nil"/>
              <w:left w:val="single" w:sz="4" w:space="0" w:color="auto"/>
              <w:bottom w:val="single" w:sz="4" w:space="0" w:color="auto"/>
              <w:right w:val="single" w:sz="4" w:space="0" w:color="auto"/>
            </w:tcBorders>
            <w:shd w:val="clear" w:color="auto" w:fill="auto"/>
            <w:hideMark/>
          </w:tcPr>
          <w:p w14:paraId="54CEC507"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1B697596"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Database Enterprice Edition (Processor Licenses)</w:t>
            </w:r>
          </w:p>
        </w:tc>
        <w:tc>
          <w:tcPr>
            <w:tcW w:w="1139" w:type="dxa"/>
            <w:tcBorders>
              <w:top w:val="nil"/>
              <w:left w:val="nil"/>
              <w:bottom w:val="single" w:sz="4" w:space="0" w:color="auto"/>
              <w:right w:val="single" w:sz="4" w:space="0" w:color="auto"/>
            </w:tcBorders>
            <w:shd w:val="clear" w:color="auto" w:fill="auto"/>
            <w:hideMark/>
          </w:tcPr>
          <w:p w14:paraId="37D0BF61"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000000" w:fill="FFFFFF"/>
            <w:vAlign w:val="center"/>
            <w:hideMark/>
          </w:tcPr>
          <w:p w14:paraId="5E4AB571"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731F9BA5" w14:textId="77777777" w:rsidR="00D86BD5" w:rsidRPr="00D86BD5" w:rsidRDefault="00D86BD5" w:rsidP="00D86BD5">
            <w:pPr>
              <w:spacing w:after="0"/>
              <w:jc w:val="left"/>
              <w:rPr>
                <w:sz w:val="20"/>
                <w:szCs w:val="20"/>
                <w:lang w:eastAsia="el-GR"/>
              </w:rPr>
            </w:pPr>
          </w:p>
        </w:tc>
      </w:tr>
      <w:tr w:rsidR="00D86BD5" w:rsidRPr="00D86BD5" w14:paraId="499B92F0" w14:textId="77777777" w:rsidTr="006D2EE3">
        <w:trPr>
          <w:trHeight w:val="261"/>
        </w:trPr>
        <w:tc>
          <w:tcPr>
            <w:tcW w:w="653" w:type="dxa"/>
            <w:tcBorders>
              <w:top w:val="nil"/>
              <w:left w:val="single" w:sz="4" w:space="0" w:color="auto"/>
              <w:bottom w:val="single" w:sz="4" w:space="0" w:color="auto"/>
              <w:right w:val="single" w:sz="4" w:space="0" w:color="auto"/>
            </w:tcBorders>
            <w:shd w:val="clear" w:color="auto" w:fill="auto"/>
            <w:hideMark/>
          </w:tcPr>
          <w:p w14:paraId="6EB12D0D"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1E1A2CFB"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Real Application Clusters (Processor Licenses)</w:t>
            </w:r>
          </w:p>
        </w:tc>
        <w:tc>
          <w:tcPr>
            <w:tcW w:w="1139" w:type="dxa"/>
            <w:tcBorders>
              <w:top w:val="nil"/>
              <w:left w:val="nil"/>
              <w:bottom w:val="single" w:sz="4" w:space="0" w:color="auto"/>
              <w:right w:val="single" w:sz="4" w:space="0" w:color="auto"/>
            </w:tcBorders>
            <w:shd w:val="clear" w:color="auto" w:fill="auto"/>
            <w:hideMark/>
          </w:tcPr>
          <w:p w14:paraId="6D3C6A54"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41C80DDB"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32C84F6B" w14:textId="77777777" w:rsidR="00D86BD5" w:rsidRPr="00D86BD5" w:rsidRDefault="00D86BD5" w:rsidP="00D86BD5">
            <w:pPr>
              <w:spacing w:after="0"/>
              <w:jc w:val="left"/>
              <w:rPr>
                <w:sz w:val="20"/>
                <w:szCs w:val="20"/>
                <w:lang w:eastAsia="el-GR"/>
              </w:rPr>
            </w:pPr>
          </w:p>
        </w:tc>
      </w:tr>
      <w:tr w:rsidR="00D86BD5" w:rsidRPr="00D86BD5" w14:paraId="4B36C161" w14:textId="77777777" w:rsidTr="006D2EE3">
        <w:trPr>
          <w:trHeight w:val="278"/>
        </w:trPr>
        <w:tc>
          <w:tcPr>
            <w:tcW w:w="653" w:type="dxa"/>
            <w:tcBorders>
              <w:top w:val="nil"/>
              <w:left w:val="single" w:sz="4" w:space="0" w:color="auto"/>
              <w:bottom w:val="single" w:sz="4" w:space="0" w:color="auto"/>
              <w:right w:val="single" w:sz="4" w:space="0" w:color="auto"/>
            </w:tcBorders>
            <w:shd w:val="clear" w:color="auto" w:fill="auto"/>
            <w:hideMark/>
          </w:tcPr>
          <w:p w14:paraId="7060DD92"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4F2128D1"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Oracle Partitioning (Processor Licenses)</w:t>
            </w:r>
          </w:p>
        </w:tc>
        <w:tc>
          <w:tcPr>
            <w:tcW w:w="1139" w:type="dxa"/>
            <w:tcBorders>
              <w:top w:val="nil"/>
              <w:left w:val="nil"/>
              <w:bottom w:val="single" w:sz="4" w:space="0" w:color="auto"/>
              <w:right w:val="single" w:sz="4" w:space="0" w:color="auto"/>
            </w:tcBorders>
            <w:shd w:val="clear" w:color="auto" w:fill="auto"/>
            <w:hideMark/>
          </w:tcPr>
          <w:p w14:paraId="4627C0A7"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7E16A1A1"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45438AF5" w14:textId="77777777" w:rsidR="00D86BD5" w:rsidRPr="00D86BD5" w:rsidRDefault="00D86BD5" w:rsidP="00D86BD5">
            <w:pPr>
              <w:spacing w:after="0"/>
              <w:jc w:val="left"/>
              <w:rPr>
                <w:sz w:val="20"/>
                <w:szCs w:val="20"/>
                <w:lang w:eastAsia="el-GR"/>
              </w:rPr>
            </w:pPr>
          </w:p>
        </w:tc>
      </w:tr>
      <w:tr w:rsidR="00D86BD5" w:rsidRPr="00D86BD5" w14:paraId="21F87116" w14:textId="77777777" w:rsidTr="006D2EE3">
        <w:trPr>
          <w:trHeight w:val="283"/>
        </w:trPr>
        <w:tc>
          <w:tcPr>
            <w:tcW w:w="653" w:type="dxa"/>
            <w:tcBorders>
              <w:top w:val="nil"/>
              <w:left w:val="single" w:sz="4" w:space="0" w:color="auto"/>
              <w:bottom w:val="single" w:sz="4" w:space="0" w:color="auto"/>
              <w:right w:val="single" w:sz="4" w:space="0" w:color="auto"/>
            </w:tcBorders>
            <w:shd w:val="clear" w:color="auto" w:fill="auto"/>
            <w:hideMark/>
          </w:tcPr>
          <w:p w14:paraId="0EA5810E"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7E54AF41"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Tuning Pack (Processor Licenses)</w:t>
            </w:r>
          </w:p>
        </w:tc>
        <w:tc>
          <w:tcPr>
            <w:tcW w:w="1139" w:type="dxa"/>
            <w:tcBorders>
              <w:top w:val="nil"/>
              <w:left w:val="nil"/>
              <w:bottom w:val="single" w:sz="4" w:space="0" w:color="auto"/>
              <w:right w:val="single" w:sz="4" w:space="0" w:color="auto"/>
            </w:tcBorders>
            <w:shd w:val="clear" w:color="auto" w:fill="auto"/>
            <w:hideMark/>
          </w:tcPr>
          <w:p w14:paraId="11D44129"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16D46EC8"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6EAA9A90" w14:textId="77777777" w:rsidR="00D86BD5" w:rsidRPr="00D86BD5" w:rsidRDefault="00D86BD5" w:rsidP="00D86BD5">
            <w:pPr>
              <w:spacing w:after="0"/>
              <w:jc w:val="left"/>
              <w:rPr>
                <w:sz w:val="20"/>
                <w:szCs w:val="20"/>
                <w:lang w:eastAsia="el-GR"/>
              </w:rPr>
            </w:pPr>
          </w:p>
        </w:tc>
      </w:tr>
      <w:tr w:rsidR="00D86BD5" w:rsidRPr="00D86BD5" w14:paraId="4434C19C"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auto"/>
            <w:hideMark/>
          </w:tcPr>
          <w:p w14:paraId="53172CB0"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3B1A31A8"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Diagnostic Pack (Processor Licenses)</w:t>
            </w:r>
          </w:p>
        </w:tc>
        <w:tc>
          <w:tcPr>
            <w:tcW w:w="1139" w:type="dxa"/>
            <w:tcBorders>
              <w:top w:val="nil"/>
              <w:left w:val="nil"/>
              <w:bottom w:val="single" w:sz="4" w:space="0" w:color="auto"/>
              <w:right w:val="single" w:sz="4" w:space="0" w:color="auto"/>
            </w:tcBorders>
            <w:shd w:val="clear" w:color="auto" w:fill="auto"/>
            <w:hideMark/>
          </w:tcPr>
          <w:p w14:paraId="76EFCC13"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6874F122"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6953857B" w14:textId="77777777" w:rsidR="00D86BD5" w:rsidRPr="00D86BD5" w:rsidRDefault="00D86BD5" w:rsidP="00D86BD5">
            <w:pPr>
              <w:spacing w:after="0"/>
              <w:jc w:val="left"/>
              <w:rPr>
                <w:sz w:val="20"/>
                <w:szCs w:val="20"/>
                <w:lang w:eastAsia="el-GR"/>
              </w:rPr>
            </w:pPr>
          </w:p>
        </w:tc>
      </w:tr>
      <w:tr w:rsidR="00D86BD5" w:rsidRPr="00D86BD5" w14:paraId="54B438B5" w14:textId="77777777" w:rsidTr="006D2EE3">
        <w:trPr>
          <w:trHeight w:val="277"/>
        </w:trPr>
        <w:tc>
          <w:tcPr>
            <w:tcW w:w="653" w:type="dxa"/>
            <w:tcBorders>
              <w:top w:val="nil"/>
              <w:left w:val="single" w:sz="4" w:space="0" w:color="auto"/>
              <w:bottom w:val="single" w:sz="4" w:space="0" w:color="auto"/>
              <w:right w:val="single" w:sz="4" w:space="0" w:color="auto"/>
            </w:tcBorders>
            <w:shd w:val="clear" w:color="auto" w:fill="auto"/>
            <w:hideMark/>
          </w:tcPr>
          <w:p w14:paraId="36F4562A"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569A5097"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Active DataGuard (Processor Licenses)</w:t>
            </w:r>
          </w:p>
        </w:tc>
        <w:tc>
          <w:tcPr>
            <w:tcW w:w="1139" w:type="dxa"/>
            <w:tcBorders>
              <w:top w:val="nil"/>
              <w:left w:val="nil"/>
              <w:bottom w:val="single" w:sz="4" w:space="0" w:color="auto"/>
              <w:right w:val="single" w:sz="4" w:space="0" w:color="auto"/>
            </w:tcBorders>
            <w:shd w:val="clear" w:color="auto" w:fill="auto"/>
            <w:hideMark/>
          </w:tcPr>
          <w:p w14:paraId="791287B2"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56ECA582"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16</w:t>
            </w:r>
          </w:p>
        </w:tc>
        <w:tc>
          <w:tcPr>
            <w:tcW w:w="315" w:type="dxa"/>
            <w:vAlign w:val="center"/>
            <w:hideMark/>
          </w:tcPr>
          <w:p w14:paraId="4F965128" w14:textId="77777777" w:rsidR="00D86BD5" w:rsidRPr="00D86BD5" w:rsidRDefault="00D86BD5" w:rsidP="00D86BD5">
            <w:pPr>
              <w:spacing w:after="0"/>
              <w:jc w:val="left"/>
              <w:rPr>
                <w:sz w:val="20"/>
                <w:szCs w:val="20"/>
                <w:lang w:eastAsia="el-GR"/>
              </w:rPr>
            </w:pPr>
          </w:p>
        </w:tc>
      </w:tr>
      <w:tr w:rsidR="00D86BD5" w:rsidRPr="00D86BD5" w14:paraId="6773246B"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20F0550B" w14:textId="77777777" w:rsidR="00D86BD5" w:rsidRPr="00D86BD5" w:rsidRDefault="00D86BD5" w:rsidP="00D86BD5">
            <w:pPr>
              <w:spacing w:after="0"/>
              <w:jc w:val="center"/>
              <w:rPr>
                <w:sz w:val="20"/>
                <w:szCs w:val="20"/>
                <w:lang w:eastAsia="el-GR"/>
              </w:rPr>
            </w:pPr>
            <w:r w:rsidRPr="00D86BD5">
              <w:rPr>
                <w:sz w:val="20"/>
                <w:szCs w:val="20"/>
                <w:lang w:eastAsia="el-GR"/>
              </w:rPr>
              <w:t>2 </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3EFB3FF1"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Middleware</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47D0DC30"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329BFCE6"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2541C6C4" w14:textId="77777777" w:rsidR="00D86BD5" w:rsidRPr="00D86BD5" w:rsidRDefault="00D86BD5" w:rsidP="00D86BD5">
            <w:pPr>
              <w:spacing w:after="0"/>
              <w:jc w:val="left"/>
              <w:rPr>
                <w:sz w:val="20"/>
                <w:szCs w:val="20"/>
                <w:lang w:eastAsia="el-GR"/>
              </w:rPr>
            </w:pPr>
          </w:p>
        </w:tc>
      </w:tr>
      <w:tr w:rsidR="00D86BD5" w:rsidRPr="00D86BD5" w14:paraId="0EAB82FE" w14:textId="77777777" w:rsidTr="006D2EE3">
        <w:trPr>
          <w:trHeight w:val="599"/>
        </w:trPr>
        <w:tc>
          <w:tcPr>
            <w:tcW w:w="653" w:type="dxa"/>
            <w:tcBorders>
              <w:top w:val="nil"/>
              <w:left w:val="single" w:sz="4" w:space="0" w:color="auto"/>
              <w:bottom w:val="single" w:sz="4" w:space="0" w:color="auto"/>
              <w:right w:val="single" w:sz="4" w:space="0" w:color="auto"/>
            </w:tcBorders>
            <w:shd w:val="clear" w:color="auto" w:fill="auto"/>
            <w:hideMark/>
          </w:tcPr>
          <w:p w14:paraId="47490732" w14:textId="77777777" w:rsidR="00D86BD5" w:rsidRPr="00D86BD5" w:rsidRDefault="00D86BD5" w:rsidP="00D86BD5">
            <w:pPr>
              <w:spacing w:after="0"/>
              <w:jc w:val="center"/>
              <w:rPr>
                <w:sz w:val="20"/>
                <w:szCs w:val="20"/>
                <w:lang w:eastAsia="el-GR"/>
              </w:rPr>
            </w:pPr>
            <w:r w:rsidRPr="00D86BD5">
              <w:rPr>
                <w:sz w:val="20"/>
                <w:szCs w:val="20"/>
                <w:lang w:eastAsia="el-GR"/>
              </w:rPr>
              <w:lastRenderedPageBreak/>
              <w:t> </w:t>
            </w:r>
          </w:p>
        </w:tc>
        <w:tc>
          <w:tcPr>
            <w:tcW w:w="5716" w:type="dxa"/>
            <w:tcBorders>
              <w:top w:val="nil"/>
              <w:left w:val="nil"/>
              <w:bottom w:val="single" w:sz="4" w:space="0" w:color="auto"/>
              <w:right w:val="single" w:sz="4" w:space="0" w:color="auto"/>
            </w:tcBorders>
            <w:shd w:val="clear" w:color="auto" w:fill="auto"/>
            <w:hideMark/>
          </w:tcPr>
          <w:p w14:paraId="57A5D956"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 xml:space="preserve">Oracle WebLogic Server Enterprise Edition  (Processor Licenses) </w:t>
            </w:r>
          </w:p>
        </w:tc>
        <w:tc>
          <w:tcPr>
            <w:tcW w:w="1139" w:type="dxa"/>
            <w:tcBorders>
              <w:top w:val="nil"/>
              <w:left w:val="nil"/>
              <w:bottom w:val="single" w:sz="4" w:space="0" w:color="auto"/>
              <w:right w:val="single" w:sz="4" w:space="0" w:color="auto"/>
            </w:tcBorders>
            <w:shd w:val="clear" w:color="auto" w:fill="auto"/>
            <w:hideMark/>
          </w:tcPr>
          <w:p w14:paraId="108F9FB9"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70EF29C3"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15</w:t>
            </w:r>
          </w:p>
        </w:tc>
        <w:tc>
          <w:tcPr>
            <w:tcW w:w="315" w:type="dxa"/>
            <w:vAlign w:val="center"/>
            <w:hideMark/>
          </w:tcPr>
          <w:p w14:paraId="22220877" w14:textId="77777777" w:rsidR="00D86BD5" w:rsidRPr="00D86BD5" w:rsidRDefault="00D86BD5" w:rsidP="00D86BD5">
            <w:pPr>
              <w:spacing w:after="0"/>
              <w:jc w:val="left"/>
              <w:rPr>
                <w:sz w:val="20"/>
                <w:szCs w:val="20"/>
                <w:lang w:eastAsia="el-GR"/>
              </w:rPr>
            </w:pPr>
          </w:p>
        </w:tc>
      </w:tr>
      <w:tr w:rsidR="00D86BD5" w:rsidRPr="00D86BD5" w14:paraId="7FF43F9B" w14:textId="77777777" w:rsidTr="006D2EE3">
        <w:trPr>
          <w:trHeight w:val="251"/>
        </w:trPr>
        <w:tc>
          <w:tcPr>
            <w:tcW w:w="653" w:type="dxa"/>
            <w:tcBorders>
              <w:top w:val="nil"/>
              <w:left w:val="single" w:sz="4" w:space="0" w:color="auto"/>
              <w:bottom w:val="single" w:sz="4" w:space="0" w:color="auto"/>
              <w:right w:val="single" w:sz="4" w:space="0" w:color="auto"/>
            </w:tcBorders>
            <w:shd w:val="clear" w:color="auto" w:fill="auto"/>
            <w:hideMark/>
          </w:tcPr>
          <w:p w14:paraId="64CD01DE"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27CD9950"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 xml:space="preserve">Oracle Web Logic Suite  (Processor Licenses) </w:t>
            </w:r>
          </w:p>
        </w:tc>
        <w:tc>
          <w:tcPr>
            <w:tcW w:w="1139" w:type="dxa"/>
            <w:tcBorders>
              <w:top w:val="nil"/>
              <w:left w:val="nil"/>
              <w:bottom w:val="single" w:sz="4" w:space="0" w:color="auto"/>
              <w:right w:val="single" w:sz="4" w:space="0" w:color="auto"/>
            </w:tcBorders>
            <w:shd w:val="clear" w:color="auto" w:fill="auto"/>
            <w:hideMark/>
          </w:tcPr>
          <w:p w14:paraId="157F489D"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4F116B80"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3</w:t>
            </w:r>
          </w:p>
        </w:tc>
        <w:tc>
          <w:tcPr>
            <w:tcW w:w="315" w:type="dxa"/>
            <w:vAlign w:val="center"/>
            <w:hideMark/>
          </w:tcPr>
          <w:p w14:paraId="6A55FDBE" w14:textId="77777777" w:rsidR="00D86BD5" w:rsidRPr="00D86BD5" w:rsidRDefault="00D86BD5" w:rsidP="00D86BD5">
            <w:pPr>
              <w:spacing w:after="0"/>
              <w:jc w:val="left"/>
              <w:rPr>
                <w:sz w:val="20"/>
                <w:szCs w:val="20"/>
                <w:lang w:eastAsia="el-GR"/>
              </w:rPr>
            </w:pPr>
          </w:p>
        </w:tc>
      </w:tr>
      <w:tr w:rsidR="00D86BD5" w:rsidRPr="00D86BD5" w14:paraId="5B31D86B" w14:textId="77777777" w:rsidTr="006D2EE3">
        <w:trPr>
          <w:trHeight w:val="517"/>
        </w:trPr>
        <w:tc>
          <w:tcPr>
            <w:tcW w:w="653" w:type="dxa"/>
            <w:tcBorders>
              <w:top w:val="nil"/>
              <w:left w:val="single" w:sz="4" w:space="0" w:color="auto"/>
              <w:bottom w:val="single" w:sz="4" w:space="0" w:color="auto"/>
              <w:right w:val="single" w:sz="4" w:space="0" w:color="auto"/>
            </w:tcBorders>
            <w:shd w:val="clear" w:color="auto" w:fill="auto"/>
            <w:hideMark/>
          </w:tcPr>
          <w:p w14:paraId="5839187D"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216D64EE"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w:t>
            </w:r>
            <w:r w:rsidRPr="00D86BD5">
              <w:rPr>
                <w:b/>
                <w:bCs/>
                <w:color w:val="000000"/>
                <w:sz w:val="20"/>
                <w:szCs w:val="20"/>
                <w:lang w:val="en-US" w:eastAsia="el-GR"/>
              </w:rPr>
              <w:t xml:space="preserve"> </w:t>
            </w:r>
            <w:r w:rsidRPr="00D86BD5">
              <w:rPr>
                <w:color w:val="000000"/>
                <w:sz w:val="20"/>
                <w:szCs w:val="20"/>
                <w:lang w:val="en-US" w:eastAsia="el-GR"/>
              </w:rPr>
              <w:t xml:space="preserve">BPELL Procces manager  Option (Processor Licenses)Licenses) </w:t>
            </w:r>
          </w:p>
        </w:tc>
        <w:tc>
          <w:tcPr>
            <w:tcW w:w="1139" w:type="dxa"/>
            <w:tcBorders>
              <w:top w:val="nil"/>
              <w:left w:val="nil"/>
              <w:bottom w:val="single" w:sz="4" w:space="0" w:color="auto"/>
              <w:right w:val="single" w:sz="4" w:space="0" w:color="auto"/>
            </w:tcBorders>
            <w:shd w:val="clear" w:color="auto" w:fill="auto"/>
            <w:hideMark/>
          </w:tcPr>
          <w:p w14:paraId="7CC5B90D"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48592993"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3</w:t>
            </w:r>
          </w:p>
        </w:tc>
        <w:tc>
          <w:tcPr>
            <w:tcW w:w="315" w:type="dxa"/>
            <w:vAlign w:val="center"/>
            <w:hideMark/>
          </w:tcPr>
          <w:p w14:paraId="1F9CBE00" w14:textId="77777777" w:rsidR="00D86BD5" w:rsidRPr="00D86BD5" w:rsidRDefault="00D86BD5" w:rsidP="00D86BD5">
            <w:pPr>
              <w:spacing w:after="0"/>
              <w:jc w:val="left"/>
              <w:rPr>
                <w:sz w:val="20"/>
                <w:szCs w:val="20"/>
                <w:lang w:eastAsia="el-GR"/>
              </w:rPr>
            </w:pPr>
          </w:p>
        </w:tc>
      </w:tr>
      <w:tr w:rsidR="00D86BD5" w:rsidRPr="00D86BD5" w14:paraId="1F3D44F4"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22487995" w14:textId="77777777" w:rsidR="00D86BD5" w:rsidRPr="00D86BD5" w:rsidRDefault="00D86BD5" w:rsidP="00D86BD5">
            <w:pPr>
              <w:spacing w:after="0"/>
              <w:jc w:val="center"/>
              <w:rPr>
                <w:sz w:val="20"/>
                <w:szCs w:val="20"/>
                <w:lang w:eastAsia="el-GR"/>
              </w:rPr>
            </w:pPr>
            <w:r w:rsidRPr="00D86BD5">
              <w:rPr>
                <w:sz w:val="20"/>
                <w:szCs w:val="20"/>
                <w:lang w:eastAsia="el-GR"/>
              </w:rPr>
              <w:t>3 </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516D1482"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BI</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60B88EB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234844B2"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26803350" w14:textId="77777777" w:rsidR="00D86BD5" w:rsidRPr="00D86BD5" w:rsidRDefault="00D86BD5" w:rsidP="00D86BD5">
            <w:pPr>
              <w:spacing w:after="0"/>
              <w:jc w:val="left"/>
              <w:rPr>
                <w:sz w:val="20"/>
                <w:szCs w:val="20"/>
                <w:lang w:eastAsia="el-GR"/>
              </w:rPr>
            </w:pPr>
          </w:p>
        </w:tc>
      </w:tr>
      <w:tr w:rsidR="00D86BD5" w:rsidRPr="00D86BD5" w14:paraId="5821F05E" w14:textId="77777777" w:rsidTr="006D2EE3">
        <w:trPr>
          <w:trHeight w:val="290"/>
        </w:trPr>
        <w:tc>
          <w:tcPr>
            <w:tcW w:w="653" w:type="dxa"/>
            <w:tcBorders>
              <w:top w:val="nil"/>
              <w:left w:val="single" w:sz="4" w:space="0" w:color="auto"/>
              <w:bottom w:val="single" w:sz="4" w:space="0" w:color="auto"/>
              <w:right w:val="single" w:sz="4" w:space="0" w:color="auto"/>
            </w:tcBorders>
            <w:shd w:val="clear" w:color="auto" w:fill="auto"/>
            <w:hideMark/>
          </w:tcPr>
          <w:p w14:paraId="0C8B03A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4C1814A7"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Business Inteligence Suite Extended Edition (Name User Plus)</w:t>
            </w:r>
          </w:p>
        </w:tc>
        <w:tc>
          <w:tcPr>
            <w:tcW w:w="1139" w:type="dxa"/>
            <w:tcBorders>
              <w:top w:val="nil"/>
              <w:left w:val="nil"/>
              <w:bottom w:val="single" w:sz="4" w:space="0" w:color="auto"/>
              <w:right w:val="single" w:sz="4" w:space="0" w:color="auto"/>
            </w:tcBorders>
            <w:shd w:val="clear" w:color="auto" w:fill="auto"/>
            <w:hideMark/>
          </w:tcPr>
          <w:p w14:paraId="52DD3597"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0B5DC36A"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30</w:t>
            </w:r>
          </w:p>
        </w:tc>
        <w:tc>
          <w:tcPr>
            <w:tcW w:w="315" w:type="dxa"/>
            <w:vAlign w:val="center"/>
            <w:hideMark/>
          </w:tcPr>
          <w:p w14:paraId="271E8004" w14:textId="77777777" w:rsidR="00D86BD5" w:rsidRPr="00D86BD5" w:rsidRDefault="00D86BD5" w:rsidP="00D86BD5">
            <w:pPr>
              <w:spacing w:after="0"/>
              <w:jc w:val="left"/>
              <w:rPr>
                <w:sz w:val="20"/>
                <w:szCs w:val="20"/>
                <w:lang w:eastAsia="el-GR"/>
              </w:rPr>
            </w:pPr>
          </w:p>
        </w:tc>
      </w:tr>
      <w:tr w:rsidR="00D86BD5" w:rsidRPr="00D86BD5" w14:paraId="469E748C" w14:textId="77777777" w:rsidTr="006D2EE3">
        <w:trPr>
          <w:trHeight w:val="281"/>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290F3AF7" w14:textId="77777777" w:rsidR="00D86BD5" w:rsidRPr="00D86BD5" w:rsidRDefault="00D86BD5" w:rsidP="00D86BD5">
            <w:pPr>
              <w:spacing w:after="0"/>
              <w:jc w:val="center"/>
              <w:rPr>
                <w:sz w:val="20"/>
                <w:szCs w:val="20"/>
                <w:lang w:eastAsia="el-GR"/>
              </w:rPr>
            </w:pPr>
            <w:r w:rsidRPr="00D86BD5">
              <w:rPr>
                <w:sz w:val="20"/>
                <w:szCs w:val="20"/>
                <w:lang w:eastAsia="el-GR"/>
              </w:rPr>
              <w:t> 4</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4855D006"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Identity Management (User Access)</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1F1A5C2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514E4C8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43DB1416" w14:textId="77777777" w:rsidR="00D86BD5" w:rsidRPr="00D86BD5" w:rsidRDefault="00D86BD5" w:rsidP="00D86BD5">
            <w:pPr>
              <w:spacing w:after="0"/>
              <w:jc w:val="left"/>
              <w:rPr>
                <w:sz w:val="20"/>
                <w:szCs w:val="20"/>
                <w:lang w:eastAsia="el-GR"/>
              </w:rPr>
            </w:pPr>
          </w:p>
        </w:tc>
      </w:tr>
      <w:tr w:rsidR="00D86BD5" w:rsidRPr="00D86BD5" w14:paraId="2DCF2E07" w14:textId="77777777" w:rsidTr="006D2EE3">
        <w:trPr>
          <w:trHeight w:val="517"/>
        </w:trPr>
        <w:tc>
          <w:tcPr>
            <w:tcW w:w="653" w:type="dxa"/>
            <w:tcBorders>
              <w:top w:val="nil"/>
              <w:left w:val="single" w:sz="4" w:space="0" w:color="auto"/>
              <w:bottom w:val="single" w:sz="4" w:space="0" w:color="auto"/>
              <w:right w:val="single" w:sz="4" w:space="0" w:color="auto"/>
            </w:tcBorders>
            <w:shd w:val="clear" w:color="auto" w:fill="auto"/>
            <w:hideMark/>
          </w:tcPr>
          <w:p w14:paraId="47E9EF8F"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74980C79"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Internet Application Server Enterprise Edition (Processor Licenses)</w:t>
            </w:r>
          </w:p>
        </w:tc>
        <w:tc>
          <w:tcPr>
            <w:tcW w:w="1139" w:type="dxa"/>
            <w:tcBorders>
              <w:top w:val="nil"/>
              <w:left w:val="nil"/>
              <w:bottom w:val="single" w:sz="4" w:space="0" w:color="auto"/>
              <w:right w:val="single" w:sz="4" w:space="0" w:color="auto"/>
            </w:tcBorders>
            <w:shd w:val="clear" w:color="auto" w:fill="auto"/>
            <w:hideMark/>
          </w:tcPr>
          <w:p w14:paraId="082381C2"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5535B66F"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3</w:t>
            </w:r>
          </w:p>
        </w:tc>
        <w:tc>
          <w:tcPr>
            <w:tcW w:w="315" w:type="dxa"/>
            <w:vAlign w:val="center"/>
            <w:hideMark/>
          </w:tcPr>
          <w:p w14:paraId="08A49AB1" w14:textId="77777777" w:rsidR="00D86BD5" w:rsidRPr="00D86BD5" w:rsidRDefault="00D86BD5" w:rsidP="00D86BD5">
            <w:pPr>
              <w:spacing w:after="0"/>
              <w:jc w:val="left"/>
              <w:rPr>
                <w:sz w:val="20"/>
                <w:szCs w:val="20"/>
                <w:lang w:eastAsia="el-GR"/>
              </w:rPr>
            </w:pPr>
          </w:p>
        </w:tc>
      </w:tr>
      <w:tr w:rsidR="00D86BD5" w:rsidRPr="00D86BD5" w14:paraId="6C40EE51"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00257F17" w14:textId="77777777" w:rsidR="00D86BD5" w:rsidRPr="00D86BD5" w:rsidRDefault="00D86BD5" w:rsidP="00D86BD5">
            <w:pPr>
              <w:spacing w:after="0"/>
              <w:jc w:val="center"/>
              <w:rPr>
                <w:sz w:val="20"/>
                <w:szCs w:val="20"/>
                <w:lang w:eastAsia="el-GR"/>
              </w:rPr>
            </w:pPr>
            <w:r w:rsidRPr="00D86BD5">
              <w:rPr>
                <w:sz w:val="20"/>
                <w:szCs w:val="20"/>
                <w:lang w:eastAsia="el-GR"/>
              </w:rPr>
              <w:t> 5</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39893FD7"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Web Tier</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6162F492"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2C4D689F"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30B35E99" w14:textId="77777777" w:rsidR="00D86BD5" w:rsidRPr="00D86BD5" w:rsidRDefault="00D86BD5" w:rsidP="00D86BD5">
            <w:pPr>
              <w:spacing w:after="0"/>
              <w:jc w:val="left"/>
              <w:rPr>
                <w:sz w:val="20"/>
                <w:szCs w:val="20"/>
                <w:lang w:eastAsia="el-GR"/>
              </w:rPr>
            </w:pPr>
          </w:p>
        </w:tc>
      </w:tr>
      <w:tr w:rsidR="00D86BD5" w:rsidRPr="00D86BD5" w14:paraId="3A68A862" w14:textId="77777777" w:rsidTr="006D2EE3">
        <w:trPr>
          <w:trHeight w:val="182"/>
        </w:trPr>
        <w:tc>
          <w:tcPr>
            <w:tcW w:w="653" w:type="dxa"/>
            <w:tcBorders>
              <w:top w:val="nil"/>
              <w:left w:val="single" w:sz="4" w:space="0" w:color="auto"/>
              <w:bottom w:val="single" w:sz="4" w:space="0" w:color="auto"/>
              <w:right w:val="single" w:sz="4" w:space="0" w:color="auto"/>
            </w:tcBorders>
            <w:shd w:val="clear" w:color="auto" w:fill="auto"/>
            <w:hideMark/>
          </w:tcPr>
          <w:p w14:paraId="1203985C"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2EF8A983"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Oracle Web Tier (Processor Licenses)</w:t>
            </w:r>
          </w:p>
        </w:tc>
        <w:tc>
          <w:tcPr>
            <w:tcW w:w="1139" w:type="dxa"/>
            <w:tcBorders>
              <w:top w:val="nil"/>
              <w:left w:val="nil"/>
              <w:bottom w:val="single" w:sz="4" w:space="0" w:color="auto"/>
              <w:right w:val="single" w:sz="4" w:space="0" w:color="auto"/>
            </w:tcBorders>
            <w:shd w:val="clear" w:color="auto" w:fill="auto"/>
            <w:hideMark/>
          </w:tcPr>
          <w:p w14:paraId="148BC0E3" w14:textId="77777777" w:rsidR="00D86BD5" w:rsidRPr="00D86BD5" w:rsidRDefault="00D86BD5" w:rsidP="00D86BD5">
            <w:pPr>
              <w:spacing w:after="0"/>
              <w:jc w:val="center"/>
              <w:rPr>
                <w:sz w:val="20"/>
                <w:szCs w:val="20"/>
                <w:lang w:eastAsia="el-GR"/>
              </w:rPr>
            </w:pPr>
            <w:r w:rsidRPr="00D86BD5">
              <w:rPr>
                <w:sz w:val="20"/>
                <w:szCs w:val="20"/>
                <w:lang w:eastAsia="el-GR"/>
              </w:rPr>
              <w:t>SW/LIC</w:t>
            </w:r>
          </w:p>
        </w:tc>
        <w:tc>
          <w:tcPr>
            <w:tcW w:w="1520" w:type="dxa"/>
            <w:tcBorders>
              <w:top w:val="nil"/>
              <w:left w:val="nil"/>
              <w:bottom w:val="single" w:sz="4" w:space="0" w:color="auto"/>
              <w:right w:val="single" w:sz="4" w:space="0" w:color="auto"/>
            </w:tcBorders>
            <w:shd w:val="clear" w:color="auto" w:fill="auto"/>
            <w:vAlign w:val="center"/>
            <w:hideMark/>
          </w:tcPr>
          <w:p w14:paraId="50738414" w14:textId="77777777" w:rsidR="00D86BD5" w:rsidRPr="00D86BD5" w:rsidRDefault="00D86BD5" w:rsidP="00D86BD5">
            <w:pPr>
              <w:spacing w:after="0"/>
              <w:jc w:val="center"/>
              <w:rPr>
                <w:color w:val="000000"/>
                <w:sz w:val="20"/>
                <w:szCs w:val="20"/>
                <w:lang w:eastAsia="el-GR"/>
              </w:rPr>
            </w:pPr>
            <w:r w:rsidRPr="00D86BD5">
              <w:rPr>
                <w:color w:val="000000"/>
                <w:sz w:val="20"/>
                <w:szCs w:val="20"/>
                <w:lang w:eastAsia="el-GR"/>
              </w:rPr>
              <w:t>6</w:t>
            </w:r>
          </w:p>
        </w:tc>
        <w:tc>
          <w:tcPr>
            <w:tcW w:w="315" w:type="dxa"/>
            <w:vAlign w:val="center"/>
            <w:hideMark/>
          </w:tcPr>
          <w:p w14:paraId="7A9ED545" w14:textId="77777777" w:rsidR="00D86BD5" w:rsidRPr="00D86BD5" w:rsidRDefault="00D86BD5" w:rsidP="00D86BD5">
            <w:pPr>
              <w:spacing w:after="0"/>
              <w:jc w:val="left"/>
              <w:rPr>
                <w:sz w:val="20"/>
                <w:szCs w:val="20"/>
                <w:lang w:eastAsia="el-GR"/>
              </w:rPr>
            </w:pPr>
          </w:p>
        </w:tc>
      </w:tr>
      <w:tr w:rsidR="00D86BD5" w:rsidRPr="00D86BD5" w14:paraId="08D53926"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hideMark/>
          </w:tcPr>
          <w:p w14:paraId="5C109C3B" w14:textId="77777777" w:rsidR="00D86BD5" w:rsidRPr="00D86BD5" w:rsidRDefault="00D86BD5" w:rsidP="00D86BD5">
            <w:pPr>
              <w:spacing w:after="0"/>
              <w:jc w:val="center"/>
              <w:rPr>
                <w:sz w:val="20"/>
                <w:szCs w:val="20"/>
                <w:lang w:eastAsia="el-GR"/>
              </w:rPr>
            </w:pPr>
            <w:r w:rsidRPr="00D86BD5">
              <w:rPr>
                <w:sz w:val="20"/>
                <w:szCs w:val="20"/>
                <w:lang w:eastAsia="el-GR"/>
              </w:rPr>
              <w:t> 6</w:t>
            </w:r>
          </w:p>
        </w:tc>
        <w:tc>
          <w:tcPr>
            <w:tcW w:w="5716" w:type="dxa"/>
            <w:tcBorders>
              <w:top w:val="nil"/>
              <w:left w:val="nil"/>
              <w:bottom w:val="single" w:sz="4" w:space="0" w:color="auto"/>
              <w:right w:val="single" w:sz="4" w:space="0" w:color="auto"/>
            </w:tcBorders>
            <w:shd w:val="clear" w:color="auto" w:fill="BFBFBF" w:themeFill="background1" w:themeFillShade="BF"/>
            <w:hideMark/>
          </w:tcPr>
          <w:p w14:paraId="04465B1B"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Backup software</w:t>
            </w:r>
          </w:p>
        </w:tc>
        <w:tc>
          <w:tcPr>
            <w:tcW w:w="1139" w:type="dxa"/>
            <w:tcBorders>
              <w:top w:val="nil"/>
              <w:left w:val="nil"/>
              <w:bottom w:val="single" w:sz="4" w:space="0" w:color="auto"/>
              <w:right w:val="single" w:sz="4" w:space="0" w:color="auto"/>
            </w:tcBorders>
            <w:shd w:val="clear" w:color="auto" w:fill="BFBFBF" w:themeFill="background1" w:themeFillShade="BF"/>
            <w:hideMark/>
          </w:tcPr>
          <w:p w14:paraId="1A21BBDB"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BFBFBF" w:themeFill="background1" w:themeFillShade="BF"/>
            <w:hideMark/>
          </w:tcPr>
          <w:p w14:paraId="1B307802"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315" w:type="dxa"/>
            <w:vAlign w:val="center"/>
            <w:hideMark/>
          </w:tcPr>
          <w:p w14:paraId="2D78A817" w14:textId="77777777" w:rsidR="00D86BD5" w:rsidRPr="00D86BD5" w:rsidRDefault="00D86BD5" w:rsidP="00D86BD5">
            <w:pPr>
              <w:spacing w:after="0"/>
              <w:jc w:val="left"/>
              <w:rPr>
                <w:sz w:val="20"/>
                <w:szCs w:val="20"/>
                <w:lang w:eastAsia="el-GR"/>
              </w:rPr>
            </w:pPr>
          </w:p>
        </w:tc>
      </w:tr>
      <w:tr w:rsidR="00D86BD5" w:rsidRPr="00D86BD5" w14:paraId="62C7E95E"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auto"/>
            <w:hideMark/>
          </w:tcPr>
          <w:p w14:paraId="76FE2285"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0E7F3F9B" w14:textId="77777777" w:rsidR="00D86BD5" w:rsidRPr="00D86BD5" w:rsidRDefault="00D86BD5" w:rsidP="00D86BD5">
            <w:pPr>
              <w:spacing w:after="0"/>
              <w:jc w:val="left"/>
              <w:rPr>
                <w:sz w:val="20"/>
                <w:szCs w:val="20"/>
                <w:lang w:val="en-US" w:eastAsia="el-GR"/>
              </w:rPr>
            </w:pPr>
            <w:r w:rsidRPr="00D86BD5">
              <w:rPr>
                <w:sz w:val="20"/>
                <w:szCs w:val="20"/>
                <w:lang w:val="en-US" w:eastAsia="el-GR"/>
              </w:rPr>
              <w:t>Oracle Secure Backup  (Tape Drive)</w:t>
            </w:r>
          </w:p>
        </w:tc>
        <w:tc>
          <w:tcPr>
            <w:tcW w:w="1139" w:type="dxa"/>
            <w:tcBorders>
              <w:top w:val="nil"/>
              <w:left w:val="nil"/>
              <w:bottom w:val="single" w:sz="4" w:space="0" w:color="auto"/>
              <w:right w:val="single" w:sz="4" w:space="0" w:color="auto"/>
            </w:tcBorders>
            <w:shd w:val="clear" w:color="auto" w:fill="auto"/>
            <w:hideMark/>
          </w:tcPr>
          <w:p w14:paraId="42B7D761" w14:textId="77777777" w:rsidR="00D86BD5" w:rsidRPr="00D86BD5" w:rsidRDefault="00D86BD5" w:rsidP="00D86BD5">
            <w:pPr>
              <w:spacing w:after="0"/>
              <w:jc w:val="center"/>
              <w:rPr>
                <w:sz w:val="20"/>
                <w:szCs w:val="20"/>
                <w:lang w:val="en-US" w:eastAsia="el-GR"/>
              </w:rPr>
            </w:pPr>
            <w:r w:rsidRPr="00D86BD5">
              <w:rPr>
                <w:sz w:val="20"/>
                <w:szCs w:val="20"/>
                <w:lang w:val="en-US" w:eastAsia="el-GR"/>
              </w:rPr>
              <w:t> </w:t>
            </w:r>
          </w:p>
        </w:tc>
        <w:tc>
          <w:tcPr>
            <w:tcW w:w="1520" w:type="dxa"/>
            <w:tcBorders>
              <w:top w:val="nil"/>
              <w:left w:val="nil"/>
              <w:bottom w:val="single" w:sz="4" w:space="0" w:color="auto"/>
              <w:right w:val="single" w:sz="4" w:space="0" w:color="auto"/>
            </w:tcBorders>
            <w:shd w:val="clear" w:color="auto" w:fill="auto"/>
            <w:vAlign w:val="center"/>
            <w:hideMark/>
          </w:tcPr>
          <w:p w14:paraId="21CE7550" w14:textId="77777777" w:rsidR="00D86BD5" w:rsidRPr="00D86BD5" w:rsidRDefault="00D86BD5" w:rsidP="00D86BD5">
            <w:pPr>
              <w:spacing w:after="0"/>
              <w:jc w:val="center"/>
              <w:rPr>
                <w:sz w:val="20"/>
                <w:szCs w:val="20"/>
                <w:lang w:eastAsia="el-GR"/>
              </w:rPr>
            </w:pPr>
            <w:r w:rsidRPr="00D86BD5">
              <w:rPr>
                <w:sz w:val="20"/>
                <w:szCs w:val="20"/>
                <w:lang w:eastAsia="el-GR"/>
              </w:rPr>
              <w:t>3</w:t>
            </w:r>
          </w:p>
        </w:tc>
        <w:tc>
          <w:tcPr>
            <w:tcW w:w="315" w:type="dxa"/>
            <w:vAlign w:val="center"/>
            <w:hideMark/>
          </w:tcPr>
          <w:p w14:paraId="08774613" w14:textId="77777777" w:rsidR="00D86BD5" w:rsidRPr="00D86BD5" w:rsidRDefault="00D86BD5" w:rsidP="00D86BD5">
            <w:pPr>
              <w:spacing w:after="0"/>
              <w:jc w:val="left"/>
              <w:rPr>
                <w:sz w:val="20"/>
                <w:szCs w:val="20"/>
                <w:lang w:eastAsia="el-GR"/>
              </w:rPr>
            </w:pPr>
          </w:p>
        </w:tc>
      </w:tr>
      <w:tr w:rsidR="00D86BD5" w:rsidRPr="00D86BD5" w14:paraId="7811327D" w14:textId="77777777" w:rsidTr="006D2EE3">
        <w:trPr>
          <w:trHeight w:val="218"/>
        </w:trPr>
        <w:tc>
          <w:tcPr>
            <w:tcW w:w="653" w:type="dxa"/>
            <w:tcBorders>
              <w:top w:val="nil"/>
              <w:left w:val="single" w:sz="4" w:space="0" w:color="auto"/>
              <w:bottom w:val="single" w:sz="4" w:space="0" w:color="auto"/>
              <w:right w:val="single" w:sz="4" w:space="0" w:color="auto"/>
            </w:tcBorders>
            <w:shd w:val="clear" w:color="auto" w:fill="BFBFBF" w:themeFill="background1" w:themeFillShade="BF"/>
          </w:tcPr>
          <w:p w14:paraId="2A50AA45" w14:textId="77777777" w:rsidR="00D86BD5" w:rsidRPr="00D86BD5" w:rsidRDefault="00D86BD5" w:rsidP="00D86BD5">
            <w:pPr>
              <w:spacing w:after="0"/>
              <w:jc w:val="center"/>
              <w:rPr>
                <w:sz w:val="20"/>
                <w:szCs w:val="20"/>
                <w:lang w:eastAsia="el-GR"/>
              </w:rPr>
            </w:pPr>
            <w:r w:rsidRPr="00D86BD5">
              <w:rPr>
                <w:sz w:val="20"/>
                <w:szCs w:val="20"/>
                <w:lang w:eastAsia="el-GR"/>
              </w:rPr>
              <w:t>7</w:t>
            </w:r>
          </w:p>
        </w:tc>
        <w:tc>
          <w:tcPr>
            <w:tcW w:w="5716" w:type="dxa"/>
            <w:tcBorders>
              <w:top w:val="nil"/>
              <w:left w:val="nil"/>
              <w:bottom w:val="single" w:sz="4" w:space="0" w:color="auto"/>
              <w:right w:val="single" w:sz="4" w:space="0" w:color="auto"/>
            </w:tcBorders>
            <w:shd w:val="clear" w:color="auto" w:fill="BFBFBF" w:themeFill="background1" w:themeFillShade="BF"/>
          </w:tcPr>
          <w:p w14:paraId="73A0DADA"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Operating System</w:t>
            </w:r>
          </w:p>
        </w:tc>
        <w:tc>
          <w:tcPr>
            <w:tcW w:w="1139" w:type="dxa"/>
            <w:tcBorders>
              <w:top w:val="nil"/>
              <w:left w:val="nil"/>
              <w:bottom w:val="single" w:sz="4" w:space="0" w:color="auto"/>
              <w:right w:val="single" w:sz="4" w:space="0" w:color="auto"/>
            </w:tcBorders>
            <w:shd w:val="clear" w:color="auto" w:fill="BFBFBF" w:themeFill="background1" w:themeFillShade="BF"/>
          </w:tcPr>
          <w:p w14:paraId="7CF8C977" w14:textId="77777777" w:rsidR="00D86BD5" w:rsidRPr="00D86BD5" w:rsidRDefault="00D86BD5" w:rsidP="00D86BD5">
            <w:pPr>
              <w:spacing w:after="0"/>
              <w:jc w:val="center"/>
              <w:rPr>
                <w:sz w:val="20"/>
                <w:szCs w:val="20"/>
                <w:lang w:eastAsia="el-GR"/>
              </w:rPr>
            </w:pPr>
          </w:p>
        </w:tc>
        <w:tc>
          <w:tcPr>
            <w:tcW w:w="1520" w:type="dxa"/>
            <w:tcBorders>
              <w:top w:val="nil"/>
              <w:left w:val="nil"/>
              <w:bottom w:val="single" w:sz="4" w:space="0" w:color="auto"/>
              <w:right w:val="single" w:sz="4" w:space="0" w:color="auto"/>
            </w:tcBorders>
            <w:shd w:val="clear" w:color="auto" w:fill="BFBFBF" w:themeFill="background1" w:themeFillShade="BF"/>
          </w:tcPr>
          <w:p w14:paraId="6F55C633" w14:textId="77777777" w:rsidR="00D86BD5" w:rsidRPr="00D86BD5" w:rsidRDefault="00D86BD5" w:rsidP="00D86BD5">
            <w:pPr>
              <w:spacing w:after="0"/>
              <w:jc w:val="center"/>
              <w:rPr>
                <w:sz w:val="20"/>
                <w:szCs w:val="20"/>
                <w:lang w:eastAsia="el-GR"/>
              </w:rPr>
            </w:pPr>
          </w:p>
        </w:tc>
        <w:tc>
          <w:tcPr>
            <w:tcW w:w="315" w:type="dxa"/>
            <w:vAlign w:val="center"/>
          </w:tcPr>
          <w:p w14:paraId="48A188FD" w14:textId="77777777" w:rsidR="00D86BD5" w:rsidRPr="00D86BD5" w:rsidRDefault="00D86BD5" w:rsidP="00D86BD5">
            <w:pPr>
              <w:spacing w:after="0"/>
              <w:jc w:val="left"/>
              <w:rPr>
                <w:sz w:val="20"/>
                <w:szCs w:val="20"/>
                <w:lang w:eastAsia="el-GR"/>
              </w:rPr>
            </w:pPr>
          </w:p>
        </w:tc>
      </w:tr>
      <w:tr w:rsidR="00D86BD5" w:rsidRPr="00D86BD5" w14:paraId="35A4AFAE"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auto"/>
            <w:hideMark/>
          </w:tcPr>
          <w:p w14:paraId="46CAEAC8"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719DE0C8" w14:textId="77777777" w:rsidR="00D86BD5" w:rsidRPr="00D86BD5" w:rsidRDefault="00D86BD5" w:rsidP="00D86BD5">
            <w:pPr>
              <w:spacing w:after="0"/>
              <w:jc w:val="left"/>
              <w:rPr>
                <w:sz w:val="20"/>
                <w:szCs w:val="20"/>
                <w:lang w:eastAsia="el-GR"/>
              </w:rPr>
            </w:pPr>
            <w:r w:rsidRPr="00D86BD5">
              <w:rPr>
                <w:sz w:val="20"/>
                <w:szCs w:val="20"/>
                <w:lang w:eastAsia="el-GR"/>
              </w:rPr>
              <w:t xml:space="preserve">Oracle Enterprise Linux </w:t>
            </w:r>
          </w:p>
        </w:tc>
        <w:tc>
          <w:tcPr>
            <w:tcW w:w="1139" w:type="dxa"/>
            <w:tcBorders>
              <w:top w:val="nil"/>
              <w:left w:val="nil"/>
              <w:bottom w:val="single" w:sz="4" w:space="0" w:color="auto"/>
              <w:right w:val="single" w:sz="4" w:space="0" w:color="auto"/>
            </w:tcBorders>
            <w:shd w:val="clear" w:color="auto" w:fill="auto"/>
            <w:hideMark/>
          </w:tcPr>
          <w:p w14:paraId="50C5489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auto"/>
            <w:hideMark/>
          </w:tcPr>
          <w:p w14:paraId="3B7EFDCF" w14:textId="77777777" w:rsidR="00D86BD5" w:rsidRPr="00D86BD5" w:rsidRDefault="00D86BD5" w:rsidP="00D86BD5">
            <w:pPr>
              <w:spacing w:after="0"/>
              <w:jc w:val="center"/>
              <w:rPr>
                <w:sz w:val="20"/>
                <w:szCs w:val="20"/>
                <w:lang w:eastAsia="el-GR"/>
              </w:rPr>
            </w:pPr>
            <w:r w:rsidRPr="00D86BD5">
              <w:rPr>
                <w:sz w:val="20"/>
                <w:szCs w:val="20"/>
                <w:lang w:eastAsia="el-GR"/>
              </w:rPr>
              <w:t>25</w:t>
            </w:r>
          </w:p>
        </w:tc>
        <w:tc>
          <w:tcPr>
            <w:tcW w:w="315" w:type="dxa"/>
            <w:vAlign w:val="center"/>
            <w:hideMark/>
          </w:tcPr>
          <w:p w14:paraId="11DBBB14" w14:textId="77777777" w:rsidR="00D86BD5" w:rsidRPr="00D86BD5" w:rsidRDefault="00D86BD5" w:rsidP="00D86BD5">
            <w:pPr>
              <w:spacing w:after="0"/>
              <w:jc w:val="left"/>
              <w:rPr>
                <w:sz w:val="20"/>
                <w:szCs w:val="20"/>
                <w:lang w:eastAsia="el-GR"/>
              </w:rPr>
            </w:pPr>
          </w:p>
        </w:tc>
      </w:tr>
      <w:tr w:rsidR="00D86BD5" w:rsidRPr="00D86BD5" w14:paraId="0AD40CA5"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BFBFBF" w:themeFill="background1" w:themeFillShade="BF"/>
          </w:tcPr>
          <w:p w14:paraId="09F46FA5" w14:textId="77777777" w:rsidR="00D86BD5" w:rsidRPr="00D86BD5" w:rsidRDefault="00D86BD5" w:rsidP="00D86BD5">
            <w:pPr>
              <w:spacing w:after="0"/>
              <w:jc w:val="center"/>
              <w:rPr>
                <w:sz w:val="20"/>
                <w:szCs w:val="20"/>
                <w:lang w:eastAsia="el-GR"/>
              </w:rPr>
            </w:pPr>
            <w:r w:rsidRPr="00D86BD5">
              <w:rPr>
                <w:sz w:val="20"/>
                <w:szCs w:val="20"/>
                <w:lang w:eastAsia="el-GR"/>
              </w:rPr>
              <w:t>8</w:t>
            </w:r>
          </w:p>
        </w:tc>
        <w:tc>
          <w:tcPr>
            <w:tcW w:w="5716" w:type="dxa"/>
            <w:tcBorders>
              <w:top w:val="nil"/>
              <w:left w:val="nil"/>
              <w:bottom w:val="single" w:sz="4" w:space="0" w:color="auto"/>
              <w:right w:val="single" w:sz="4" w:space="0" w:color="auto"/>
            </w:tcBorders>
            <w:shd w:val="clear" w:color="auto" w:fill="BFBFBF" w:themeFill="background1" w:themeFillShade="BF"/>
          </w:tcPr>
          <w:p w14:paraId="016BC0B9" w14:textId="77777777" w:rsidR="00D86BD5" w:rsidRPr="00D86BD5" w:rsidRDefault="00D86BD5" w:rsidP="00D86BD5">
            <w:pPr>
              <w:spacing w:after="0"/>
              <w:jc w:val="left"/>
              <w:rPr>
                <w:color w:val="000000"/>
                <w:sz w:val="20"/>
                <w:szCs w:val="20"/>
                <w:lang w:eastAsia="el-GR"/>
              </w:rPr>
            </w:pPr>
            <w:r w:rsidRPr="00D86BD5">
              <w:rPr>
                <w:color w:val="000000"/>
                <w:sz w:val="20"/>
                <w:szCs w:val="20"/>
                <w:lang w:eastAsia="el-GR"/>
              </w:rPr>
              <w:t>Virtualization Software</w:t>
            </w:r>
          </w:p>
        </w:tc>
        <w:tc>
          <w:tcPr>
            <w:tcW w:w="1139" w:type="dxa"/>
            <w:tcBorders>
              <w:top w:val="nil"/>
              <w:left w:val="nil"/>
              <w:bottom w:val="single" w:sz="4" w:space="0" w:color="auto"/>
              <w:right w:val="single" w:sz="4" w:space="0" w:color="auto"/>
            </w:tcBorders>
            <w:shd w:val="clear" w:color="auto" w:fill="BFBFBF" w:themeFill="background1" w:themeFillShade="BF"/>
          </w:tcPr>
          <w:p w14:paraId="1DCD1A07" w14:textId="77777777" w:rsidR="00D86BD5" w:rsidRPr="00D86BD5" w:rsidRDefault="00D86BD5" w:rsidP="00D86BD5">
            <w:pPr>
              <w:spacing w:after="0"/>
              <w:jc w:val="center"/>
              <w:rPr>
                <w:sz w:val="20"/>
                <w:szCs w:val="20"/>
                <w:lang w:eastAsia="el-GR"/>
              </w:rPr>
            </w:pPr>
          </w:p>
        </w:tc>
        <w:tc>
          <w:tcPr>
            <w:tcW w:w="1520" w:type="dxa"/>
            <w:tcBorders>
              <w:top w:val="nil"/>
              <w:left w:val="nil"/>
              <w:bottom w:val="single" w:sz="4" w:space="0" w:color="auto"/>
              <w:right w:val="single" w:sz="4" w:space="0" w:color="auto"/>
            </w:tcBorders>
            <w:shd w:val="clear" w:color="auto" w:fill="BFBFBF" w:themeFill="background1" w:themeFillShade="BF"/>
          </w:tcPr>
          <w:p w14:paraId="606C4773" w14:textId="77777777" w:rsidR="00D86BD5" w:rsidRPr="00D86BD5" w:rsidRDefault="00D86BD5" w:rsidP="00D86BD5">
            <w:pPr>
              <w:spacing w:after="0"/>
              <w:jc w:val="center"/>
              <w:rPr>
                <w:sz w:val="20"/>
                <w:szCs w:val="20"/>
                <w:lang w:eastAsia="el-GR"/>
              </w:rPr>
            </w:pPr>
          </w:p>
        </w:tc>
        <w:tc>
          <w:tcPr>
            <w:tcW w:w="315" w:type="dxa"/>
            <w:vAlign w:val="center"/>
          </w:tcPr>
          <w:p w14:paraId="34FDE201" w14:textId="77777777" w:rsidR="00D86BD5" w:rsidRPr="00D86BD5" w:rsidRDefault="00D86BD5" w:rsidP="00D86BD5">
            <w:pPr>
              <w:spacing w:after="0"/>
              <w:jc w:val="left"/>
              <w:rPr>
                <w:sz w:val="20"/>
                <w:szCs w:val="20"/>
                <w:lang w:eastAsia="el-GR"/>
              </w:rPr>
            </w:pPr>
          </w:p>
        </w:tc>
      </w:tr>
      <w:tr w:rsidR="00D86BD5" w:rsidRPr="00D86BD5" w14:paraId="1731BB1C" w14:textId="77777777" w:rsidTr="006D2EE3">
        <w:trPr>
          <w:trHeight w:val="258"/>
        </w:trPr>
        <w:tc>
          <w:tcPr>
            <w:tcW w:w="653" w:type="dxa"/>
            <w:tcBorders>
              <w:top w:val="nil"/>
              <w:left w:val="single" w:sz="4" w:space="0" w:color="auto"/>
              <w:bottom w:val="single" w:sz="4" w:space="0" w:color="auto"/>
              <w:right w:val="single" w:sz="4" w:space="0" w:color="auto"/>
            </w:tcBorders>
            <w:shd w:val="clear" w:color="auto" w:fill="auto"/>
            <w:hideMark/>
          </w:tcPr>
          <w:p w14:paraId="03F5C5F9"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06B8A57F" w14:textId="77777777" w:rsidR="00D86BD5" w:rsidRPr="00D86BD5" w:rsidRDefault="00D86BD5" w:rsidP="00D86BD5">
            <w:pPr>
              <w:spacing w:after="0"/>
              <w:jc w:val="left"/>
              <w:rPr>
                <w:sz w:val="20"/>
                <w:szCs w:val="20"/>
                <w:lang w:eastAsia="el-GR"/>
              </w:rPr>
            </w:pPr>
            <w:r w:rsidRPr="00D86BD5">
              <w:rPr>
                <w:sz w:val="20"/>
                <w:szCs w:val="20"/>
                <w:lang w:eastAsia="el-GR"/>
              </w:rPr>
              <w:t xml:space="preserve">Oracle VM  </w:t>
            </w:r>
          </w:p>
        </w:tc>
        <w:tc>
          <w:tcPr>
            <w:tcW w:w="1139" w:type="dxa"/>
            <w:tcBorders>
              <w:top w:val="nil"/>
              <w:left w:val="nil"/>
              <w:bottom w:val="single" w:sz="4" w:space="0" w:color="auto"/>
              <w:right w:val="single" w:sz="4" w:space="0" w:color="auto"/>
            </w:tcBorders>
            <w:shd w:val="clear" w:color="auto" w:fill="auto"/>
            <w:hideMark/>
          </w:tcPr>
          <w:p w14:paraId="74B1A9EA"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auto"/>
            <w:hideMark/>
          </w:tcPr>
          <w:p w14:paraId="5ED0595C" w14:textId="77777777" w:rsidR="00D86BD5" w:rsidRPr="00D86BD5" w:rsidRDefault="00D86BD5" w:rsidP="00D86BD5">
            <w:pPr>
              <w:spacing w:after="0"/>
              <w:jc w:val="center"/>
              <w:rPr>
                <w:sz w:val="20"/>
                <w:szCs w:val="20"/>
                <w:lang w:eastAsia="el-GR"/>
              </w:rPr>
            </w:pPr>
            <w:r w:rsidRPr="00D86BD5">
              <w:rPr>
                <w:sz w:val="20"/>
                <w:szCs w:val="20"/>
                <w:lang w:eastAsia="el-GR"/>
              </w:rPr>
              <w:t>15</w:t>
            </w:r>
          </w:p>
        </w:tc>
        <w:tc>
          <w:tcPr>
            <w:tcW w:w="315" w:type="dxa"/>
            <w:vAlign w:val="center"/>
            <w:hideMark/>
          </w:tcPr>
          <w:p w14:paraId="7A01193A" w14:textId="77777777" w:rsidR="00D86BD5" w:rsidRPr="00D86BD5" w:rsidRDefault="00D86BD5" w:rsidP="00D86BD5">
            <w:pPr>
              <w:spacing w:after="0"/>
              <w:jc w:val="left"/>
              <w:rPr>
                <w:sz w:val="20"/>
                <w:szCs w:val="20"/>
                <w:lang w:eastAsia="el-GR"/>
              </w:rPr>
            </w:pPr>
          </w:p>
        </w:tc>
      </w:tr>
      <w:tr w:rsidR="00D86BD5" w:rsidRPr="00D86BD5" w14:paraId="18DEF3E2" w14:textId="77777777" w:rsidTr="006D2EE3">
        <w:trPr>
          <w:trHeight w:val="196"/>
        </w:trPr>
        <w:tc>
          <w:tcPr>
            <w:tcW w:w="653" w:type="dxa"/>
            <w:tcBorders>
              <w:top w:val="nil"/>
              <w:left w:val="single" w:sz="4" w:space="0" w:color="auto"/>
              <w:bottom w:val="single" w:sz="4" w:space="0" w:color="auto"/>
              <w:right w:val="single" w:sz="4" w:space="0" w:color="auto"/>
            </w:tcBorders>
            <w:shd w:val="clear" w:color="auto" w:fill="BFBFBF" w:themeFill="background1" w:themeFillShade="BF"/>
          </w:tcPr>
          <w:p w14:paraId="69E3F085" w14:textId="77777777" w:rsidR="00D86BD5" w:rsidRPr="00D86BD5" w:rsidRDefault="00D86BD5" w:rsidP="00D86BD5">
            <w:pPr>
              <w:spacing w:after="0"/>
              <w:jc w:val="center"/>
              <w:rPr>
                <w:sz w:val="20"/>
                <w:szCs w:val="20"/>
                <w:lang w:eastAsia="el-GR"/>
              </w:rPr>
            </w:pPr>
            <w:r w:rsidRPr="00D86BD5">
              <w:rPr>
                <w:sz w:val="20"/>
                <w:szCs w:val="20"/>
                <w:lang w:eastAsia="el-GR"/>
              </w:rPr>
              <w:t>9</w:t>
            </w:r>
          </w:p>
        </w:tc>
        <w:tc>
          <w:tcPr>
            <w:tcW w:w="5716" w:type="dxa"/>
            <w:tcBorders>
              <w:top w:val="nil"/>
              <w:left w:val="nil"/>
              <w:bottom w:val="single" w:sz="4" w:space="0" w:color="auto"/>
              <w:right w:val="single" w:sz="4" w:space="0" w:color="auto"/>
            </w:tcBorders>
            <w:shd w:val="clear" w:color="auto" w:fill="BFBFBF" w:themeFill="background1" w:themeFillShade="BF"/>
          </w:tcPr>
          <w:p w14:paraId="688F05DD" w14:textId="77777777" w:rsidR="00D86BD5" w:rsidRPr="00D86BD5" w:rsidRDefault="00D86BD5" w:rsidP="00D86BD5">
            <w:pPr>
              <w:spacing w:after="0"/>
              <w:jc w:val="left"/>
              <w:rPr>
                <w:color w:val="000000"/>
                <w:sz w:val="20"/>
                <w:szCs w:val="20"/>
                <w:lang w:eastAsia="el-GR"/>
              </w:rPr>
            </w:pPr>
            <w:r w:rsidRPr="00D86BD5">
              <w:rPr>
                <w:sz w:val="20"/>
                <w:szCs w:val="20"/>
                <w:lang w:eastAsia="el-GR"/>
              </w:rPr>
              <w:t>Λοιπά</w:t>
            </w:r>
          </w:p>
        </w:tc>
        <w:tc>
          <w:tcPr>
            <w:tcW w:w="1139" w:type="dxa"/>
            <w:tcBorders>
              <w:top w:val="nil"/>
              <w:left w:val="nil"/>
              <w:bottom w:val="single" w:sz="4" w:space="0" w:color="auto"/>
              <w:right w:val="single" w:sz="4" w:space="0" w:color="auto"/>
            </w:tcBorders>
            <w:shd w:val="clear" w:color="auto" w:fill="BFBFBF" w:themeFill="background1" w:themeFillShade="BF"/>
          </w:tcPr>
          <w:p w14:paraId="51E0F089" w14:textId="77777777" w:rsidR="00D86BD5" w:rsidRPr="00D86BD5" w:rsidRDefault="00D86BD5" w:rsidP="00D86BD5">
            <w:pPr>
              <w:spacing w:after="0"/>
              <w:jc w:val="center"/>
              <w:rPr>
                <w:sz w:val="20"/>
                <w:szCs w:val="20"/>
                <w:lang w:val="en-US" w:eastAsia="el-GR"/>
              </w:rPr>
            </w:pPr>
          </w:p>
        </w:tc>
        <w:tc>
          <w:tcPr>
            <w:tcW w:w="1520" w:type="dxa"/>
            <w:tcBorders>
              <w:top w:val="nil"/>
              <w:left w:val="nil"/>
              <w:bottom w:val="single" w:sz="4" w:space="0" w:color="auto"/>
              <w:right w:val="single" w:sz="4" w:space="0" w:color="auto"/>
            </w:tcBorders>
            <w:shd w:val="clear" w:color="auto" w:fill="BFBFBF" w:themeFill="background1" w:themeFillShade="BF"/>
          </w:tcPr>
          <w:p w14:paraId="3D789E46" w14:textId="77777777" w:rsidR="00D86BD5" w:rsidRPr="00D86BD5" w:rsidRDefault="00D86BD5" w:rsidP="00D86BD5">
            <w:pPr>
              <w:spacing w:after="0"/>
              <w:jc w:val="center"/>
              <w:rPr>
                <w:sz w:val="20"/>
                <w:szCs w:val="20"/>
                <w:lang w:eastAsia="el-GR"/>
              </w:rPr>
            </w:pPr>
          </w:p>
        </w:tc>
        <w:tc>
          <w:tcPr>
            <w:tcW w:w="315" w:type="dxa"/>
            <w:vAlign w:val="center"/>
          </w:tcPr>
          <w:p w14:paraId="575CA97D" w14:textId="77777777" w:rsidR="00D86BD5" w:rsidRPr="00D86BD5" w:rsidRDefault="00D86BD5" w:rsidP="00D86BD5">
            <w:pPr>
              <w:spacing w:after="0"/>
              <w:jc w:val="left"/>
              <w:rPr>
                <w:sz w:val="20"/>
                <w:szCs w:val="20"/>
                <w:lang w:eastAsia="el-GR"/>
              </w:rPr>
            </w:pPr>
          </w:p>
        </w:tc>
      </w:tr>
      <w:tr w:rsidR="00D86BD5" w:rsidRPr="00D86BD5" w14:paraId="6A49AB5D" w14:textId="77777777" w:rsidTr="006D2EE3">
        <w:trPr>
          <w:trHeight w:val="216"/>
        </w:trPr>
        <w:tc>
          <w:tcPr>
            <w:tcW w:w="653" w:type="dxa"/>
            <w:tcBorders>
              <w:top w:val="nil"/>
              <w:left w:val="single" w:sz="4" w:space="0" w:color="auto"/>
              <w:bottom w:val="single" w:sz="4" w:space="0" w:color="auto"/>
              <w:right w:val="single" w:sz="4" w:space="0" w:color="auto"/>
            </w:tcBorders>
            <w:shd w:val="clear" w:color="auto" w:fill="auto"/>
            <w:hideMark/>
          </w:tcPr>
          <w:p w14:paraId="3C3EE5EA" w14:textId="77777777" w:rsidR="00D86BD5" w:rsidRPr="00D86BD5" w:rsidRDefault="00D86BD5" w:rsidP="00D86BD5">
            <w:pPr>
              <w:spacing w:after="0"/>
              <w:jc w:val="center"/>
              <w:rPr>
                <w:sz w:val="20"/>
                <w:szCs w:val="20"/>
                <w:lang w:eastAsia="el-GR"/>
              </w:rPr>
            </w:pPr>
            <w:r w:rsidRPr="00D86BD5">
              <w:rPr>
                <w:sz w:val="20"/>
                <w:szCs w:val="20"/>
                <w:lang w:eastAsia="el-GR"/>
              </w:rPr>
              <w:t> </w:t>
            </w:r>
          </w:p>
        </w:tc>
        <w:tc>
          <w:tcPr>
            <w:tcW w:w="5716" w:type="dxa"/>
            <w:tcBorders>
              <w:top w:val="nil"/>
              <w:left w:val="nil"/>
              <w:bottom w:val="single" w:sz="4" w:space="0" w:color="auto"/>
              <w:right w:val="single" w:sz="4" w:space="0" w:color="auto"/>
            </w:tcBorders>
            <w:shd w:val="clear" w:color="auto" w:fill="auto"/>
            <w:hideMark/>
          </w:tcPr>
          <w:p w14:paraId="5407206B" w14:textId="77777777" w:rsidR="00D86BD5" w:rsidRPr="00D86BD5" w:rsidRDefault="00D86BD5" w:rsidP="00D86BD5">
            <w:pPr>
              <w:spacing w:after="0"/>
              <w:jc w:val="left"/>
              <w:rPr>
                <w:sz w:val="20"/>
                <w:szCs w:val="20"/>
                <w:lang w:val="en-US" w:eastAsia="el-GR"/>
              </w:rPr>
            </w:pPr>
            <w:r w:rsidRPr="00D86BD5">
              <w:rPr>
                <w:sz w:val="20"/>
                <w:szCs w:val="20"/>
                <w:lang w:val="en-US" w:eastAsia="el-GR"/>
              </w:rPr>
              <w:t xml:space="preserve">Oracle Data Integrator Enterprise Edition (Name User Plus) </w:t>
            </w:r>
          </w:p>
        </w:tc>
        <w:tc>
          <w:tcPr>
            <w:tcW w:w="1139" w:type="dxa"/>
            <w:tcBorders>
              <w:top w:val="nil"/>
              <w:left w:val="nil"/>
              <w:bottom w:val="single" w:sz="4" w:space="0" w:color="auto"/>
              <w:right w:val="single" w:sz="4" w:space="0" w:color="auto"/>
            </w:tcBorders>
            <w:shd w:val="clear" w:color="auto" w:fill="auto"/>
            <w:hideMark/>
          </w:tcPr>
          <w:p w14:paraId="30737D9E" w14:textId="77777777" w:rsidR="00D86BD5" w:rsidRPr="00D86BD5" w:rsidRDefault="00D86BD5" w:rsidP="00D86BD5">
            <w:pPr>
              <w:spacing w:after="0"/>
              <w:jc w:val="center"/>
              <w:rPr>
                <w:sz w:val="20"/>
                <w:szCs w:val="20"/>
                <w:lang w:val="en-US" w:eastAsia="el-GR"/>
              </w:rPr>
            </w:pPr>
            <w:r w:rsidRPr="00D86BD5">
              <w:rPr>
                <w:sz w:val="20"/>
                <w:szCs w:val="20"/>
                <w:lang w:val="en-US" w:eastAsia="el-GR"/>
              </w:rPr>
              <w:t> </w:t>
            </w:r>
          </w:p>
        </w:tc>
        <w:tc>
          <w:tcPr>
            <w:tcW w:w="1520" w:type="dxa"/>
            <w:tcBorders>
              <w:top w:val="nil"/>
              <w:left w:val="nil"/>
              <w:bottom w:val="single" w:sz="4" w:space="0" w:color="auto"/>
              <w:right w:val="single" w:sz="4" w:space="0" w:color="auto"/>
            </w:tcBorders>
            <w:shd w:val="clear" w:color="auto" w:fill="auto"/>
            <w:hideMark/>
          </w:tcPr>
          <w:p w14:paraId="59A6DA95" w14:textId="77777777" w:rsidR="00D86BD5" w:rsidRPr="00D86BD5" w:rsidRDefault="00D86BD5" w:rsidP="00D86BD5">
            <w:pPr>
              <w:spacing w:after="0"/>
              <w:jc w:val="center"/>
              <w:rPr>
                <w:sz w:val="20"/>
                <w:szCs w:val="20"/>
                <w:lang w:eastAsia="el-GR"/>
              </w:rPr>
            </w:pPr>
            <w:r w:rsidRPr="00D86BD5">
              <w:rPr>
                <w:sz w:val="20"/>
                <w:szCs w:val="20"/>
                <w:lang w:eastAsia="el-GR"/>
              </w:rPr>
              <w:t>50</w:t>
            </w:r>
          </w:p>
        </w:tc>
        <w:tc>
          <w:tcPr>
            <w:tcW w:w="315" w:type="dxa"/>
            <w:vAlign w:val="center"/>
            <w:hideMark/>
          </w:tcPr>
          <w:p w14:paraId="711C6B34" w14:textId="77777777" w:rsidR="00D86BD5" w:rsidRPr="00D86BD5" w:rsidRDefault="00D86BD5" w:rsidP="00D86BD5">
            <w:pPr>
              <w:spacing w:after="0"/>
              <w:jc w:val="left"/>
              <w:rPr>
                <w:sz w:val="20"/>
                <w:szCs w:val="20"/>
                <w:lang w:eastAsia="el-GR"/>
              </w:rPr>
            </w:pPr>
          </w:p>
        </w:tc>
      </w:tr>
      <w:tr w:rsidR="00D86BD5" w:rsidRPr="00D86BD5" w14:paraId="1210F598" w14:textId="77777777" w:rsidTr="006D2EE3">
        <w:trPr>
          <w:trHeight w:val="260"/>
        </w:trPr>
        <w:tc>
          <w:tcPr>
            <w:tcW w:w="653" w:type="dxa"/>
            <w:tcBorders>
              <w:top w:val="nil"/>
              <w:left w:val="single" w:sz="4" w:space="0" w:color="auto"/>
              <w:bottom w:val="single" w:sz="4" w:space="0" w:color="auto"/>
              <w:right w:val="single" w:sz="4" w:space="0" w:color="auto"/>
            </w:tcBorders>
            <w:shd w:val="clear" w:color="auto" w:fill="auto"/>
          </w:tcPr>
          <w:p w14:paraId="27400A32" w14:textId="77777777" w:rsidR="00D86BD5" w:rsidRPr="00D86BD5" w:rsidRDefault="00D86BD5" w:rsidP="00D86BD5">
            <w:pPr>
              <w:spacing w:after="0"/>
              <w:jc w:val="center"/>
              <w:rPr>
                <w:sz w:val="20"/>
                <w:szCs w:val="20"/>
                <w:lang w:eastAsia="el-GR"/>
              </w:rPr>
            </w:pPr>
          </w:p>
        </w:tc>
        <w:tc>
          <w:tcPr>
            <w:tcW w:w="5716" w:type="dxa"/>
            <w:tcBorders>
              <w:top w:val="nil"/>
              <w:left w:val="nil"/>
              <w:bottom w:val="single" w:sz="4" w:space="0" w:color="auto"/>
              <w:right w:val="single" w:sz="4" w:space="0" w:color="auto"/>
            </w:tcBorders>
            <w:shd w:val="clear" w:color="auto" w:fill="auto"/>
          </w:tcPr>
          <w:p w14:paraId="5ED3D9DB" w14:textId="77777777" w:rsidR="00D86BD5" w:rsidRPr="00D86BD5" w:rsidRDefault="00D86BD5" w:rsidP="00D86BD5">
            <w:pPr>
              <w:spacing w:after="0"/>
              <w:jc w:val="left"/>
              <w:rPr>
                <w:sz w:val="20"/>
                <w:szCs w:val="20"/>
                <w:lang w:val="en-US" w:eastAsia="el-GR"/>
              </w:rPr>
            </w:pPr>
            <w:r w:rsidRPr="00D86BD5">
              <w:rPr>
                <w:sz w:val="20"/>
                <w:szCs w:val="20"/>
                <w:lang w:val="en-US" w:eastAsia="el-GR"/>
              </w:rPr>
              <w:t xml:space="preserve">Windows Server 2012 R2 Standard Edition (WinSvrStd 2012R2 OLP NL Gov)           </w:t>
            </w:r>
          </w:p>
        </w:tc>
        <w:tc>
          <w:tcPr>
            <w:tcW w:w="1139" w:type="dxa"/>
            <w:tcBorders>
              <w:top w:val="nil"/>
              <w:left w:val="nil"/>
              <w:bottom w:val="single" w:sz="4" w:space="0" w:color="auto"/>
              <w:right w:val="single" w:sz="4" w:space="0" w:color="auto"/>
            </w:tcBorders>
            <w:shd w:val="clear" w:color="auto" w:fill="auto"/>
          </w:tcPr>
          <w:p w14:paraId="0059A185" w14:textId="77777777" w:rsidR="00D86BD5" w:rsidRPr="00D86BD5" w:rsidRDefault="00D86BD5" w:rsidP="00D86BD5">
            <w:pPr>
              <w:spacing w:after="0"/>
              <w:jc w:val="center"/>
              <w:rPr>
                <w:sz w:val="20"/>
                <w:szCs w:val="20"/>
                <w:lang w:val="en-US" w:eastAsia="el-GR"/>
              </w:rPr>
            </w:pPr>
          </w:p>
        </w:tc>
        <w:tc>
          <w:tcPr>
            <w:tcW w:w="1520" w:type="dxa"/>
            <w:tcBorders>
              <w:top w:val="nil"/>
              <w:left w:val="nil"/>
              <w:bottom w:val="single" w:sz="4" w:space="0" w:color="auto"/>
              <w:right w:val="single" w:sz="4" w:space="0" w:color="auto"/>
            </w:tcBorders>
            <w:shd w:val="clear" w:color="auto" w:fill="auto"/>
          </w:tcPr>
          <w:p w14:paraId="09962191" w14:textId="77777777" w:rsidR="00D86BD5" w:rsidRPr="00D86BD5" w:rsidRDefault="00D86BD5" w:rsidP="00D86BD5">
            <w:pPr>
              <w:spacing w:after="0"/>
              <w:jc w:val="center"/>
              <w:rPr>
                <w:sz w:val="20"/>
                <w:szCs w:val="20"/>
                <w:lang w:eastAsia="el-GR"/>
              </w:rPr>
            </w:pPr>
            <w:r w:rsidRPr="00D86BD5">
              <w:rPr>
                <w:sz w:val="20"/>
                <w:szCs w:val="20"/>
                <w:lang w:eastAsia="el-GR"/>
              </w:rPr>
              <w:t>2</w:t>
            </w:r>
          </w:p>
        </w:tc>
        <w:tc>
          <w:tcPr>
            <w:tcW w:w="315" w:type="dxa"/>
            <w:vAlign w:val="center"/>
          </w:tcPr>
          <w:p w14:paraId="5F927EA2" w14:textId="77777777" w:rsidR="00D86BD5" w:rsidRPr="00D86BD5" w:rsidRDefault="00D86BD5" w:rsidP="00D86BD5">
            <w:pPr>
              <w:spacing w:after="0"/>
              <w:jc w:val="left"/>
              <w:rPr>
                <w:sz w:val="20"/>
                <w:szCs w:val="20"/>
                <w:lang w:val="en-US" w:eastAsia="el-GR"/>
              </w:rPr>
            </w:pPr>
          </w:p>
        </w:tc>
      </w:tr>
      <w:tr w:rsidR="00D86BD5" w:rsidRPr="00D86BD5" w14:paraId="737C8CE6" w14:textId="77777777" w:rsidTr="006D2EE3">
        <w:trPr>
          <w:trHeight w:val="154"/>
        </w:trPr>
        <w:tc>
          <w:tcPr>
            <w:tcW w:w="653" w:type="dxa"/>
            <w:tcBorders>
              <w:top w:val="nil"/>
              <w:left w:val="single" w:sz="4" w:space="0" w:color="auto"/>
              <w:bottom w:val="single" w:sz="4" w:space="0" w:color="auto"/>
              <w:right w:val="single" w:sz="4" w:space="0" w:color="auto"/>
            </w:tcBorders>
            <w:shd w:val="clear" w:color="auto" w:fill="auto"/>
            <w:hideMark/>
          </w:tcPr>
          <w:p w14:paraId="2FAA903A" w14:textId="77777777" w:rsidR="00D86BD5" w:rsidRPr="00D86BD5" w:rsidRDefault="00D86BD5" w:rsidP="00D86BD5">
            <w:pPr>
              <w:spacing w:after="0"/>
              <w:jc w:val="center"/>
              <w:rPr>
                <w:sz w:val="20"/>
                <w:szCs w:val="20"/>
                <w:lang w:val="en-US" w:eastAsia="el-GR"/>
              </w:rPr>
            </w:pPr>
            <w:r w:rsidRPr="00D86BD5">
              <w:rPr>
                <w:sz w:val="20"/>
                <w:szCs w:val="20"/>
                <w:lang w:val="en-US" w:eastAsia="el-GR"/>
              </w:rPr>
              <w:t> </w:t>
            </w:r>
          </w:p>
        </w:tc>
        <w:tc>
          <w:tcPr>
            <w:tcW w:w="5716" w:type="dxa"/>
            <w:tcBorders>
              <w:top w:val="nil"/>
              <w:left w:val="nil"/>
              <w:bottom w:val="single" w:sz="4" w:space="0" w:color="auto"/>
              <w:right w:val="single" w:sz="4" w:space="0" w:color="auto"/>
            </w:tcBorders>
            <w:shd w:val="clear" w:color="auto" w:fill="auto"/>
            <w:hideMark/>
          </w:tcPr>
          <w:p w14:paraId="3D6BC9E7" w14:textId="77777777" w:rsidR="00D86BD5" w:rsidRPr="00D86BD5" w:rsidRDefault="00D86BD5" w:rsidP="00D86BD5">
            <w:pPr>
              <w:spacing w:after="0"/>
              <w:jc w:val="left"/>
              <w:rPr>
                <w:sz w:val="20"/>
                <w:szCs w:val="20"/>
                <w:lang w:val="el-GR" w:eastAsia="el-GR"/>
              </w:rPr>
            </w:pPr>
            <w:r w:rsidRPr="00D86BD5">
              <w:rPr>
                <w:sz w:val="20"/>
                <w:szCs w:val="20"/>
                <w:lang w:eastAsia="el-GR"/>
              </w:rPr>
              <w:t>Apache</w:t>
            </w:r>
            <w:r w:rsidRPr="00D86BD5">
              <w:rPr>
                <w:sz w:val="20"/>
                <w:szCs w:val="20"/>
                <w:lang w:val="el-GR" w:eastAsia="el-GR"/>
              </w:rPr>
              <w:t xml:space="preserve"> </w:t>
            </w:r>
            <w:r w:rsidRPr="00D86BD5">
              <w:rPr>
                <w:sz w:val="20"/>
                <w:szCs w:val="20"/>
                <w:lang w:eastAsia="el-GR"/>
              </w:rPr>
              <w:t>Jmeter</w:t>
            </w:r>
            <w:r w:rsidRPr="00D86BD5">
              <w:rPr>
                <w:sz w:val="20"/>
                <w:szCs w:val="20"/>
                <w:lang w:val="el-GR" w:eastAsia="el-GR"/>
              </w:rPr>
              <w:t xml:space="preserve"> 2.6 (Απεριόριστες Άδειες Χρήσης)</w:t>
            </w:r>
          </w:p>
        </w:tc>
        <w:tc>
          <w:tcPr>
            <w:tcW w:w="1139" w:type="dxa"/>
            <w:tcBorders>
              <w:top w:val="nil"/>
              <w:left w:val="nil"/>
              <w:bottom w:val="single" w:sz="4" w:space="0" w:color="auto"/>
              <w:right w:val="single" w:sz="4" w:space="0" w:color="auto"/>
            </w:tcBorders>
            <w:shd w:val="clear" w:color="auto" w:fill="auto"/>
            <w:hideMark/>
          </w:tcPr>
          <w:p w14:paraId="6B2D6BAC" w14:textId="77777777" w:rsidR="00D86BD5" w:rsidRPr="00D86BD5" w:rsidRDefault="00D86BD5" w:rsidP="00D86BD5">
            <w:pPr>
              <w:spacing w:after="0"/>
              <w:jc w:val="center"/>
              <w:rPr>
                <w:sz w:val="20"/>
                <w:szCs w:val="20"/>
                <w:lang w:val="el-GR" w:eastAsia="el-GR"/>
              </w:rPr>
            </w:pPr>
            <w:r w:rsidRPr="00D86BD5">
              <w:rPr>
                <w:sz w:val="20"/>
                <w:szCs w:val="20"/>
                <w:lang w:eastAsia="el-GR"/>
              </w:rPr>
              <w:t> </w:t>
            </w:r>
          </w:p>
        </w:tc>
        <w:tc>
          <w:tcPr>
            <w:tcW w:w="1520" w:type="dxa"/>
            <w:tcBorders>
              <w:top w:val="nil"/>
              <w:left w:val="nil"/>
              <w:bottom w:val="single" w:sz="4" w:space="0" w:color="auto"/>
              <w:right w:val="single" w:sz="4" w:space="0" w:color="auto"/>
            </w:tcBorders>
            <w:shd w:val="clear" w:color="auto" w:fill="auto"/>
            <w:hideMark/>
          </w:tcPr>
          <w:p w14:paraId="48888DA2" w14:textId="77777777" w:rsidR="00D86BD5" w:rsidRPr="00D86BD5" w:rsidRDefault="00D86BD5" w:rsidP="00D86BD5">
            <w:pPr>
              <w:spacing w:after="0"/>
              <w:jc w:val="center"/>
              <w:rPr>
                <w:sz w:val="20"/>
                <w:szCs w:val="20"/>
                <w:lang w:eastAsia="el-GR"/>
              </w:rPr>
            </w:pPr>
            <w:r w:rsidRPr="00D86BD5">
              <w:rPr>
                <w:sz w:val="20"/>
                <w:szCs w:val="20"/>
                <w:lang w:eastAsia="el-GR"/>
              </w:rPr>
              <w:t>1</w:t>
            </w:r>
          </w:p>
        </w:tc>
        <w:tc>
          <w:tcPr>
            <w:tcW w:w="315" w:type="dxa"/>
            <w:vAlign w:val="center"/>
            <w:hideMark/>
          </w:tcPr>
          <w:p w14:paraId="39AE6C46" w14:textId="77777777" w:rsidR="00D86BD5" w:rsidRPr="00D86BD5" w:rsidRDefault="00D86BD5" w:rsidP="00D86BD5">
            <w:pPr>
              <w:spacing w:after="0"/>
              <w:jc w:val="left"/>
              <w:rPr>
                <w:sz w:val="20"/>
                <w:szCs w:val="20"/>
                <w:lang w:eastAsia="el-GR"/>
              </w:rPr>
            </w:pPr>
          </w:p>
        </w:tc>
      </w:tr>
    </w:tbl>
    <w:p w14:paraId="0C363ABC" w14:textId="77777777" w:rsidR="00D86BD5" w:rsidRPr="00D86BD5" w:rsidRDefault="00D86BD5" w:rsidP="00D86BD5">
      <w:pPr>
        <w:rPr>
          <w:lang w:val="x-none"/>
        </w:rPr>
      </w:pPr>
    </w:p>
    <w:p w14:paraId="1777F66C" w14:textId="77777777" w:rsidR="00D86BD5" w:rsidRPr="00D86BD5" w:rsidRDefault="00D86BD5" w:rsidP="00D86BD5">
      <w:pPr>
        <w:rPr>
          <w:lang w:val="x-none"/>
        </w:rPr>
      </w:pPr>
    </w:p>
    <w:p w14:paraId="70354295" w14:textId="091DAB47" w:rsidR="00D86BD5" w:rsidRDefault="000A05EE" w:rsidP="00D84329">
      <w:pPr>
        <w:pStyle w:val="50"/>
        <w:numPr>
          <w:ilvl w:val="3"/>
          <w:numId w:val="16"/>
        </w:numPr>
        <w:rPr>
          <w:rFonts w:eastAsia="SimSun" w:cs="Tahoma"/>
          <w:bCs/>
          <w:lang w:val="el-GR"/>
        </w:rPr>
      </w:pPr>
      <w:bookmarkStart w:id="506" w:name="_Toc122685304"/>
      <w:r>
        <w:rPr>
          <w:rFonts w:eastAsia="SimSun" w:cs="Tahoma"/>
          <w:bCs/>
          <w:lang w:val="el-GR"/>
        </w:rPr>
        <w:t>Σύντομη περιγραφή υφιστάμενου εξοπλισμού</w:t>
      </w:r>
      <w:bookmarkEnd w:id="506"/>
    </w:p>
    <w:p w14:paraId="2101BEB1" w14:textId="41BA2B81" w:rsidR="000A05EE" w:rsidRDefault="000A05EE" w:rsidP="000A05EE">
      <w:pPr>
        <w:rPr>
          <w:b/>
          <w:bCs/>
          <w:lang w:val="el-GR"/>
        </w:rPr>
      </w:pPr>
      <w:r w:rsidRPr="000A05EE">
        <w:rPr>
          <w:lang w:val="el-GR"/>
        </w:rPr>
        <w:t>Παρακάτω αποτυπώνεται ο πίνακας με το έτοιμο λογισμικό που προσφέρθηκε στο έργο</w:t>
      </w:r>
      <w:r>
        <w:rPr>
          <w:b/>
          <w:bCs/>
          <w:lang w:val="el-GR"/>
        </w:rPr>
        <w:t>.</w:t>
      </w:r>
    </w:p>
    <w:tbl>
      <w:tblPr>
        <w:tblW w:w="9095" w:type="dxa"/>
        <w:tblLook w:val="04A0" w:firstRow="1" w:lastRow="0" w:firstColumn="1" w:lastColumn="0" w:noHBand="0" w:noVBand="1"/>
      </w:tblPr>
      <w:tblGrid>
        <w:gridCol w:w="797"/>
        <w:gridCol w:w="6653"/>
        <w:gridCol w:w="1645"/>
      </w:tblGrid>
      <w:tr w:rsidR="00D86BD5" w:rsidRPr="00D86BD5" w14:paraId="3E92CF66" w14:textId="77777777" w:rsidTr="000A05EE">
        <w:trPr>
          <w:trHeight w:val="272"/>
          <w:tblHeader/>
        </w:trPr>
        <w:tc>
          <w:tcPr>
            <w:tcW w:w="797" w:type="dxa"/>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4648348E" w14:textId="77777777" w:rsidR="00D86BD5" w:rsidRPr="00D86BD5" w:rsidRDefault="00D86BD5" w:rsidP="00D86BD5">
            <w:pPr>
              <w:spacing w:after="0"/>
              <w:jc w:val="center"/>
              <w:rPr>
                <w:b/>
                <w:bCs/>
                <w:sz w:val="20"/>
                <w:szCs w:val="20"/>
                <w:lang w:eastAsia="el-GR"/>
              </w:rPr>
            </w:pPr>
            <w:r w:rsidRPr="00D86BD5">
              <w:rPr>
                <w:b/>
                <w:bCs/>
                <w:sz w:val="20"/>
                <w:szCs w:val="20"/>
                <w:lang w:eastAsia="el-GR"/>
              </w:rPr>
              <w:t>Α/Α</w:t>
            </w:r>
          </w:p>
        </w:tc>
        <w:tc>
          <w:tcPr>
            <w:tcW w:w="6653" w:type="dxa"/>
            <w:tcBorders>
              <w:top w:val="single" w:sz="4" w:space="0" w:color="auto"/>
              <w:left w:val="nil"/>
              <w:bottom w:val="single" w:sz="4" w:space="0" w:color="auto"/>
              <w:right w:val="single" w:sz="4" w:space="0" w:color="auto"/>
            </w:tcBorders>
            <w:shd w:val="clear" w:color="auto" w:fill="4472C4" w:themeFill="accent5"/>
            <w:vAlign w:val="center"/>
            <w:hideMark/>
          </w:tcPr>
          <w:p w14:paraId="5B15111D" w14:textId="77777777" w:rsidR="00D86BD5" w:rsidRPr="00D86BD5" w:rsidRDefault="00D86BD5" w:rsidP="00D86BD5">
            <w:pPr>
              <w:spacing w:after="0"/>
              <w:jc w:val="center"/>
              <w:rPr>
                <w:b/>
                <w:bCs/>
                <w:sz w:val="20"/>
                <w:szCs w:val="20"/>
                <w:lang w:eastAsia="el-GR"/>
              </w:rPr>
            </w:pPr>
            <w:r w:rsidRPr="00D86BD5">
              <w:rPr>
                <w:b/>
                <w:bCs/>
                <w:sz w:val="20"/>
                <w:szCs w:val="20"/>
                <w:lang w:eastAsia="el-GR"/>
              </w:rPr>
              <w:t>ΠΕΡΙΓΡΑΦΗ</w:t>
            </w:r>
          </w:p>
        </w:tc>
        <w:tc>
          <w:tcPr>
            <w:tcW w:w="1645" w:type="dxa"/>
            <w:tcBorders>
              <w:top w:val="single" w:sz="4" w:space="0" w:color="auto"/>
              <w:left w:val="nil"/>
              <w:bottom w:val="single" w:sz="4" w:space="0" w:color="auto"/>
              <w:right w:val="single" w:sz="4" w:space="0" w:color="auto"/>
            </w:tcBorders>
            <w:shd w:val="clear" w:color="auto" w:fill="4472C4" w:themeFill="accent5"/>
            <w:vAlign w:val="center"/>
            <w:hideMark/>
          </w:tcPr>
          <w:p w14:paraId="523E6418" w14:textId="77777777" w:rsidR="00D86BD5" w:rsidRPr="00D86BD5" w:rsidRDefault="00D86BD5" w:rsidP="00D86BD5">
            <w:pPr>
              <w:spacing w:after="0"/>
              <w:jc w:val="center"/>
              <w:rPr>
                <w:b/>
                <w:bCs/>
                <w:sz w:val="20"/>
                <w:szCs w:val="20"/>
                <w:lang w:eastAsia="el-GR"/>
              </w:rPr>
            </w:pPr>
            <w:r w:rsidRPr="00D86BD5">
              <w:rPr>
                <w:b/>
                <w:bCs/>
                <w:sz w:val="20"/>
                <w:szCs w:val="20"/>
                <w:lang w:eastAsia="el-GR"/>
              </w:rPr>
              <w:t>ΠΟΣΟΤΗΤΑ</w:t>
            </w:r>
          </w:p>
        </w:tc>
      </w:tr>
      <w:tr w:rsidR="00D86BD5" w:rsidRPr="00D86BD5" w14:paraId="538F37FC"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212B5E5D" w14:textId="77777777" w:rsidR="00D86BD5" w:rsidRPr="00D86BD5" w:rsidRDefault="00D86BD5" w:rsidP="00D86BD5">
            <w:pPr>
              <w:spacing w:after="0"/>
              <w:jc w:val="center"/>
              <w:rPr>
                <w:sz w:val="20"/>
                <w:szCs w:val="20"/>
                <w:lang w:eastAsia="el-GR"/>
              </w:rPr>
            </w:pPr>
            <w:r w:rsidRPr="00D86BD5">
              <w:rPr>
                <w:sz w:val="20"/>
                <w:szCs w:val="20"/>
                <w:lang w:eastAsia="el-GR"/>
              </w:rPr>
              <w:t>1</w:t>
            </w:r>
          </w:p>
        </w:tc>
        <w:tc>
          <w:tcPr>
            <w:tcW w:w="6653" w:type="dxa"/>
            <w:tcBorders>
              <w:top w:val="nil"/>
              <w:left w:val="nil"/>
              <w:bottom w:val="single" w:sz="4" w:space="0" w:color="auto"/>
              <w:right w:val="single" w:sz="4" w:space="0" w:color="auto"/>
            </w:tcBorders>
            <w:shd w:val="clear" w:color="000000" w:fill="FFFFFF"/>
            <w:vAlign w:val="center"/>
            <w:hideMark/>
          </w:tcPr>
          <w:p w14:paraId="17CFD541" w14:textId="77777777" w:rsidR="00D86BD5" w:rsidRPr="00D86BD5" w:rsidRDefault="00D86BD5" w:rsidP="00D86BD5">
            <w:pPr>
              <w:spacing w:after="0"/>
              <w:jc w:val="left"/>
              <w:rPr>
                <w:sz w:val="20"/>
                <w:szCs w:val="20"/>
                <w:lang w:val="en-US" w:eastAsia="el-GR"/>
              </w:rPr>
            </w:pPr>
            <w:r w:rsidRPr="00D86BD5">
              <w:rPr>
                <w:sz w:val="20"/>
                <w:szCs w:val="20"/>
                <w:lang w:eastAsia="el-GR"/>
              </w:rPr>
              <w:t>Ικρίωμα</w:t>
            </w:r>
            <w:r w:rsidRPr="00D86BD5">
              <w:rPr>
                <w:sz w:val="20"/>
                <w:szCs w:val="20"/>
                <w:lang w:val="en-US" w:eastAsia="el-GR"/>
              </w:rPr>
              <w:t xml:space="preserve"> #1 PRIMECENTER M1 Rack 742A 42U-1050x700 </w:t>
            </w:r>
          </w:p>
        </w:tc>
        <w:tc>
          <w:tcPr>
            <w:tcW w:w="1645" w:type="dxa"/>
            <w:tcBorders>
              <w:top w:val="nil"/>
              <w:left w:val="nil"/>
              <w:bottom w:val="single" w:sz="4" w:space="0" w:color="auto"/>
              <w:right w:val="single" w:sz="4" w:space="0" w:color="auto"/>
            </w:tcBorders>
            <w:shd w:val="clear" w:color="000000" w:fill="FFFFFF"/>
            <w:vAlign w:val="center"/>
            <w:hideMark/>
          </w:tcPr>
          <w:p w14:paraId="1B34CC52"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36B3881"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863A25A" w14:textId="77777777" w:rsidR="00D86BD5" w:rsidRPr="00D86BD5" w:rsidRDefault="00D86BD5" w:rsidP="00D86BD5">
            <w:pPr>
              <w:spacing w:after="0"/>
              <w:jc w:val="center"/>
              <w:rPr>
                <w:sz w:val="20"/>
                <w:szCs w:val="20"/>
                <w:lang w:eastAsia="el-GR"/>
              </w:rPr>
            </w:pPr>
            <w:r w:rsidRPr="00D86BD5">
              <w:rPr>
                <w:sz w:val="20"/>
                <w:szCs w:val="20"/>
                <w:lang w:eastAsia="el-GR"/>
              </w:rPr>
              <w:t>2</w:t>
            </w:r>
          </w:p>
        </w:tc>
        <w:tc>
          <w:tcPr>
            <w:tcW w:w="6653" w:type="dxa"/>
            <w:tcBorders>
              <w:top w:val="nil"/>
              <w:left w:val="nil"/>
              <w:bottom w:val="single" w:sz="4" w:space="0" w:color="auto"/>
              <w:right w:val="single" w:sz="4" w:space="0" w:color="auto"/>
            </w:tcBorders>
            <w:shd w:val="clear" w:color="000000" w:fill="FFFFFF"/>
            <w:vAlign w:val="center"/>
            <w:hideMark/>
          </w:tcPr>
          <w:p w14:paraId="61582E6F" w14:textId="77777777" w:rsidR="00D86BD5" w:rsidRPr="00D86BD5" w:rsidRDefault="00D86BD5" w:rsidP="00D86BD5">
            <w:pPr>
              <w:spacing w:after="0"/>
              <w:jc w:val="left"/>
              <w:rPr>
                <w:sz w:val="20"/>
                <w:szCs w:val="20"/>
                <w:lang w:val="en-US" w:eastAsia="el-GR"/>
              </w:rPr>
            </w:pPr>
            <w:r w:rsidRPr="00D86BD5">
              <w:rPr>
                <w:sz w:val="20"/>
                <w:szCs w:val="20"/>
                <w:lang w:val="en-US" w:eastAsia="el-GR"/>
              </w:rPr>
              <w:t xml:space="preserve">Blade Chassis PY BX900 S2 System Unit without PSU </w:t>
            </w:r>
          </w:p>
        </w:tc>
        <w:tc>
          <w:tcPr>
            <w:tcW w:w="1645" w:type="dxa"/>
            <w:tcBorders>
              <w:top w:val="nil"/>
              <w:left w:val="nil"/>
              <w:bottom w:val="single" w:sz="4" w:space="0" w:color="auto"/>
              <w:right w:val="single" w:sz="4" w:space="0" w:color="auto"/>
            </w:tcBorders>
            <w:shd w:val="clear" w:color="000000" w:fill="FFFFFF"/>
            <w:vAlign w:val="center"/>
            <w:hideMark/>
          </w:tcPr>
          <w:p w14:paraId="0EFA4D11"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41C7114D"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3637099" w14:textId="77777777" w:rsidR="00D86BD5" w:rsidRPr="00D86BD5" w:rsidRDefault="00D86BD5" w:rsidP="00D86BD5">
            <w:pPr>
              <w:spacing w:after="0"/>
              <w:jc w:val="center"/>
              <w:rPr>
                <w:sz w:val="20"/>
                <w:szCs w:val="20"/>
                <w:lang w:eastAsia="el-GR"/>
              </w:rPr>
            </w:pPr>
            <w:r w:rsidRPr="00D86BD5">
              <w:rPr>
                <w:sz w:val="20"/>
                <w:szCs w:val="20"/>
                <w:lang w:eastAsia="el-GR"/>
              </w:rPr>
              <w:t>3</w:t>
            </w:r>
          </w:p>
        </w:tc>
        <w:tc>
          <w:tcPr>
            <w:tcW w:w="6653" w:type="dxa"/>
            <w:tcBorders>
              <w:top w:val="nil"/>
              <w:left w:val="nil"/>
              <w:bottom w:val="single" w:sz="4" w:space="0" w:color="auto"/>
              <w:right w:val="single" w:sz="4" w:space="0" w:color="auto"/>
            </w:tcBorders>
            <w:shd w:val="clear" w:color="000000" w:fill="FFFFFF"/>
            <w:vAlign w:val="center"/>
            <w:hideMark/>
          </w:tcPr>
          <w:p w14:paraId="08E37F38" w14:textId="77777777" w:rsidR="00D86BD5" w:rsidRPr="00D86BD5" w:rsidRDefault="00D86BD5" w:rsidP="00D86BD5">
            <w:pPr>
              <w:spacing w:after="0"/>
              <w:jc w:val="left"/>
              <w:rPr>
                <w:sz w:val="20"/>
                <w:szCs w:val="20"/>
                <w:lang w:val="en-US" w:eastAsia="el-GR"/>
              </w:rPr>
            </w:pPr>
            <w:r w:rsidRPr="00D86BD5">
              <w:rPr>
                <w:sz w:val="20"/>
                <w:szCs w:val="20"/>
                <w:lang w:val="en-US" w:eastAsia="el-GR"/>
              </w:rPr>
              <w:t xml:space="preserve">Blade Chassis FC Switch #1, PY CB FC Pass Thru 8G </w:t>
            </w:r>
          </w:p>
        </w:tc>
        <w:tc>
          <w:tcPr>
            <w:tcW w:w="1645" w:type="dxa"/>
            <w:tcBorders>
              <w:top w:val="nil"/>
              <w:left w:val="nil"/>
              <w:bottom w:val="single" w:sz="4" w:space="0" w:color="auto"/>
              <w:right w:val="single" w:sz="4" w:space="0" w:color="auto"/>
            </w:tcBorders>
            <w:shd w:val="clear" w:color="000000" w:fill="FFFFFF"/>
            <w:vAlign w:val="center"/>
            <w:hideMark/>
          </w:tcPr>
          <w:p w14:paraId="1A942E75"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769B81DA"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CEF85CD" w14:textId="77777777" w:rsidR="00D86BD5" w:rsidRPr="00D86BD5" w:rsidRDefault="00D86BD5" w:rsidP="00D86BD5">
            <w:pPr>
              <w:spacing w:after="0"/>
              <w:jc w:val="center"/>
              <w:rPr>
                <w:sz w:val="20"/>
                <w:szCs w:val="20"/>
                <w:lang w:eastAsia="el-GR"/>
              </w:rPr>
            </w:pPr>
            <w:r w:rsidRPr="00D86BD5">
              <w:rPr>
                <w:sz w:val="20"/>
                <w:szCs w:val="20"/>
                <w:lang w:eastAsia="el-GR"/>
              </w:rPr>
              <w:t>4</w:t>
            </w:r>
          </w:p>
        </w:tc>
        <w:tc>
          <w:tcPr>
            <w:tcW w:w="6653" w:type="dxa"/>
            <w:tcBorders>
              <w:top w:val="nil"/>
              <w:left w:val="nil"/>
              <w:bottom w:val="single" w:sz="4" w:space="0" w:color="auto"/>
              <w:right w:val="single" w:sz="4" w:space="0" w:color="auto"/>
            </w:tcBorders>
            <w:shd w:val="clear" w:color="000000" w:fill="FFFFFF"/>
            <w:vAlign w:val="center"/>
            <w:hideMark/>
          </w:tcPr>
          <w:p w14:paraId="5BECC03E" w14:textId="77777777" w:rsidR="00D86BD5" w:rsidRPr="00D86BD5" w:rsidRDefault="00D86BD5" w:rsidP="00D86BD5">
            <w:pPr>
              <w:spacing w:after="0"/>
              <w:jc w:val="left"/>
              <w:rPr>
                <w:sz w:val="20"/>
                <w:szCs w:val="20"/>
                <w:lang w:val="en-US" w:eastAsia="el-GR"/>
              </w:rPr>
            </w:pPr>
            <w:r w:rsidRPr="00D86BD5">
              <w:rPr>
                <w:sz w:val="20"/>
                <w:szCs w:val="20"/>
                <w:lang w:val="en-US" w:eastAsia="el-GR"/>
              </w:rPr>
              <w:t xml:space="preserve">Blade Chassis FC Switch #2, PY CB FC Pass Thru 8G </w:t>
            </w:r>
          </w:p>
        </w:tc>
        <w:tc>
          <w:tcPr>
            <w:tcW w:w="1645" w:type="dxa"/>
            <w:tcBorders>
              <w:top w:val="nil"/>
              <w:left w:val="nil"/>
              <w:bottom w:val="single" w:sz="4" w:space="0" w:color="auto"/>
              <w:right w:val="single" w:sz="4" w:space="0" w:color="auto"/>
            </w:tcBorders>
            <w:shd w:val="clear" w:color="000000" w:fill="FFFFFF"/>
            <w:vAlign w:val="center"/>
            <w:hideMark/>
          </w:tcPr>
          <w:p w14:paraId="24980243"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7546F2EB" w14:textId="77777777" w:rsidTr="000A05EE">
        <w:trPr>
          <w:trHeight w:val="317"/>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6D18D45" w14:textId="77777777" w:rsidR="00D86BD5" w:rsidRPr="00D86BD5" w:rsidRDefault="00D86BD5" w:rsidP="00D86BD5">
            <w:pPr>
              <w:spacing w:after="0"/>
              <w:jc w:val="center"/>
              <w:rPr>
                <w:sz w:val="20"/>
                <w:szCs w:val="20"/>
                <w:lang w:eastAsia="el-GR"/>
              </w:rPr>
            </w:pPr>
            <w:r w:rsidRPr="00D86BD5">
              <w:rPr>
                <w:sz w:val="20"/>
                <w:szCs w:val="20"/>
                <w:lang w:eastAsia="el-GR"/>
              </w:rPr>
              <w:t>5</w:t>
            </w:r>
          </w:p>
        </w:tc>
        <w:tc>
          <w:tcPr>
            <w:tcW w:w="6653" w:type="dxa"/>
            <w:tcBorders>
              <w:top w:val="nil"/>
              <w:left w:val="nil"/>
              <w:bottom w:val="single" w:sz="4" w:space="0" w:color="auto"/>
              <w:right w:val="single" w:sz="4" w:space="0" w:color="auto"/>
            </w:tcBorders>
            <w:shd w:val="clear" w:color="000000" w:fill="FFFFFF"/>
            <w:vAlign w:val="center"/>
            <w:hideMark/>
          </w:tcPr>
          <w:p w14:paraId="70255A51"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Chassis Ethernet Switch #1, PY CB Eth Switch 10/40Gb 18/8+2</w:t>
            </w:r>
          </w:p>
        </w:tc>
        <w:tc>
          <w:tcPr>
            <w:tcW w:w="1645" w:type="dxa"/>
            <w:tcBorders>
              <w:top w:val="nil"/>
              <w:left w:val="nil"/>
              <w:bottom w:val="single" w:sz="4" w:space="0" w:color="auto"/>
              <w:right w:val="single" w:sz="4" w:space="0" w:color="auto"/>
            </w:tcBorders>
            <w:shd w:val="clear" w:color="000000" w:fill="FFFFFF"/>
            <w:vAlign w:val="center"/>
            <w:hideMark/>
          </w:tcPr>
          <w:p w14:paraId="6406D5DA"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5401424B" w14:textId="77777777" w:rsidTr="000A05EE">
        <w:trPr>
          <w:trHeight w:val="353"/>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DE222B3" w14:textId="77777777" w:rsidR="00D86BD5" w:rsidRPr="00D86BD5" w:rsidRDefault="00D86BD5" w:rsidP="00D86BD5">
            <w:pPr>
              <w:spacing w:after="0"/>
              <w:jc w:val="center"/>
              <w:rPr>
                <w:sz w:val="20"/>
                <w:szCs w:val="20"/>
                <w:lang w:eastAsia="el-GR"/>
              </w:rPr>
            </w:pPr>
            <w:r w:rsidRPr="00D86BD5">
              <w:rPr>
                <w:sz w:val="20"/>
                <w:szCs w:val="20"/>
                <w:lang w:eastAsia="el-GR"/>
              </w:rPr>
              <w:t>6</w:t>
            </w:r>
          </w:p>
        </w:tc>
        <w:tc>
          <w:tcPr>
            <w:tcW w:w="6653" w:type="dxa"/>
            <w:tcBorders>
              <w:top w:val="nil"/>
              <w:left w:val="nil"/>
              <w:bottom w:val="single" w:sz="4" w:space="0" w:color="auto"/>
              <w:right w:val="single" w:sz="4" w:space="0" w:color="auto"/>
            </w:tcBorders>
            <w:shd w:val="clear" w:color="000000" w:fill="FFFFFF"/>
            <w:vAlign w:val="center"/>
            <w:hideMark/>
          </w:tcPr>
          <w:p w14:paraId="2759F449"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Chassis Ethernet Switch #2, PY CB Eth Switch 10/40Gb 18/8+2</w:t>
            </w:r>
          </w:p>
        </w:tc>
        <w:tc>
          <w:tcPr>
            <w:tcW w:w="1645" w:type="dxa"/>
            <w:tcBorders>
              <w:top w:val="nil"/>
              <w:left w:val="nil"/>
              <w:bottom w:val="single" w:sz="4" w:space="0" w:color="auto"/>
              <w:right w:val="single" w:sz="4" w:space="0" w:color="auto"/>
            </w:tcBorders>
            <w:shd w:val="clear" w:color="000000" w:fill="FFFFFF"/>
            <w:vAlign w:val="center"/>
            <w:hideMark/>
          </w:tcPr>
          <w:p w14:paraId="40FD6465"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666DED9E" w14:textId="77777777" w:rsidTr="000A05EE">
        <w:trPr>
          <w:trHeight w:val="429"/>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F591BA6" w14:textId="77777777" w:rsidR="00D86BD5" w:rsidRPr="00D86BD5" w:rsidRDefault="00D86BD5" w:rsidP="00D86BD5">
            <w:pPr>
              <w:spacing w:after="0"/>
              <w:jc w:val="center"/>
              <w:rPr>
                <w:sz w:val="20"/>
                <w:szCs w:val="20"/>
                <w:lang w:eastAsia="el-GR"/>
              </w:rPr>
            </w:pPr>
            <w:r w:rsidRPr="00D86BD5">
              <w:rPr>
                <w:sz w:val="20"/>
                <w:szCs w:val="20"/>
                <w:lang w:eastAsia="el-GR"/>
              </w:rPr>
              <w:t>7</w:t>
            </w:r>
          </w:p>
        </w:tc>
        <w:tc>
          <w:tcPr>
            <w:tcW w:w="6653" w:type="dxa"/>
            <w:tcBorders>
              <w:top w:val="nil"/>
              <w:left w:val="nil"/>
              <w:bottom w:val="single" w:sz="4" w:space="0" w:color="auto"/>
              <w:right w:val="single" w:sz="4" w:space="0" w:color="auto"/>
            </w:tcBorders>
            <w:shd w:val="clear" w:color="000000" w:fill="FFFFFF"/>
            <w:vAlign w:val="center"/>
            <w:hideMark/>
          </w:tcPr>
          <w:p w14:paraId="2886986E"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Chassis Ethernet Switch #3, PY CB Eth Switch 10/40Gb 18/8+2</w:t>
            </w:r>
          </w:p>
        </w:tc>
        <w:tc>
          <w:tcPr>
            <w:tcW w:w="1645" w:type="dxa"/>
            <w:tcBorders>
              <w:top w:val="nil"/>
              <w:left w:val="nil"/>
              <w:bottom w:val="single" w:sz="4" w:space="0" w:color="auto"/>
              <w:right w:val="single" w:sz="4" w:space="0" w:color="auto"/>
            </w:tcBorders>
            <w:shd w:val="clear" w:color="000000" w:fill="FFFFFF"/>
            <w:vAlign w:val="center"/>
            <w:hideMark/>
          </w:tcPr>
          <w:p w14:paraId="4E9287BB"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41269C5E" w14:textId="77777777" w:rsidTr="000A05EE">
        <w:trPr>
          <w:trHeight w:val="407"/>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2241BAB0" w14:textId="77777777" w:rsidR="00D86BD5" w:rsidRPr="00D86BD5" w:rsidRDefault="00D86BD5" w:rsidP="00D86BD5">
            <w:pPr>
              <w:spacing w:after="0"/>
              <w:jc w:val="center"/>
              <w:rPr>
                <w:sz w:val="20"/>
                <w:szCs w:val="20"/>
                <w:lang w:eastAsia="el-GR"/>
              </w:rPr>
            </w:pPr>
            <w:r w:rsidRPr="00D86BD5">
              <w:rPr>
                <w:sz w:val="20"/>
                <w:szCs w:val="20"/>
                <w:lang w:eastAsia="el-GR"/>
              </w:rPr>
              <w:t>8</w:t>
            </w:r>
          </w:p>
        </w:tc>
        <w:tc>
          <w:tcPr>
            <w:tcW w:w="6653" w:type="dxa"/>
            <w:tcBorders>
              <w:top w:val="nil"/>
              <w:left w:val="nil"/>
              <w:bottom w:val="single" w:sz="4" w:space="0" w:color="auto"/>
              <w:right w:val="single" w:sz="4" w:space="0" w:color="auto"/>
            </w:tcBorders>
            <w:shd w:val="clear" w:color="000000" w:fill="FFFFFF"/>
            <w:vAlign w:val="center"/>
            <w:hideMark/>
          </w:tcPr>
          <w:p w14:paraId="4EA3C82E"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Chassis Ethernet Switch #4, PY CB Eth Switch 10/40Gb 18/8+2</w:t>
            </w:r>
          </w:p>
        </w:tc>
        <w:tc>
          <w:tcPr>
            <w:tcW w:w="1645" w:type="dxa"/>
            <w:tcBorders>
              <w:top w:val="nil"/>
              <w:left w:val="nil"/>
              <w:bottom w:val="single" w:sz="4" w:space="0" w:color="auto"/>
              <w:right w:val="single" w:sz="4" w:space="0" w:color="auto"/>
            </w:tcBorders>
            <w:shd w:val="clear" w:color="000000" w:fill="FFFFFF"/>
            <w:vAlign w:val="center"/>
            <w:hideMark/>
          </w:tcPr>
          <w:p w14:paraId="7C43692B"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512EF2F7"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149A4D5" w14:textId="77777777" w:rsidR="00D86BD5" w:rsidRPr="00D86BD5" w:rsidRDefault="00D86BD5" w:rsidP="00D86BD5">
            <w:pPr>
              <w:spacing w:after="0"/>
              <w:jc w:val="center"/>
              <w:rPr>
                <w:sz w:val="20"/>
                <w:szCs w:val="20"/>
                <w:lang w:eastAsia="el-GR"/>
              </w:rPr>
            </w:pPr>
            <w:r w:rsidRPr="00D86BD5">
              <w:rPr>
                <w:sz w:val="20"/>
                <w:szCs w:val="20"/>
                <w:lang w:eastAsia="el-GR"/>
              </w:rPr>
              <w:t>9</w:t>
            </w:r>
          </w:p>
        </w:tc>
        <w:tc>
          <w:tcPr>
            <w:tcW w:w="6653" w:type="dxa"/>
            <w:tcBorders>
              <w:top w:val="nil"/>
              <w:left w:val="nil"/>
              <w:bottom w:val="single" w:sz="4" w:space="0" w:color="auto"/>
              <w:right w:val="single" w:sz="4" w:space="0" w:color="auto"/>
            </w:tcBorders>
            <w:shd w:val="clear" w:color="000000" w:fill="FFFFFF"/>
            <w:vAlign w:val="center"/>
            <w:hideMark/>
          </w:tcPr>
          <w:p w14:paraId="01453B53"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#1, PY BX2560 M2 Dual Server Blade Application Server_1</w:t>
            </w:r>
          </w:p>
        </w:tc>
        <w:tc>
          <w:tcPr>
            <w:tcW w:w="1645" w:type="dxa"/>
            <w:tcBorders>
              <w:top w:val="nil"/>
              <w:left w:val="nil"/>
              <w:bottom w:val="single" w:sz="4" w:space="0" w:color="auto"/>
              <w:right w:val="single" w:sz="4" w:space="0" w:color="auto"/>
            </w:tcBorders>
            <w:shd w:val="clear" w:color="000000" w:fill="FFFFFF"/>
            <w:vAlign w:val="center"/>
            <w:hideMark/>
          </w:tcPr>
          <w:p w14:paraId="58019E9E"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0F69DE15"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112BDDFA" w14:textId="77777777" w:rsidR="00D86BD5" w:rsidRPr="00D86BD5" w:rsidRDefault="00D86BD5" w:rsidP="00D86BD5">
            <w:pPr>
              <w:spacing w:after="0"/>
              <w:jc w:val="center"/>
              <w:rPr>
                <w:sz w:val="20"/>
                <w:szCs w:val="20"/>
                <w:lang w:eastAsia="el-GR"/>
              </w:rPr>
            </w:pPr>
            <w:r w:rsidRPr="00D86BD5">
              <w:rPr>
                <w:sz w:val="20"/>
                <w:szCs w:val="20"/>
                <w:lang w:eastAsia="el-GR"/>
              </w:rPr>
              <w:t>10</w:t>
            </w:r>
          </w:p>
        </w:tc>
        <w:tc>
          <w:tcPr>
            <w:tcW w:w="6653" w:type="dxa"/>
            <w:tcBorders>
              <w:top w:val="nil"/>
              <w:left w:val="nil"/>
              <w:bottom w:val="single" w:sz="4" w:space="0" w:color="auto"/>
              <w:right w:val="single" w:sz="4" w:space="0" w:color="auto"/>
            </w:tcBorders>
            <w:shd w:val="clear" w:color="000000" w:fill="FFFFFF"/>
            <w:vAlign w:val="center"/>
            <w:hideMark/>
          </w:tcPr>
          <w:p w14:paraId="5AEF770B"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#2, PY BX2560 M2 Dual Server Blade Application Server_2</w:t>
            </w:r>
          </w:p>
        </w:tc>
        <w:tc>
          <w:tcPr>
            <w:tcW w:w="1645" w:type="dxa"/>
            <w:tcBorders>
              <w:top w:val="nil"/>
              <w:left w:val="nil"/>
              <w:bottom w:val="single" w:sz="4" w:space="0" w:color="auto"/>
              <w:right w:val="single" w:sz="4" w:space="0" w:color="auto"/>
            </w:tcBorders>
            <w:shd w:val="clear" w:color="000000" w:fill="FFFFFF"/>
            <w:vAlign w:val="center"/>
            <w:hideMark/>
          </w:tcPr>
          <w:p w14:paraId="2FB6B5D1"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1B6F7243"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6B798638" w14:textId="77777777" w:rsidR="00D86BD5" w:rsidRPr="00D86BD5" w:rsidRDefault="00D86BD5" w:rsidP="00D86BD5">
            <w:pPr>
              <w:spacing w:after="0"/>
              <w:jc w:val="center"/>
              <w:rPr>
                <w:sz w:val="20"/>
                <w:szCs w:val="20"/>
                <w:lang w:eastAsia="el-GR"/>
              </w:rPr>
            </w:pPr>
            <w:r w:rsidRPr="00D86BD5">
              <w:rPr>
                <w:sz w:val="20"/>
                <w:szCs w:val="20"/>
                <w:lang w:eastAsia="el-GR"/>
              </w:rPr>
              <w:lastRenderedPageBreak/>
              <w:t>11</w:t>
            </w:r>
          </w:p>
        </w:tc>
        <w:tc>
          <w:tcPr>
            <w:tcW w:w="6653" w:type="dxa"/>
            <w:tcBorders>
              <w:top w:val="nil"/>
              <w:left w:val="nil"/>
              <w:bottom w:val="single" w:sz="4" w:space="0" w:color="auto"/>
              <w:right w:val="single" w:sz="4" w:space="0" w:color="auto"/>
            </w:tcBorders>
            <w:shd w:val="clear" w:color="000000" w:fill="FFFFFF"/>
            <w:vAlign w:val="center"/>
            <w:hideMark/>
          </w:tcPr>
          <w:p w14:paraId="301F1432"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#3, PY BX2560 M2 Dual Server Blade Application Server_3</w:t>
            </w:r>
          </w:p>
        </w:tc>
        <w:tc>
          <w:tcPr>
            <w:tcW w:w="1645" w:type="dxa"/>
            <w:tcBorders>
              <w:top w:val="nil"/>
              <w:left w:val="nil"/>
              <w:bottom w:val="single" w:sz="4" w:space="0" w:color="auto"/>
              <w:right w:val="single" w:sz="4" w:space="0" w:color="auto"/>
            </w:tcBorders>
            <w:shd w:val="clear" w:color="000000" w:fill="FFFFFF"/>
            <w:vAlign w:val="center"/>
            <w:hideMark/>
          </w:tcPr>
          <w:p w14:paraId="335693C3"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CD85E39"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1D7F46B0" w14:textId="77777777" w:rsidR="00D86BD5" w:rsidRPr="00D86BD5" w:rsidRDefault="00D86BD5" w:rsidP="00D86BD5">
            <w:pPr>
              <w:spacing w:after="0"/>
              <w:jc w:val="center"/>
              <w:rPr>
                <w:sz w:val="20"/>
                <w:szCs w:val="20"/>
                <w:lang w:eastAsia="el-GR"/>
              </w:rPr>
            </w:pPr>
            <w:r w:rsidRPr="00D86BD5">
              <w:rPr>
                <w:sz w:val="20"/>
                <w:szCs w:val="20"/>
                <w:lang w:eastAsia="el-GR"/>
              </w:rPr>
              <w:t>12</w:t>
            </w:r>
          </w:p>
        </w:tc>
        <w:tc>
          <w:tcPr>
            <w:tcW w:w="6653" w:type="dxa"/>
            <w:tcBorders>
              <w:top w:val="nil"/>
              <w:left w:val="nil"/>
              <w:bottom w:val="single" w:sz="4" w:space="0" w:color="auto"/>
              <w:right w:val="single" w:sz="4" w:space="0" w:color="auto"/>
            </w:tcBorders>
            <w:shd w:val="clear" w:color="000000" w:fill="FFFFFF"/>
            <w:vAlign w:val="center"/>
            <w:hideMark/>
          </w:tcPr>
          <w:p w14:paraId="36C79951"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#4, PY BX2560 M2 Dual Server Blade Application Server_4</w:t>
            </w:r>
          </w:p>
        </w:tc>
        <w:tc>
          <w:tcPr>
            <w:tcW w:w="1645" w:type="dxa"/>
            <w:tcBorders>
              <w:top w:val="nil"/>
              <w:left w:val="nil"/>
              <w:bottom w:val="single" w:sz="4" w:space="0" w:color="auto"/>
              <w:right w:val="single" w:sz="4" w:space="0" w:color="auto"/>
            </w:tcBorders>
            <w:shd w:val="clear" w:color="000000" w:fill="FFFFFF"/>
            <w:vAlign w:val="center"/>
            <w:hideMark/>
          </w:tcPr>
          <w:p w14:paraId="225187ED"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1623CDF"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3A3835B" w14:textId="77777777" w:rsidR="00D86BD5" w:rsidRPr="00D86BD5" w:rsidRDefault="00D86BD5" w:rsidP="00D86BD5">
            <w:pPr>
              <w:spacing w:after="0"/>
              <w:jc w:val="center"/>
              <w:rPr>
                <w:sz w:val="20"/>
                <w:szCs w:val="20"/>
                <w:lang w:eastAsia="el-GR"/>
              </w:rPr>
            </w:pPr>
            <w:r w:rsidRPr="00D86BD5">
              <w:rPr>
                <w:sz w:val="20"/>
                <w:szCs w:val="20"/>
                <w:lang w:eastAsia="el-GR"/>
              </w:rPr>
              <w:t>13</w:t>
            </w:r>
          </w:p>
        </w:tc>
        <w:tc>
          <w:tcPr>
            <w:tcW w:w="6653" w:type="dxa"/>
            <w:tcBorders>
              <w:top w:val="nil"/>
              <w:left w:val="nil"/>
              <w:bottom w:val="single" w:sz="4" w:space="0" w:color="auto"/>
              <w:right w:val="single" w:sz="4" w:space="0" w:color="auto"/>
            </w:tcBorders>
            <w:shd w:val="clear" w:color="000000" w:fill="FFFFFF"/>
            <w:vAlign w:val="center"/>
            <w:hideMark/>
          </w:tcPr>
          <w:p w14:paraId="32F2FAF3"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#5, PY BX2560 M2 Dual Server Blade Database Server_1</w:t>
            </w:r>
          </w:p>
        </w:tc>
        <w:tc>
          <w:tcPr>
            <w:tcW w:w="1645" w:type="dxa"/>
            <w:tcBorders>
              <w:top w:val="nil"/>
              <w:left w:val="nil"/>
              <w:bottom w:val="single" w:sz="4" w:space="0" w:color="auto"/>
              <w:right w:val="single" w:sz="4" w:space="0" w:color="auto"/>
            </w:tcBorders>
            <w:shd w:val="clear" w:color="000000" w:fill="FFFFFF"/>
            <w:vAlign w:val="center"/>
            <w:hideMark/>
          </w:tcPr>
          <w:p w14:paraId="2E91FB4B"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A3AE646" w14:textId="77777777" w:rsidTr="000A05EE">
        <w:trPr>
          <w:trHeight w:val="277"/>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20C5FB93" w14:textId="77777777" w:rsidR="00D86BD5" w:rsidRPr="00D86BD5" w:rsidRDefault="00D86BD5" w:rsidP="00D86BD5">
            <w:pPr>
              <w:spacing w:after="0"/>
              <w:jc w:val="center"/>
              <w:rPr>
                <w:sz w:val="20"/>
                <w:szCs w:val="20"/>
                <w:lang w:eastAsia="el-GR"/>
              </w:rPr>
            </w:pPr>
            <w:r w:rsidRPr="00D86BD5">
              <w:rPr>
                <w:sz w:val="20"/>
                <w:szCs w:val="20"/>
                <w:lang w:eastAsia="el-GR"/>
              </w:rPr>
              <w:t>14</w:t>
            </w:r>
          </w:p>
        </w:tc>
        <w:tc>
          <w:tcPr>
            <w:tcW w:w="6653" w:type="dxa"/>
            <w:tcBorders>
              <w:top w:val="nil"/>
              <w:left w:val="nil"/>
              <w:bottom w:val="single" w:sz="4" w:space="0" w:color="auto"/>
              <w:right w:val="single" w:sz="4" w:space="0" w:color="auto"/>
            </w:tcBorders>
            <w:shd w:val="clear" w:color="000000" w:fill="FFFFFF"/>
            <w:vAlign w:val="center"/>
            <w:hideMark/>
          </w:tcPr>
          <w:p w14:paraId="6650F198"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#6, PY BX2560 M2 Dual Server Blade Database Server_2</w:t>
            </w:r>
          </w:p>
        </w:tc>
        <w:tc>
          <w:tcPr>
            <w:tcW w:w="1645" w:type="dxa"/>
            <w:tcBorders>
              <w:top w:val="nil"/>
              <w:left w:val="nil"/>
              <w:bottom w:val="single" w:sz="4" w:space="0" w:color="auto"/>
              <w:right w:val="single" w:sz="4" w:space="0" w:color="auto"/>
            </w:tcBorders>
            <w:shd w:val="clear" w:color="000000" w:fill="FFFFFF"/>
            <w:vAlign w:val="center"/>
            <w:hideMark/>
          </w:tcPr>
          <w:p w14:paraId="4A514117"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AFEFF21" w14:textId="77777777" w:rsidTr="000A05EE">
        <w:trPr>
          <w:trHeight w:val="4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0A0D9E2" w14:textId="77777777" w:rsidR="00D86BD5" w:rsidRPr="00D86BD5" w:rsidRDefault="00D86BD5" w:rsidP="00D86BD5">
            <w:pPr>
              <w:spacing w:after="0"/>
              <w:jc w:val="center"/>
              <w:rPr>
                <w:sz w:val="20"/>
                <w:szCs w:val="20"/>
                <w:lang w:eastAsia="el-GR"/>
              </w:rPr>
            </w:pPr>
            <w:r w:rsidRPr="00D86BD5">
              <w:rPr>
                <w:sz w:val="20"/>
                <w:szCs w:val="20"/>
                <w:lang w:eastAsia="el-GR"/>
              </w:rPr>
              <w:t>15</w:t>
            </w:r>
          </w:p>
        </w:tc>
        <w:tc>
          <w:tcPr>
            <w:tcW w:w="6653" w:type="dxa"/>
            <w:tcBorders>
              <w:top w:val="nil"/>
              <w:left w:val="nil"/>
              <w:bottom w:val="single" w:sz="4" w:space="0" w:color="auto"/>
              <w:right w:val="single" w:sz="4" w:space="0" w:color="auto"/>
            </w:tcBorders>
            <w:shd w:val="clear" w:color="000000" w:fill="FFFFFF"/>
            <w:vAlign w:val="center"/>
            <w:hideMark/>
          </w:tcPr>
          <w:p w14:paraId="25D36D66"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#7, PY BX2560 M2 Dual Server Blade Database Server_3</w:t>
            </w:r>
          </w:p>
        </w:tc>
        <w:tc>
          <w:tcPr>
            <w:tcW w:w="1645" w:type="dxa"/>
            <w:tcBorders>
              <w:top w:val="nil"/>
              <w:left w:val="nil"/>
              <w:bottom w:val="single" w:sz="4" w:space="0" w:color="auto"/>
              <w:right w:val="single" w:sz="4" w:space="0" w:color="auto"/>
            </w:tcBorders>
            <w:shd w:val="clear" w:color="000000" w:fill="FFFFFF"/>
            <w:vAlign w:val="center"/>
            <w:hideMark/>
          </w:tcPr>
          <w:p w14:paraId="3B18A1AB"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1C149AC2" w14:textId="77777777" w:rsidTr="000A05EE">
        <w:trPr>
          <w:trHeight w:val="273"/>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638E5EF1" w14:textId="77777777" w:rsidR="00D86BD5" w:rsidRPr="00D86BD5" w:rsidRDefault="00D86BD5" w:rsidP="00D86BD5">
            <w:pPr>
              <w:spacing w:after="0"/>
              <w:jc w:val="center"/>
              <w:rPr>
                <w:sz w:val="20"/>
                <w:szCs w:val="20"/>
                <w:lang w:eastAsia="el-GR"/>
              </w:rPr>
            </w:pPr>
            <w:r w:rsidRPr="00D86BD5">
              <w:rPr>
                <w:sz w:val="20"/>
                <w:szCs w:val="20"/>
                <w:lang w:eastAsia="el-GR"/>
              </w:rPr>
              <w:t>16</w:t>
            </w:r>
          </w:p>
        </w:tc>
        <w:tc>
          <w:tcPr>
            <w:tcW w:w="6653" w:type="dxa"/>
            <w:tcBorders>
              <w:top w:val="nil"/>
              <w:left w:val="nil"/>
              <w:bottom w:val="single" w:sz="4" w:space="0" w:color="auto"/>
              <w:right w:val="single" w:sz="4" w:space="0" w:color="auto"/>
            </w:tcBorders>
            <w:shd w:val="clear" w:color="000000" w:fill="FFFFFF"/>
            <w:vAlign w:val="center"/>
            <w:hideMark/>
          </w:tcPr>
          <w:p w14:paraId="67DD281A"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#8, PY BX2560 M2 Dual Server Blade Spare Server_1</w:t>
            </w:r>
          </w:p>
        </w:tc>
        <w:tc>
          <w:tcPr>
            <w:tcW w:w="1645" w:type="dxa"/>
            <w:tcBorders>
              <w:top w:val="nil"/>
              <w:left w:val="nil"/>
              <w:bottom w:val="single" w:sz="4" w:space="0" w:color="auto"/>
              <w:right w:val="single" w:sz="4" w:space="0" w:color="auto"/>
            </w:tcBorders>
            <w:shd w:val="clear" w:color="000000" w:fill="FFFFFF"/>
            <w:vAlign w:val="center"/>
            <w:hideMark/>
          </w:tcPr>
          <w:p w14:paraId="2A586482"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DD77D1A" w14:textId="77777777" w:rsidTr="000A05EE">
        <w:trPr>
          <w:trHeight w:val="405"/>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5D81BB8C" w14:textId="77777777" w:rsidR="00D86BD5" w:rsidRPr="00D86BD5" w:rsidRDefault="00D86BD5" w:rsidP="00D86BD5">
            <w:pPr>
              <w:spacing w:after="0"/>
              <w:jc w:val="center"/>
              <w:rPr>
                <w:sz w:val="20"/>
                <w:szCs w:val="20"/>
                <w:lang w:eastAsia="el-GR"/>
              </w:rPr>
            </w:pPr>
            <w:r w:rsidRPr="00D86BD5">
              <w:rPr>
                <w:sz w:val="20"/>
                <w:szCs w:val="20"/>
                <w:lang w:eastAsia="el-GR"/>
              </w:rPr>
              <w:t>17</w:t>
            </w:r>
          </w:p>
        </w:tc>
        <w:tc>
          <w:tcPr>
            <w:tcW w:w="6653" w:type="dxa"/>
            <w:tcBorders>
              <w:top w:val="nil"/>
              <w:left w:val="nil"/>
              <w:bottom w:val="single" w:sz="4" w:space="0" w:color="auto"/>
              <w:right w:val="single" w:sz="4" w:space="0" w:color="auto"/>
            </w:tcBorders>
            <w:shd w:val="clear" w:color="000000" w:fill="FFFFFF"/>
            <w:vAlign w:val="center"/>
            <w:hideMark/>
          </w:tcPr>
          <w:p w14:paraId="5504D71B"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#9, PY BX2560 M2 Dual Server Blade Spare Server_2</w:t>
            </w:r>
          </w:p>
        </w:tc>
        <w:tc>
          <w:tcPr>
            <w:tcW w:w="1645" w:type="dxa"/>
            <w:tcBorders>
              <w:top w:val="nil"/>
              <w:left w:val="nil"/>
              <w:bottom w:val="single" w:sz="4" w:space="0" w:color="auto"/>
              <w:right w:val="single" w:sz="4" w:space="0" w:color="auto"/>
            </w:tcBorders>
            <w:shd w:val="clear" w:color="000000" w:fill="FFFFFF"/>
            <w:vAlign w:val="center"/>
            <w:hideMark/>
          </w:tcPr>
          <w:p w14:paraId="35BCFA34"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E48FCBB" w14:textId="77777777" w:rsidTr="000A05EE">
        <w:trPr>
          <w:trHeight w:val="283"/>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EE70A9D" w14:textId="77777777" w:rsidR="00D86BD5" w:rsidRPr="00D86BD5" w:rsidRDefault="00D86BD5" w:rsidP="00D86BD5">
            <w:pPr>
              <w:spacing w:after="0"/>
              <w:jc w:val="center"/>
              <w:rPr>
                <w:sz w:val="20"/>
                <w:szCs w:val="20"/>
                <w:lang w:eastAsia="el-GR"/>
              </w:rPr>
            </w:pPr>
            <w:r w:rsidRPr="00D86BD5">
              <w:rPr>
                <w:sz w:val="20"/>
                <w:szCs w:val="20"/>
                <w:lang w:eastAsia="el-GR"/>
              </w:rPr>
              <w:t>18</w:t>
            </w:r>
          </w:p>
        </w:tc>
        <w:tc>
          <w:tcPr>
            <w:tcW w:w="6653" w:type="dxa"/>
            <w:tcBorders>
              <w:top w:val="nil"/>
              <w:left w:val="nil"/>
              <w:bottom w:val="single" w:sz="4" w:space="0" w:color="auto"/>
              <w:right w:val="single" w:sz="4" w:space="0" w:color="auto"/>
            </w:tcBorders>
            <w:shd w:val="clear" w:color="000000" w:fill="FFFFFF"/>
            <w:vAlign w:val="center"/>
            <w:hideMark/>
          </w:tcPr>
          <w:p w14:paraId="408EFD68"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#10, PY BX2560 M2 Dual Server Blade WEB Server_1</w:t>
            </w:r>
          </w:p>
        </w:tc>
        <w:tc>
          <w:tcPr>
            <w:tcW w:w="1645" w:type="dxa"/>
            <w:tcBorders>
              <w:top w:val="nil"/>
              <w:left w:val="nil"/>
              <w:bottom w:val="single" w:sz="4" w:space="0" w:color="auto"/>
              <w:right w:val="single" w:sz="4" w:space="0" w:color="auto"/>
            </w:tcBorders>
            <w:shd w:val="clear" w:color="000000" w:fill="FFFFFF"/>
            <w:vAlign w:val="center"/>
            <w:hideMark/>
          </w:tcPr>
          <w:p w14:paraId="489C467D"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119584D9" w14:textId="77777777" w:rsidTr="000A05EE">
        <w:trPr>
          <w:trHeight w:val="259"/>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1146B2C" w14:textId="77777777" w:rsidR="00D86BD5" w:rsidRPr="00D86BD5" w:rsidRDefault="00D86BD5" w:rsidP="00D86BD5">
            <w:pPr>
              <w:spacing w:after="0"/>
              <w:jc w:val="center"/>
              <w:rPr>
                <w:sz w:val="20"/>
                <w:szCs w:val="20"/>
                <w:lang w:eastAsia="el-GR"/>
              </w:rPr>
            </w:pPr>
            <w:r w:rsidRPr="00D86BD5">
              <w:rPr>
                <w:sz w:val="20"/>
                <w:szCs w:val="20"/>
                <w:lang w:eastAsia="el-GR"/>
              </w:rPr>
              <w:t>19</w:t>
            </w:r>
          </w:p>
        </w:tc>
        <w:tc>
          <w:tcPr>
            <w:tcW w:w="6653" w:type="dxa"/>
            <w:tcBorders>
              <w:top w:val="nil"/>
              <w:left w:val="nil"/>
              <w:bottom w:val="single" w:sz="4" w:space="0" w:color="auto"/>
              <w:right w:val="single" w:sz="4" w:space="0" w:color="auto"/>
            </w:tcBorders>
            <w:shd w:val="clear" w:color="000000" w:fill="FFFFFF"/>
            <w:vAlign w:val="center"/>
            <w:hideMark/>
          </w:tcPr>
          <w:p w14:paraId="47605DA3"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#11, PY BX2560 M2 Dual Server Blade WEB Server_2</w:t>
            </w:r>
          </w:p>
        </w:tc>
        <w:tc>
          <w:tcPr>
            <w:tcW w:w="1645" w:type="dxa"/>
            <w:tcBorders>
              <w:top w:val="nil"/>
              <w:left w:val="nil"/>
              <w:bottom w:val="single" w:sz="4" w:space="0" w:color="auto"/>
              <w:right w:val="single" w:sz="4" w:space="0" w:color="auto"/>
            </w:tcBorders>
            <w:shd w:val="clear" w:color="000000" w:fill="FFFFFF"/>
            <w:vAlign w:val="center"/>
            <w:hideMark/>
          </w:tcPr>
          <w:p w14:paraId="56F50A35"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E61B743" w14:textId="77777777" w:rsidTr="000A05EE">
        <w:trPr>
          <w:trHeight w:val="290"/>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0163A65" w14:textId="77777777" w:rsidR="00D86BD5" w:rsidRPr="00D86BD5" w:rsidRDefault="00D86BD5" w:rsidP="00D86BD5">
            <w:pPr>
              <w:spacing w:after="0"/>
              <w:jc w:val="center"/>
              <w:rPr>
                <w:sz w:val="20"/>
                <w:szCs w:val="20"/>
                <w:lang w:eastAsia="el-GR"/>
              </w:rPr>
            </w:pPr>
            <w:r w:rsidRPr="00D86BD5">
              <w:rPr>
                <w:sz w:val="20"/>
                <w:szCs w:val="20"/>
                <w:lang w:eastAsia="el-GR"/>
              </w:rPr>
              <w:t>20</w:t>
            </w:r>
          </w:p>
        </w:tc>
        <w:tc>
          <w:tcPr>
            <w:tcW w:w="6653" w:type="dxa"/>
            <w:tcBorders>
              <w:top w:val="nil"/>
              <w:left w:val="nil"/>
              <w:bottom w:val="single" w:sz="4" w:space="0" w:color="auto"/>
              <w:right w:val="single" w:sz="4" w:space="0" w:color="auto"/>
            </w:tcBorders>
            <w:shd w:val="clear" w:color="000000" w:fill="FFFFFF"/>
            <w:vAlign w:val="center"/>
            <w:hideMark/>
          </w:tcPr>
          <w:p w14:paraId="5FCB0C0E" w14:textId="77777777" w:rsidR="00D86BD5" w:rsidRPr="00D86BD5" w:rsidRDefault="00D86BD5" w:rsidP="00D86BD5">
            <w:pPr>
              <w:spacing w:after="0"/>
              <w:jc w:val="left"/>
              <w:rPr>
                <w:sz w:val="20"/>
                <w:szCs w:val="20"/>
                <w:lang w:val="en-US" w:eastAsia="el-GR"/>
              </w:rPr>
            </w:pPr>
            <w:r w:rsidRPr="00D86BD5">
              <w:rPr>
                <w:sz w:val="20"/>
                <w:szCs w:val="20"/>
                <w:lang w:val="en-US" w:eastAsia="el-GR"/>
              </w:rPr>
              <w:t>Blade Server #12, PY BX2560 M2 Dual Server Blade WEB Server_3</w:t>
            </w:r>
          </w:p>
        </w:tc>
        <w:tc>
          <w:tcPr>
            <w:tcW w:w="1645" w:type="dxa"/>
            <w:tcBorders>
              <w:top w:val="nil"/>
              <w:left w:val="nil"/>
              <w:bottom w:val="single" w:sz="4" w:space="0" w:color="auto"/>
              <w:right w:val="single" w:sz="4" w:space="0" w:color="auto"/>
            </w:tcBorders>
            <w:shd w:val="clear" w:color="000000" w:fill="FFFFFF"/>
            <w:vAlign w:val="center"/>
            <w:hideMark/>
          </w:tcPr>
          <w:p w14:paraId="0B9A6D59"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11712E6F"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5C06D91" w14:textId="77777777" w:rsidR="00D86BD5" w:rsidRPr="00D86BD5" w:rsidRDefault="00D86BD5" w:rsidP="00D86BD5">
            <w:pPr>
              <w:spacing w:after="0"/>
              <w:jc w:val="center"/>
              <w:rPr>
                <w:sz w:val="20"/>
                <w:szCs w:val="20"/>
                <w:lang w:eastAsia="el-GR"/>
              </w:rPr>
            </w:pPr>
            <w:r w:rsidRPr="00D86BD5">
              <w:rPr>
                <w:sz w:val="20"/>
                <w:szCs w:val="20"/>
                <w:lang w:eastAsia="el-GR"/>
              </w:rPr>
              <w:t>21</w:t>
            </w:r>
          </w:p>
        </w:tc>
        <w:tc>
          <w:tcPr>
            <w:tcW w:w="6653" w:type="dxa"/>
            <w:tcBorders>
              <w:top w:val="nil"/>
              <w:left w:val="nil"/>
              <w:bottom w:val="single" w:sz="4" w:space="0" w:color="auto"/>
              <w:right w:val="single" w:sz="4" w:space="0" w:color="auto"/>
            </w:tcBorders>
            <w:shd w:val="clear" w:color="000000" w:fill="FFFFFF"/>
            <w:vAlign w:val="center"/>
            <w:hideMark/>
          </w:tcPr>
          <w:p w14:paraId="0238208E" w14:textId="77777777" w:rsidR="00D86BD5" w:rsidRPr="00D86BD5" w:rsidRDefault="00D86BD5" w:rsidP="00D86BD5">
            <w:pPr>
              <w:spacing w:after="0"/>
              <w:jc w:val="left"/>
              <w:rPr>
                <w:sz w:val="20"/>
                <w:szCs w:val="20"/>
                <w:lang w:val="en-US" w:eastAsia="el-GR"/>
              </w:rPr>
            </w:pPr>
            <w:r w:rsidRPr="00D86BD5">
              <w:rPr>
                <w:sz w:val="20"/>
                <w:szCs w:val="20"/>
                <w:lang w:val="en-US" w:eastAsia="el-GR"/>
              </w:rPr>
              <w:t>Rackmount Monitor, RC25 43cm/17" TFT 1U US English</w:t>
            </w:r>
          </w:p>
        </w:tc>
        <w:tc>
          <w:tcPr>
            <w:tcW w:w="1645" w:type="dxa"/>
            <w:tcBorders>
              <w:top w:val="nil"/>
              <w:left w:val="nil"/>
              <w:bottom w:val="single" w:sz="4" w:space="0" w:color="auto"/>
              <w:right w:val="single" w:sz="4" w:space="0" w:color="auto"/>
            </w:tcBorders>
            <w:shd w:val="clear" w:color="000000" w:fill="FFFFFF"/>
            <w:vAlign w:val="center"/>
            <w:hideMark/>
          </w:tcPr>
          <w:p w14:paraId="3E45A900"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55D0DAB"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E0F231A" w14:textId="77777777" w:rsidR="00D86BD5" w:rsidRPr="00D86BD5" w:rsidRDefault="00D86BD5" w:rsidP="00D86BD5">
            <w:pPr>
              <w:spacing w:after="0"/>
              <w:jc w:val="center"/>
              <w:rPr>
                <w:sz w:val="20"/>
                <w:szCs w:val="20"/>
                <w:lang w:eastAsia="el-GR"/>
              </w:rPr>
            </w:pPr>
            <w:r w:rsidRPr="00D86BD5">
              <w:rPr>
                <w:sz w:val="20"/>
                <w:szCs w:val="20"/>
                <w:lang w:eastAsia="el-GR"/>
              </w:rPr>
              <w:t>22</w:t>
            </w:r>
          </w:p>
        </w:tc>
        <w:tc>
          <w:tcPr>
            <w:tcW w:w="6653" w:type="dxa"/>
            <w:tcBorders>
              <w:top w:val="nil"/>
              <w:left w:val="nil"/>
              <w:bottom w:val="single" w:sz="4" w:space="0" w:color="auto"/>
              <w:right w:val="single" w:sz="4" w:space="0" w:color="auto"/>
            </w:tcBorders>
            <w:shd w:val="clear" w:color="000000" w:fill="FFFFFF"/>
            <w:vAlign w:val="center"/>
            <w:hideMark/>
          </w:tcPr>
          <w:p w14:paraId="65C280EC" w14:textId="77777777" w:rsidR="00D86BD5" w:rsidRPr="00D86BD5" w:rsidRDefault="00D86BD5" w:rsidP="00D86BD5">
            <w:pPr>
              <w:spacing w:after="0"/>
              <w:jc w:val="left"/>
              <w:rPr>
                <w:sz w:val="20"/>
                <w:szCs w:val="20"/>
                <w:lang w:val="en-US" w:eastAsia="el-GR"/>
              </w:rPr>
            </w:pPr>
            <w:r w:rsidRPr="00D86BD5">
              <w:rPr>
                <w:sz w:val="20"/>
                <w:szCs w:val="20"/>
                <w:lang w:val="en-US" w:eastAsia="el-GR"/>
              </w:rPr>
              <w:t>FC Switch #1, B300 8P FC8G, 0xSFP8G base</w:t>
            </w:r>
          </w:p>
        </w:tc>
        <w:tc>
          <w:tcPr>
            <w:tcW w:w="1645" w:type="dxa"/>
            <w:tcBorders>
              <w:top w:val="nil"/>
              <w:left w:val="nil"/>
              <w:bottom w:val="single" w:sz="4" w:space="0" w:color="auto"/>
              <w:right w:val="single" w:sz="4" w:space="0" w:color="auto"/>
            </w:tcBorders>
            <w:shd w:val="clear" w:color="000000" w:fill="FFFFFF"/>
            <w:vAlign w:val="center"/>
            <w:hideMark/>
          </w:tcPr>
          <w:p w14:paraId="71D8CDD3"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04AD8B41"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7DE20FE4" w14:textId="77777777" w:rsidR="00D86BD5" w:rsidRPr="00D86BD5" w:rsidRDefault="00D86BD5" w:rsidP="00D86BD5">
            <w:pPr>
              <w:spacing w:after="0"/>
              <w:jc w:val="center"/>
              <w:rPr>
                <w:sz w:val="20"/>
                <w:szCs w:val="20"/>
                <w:lang w:eastAsia="el-GR"/>
              </w:rPr>
            </w:pPr>
            <w:r w:rsidRPr="00D86BD5">
              <w:rPr>
                <w:sz w:val="20"/>
                <w:szCs w:val="20"/>
                <w:lang w:eastAsia="el-GR"/>
              </w:rPr>
              <w:t>23</w:t>
            </w:r>
          </w:p>
        </w:tc>
        <w:tc>
          <w:tcPr>
            <w:tcW w:w="6653" w:type="dxa"/>
            <w:tcBorders>
              <w:top w:val="nil"/>
              <w:left w:val="nil"/>
              <w:bottom w:val="single" w:sz="4" w:space="0" w:color="auto"/>
              <w:right w:val="single" w:sz="4" w:space="0" w:color="auto"/>
            </w:tcBorders>
            <w:shd w:val="clear" w:color="000000" w:fill="FFFFFF"/>
            <w:vAlign w:val="center"/>
            <w:hideMark/>
          </w:tcPr>
          <w:p w14:paraId="64889590" w14:textId="77777777" w:rsidR="00D86BD5" w:rsidRPr="00D86BD5" w:rsidRDefault="00D86BD5" w:rsidP="00D86BD5">
            <w:pPr>
              <w:spacing w:after="0"/>
              <w:jc w:val="left"/>
              <w:rPr>
                <w:sz w:val="20"/>
                <w:szCs w:val="20"/>
                <w:lang w:val="en-US" w:eastAsia="el-GR"/>
              </w:rPr>
            </w:pPr>
            <w:r w:rsidRPr="00D86BD5">
              <w:rPr>
                <w:sz w:val="20"/>
                <w:szCs w:val="20"/>
                <w:lang w:val="en-US" w:eastAsia="el-GR"/>
              </w:rPr>
              <w:t>FC Switch #2, B300 8P FC8G, 0xSFP8G base_1</w:t>
            </w:r>
          </w:p>
        </w:tc>
        <w:tc>
          <w:tcPr>
            <w:tcW w:w="1645" w:type="dxa"/>
            <w:tcBorders>
              <w:top w:val="nil"/>
              <w:left w:val="nil"/>
              <w:bottom w:val="single" w:sz="4" w:space="0" w:color="auto"/>
              <w:right w:val="single" w:sz="4" w:space="0" w:color="auto"/>
            </w:tcBorders>
            <w:shd w:val="clear" w:color="000000" w:fill="FFFFFF"/>
            <w:vAlign w:val="center"/>
            <w:hideMark/>
          </w:tcPr>
          <w:p w14:paraId="66DE9957"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45CAB63"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10C3FEA1" w14:textId="77777777" w:rsidR="00D86BD5" w:rsidRPr="00D86BD5" w:rsidRDefault="00D86BD5" w:rsidP="00D86BD5">
            <w:pPr>
              <w:spacing w:after="0"/>
              <w:jc w:val="center"/>
              <w:rPr>
                <w:sz w:val="20"/>
                <w:szCs w:val="20"/>
                <w:lang w:eastAsia="el-GR"/>
              </w:rPr>
            </w:pPr>
            <w:r w:rsidRPr="00D86BD5">
              <w:rPr>
                <w:sz w:val="20"/>
                <w:szCs w:val="20"/>
                <w:lang w:eastAsia="el-GR"/>
              </w:rPr>
              <w:t>24</w:t>
            </w:r>
          </w:p>
        </w:tc>
        <w:tc>
          <w:tcPr>
            <w:tcW w:w="6653" w:type="dxa"/>
            <w:tcBorders>
              <w:top w:val="nil"/>
              <w:left w:val="nil"/>
              <w:bottom w:val="single" w:sz="4" w:space="0" w:color="auto"/>
              <w:right w:val="single" w:sz="4" w:space="0" w:color="auto"/>
            </w:tcBorders>
            <w:shd w:val="clear" w:color="000000" w:fill="FFFFFF"/>
            <w:vAlign w:val="center"/>
            <w:hideMark/>
          </w:tcPr>
          <w:p w14:paraId="4A0C1AF0" w14:textId="77777777" w:rsidR="00D86BD5" w:rsidRPr="00D86BD5" w:rsidRDefault="00D86BD5" w:rsidP="00D86BD5">
            <w:pPr>
              <w:spacing w:after="0"/>
              <w:jc w:val="left"/>
              <w:rPr>
                <w:sz w:val="20"/>
                <w:szCs w:val="20"/>
                <w:lang w:val="en-US" w:eastAsia="el-GR"/>
              </w:rPr>
            </w:pPr>
            <w:r w:rsidRPr="00D86BD5">
              <w:rPr>
                <w:sz w:val="20"/>
                <w:szCs w:val="20"/>
                <w:lang w:eastAsia="el-GR"/>
              </w:rPr>
              <w:t>Ικρίωμα</w:t>
            </w:r>
            <w:r w:rsidRPr="00D86BD5">
              <w:rPr>
                <w:sz w:val="20"/>
                <w:szCs w:val="20"/>
                <w:lang w:val="en-US" w:eastAsia="el-GR"/>
              </w:rPr>
              <w:t xml:space="preserve"> #2 PRIMECENTER M1 Rack 742A 42U-1050x700</w:t>
            </w:r>
          </w:p>
        </w:tc>
        <w:tc>
          <w:tcPr>
            <w:tcW w:w="1645" w:type="dxa"/>
            <w:tcBorders>
              <w:top w:val="nil"/>
              <w:left w:val="nil"/>
              <w:bottom w:val="single" w:sz="4" w:space="0" w:color="auto"/>
              <w:right w:val="single" w:sz="4" w:space="0" w:color="auto"/>
            </w:tcBorders>
            <w:shd w:val="clear" w:color="000000" w:fill="FFFFFF"/>
            <w:vAlign w:val="center"/>
            <w:hideMark/>
          </w:tcPr>
          <w:p w14:paraId="4D7248B8"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4D7B0360"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6227C80F" w14:textId="77777777" w:rsidR="00D86BD5" w:rsidRPr="00D86BD5" w:rsidRDefault="00D86BD5" w:rsidP="00D86BD5">
            <w:pPr>
              <w:spacing w:after="0"/>
              <w:jc w:val="center"/>
              <w:rPr>
                <w:sz w:val="20"/>
                <w:szCs w:val="20"/>
                <w:lang w:eastAsia="el-GR"/>
              </w:rPr>
            </w:pPr>
            <w:r w:rsidRPr="00D86BD5">
              <w:rPr>
                <w:sz w:val="20"/>
                <w:szCs w:val="20"/>
                <w:lang w:eastAsia="el-GR"/>
              </w:rPr>
              <w:t>25</w:t>
            </w:r>
          </w:p>
        </w:tc>
        <w:tc>
          <w:tcPr>
            <w:tcW w:w="6653" w:type="dxa"/>
            <w:tcBorders>
              <w:top w:val="nil"/>
              <w:left w:val="nil"/>
              <w:bottom w:val="single" w:sz="4" w:space="0" w:color="auto"/>
              <w:right w:val="single" w:sz="4" w:space="0" w:color="auto"/>
            </w:tcBorders>
            <w:shd w:val="clear" w:color="000000" w:fill="FFFFFF"/>
            <w:vAlign w:val="center"/>
            <w:hideMark/>
          </w:tcPr>
          <w:p w14:paraId="2B32D226" w14:textId="77777777" w:rsidR="00D86BD5" w:rsidRPr="00D86BD5" w:rsidRDefault="00D86BD5" w:rsidP="00D86BD5">
            <w:pPr>
              <w:spacing w:after="0"/>
              <w:jc w:val="left"/>
              <w:rPr>
                <w:sz w:val="20"/>
                <w:szCs w:val="20"/>
                <w:lang w:val="en-US" w:eastAsia="el-GR"/>
              </w:rPr>
            </w:pPr>
            <w:r w:rsidRPr="00D86BD5">
              <w:rPr>
                <w:sz w:val="20"/>
                <w:szCs w:val="20"/>
                <w:lang w:val="en-US" w:eastAsia="el-GR"/>
              </w:rPr>
              <w:t>Storage Expansion Encolsure #1, DX1/200 S3 Drive Encl 3.5" w 2x IO Mod._3</w:t>
            </w:r>
          </w:p>
        </w:tc>
        <w:tc>
          <w:tcPr>
            <w:tcW w:w="1645" w:type="dxa"/>
            <w:tcBorders>
              <w:top w:val="nil"/>
              <w:left w:val="nil"/>
              <w:bottom w:val="single" w:sz="4" w:space="0" w:color="auto"/>
              <w:right w:val="single" w:sz="4" w:space="0" w:color="auto"/>
            </w:tcBorders>
            <w:shd w:val="clear" w:color="000000" w:fill="FFFFFF"/>
            <w:vAlign w:val="center"/>
            <w:hideMark/>
          </w:tcPr>
          <w:p w14:paraId="57B4C875"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183023B"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33D4FAC" w14:textId="77777777" w:rsidR="00D86BD5" w:rsidRPr="00D86BD5" w:rsidRDefault="00D86BD5" w:rsidP="00D86BD5">
            <w:pPr>
              <w:spacing w:after="0"/>
              <w:jc w:val="center"/>
              <w:rPr>
                <w:sz w:val="20"/>
                <w:szCs w:val="20"/>
                <w:lang w:eastAsia="el-GR"/>
              </w:rPr>
            </w:pPr>
            <w:r w:rsidRPr="00D86BD5">
              <w:rPr>
                <w:sz w:val="20"/>
                <w:szCs w:val="20"/>
                <w:lang w:eastAsia="el-GR"/>
              </w:rPr>
              <w:t>26</w:t>
            </w:r>
          </w:p>
        </w:tc>
        <w:tc>
          <w:tcPr>
            <w:tcW w:w="6653" w:type="dxa"/>
            <w:tcBorders>
              <w:top w:val="nil"/>
              <w:left w:val="nil"/>
              <w:bottom w:val="single" w:sz="4" w:space="0" w:color="auto"/>
              <w:right w:val="single" w:sz="4" w:space="0" w:color="auto"/>
            </w:tcBorders>
            <w:shd w:val="clear" w:color="000000" w:fill="FFFFFF"/>
            <w:vAlign w:val="center"/>
            <w:hideMark/>
          </w:tcPr>
          <w:p w14:paraId="62262C22" w14:textId="77777777" w:rsidR="00D86BD5" w:rsidRPr="00D86BD5" w:rsidRDefault="00D86BD5" w:rsidP="00D86BD5">
            <w:pPr>
              <w:spacing w:after="0"/>
              <w:jc w:val="left"/>
              <w:rPr>
                <w:sz w:val="20"/>
                <w:szCs w:val="20"/>
                <w:lang w:val="en-US" w:eastAsia="el-GR"/>
              </w:rPr>
            </w:pPr>
            <w:r w:rsidRPr="00D86BD5">
              <w:rPr>
                <w:sz w:val="20"/>
                <w:szCs w:val="20"/>
                <w:lang w:val="en-US" w:eastAsia="el-GR"/>
              </w:rPr>
              <w:t>Storage Expansion Encolsure #2, DX1/200 S3 Drive Encl 3.5" w 2x IO Mod._2</w:t>
            </w:r>
          </w:p>
        </w:tc>
        <w:tc>
          <w:tcPr>
            <w:tcW w:w="1645" w:type="dxa"/>
            <w:tcBorders>
              <w:top w:val="nil"/>
              <w:left w:val="nil"/>
              <w:bottom w:val="single" w:sz="4" w:space="0" w:color="auto"/>
              <w:right w:val="single" w:sz="4" w:space="0" w:color="auto"/>
            </w:tcBorders>
            <w:shd w:val="clear" w:color="000000" w:fill="FFFFFF"/>
            <w:vAlign w:val="center"/>
            <w:hideMark/>
          </w:tcPr>
          <w:p w14:paraId="6D780C76"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562DA10E"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9F9528D" w14:textId="77777777" w:rsidR="00D86BD5" w:rsidRPr="00D86BD5" w:rsidRDefault="00D86BD5" w:rsidP="00D86BD5">
            <w:pPr>
              <w:spacing w:after="0"/>
              <w:jc w:val="center"/>
              <w:rPr>
                <w:sz w:val="20"/>
                <w:szCs w:val="20"/>
                <w:lang w:eastAsia="el-GR"/>
              </w:rPr>
            </w:pPr>
            <w:r w:rsidRPr="00D86BD5">
              <w:rPr>
                <w:sz w:val="20"/>
                <w:szCs w:val="20"/>
                <w:lang w:eastAsia="el-GR"/>
              </w:rPr>
              <w:t>27</w:t>
            </w:r>
          </w:p>
        </w:tc>
        <w:tc>
          <w:tcPr>
            <w:tcW w:w="6653" w:type="dxa"/>
            <w:tcBorders>
              <w:top w:val="nil"/>
              <w:left w:val="nil"/>
              <w:bottom w:val="single" w:sz="4" w:space="0" w:color="auto"/>
              <w:right w:val="single" w:sz="4" w:space="0" w:color="auto"/>
            </w:tcBorders>
            <w:shd w:val="clear" w:color="000000" w:fill="FFFFFF"/>
            <w:vAlign w:val="center"/>
            <w:hideMark/>
          </w:tcPr>
          <w:p w14:paraId="3CE098C8" w14:textId="77777777" w:rsidR="00D86BD5" w:rsidRPr="00D86BD5" w:rsidRDefault="00D86BD5" w:rsidP="00D86BD5">
            <w:pPr>
              <w:spacing w:after="0"/>
              <w:jc w:val="left"/>
              <w:rPr>
                <w:sz w:val="20"/>
                <w:szCs w:val="20"/>
                <w:lang w:val="en-US" w:eastAsia="el-GR"/>
              </w:rPr>
            </w:pPr>
            <w:r w:rsidRPr="00D86BD5">
              <w:rPr>
                <w:sz w:val="20"/>
                <w:szCs w:val="20"/>
                <w:lang w:val="en-US" w:eastAsia="el-GR"/>
              </w:rPr>
              <w:t>Storage Expansion Encolsure #3, DX1/200 S3 Drive Encl 3.5" w 2x IO Mod._1</w:t>
            </w:r>
          </w:p>
        </w:tc>
        <w:tc>
          <w:tcPr>
            <w:tcW w:w="1645" w:type="dxa"/>
            <w:tcBorders>
              <w:top w:val="nil"/>
              <w:left w:val="nil"/>
              <w:bottom w:val="single" w:sz="4" w:space="0" w:color="auto"/>
              <w:right w:val="single" w:sz="4" w:space="0" w:color="auto"/>
            </w:tcBorders>
            <w:shd w:val="clear" w:color="000000" w:fill="FFFFFF"/>
            <w:vAlign w:val="center"/>
            <w:hideMark/>
          </w:tcPr>
          <w:p w14:paraId="0F51F4EB"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3A4BAB86"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2F886D14" w14:textId="77777777" w:rsidR="00D86BD5" w:rsidRPr="00D86BD5" w:rsidRDefault="00D86BD5" w:rsidP="00D86BD5">
            <w:pPr>
              <w:spacing w:after="0"/>
              <w:jc w:val="center"/>
              <w:rPr>
                <w:sz w:val="20"/>
                <w:szCs w:val="20"/>
                <w:lang w:eastAsia="el-GR"/>
              </w:rPr>
            </w:pPr>
            <w:r w:rsidRPr="00D86BD5">
              <w:rPr>
                <w:sz w:val="20"/>
                <w:szCs w:val="20"/>
                <w:lang w:eastAsia="el-GR"/>
              </w:rPr>
              <w:t>28</w:t>
            </w:r>
          </w:p>
        </w:tc>
        <w:tc>
          <w:tcPr>
            <w:tcW w:w="6653" w:type="dxa"/>
            <w:tcBorders>
              <w:top w:val="nil"/>
              <w:left w:val="nil"/>
              <w:bottom w:val="single" w:sz="4" w:space="0" w:color="auto"/>
              <w:right w:val="single" w:sz="4" w:space="0" w:color="auto"/>
            </w:tcBorders>
            <w:shd w:val="clear" w:color="000000" w:fill="FFFFFF"/>
            <w:vAlign w:val="center"/>
            <w:hideMark/>
          </w:tcPr>
          <w:p w14:paraId="1FCD6DB0" w14:textId="77777777" w:rsidR="00D86BD5" w:rsidRPr="00D86BD5" w:rsidRDefault="00D86BD5" w:rsidP="00D86BD5">
            <w:pPr>
              <w:spacing w:after="0"/>
              <w:jc w:val="left"/>
              <w:rPr>
                <w:sz w:val="20"/>
                <w:szCs w:val="20"/>
                <w:lang w:val="en-US" w:eastAsia="el-GR"/>
              </w:rPr>
            </w:pPr>
            <w:r w:rsidRPr="00D86BD5">
              <w:rPr>
                <w:sz w:val="20"/>
                <w:szCs w:val="20"/>
                <w:lang w:val="en-US" w:eastAsia="el-GR"/>
              </w:rPr>
              <w:t>St</w:t>
            </w:r>
            <w:r w:rsidRPr="00D86BD5">
              <w:rPr>
                <w:sz w:val="20"/>
                <w:szCs w:val="20"/>
                <w:lang w:eastAsia="el-GR"/>
              </w:rPr>
              <w:t>ο</w:t>
            </w:r>
            <w:r w:rsidRPr="00D86BD5">
              <w:rPr>
                <w:sz w:val="20"/>
                <w:szCs w:val="20"/>
                <w:lang w:val="en-US" w:eastAsia="el-GR"/>
              </w:rPr>
              <w:t>rage Expansion Enclosure #4, DX1/200 S3 Drive Encl 3.5" w 2x IO Mod</w:t>
            </w:r>
          </w:p>
        </w:tc>
        <w:tc>
          <w:tcPr>
            <w:tcW w:w="1645" w:type="dxa"/>
            <w:tcBorders>
              <w:top w:val="nil"/>
              <w:left w:val="nil"/>
              <w:bottom w:val="single" w:sz="4" w:space="0" w:color="auto"/>
              <w:right w:val="single" w:sz="4" w:space="0" w:color="auto"/>
            </w:tcBorders>
            <w:shd w:val="clear" w:color="000000" w:fill="FFFFFF"/>
            <w:vAlign w:val="center"/>
            <w:hideMark/>
          </w:tcPr>
          <w:p w14:paraId="26F5AF1D"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1D7D3C5"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0400122B" w14:textId="77777777" w:rsidR="00D86BD5" w:rsidRPr="00D86BD5" w:rsidRDefault="00D86BD5" w:rsidP="00D86BD5">
            <w:pPr>
              <w:spacing w:after="0"/>
              <w:jc w:val="center"/>
              <w:rPr>
                <w:sz w:val="20"/>
                <w:szCs w:val="20"/>
                <w:lang w:eastAsia="el-GR"/>
              </w:rPr>
            </w:pPr>
            <w:r w:rsidRPr="00D86BD5">
              <w:rPr>
                <w:sz w:val="20"/>
                <w:szCs w:val="20"/>
                <w:lang w:eastAsia="el-GR"/>
              </w:rPr>
              <w:t>29</w:t>
            </w:r>
          </w:p>
        </w:tc>
        <w:tc>
          <w:tcPr>
            <w:tcW w:w="6653" w:type="dxa"/>
            <w:tcBorders>
              <w:top w:val="nil"/>
              <w:left w:val="nil"/>
              <w:bottom w:val="single" w:sz="4" w:space="0" w:color="auto"/>
              <w:right w:val="single" w:sz="4" w:space="0" w:color="auto"/>
            </w:tcBorders>
            <w:shd w:val="clear" w:color="000000" w:fill="FFFFFF"/>
            <w:vAlign w:val="center"/>
            <w:hideMark/>
          </w:tcPr>
          <w:p w14:paraId="11C5B0F9" w14:textId="77777777" w:rsidR="00D86BD5" w:rsidRPr="00D86BD5" w:rsidRDefault="00D86BD5" w:rsidP="00D86BD5">
            <w:pPr>
              <w:spacing w:after="0"/>
              <w:jc w:val="left"/>
              <w:rPr>
                <w:sz w:val="20"/>
                <w:szCs w:val="20"/>
                <w:lang w:val="en-US" w:eastAsia="el-GR"/>
              </w:rPr>
            </w:pPr>
            <w:r w:rsidRPr="00D86BD5">
              <w:rPr>
                <w:sz w:val="20"/>
                <w:szCs w:val="20"/>
                <w:lang w:val="en-US" w:eastAsia="el-GR"/>
              </w:rPr>
              <w:t>St</w:t>
            </w:r>
            <w:r w:rsidRPr="00D86BD5">
              <w:rPr>
                <w:sz w:val="20"/>
                <w:szCs w:val="20"/>
                <w:lang w:eastAsia="el-GR"/>
              </w:rPr>
              <w:t>ο</w:t>
            </w:r>
            <w:r w:rsidRPr="00D86BD5">
              <w:rPr>
                <w:sz w:val="20"/>
                <w:szCs w:val="20"/>
                <w:lang w:val="en-US" w:eastAsia="el-GR"/>
              </w:rPr>
              <w:t>rage Expansion Enclosure #5, DX1/200 S3 Drive Encl 3.5" w 2x IO Mod._4</w:t>
            </w:r>
          </w:p>
        </w:tc>
        <w:tc>
          <w:tcPr>
            <w:tcW w:w="1645" w:type="dxa"/>
            <w:tcBorders>
              <w:top w:val="nil"/>
              <w:left w:val="nil"/>
              <w:bottom w:val="single" w:sz="4" w:space="0" w:color="auto"/>
              <w:right w:val="single" w:sz="4" w:space="0" w:color="auto"/>
            </w:tcBorders>
            <w:shd w:val="clear" w:color="000000" w:fill="FFFFFF"/>
            <w:vAlign w:val="center"/>
            <w:hideMark/>
          </w:tcPr>
          <w:p w14:paraId="68230085"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6F69358C"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6FE40428" w14:textId="77777777" w:rsidR="00D86BD5" w:rsidRPr="00D86BD5" w:rsidRDefault="00D86BD5" w:rsidP="00D86BD5">
            <w:pPr>
              <w:spacing w:after="0"/>
              <w:jc w:val="center"/>
              <w:rPr>
                <w:sz w:val="20"/>
                <w:szCs w:val="20"/>
                <w:lang w:eastAsia="el-GR"/>
              </w:rPr>
            </w:pPr>
            <w:r w:rsidRPr="00D86BD5">
              <w:rPr>
                <w:sz w:val="20"/>
                <w:szCs w:val="20"/>
                <w:lang w:eastAsia="el-GR"/>
              </w:rPr>
              <w:t>30</w:t>
            </w:r>
          </w:p>
        </w:tc>
        <w:tc>
          <w:tcPr>
            <w:tcW w:w="6653" w:type="dxa"/>
            <w:tcBorders>
              <w:top w:val="nil"/>
              <w:left w:val="nil"/>
              <w:bottom w:val="single" w:sz="4" w:space="0" w:color="auto"/>
              <w:right w:val="single" w:sz="4" w:space="0" w:color="auto"/>
            </w:tcBorders>
            <w:shd w:val="clear" w:color="000000" w:fill="FFFFFF"/>
            <w:vAlign w:val="center"/>
            <w:hideMark/>
          </w:tcPr>
          <w:p w14:paraId="19805956" w14:textId="77777777" w:rsidR="00D86BD5" w:rsidRPr="00D86BD5" w:rsidRDefault="00D86BD5" w:rsidP="00D86BD5">
            <w:pPr>
              <w:spacing w:after="0"/>
              <w:jc w:val="left"/>
              <w:rPr>
                <w:sz w:val="20"/>
                <w:szCs w:val="20"/>
                <w:lang w:val="en-US" w:eastAsia="el-GR"/>
              </w:rPr>
            </w:pPr>
            <w:r w:rsidRPr="00D86BD5">
              <w:rPr>
                <w:sz w:val="20"/>
                <w:szCs w:val="20"/>
                <w:lang w:val="en-US" w:eastAsia="el-GR"/>
              </w:rPr>
              <w:t>St</w:t>
            </w:r>
            <w:r w:rsidRPr="00D86BD5">
              <w:rPr>
                <w:sz w:val="20"/>
                <w:szCs w:val="20"/>
                <w:lang w:eastAsia="el-GR"/>
              </w:rPr>
              <w:t>ο</w:t>
            </w:r>
            <w:r w:rsidRPr="00D86BD5">
              <w:rPr>
                <w:sz w:val="20"/>
                <w:szCs w:val="20"/>
                <w:lang w:val="en-US" w:eastAsia="el-GR"/>
              </w:rPr>
              <w:t>rage Expansion Enclosure #6 DX1/200 S3 Drive Encl 2.5" w 2x IO Mod</w:t>
            </w:r>
          </w:p>
        </w:tc>
        <w:tc>
          <w:tcPr>
            <w:tcW w:w="1645" w:type="dxa"/>
            <w:tcBorders>
              <w:top w:val="nil"/>
              <w:left w:val="nil"/>
              <w:bottom w:val="single" w:sz="4" w:space="0" w:color="auto"/>
              <w:right w:val="single" w:sz="4" w:space="0" w:color="auto"/>
            </w:tcBorders>
            <w:shd w:val="clear" w:color="000000" w:fill="FFFFFF"/>
            <w:vAlign w:val="center"/>
            <w:hideMark/>
          </w:tcPr>
          <w:p w14:paraId="6BEFF3CF"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6AA7928A"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23824AF" w14:textId="77777777" w:rsidR="00D86BD5" w:rsidRPr="00D86BD5" w:rsidRDefault="00D86BD5" w:rsidP="00D86BD5">
            <w:pPr>
              <w:spacing w:after="0"/>
              <w:jc w:val="center"/>
              <w:rPr>
                <w:sz w:val="20"/>
                <w:szCs w:val="20"/>
                <w:lang w:eastAsia="el-GR"/>
              </w:rPr>
            </w:pPr>
            <w:r w:rsidRPr="00D86BD5">
              <w:rPr>
                <w:sz w:val="20"/>
                <w:szCs w:val="20"/>
                <w:lang w:eastAsia="el-GR"/>
              </w:rPr>
              <w:t>31</w:t>
            </w:r>
          </w:p>
        </w:tc>
        <w:tc>
          <w:tcPr>
            <w:tcW w:w="6653" w:type="dxa"/>
            <w:tcBorders>
              <w:top w:val="nil"/>
              <w:left w:val="nil"/>
              <w:bottom w:val="single" w:sz="4" w:space="0" w:color="auto"/>
              <w:right w:val="single" w:sz="4" w:space="0" w:color="auto"/>
            </w:tcBorders>
            <w:shd w:val="clear" w:color="000000" w:fill="FFFFFF"/>
            <w:vAlign w:val="center"/>
            <w:hideMark/>
          </w:tcPr>
          <w:p w14:paraId="2EE42BE9" w14:textId="77777777" w:rsidR="00D86BD5" w:rsidRPr="00D86BD5" w:rsidRDefault="00D86BD5" w:rsidP="00D86BD5">
            <w:pPr>
              <w:spacing w:after="0"/>
              <w:jc w:val="left"/>
              <w:rPr>
                <w:sz w:val="20"/>
                <w:szCs w:val="20"/>
                <w:lang w:val="en-US" w:eastAsia="el-GR"/>
              </w:rPr>
            </w:pPr>
            <w:r w:rsidRPr="00D86BD5">
              <w:rPr>
                <w:sz w:val="20"/>
                <w:szCs w:val="20"/>
                <w:lang w:val="en-US" w:eastAsia="el-GR"/>
              </w:rPr>
              <w:t>St</w:t>
            </w:r>
            <w:r w:rsidRPr="00D86BD5">
              <w:rPr>
                <w:sz w:val="20"/>
                <w:szCs w:val="20"/>
                <w:lang w:eastAsia="el-GR"/>
              </w:rPr>
              <w:t>ο</w:t>
            </w:r>
            <w:r w:rsidRPr="00D86BD5">
              <w:rPr>
                <w:sz w:val="20"/>
                <w:szCs w:val="20"/>
                <w:lang w:val="en-US" w:eastAsia="el-GR"/>
              </w:rPr>
              <w:t>rage Expansion Enclosure #7 DX1/200 S3 Drive Encl 2.5" w 2x IO Mod._1</w:t>
            </w:r>
          </w:p>
        </w:tc>
        <w:tc>
          <w:tcPr>
            <w:tcW w:w="1645" w:type="dxa"/>
            <w:tcBorders>
              <w:top w:val="nil"/>
              <w:left w:val="nil"/>
              <w:bottom w:val="single" w:sz="4" w:space="0" w:color="auto"/>
              <w:right w:val="single" w:sz="4" w:space="0" w:color="auto"/>
            </w:tcBorders>
            <w:shd w:val="clear" w:color="000000" w:fill="FFFFFF"/>
            <w:vAlign w:val="center"/>
            <w:hideMark/>
          </w:tcPr>
          <w:p w14:paraId="0275576D"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2981074D"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39AD9CD7" w14:textId="77777777" w:rsidR="00D86BD5" w:rsidRPr="00D86BD5" w:rsidRDefault="00D86BD5" w:rsidP="00D86BD5">
            <w:pPr>
              <w:spacing w:after="0"/>
              <w:jc w:val="center"/>
              <w:rPr>
                <w:sz w:val="20"/>
                <w:szCs w:val="20"/>
                <w:lang w:eastAsia="el-GR"/>
              </w:rPr>
            </w:pPr>
            <w:r w:rsidRPr="00D86BD5">
              <w:rPr>
                <w:sz w:val="20"/>
                <w:szCs w:val="20"/>
                <w:lang w:eastAsia="el-GR"/>
              </w:rPr>
              <w:t>32</w:t>
            </w:r>
          </w:p>
        </w:tc>
        <w:tc>
          <w:tcPr>
            <w:tcW w:w="6653" w:type="dxa"/>
            <w:tcBorders>
              <w:top w:val="nil"/>
              <w:left w:val="nil"/>
              <w:bottom w:val="single" w:sz="4" w:space="0" w:color="auto"/>
              <w:right w:val="single" w:sz="4" w:space="0" w:color="auto"/>
            </w:tcBorders>
            <w:shd w:val="clear" w:color="000000" w:fill="FFFFFF"/>
            <w:vAlign w:val="center"/>
            <w:hideMark/>
          </w:tcPr>
          <w:p w14:paraId="5466B361" w14:textId="77777777" w:rsidR="00D86BD5" w:rsidRPr="00D86BD5" w:rsidRDefault="00D86BD5" w:rsidP="00D86BD5">
            <w:pPr>
              <w:spacing w:after="0"/>
              <w:jc w:val="left"/>
              <w:rPr>
                <w:sz w:val="20"/>
                <w:szCs w:val="20"/>
                <w:lang w:val="en-US" w:eastAsia="el-GR"/>
              </w:rPr>
            </w:pPr>
            <w:r w:rsidRPr="00D86BD5">
              <w:rPr>
                <w:sz w:val="20"/>
                <w:szCs w:val="20"/>
                <w:lang w:val="en-US" w:eastAsia="el-GR"/>
              </w:rPr>
              <w:t>St</w:t>
            </w:r>
            <w:r w:rsidRPr="00D86BD5">
              <w:rPr>
                <w:sz w:val="20"/>
                <w:szCs w:val="20"/>
                <w:lang w:eastAsia="el-GR"/>
              </w:rPr>
              <w:t>ο</w:t>
            </w:r>
            <w:r w:rsidRPr="00D86BD5">
              <w:rPr>
                <w:sz w:val="20"/>
                <w:szCs w:val="20"/>
                <w:lang w:val="en-US" w:eastAsia="el-GR"/>
              </w:rPr>
              <w:t>rage Expansion Enclosure #8 DX1/200 S3 Drive Encl 3.5" w 2x IO Mod._5</w:t>
            </w:r>
          </w:p>
        </w:tc>
        <w:tc>
          <w:tcPr>
            <w:tcW w:w="1645" w:type="dxa"/>
            <w:tcBorders>
              <w:top w:val="nil"/>
              <w:left w:val="nil"/>
              <w:bottom w:val="single" w:sz="4" w:space="0" w:color="auto"/>
              <w:right w:val="single" w:sz="4" w:space="0" w:color="auto"/>
            </w:tcBorders>
            <w:shd w:val="clear" w:color="000000" w:fill="FFFFFF"/>
            <w:vAlign w:val="center"/>
            <w:hideMark/>
          </w:tcPr>
          <w:p w14:paraId="02FC70D3"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5EED5B88" w14:textId="77777777" w:rsidTr="000A05EE">
        <w:trPr>
          <w:trHeight w:val="276"/>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5601D4BD" w14:textId="77777777" w:rsidR="00D86BD5" w:rsidRPr="00D86BD5" w:rsidRDefault="00D86BD5" w:rsidP="00D86BD5">
            <w:pPr>
              <w:spacing w:after="0"/>
              <w:jc w:val="center"/>
              <w:rPr>
                <w:sz w:val="20"/>
                <w:szCs w:val="20"/>
                <w:lang w:eastAsia="el-GR"/>
              </w:rPr>
            </w:pPr>
            <w:r w:rsidRPr="00D86BD5">
              <w:rPr>
                <w:sz w:val="20"/>
                <w:szCs w:val="20"/>
                <w:lang w:eastAsia="el-GR"/>
              </w:rPr>
              <w:t>33</w:t>
            </w:r>
          </w:p>
        </w:tc>
        <w:tc>
          <w:tcPr>
            <w:tcW w:w="6653" w:type="dxa"/>
            <w:tcBorders>
              <w:top w:val="nil"/>
              <w:left w:val="nil"/>
              <w:bottom w:val="single" w:sz="4" w:space="0" w:color="auto"/>
              <w:right w:val="single" w:sz="4" w:space="0" w:color="auto"/>
            </w:tcBorders>
            <w:shd w:val="clear" w:color="000000" w:fill="FFFFFF"/>
            <w:vAlign w:val="center"/>
            <w:hideMark/>
          </w:tcPr>
          <w:p w14:paraId="1F4B373F" w14:textId="77777777" w:rsidR="00D86BD5" w:rsidRPr="00D86BD5" w:rsidRDefault="00D86BD5" w:rsidP="00D86BD5">
            <w:pPr>
              <w:spacing w:after="0"/>
              <w:jc w:val="left"/>
              <w:rPr>
                <w:sz w:val="20"/>
                <w:szCs w:val="20"/>
                <w:lang w:val="en-US" w:eastAsia="el-GR"/>
              </w:rPr>
            </w:pPr>
            <w:r w:rsidRPr="00D86BD5">
              <w:rPr>
                <w:sz w:val="20"/>
                <w:szCs w:val="20"/>
                <w:lang w:val="en-US" w:eastAsia="el-GR"/>
              </w:rPr>
              <w:t>Storage Area Network DX200 S3 Base Encl 2.5" (CE) wo Cntrl.</w:t>
            </w:r>
          </w:p>
        </w:tc>
        <w:tc>
          <w:tcPr>
            <w:tcW w:w="1645" w:type="dxa"/>
            <w:tcBorders>
              <w:top w:val="nil"/>
              <w:left w:val="nil"/>
              <w:bottom w:val="single" w:sz="4" w:space="0" w:color="auto"/>
              <w:right w:val="single" w:sz="4" w:space="0" w:color="auto"/>
            </w:tcBorders>
            <w:shd w:val="clear" w:color="000000" w:fill="FFFFFF"/>
            <w:vAlign w:val="center"/>
            <w:hideMark/>
          </w:tcPr>
          <w:p w14:paraId="23932489" w14:textId="77777777" w:rsidR="00D86BD5" w:rsidRPr="00D86BD5" w:rsidRDefault="00D86BD5" w:rsidP="00D86BD5">
            <w:pPr>
              <w:spacing w:after="0"/>
              <w:jc w:val="center"/>
              <w:rPr>
                <w:sz w:val="20"/>
                <w:szCs w:val="20"/>
                <w:lang w:eastAsia="el-GR"/>
              </w:rPr>
            </w:pPr>
            <w:r w:rsidRPr="00D86BD5">
              <w:rPr>
                <w:sz w:val="20"/>
                <w:szCs w:val="20"/>
                <w:lang w:eastAsia="el-GR"/>
              </w:rPr>
              <w:t>1</w:t>
            </w:r>
          </w:p>
        </w:tc>
      </w:tr>
      <w:tr w:rsidR="00D86BD5" w:rsidRPr="00D86BD5" w14:paraId="495E52A5"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52DD6059" w14:textId="77777777" w:rsidR="00D86BD5" w:rsidRPr="00D86BD5" w:rsidRDefault="00D86BD5" w:rsidP="00D86BD5">
            <w:pPr>
              <w:spacing w:after="0"/>
              <w:jc w:val="center"/>
              <w:rPr>
                <w:sz w:val="20"/>
                <w:szCs w:val="20"/>
                <w:lang w:eastAsia="el-GR"/>
              </w:rPr>
            </w:pPr>
            <w:r w:rsidRPr="00D86BD5">
              <w:rPr>
                <w:sz w:val="20"/>
                <w:szCs w:val="20"/>
                <w:lang w:eastAsia="el-GR"/>
              </w:rPr>
              <w:t>34</w:t>
            </w:r>
          </w:p>
        </w:tc>
        <w:tc>
          <w:tcPr>
            <w:tcW w:w="6653" w:type="dxa"/>
            <w:tcBorders>
              <w:top w:val="nil"/>
              <w:left w:val="nil"/>
              <w:bottom w:val="single" w:sz="4" w:space="0" w:color="auto"/>
              <w:right w:val="single" w:sz="4" w:space="0" w:color="auto"/>
            </w:tcBorders>
            <w:shd w:val="clear" w:color="000000" w:fill="FFFFFF"/>
            <w:vAlign w:val="center"/>
            <w:hideMark/>
          </w:tcPr>
          <w:p w14:paraId="11C61E69" w14:textId="77777777" w:rsidR="00D86BD5" w:rsidRPr="00D86BD5" w:rsidRDefault="00D86BD5" w:rsidP="00D86BD5">
            <w:pPr>
              <w:spacing w:after="0"/>
              <w:jc w:val="left"/>
              <w:rPr>
                <w:sz w:val="20"/>
                <w:szCs w:val="20"/>
                <w:lang w:eastAsia="el-GR"/>
              </w:rPr>
            </w:pPr>
            <w:r w:rsidRPr="00D86BD5">
              <w:rPr>
                <w:sz w:val="20"/>
                <w:szCs w:val="20"/>
                <w:lang w:eastAsia="el-GR"/>
              </w:rPr>
              <w:t>Blade UPS</w:t>
            </w:r>
          </w:p>
        </w:tc>
        <w:tc>
          <w:tcPr>
            <w:tcW w:w="1645" w:type="dxa"/>
            <w:tcBorders>
              <w:top w:val="nil"/>
              <w:left w:val="nil"/>
              <w:bottom w:val="single" w:sz="4" w:space="0" w:color="auto"/>
              <w:right w:val="single" w:sz="4" w:space="0" w:color="auto"/>
            </w:tcBorders>
            <w:shd w:val="clear" w:color="000000" w:fill="FFFFFF"/>
            <w:vAlign w:val="center"/>
            <w:hideMark/>
          </w:tcPr>
          <w:p w14:paraId="78896115" w14:textId="77777777" w:rsidR="00D86BD5" w:rsidRPr="00D86BD5" w:rsidRDefault="00D86BD5" w:rsidP="00D86BD5">
            <w:pPr>
              <w:spacing w:after="0"/>
              <w:jc w:val="center"/>
              <w:rPr>
                <w:sz w:val="20"/>
                <w:szCs w:val="20"/>
                <w:lang w:eastAsia="el-GR"/>
              </w:rPr>
            </w:pPr>
            <w:r w:rsidRPr="00D86BD5">
              <w:rPr>
                <w:sz w:val="20"/>
                <w:szCs w:val="20"/>
                <w:lang w:eastAsia="el-GR"/>
              </w:rPr>
              <w:t>4</w:t>
            </w:r>
          </w:p>
        </w:tc>
      </w:tr>
      <w:tr w:rsidR="00D86BD5" w:rsidRPr="00D86BD5" w14:paraId="28DD4A2B" w14:textId="77777777" w:rsidTr="000A05EE">
        <w:trPr>
          <w:trHeight w:val="27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295730F" w14:textId="77777777" w:rsidR="00D86BD5" w:rsidRPr="00D86BD5" w:rsidRDefault="00D86BD5" w:rsidP="00D86BD5">
            <w:pPr>
              <w:spacing w:after="0"/>
              <w:jc w:val="center"/>
              <w:rPr>
                <w:sz w:val="20"/>
                <w:szCs w:val="20"/>
                <w:lang w:eastAsia="el-GR"/>
              </w:rPr>
            </w:pPr>
            <w:r w:rsidRPr="00D86BD5">
              <w:rPr>
                <w:sz w:val="20"/>
                <w:szCs w:val="20"/>
                <w:lang w:eastAsia="el-GR"/>
              </w:rPr>
              <w:t>35</w:t>
            </w:r>
          </w:p>
        </w:tc>
        <w:tc>
          <w:tcPr>
            <w:tcW w:w="6653" w:type="dxa"/>
            <w:tcBorders>
              <w:top w:val="nil"/>
              <w:left w:val="nil"/>
              <w:bottom w:val="single" w:sz="4" w:space="0" w:color="auto"/>
              <w:right w:val="single" w:sz="4" w:space="0" w:color="auto"/>
            </w:tcBorders>
            <w:shd w:val="clear" w:color="000000" w:fill="FFFFFF"/>
            <w:vAlign w:val="center"/>
            <w:hideMark/>
          </w:tcPr>
          <w:p w14:paraId="7A6BEE99" w14:textId="77777777" w:rsidR="00D86BD5" w:rsidRPr="00D86BD5" w:rsidRDefault="00D86BD5" w:rsidP="00D86BD5">
            <w:pPr>
              <w:spacing w:after="0"/>
              <w:jc w:val="left"/>
              <w:rPr>
                <w:sz w:val="20"/>
                <w:szCs w:val="20"/>
                <w:lang w:eastAsia="el-GR"/>
              </w:rPr>
            </w:pPr>
            <w:r w:rsidRPr="00D86BD5">
              <w:rPr>
                <w:sz w:val="20"/>
                <w:szCs w:val="20"/>
                <w:lang w:eastAsia="el-GR"/>
              </w:rPr>
              <w:t xml:space="preserve">Central Ethernet HP Swicthes </w:t>
            </w:r>
          </w:p>
        </w:tc>
        <w:tc>
          <w:tcPr>
            <w:tcW w:w="1645" w:type="dxa"/>
            <w:tcBorders>
              <w:top w:val="nil"/>
              <w:left w:val="nil"/>
              <w:bottom w:val="single" w:sz="4" w:space="0" w:color="auto"/>
              <w:right w:val="single" w:sz="4" w:space="0" w:color="auto"/>
            </w:tcBorders>
            <w:shd w:val="clear" w:color="000000" w:fill="FFFFFF"/>
            <w:vAlign w:val="center"/>
            <w:hideMark/>
          </w:tcPr>
          <w:p w14:paraId="19AD4FDB" w14:textId="77777777" w:rsidR="00D86BD5" w:rsidRPr="00D86BD5" w:rsidRDefault="00D86BD5" w:rsidP="00D86BD5">
            <w:pPr>
              <w:spacing w:after="0"/>
              <w:jc w:val="center"/>
              <w:rPr>
                <w:sz w:val="20"/>
                <w:szCs w:val="20"/>
                <w:lang w:eastAsia="el-GR"/>
              </w:rPr>
            </w:pPr>
            <w:r w:rsidRPr="00D86BD5">
              <w:rPr>
                <w:sz w:val="20"/>
                <w:szCs w:val="20"/>
                <w:lang w:eastAsia="el-GR"/>
              </w:rPr>
              <w:t>2</w:t>
            </w:r>
          </w:p>
        </w:tc>
      </w:tr>
      <w:tr w:rsidR="00D86BD5" w:rsidRPr="00D86BD5" w14:paraId="2026447F" w14:textId="77777777" w:rsidTr="000A05EE">
        <w:trPr>
          <w:trHeight w:val="784"/>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4C7323A5" w14:textId="77777777" w:rsidR="00D86BD5" w:rsidRPr="00D86BD5" w:rsidRDefault="00D86BD5" w:rsidP="00D86BD5">
            <w:pPr>
              <w:spacing w:after="0"/>
              <w:jc w:val="center"/>
              <w:rPr>
                <w:sz w:val="20"/>
                <w:szCs w:val="20"/>
                <w:lang w:eastAsia="el-GR"/>
              </w:rPr>
            </w:pPr>
            <w:r w:rsidRPr="00D86BD5">
              <w:rPr>
                <w:sz w:val="20"/>
                <w:szCs w:val="20"/>
                <w:lang w:eastAsia="el-GR"/>
              </w:rPr>
              <w:t>36</w:t>
            </w:r>
          </w:p>
        </w:tc>
        <w:tc>
          <w:tcPr>
            <w:tcW w:w="6653" w:type="dxa"/>
            <w:tcBorders>
              <w:top w:val="nil"/>
              <w:left w:val="nil"/>
              <w:bottom w:val="single" w:sz="4" w:space="0" w:color="auto"/>
              <w:right w:val="single" w:sz="4" w:space="0" w:color="auto"/>
            </w:tcBorders>
            <w:shd w:val="clear" w:color="000000" w:fill="FFFFFF"/>
            <w:vAlign w:val="center"/>
            <w:hideMark/>
          </w:tcPr>
          <w:p w14:paraId="782B4A7A" w14:textId="77777777" w:rsidR="00D86BD5" w:rsidRPr="00D86BD5" w:rsidRDefault="00D86BD5" w:rsidP="00D86BD5">
            <w:pPr>
              <w:spacing w:after="0"/>
              <w:jc w:val="left"/>
              <w:rPr>
                <w:color w:val="000000"/>
                <w:sz w:val="20"/>
                <w:szCs w:val="20"/>
                <w:lang w:eastAsia="el-GR"/>
              </w:rPr>
            </w:pPr>
            <w:r w:rsidRPr="00D86BD5">
              <w:rPr>
                <w:color w:val="000000"/>
                <w:sz w:val="20"/>
                <w:szCs w:val="20"/>
                <w:lang w:val="en-US" w:eastAsia="el-GR"/>
              </w:rPr>
              <w:t xml:space="preserve">FortiGate 300C (8) 10/100/1000 accelerated ports, (2) 10/100/1000 ports and 32GB onboard storage. </w:t>
            </w:r>
            <w:r w:rsidRPr="00D86BD5">
              <w:rPr>
                <w:color w:val="000000"/>
                <w:sz w:val="20"/>
                <w:szCs w:val="20"/>
                <w:lang w:eastAsia="el-GR"/>
              </w:rPr>
              <w:t xml:space="preserve">(Includes P.N.FC-10-00302-247-02-36  </w:t>
            </w:r>
          </w:p>
        </w:tc>
        <w:tc>
          <w:tcPr>
            <w:tcW w:w="1645" w:type="dxa"/>
            <w:tcBorders>
              <w:top w:val="nil"/>
              <w:left w:val="nil"/>
              <w:bottom w:val="single" w:sz="4" w:space="0" w:color="auto"/>
              <w:right w:val="single" w:sz="4" w:space="0" w:color="auto"/>
            </w:tcBorders>
            <w:shd w:val="clear" w:color="000000" w:fill="FFFFFF"/>
            <w:vAlign w:val="center"/>
            <w:hideMark/>
          </w:tcPr>
          <w:p w14:paraId="2FD52CD9" w14:textId="77777777" w:rsidR="00D86BD5" w:rsidRPr="00D86BD5" w:rsidRDefault="00D86BD5" w:rsidP="00D86BD5">
            <w:pPr>
              <w:spacing w:after="0"/>
              <w:jc w:val="center"/>
              <w:rPr>
                <w:sz w:val="20"/>
                <w:szCs w:val="20"/>
                <w:lang w:eastAsia="el-GR"/>
              </w:rPr>
            </w:pPr>
            <w:r w:rsidRPr="00D86BD5">
              <w:rPr>
                <w:sz w:val="20"/>
                <w:szCs w:val="20"/>
                <w:lang w:eastAsia="el-GR"/>
              </w:rPr>
              <w:t>2</w:t>
            </w:r>
          </w:p>
        </w:tc>
      </w:tr>
      <w:tr w:rsidR="00D86BD5" w:rsidRPr="00D86BD5" w14:paraId="6FA963C4" w14:textId="77777777" w:rsidTr="000A05EE">
        <w:trPr>
          <w:trHeight w:val="522"/>
        </w:trPr>
        <w:tc>
          <w:tcPr>
            <w:tcW w:w="797" w:type="dxa"/>
            <w:tcBorders>
              <w:top w:val="nil"/>
              <w:left w:val="single" w:sz="4" w:space="0" w:color="auto"/>
              <w:bottom w:val="single" w:sz="4" w:space="0" w:color="auto"/>
              <w:right w:val="single" w:sz="4" w:space="0" w:color="auto"/>
            </w:tcBorders>
            <w:shd w:val="clear" w:color="000000" w:fill="FFFFFF"/>
            <w:vAlign w:val="center"/>
            <w:hideMark/>
          </w:tcPr>
          <w:p w14:paraId="771E706F" w14:textId="77777777" w:rsidR="00D86BD5" w:rsidRPr="00D86BD5" w:rsidRDefault="00D86BD5" w:rsidP="00D86BD5">
            <w:pPr>
              <w:spacing w:after="0"/>
              <w:jc w:val="center"/>
              <w:rPr>
                <w:sz w:val="20"/>
                <w:szCs w:val="20"/>
                <w:lang w:eastAsia="el-GR"/>
              </w:rPr>
            </w:pPr>
            <w:r w:rsidRPr="00D86BD5">
              <w:rPr>
                <w:sz w:val="20"/>
                <w:szCs w:val="20"/>
                <w:lang w:eastAsia="el-GR"/>
              </w:rPr>
              <w:t>37</w:t>
            </w:r>
          </w:p>
        </w:tc>
        <w:tc>
          <w:tcPr>
            <w:tcW w:w="6653" w:type="dxa"/>
            <w:tcBorders>
              <w:top w:val="nil"/>
              <w:left w:val="nil"/>
              <w:bottom w:val="single" w:sz="4" w:space="0" w:color="auto"/>
              <w:right w:val="single" w:sz="4" w:space="0" w:color="auto"/>
            </w:tcBorders>
            <w:shd w:val="clear" w:color="000000" w:fill="FFFFFF"/>
            <w:vAlign w:val="center"/>
            <w:hideMark/>
          </w:tcPr>
          <w:p w14:paraId="65CC4A48" w14:textId="77777777" w:rsidR="00D86BD5" w:rsidRPr="00D86BD5" w:rsidRDefault="00D86BD5" w:rsidP="00D86BD5">
            <w:pPr>
              <w:spacing w:after="0"/>
              <w:jc w:val="left"/>
              <w:rPr>
                <w:color w:val="000000"/>
                <w:sz w:val="20"/>
                <w:szCs w:val="20"/>
                <w:lang w:val="en-US" w:eastAsia="el-GR"/>
              </w:rPr>
            </w:pPr>
            <w:r w:rsidRPr="00D86BD5">
              <w:rPr>
                <w:color w:val="000000"/>
                <w:sz w:val="20"/>
                <w:szCs w:val="20"/>
                <w:lang w:val="en-US" w:eastAsia="el-GR"/>
              </w:rPr>
              <w:t>FortiBalancer-400 FortiBalancer 400, 4 x 10/100/1000 ports (includes FC-10-B0400-247-02-36)</w:t>
            </w:r>
          </w:p>
        </w:tc>
        <w:tc>
          <w:tcPr>
            <w:tcW w:w="1645" w:type="dxa"/>
            <w:tcBorders>
              <w:top w:val="nil"/>
              <w:left w:val="nil"/>
              <w:bottom w:val="single" w:sz="4" w:space="0" w:color="auto"/>
              <w:right w:val="single" w:sz="4" w:space="0" w:color="auto"/>
            </w:tcBorders>
            <w:shd w:val="clear" w:color="000000" w:fill="FFFFFF"/>
            <w:vAlign w:val="center"/>
            <w:hideMark/>
          </w:tcPr>
          <w:p w14:paraId="694AA503" w14:textId="77777777" w:rsidR="00D86BD5" w:rsidRPr="00D86BD5" w:rsidRDefault="00D86BD5" w:rsidP="00D86BD5">
            <w:pPr>
              <w:spacing w:after="0"/>
              <w:jc w:val="center"/>
              <w:rPr>
                <w:sz w:val="20"/>
                <w:szCs w:val="20"/>
                <w:lang w:eastAsia="el-GR"/>
              </w:rPr>
            </w:pPr>
            <w:r w:rsidRPr="00D86BD5">
              <w:rPr>
                <w:sz w:val="20"/>
                <w:szCs w:val="20"/>
                <w:lang w:eastAsia="el-GR"/>
              </w:rPr>
              <w:t>2</w:t>
            </w:r>
          </w:p>
        </w:tc>
      </w:tr>
    </w:tbl>
    <w:p w14:paraId="506543D3" w14:textId="77777777" w:rsidR="00D86BD5" w:rsidRPr="00D86BD5" w:rsidRDefault="00D86BD5" w:rsidP="00D86BD5"/>
    <w:p w14:paraId="57E7C59A" w14:textId="77777777" w:rsidR="00D86BD5" w:rsidRPr="00D86BD5" w:rsidRDefault="00D86BD5" w:rsidP="00D86BD5">
      <w:pPr>
        <w:rPr>
          <w:lang w:val="en-US"/>
        </w:rPr>
      </w:pPr>
    </w:p>
    <w:p w14:paraId="37EF849B" w14:textId="77777777" w:rsidR="00FC3085" w:rsidRPr="00D86BD5" w:rsidRDefault="00FC3085" w:rsidP="00D84329">
      <w:pPr>
        <w:pStyle w:val="50"/>
        <w:numPr>
          <w:ilvl w:val="2"/>
          <w:numId w:val="16"/>
        </w:numPr>
        <w:rPr>
          <w:rFonts w:eastAsia="SimSun" w:cs="Tahoma"/>
          <w:bCs/>
        </w:rPr>
      </w:pPr>
      <w:bookmarkStart w:id="507" w:name="_Toc122685305"/>
      <w:r w:rsidRPr="00D86BD5">
        <w:rPr>
          <w:rFonts w:eastAsia="SimSun" w:cs="Tahoma"/>
          <w:bCs/>
        </w:rPr>
        <w:t>Παρούσα Κατάσταση – Αναγκαιότητα Υλοποίησης</w:t>
      </w:r>
      <w:bookmarkEnd w:id="507"/>
    </w:p>
    <w:p w14:paraId="7A4CC208" w14:textId="77777777" w:rsidR="00686022" w:rsidRPr="00D86BD5" w:rsidRDefault="00686022" w:rsidP="00686022">
      <w:pPr>
        <w:spacing w:before="120"/>
        <w:rPr>
          <w:lang w:val="el-GR"/>
        </w:rPr>
      </w:pPr>
      <w:r w:rsidRPr="00D86BD5">
        <w:rPr>
          <w:lang w:val="el-GR"/>
        </w:rPr>
        <w:lastRenderedPageBreak/>
        <w:t>Το έργο “Ανάπτυξη υπηρεσιών προστιθέμενης αξίας του ΜΗΤΡΩΟΥ ΠΟΛΙΤΩΝ” αφορά στην αναβάθμιση του υφιστάμενου ΟΠΣ τεχνολογικά και λειτουργικά.</w:t>
      </w:r>
    </w:p>
    <w:p w14:paraId="6DBCA0AB" w14:textId="3AAC9A0D" w:rsidR="00686022" w:rsidRPr="00D86BD5" w:rsidRDefault="00686022" w:rsidP="00686022">
      <w:pPr>
        <w:spacing w:before="120"/>
        <w:rPr>
          <w:lang w:val="el-GR"/>
        </w:rPr>
      </w:pPr>
      <w:r w:rsidRPr="00D86BD5">
        <w:rPr>
          <w:lang w:val="el-GR"/>
        </w:rPr>
        <w:t>Πιο συγκεκριμένα, οι δράσεις που θα υλοποιηθούν στο πλαίσιο του έργου καλύπτουν τις ακόλουθες ομάδες παρεμβάσεων:</w:t>
      </w:r>
    </w:p>
    <w:p w14:paraId="4B691F73" w14:textId="77777777" w:rsidR="00686022" w:rsidRPr="00D86BD5" w:rsidRDefault="00686022" w:rsidP="000A6F75">
      <w:pPr>
        <w:pStyle w:val="aff"/>
        <w:numPr>
          <w:ilvl w:val="0"/>
          <w:numId w:val="64"/>
        </w:numPr>
        <w:spacing w:after="0" w:line="360" w:lineRule="auto"/>
        <w:rPr>
          <w:rFonts w:eastAsia="Calibri"/>
        </w:rPr>
      </w:pPr>
      <w:r w:rsidRPr="00D86BD5">
        <w:rPr>
          <w:rFonts w:eastAsia="Calibri"/>
        </w:rPr>
        <w:t xml:space="preserve">Αναδιοργάνωση υφιστάμενων υποδομών λειτουργίας </w:t>
      </w:r>
    </w:p>
    <w:p w14:paraId="1AE86AE7" w14:textId="77777777" w:rsidR="00686022" w:rsidRPr="00D86BD5" w:rsidRDefault="00686022" w:rsidP="000A6F75">
      <w:pPr>
        <w:pStyle w:val="aff"/>
        <w:numPr>
          <w:ilvl w:val="0"/>
          <w:numId w:val="64"/>
        </w:numPr>
        <w:spacing w:after="0" w:line="360" w:lineRule="auto"/>
        <w:rPr>
          <w:rFonts w:eastAsia="Calibri"/>
        </w:rPr>
      </w:pPr>
      <w:r w:rsidRPr="00D86BD5">
        <w:rPr>
          <w:rFonts w:eastAsia="Calibri"/>
        </w:rPr>
        <w:t>Επαύξηση λειτουργικότητας εφαρμογών</w:t>
      </w:r>
    </w:p>
    <w:p w14:paraId="6159D783" w14:textId="77777777" w:rsidR="00686022" w:rsidRPr="00D86BD5" w:rsidRDefault="00686022" w:rsidP="000A6F75">
      <w:pPr>
        <w:pStyle w:val="aff"/>
        <w:numPr>
          <w:ilvl w:val="0"/>
          <w:numId w:val="64"/>
        </w:numPr>
        <w:spacing w:after="0" w:line="360" w:lineRule="auto"/>
        <w:rPr>
          <w:rFonts w:eastAsia="Calibri"/>
        </w:rPr>
      </w:pPr>
      <w:r w:rsidRPr="00D86BD5">
        <w:rPr>
          <w:rFonts w:eastAsia="Calibri"/>
        </w:rPr>
        <w:t>Εκσυγχρονισμός / αναμόρφωση υποσυστημάτων και αρχιτεκτονικής</w:t>
      </w:r>
    </w:p>
    <w:p w14:paraId="4EADB440" w14:textId="77777777" w:rsidR="00686022" w:rsidRPr="00D86BD5" w:rsidRDefault="00686022" w:rsidP="000A6F75">
      <w:pPr>
        <w:pStyle w:val="aff"/>
        <w:numPr>
          <w:ilvl w:val="0"/>
          <w:numId w:val="64"/>
        </w:numPr>
        <w:spacing w:after="0" w:line="360" w:lineRule="auto"/>
        <w:rPr>
          <w:rFonts w:eastAsia="Calibri"/>
        </w:rPr>
      </w:pPr>
      <w:r w:rsidRPr="00D86BD5">
        <w:rPr>
          <w:rFonts w:eastAsia="Calibri"/>
        </w:rPr>
        <w:t>Δράσεις πληρότητας δεδομένων</w:t>
      </w:r>
    </w:p>
    <w:p w14:paraId="7ABEED18" w14:textId="3D987D4A" w:rsidR="00C6427F" w:rsidRPr="00D86BD5" w:rsidRDefault="00C6427F" w:rsidP="00CD2A7F">
      <w:pPr>
        <w:rPr>
          <w:rFonts w:eastAsia="SimSun"/>
          <w:lang w:val="el-GR"/>
        </w:rPr>
      </w:pPr>
    </w:p>
    <w:p w14:paraId="1E0B4D10" w14:textId="77777777" w:rsidR="00CD2A7F" w:rsidRPr="00D86BD5" w:rsidRDefault="00CD2A7F" w:rsidP="00CD2A7F">
      <w:pPr>
        <w:rPr>
          <w:rFonts w:eastAsia="SimSun"/>
          <w:lang w:val="el-GR"/>
        </w:rPr>
      </w:pPr>
    </w:p>
    <w:p w14:paraId="099ABA2B" w14:textId="77777777" w:rsidR="002B7D7E" w:rsidRPr="00D86BD5" w:rsidRDefault="00DF4927" w:rsidP="00D84329">
      <w:pPr>
        <w:pStyle w:val="50"/>
        <w:numPr>
          <w:ilvl w:val="2"/>
          <w:numId w:val="16"/>
        </w:numPr>
        <w:rPr>
          <w:rFonts w:eastAsia="SimSun" w:cs="Tahoma"/>
          <w:bCs/>
          <w:lang w:val="el-GR"/>
        </w:rPr>
      </w:pPr>
      <w:bookmarkStart w:id="508" w:name="_Toc122685306"/>
      <w:r w:rsidRPr="00D86BD5">
        <w:rPr>
          <w:rFonts w:eastAsia="SimSun" w:cs="Tahoma"/>
          <w:bCs/>
          <w:lang w:val="el-GR"/>
        </w:rPr>
        <w:t>Το Κυβερνητικό Υπολογιστικό Νέφος (</w:t>
      </w:r>
      <w:r w:rsidRPr="00D86BD5">
        <w:rPr>
          <w:rFonts w:eastAsia="SimSun" w:cs="Tahoma"/>
          <w:bCs/>
        </w:rPr>
        <w:t>G</w:t>
      </w:r>
      <w:r w:rsidRPr="00D86BD5">
        <w:rPr>
          <w:rFonts w:eastAsia="SimSun" w:cs="Tahoma"/>
          <w:bCs/>
          <w:lang w:val="el-GR"/>
        </w:rPr>
        <w:t>-</w:t>
      </w:r>
      <w:r w:rsidRPr="00D86BD5">
        <w:rPr>
          <w:rFonts w:eastAsia="SimSun" w:cs="Tahoma"/>
          <w:bCs/>
        </w:rPr>
        <w:t>Cloud</w:t>
      </w:r>
      <w:r w:rsidRPr="00D86BD5">
        <w:rPr>
          <w:rFonts w:eastAsia="SimSun" w:cs="Tahoma"/>
          <w:bCs/>
          <w:lang w:val="el-GR"/>
        </w:rPr>
        <w:t>)</w:t>
      </w:r>
      <w:bookmarkEnd w:id="508"/>
    </w:p>
    <w:p w14:paraId="0FE4AE42" w14:textId="77777777" w:rsidR="006A7951" w:rsidRPr="00D86BD5" w:rsidRDefault="006A7951" w:rsidP="000A6F75">
      <w:pPr>
        <w:pStyle w:val="6"/>
        <w:numPr>
          <w:ilvl w:val="0"/>
          <w:numId w:val="43"/>
        </w:numPr>
        <w:pBdr>
          <w:bottom w:val="none" w:sz="0" w:space="0" w:color="auto"/>
        </w:pBdr>
        <w:ind w:left="2835" w:hanging="250"/>
        <w:rPr>
          <w:rFonts w:eastAsia="SimSun" w:cs="Tahoma"/>
        </w:rPr>
      </w:pPr>
      <w:bookmarkStart w:id="509" w:name="_Toc122685307"/>
      <w:r w:rsidRPr="00D86BD5">
        <w:rPr>
          <w:rFonts w:eastAsia="SimSun" w:cs="Tahoma"/>
        </w:rPr>
        <w:t>Περιγραφή</w:t>
      </w:r>
      <w:bookmarkEnd w:id="509"/>
      <w:r w:rsidRPr="00D86BD5">
        <w:rPr>
          <w:rFonts w:eastAsia="SimSun" w:cs="Tahoma"/>
        </w:rPr>
        <w:t xml:space="preserve"> </w:t>
      </w:r>
    </w:p>
    <w:p w14:paraId="52FDDB03" w14:textId="77777777" w:rsidR="006A7951" w:rsidRPr="00D86BD5" w:rsidRDefault="006A7951" w:rsidP="006A7951">
      <w:pPr>
        <w:rPr>
          <w:rFonts w:eastAsia="SimSun"/>
          <w:lang w:val="el-GR"/>
        </w:rPr>
      </w:pPr>
      <w:r w:rsidRPr="00D86BD5">
        <w:rPr>
          <w:rFonts w:eastAsia="SimSun"/>
          <w:lang w:val="el-GR"/>
        </w:rPr>
        <w:t xml:space="preserve">Το Κυβερνητικό Υπολογιστικό Νέφος G-Cloud, περιλαμβάνει: </w:t>
      </w:r>
    </w:p>
    <w:p w14:paraId="6FC7F567" w14:textId="77777777" w:rsidR="006A7951" w:rsidRPr="00D86BD5" w:rsidRDefault="006A7951" w:rsidP="000A6F75">
      <w:pPr>
        <w:pStyle w:val="aff"/>
        <w:numPr>
          <w:ilvl w:val="0"/>
          <w:numId w:val="39"/>
        </w:numPr>
        <w:spacing w:before="120"/>
        <w:rPr>
          <w:rFonts w:eastAsia="SimSun"/>
          <w:lang w:val="el-GR"/>
        </w:rPr>
      </w:pPr>
      <w:r w:rsidRPr="00D86BD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D86BD5" w:rsidRDefault="006A7951" w:rsidP="000A6F75">
      <w:pPr>
        <w:pStyle w:val="aff"/>
        <w:numPr>
          <w:ilvl w:val="0"/>
          <w:numId w:val="39"/>
        </w:numPr>
        <w:spacing w:before="120"/>
        <w:rPr>
          <w:rFonts w:eastAsia="SimSun"/>
          <w:lang w:val="el-GR"/>
        </w:rPr>
      </w:pPr>
      <w:r w:rsidRPr="00D86BD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D86BD5" w:rsidRDefault="006A7951" w:rsidP="006A7951">
      <w:pPr>
        <w:spacing w:before="120"/>
        <w:rPr>
          <w:rFonts w:eastAsia="SimSun"/>
          <w:lang w:val="el-GR"/>
        </w:rPr>
      </w:pPr>
    </w:p>
    <w:p w14:paraId="7770BBED" w14:textId="77777777" w:rsidR="006A7951" w:rsidRPr="00D86BD5" w:rsidRDefault="006A7951" w:rsidP="000A6F75">
      <w:pPr>
        <w:pStyle w:val="6"/>
        <w:numPr>
          <w:ilvl w:val="0"/>
          <w:numId w:val="43"/>
        </w:numPr>
        <w:pBdr>
          <w:bottom w:val="none" w:sz="0" w:space="0" w:color="auto"/>
        </w:pBdr>
        <w:ind w:left="2977"/>
        <w:rPr>
          <w:rFonts w:eastAsia="SimSun" w:cs="Tahoma"/>
        </w:rPr>
      </w:pPr>
      <w:bookmarkStart w:id="510" w:name="_Toc45706977"/>
      <w:bookmarkStart w:id="511" w:name="_Toc122685308"/>
      <w:r w:rsidRPr="00D86BD5">
        <w:rPr>
          <w:rFonts w:eastAsia="SimSun" w:cs="Tahoma"/>
        </w:rPr>
        <w:t>Παροχές-Οφέλη του Κυβερνητικού Υπολογιστικού Νέφους</w:t>
      </w:r>
      <w:bookmarkEnd w:id="510"/>
      <w:bookmarkEnd w:id="511"/>
    </w:p>
    <w:p w14:paraId="3AE67B3E" w14:textId="77777777" w:rsidR="006A7951" w:rsidRPr="00D86BD5" w:rsidRDefault="006A7951" w:rsidP="006A7951">
      <w:pPr>
        <w:spacing w:before="120"/>
        <w:rPr>
          <w:rFonts w:eastAsia="SimSun"/>
          <w:lang w:val="el-GR"/>
        </w:rPr>
      </w:pPr>
      <w:r w:rsidRPr="00D86BD5">
        <w:rPr>
          <w:rFonts w:eastAsia="SimSun"/>
          <w:lang w:val="el-GR"/>
        </w:rPr>
        <w:t>Το Κυβερνητικό Υπολογιστικό Νέφος G-Cloud παρέχει τα εξής οφέλη:</w:t>
      </w:r>
    </w:p>
    <w:p w14:paraId="3712D503" w14:textId="77777777" w:rsidR="006A7951" w:rsidRPr="00D86BD5" w:rsidRDefault="006A7951" w:rsidP="000A6F75">
      <w:pPr>
        <w:numPr>
          <w:ilvl w:val="0"/>
          <w:numId w:val="41"/>
        </w:numPr>
        <w:spacing w:before="120"/>
        <w:contextualSpacing/>
        <w:rPr>
          <w:rFonts w:eastAsia="SimSun"/>
          <w:lang w:val="el-GR"/>
        </w:rPr>
      </w:pPr>
      <w:r w:rsidRPr="00D86BD5">
        <w:rPr>
          <w:rFonts w:eastAsia="SimSun"/>
          <w:lang w:val="el-GR"/>
        </w:rPr>
        <w:t>Ασφαλή, σύγχρονη υποδομή φιλοξενίας με:</w:t>
      </w:r>
    </w:p>
    <w:p w14:paraId="6882A59C"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Αδιάλειπτη παροχή τροφοδοσίας ηλεκτρικού ρεύματος</w:t>
      </w:r>
    </w:p>
    <w:p w14:paraId="7718437C"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Επαρκή και αδιάλειπτο κλιματισμό</w:t>
      </w:r>
    </w:p>
    <w:p w14:paraId="78E1E8E0"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lastRenderedPageBreak/>
        <w:t>Πρόσβαση στο διαδίκτυο με επαρκές εύρος ζώνης (μεγαλύτερο του 1Gbps αν απαιτηθεί) μέσω του δικτύου ΣΥΖΕΥΞΙΣ</w:t>
      </w:r>
    </w:p>
    <w:p w14:paraId="0DAFCAE5" w14:textId="77777777" w:rsidR="006A7951" w:rsidRPr="00D86BD5" w:rsidRDefault="006A7951" w:rsidP="000A6F75">
      <w:pPr>
        <w:numPr>
          <w:ilvl w:val="1"/>
          <w:numId w:val="42"/>
        </w:numPr>
        <w:spacing w:before="120"/>
        <w:ind w:left="709" w:hanging="283"/>
        <w:contextualSpacing/>
        <w:rPr>
          <w:rFonts w:eastAsia="SimSun"/>
          <w:lang w:val="en-US"/>
        </w:rPr>
      </w:pPr>
      <w:r w:rsidRPr="00D86BD5">
        <w:rPr>
          <w:rFonts w:eastAsia="SimSun"/>
          <w:lang w:val="en-US"/>
        </w:rPr>
        <w:t xml:space="preserve">Load Balancer </w:t>
      </w:r>
      <w:r w:rsidRPr="00D86BD5">
        <w:rPr>
          <w:rFonts w:eastAsia="SimSun"/>
          <w:lang w:val="el-GR"/>
        </w:rPr>
        <w:t>και</w:t>
      </w:r>
      <w:r w:rsidRPr="00D86BD5">
        <w:rPr>
          <w:rFonts w:eastAsia="SimSun"/>
          <w:lang w:val="en-US"/>
        </w:rPr>
        <w:t xml:space="preserve"> SSL Offloaders/Accelerators</w:t>
      </w:r>
    </w:p>
    <w:p w14:paraId="2C076DDD"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D86BD5" w:rsidRDefault="006A7951" w:rsidP="006A7951">
      <w:pPr>
        <w:spacing w:before="120"/>
        <w:ind w:left="360"/>
        <w:contextualSpacing/>
        <w:rPr>
          <w:rFonts w:eastAsia="SimSun"/>
          <w:lang w:val="el-GR"/>
        </w:rPr>
      </w:pPr>
    </w:p>
    <w:p w14:paraId="3E960DC6" w14:textId="77777777" w:rsidR="006A7951" w:rsidRPr="00D86BD5" w:rsidRDefault="006A7951" w:rsidP="000A6F75">
      <w:pPr>
        <w:numPr>
          <w:ilvl w:val="0"/>
          <w:numId w:val="41"/>
        </w:numPr>
        <w:spacing w:before="120"/>
        <w:contextualSpacing/>
        <w:rPr>
          <w:rFonts w:eastAsia="SimSun"/>
          <w:lang w:val="el-GR"/>
        </w:rPr>
      </w:pPr>
      <w:r w:rsidRPr="00D86BD5">
        <w:rPr>
          <w:rFonts w:eastAsia="SimSun"/>
          <w:lang w:val="el-GR"/>
        </w:rPr>
        <w:t>Εύκολη, ασφαλή και απρόσκοπτη πρόσβαση και διαχείριση συστημάτων με:</w:t>
      </w:r>
    </w:p>
    <w:p w14:paraId="1D9B370E"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 xml:space="preserve">Λογισμικό Εικονικοποιήσης vmWare eSXI </w:t>
      </w:r>
    </w:p>
    <w:p w14:paraId="669BCA8F"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Λογισμικό Διαχείρισης Εικονικών μηχανών vmWare vCenter</w:t>
      </w:r>
    </w:p>
    <w:p w14:paraId="01B6ABD1"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 xml:space="preserve">Role-Based πρόσβαση στους πιστοποιημένους χρήστες του εκάστοτε συστήματος </w:t>
      </w:r>
    </w:p>
    <w:p w14:paraId="57EA1890"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Λογισμικό παρακολούθησης της καλής λειτουργίας των εικονικών μηχανών.</w:t>
      </w:r>
    </w:p>
    <w:p w14:paraId="4ABD2986"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D86BD5" w:rsidRDefault="006A7951" w:rsidP="000A6F75">
      <w:pPr>
        <w:numPr>
          <w:ilvl w:val="1"/>
          <w:numId w:val="42"/>
        </w:numPr>
        <w:spacing w:before="120"/>
        <w:ind w:left="709" w:hanging="283"/>
        <w:contextualSpacing/>
        <w:rPr>
          <w:rFonts w:eastAsia="SimSun"/>
          <w:lang w:val="en-US"/>
        </w:rPr>
      </w:pPr>
      <w:r w:rsidRPr="00D86BD5">
        <w:rPr>
          <w:rFonts w:eastAsia="SimSun"/>
          <w:lang w:val="en-US"/>
        </w:rPr>
        <w:t xml:space="preserve">vmWare High Availability </w:t>
      </w:r>
      <w:r w:rsidRPr="00D86BD5">
        <w:rPr>
          <w:rFonts w:eastAsia="SimSun"/>
          <w:lang w:val="el-GR"/>
        </w:rPr>
        <w:t>και</w:t>
      </w:r>
      <w:r w:rsidRPr="00D86BD5">
        <w:rPr>
          <w:rFonts w:eastAsia="SimSun"/>
          <w:lang w:val="en-US"/>
        </w:rPr>
        <w:t xml:space="preserve"> DRS </w:t>
      </w:r>
      <w:r w:rsidRPr="00D86BD5">
        <w:rPr>
          <w:rFonts w:eastAsia="SimSun"/>
          <w:lang w:val="el-GR"/>
        </w:rPr>
        <w:t>σε</w:t>
      </w:r>
      <w:r w:rsidRPr="00D86BD5">
        <w:rPr>
          <w:rFonts w:eastAsia="SimSun"/>
          <w:lang w:val="en-US"/>
        </w:rPr>
        <w:t xml:space="preserve"> </w:t>
      </w:r>
      <w:r w:rsidRPr="00D86BD5">
        <w:rPr>
          <w:rFonts w:eastAsia="SimSun"/>
          <w:lang w:val="el-GR"/>
        </w:rPr>
        <w:t>κάθε</w:t>
      </w:r>
      <w:r w:rsidRPr="00D86BD5">
        <w:rPr>
          <w:rFonts w:eastAsia="SimSun"/>
          <w:lang w:val="en-US"/>
        </w:rPr>
        <w:t xml:space="preserve"> cluster</w:t>
      </w:r>
    </w:p>
    <w:p w14:paraId="496E61DF"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Αυτοματοποιημένη λήψη αντιγράφων ασφαλείας βάσει schedule (πολιτικής backup)</w:t>
      </w:r>
    </w:p>
    <w:p w14:paraId="2AAD87EC"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Αυτοματοποιημένη παρακολούθηση εικονικών Assets</w:t>
      </w:r>
    </w:p>
    <w:p w14:paraId="5E442F64"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Χρήση vApps για οργάνωση power on/power off διαδικασιών σύνθετων συστημάτων</w:t>
      </w:r>
    </w:p>
    <w:p w14:paraId="78DAF42E"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D86BD5" w:rsidRDefault="006A7951" w:rsidP="000A6F75">
      <w:pPr>
        <w:numPr>
          <w:ilvl w:val="1"/>
          <w:numId w:val="42"/>
        </w:numPr>
        <w:spacing w:before="120"/>
        <w:ind w:left="709" w:hanging="283"/>
        <w:contextualSpacing/>
        <w:rPr>
          <w:rFonts w:eastAsia="SimSun"/>
          <w:lang w:val="el-GR"/>
        </w:rPr>
      </w:pPr>
      <w:r w:rsidRPr="00D86BD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D86BD5" w:rsidRDefault="006A7951" w:rsidP="006A7951">
      <w:pPr>
        <w:spacing w:before="120"/>
        <w:rPr>
          <w:lang w:val="el-GR"/>
        </w:rPr>
      </w:pPr>
    </w:p>
    <w:p w14:paraId="4FE34F1E" w14:textId="77777777" w:rsidR="006A7951" w:rsidRPr="00D86BD5" w:rsidRDefault="006A7951" w:rsidP="006A7951">
      <w:pPr>
        <w:spacing w:before="120"/>
        <w:rPr>
          <w:lang w:val="el-GR"/>
        </w:rPr>
      </w:pPr>
      <w:r w:rsidRPr="00D86BD5">
        <w:rPr>
          <w:lang w:val="el-GR"/>
        </w:rPr>
        <w:t>Επιπρόσθετα, αν είναι επιθυμητό, το Κυβερνητικό Υπολογιστικό Νέφος μπορεί να προσφέρει:</w:t>
      </w:r>
    </w:p>
    <w:p w14:paraId="5E5F2403" w14:textId="77777777" w:rsidR="006A7951" w:rsidRPr="00D86BD5" w:rsidRDefault="006A7951" w:rsidP="000A6F75">
      <w:pPr>
        <w:numPr>
          <w:ilvl w:val="0"/>
          <w:numId w:val="40"/>
        </w:numPr>
        <w:spacing w:before="120"/>
        <w:contextualSpacing/>
        <w:rPr>
          <w:lang w:val="el-GR"/>
        </w:rPr>
      </w:pPr>
      <w:r w:rsidRPr="00D86BD5">
        <w:rPr>
          <w:lang w:val="el-GR"/>
        </w:rPr>
        <w:t xml:space="preserve">Αυτοδιαχειριζόμενο </w:t>
      </w:r>
      <w:r w:rsidRPr="00D86BD5">
        <w:t>Virtual</w:t>
      </w:r>
      <w:r w:rsidRPr="00D86BD5">
        <w:rPr>
          <w:lang w:val="el-GR"/>
        </w:rPr>
        <w:t xml:space="preserve"> </w:t>
      </w:r>
      <w:r w:rsidRPr="00D86BD5">
        <w:t>Firewall</w:t>
      </w:r>
      <w:r w:rsidRPr="00D86BD5">
        <w:rPr>
          <w:lang w:val="el-GR"/>
        </w:rPr>
        <w:t xml:space="preserve"> για παραμετροποίηση από τους διαχειριστές του φιλοξενούμενου συστήματος.</w:t>
      </w:r>
    </w:p>
    <w:p w14:paraId="02F5796F" w14:textId="77777777" w:rsidR="006A7951" w:rsidRPr="00D86BD5" w:rsidRDefault="006A7951" w:rsidP="000A6F75">
      <w:pPr>
        <w:numPr>
          <w:ilvl w:val="0"/>
          <w:numId w:val="40"/>
        </w:numPr>
        <w:spacing w:before="120"/>
        <w:contextualSpacing/>
        <w:rPr>
          <w:lang w:val="el-GR"/>
        </w:rPr>
      </w:pPr>
      <w:r w:rsidRPr="00D86BD5">
        <w:rPr>
          <w:lang w:val="el-GR"/>
        </w:rPr>
        <w:t xml:space="preserve">Διακριτή παραμετροποίηση </w:t>
      </w:r>
      <w:r w:rsidRPr="00D86BD5">
        <w:t>IPS</w:t>
      </w:r>
      <w:r w:rsidRPr="00D86BD5">
        <w:rPr>
          <w:lang w:val="el-GR"/>
        </w:rPr>
        <w:t>/</w:t>
      </w:r>
      <w:r w:rsidRPr="00D86BD5">
        <w:t>IDS</w:t>
      </w:r>
      <w:r w:rsidRPr="00D86BD5">
        <w:rPr>
          <w:lang w:val="el-GR"/>
        </w:rPr>
        <w:t xml:space="preserve"> για πλήρη συμμόρφωση με την μελέτη ασφαλείας του φιλοξενούμενου έργου</w:t>
      </w:r>
    </w:p>
    <w:p w14:paraId="1E4051D8" w14:textId="77777777" w:rsidR="006A7951" w:rsidRPr="00D86BD5" w:rsidRDefault="006A7951" w:rsidP="000A6F75">
      <w:pPr>
        <w:numPr>
          <w:ilvl w:val="0"/>
          <w:numId w:val="40"/>
        </w:numPr>
        <w:spacing w:before="120"/>
        <w:contextualSpacing/>
        <w:rPr>
          <w:lang w:val="en-US"/>
        </w:rPr>
      </w:pPr>
      <w:r w:rsidRPr="00D86BD5">
        <w:rPr>
          <w:lang w:val="el-GR"/>
        </w:rPr>
        <w:t>Εκχώρηση</w:t>
      </w:r>
      <w:r w:rsidRPr="00D86BD5">
        <w:rPr>
          <w:lang w:val="en-US"/>
        </w:rPr>
        <w:t xml:space="preserve"> </w:t>
      </w:r>
      <w:r w:rsidRPr="00D86BD5">
        <w:rPr>
          <w:lang w:val="el-GR"/>
        </w:rPr>
        <w:t>δυνατότητας</w:t>
      </w:r>
      <w:r w:rsidRPr="00D86BD5">
        <w:rPr>
          <w:lang w:val="en-US"/>
        </w:rPr>
        <w:t xml:space="preserve"> </w:t>
      </w:r>
      <w:r w:rsidRPr="00D86BD5">
        <w:t>backup on demand/snapshot on demand.</w:t>
      </w:r>
    </w:p>
    <w:p w14:paraId="24909FFE" w14:textId="77777777" w:rsidR="006A7951" w:rsidRPr="00D86BD5" w:rsidRDefault="006A7951" w:rsidP="000A6F75">
      <w:pPr>
        <w:numPr>
          <w:ilvl w:val="0"/>
          <w:numId w:val="40"/>
        </w:numPr>
        <w:spacing w:before="120"/>
        <w:contextualSpacing/>
        <w:rPr>
          <w:lang w:val="el-GR"/>
        </w:rPr>
      </w:pPr>
      <w:r w:rsidRPr="00D86BD5">
        <w:rPr>
          <w:lang w:val="el-GR"/>
        </w:rPr>
        <w:t xml:space="preserve">Καταγραφή πρόσβασης διαχειριστών και διαχειριστικών ενεργειών σε απομακρυσμένους </w:t>
      </w:r>
      <w:r w:rsidRPr="00D86BD5">
        <w:t>syslog</w:t>
      </w:r>
      <w:r w:rsidRPr="00D86BD5">
        <w:rPr>
          <w:lang w:val="el-GR"/>
        </w:rPr>
        <w:t xml:space="preserve"> </w:t>
      </w:r>
      <w:r w:rsidRPr="00D86BD5">
        <w:t>servers</w:t>
      </w:r>
      <w:r w:rsidRPr="00D86BD5">
        <w:rPr>
          <w:lang w:val="el-GR"/>
        </w:rPr>
        <w:t>.</w:t>
      </w:r>
    </w:p>
    <w:p w14:paraId="5B56998E" w14:textId="77777777" w:rsidR="006A7951" w:rsidRPr="00D86BD5" w:rsidRDefault="006A7951" w:rsidP="000A6F75">
      <w:pPr>
        <w:numPr>
          <w:ilvl w:val="0"/>
          <w:numId w:val="40"/>
        </w:numPr>
        <w:spacing w:before="120"/>
        <w:contextualSpacing/>
        <w:rPr>
          <w:rFonts w:eastAsia="SimSun"/>
          <w:lang w:val="en-US"/>
        </w:rPr>
      </w:pPr>
      <w:r w:rsidRPr="00D86BD5">
        <w:rPr>
          <w:rFonts w:eastAsia="SimSun"/>
          <w:lang w:val="en-US"/>
        </w:rPr>
        <w:t xml:space="preserve">Self Service Portal </w:t>
      </w:r>
      <w:r w:rsidRPr="00D86BD5">
        <w:rPr>
          <w:rFonts w:eastAsia="SimSun"/>
          <w:lang w:val="el-GR"/>
        </w:rPr>
        <w:t>για</w:t>
      </w:r>
      <w:r w:rsidRPr="00D86BD5">
        <w:rPr>
          <w:rFonts w:eastAsia="SimSun"/>
          <w:lang w:val="en-US"/>
        </w:rPr>
        <w:t xml:space="preserve"> VM Provisioning </w:t>
      </w:r>
      <w:r w:rsidRPr="00D86BD5">
        <w:rPr>
          <w:rFonts w:eastAsia="SimSun"/>
          <w:lang w:val="el-GR"/>
        </w:rPr>
        <w:t>μέσω</w:t>
      </w:r>
      <w:r w:rsidRPr="00D86BD5">
        <w:rPr>
          <w:rFonts w:eastAsia="SimSun"/>
          <w:lang w:val="en-US"/>
        </w:rPr>
        <w:t xml:space="preserve"> Service Catalog </w:t>
      </w:r>
      <w:r w:rsidRPr="00D86BD5">
        <w:rPr>
          <w:rFonts w:eastAsia="SimSun"/>
          <w:lang w:val="el-GR"/>
        </w:rPr>
        <w:t>στο</w:t>
      </w:r>
      <w:r w:rsidRPr="00D86BD5">
        <w:rPr>
          <w:rFonts w:eastAsia="SimSun"/>
          <w:lang w:val="en-US"/>
        </w:rPr>
        <w:t xml:space="preserve"> Public Cloud </w:t>
      </w:r>
      <w:r w:rsidRPr="00D86BD5">
        <w:rPr>
          <w:rFonts w:eastAsia="SimSun"/>
          <w:lang w:val="el-GR"/>
        </w:rPr>
        <w:t>για</w:t>
      </w:r>
      <w:r w:rsidRPr="00D86BD5">
        <w:rPr>
          <w:rFonts w:eastAsia="SimSun"/>
          <w:lang w:val="en-US"/>
        </w:rPr>
        <w:t xml:space="preserve"> </w:t>
      </w:r>
      <w:r w:rsidRPr="00D86BD5">
        <w:rPr>
          <w:rFonts w:eastAsia="SimSun"/>
          <w:lang w:val="el-GR"/>
        </w:rPr>
        <w:t>ε</w:t>
      </w:r>
      <w:r w:rsidRPr="00D86BD5">
        <w:rPr>
          <w:rFonts w:eastAsia="SimSun"/>
          <w:lang w:val="en-US"/>
        </w:rPr>
        <w:t>κτ</w:t>
      </w:r>
      <w:r w:rsidRPr="00D86BD5">
        <w:rPr>
          <w:rFonts w:eastAsia="SimSun"/>
          <w:lang w:val="el-GR"/>
        </w:rPr>
        <w:t>έλεση</w:t>
      </w:r>
      <w:r w:rsidRPr="00D86BD5">
        <w:rPr>
          <w:rFonts w:eastAsia="SimSun"/>
          <w:lang w:val="en-US"/>
        </w:rPr>
        <w:t xml:space="preserve"> </w:t>
      </w:r>
      <w:r w:rsidRPr="00D86BD5">
        <w:rPr>
          <w:rFonts w:eastAsia="SimSun"/>
          <w:lang w:val="el-GR"/>
        </w:rPr>
        <w:t>δοκιμών</w:t>
      </w:r>
      <w:r w:rsidRPr="00D86BD5">
        <w:rPr>
          <w:rFonts w:eastAsia="SimSun"/>
          <w:lang w:val="en-US"/>
        </w:rPr>
        <w:t>/</w:t>
      </w:r>
      <w:r w:rsidRPr="00D86BD5">
        <w:rPr>
          <w:rFonts w:eastAsia="SimSun"/>
          <w:lang w:val="el-GR"/>
        </w:rPr>
        <w:t>εκπαίδευση</w:t>
      </w:r>
    </w:p>
    <w:p w14:paraId="244DC4F7" w14:textId="77777777" w:rsidR="006A7951" w:rsidRPr="00D86BD5" w:rsidRDefault="006A7951" w:rsidP="000A6F75">
      <w:pPr>
        <w:numPr>
          <w:ilvl w:val="0"/>
          <w:numId w:val="40"/>
        </w:numPr>
        <w:spacing w:before="120"/>
        <w:contextualSpacing/>
        <w:rPr>
          <w:rFonts w:eastAsia="SimSun"/>
          <w:lang w:val="el-GR"/>
        </w:rPr>
      </w:pPr>
      <w:r w:rsidRPr="00D86BD5">
        <w:rPr>
          <w:rFonts w:eastAsia="SimSun"/>
          <w:lang w:val="el-GR"/>
        </w:rPr>
        <w:t>Μεταφορά αντιγράφων ασφαλείας εκτός υποδομής σε κασέτες με ισχυρή κρυπτογράφηση</w:t>
      </w:r>
    </w:p>
    <w:p w14:paraId="5689EC2E" w14:textId="77777777" w:rsidR="006A7951" w:rsidRPr="00D86BD5" w:rsidRDefault="006A7951" w:rsidP="000A6F75">
      <w:pPr>
        <w:numPr>
          <w:ilvl w:val="0"/>
          <w:numId w:val="40"/>
        </w:numPr>
        <w:spacing w:before="120"/>
        <w:contextualSpacing/>
        <w:rPr>
          <w:rFonts w:eastAsia="SimSun"/>
          <w:lang w:val="el-GR"/>
        </w:rPr>
      </w:pPr>
      <w:r w:rsidRPr="00D86BD5">
        <w:rPr>
          <w:rFonts w:eastAsia="SimSun"/>
        </w:rPr>
        <w:t>IPSEC</w:t>
      </w:r>
      <w:r w:rsidRPr="00D86BD5">
        <w:rPr>
          <w:rFonts w:eastAsia="SimSun"/>
          <w:lang w:val="el-GR"/>
        </w:rPr>
        <w:t xml:space="preserve"> </w:t>
      </w:r>
      <w:r w:rsidRPr="00D86BD5">
        <w:rPr>
          <w:rFonts w:eastAsia="SimSun"/>
        </w:rPr>
        <w:t>end</w:t>
      </w:r>
      <w:r w:rsidRPr="00D86BD5">
        <w:rPr>
          <w:rFonts w:eastAsia="SimSun"/>
          <w:lang w:val="el-GR"/>
        </w:rPr>
        <w:t>-</w:t>
      </w:r>
      <w:r w:rsidRPr="00D86BD5">
        <w:rPr>
          <w:rFonts w:eastAsia="SimSun"/>
        </w:rPr>
        <w:t>to</w:t>
      </w:r>
      <w:r w:rsidRPr="00D86BD5">
        <w:rPr>
          <w:rFonts w:eastAsia="SimSun"/>
          <w:lang w:val="el-GR"/>
        </w:rPr>
        <w:t>-</w:t>
      </w:r>
      <w:r w:rsidRPr="00D86BD5">
        <w:rPr>
          <w:rFonts w:eastAsia="SimSun"/>
        </w:rPr>
        <w:t>end</w:t>
      </w:r>
      <w:r w:rsidRPr="00D86BD5">
        <w:rPr>
          <w:rFonts w:eastAsia="SimSun"/>
          <w:lang w:val="el-GR"/>
        </w:rPr>
        <w:t xml:space="preserve"> </w:t>
      </w:r>
      <w:r w:rsidRPr="00D86BD5">
        <w:rPr>
          <w:rFonts w:eastAsia="SimSun"/>
        </w:rPr>
        <w:t>tunnelling</w:t>
      </w:r>
      <w:r w:rsidRPr="00D86BD5">
        <w:rPr>
          <w:rFonts w:eastAsia="SimSun"/>
          <w:lang w:val="el-GR"/>
        </w:rPr>
        <w:t xml:space="preserve"> για δημιουργία </w:t>
      </w:r>
      <w:r w:rsidRPr="00D86BD5">
        <w:rPr>
          <w:rFonts w:eastAsia="SimSun"/>
        </w:rPr>
        <w:t>WAN</w:t>
      </w:r>
      <w:r w:rsidRPr="00D86BD5">
        <w:rPr>
          <w:rFonts w:eastAsia="SimSun"/>
          <w:lang w:val="el-GR"/>
        </w:rPr>
        <w:t xml:space="preserve"> με τρίτα συστήματα</w:t>
      </w:r>
    </w:p>
    <w:p w14:paraId="04368040" w14:textId="77777777" w:rsidR="006A7951" w:rsidRPr="00D86BD5" w:rsidRDefault="006A7951" w:rsidP="00F82A8D">
      <w:pPr>
        <w:spacing w:before="120"/>
        <w:ind w:left="720"/>
        <w:contextualSpacing/>
        <w:rPr>
          <w:lang w:val="el-GR"/>
        </w:rPr>
      </w:pPr>
    </w:p>
    <w:p w14:paraId="4A2F4E45" w14:textId="69B56742" w:rsidR="000C6CF7" w:rsidRPr="00D86BD5" w:rsidRDefault="006A7951" w:rsidP="002B7FDB">
      <w:pPr>
        <w:spacing w:before="120"/>
        <w:rPr>
          <w:rFonts w:eastAsia="SimSun"/>
          <w:lang w:val="el-GR"/>
        </w:rPr>
      </w:pPr>
      <w:r w:rsidRPr="00D86BD5">
        <w:rPr>
          <w:lang w:val="el-GR"/>
        </w:rPr>
        <w:t xml:space="preserve">Περισσότερες πληροφορίες για το Κυβερνητικό Υπολογιστικό Νέφος (G-Cloud) μπορούν να αναζητηθούν στην ιστοσελίδα </w:t>
      </w:r>
      <w:hyperlink r:id="rId28" w:history="1">
        <w:r w:rsidRPr="00D86BD5">
          <w:rPr>
            <w:rStyle w:val="-"/>
            <w:lang w:val="el-GR"/>
          </w:rPr>
          <w:t>https://www.gsis.gr/dimosia-dioikisi/G-Cloud</w:t>
        </w:r>
      </w:hyperlink>
      <w:r w:rsidRPr="00D86BD5">
        <w:rPr>
          <w:lang w:val="el-GR"/>
        </w:rPr>
        <w:t>.</w:t>
      </w:r>
      <w:r w:rsidR="000C6CF7" w:rsidRPr="00D86BD5">
        <w:rPr>
          <w:rFonts w:eastAsia="SimSun"/>
          <w:lang w:val="el-GR"/>
        </w:rPr>
        <w:br w:type="page"/>
      </w:r>
    </w:p>
    <w:p w14:paraId="13DA97C4" w14:textId="77777777" w:rsidR="00556A23" w:rsidRPr="00D86BD5" w:rsidRDefault="00556A23" w:rsidP="00D84329">
      <w:pPr>
        <w:pStyle w:val="30"/>
        <w:numPr>
          <w:ilvl w:val="0"/>
          <w:numId w:val="24"/>
        </w:numPr>
        <w:rPr>
          <w:rFonts w:cs="Tahoma"/>
          <w:lang w:val="el-GR"/>
        </w:rPr>
      </w:pPr>
      <w:bookmarkStart w:id="512" w:name="_Ref40953149"/>
      <w:bookmarkStart w:id="513" w:name="_Toc97194338"/>
      <w:bookmarkStart w:id="514" w:name="_Toc97194472"/>
      <w:bookmarkStart w:id="515" w:name="_Ref121742805"/>
      <w:bookmarkStart w:id="516" w:name="_Ref121742810"/>
      <w:bookmarkStart w:id="517" w:name="_Ref121742816"/>
      <w:bookmarkStart w:id="518" w:name="_Ref121743335"/>
      <w:bookmarkStart w:id="519" w:name="_Toc122685309"/>
      <w:r w:rsidRPr="00D86BD5">
        <w:rPr>
          <w:rFonts w:cs="Tahoma"/>
          <w:lang w:val="el-GR"/>
        </w:rPr>
        <w:lastRenderedPageBreak/>
        <w:t>Π</w:t>
      </w:r>
      <w:r w:rsidR="00A22261" w:rsidRPr="00D86BD5">
        <w:rPr>
          <w:rFonts w:cs="Tahoma"/>
          <w:lang w:val="el-GR"/>
        </w:rPr>
        <w:t xml:space="preserve">εριγραφή </w:t>
      </w:r>
      <w:r w:rsidRPr="00D86BD5">
        <w:rPr>
          <w:rFonts w:cs="Tahoma"/>
          <w:lang w:val="el-GR"/>
        </w:rPr>
        <w:t>Φ</w:t>
      </w:r>
      <w:r w:rsidR="00A22261" w:rsidRPr="00D86BD5">
        <w:rPr>
          <w:rFonts w:cs="Tahoma"/>
          <w:lang w:val="el-GR"/>
        </w:rPr>
        <w:t xml:space="preserve">υσικού Αντικειμένου της </w:t>
      </w:r>
      <w:r w:rsidRPr="00D86BD5">
        <w:rPr>
          <w:rFonts w:cs="Tahoma"/>
          <w:lang w:val="el-GR"/>
        </w:rPr>
        <w:t>Σ</w:t>
      </w:r>
      <w:bookmarkEnd w:id="512"/>
      <w:r w:rsidR="00A22261" w:rsidRPr="00D86BD5">
        <w:rPr>
          <w:rFonts w:cs="Tahoma"/>
          <w:lang w:val="el-GR"/>
        </w:rPr>
        <w:t>ύμβασης</w:t>
      </w:r>
      <w:bookmarkEnd w:id="513"/>
      <w:bookmarkEnd w:id="514"/>
      <w:bookmarkEnd w:id="515"/>
      <w:bookmarkEnd w:id="516"/>
      <w:bookmarkEnd w:id="517"/>
      <w:bookmarkEnd w:id="518"/>
      <w:bookmarkEnd w:id="519"/>
    </w:p>
    <w:p w14:paraId="6A219BC0" w14:textId="656A4BF7" w:rsidR="00BD0298" w:rsidRDefault="00BD0298" w:rsidP="00D84329">
      <w:pPr>
        <w:pStyle w:val="40"/>
        <w:numPr>
          <w:ilvl w:val="1"/>
          <w:numId w:val="24"/>
        </w:numPr>
        <w:ind w:hanging="306"/>
        <w:rPr>
          <w:rFonts w:cs="Tahoma"/>
          <w:szCs w:val="22"/>
          <w:lang w:val="el-GR"/>
        </w:rPr>
      </w:pPr>
      <w:bookmarkStart w:id="520" w:name="_Toc97195373"/>
      <w:bookmarkStart w:id="521" w:name="_Toc97195542"/>
      <w:bookmarkStart w:id="522" w:name="_Toc97194339"/>
      <w:bookmarkStart w:id="523" w:name="_Ref97199271"/>
      <w:bookmarkStart w:id="524" w:name="_Toc122685310"/>
      <w:bookmarkEnd w:id="520"/>
      <w:bookmarkEnd w:id="521"/>
      <w:r w:rsidRPr="00D86BD5">
        <w:rPr>
          <w:rFonts w:cs="Tahoma"/>
          <w:szCs w:val="22"/>
          <w:lang w:val="el-GR"/>
        </w:rPr>
        <w:t>Α</w:t>
      </w:r>
      <w:r w:rsidR="00B256BC" w:rsidRPr="00D86BD5">
        <w:rPr>
          <w:rFonts w:cs="Tahoma"/>
          <w:szCs w:val="22"/>
          <w:lang w:val="el-GR"/>
        </w:rPr>
        <w:t xml:space="preserve">ντικείμενο της </w:t>
      </w:r>
      <w:r w:rsidRPr="00D86BD5">
        <w:rPr>
          <w:rFonts w:cs="Tahoma"/>
          <w:szCs w:val="22"/>
          <w:lang w:val="el-GR"/>
        </w:rPr>
        <w:t>Σ</w:t>
      </w:r>
      <w:r w:rsidR="00B256BC" w:rsidRPr="00D86BD5">
        <w:rPr>
          <w:rFonts w:cs="Tahoma"/>
          <w:szCs w:val="22"/>
          <w:lang w:val="el-GR"/>
        </w:rPr>
        <w:t>ύμβασης</w:t>
      </w:r>
      <w:bookmarkEnd w:id="522"/>
      <w:bookmarkEnd w:id="523"/>
      <w:bookmarkEnd w:id="524"/>
      <w:r w:rsidR="00B256BC" w:rsidRPr="00D86BD5">
        <w:rPr>
          <w:rFonts w:cs="Tahoma"/>
          <w:szCs w:val="22"/>
          <w:lang w:val="el-GR"/>
        </w:rPr>
        <w:t xml:space="preserve"> </w:t>
      </w:r>
    </w:p>
    <w:p w14:paraId="0E642846" w14:textId="77777777" w:rsidR="00A82C1F" w:rsidRPr="00230716" w:rsidRDefault="00A82C1F" w:rsidP="00A82C1F">
      <w:pPr>
        <w:spacing w:line="276" w:lineRule="auto"/>
        <w:rPr>
          <w:lang w:val="el-GR"/>
        </w:rPr>
      </w:pPr>
      <w:r w:rsidRPr="00230716">
        <w:rPr>
          <w:lang w:val="el-GR"/>
        </w:rPr>
        <w:t>Στο πλαίσιο του έργου ο Ανάδοχος αναλαμβάνει την υποχρέωση να προβεί στις παρακάτω ενέργειες:</w:t>
      </w:r>
    </w:p>
    <w:p w14:paraId="3369BFA6" w14:textId="77777777" w:rsidR="00A82C1F" w:rsidRPr="00E3202F" w:rsidRDefault="00A82C1F" w:rsidP="000A6F75">
      <w:pPr>
        <w:pStyle w:val="aff"/>
        <w:numPr>
          <w:ilvl w:val="0"/>
          <w:numId w:val="102"/>
        </w:numPr>
        <w:spacing w:line="276" w:lineRule="auto"/>
        <w:rPr>
          <w:rFonts w:eastAsia="Calibri"/>
          <w:lang w:val="el-GR"/>
        </w:rPr>
      </w:pPr>
      <w:r w:rsidRPr="00E3202F">
        <w:rPr>
          <w:rFonts w:eastAsia="Calibri"/>
          <w:lang w:val="el-GR"/>
        </w:rPr>
        <w:t>Την ανάλυση των απαιτήσεων του έργου</w:t>
      </w:r>
    </w:p>
    <w:p w14:paraId="7AEA224F" w14:textId="77777777" w:rsidR="00A82C1F" w:rsidRPr="00230716" w:rsidRDefault="00A82C1F" w:rsidP="00A82C1F">
      <w:pPr>
        <w:spacing w:line="276" w:lineRule="auto"/>
        <w:rPr>
          <w:rFonts w:eastAsia="Calibri"/>
          <w:lang w:val="el-GR"/>
        </w:rPr>
      </w:pPr>
      <w:r>
        <w:rPr>
          <w:rFonts w:eastAsia="Calibri"/>
          <w:lang w:val="el-GR"/>
        </w:rPr>
        <w:tab/>
      </w:r>
      <w:r w:rsidRPr="00230716">
        <w:rPr>
          <w:rFonts w:eastAsia="Calibri"/>
          <w:lang w:val="el-GR"/>
        </w:rPr>
        <w:t xml:space="preserve">Ο Ανάδοχος λαμβάνοντας υπόψη το Επιχειρησιακό και λειτουργικό μοντέλο, καθώς και το  </w:t>
      </w:r>
      <w:r>
        <w:rPr>
          <w:rFonts w:eastAsia="Calibri"/>
          <w:lang w:val="el-GR"/>
        </w:rPr>
        <w:tab/>
      </w:r>
      <w:r w:rsidRPr="00230716">
        <w:rPr>
          <w:rFonts w:eastAsia="Calibri"/>
          <w:lang w:val="el-GR"/>
        </w:rPr>
        <w:t xml:space="preserve">περιβάλλον λειτουργίας (υποδομές και εφαρμογές) του υφιστάμενου συστήματος θα πρέπει  </w:t>
      </w:r>
      <w:r>
        <w:rPr>
          <w:rFonts w:eastAsia="Calibri"/>
          <w:lang w:val="el-GR"/>
        </w:rPr>
        <w:tab/>
      </w:r>
      <w:r w:rsidRPr="00230716">
        <w:rPr>
          <w:rFonts w:eastAsia="Calibri"/>
          <w:lang w:val="el-GR"/>
        </w:rPr>
        <w:t>κατ΄ ελάχιστον:</w:t>
      </w:r>
    </w:p>
    <w:p w14:paraId="03333D32" w14:textId="77777777" w:rsidR="00A82C1F" w:rsidRPr="00E3202F" w:rsidRDefault="00A82C1F" w:rsidP="000A6F75">
      <w:pPr>
        <w:pStyle w:val="aff"/>
        <w:numPr>
          <w:ilvl w:val="0"/>
          <w:numId w:val="103"/>
        </w:numPr>
        <w:spacing w:line="276" w:lineRule="auto"/>
        <w:rPr>
          <w:rFonts w:eastAsia="Calibri"/>
          <w:lang w:val="el-GR"/>
        </w:rPr>
      </w:pPr>
      <w:r w:rsidRPr="00E3202F">
        <w:rPr>
          <w:rFonts w:eastAsia="Calibri"/>
          <w:lang w:val="el-GR"/>
        </w:rPr>
        <w:t>Να αποτυπώσει συγκεκριμένα την υφιστάμενη κατάσταση του έργου</w:t>
      </w:r>
    </w:p>
    <w:p w14:paraId="5FBF4A74" w14:textId="77777777" w:rsidR="00A82C1F" w:rsidRPr="00E3202F" w:rsidRDefault="00A82C1F" w:rsidP="000A6F75">
      <w:pPr>
        <w:pStyle w:val="aff"/>
        <w:numPr>
          <w:ilvl w:val="0"/>
          <w:numId w:val="103"/>
        </w:numPr>
        <w:spacing w:line="276" w:lineRule="auto"/>
        <w:rPr>
          <w:rFonts w:eastAsia="Calibri"/>
          <w:lang w:val="el-GR"/>
        </w:rPr>
      </w:pPr>
      <w:r w:rsidRPr="00E3202F">
        <w:rPr>
          <w:rFonts w:eastAsia="Calibri"/>
          <w:lang w:val="el-GR"/>
        </w:rPr>
        <w:t>Να οριστικοποιήσει τις επιχειρησιακές, λειτουργικές και τεχνικές απαιτήσεις του έργου</w:t>
      </w:r>
    </w:p>
    <w:p w14:paraId="48983330" w14:textId="77777777" w:rsidR="00A82C1F" w:rsidRDefault="00A82C1F" w:rsidP="000A6F75">
      <w:pPr>
        <w:pStyle w:val="aff"/>
        <w:numPr>
          <w:ilvl w:val="0"/>
          <w:numId w:val="103"/>
        </w:numPr>
        <w:spacing w:line="276" w:lineRule="auto"/>
        <w:rPr>
          <w:rFonts w:eastAsia="Calibri"/>
          <w:lang w:val="el-GR"/>
        </w:rPr>
      </w:pPr>
      <w:r w:rsidRPr="00E3202F">
        <w:rPr>
          <w:rFonts w:eastAsia="Calibri"/>
          <w:lang w:val="el-GR"/>
        </w:rPr>
        <w:t xml:space="preserve">Να ιεραρχήσει τις απαιτήσεις βάσει χρονικών – επιχειρησιακών επιταγών και βαθμού εφικτότητας υλοποίησης και επιχειρησιακής αξιοποίησής </w:t>
      </w:r>
      <w:r>
        <w:rPr>
          <w:rFonts w:eastAsia="Calibri"/>
          <w:lang w:val="el-GR"/>
        </w:rPr>
        <w:t>τους</w:t>
      </w:r>
    </w:p>
    <w:p w14:paraId="11F08A43" w14:textId="385EE964" w:rsidR="00A82C1F" w:rsidRPr="00253C9D" w:rsidRDefault="00A82C1F" w:rsidP="000A6F75">
      <w:pPr>
        <w:pStyle w:val="aff"/>
        <w:numPr>
          <w:ilvl w:val="0"/>
          <w:numId w:val="102"/>
        </w:numPr>
        <w:spacing w:line="276" w:lineRule="auto"/>
        <w:rPr>
          <w:rFonts w:eastAsia="Calibri"/>
          <w:lang w:val="el-GR"/>
        </w:rPr>
      </w:pPr>
      <w:r w:rsidRPr="00253C9D">
        <w:rPr>
          <w:rFonts w:eastAsia="Calibri"/>
          <w:lang w:val="el-GR"/>
        </w:rPr>
        <w:t xml:space="preserve">Την ανάπτυξη των πρόσθετων </w:t>
      </w:r>
      <w:r>
        <w:rPr>
          <w:rFonts w:eastAsia="Calibri"/>
          <w:lang w:val="el-GR"/>
        </w:rPr>
        <w:t>λειτουργικοτήτων</w:t>
      </w:r>
      <w:r w:rsidRPr="00253C9D">
        <w:rPr>
          <w:rFonts w:eastAsia="Calibri"/>
          <w:lang w:val="el-GR"/>
        </w:rPr>
        <w:t xml:space="preserve"> όπως περιγράφονται στην παράγραφο </w:t>
      </w:r>
      <w:r>
        <w:rPr>
          <w:rFonts w:eastAsia="Calibri"/>
          <w:lang w:val="el-GR"/>
        </w:rPr>
        <w:t>4. Λειτουργικές Απαιτήσεις</w:t>
      </w:r>
    </w:p>
    <w:p w14:paraId="53F4ED4D" w14:textId="45B11B30" w:rsidR="00A82C1F" w:rsidRPr="00253C9D" w:rsidRDefault="00A82C1F" w:rsidP="000A6F75">
      <w:pPr>
        <w:pStyle w:val="aff"/>
        <w:numPr>
          <w:ilvl w:val="0"/>
          <w:numId w:val="102"/>
        </w:numPr>
        <w:spacing w:line="276" w:lineRule="auto"/>
        <w:rPr>
          <w:rFonts w:eastAsia="Calibri"/>
          <w:lang w:val="el-GR"/>
        </w:rPr>
      </w:pPr>
      <w:r>
        <w:rPr>
          <w:rFonts w:eastAsia="Calibri"/>
          <w:lang w:val="en-US"/>
        </w:rPr>
        <w:t>T</w:t>
      </w:r>
      <w:r>
        <w:rPr>
          <w:rFonts w:eastAsia="Calibri"/>
          <w:lang w:val="el-GR"/>
        </w:rPr>
        <w:t xml:space="preserve">ις εργασίες πληρότητας δεδομένων </w:t>
      </w:r>
      <w:r w:rsidRPr="00253C9D">
        <w:rPr>
          <w:rFonts w:eastAsia="Calibri"/>
          <w:lang w:val="el-GR"/>
        </w:rPr>
        <w:t xml:space="preserve">όπως περιγράφονται στην παράγραφο </w:t>
      </w:r>
      <w:r>
        <w:rPr>
          <w:rFonts w:eastAsia="Calibri"/>
          <w:lang w:val="el-GR"/>
        </w:rPr>
        <w:t>4.6. Πληρότητα Δεδομένων</w:t>
      </w:r>
    </w:p>
    <w:p w14:paraId="76408F51" w14:textId="77777777" w:rsidR="00A82C1F" w:rsidRDefault="00A82C1F" w:rsidP="000A6F75">
      <w:pPr>
        <w:pStyle w:val="aff"/>
        <w:numPr>
          <w:ilvl w:val="0"/>
          <w:numId w:val="102"/>
        </w:numPr>
        <w:spacing w:line="276" w:lineRule="auto"/>
        <w:rPr>
          <w:rFonts w:eastAsia="Calibri"/>
          <w:lang w:val="el-GR"/>
        </w:rPr>
      </w:pPr>
      <w:r w:rsidRPr="00253C9D">
        <w:rPr>
          <w:rFonts w:eastAsia="Calibri"/>
          <w:lang w:val="el-GR"/>
        </w:rPr>
        <w:t>Την θέση των νέων υλοποιήσεων που θα προσφερθούν στο έργο σε Δοκιμαστική - Πιλοτική λειτουργία.</w:t>
      </w:r>
    </w:p>
    <w:p w14:paraId="25C7094B" w14:textId="77777777" w:rsidR="00A82C1F" w:rsidRPr="00327ED1" w:rsidRDefault="00A82C1F" w:rsidP="000A6F75">
      <w:pPr>
        <w:pStyle w:val="aff"/>
        <w:numPr>
          <w:ilvl w:val="0"/>
          <w:numId w:val="102"/>
        </w:numPr>
        <w:spacing w:line="276" w:lineRule="auto"/>
        <w:rPr>
          <w:rFonts w:eastAsia="Calibri"/>
          <w:lang w:val="el-GR"/>
        </w:rPr>
      </w:pPr>
      <w:r>
        <w:rPr>
          <w:rFonts w:eastAsia="Calibri"/>
          <w:lang w:val="el-GR"/>
        </w:rPr>
        <w:t xml:space="preserve">Την μετάβαση του παραγωγικού περιβάλλοντος του έργου σε νέο </w:t>
      </w:r>
      <w:r>
        <w:rPr>
          <w:rFonts w:eastAsia="Calibri"/>
          <w:lang w:val="en-US"/>
        </w:rPr>
        <w:t>public</w:t>
      </w:r>
      <w:r w:rsidRPr="00327ED1">
        <w:rPr>
          <w:rFonts w:eastAsia="Calibri"/>
          <w:lang w:val="el-GR"/>
        </w:rPr>
        <w:t xml:space="preserve"> </w:t>
      </w:r>
      <w:r>
        <w:rPr>
          <w:rFonts w:eastAsia="Calibri"/>
          <w:lang w:val="en-US"/>
        </w:rPr>
        <w:t>cloud</w:t>
      </w:r>
      <w:r w:rsidRPr="00327ED1">
        <w:rPr>
          <w:rFonts w:eastAsia="Calibri"/>
          <w:lang w:val="el-GR"/>
        </w:rPr>
        <w:t xml:space="preserve"> </w:t>
      </w:r>
      <w:r>
        <w:rPr>
          <w:rFonts w:eastAsia="Calibri"/>
          <w:lang w:val="en-US"/>
        </w:rPr>
        <w:t>provider</w:t>
      </w:r>
      <w:r w:rsidRPr="00327ED1">
        <w:rPr>
          <w:rFonts w:eastAsia="Calibri"/>
          <w:lang w:val="el-GR"/>
        </w:rPr>
        <w:t>.</w:t>
      </w:r>
    </w:p>
    <w:p w14:paraId="5FBC4741" w14:textId="77777777" w:rsidR="00A82C1F" w:rsidRDefault="00A82C1F" w:rsidP="000A6F75">
      <w:pPr>
        <w:pStyle w:val="aff"/>
        <w:numPr>
          <w:ilvl w:val="0"/>
          <w:numId w:val="102"/>
        </w:numPr>
        <w:spacing w:line="276" w:lineRule="auto"/>
        <w:rPr>
          <w:rFonts w:eastAsia="Calibri"/>
          <w:lang w:val="el-GR"/>
        </w:rPr>
      </w:pPr>
      <w:r>
        <w:rPr>
          <w:rFonts w:eastAsia="Calibri"/>
          <w:lang w:val="el-GR"/>
        </w:rPr>
        <w:t>Τον εκσυγχρονισμό υφιστάμενων υποσυστημάτων και αναμόρφωσης αρχιτεκτονικής του ΠΣ</w:t>
      </w:r>
    </w:p>
    <w:p w14:paraId="55066D9E" w14:textId="024BDAB8" w:rsidR="00A82C1F" w:rsidRDefault="00A82C1F" w:rsidP="000A6F75">
      <w:pPr>
        <w:pStyle w:val="aff"/>
        <w:numPr>
          <w:ilvl w:val="0"/>
          <w:numId w:val="102"/>
        </w:numPr>
        <w:spacing w:line="276" w:lineRule="auto"/>
        <w:rPr>
          <w:rFonts w:eastAsia="Calibri"/>
          <w:lang w:val="el-GR"/>
        </w:rPr>
      </w:pPr>
      <w:r>
        <w:rPr>
          <w:rFonts w:eastAsia="Calibri"/>
          <w:lang w:val="el-GR"/>
        </w:rPr>
        <w:t>Την</w:t>
      </w:r>
      <w:r w:rsidRPr="00327ED1">
        <w:rPr>
          <w:rFonts w:eastAsia="Calibri"/>
          <w:lang w:val="el-GR"/>
        </w:rPr>
        <w:t xml:space="preserve"> παροχή υπηρεσιών </w:t>
      </w:r>
      <w:r w:rsidR="00964F3D">
        <w:rPr>
          <w:rFonts w:eastAsia="Calibri"/>
          <w:lang w:val="el-GR"/>
        </w:rPr>
        <w:t>τεχνικής υποστήριξης</w:t>
      </w:r>
      <w:r w:rsidRPr="00327ED1">
        <w:rPr>
          <w:rFonts w:eastAsia="Calibri"/>
          <w:lang w:val="el-GR"/>
        </w:rPr>
        <w:t xml:space="preserve">. </w:t>
      </w:r>
    </w:p>
    <w:p w14:paraId="3312812A" w14:textId="3E531902" w:rsidR="00964F3D" w:rsidRPr="00327ED1" w:rsidRDefault="00964F3D" w:rsidP="000A6F75">
      <w:pPr>
        <w:pStyle w:val="aff"/>
        <w:numPr>
          <w:ilvl w:val="0"/>
          <w:numId w:val="102"/>
        </w:numPr>
        <w:spacing w:line="276" w:lineRule="auto"/>
        <w:rPr>
          <w:rFonts w:eastAsia="Calibri"/>
          <w:lang w:val="el-GR"/>
        </w:rPr>
      </w:pPr>
      <w:r>
        <w:rPr>
          <w:rFonts w:eastAsia="Calibri"/>
          <w:lang w:val="el-GR"/>
        </w:rPr>
        <w:t>Την παροχή υπηρεσιών εγγύησης.</w:t>
      </w:r>
    </w:p>
    <w:p w14:paraId="360F1FA9" w14:textId="77777777" w:rsidR="00A82C1F" w:rsidRPr="00230716" w:rsidRDefault="00A82C1F" w:rsidP="00A82C1F">
      <w:pPr>
        <w:spacing w:line="276" w:lineRule="auto"/>
        <w:rPr>
          <w:rFonts w:eastAsia="Calibri"/>
          <w:lang w:val="el-GR"/>
        </w:rPr>
      </w:pPr>
      <w:r w:rsidRPr="00230716">
        <w:rPr>
          <w:rFonts w:eastAsia="Calibri"/>
          <w:lang w:val="el-GR"/>
        </w:rPr>
        <w:t xml:space="preserve">Ο Ανάδοχος με βάση τα αποτελέσματα της ανάπτυξης και της παραμετροποίησης των </w:t>
      </w:r>
      <w:r>
        <w:rPr>
          <w:rFonts w:eastAsia="Calibri"/>
          <w:lang w:val="el-GR"/>
        </w:rPr>
        <w:t>νέων υλοποιήσεων</w:t>
      </w:r>
      <w:r w:rsidRPr="00230716">
        <w:rPr>
          <w:rFonts w:eastAsia="Calibri"/>
          <w:lang w:val="el-GR"/>
        </w:rPr>
        <w:t xml:space="preserve"> υποχρεούται να προχωρήσει στη διεξαγωγή ελέγχων λειτουργικότητας σε συνεργασία με τον Φορέα Λειτουργίας, προκειμένου να καταστεί δυνατή η ένταξη του συνόλου </w:t>
      </w:r>
      <w:r>
        <w:rPr>
          <w:rFonts w:eastAsia="Calibri"/>
          <w:lang w:val="el-GR"/>
        </w:rPr>
        <w:t>αυτών</w:t>
      </w:r>
      <w:r w:rsidRPr="00230716">
        <w:rPr>
          <w:rFonts w:eastAsia="Calibri"/>
          <w:lang w:val="el-GR"/>
        </w:rPr>
        <w:t xml:space="preserve"> σε παραγωγική λειτουργία. Χρειάζεται επίσης να προβεί σε </w:t>
      </w:r>
      <w:r w:rsidRPr="00253C9D">
        <w:rPr>
          <w:rFonts w:eastAsia="Calibri"/>
          <w:lang w:val="el-GR"/>
        </w:rPr>
        <w:t>εκπαίδευση των διαχειριστών του Κυρίου του έργου ώστε να καλυφθούν όλες οι απαιτήσεις του έργου.</w:t>
      </w:r>
    </w:p>
    <w:p w14:paraId="39F12D94" w14:textId="77777777" w:rsidR="00A82C1F" w:rsidRPr="00A82C1F" w:rsidRDefault="00A82C1F" w:rsidP="00964F3D">
      <w:pPr>
        <w:rPr>
          <w:lang w:val="el-GR"/>
        </w:rPr>
      </w:pPr>
    </w:p>
    <w:p w14:paraId="7F45D248" w14:textId="77777777" w:rsidR="008338F0" w:rsidRPr="00D86BD5" w:rsidRDefault="00B256BC" w:rsidP="00D84329">
      <w:pPr>
        <w:pStyle w:val="40"/>
        <w:numPr>
          <w:ilvl w:val="1"/>
          <w:numId w:val="24"/>
        </w:numPr>
        <w:ind w:hanging="306"/>
        <w:rPr>
          <w:rFonts w:cs="Tahoma"/>
          <w:szCs w:val="22"/>
          <w:lang w:val="el-GR"/>
        </w:rPr>
      </w:pPr>
      <w:bookmarkStart w:id="525" w:name="_Toc97194340"/>
      <w:bookmarkStart w:id="526" w:name="_Toc122685311"/>
      <w:r w:rsidRPr="00D86BD5">
        <w:rPr>
          <w:rFonts w:cs="Tahoma"/>
          <w:szCs w:val="22"/>
          <w:lang w:val="el-GR"/>
        </w:rPr>
        <w:t>Σκοπός και Στόχοι της Σύμβασης</w:t>
      </w:r>
      <w:bookmarkEnd w:id="525"/>
      <w:bookmarkEnd w:id="526"/>
    </w:p>
    <w:p w14:paraId="12E1A39E" w14:textId="00FAEB16" w:rsidR="00947D07" w:rsidRPr="00D86BD5" w:rsidRDefault="00947D07" w:rsidP="00947D07">
      <w:pPr>
        <w:spacing w:line="276" w:lineRule="auto"/>
        <w:rPr>
          <w:lang w:val="el-GR"/>
        </w:rPr>
      </w:pPr>
      <w:r w:rsidRPr="00D86BD5">
        <w:rPr>
          <w:lang w:val="el-GR"/>
        </w:rPr>
        <w:t>Βασικός σκοπός του παρόντος έργου είναι η πλήρης αναβάθμιση του υφιστάμενου ΟΠΣ με κύρια επιδίωξη την αναβάθμιση και επέκταση της λειτουργικότητάς του, την ενίσχυση της διαλειτουργικότητας με τρίτους Φορείς και την αναδιοργάνωση των υποδομών του εξασφαλίζοντας  διαθεσιμότητα πόρων σε ασφαλές πλαίσιο λειτουργίας. Επιπρόσθετα διασφαλίζεται η απρόσκοπτη λειτουργία του μέσω υπηρεσιών υποστήριξης και συντήρησης προς όφελος των φορέων λειτουργίας του και των άμεσα ωφελούμενων. Οι στόχοι του συγκεκριμένου έργου είναι:</w:t>
      </w:r>
    </w:p>
    <w:p w14:paraId="754E9B9E" w14:textId="77777777" w:rsidR="00947D07" w:rsidRPr="00D86BD5" w:rsidRDefault="00947D07" w:rsidP="000A6F75">
      <w:pPr>
        <w:pStyle w:val="aff"/>
        <w:numPr>
          <w:ilvl w:val="0"/>
          <w:numId w:val="65"/>
        </w:numPr>
        <w:spacing w:line="276" w:lineRule="auto"/>
        <w:rPr>
          <w:lang w:val="el-GR"/>
        </w:rPr>
      </w:pPr>
      <w:r w:rsidRPr="00D86BD5">
        <w:rPr>
          <w:lang w:val="el-GR"/>
        </w:rPr>
        <w:t xml:space="preserve">Η φιλοξενία του παραγωγικού περιβάλλοντος του έργου σε public cloud Provider χρησιμοποιώντας υπηρεσίες IaaS. Η ΓΓΠΣΔΔ με στόχο την ενίσχυση των υποδομών GCloud  έχει προχωρήσει σε Συμφωνία Πλαίσιο με συγκεκριμένους παρόχους για την εξυπηρέτηση φορέων της Δημόσιας Διοίκησης. Η μετάβαση θα πραγματοποιηθεί στο πλαίσιο αυτής της </w:t>
      </w:r>
      <w:r w:rsidRPr="00D86BD5">
        <w:rPr>
          <w:lang w:val="el-GR"/>
        </w:rPr>
        <w:lastRenderedPageBreak/>
        <w:t>Συμφωνίας ακολουθώντας τους επιμέρους όρους και τις πολιτικές (Service Level Agreement) που έχουν προβλεφθεί σε αυτή.</w:t>
      </w:r>
    </w:p>
    <w:p w14:paraId="63B4F794" w14:textId="77777777" w:rsidR="00947D07" w:rsidRPr="00D86BD5" w:rsidRDefault="00947D07" w:rsidP="000A6F75">
      <w:pPr>
        <w:pStyle w:val="aff"/>
        <w:numPr>
          <w:ilvl w:val="0"/>
          <w:numId w:val="65"/>
        </w:numPr>
        <w:spacing w:line="276" w:lineRule="auto"/>
        <w:rPr>
          <w:lang w:val="el-GR"/>
        </w:rPr>
      </w:pPr>
      <w:r w:rsidRPr="00D86BD5">
        <w:rPr>
          <w:lang w:val="el-GR"/>
        </w:rPr>
        <w:t>Η αναδιοργάνωση του υφιστάμενου συστήματος με κύρια επιδίωξη την περαιτέρω επέκταση της λειτουργικότητάς του και την πληρότητα των δεδομένων του, ενισχύοντας χαρακτηριστικά όπως η εξωστρέφεια του μέσω της διάχυσης των γεγονότων ζωής σε επιμέρους πληροφοριακά συστήματα και εν τέλει στον Πολίτη. Με τον τρόπο αυτό ενισχύεται η ανοικτότητα των δεδομένων του και θωρακίζεται ο ρόλος του ως πρωτεύοντος κεντρικού μητρώου του κράτους συνδράμοντας παράλληλα τις προσπάθειες της Πολιτείας για τον ψηφιακό μετασχηματισμό της Δημόσιας Διοίκησης.</w:t>
      </w:r>
    </w:p>
    <w:p w14:paraId="5B021852" w14:textId="77777777" w:rsidR="00980FFC" w:rsidRPr="00D86BD5" w:rsidRDefault="00980FFC" w:rsidP="00D84329">
      <w:pPr>
        <w:pStyle w:val="40"/>
        <w:numPr>
          <w:ilvl w:val="1"/>
          <w:numId w:val="24"/>
        </w:numPr>
        <w:ind w:hanging="306"/>
        <w:rPr>
          <w:rFonts w:cs="Tahoma"/>
          <w:szCs w:val="22"/>
          <w:lang w:val="el-GR"/>
        </w:rPr>
      </w:pPr>
      <w:bookmarkStart w:id="527" w:name="_Toc97194341"/>
      <w:bookmarkStart w:id="528" w:name="_Toc122685312"/>
      <w:r w:rsidRPr="00D86BD5">
        <w:rPr>
          <w:rFonts w:cs="Tahoma"/>
          <w:szCs w:val="22"/>
          <w:lang w:val="el-GR"/>
        </w:rPr>
        <w:t>Αναμενόμενα Οφέλη</w:t>
      </w:r>
      <w:bookmarkEnd w:id="527"/>
      <w:bookmarkEnd w:id="528"/>
    </w:p>
    <w:p w14:paraId="6113C4F9" w14:textId="4DE3D528" w:rsidR="00947D07" w:rsidRPr="00D86BD5" w:rsidRDefault="00B705A3" w:rsidP="00947D07">
      <w:pPr>
        <w:spacing w:line="276" w:lineRule="auto"/>
        <w:rPr>
          <w:lang w:val="el-GR"/>
        </w:rPr>
      </w:pPr>
      <w:r w:rsidRPr="00D86BD5">
        <w:rPr>
          <w:lang w:val="el-GR"/>
        </w:rPr>
        <w:t>Άμεσα ωφελούμενοι</w:t>
      </w:r>
      <w:r w:rsidR="00947D07" w:rsidRPr="00D86BD5">
        <w:rPr>
          <w:lang w:val="el-GR"/>
        </w:rPr>
        <w:t xml:space="preserve"> είναι το επιχειρησιακό, τεχνικό και λοιπό προσωπικό του Υπουργείου Εσωτερικών, των Ληξιαρχείων και Δημοτολογίων της Χώρας, των έμμισθων Προξενείων και του Ειδικού Ληξιαρχείου Αθηνών. </w:t>
      </w:r>
    </w:p>
    <w:p w14:paraId="4E785EE5" w14:textId="741699A3" w:rsidR="00947D07" w:rsidRPr="00D86BD5" w:rsidRDefault="00947D07" w:rsidP="00947D07">
      <w:pPr>
        <w:spacing w:line="276" w:lineRule="auto"/>
        <w:rPr>
          <w:lang w:val="el-GR"/>
        </w:rPr>
      </w:pPr>
      <w:r w:rsidRPr="00D86BD5">
        <w:rPr>
          <w:lang w:val="el-GR"/>
        </w:rPr>
        <w:t>Έμμεσα, το έργο ωφελεί το σύνολο των πολιτών, καθώς οποιοσδήποτε δύναται να καρπωθεί τα οφέλη από την παροχή ψηφιακών υπηρεσιών απευθείας ή μέσω της κατάργησης συλλογής εγγράφων για τρίτους φορείς οι οποίοι θα εξυπηρετούνται μέσω των υπηρεσιών διαλειτουργικότητας.</w:t>
      </w:r>
    </w:p>
    <w:p w14:paraId="7ADD5A3E" w14:textId="77777777" w:rsidR="00947D07" w:rsidRPr="00D86BD5" w:rsidRDefault="00947D07" w:rsidP="00947D07">
      <w:pPr>
        <w:spacing w:line="276" w:lineRule="auto"/>
        <w:rPr>
          <w:lang w:val="el-GR"/>
        </w:rPr>
      </w:pPr>
      <w:r w:rsidRPr="00D86BD5">
        <w:rPr>
          <w:lang w:val="el-GR"/>
        </w:rPr>
        <w:t>Πιο συγκεκριμένα για κάθε κατηγορία ωφελούμενων:</w:t>
      </w:r>
    </w:p>
    <w:p w14:paraId="7D2B9281" w14:textId="77777777" w:rsidR="00947D07" w:rsidRPr="00D86BD5" w:rsidRDefault="00947D07" w:rsidP="000A6F75">
      <w:pPr>
        <w:pStyle w:val="aff"/>
        <w:widowControl w:val="0"/>
        <w:numPr>
          <w:ilvl w:val="0"/>
          <w:numId w:val="68"/>
        </w:numPr>
        <w:suppressAutoHyphens w:val="0"/>
        <w:autoSpaceDE w:val="0"/>
        <w:autoSpaceDN w:val="0"/>
        <w:spacing w:after="60" w:line="276" w:lineRule="auto"/>
        <w:contextualSpacing w:val="0"/>
        <w:rPr>
          <w:b/>
          <w:bCs/>
          <w:lang w:val="el-GR"/>
        </w:rPr>
      </w:pPr>
      <w:r w:rsidRPr="00D86BD5">
        <w:rPr>
          <w:b/>
          <w:bCs/>
          <w:lang w:val="el-GR"/>
        </w:rPr>
        <w:t>Δικηγόροι, Συμβολαιογράφοι</w:t>
      </w:r>
    </w:p>
    <w:p w14:paraId="0BA04F1C"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Δυνατότητα μεγαλύτερης ενασχόλησης με την επιστημονική πτυχή της απασχόλησής τους, χάρη στην ελάφρυνση από διεκπεραιωτικού τύπου εργασίες</w:t>
      </w:r>
    </w:p>
    <w:p w14:paraId="20079C8C"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Εξοικονόμηση πόρων χάρη στη μείωση ανάγκης φυσικής παρουσίας για τη διεκπεραίωση διοικητικού τύπου εργασιών</w:t>
      </w:r>
    </w:p>
    <w:p w14:paraId="5F0D6340"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Ολοκληρωμένο πακέτο υπηρεσιών προς τους πολίτες που εκπροσωπούν</w:t>
      </w:r>
    </w:p>
    <w:p w14:paraId="1FA57787" w14:textId="77777777" w:rsidR="00947D07" w:rsidRPr="00D86BD5" w:rsidRDefault="00947D07" w:rsidP="000A6F75">
      <w:pPr>
        <w:pStyle w:val="aff"/>
        <w:widowControl w:val="0"/>
        <w:numPr>
          <w:ilvl w:val="0"/>
          <w:numId w:val="68"/>
        </w:numPr>
        <w:suppressAutoHyphens w:val="0"/>
        <w:autoSpaceDE w:val="0"/>
        <w:autoSpaceDN w:val="0"/>
        <w:spacing w:after="60" w:line="276" w:lineRule="auto"/>
        <w:contextualSpacing w:val="0"/>
        <w:rPr>
          <w:b/>
          <w:bCs/>
        </w:rPr>
      </w:pPr>
      <w:r w:rsidRPr="00D86BD5">
        <w:rPr>
          <w:b/>
          <w:bCs/>
        </w:rPr>
        <w:t xml:space="preserve">Πολίτες </w:t>
      </w:r>
    </w:p>
    <w:p w14:paraId="29E73163"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Εξοικονόμηση πόρων μέσω της χρήσης ψηφιακών υπηρεσιών</w:t>
      </w:r>
    </w:p>
    <w:p w14:paraId="255E7769"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Αμεσότητα στην εξυπηρέτηση λόγω της μείωσης της ανάγκης για φυσική παρουσία</w:t>
      </w:r>
    </w:p>
    <w:p w14:paraId="3417C5D2"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Αποδέσμευση από την ανάγκη συλλογής εγγράφων για την κάλυψη των αναγκών τρίτων φορέων</w:t>
      </w:r>
    </w:p>
    <w:p w14:paraId="0F0CD87E"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 xml:space="preserve">Άμεση πρόσβαση σε πρωτογενή πληροφορία γεγονότων ζωής και γενεαλογικού δένδρου. </w:t>
      </w:r>
    </w:p>
    <w:p w14:paraId="7ADA0D05" w14:textId="77777777" w:rsidR="00947D07" w:rsidRPr="00D86BD5" w:rsidRDefault="00947D07" w:rsidP="000A6F75">
      <w:pPr>
        <w:pStyle w:val="aff"/>
        <w:widowControl w:val="0"/>
        <w:numPr>
          <w:ilvl w:val="1"/>
          <w:numId w:val="66"/>
        </w:numPr>
        <w:suppressAutoHyphens w:val="0"/>
        <w:autoSpaceDE w:val="0"/>
        <w:autoSpaceDN w:val="0"/>
        <w:spacing w:after="60" w:line="276" w:lineRule="auto"/>
        <w:contextualSpacing w:val="0"/>
        <w:rPr>
          <w:lang w:val="el-GR"/>
        </w:rPr>
      </w:pPr>
      <w:r w:rsidRPr="00D86BD5">
        <w:rPr>
          <w:lang w:val="el-GR"/>
        </w:rPr>
        <w:t>Διαφάνεια συναλλαγών</w:t>
      </w:r>
    </w:p>
    <w:p w14:paraId="1EBDF687" w14:textId="77777777" w:rsidR="00947D07" w:rsidRPr="00D86BD5" w:rsidRDefault="00947D07" w:rsidP="00947D07">
      <w:pPr>
        <w:widowControl w:val="0"/>
        <w:suppressAutoHyphens w:val="0"/>
        <w:autoSpaceDE w:val="0"/>
        <w:autoSpaceDN w:val="0"/>
        <w:spacing w:after="60" w:line="276" w:lineRule="auto"/>
        <w:rPr>
          <w:b/>
          <w:bCs/>
          <w:lang w:val="el-GR"/>
        </w:rPr>
      </w:pPr>
      <w:r w:rsidRPr="00D86BD5">
        <w:rPr>
          <w:b/>
          <w:bCs/>
          <w:lang w:val="el-GR"/>
        </w:rPr>
        <w:t xml:space="preserve">Επιπτώσεις στην απασχόληση, τις δεξιότητες </w:t>
      </w:r>
    </w:p>
    <w:p w14:paraId="78A76D1C" w14:textId="3CBCFC24" w:rsidR="00947D07" w:rsidRPr="00D86BD5" w:rsidRDefault="00947D07" w:rsidP="00947D07">
      <w:pPr>
        <w:spacing w:line="276" w:lineRule="auto"/>
        <w:rPr>
          <w:lang w:val="el-GR"/>
        </w:rPr>
      </w:pPr>
      <w:r w:rsidRPr="00D86BD5">
        <w:rPr>
          <w:lang w:val="el-GR"/>
        </w:rPr>
        <w:t xml:space="preserve">Η διαχείριση των γεγονότων ζωής η οποία εκκινείται από το Μητρώο Πολιτών εμπλέκει σε ένα εξαιρετικά σημαντικό βαθμό την ολοκλήρωση συναφών με αυτά επιχειρησιακών διαδικασιών από ένα μεγάλο πλήθος Φορέων του Δημοσίου είτε άμεσα (πχ κοινωνική ασφάλιση, οικονομία) είτε έμμεσα (επιβεβαίωση των στοιχείων του Πολίτη). Το έργο έρχεται να ενισχύσει την διαχείριση των εσωτερικών διεπαφών μεταξύ των επιμέρους φορέων της Δημόσιας διοίκησης με τρόπο που να </w:t>
      </w:r>
      <w:r w:rsidRPr="00D86BD5">
        <w:rPr>
          <w:lang w:val="el-GR"/>
        </w:rPr>
        <w:lastRenderedPageBreak/>
        <w:t xml:space="preserve">συνεπάγεται δραστική μείωση των θυρίδων συναλλαγών με φυσική παρουσία.  Στη βάση αυτή, η εξοικονόμηση πόρων είναι δυνατόν να αξιοποιηθεί για δημόσιες ή ιδιωτικές επενδύσεις, οι οποίες μπορούν να αυξήσουν την απασχόληση. </w:t>
      </w:r>
    </w:p>
    <w:p w14:paraId="4A11C3BB" w14:textId="3A1F192A" w:rsidR="00947D07" w:rsidRPr="00D86BD5" w:rsidRDefault="00947D07" w:rsidP="00947D07">
      <w:pPr>
        <w:spacing w:line="276" w:lineRule="auto"/>
        <w:rPr>
          <w:lang w:val="el-GR"/>
        </w:rPr>
      </w:pPr>
      <w:r w:rsidRPr="00D86BD5">
        <w:rPr>
          <w:lang w:val="el-GR"/>
        </w:rPr>
        <w:t xml:space="preserve">Σχετικά με την καλλιέργεια δεξιοτήτων, το έργο περιλαμβάνει σημαντικό όγκο υπηρεσιών εκπαίδευσης και υποστήριξης οι οποίες αναμένεται να οδηγήσουν σε σημαντική αύξηση του επιπέδου δεξιοτήτων των τελικών χρηστών. Επιπλέον, η διάθεση ψηφιακών υπηρεσιών θα αυξήσει το κίνητρο των πολιτών να ενισχύσουν τις ψηφιακές τους δεξιότητες. </w:t>
      </w:r>
    </w:p>
    <w:p w14:paraId="4D87CA45" w14:textId="77777777" w:rsidR="00947D07" w:rsidRPr="00D86BD5" w:rsidRDefault="00947D07" w:rsidP="00947D07">
      <w:pPr>
        <w:spacing w:line="276" w:lineRule="auto"/>
        <w:rPr>
          <w:b/>
          <w:bCs/>
          <w:lang w:val="el-GR"/>
        </w:rPr>
      </w:pPr>
      <w:r w:rsidRPr="00D86BD5">
        <w:rPr>
          <w:b/>
          <w:bCs/>
          <w:lang w:val="el-GR"/>
        </w:rPr>
        <w:t>Επιπτώσεις στην πράσινη μετάβαση</w:t>
      </w:r>
    </w:p>
    <w:p w14:paraId="6D67A9AE" w14:textId="77777777" w:rsidR="00947D07" w:rsidRPr="00D86BD5" w:rsidRDefault="00947D07" w:rsidP="00947D07">
      <w:pPr>
        <w:spacing w:line="276" w:lineRule="auto"/>
        <w:rPr>
          <w:lang w:val="el-GR"/>
        </w:rPr>
      </w:pPr>
      <w:r w:rsidRPr="00D86BD5">
        <w:rPr>
          <w:lang w:val="el-GR"/>
        </w:rPr>
        <w:t>Ενώ το έργο δεν αφορά άμεσα πράσινες δράσεις, η ενίσχυση της διαλειτουργικότητας και της παροχής ολοκληρωμένων ψηφιακών υπηρεσιών, αναμένεται να μειώσει τον αριθμό φυσικών μετακινήσεων και φυσικής διακίνησης εγγράφων, συμβάλλοντας έτσι έμμεσα στη μείωση της κίνησης τροχοφόρων οχημάτων και των σχετικών βλαβερών εκπομπών.</w:t>
      </w:r>
    </w:p>
    <w:p w14:paraId="4A51EBF1" w14:textId="77777777" w:rsidR="00947D07" w:rsidRPr="00D86BD5" w:rsidRDefault="00947D07" w:rsidP="00947D07">
      <w:pPr>
        <w:spacing w:line="276" w:lineRule="auto"/>
        <w:rPr>
          <w:b/>
          <w:bCs/>
          <w:lang w:val="el-GR"/>
        </w:rPr>
      </w:pPr>
      <w:r w:rsidRPr="00D86BD5">
        <w:rPr>
          <w:b/>
          <w:bCs/>
          <w:lang w:val="el-GR"/>
        </w:rPr>
        <w:t>Επιπτώσεις στον ψηφιακό μετασχηματισμό</w:t>
      </w:r>
    </w:p>
    <w:p w14:paraId="43D55784" w14:textId="77777777" w:rsidR="00947D07" w:rsidRPr="00D86BD5" w:rsidRDefault="00947D07" w:rsidP="00947D07">
      <w:pPr>
        <w:spacing w:line="276" w:lineRule="auto"/>
        <w:rPr>
          <w:lang w:val="el-GR"/>
        </w:rPr>
      </w:pPr>
      <w:r w:rsidRPr="00D86BD5">
        <w:rPr>
          <w:lang w:val="el-GR"/>
        </w:rPr>
        <w:t>Το προτεινόμενο έργο είναι κατεξοχήν έργο ψηφιακού μετασχηματισμού και αναμένεται να συμβάλει ποικιλοτρόπως στην επίτευξη των γενικών στόχων της εθνικής ψηφιακής στρατηγικής. Αναφορικά με τους γενικούς στόχους, το έργο προωθεί τις εξής κατευθυντήριες αρχές:</w:t>
      </w:r>
    </w:p>
    <w:p w14:paraId="6A8B2A0F"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pPr>
      <w:r w:rsidRPr="00D86BD5">
        <w:t>Υπηρεσίες ψηφιακές εξ ορισμού</w:t>
      </w:r>
    </w:p>
    <w:p w14:paraId="77D969BF"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Αρχή «μόνον άπαξ» («</w:t>
      </w:r>
      <w:r w:rsidRPr="00D86BD5">
        <w:t>once</w:t>
      </w:r>
      <w:r w:rsidRPr="00D86BD5">
        <w:rPr>
          <w:lang w:val="el-GR"/>
        </w:rPr>
        <w:t xml:space="preserve"> </w:t>
      </w:r>
      <w:r w:rsidRPr="00D86BD5">
        <w:t>only</w:t>
      </w:r>
      <w:r w:rsidRPr="00D86BD5">
        <w:rPr>
          <w:lang w:val="el-GR"/>
        </w:rPr>
        <w:t>»)</w:t>
      </w:r>
    </w:p>
    <w:p w14:paraId="6ABABE98"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pPr>
      <w:r w:rsidRPr="00D86BD5">
        <w:t>Εξ ορισμού διαλειτουργικός χαρακτήρας</w:t>
      </w:r>
    </w:p>
    <w:p w14:paraId="192EB0F3"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Πολιτο-κεντρική προσέγγιση σχεδιασμού ψηφιακών υπηρεσιών για υπηρεσίες φιλικές προς τον χρήστη.</w:t>
      </w:r>
    </w:p>
    <w:p w14:paraId="2F472B0D"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Ανοικτή διάθεση και επαναχρησιμοποίηση δημόσιων δεδομένων, δομικών στοιχείων και λύσεων</w:t>
      </w:r>
    </w:p>
    <w:p w14:paraId="584B6438"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Κατάργηση των αποκλεισμών και καθολική προσβασιμότητα</w:t>
      </w:r>
    </w:p>
    <w:p w14:paraId="5F5091A8"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 xml:space="preserve">Διευκόλυνση της διασυνοριακής εξυπηρέτησης των πολιτών </w:t>
      </w:r>
    </w:p>
    <w:p w14:paraId="30F0C7A7"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pPr>
      <w:r w:rsidRPr="00D86BD5">
        <w:t>Αξιοπιστία και εμπιστοσύνη</w:t>
      </w:r>
    </w:p>
    <w:p w14:paraId="2028218B"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Ανάπτυξη ασφαλούς λογισμικού και συστημάτων από το σχεδιασμό τους</w:t>
      </w:r>
    </w:p>
    <w:p w14:paraId="3E9B9D19"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Υιοθέτηση ευέλικτων μοντέλων για τον σχεδιασμό, την υλοποίηση και την προμήθεια έργων και υπηρεσιών</w:t>
      </w:r>
    </w:p>
    <w:p w14:paraId="72E6AC7C"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pPr>
      <w:r w:rsidRPr="00D86BD5">
        <w:t>Απλούστευση Διαδικασιών</w:t>
      </w:r>
    </w:p>
    <w:p w14:paraId="1673FA2D" w14:textId="77777777" w:rsidR="00947D07" w:rsidRPr="00D86BD5" w:rsidRDefault="00947D07" w:rsidP="000A6F75">
      <w:pPr>
        <w:pStyle w:val="aff"/>
        <w:widowControl w:val="0"/>
        <w:numPr>
          <w:ilvl w:val="0"/>
          <w:numId w:val="67"/>
        </w:numPr>
        <w:suppressAutoHyphens w:val="0"/>
        <w:autoSpaceDE w:val="0"/>
        <w:autoSpaceDN w:val="0"/>
        <w:spacing w:after="60" w:line="276" w:lineRule="auto"/>
        <w:contextualSpacing w:val="0"/>
        <w:rPr>
          <w:lang w:val="el-GR"/>
        </w:rPr>
      </w:pPr>
      <w:r w:rsidRPr="00D86BD5">
        <w:rPr>
          <w:lang w:val="el-GR"/>
        </w:rPr>
        <w:t>Αξιοποίηση των ΤΠΕ για την υποστήριξη ουσιαστικών δράσεων μεταρρύθμισης, τόσο προς την κατεύθυνση παροχής ολοκληρωμένων υπηρεσιών προς τους πολίτες και τις επιχειρήσεις, όσο και προς την κατεύθυνση ενίσχυσης της αποτελεσματικότητας της Δημόσιας Διοίκησης</w:t>
      </w:r>
    </w:p>
    <w:p w14:paraId="15EF8B82" w14:textId="77777777" w:rsidR="00A22261" w:rsidRPr="00D86BD5" w:rsidRDefault="00A22261" w:rsidP="00D84329">
      <w:pPr>
        <w:pStyle w:val="30"/>
        <w:numPr>
          <w:ilvl w:val="0"/>
          <w:numId w:val="24"/>
        </w:numPr>
        <w:rPr>
          <w:rFonts w:cs="Tahoma"/>
          <w:lang w:val="el-GR"/>
        </w:rPr>
      </w:pPr>
      <w:bookmarkStart w:id="529" w:name="_Toc97194342"/>
      <w:bookmarkStart w:id="530" w:name="_Toc97194473"/>
      <w:bookmarkStart w:id="531" w:name="_Ref121742884"/>
      <w:bookmarkStart w:id="532" w:name="_Ref121743372"/>
      <w:bookmarkStart w:id="533" w:name="_Toc122685313"/>
      <w:r w:rsidRPr="00D86BD5">
        <w:rPr>
          <w:rFonts w:cs="Tahoma"/>
          <w:lang w:val="el-GR"/>
        </w:rPr>
        <w:lastRenderedPageBreak/>
        <w:t>Αρχιτεκτονική</w:t>
      </w:r>
      <w:bookmarkEnd w:id="529"/>
      <w:bookmarkEnd w:id="530"/>
      <w:bookmarkEnd w:id="531"/>
      <w:bookmarkEnd w:id="532"/>
      <w:bookmarkEnd w:id="533"/>
      <w:r w:rsidRPr="00D86BD5">
        <w:rPr>
          <w:rFonts w:cs="Tahoma"/>
          <w:lang w:val="el-GR"/>
        </w:rPr>
        <w:t xml:space="preserve"> </w:t>
      </w:r>
    </w:p>
    <w:p w14:paraId="07BDFD45" w14:textId="77777777" w:rsidR="00B50C47" w:rsidRPr="00D86BD5" w:rsidRDefault="004B162A" w:rsidP="00D84329">
      <w:pPr>
        <w:pStyle w:val="40"/>
        <w:numPr>
          <w:ilvl w:val="1"/>
          <w:numId w:val="24"/>
        </w:numPr>
        <w:ind w:hanging="306"/>
        <w:rPr>
          <w:rFonts w:cs="Tahoma"/>
          <w:szCs w:val="22"/>
          <w:lang w:val="el-GR"/>
        </w:rPr>
      </w:pPr>
      <w:bookmarkStart w:id="534" w:name="_Toc97195379"/>
      <w:bookmarkStart w:id="535" w:name="_Toc97195548"/>
      <w:bookmarkEnd w:id="534"/>
      <w:bookmarkEnd w:id="535"/>
      <w:r w:rsidRPr="00D86BD5">
        <w:rPr>
          <w:rFonts w:cs="Tahoma"/>
          <w:szCs w:val="22"/>
          <w:lang w:val="el-GR"/>
        </w:rPr>
        <w:t xml:space="preserve"> </w:t>
      </w:r>
      <w:bookmarkStart w:id="536" w:name="_Toc97194343"/>
      <w:bookmarkStart w:id="537" w:name="_Toc122685314"/>
      <w:r w:rsidRPr="00D86BD5">
        <w:rPr>
          <w:rFonts w:cs="Tahoma"/>
          <w:szCs w:val="22"/>
          <w:lang w:val="el-GR"/>
        </w:rPr>
        <w:t>Γενικές Αρχές Σχεδιασμού Συστήματος</w:t>
      </w:r>
      <w:bookmarkEnd w:id="536"/>
      <w:bookmarkEnd w:id="537"/>
    </w:p>
    <w:p w14:paraId="6F79914B" w14:textId="77777777" w:rsidR="00947D07" w:rsidRPr="00D86BD5" w:rsidRDefault="00947D07" w:rsidP="00947D07">
      <w:pPr>
        <w:spacing w:line="276" w:lineRule="auto"/>
        <w:rPr>
          <w:lang w:val="el-GR"/>
        </w:rPr>
      </w:pPr>
      <w:r w:rsidRPr="00D86BD5">
        <w:rPr>
          <w:lang w:val="el-GR"/>
        </w:rPr>
        <w:t xml:space="preserve">Οι γενικές αρχές, σε λειτουργικό και τεχνολογικό επίπεδο, που θα διέπουν το σύνολο των λειτουργικοτήτων που </w:t>
      </w:r>
      <w:r w:rsidRPr="00D86BD5">
        <w:rPr>
          <w:b/>
          <w:bCs/>
          <w:lang w:val="el-GR"/>
        </w:rPr>
        <w:t>θα αναπτυχθούν</w:t>
      </w:r>
      <w:r w:rsidRPr="00D86BD5">
        <w:rPr>
          <w:lang w:val="el-GR"/>
        </w:rPr>
        <w:t xml:space="preserve"> είναι:</w:t>
      </w:r>
    </w:p>
    <w:p w14:paraId="25C7F012" w14:textId="77777777" w:rsidR="00947D07" w:rsidRPr="00D86BD5" w:rsidRDefault="00947D07" w:rsidP="000A6F75">
      <w:pPr>
        <w:pStyle w:val="aff"/>
        <w:numPr>
          <w:ilvl w:val="0"/>
          <w:numId w:val="69"/>
        </w:numPr>
        <w:spacing w:line="276" w:lineRule="auto"/>
        <w:rPr>
          <w:lang w:val="el-GR"/>
        </w:rPr>
      </w:pPr>
      <w:r w:rsidRPr="00D86BD5">
        <w:rPr>
          <w:lang w:val="el-GR"/>
        </w:rPr>
        <w:t>Συστήματα «ανοικτής» αρχιτεκτονικής (</w:t>
      </w:r>
      <w:r w:rsidRPr="00D86BD5">
        <w:t>open</w:t>
      </w:r>
      <w:r w:rsidRPr="00D86BD5">
        <w:rPr>
          <w:lang w:val="el-GR"/>
        </w:rPr>
        <w:t xml:space="preserve"> </w:t>
      </w:r>
      <w:r w:rsidRPr="00D86BD5">
        <w:t>architecture</w:t>
      </w:r>
      <w:r w:rsidRPr="00D86BD5">
        <w:rPr>
          <w:lang w:val="el-GR"/>
        </w:rPr>
        <w:t>). Είναι δηλαδή υποχρεωτική η χρήση ανοικτών προτύπων που θα διασφαλίζουν ανεξαρτησία από συγκεκριμένο προμηθευτή και:</w:t>
      </w:r>
    </w:p>
    <w:p w14:paraId="0251A5E7" w14:textId="77777777" w:rsidR="00947D07" w:rsidRPr="00D86BD5" w:rsidRDefault="00947D07" w:rsidP="000A6F75">
      <w:pPr>
        <w:pStyle w:val="aff"/>
        <w:numPr>
          <w:ilvl w:val="0"/>
          <w:numId w:val="70"/>
        </w:numPr>
        <w:spacing w:line="276" w:lineRule="auto"/>
        <w:rPr>
          <w:lang w:val="el-GR"/>
        </w:rPr>
      </w:pPr>
      <w:r w:rsidRPr="00D86BD5">
        <w:rPr>
          <w:lang w:val="el-GR"/>
        </w:rPr>
        <w:t>ομαλή συνεργασία και λειτουργία μεταξύ των επιμέρους Υποσυστημάτων του πληροφοριακού συστήματος,</w:t>
      </w:r>
    </w:p>
    <w:p w14:paraId="11564DB6" w14:textId="77777777" w:rsidR="00947D07" w:rsidRPr="00D86BD5" w:rsidRDefault="00947D07" w:rsidP="000A6F75">
      <w:pPr>
        <w:pStyle w:val="aff"/>
        <w:numPr>
          <w:ilvl w:val="0"/>
          <w:numId w:val="70"/>
        </w:numPr>
        <w:spacing w:line="276" w:lineRule="auto"/>
        <w:rPr>
          <w:lang w:val="el-GR"/>
        </w:rPr>
      </w:pPr>
      <w:r w:rsidRPr="00D86BD5">
        <w:rPr>
          <w:lang w:val="el-GR"/>
        </w:rPr>
        <w:t>δικτυακή συνεργασία μεταξύ εφαρμογών ή/και συστημάτων τα οποία βρίσκονται σε διαφορετικά υπολογιστικά συστήματα,</w:t>
      </w:r>
    </w:p>
    <w:p w14:paraId="36EFFAD7" w14:textId="77777777" w:rsidR="00947D07" w:rsidRPr="00D86BD5" w:rsidRDefault="00947D07" w:rsidP="000A6F75">
      <w:pPr>
        <w:pStyle w:val="aff"/>
        <w:numPr>
          <w:ilvl w:val="0"/>
          <w:numId w:val="70"/>
        </w:numPr>
        <w:spacing w:line="276" w:lineRule="auto"/>
        <w:rPr>
          <w:lang w:val="el-GR"/>
        </w:rPr>
      </w:pPr>
      <w:r w:rsidRPr="00D86BD5">
        <w:rPr>
          <w:lang w:val="el-GR"/>
        </w:rPr>
        <w:t>επεκτασιμότητα των Υποσυστημάτων, χωρίς αλλαγές στη δομή και αρχιτεκτονική τους, για την αντιμετώπιση των μεταβαλλόμενων/ αυξανομένων αναγκών</w:t>
      </w:r>
    </w:p>
    <w:p w14:paraId="2F76CBAB" w14:textId="77777777" w:rsidR="00947D07" w:rsidRPr="00D86BD5" w:rsidRDefault="00947D07" w:rsidP="000A6F75">
      <w:pPr>
        <w:pStyle w:val="aff"/>
        <w:numPr>
          <w:ilvl w:val="0"/>
          <w:numId w:val="70"/>
        </w:numPr>
        <w:spacing w:line="276" w:lineRule="auto"/>
        <w:rPr>
          <w:lang w:val="el-GR"/>
        </w:rPr>
      </w:pPr>
      <w:r w:rsidRPr="00D86BD5">
        <w:rPr>
          <w:lang w:val="el-GR"/>
        </w:rPr>
        <w:t xml:space="preserve">εύκολη επέμβαση στη λειτουργικότητα των Υποσυστημάτων (συντηρισιμότητα – </w:t>
      </w:r>
      <w:r w:rsidRPr="00D86BD5">
        <w:t>maintainability</w:t>
      </w:r>
      <w:r w:rsidRPr="00D86BD5">
        <w:rPr>
          <w:lang w:val="el-GR"/>
        </w:rPr>
        <w:t>)</w:t>
      </w:r>
    </w:p>
    <w:p w14:paraId="7B70367C" w14:textId="77777777" w:rsidR="00947D07" w:rsidRPr="00D86BD5" w:rsidRDefault="00947D07" w:rsidP="000A6F75">
      <w:pPr>
        <w:pStyle w:val="aff"/>
        <w:numPr>
          <w:ilvl w:val="0"/>
          <w:numId w:val="70"/>
        </w:numPr>
        <w:spacing w:line="276" w:lineRule="auto"/>
        <w:rPr>
          <w:lang w:val="el-GR"/>
        </w:rPr>
      </w:pPr>
      <w:r w:rsidRPr="00D86BD5">
        <w:rPr>
          <w:lang w:val="el-GR"/>
        </w:rPr>
        <w:t>ύψιστη διασφάλιση των δεδομένων των πολιτών.</w:t>
      </w:r>
    </w:p>
    <w:p w14:paraId="1AE72B4F" w14:textId="77777777" w:rsidR="00947D07" w:rsidRPr="00D86BD5" w:rsidRDefault="00947D07" w:rsidP="000A6F75">
      <w:pPr>
        <w:pStyle w:val="aff"/>
        <w:numPr>
          <w:ilvl w:val="0"/>
          <w:numId w:val="69"/>
        </w:numPr>
        <w:spacing w:line="276" w:lineRule="auto"/>
        <w:rPr>
          <w:lang w:val="el-GR"/>
        </w:rPr>
      </w:pPr>
      <w:r w:rsidRPr="00D86BD5">
        <w:rPr>
          <w:lang w:val="el-GR"/>
        </w:rPr>
        <w:t>Αρθρωτή (modular)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31753DB5" w14:textId="77777777" w:rsidR="00947D07" w:rsidRPr="00D86BD5" w:rsidRDefault="00947D07" w:rsidP="000A6F75">
      <w:pPr>
        <w:pStyle w:val="aff"/>
        <w:numPr>
          <w:ilvl w:val="0"/>
          <w:numId w:val="69"/>
        </w:numPr>
        <w:spacing w:line="276" w:lineRule="auto"/>
        <w:rPr>
          <w:lang w:val="el-GR"/>
        </w:rPr>
      </w:pPr>
      <w:r w:rsidRPr="00D86BD5">
        <w:rPr>
          <w:lang w:val="el-GR"/>
        </w:rPr>
        <w:t>Αρχιτεκτονική N-tier,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79CD1195" w14:textId="77777777" w:rsidR="00947D07" w:rsidRPr="00D86BD5" w:rsidRDefault="00947D07" w:rsidP="000A6F75">
      <w:pPr>
        <w:pStyle w:val="aff"/>
        <w:numPr>
          <w:ilvl w:val="0"/>
          <w:numId w:val="69"/>
        </w:numPr>
        <w:spacing w:line="276" w:lineRule="auto"/>
        <w:rPr>
          <w:lang w:val="el-GR"/>
        </w:rPr>
      </w:pPr>
      <w:r w:rsidRPr="00D86BD5">
        <w:rPr>
          <w:lang w:val="el-GR"/>
        </w:rPr>
        <w:t>Λειτουργία των επιμέρους Υποσυστημάτων και λύσεων που θα αποτελέσουν διακριτά τμήματα της λύσης που θα προσφερθεί σε web-based περιβάλλον, το οποίο θα αποτελέσει το βασικό «χώρο εργασίας» για τους «διαχειριστές» και τους εξουσιοδοτημένους χρήστες των εφαρμογών με στόχο την:</w:t>
      </w:r>
    </w:p>
    <w:p w14:paraId="4B28703F" w14:textId="77777777" w:rsidR="00947D07" w:rsidRPr="00D86BD5" w:rsidRDefault="00947D07" w:rsidP="000A6F75">
      <w:pPr>
        <w:pStyle w:val="aff"/>
        <w:numPr>
          <w:ilvl w:val="0"/>
          <w:numId w:val="71"/>
        </w:numPr>
        <w:spacing w:line="276" w:lineRule="auto"/>
        <w:rPr>
          <w:lang w:val="el-GR"/>
        </w:rPr>
      </w:pPr>
      <w:r w:rsidRPr="00D86BD5">
        <w:rPr>
          <w:lang w:val="el-GR"/>
        </w:rPr>
        <w:t>επίτευξη της μεγαλύτερης δυνατής ομοιομορφίας στις διεπαφές μεταξύ των διαφόρων υποσυστημάτων και στον τρόπο εργασίας τους,</w:t>
      </w:r>
    </w:p>
    <w:p w14:paraId="6967091C" w14:textId="77777777" w:rsidR="00947D07" w:rsidRPr="00D86BD5" w:rsidRDefault="00947D07" w:rsidP="000A6F75">
      <w:pPr>
        <w:pStyle w:val="aff"/>
        <w:numPr>
          <w:ilvl w:val="0"/>
          <w:numId w:val="71"/>
        </w:numPr>
        <w:spacing w:line="276" w:lineRule="auto"/>
        <w:rPr>
          <w:lang w:val="el-GR"/>
        </w:rPr>
      </w:pPr>
      <w:r w:rsidRPr="00D86BD5">
        <w:rPr>
          <w:lang w:val="el-GR"/>
        </w:rPr>
        <w:t>επιλογή κοινών και φιλικών τρόπων παρουσίασης, όσον αφορά στις διεπαφές των χρηστών με τις εφαρμογές.</w:t>
      </w:r>
    </w:p>
    <w:p w14:paraId="30D56A6A" w14:textId="77777777" w:rsidR="00947D07" w:rsidRPr="00D86BD5" w:rsidRDefault="00947D07" w:rsidP="000A6F75">
      <w:pPr>
        <w:pStyle w:val="aff"/>
        <w:numPr>
          <w:ilvl w:val="0"/>
          <w:numId w:val="69"/>
        </w:numPr>
        <w:spacing w:line="276" w:lineRule="auto"/>
        <w:rPr>
          <w:lang w:val="el-GR"/>
        </w:rPr>
      </w:pPr>
      <w:r w:rsidRPr="00D86BD5">
        <w:rPr>
          <w:b/>
          <w:bCs/>
          <w:lang w:val="el-GR"/>
        </w:rPr>
        <w:t>Μηνύματα λαθών</w:t>
      </w:r>
      <w:r w:rsidRPr="00D86BD5">
        <w:rPr>
          <w:lang w:val="el-GR"/>
        </w:rPr>
        <w:t xml:space="preserve"> (</w:t>
      </w:r>
      <w:r w:rsidRPr="00D86BD5">
        <w:t>error</w:t>
      </w:r>
      <w:r w:rsidRPr="00D86BD5">
        <w:rPr>
          <w:lang w:val="el-GR"/>
        </w:rPr>
        <w:t xml:space="preserve"> </w:t>
      </w:r>
      <w:r w:rsidRPr="00D86BD5">
        <w:t>messages</w:t>
      </w:r>
      <w:r w:rsidRPr="00D86BD5">
        <w:rPr>
          <w:lang w:val="el-GR"/>
        </w:rPr>
        <w:t>) στην ελληνική γλώσσα και ειδοποίηση των χρηστών με όρους οικείους προς αυτούς.</w:t>
      </w:r>
    </w:p>
    <w:p w14:paraId="066025ED" w14:textId="77777777" w:rsidR="00947D07" w:rsidRPr="00D86BD5" w:rsidRDefault="00947D07" w:rsidP="000A6F75">
      <w:pPr>
        <w:pStyle w:val="aff"/>
        <w:numPr>
          <w:ilvl w:val="0"/>
          <w:numId w:val="69"/>
        </w:numPr>
        <w:spacing w:line="276" w:lineRule="auto"/>
        <w:rPr>
          <w:lang w:val="el-GR"/>
        </w:rPr>
      </w:pPr>
      <w:r w:rsidRPr="00D86BD5">
        <w:t>T</w:t>
      </w:r>
      <w:r w:rsidRPr="00D86BD5">
        <w:rPr>
          <w:lang w:val="el-GR"/>
        </w:rPr>
        <w:t xml:space="preserve">ήρηση από όλα τα Υποσυστήματα στοιχείων </w:t>
      </w:r>
      <w:r w:rsidRPr="00D86BD5">
        <w:t>auditing</w:t>
      </w:r>
      <w:r w:rsidRPr="00D86BD5">
        <w:rPr>
          <w:lang w:val="el-GR"/>
        </w:rPr>
        <w:t xml:space="preserve"> για ιχνηλάτηση ενεργειών χρηστών.</w:t>
      </w:r>
    </w:p>
    <w:p w14:paraId="319B982A" w14:textId="77777777" w:rsidR="00947D07" w:rsidRPr="00D86BD5" w:rsidRDefault="00947D07" w:rsidP="000A6F75">
      <w:pPr>
        <w:pStyle w:val="aff"/>
        <w:numPr>
          <w:ilvl w:val="0"/>
          <w:numId w:val="69"/>
        </w:numPr>
        <w:spacing w:line="276" w:lineRule="auto"/>
        <w:rPr>
          <w:lang w:val="el-GR"/>
        </w:rPr>
      </w:pPr>
      <w:r w:rsidRPr="00D86BD5">
        <w:rPr>
          <w:lang w:val="el-GR"/>
        </w:rPr>
        <w:t>Διαβαθμισμένη πρόσβαση στα Υποσυστήματα, ανάλογα με το είδος των υπηρεσιών και την ταυτότητα των χρηστών.</w:t>
      </w:r>
    </w:p>
    <w:p w14:paraId="39295D66" w14:textId="77777777" w:rsidR="00947D07" w:rsidRPr="00D86BD5" w:rsidRDefault="00947D07" w:rsidP="000A6F75">
      <w:pPr>
        <w:pStyle w:val="aff"/>
        <w:numPr>
          <w:ilvl w:val="0"/>
          <w:numId w:val="69"/>
        </w:numPr>
        <w:spacing w:line="276" w:lineRule="auto"/>
        <w:rPr>
          <w:lang w:val="el-GR"/>
        </w:rPr>
      </w:pPr>
      <w:r w:rsidRPr="00D86BD5">
        <w:rPr>
          <w:lang w:val="el-GR"/>
        </w:rPr>
        <w:t>Διασφάλιση της πληρότητας, ακεραιότητας, εμπιστευτικότητας και ασφάλειας των δεδομένων των Υποσυστημάτων κατά τη χρήση και τη δικτυακή διακίνησή τους.</w:t>
      </w:r>
    </w:p>
    <w:p w14:paraId="02F0D93E" w14:textId="77777777" w:rsidR="00947D07" w:rsidRPr="00D86BD5" w:rsidRDefault="00947D07" w:rsidP="000A6F75">
      <w:pPr>
        <w:pStyle w:val="aff"/>
        <w:numPr>
          <w:ilvl w:val="0"/>
          <w:numId w:val="69"/>
        </w:numPr>
        <w:spacing w:line="276" w:lineRule="auto"/>
        <w:rPr>
          <w:lang w:val="el-GR"/>
        </w:rPr>
      </w:pPr>
      <w:r w:rsidRPr="00D86BD5">
        <w:rPr>
          <w:lang w:val="el-GR"/>
        </w:rPr>
        <w:t xml:space="preserve">Αξιοποίηση των τεχνολογιών </w:t>
      </w:r>
      <w:r w:rsidRPr="00D86BD5">
        <w:t>server</w:t>
      </w:r>
      <w:r w:rsidRPr="00D86BD5">
        <w:rPr>
          <w:lang w:val="el-GR"/>
        </w:rPr>
        <w:t xml:space="preserve"> </w:t>
      </w:r>
      <w:r w:rsidRPr="00D86BD5">
        <w:t>consolidation</w:t>
      </w:r>
      <w:r w:rsidRPr="00D86BD5">
        <w:rPr>
          <w:lang w:val="el-GR"/>
        </w:rPr>
        <w:t xml:space="preserve"> και </w:t>
      </w:r>
      <w:r w:rsidRPr="00D86BD5">
        <w:t>virtualization</w:t>
      </w:r>
      <w:r w:rsidRPr="00D86BD5">
        <w:rPr>
          <w:lang w:val="el-GR"/>
        </w:rPr>
        <w:t xml:space="preserve"> και πιο συγκεκριμένα λειτουργία των συστημάτων που θα αναπτυχθούν ή αναβαθμισθούν σε περιβάλλον εικονικών μηχανών (</w:t>
      </w:r>
      <w:r w:rsidRPr="00D86BD5">
        <w:t>virtual</w:t>
      </w:r>
      <w:r w:rsidRPr="00D86BD5">
        <w:rPr>
          <w:lang w:val="el-GR"/>
        </w:rPr>
        <w:t xml:space="preserve"> </w:t>
      </w:r>
      <w:r w:rsidRPr="00D86BD5">
        <w:t>machines</w:t>
      </w:r>
      <w:r w:rsidRPr="00D86BD5">
        <w:rPr>
          <w:lang w:val="el-GR"/>
        </w:rPr>
        <w:t>)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77923CF1" w14:textId="77777777" w:rsidR="004B162A" w:rsidRPr="00D86BD5" w:rsidRDefault="004B162A" w:rsidP="00D84329">
      <w:pPr>
        <w:pStyle w:val="40"/>
        <w:numPr>
          <w:ilvl w:val="1"/>
          <w:numId w:val="24"/>
        </w:numPr>
        <w:ind w:hanging="306"/>
        <w:rPr>
          <w:rFonts w:cs="Tahoma"/>
          <w:szCs w:val="22"/>
          <w:lang w:val="el-GR"/>
        </w:rPr>
      </w:pPr>
      <w:bookmarkStart w:id="538" w:name="_Toc97194344"/>
      <w:bookmarkStart w:id="539" w:name="_Toc122685315"/>
      <w:r w:rsidRPr="00D86BD5">
        <w:rPr>
          <w:rFonts w:cs="Tahoma"/>
          <w:szCs w:val="22"/>
          <w:lang w:val="el-GR"/>
        </w:rPr>
        <w:lastRenderedPageBreak/>
        <w:t>Λογική Αρχιτεκτονική</w:t>
      </w:r>
      <w:bookmarkEnd w:id="538"/>
      <w:bookmarkEnd w:id="539"/>
    </w:p>
    <w:p w14:paraId="11308AB2" w14:textId="77777777" w:rsidR="00947D07" w:rsidRPr="00D86BD5" w:rsidRDefault="00947D07" w:rsidP="00947D07">
      <w:pPr>
        <w:spacing w:line="276" w:lineRule="auto"/>
        <w:rPr>
          <w:lang w:val="el-GR"/>
        </w:rPr>
      </w:pPr>
      <w:r w:rsidRPr="00D86BD5">
        <w:rPr>
          <w:lang w:val="el-GR"/>
        </w:rPr>
        <w:t xml:space="preserve">Το μοντέλο ανάπτυξης και λειτουργίας που θα εφαρμοστεί θα είναι πλατφόρμα </w:t>
      </w:r>
      <w:r w:rsidRPr="00D86BD5">
        <w:t>Web</w:t>
      </w:r>
      <w:r w:rsidRPr="00D86BD5">
        <w:rPr>
          <w:lang w:val="el-GR"/>
        </w:rPr>
        <w:t xml:space="preserve"> </w:t>
      </w:r>
      <w:r w:rsidRPr="00D86BD5">
        <w:t>n</w:t>
      </w:r>
      <w:r w:rsidRPr="00D86BD5">
        <w:rPr>
          <w:lang w:val="el-GR"/>
        </w:rPr>
        <w:t>-</w:t>
      </w:r>
      <w:r w:rsidRPr="00D86BD5">
        <w:t>tier</w:t>
      </w:r>
      <w:r w:rsidRPr="00D86BD5">
        <w:rPr>
          <w:lang w:val="el-GR"/>
        </w:rPr>
        <w:t>. Θα πρέπει να στηρίζεται σε αρχιτεκτονική κατ’ ελάχιστον 3 επιπέδων (3-</w:t>
      </w:r>
      <w:r w:rsidRPr="00D86BD5">
        <w:t>tier</w:t>
      </w:r>
      <w:r w:rsidRPr="00D86BD5">
        <w:rPr>
          <w:lang w:val="el-GR"/>
        </w:rPr>
        <w:t xml:space="preserve"> </w:t>
      </w:r>
      <w:r w:rsidRPr="00D86BD5">
        <w:t>architecture</w:t>
      </w:r>
      <w:r w:rsidRPr="00D86BD5">
        <w:rPr>
          <w:lang w:val="el-GR"/>
        </w:rPr>
        <w:t>), η οποία περιλαμβάνει:</w:t>
      </w:r>
    </w:p>
    <w:p w14:paraId="0E457794" w14:textId="77777777" w:rsidR="00947D07" w:rsidRPr="00D86BD5" w:rsidRDefault="00947D07" w:rsidP="000A6F75">
      <w:pPr>
        <w:pStyle w:val="aff"/>
        <w:numPr>
          <w:ilvl w:val="0"/>
          <w:numId w:val="72"/>
        </w:numPr>
        <w:spacing w:line="276" w:lineRule="auto"/>
        <w:rPr>
          <w:lang w:val="el-GR"/>
        </w:rPr>
      </w:pPr>
      <w:r w:rsidRPr="00D86BD5">
        <w:rPr>
          <w:lang w:val="el-GR"/>
        </w:rPr>
        <w:t xml:space="preserve">Το </w:t>
      </w:r>
      <w:r w:rsidRPr="00D86BD5">
        <w:rPr>
          <w:b/>
          <w:bCs/>
          <w:lang w:val="el-GR"/>
        </w:rPr>
        <w:t>επίπεδο χρηστών</w:t>
      </w:r>
      <w:r w:rsidRPr="00D86BD5">
        <w:rPr>
          <w:lang w:val="el-GR"/>
        </w:rPr>
        <w:t xml:space="preserve"> (</w:t>
      </w:r>
      <w:r w:rsidRPr="00D86BD5">
        <w:t>client</w:t>
      </w:r>
      <w:r w:rsidRPr="00D86BD5">
        <w:rPr>
          <w:lang w:val="el-GR"/>
        </w:rPr>
        <w:t xml:space="preserve"> </w:t>
      </w:r>
      <w:r w:rsidRPr="00D86BD5">
        <w:t>tier</w:t>
      </w:r>
      <w:r w:rsidRPr="00D86BD5">
        <w:rPr>
          <w:lang w:val="el-GR"/>
        </w:rPr>
        <w:t xml:space="preserve"> / </w:t>
      </w:r>
      <w:r w:rsidRPr="00D86BD5">
        <w:t>presentation</w:t>
      </w:r>
      <w:r w:rsidRPr="00D86BD5">
        <w:rPr>
          <w:lang w:val="el-GR"/>
        </w:rPr>
        <w:t xml:space="preserve"> </w:t>
      </w:r>
      <w:r w:rsidRPr="00D86BD5">
        <w:t>tier</w:t>
      </w:r>
      <w:r w:rsidRPr="00D86BD5">
        <w:rPr>
          <w:lang w:val="el-GR"/>
        </w:rPr>
        <w:t xml:space="preserve"> / </w:t>
      </w:r>
      <w:r w:rsidRPr="00D86BD5">
        <w:t>User</w:t>
      </w:r>
      <w:r w:rsidRPr="00D86BD5">
        <w:rPr>
          <w:lang w:val="el-GR"/>
        </w:rPr>
        <w:t xml:space="preserve"> </w:t>
      </w:r>
      <w:r w:rsidRPr="00D86BD5">
        <w:t>Interaction</w:t>
      </w:r>
      <w:r w:rsidRPr="00D86BD5">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1A0922FD" w14:textId="77777777" w:rsidR="00947D07" w:rsidRPr="00D86BD5" w:rsidRDefault="00947D07" w:rsidP="000A6F75">
      <w:pPr>
        <w:pStyle w:val="aff"/>
        <w:numPr>
          <w:ilvl w:val="0"/>
          <w:numId w:val="72"/>
        </w:numPr>
        <w:spacing w:line="276" w:lineRule="auto"/>
        <w:rPr>
          <w:lang w:val="el-GR"/>
        </w:rPr>
      </w:pPr>
      <w:r w:rsidRPr="00D86BD5">
        <w:rPr>
          <w:lang w:val="el-GR"/>
        </w:rPr>
        <w:t xml:space="preserve">Το </w:t>
      </w:r>
      <w:r w:rsidRPr="00D86BD5">
        <w:rPr>
          <w:b/>
          <w:bCs/>
          <w:lang w:val="el-GR"/>
        </w:rPr>
        <w:t>επίπεδο εφαρμογών</w:t>
      </w:r>
      <w:r w:rsidRPr="00D86BD5">
        <w:rPr>
          <w:lang w:val="el-GR"/>
        </w:rPr>
        <w:t xml:space="preserve"> (</w:t>
      </w:r>
      <w:r w:rsidRPr="00D86BD5">
        <w:t>application</w:t>
      </w:r>
      <w:r w:rsidRPr="00D86BD5">
        <w:rPr>
          <w:lang w:val="el-GR"/>
        </w:rPr>
        <w:t xml:space="preserve"> </w:t>
      </w:r>
      <w:r w:rsidRPr="00D86BD5">
        <w:t>tier</w:t>
      </w:r>
      <w:r w:rsidRPr="00D86BD5">
        <w:rPr>
          <w:lang w:val="el-GR"/>
        </w:rPr>
        <w:t>) - επιχειρησιακής λογικής (</w:t>
      </w:r>
      <w:r w:rsidRPr="00D86BD5">
        <w:t>application</w:t>
      </w:r>
      <w:r w:rsidRPr="00D86BD5">
        <w:rPr>
          <w:lang w:val="el-GR"/>
        </w:rPr>
        <w:t xml:space="preserve"> / </w:t>
      </w:r>
      <w:r w:rsidRPr="00D86BD5">
        <w:t>business</w:t>
      </w:r>
      <w:r w:rsidRPr="00D86BD5">
        <w:rPr>
          <w:lang w:val="el-GR"/>
        </w:rPr>
        <w:t xml:space="preserve"> </w:t>
      </w:r>
      <w:r w:rsidRPr="00D86BD5">
        <w:t>logic</w:t>
      </w:r>
      <w:r w:rsidRPr="00D86BD5">
        <w:rPr>
          <w:lang w:val="el-GR"/>
        </w:rPr>
        <w:t xml:space="preserve"> </w:t>
      </w:r>
      <w:r w:rsidRPr="00D86BD5">
        <w:t>tier</w:t>
      </w:r>
      <w:r w:rsidRPr="00D86BD5">
        <w:rPr>
          <w:lang w:val="el-GR"/>
        </w:rPr>
        <w:t>), που ενσωματώνει τη λογική των εφαρμογών (</w:t>
      </w:r>
      <w:r w:rsidRPr="00D86BD5">
        <w:t>business</w:t>
      </w:r>
      <w:r w:rsidRPr="00D86BD5">
        <w:rPr>
          <w:lang w:val="el-GR"/>
        </w:rPr>
        <w:t xml:space="preserve"> </w:t>
      </w:r>
      <w:r w:rsidRPr="00D86BD5">
        <w:t>logic</w:t>
      </w:r>
      <w:r w:rsidRPr="00D86BD5">
        <w:rPr>
          <w:lang w:val="el-GR"/>
        </w:rPr>
        <w:t>), δηλαδή όλους τους επιχειρησιακούς κανόνες (</w:t>
      </w:r>
      <w:r w:rsidRPr="00D86BD5">
        <w:t>business</w:t>
      </w:r>
      <w:r w:rsidRPr="00D86BD5">
        <w:rPr>
          <w:lang w:val="el-GR"/>
        </w:rPr>
        <w:t xml:space="preserve"> </w:t>
      </w:r>
      <w:r w:rsidRPr="00D86BD5">
        <w:t>rules</w:t>
      </w:r>
      <w:r w:rsidRPr="00D86BD5">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D86BD5">
        <w:t>SOA</w:t>
      </w:r>
      <w:r w:rsidRPr="00D86BD5">
        <w:rPr>
          <w:lang w:val="el-GR"/>
        </w:rPr>
        <w:t>-</w:t>
      </w:r>
      <w:r w:rsidRPr="00D86BD5">
        <w:t>enabled</w:t>
      </w:r>
      <w:r w:rsidRPr="00D86BD5">
        <w:rPr>
          <w:lang w:val="el-GR"/>
        </w:rPr>
        <w:t xml:space="preserve">, δηλαδή να είναι </w:t>
      </w:r>
      <w:r w:rsidRPr="00D86BD5">
        <w:t>loosely</w:t>
      </w:r>
      <w:r w:rsidRPr="00D86BD5">
        <w:rPr>
          <w:lang w:val="el-GR"/>
        </w:rPr>
        <w:t>-</w:t>
      </w:r>
      <w:r w:rsidRPr="00D86BD5">
        <w:t>coupled</w:t>
      </w:r>
      <w:r w:rsidRPr="00D86BD5">
        <w:rPr>
          <w:lang w:val="el-GR"/>
        </w:rPr>
        <w:t xml:space="preserve"> και να παρέχουν τη δυνατότητα συμμετοχής σε οριζόντιες διαδικασίες ενορχήστρωσης με χρήση τεχνολογιών </w:t>
      </w:r>
      <w:r w:rsidRPr="00D86BD5">
        <w:t>web</w:t>
      </w:r>
      <w:r w:rsidRPr="00D86BD5">
        <w:rPr>
          <w:lang w:val="el-GR"/>
        </w:rPr>
        <w:t xml:space="preserve"> </w:t>
      </w:r>
      <w:r w:rsidRPr="00D86BD5">
        <w:t>services</w:t>
      </w:r>
      <w:r w:rsidRPr="00D86BD5">
        <w:rPr>
          <w:lang w:val="el-GR"/>
        </w:rPr>
        <w:t>.</w:t>
      </w:r>
    </w:p>
    <w:p w14:paraId="6B8FFC8E" w14:textId="77777777" w:rsidR="00947D07" w:rsidRPr="00D86BD5" w:rsidRDefault="00947D07" w:rsidP="000A6F75">
      <w:pPr>
        <w:pStyle w:val="aff"/>
        <w:numPr>
          <w:ilvl w:val="0"/>
          <w:numId w:val="72"/>
        </w:numPr>
        <w:spacing w:line="276" w:lineRule="auto"/>
        <w:rPr>
          <w:lang w:val="el-GR"/>
        </w:rPr>
      </w:pPr>
      <w:r w:rsidRPr="00D86BD5">
        <w:rPr>
          <w:lang w:val="el-GR"/>
        </w:rPr>
        <w:t xml:space="preserve">Το </w:t>
      </w:r>
      <w:r w:rsidRPr="00D86BD5">
        <w:rPr>
          <w:b/>
          <w:bCs/>
          <w:lang w:val="el-GR"/>
        </w:rPr>
        <w:t>επίπεδο δεδομένων</w:t>
      </w:r>
      <w:r w:rsidRPr="00D86BD5">
        <w:rPr>
          <w:lang w:val="el-GR"/>
        </w:rPr>
        <w:t xml:space="preserve"> (</w:t>
      </w:r>
      <w:r w:rsidRPr="00D86BD5">
        <w:t>data</w:t>
      </w:r>
      <w:r w:rsidRPr="00D86BD5">
        <w:rPr>
          <w:lang w:val="el-GR"/>
        </w:rPr>
        <w:t xml:space="preserve"> </w:t>
      </w:r>
      <w:r w:rsidRPr="00D86BD5">
        <w:t>tier</w:t>
      </w:r>
      <w:r w:rsidRPr="00D86BD5">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D86BD5">
        <w:t>transactional</w:t>
      </w:r>
      <w:r w:rsidRPr="00D86BD5">
        <w:rPr>
          <w:lang w:val="el-GR"/>
        </w:rPr>
        <w:t xml:space="preserve"> </w:t>
      </w:r>
      <w:r w:rsidRPr="00D86BD5">
        <w:t>data</w:t>
      </w:r>
      <w:r w:rsidRPr="00D86BD5">
        <w:rPr>
          <w:lang w:val="el-GR"/>
        </w:rPr>
        <w:t xml:space="preserve"> (συναλλαγές), </w:t>
      </w:r>
      <w:r w:rsidRPr="00D86BD5">
        <w:t>master</w:t>
      </w:r>
      <w:r w:rsidRPr="00D86BD5">
        <w:rPr>
          <w:lang w:val="el-GR"/>
        </w:rPr>
        <w:t xml:space="preserve"> </w:t>
      </w:r>
      <w:r w:rsidRPr="00D86BD5">
        <w:t>data</w:t>
      </w:r>
      <w:r w:rsidRPr="00D86BD5">
        <w:rPr>
          <w:lang w:val="el-GR"/>
        </w:rPr>
        <w:t xml:space="preserve"> (πελάτης), ή δεδομένα ανάλυσης (</w:t>
      </w:r>
      <w:r w:rsidRPr="00D86BD5">
        <w:t>aggregate</w:t>
      </w:r>
      <w:r w:rsidRPr="00D86BD5">
        <w:rPr>
          <w:lang w:val="el-GR"/>
        </w:rPr>
        <w:t xml:space="preserve"> </w:t>
      </w:r>
      <w:r w:rsidRPr="00D86BD5">
        <w:t>data</w:t>
      </w:r>
      <w:r w:rsidRPr="00D86BD5">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0DD8B9B7" w14:textId="77777777" w:rsidR="00947D07" w:rsidRPr="00D86BD5" w:rsidRDefault="00947D07" w:rsidP="00947D07">
      <w:pPr>
        <w:spacing w:line="276" w:lineRule="auto"/>
        <w:rPr>
          <w:lang w:val="el-GR"/>
        </w:rPr>
      </w:pPr>
      <w:r w:rsidRPr="00D86BD5">
        <w:rPr>
          <w:lang w:val="el-GR"/>
        </w:rPr>
        <w:t>Όλα τα ανωτέρω επίπεδα χτίζονται πάνω στο Επίπεδο υποδομών (</w:t>
      </w:r>
      <w:r w:rsidRPr="00D86BD5">
        <w:t>Shared</w:t>
      </w:r>
      <w:r w:rsidRPr="00D86BD5">
        <w:rPr>
          <w:lang w:val="el-GR"/>
        </w:rPr>
        <w:t xml:space="preserve"> </w:t>
      </w:r>
      <w:r w:rsidRPr="00D86BD5">
        <w:t>Infrastructure</w:t>
      </w:r>
      <w:r w:rsidRPr="00D86BD5">
        <w:rPr>
          <w:lang w:val="el-GR"/>
        </w:rPr>
        <w:t>) 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4E596B22" w14:textId="77777777" w:rsidR="00947D07" w:rsidRPr="00D86BD5" w:rsidRDefault="00947D07" w:rsidP="00947D07">
      <w:pPr>
        <w:spacing w:line="276" w:lineRule="auto"/>
        <w:rPr>
          <w:lang w:val="el-GR"/>
        </w:rPr>
      </w:pPr>
      <w:r w:rsidRPr="00D86BD5">
        <w:rPr>
          <w:lang w:val="el-GR"/>
        </w:rPr>
        <w:t>Την πλατφόρμα της λογικής αρχιτεκτονικής ολοκληρώνουν τα κατακόρυφα επίπεδα:</w:t>
      </w:r>
    </w:p>
    <w:p w14:paraId="576FE665" w14:textId="27D31471" w:rsidR="00947D07" w:rsidRPr="00D86BD5" w:rsidRDefault="00947D07" w:rsidP="000A6F75">
      <w:pPr>
        <w:pStyle w:val="aff"/>
        <w:numPr>
          <w:ilvl w:val="0"/>
          <w:numId w:val="73"/>
        </w:numPr>
        <w:spacing w:line="276" w:lineRule="auto"/>
        <w:rPr>
          <w:lang w:val="el-GR"/>
        </w:rPr>
      </w:pPr>
      <w:r w:rsidRPr="00D86BD5">
        <w:rPr>
          <w:b/>
          <w:bCs/>
          <w:lang w:val="el-GR"/>
        </w:rPr>
        <w:t>Επίπεδο ασφαλείας</w:t>
      </w:r>
      <w:r w:rsidRPr="00D86BD5">
        <w:rPr>
          <w:lang w:val="el-GR"/>
        </w:rPr>
        <w:t xml:space="preserve"> (</w:t>
      </w:r>
      <w:r w:rsidRPr="00D86BD5">
        <w:t>Enterprise</w:t>
      </w:r>
      <w:r w:rsidRPr="00D86BD5">
        <w:rPr>
          <w:lang w:val="el-GR"/>
        </w:rPr>
        <w:t xml:space="preserve"> </w:t>
      </w:r>
      <w:r w:rsidRPr="00D86BD5">
        <w:t>Security</w:t>
      </w:r>
      <w:r w:rsidRPr="00D86BD5">
        <w:rPr>
          <w:lang w:val="el-GR"/>
        </w:rPr>
        <w:t>): Αφορά την υποδομή ασφαλείας που θωρακίζει το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7AE691DF" w14:textId="77777777" w:rsidR="00947D07" w:rsidRPr="00D86BD5" w:rsidRDefault="00947D07" w:rsidP="000A6F75">
      <w:pPr>
        <w:pStyle w:val="aff"/>
        <w:numPr>
          <w:ilvl w:val="0"/>
          <w:numId w:val="73"/>
        </w:numPr>
        <w:spacing w:line="276" w:lineRule="auto"/>
        <w:rPr>
          <w:lang w:val="el-GR"/>
        </w:rPr>
      </w:pPr>
      <w:r w:rsidRPr="00D86BD5">
        <w:rPr>
          <w:b/>
          <w:bCs/>
          <w:lang w:val="el-GR"/>
        </w:rPr>
        <w:t>Επίπεδο διαχείρισης</w:t>
      </w:r>
      <w:r w:rsidRPr="00D86BD5">
        <w:rPr>
          <w:lang w:val="el-GR"/>
        </w:rPr>
        <w:t xml:space="preserve"> (</w:t>
      </w:r>
      <w:r w:rsidRPr="00D86BD5">
        <w:t>Enterprise</w:t>
      </w:r>
      <w:r w:rsidRPr="00D86BD5">
        <w:rPr>
          <w:lang w:val="el-GR"/>
        </w:rPr>
        <w:t xml:space="preserve"> </w:t>
      </w:r>
      <w:r w:rsidRPr="00D86BD5">
        <w:t>Management</w:t>
      </w:r>
      <w:r w:rsidRPr="00D86BD5">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D86BD5">
        <w:t>web</w:t>
      </w:r>
      <w:r w:rsidRPr="00D86BD5">
        <w:rPr>
          <w:lang w:val="el-GR"/>
        </w:rPr>
        <w:t>-</w:t>
      </w:r>
      <w:r w:rsidRPr="00D86BD5">
        <w:t>based</w:t>
      </w:r>
      <w:r w:rsidRPr="00D86BD5">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7A770867" w14:textId="36AEEBE8" w:rsidR="00947D07" w:rsidRPr="00D86BD5" w:rsidRDefault="00947D07" w:rsidP="000A6F75">
      <w:pPr>
        <w:pStyle w:val="aff"/>
        <w:numPr>
          <w:ilvl w:val="0"/>
          <w:numId w:val="73"/>
        </w:numPr>
        <w:spacing w:line="276" w:lineRule="auto"/>
        <w:rPr>
          <w:lang w:val="el-GR"/>
        </w:rPr>
      </w:pPr>
      <w:r w:rsidRPr="00D86BD5">
        <w:rPr>
          <w:b/>
          <w:bCs/>
          <w:lang w:val="el-GR"/>
        </w:rPr>
        <w:t>Επίπεδο ανάπτυξης</w:t>
      </w:r>
      <w:r w:rsidRPr="00D86BD5">
        <w:rPr>
          <w:lang w:val="el-GR"/>
        </w:rPr>
        <w:t xml:space="preserve"> (</w:t>
      </w:r>
      <w:r w:rsidRPr="00D86BD5">
        <w:t>Enterprise</w:t>
      </w:r>
      <w:r w:rsidRPr="00D86BD5">
        <w:rPr>
          <w:lang w:val="el-GR"/>
        </w:rPr>
        <w:t xml:space="preserve"> </w:t>
      </w:r>
      <w:r w:rsidRPr="00D86BD5">
        <w:t>Development</w:t>
      </w:r>
      <w:r w:rsidRPr="00D86BD5">
        <w:rPr>
          <w:lang w:val="el-GR"/>
        </w:rPr>
        <w:t xml:space="preserve">): Αφορά τα εργαλεία αλλά και πλαίσια ανάπτυξης με τα οποία θα αναπτυχθούν τα παρεχόμενα υποσυστήματα αλλά και μέσω των </w:t>
      </w:r>
      <w:r w:rsidRPr="00D86BD5">
        <w:rPr>
          <w:lang w:val="el-GR"/>
        </w:rPr>
        <w:lastRenderedPageBreak/>
        <w:t xml:space="preserve">οποίων η λειτουργικότητα των υποσυστημάτων θα επεκτείνεται επαναχρησιμοποιώντας την παρεχόμενη υποδομή στο πλαίσιο της υφιστάμενης </w:t>
      </w:r>
      <w:r w:rsidRPr="00D86BD5">
        <w:t> </w:t>
      </w:r>
      <w:r w:rsidRPr="00D86BD5">
        <w:rPr>
          <w:lang w:val="el-GR"/>
        </w:rPr>
        <w:t>αρχιτεκτονικής.</w:t>
      </w:r>
    </w:p>
    <w:p w14:paraId="438A42F1" w14:textId="391EA327" w:rsidR="00947D07" w:rsidRPr="00D86BD5" w:rsidRDefault="00947D07" w:rsidP="00947D07">
      <w:pPr>
        <w:spacing w:line="276" w:lineRule="auto"/>
        <w:rPr>
          <w:lang w:val="el-GR"/>
        </w:rPr>
      </w:pPr>
      <w:r w:rsidRPr="00D86BD5">
        <w:rPr>
          <w:lang w:val="el-GR"/>
        </w:rPr>
        <w:t xml:space="preserve"> Το ακόλουθο σχήμα αποτυπώνει τη λογική αρχιτεκτονική των συστημάτων :</w:t>
      </w:r>
    </w:p>
    <w:p w14:paraId="2A36E434" w14:textId="6765DA2B" w:rsidR="00947D07" w:rsidRPr="00D86BD5" w:rsidRDefault="005F5ACA" w:rsidP="00947D07">
      <w:pPr>
        <w:jc w:val="left"/>
        <w:rPr>
          <w:lang w:val="el-GR"/>
        </w:rPr>
      </w:pPr>
      <w:r>
        <w:rPr>
          <w:noProof/>
          <w:lang w:val="el-GR" w:eastAsia="el-GR"/>
        </w:rPr>
        <mc:AlternateContent>
          <mc:Choice Requires="wpg">
            <w:drawing>
              <wp:anchor distT="0" distB="0" distL="114300" distR="114300" simplePos="0" relativeHeight="251670528" behindDoc="0" locked="0" layoutInCell="1" allowOverlap="1" wp14:anchorId="1FC8A688" wp14:editId="10C0DE75">
                <wp:simplePos x="0" y="0"/>
                <wp:positionH relativeFrom="margin">
                  <wp:align>center</wp:align>
                </wp:positionH>
                <wp:positionV relativeFrom="paragraph">
                  <wp:posOffset>132715</wp:posOffset>
                </wp:positionV>
                <wp:extent cx="5063372" cy="1526198"/>
                <wp:effectExtent l="0" t="0" r="23495" b="17145"/>
                <wp:wrapNone/>
                <wp:docPr id="2" name="Ομάδα 2"/>
                <wp:cNvGraphicFramePr/>
                <a:graphic xmlns:a="http://schemas.openxmlformats.org/drawingml/2006/main">
                  <a:graphicData uri="http://schemas.microsoft.com/office/word/2010/wordprocessingGroup">
                    <wpg:wgp>
                      <wpg:cNvGrpSpPr/>
                      <wpg:grpSpPr>
                        <a:xfrm>
                          <a:off x="0" y="0"/>
                          <a:ext cx="5063372" cy="1526198"/>
                          <a:chOff x="0" y="0"/>
                          <a:chExt cx="5063372" cy="1526198"/>
                        </a:xfrm>
                      </wpg:grpSpPr>
                      <wps:wsp>
                        <wps:cNvPr id="3" name="Text Box 7"/>
                        <wps:cNvSpPr txBox="1">
                          <a:spLocks noChangeArrowheads="1"/>
                        </wps:cNvSpPr>
                        <wps:spPr bwMode="auto">
                          <a:xfrm>
                            <a:off x="0" y="0"/>
                            <a:ext cx="561340" cy="1514475"/>
                          </a:xfrm>
                          <a:prstGeom prst="rect">
                            <a:avLst/>
                          </a:prstGeom>
                          <a:solidFill>
                            <a:srgbClr val="FFFFFF"/>
                          </a:solidFill>
                          <a:ln w="9525">
                            <a:solidFill>
                              <a:srgbClr val="000000"/>
                            </a:solidFill>
                            <a:miter lim="800000"/>
                            <a:headEnd/>
                            <a:tailEnd/>
                          </a:ln>
                        </wps:spPr>
                        <wps:txbx>
                          <w:txbxContent>
                            <w:p w14:paraId="69A50BD8" w14:textId="77777777" w:rsidR="00947FD8" w:rsidRPr="00FC563C" w:rsidRDefault="00947FD8" w:rsidP="005F5ACA">
                              <w:r w:rsidRPr="00FC563C">
                                <w:t>Επίπεδο Διαχείρισης</w:t>
                              </w:r>
                            </w:p>
                          </w:txbxContent>
                        </wps:txbx>
                        <wps:bodyPr rot="0" vert="vert" wrap="square" lIns="91440" tIns="45720" rIns="91440" bIns="45720" anchor="t" anchorCtr="0" upright="1">
                          <a:noAutofit/>
                        </wps:bodyPr>
                      </wps:wsp>
                      <wps:wsp>
                        <wps:cNvPr id="4" name="Text Box 4"/>
                        <wps:cNvSpPr txBox="1">
                          <a:spLocks noChangeArrowheads="1"/>
                        </wps:cNvSpPr>
                        <wps:spPr bwMode="auto">
                          <a:xfrm>
                            <a:off x="643095" y="0"/>
                            <a:ext cx="3089275" cy="333375"/>
                          </a:xfrm>
                          <a:prstGeom prst="rect">
                            <a:avLst/>
                          </a:prstGeom>
                          <a:solidFill>
                            <a:srgbClr val="FFFFFF"/>
                          </a:solidFill>
                          <a:ln w="9525">
                            <a:solidFill>
                              <a:srgbClr val="000000"/>
                            </a:solidFill>
                            <a:miter lim="800000"/>
                            <a:headEnd/>
                            <a:tailEnd/>
                          </a:ln>
                        </wps:spPr>
                        <wps:txbx>
                          <w:txbxContent>
                            <w:p w14:paraId="7BC45606" w14:textId="77777777" w:rsidR="00947FD8" w:rsidRPr="00FC563C" w:rsidRDefault="00947FD8" w:rsidP="005F5ACA">
                              <w:r w:rsidRPr="00FC563C">
                                <w:t xml:space="preserve">            Επίπεδο Χρηστών</w:t>
                              </w:r>
                            </w:p>
                          </w:txbxContent>
                        </wps:txbx>
                        <wps:bodyPr rot="0" vert="horz" wrap="square" lIns="91440" tIns="45720" rIns="91440" bIns="45720" anchor="t" anchorCtr="0" upright="1">
                          <a:noAutofit/>
                        </wps:bodyPr>
                      </wps:wsp>
                      <wps:wsp>
                        <wps:cNvPr id="5" name="Text Box 5"/>
                        <wps:cNvSpPr txBox="1">
                          <a:spLocks noChangeArrowheads="1"/>
                        </wps:cNvSpPr>
                        <wps:spPr bwMode="auto">
                          <a:xfrm>
                            <a:off x="643095" y="417007"/>
                            <a:ext cx="3088640" cy="333375"/>
                          </a:xfrm>
                          <a:prstGeom prst="rect">
                            <a:avLst/>
                          </a:prstGeom>
                          <a:solidFill>
                            <a:srgbClr val="FFFFFF"/>
                          </a:solidFill>
                          <a:ln w="9525">
                            <a:solidFill>
                              <a:srgbClr val="000000"/>
                            </a:solidFill>
                            <a:miter lim="800000"/>
                            <a:headEnd/>
                            <a:tailEnd/>
                          </a:ln>
                        </wps:spPr>
                        <wps:txbx>
                          <w:txbxContent>
                            <w:p w14:paraId="4B6FE413" w14:textId="77777777" w:rsidR="00947FD8" w:rsidRPr="00FC563C" w:rsidRDefault="00947FD8" w:rsidP="005F5ACA">
                              <w:r w:rsidRPr="00FC563C">
                                <w:t>Επίπεδο Εφαρμογών</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638070" y="849086"/>
                            <a:ext cx="3088640" cy="323850"/>
                          </a:xfrm>
                          <a:prstGeom prst="rect">
                            <a:avLst/>
                          </a:prstGeom>
                          <a:solidFill>
                            <a:srgbClr val="FFFFFF"/>
                          </a:solidFill>
                          <a:ln w="9525">
                            <a:solidFill>
                              <a:srgbClr val="000000"/>
                            </a:solidFill>
                            <a:miter lim="800000"/>
                            <a:headEnd/>
                            <a:tailEnd/>
                          </a:ln>
                        </wps:spPr>
                        <wps:txbx>
                          <w:txbxContent>
                            <w:p w14:paraId="34BF2C7C" w14:textId="77777777" w:rsidR="00947FD8" w:rsidRPr="00FC563C" w:rsidRDefault="00947FD8" w:rsidP="005F5ACA">
                              <w:r w:rsidRPr="00FC563C">
                                <w:t>Επίπεδο Δεδομένων</w:t>
                              </w:r>
                            </w:p>
                          </w:txbxContent>
                        </wps:txbx>
                        <wps:bodyPr rot="0" vert="horz" wrap="square" lIns="91440" tIns="45720" rIns="91440" bIns="45720" anchor="t" anchorCtr="0" upright="1">
                          <a:noAutofit/>
                        </wps:bodyPr>
                      </wps:wsp>
                      <wps:wsp>
                        <wps:cNvPr id="8" name="Text Box 10"/>
                        <wps:cNvSpPr txBox="1">
                          <a:spLocks noChangeArrowheads="1"/>
                        </wps:cNvSpPr>
                        <wps:spPr bwMode="auto">
                          <a:xfrm>
                            <a:off x="628022" y="1230923"/>
                            <a:ext cx="3791585" cy="295275"/>
                          </a:xfrm>
                          <a:prstGeom prst="rect">
                            <a:avLst/>
                          </a:prstGeom>
                          <a:solidFill>
                            <a:srgbClr val="FFFFFF"/>
                          </a:solidFill>
                          <a:ln w="9525">
                            <a:solidFill>
                              <a:srgbClr val="000000"/>
                            </a:solidFill>
                            <a:miter lim="800000"/>
                            <a:headEnd/>
                            <a:tailEnd/>
                          </a:ln>
                        </wps:spPr>
                        <wps:txbx>
                          <w:txbxContent>
                            <w:p w14:paraId="7E335E49" w14:textId="77777777" w:rsidR="00947FD8" w:rsidRPr="00FC563C" w:rsidRDefault="00947FD8" w:rsidP="005F5ACA">
                              <w:r w:rsidRPr="00FC563C">
                                <w:t xml:space="preserve">            Επίπεδο Υποδομών</w:t>
                              </w:r>
                            </w:p>
                          </w:txbxContent>
                        </wps:txbx>
                        <wps:bodyPr rot="0" vert="horz" wrap="square" lIns="91440" tIns="45720" rIns="91440" bIns="45720" anchor="t" anchorCtr="0" upright="1">
                          <a:noAutofit/>
                        </wps:bodyPr>
                      </wps:wsp>
                      <wps:wsp>
                        <wps:cNvPr id="9" name="Text Box 8"/>
                        <wps:cNvSpPr txBox="1">
                          <a:spLocks noChangeArrowheads="1"/>
                        </wps:cNvSpPr>
                        <wps:spPr bwMode="auto">
                          <a:xfrm>
                            <a:off x="3838470" y="0"/>
                            <a:ext cx="561710" cy="1066051"/>
                          </a:xfrm>
                          <a:prstGeom prst="rect">
                            <a:avLst/>
                          </a:prstGeom>
                          <a:solidFill>
                            <a:srgbClr val="FFFFFF"/>
                          </a:solidFill>
                          <a:ln w="9525">
                            <a:solidFill>
                              <a:srgbClr val="000000"/>
                            </a:solidFill>
                            <a:miter lim="800000"/>
                            <a:headEnd/>
                            <a:tailEnd/>
                          </a:ln>
                        </wps:spPr>
                        <wps:txbx>
                          <w:txbxContent>
                            <w:p w14:paraId="235B3E5F" w14:textId="77777777" w:rsidR="00947FD8" w:rsidRPr="00FC563C" w:rsidRDefault="00947FD8" w:rsidP="005F5ACA">
                              <w:r w:rsidRPr="00FC563C">
                                <w:t>Επίπεδο Ανάπτυξης</w:t>
                              </w:r>
                            </w:p>
                          </w:txbxContent>
                        </wps:txbx>
                        <wps:bodyPr rot="0" vert="vert" wrap="square" lIns="91440" tIns="45720" rIns="91440" bIns="45720" anchor="t" anchorCtr="0" upright="1">
                          <a:noAutofit/>
                        </wps:bodyPr>
                      </wps:wsp>
                      <wps:wsp>
                        <wps:cNvPr id="10" name="Text Box 9"/>
                        <wps:cNvSpPr txBox="1">
                          <a:spLocks noChangeArrowheads="1"/>
                        </wps:cNvSpPr>
                        <wps:spPr bwMode="auto">
                          <a:xfrm>
                            <a:off x="4501662" y="0"/>
                            <a:ext cx="561710" cy="1526198"/>
                          </a:xfrm>
                          <a:prstGeom prst="rect">
                            <a:avLst/>
                          </a:prstGeom>
                          <a:solidFill>
                            <a:srgbClr val="FFFFFF"/>
                          </a:solidFill>
                          <a:ln w="9525">
                            <a:solidFill>
                              <a:srgbClr val="000000"/>
                            </a:solidFill>
                            <a:miter lim="800000"/>
                            <a:headEnd/>
                            <a:tailEnd/>
                          </a:ln>
                        </wps:spPr>
                        <wps:txbx>
                          <w:txbxContent>
                            <w:p w14:paraId="554F578A" w14:textId="77777777" w:rsidR="00947FD8" w:rsidRPr="00FC563C" w:rsidRDefault="00947FD8" w:rsidP="005F5ACA">
                              <w:r w:rsidRPr="00FC563C">
                                <w:t>Επίπεδο Ασφάλειας</w:t>
                              </w:r>
                            </w:p>
                          </w:txbxContent>
                        </wps:txbx>
                        <wps:bodyPr rot="0" vert="vert" wrap="square" lIns="91440" tIns="45720" rIns="91440" bIns="45720" anchor="t" anchorCtr="0" upright="1">
                          <a:noAutofit/>
                        </wps:bodyPr>
                      </wps:wsp>
                    </wpg:wgp>
                  </a:graphicData>
                </a:graphic>
              </wp:anchor>
            </w:drawing>
          </mc:Choice>
          <mc:Fallback>
            <w:pict>
              <v:group w14:anchorId="1FC8A688" id="Ομάδα 2" o:spid="_x0000_s1026" style="position:absolute;margin-left:0;margin-top:10.45pt;width:398.7pt;height:120.15pt;z-index:251670528;mso-position-horizontal:center;mso-position-horizontal-relative:margin" coordsize="50633,1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">
                <v:shapetype id="_x0000_t202" coordsize="21600,21600" o:spt="202" path="m,l,21600r21600,l21600,xe">
                  <v:stroke joinstyle="miter"/>
                  <v:path gradientshapeok="t" o:connecttype="rect"/>
                </v:shapetype>
                <v:shape id="Text Box 7" o:spid="_x0000_s1027" type="#_x0000_t202" style="position:absolute;width:5613;height:1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">
                  <v:textbox style="layout-flow:vertical">
                    <w:txbxContent>
                      <w:p w14:paraId="69A50BD8" w14:textId="77777777" w:rsidR="00947FD8" w:rsidRPr="00FC563C" w:rsidRDefault="00947FD8" w:rsidP="005F5ACA">
                        <w:r w:rsidRPr="00FC563C">
                          <w:t>Επίπ</w:t>
                        </w:r>
                        <w:proofErr w:type="spellStart"/>
                        <w:r w:rsidRPr="00FC563C">
                          <w:t>εδο</w:t>
                        </w:r>
                        <w:proofErr w:type="spellEnd"/>
                        <w:r w:rsidRPr="00FC563C">
                          <w:t xml:space="preserve"> </w:t>
                        </w:r>
                        <w:proofErr w:type="spellStart"/>
                        <w:r w:rsidRPr="00FC563C">
                          <w:t>Δι</w:t>
                        </w:r>
                        <w:proofErr w:type="spellEnd"/>
                        <w:r w:rsidRPr="00FC563C">
                          <w:t>αχείρισης</w:t>
                        </w:r>
                      </w:p>
                    </w:txbxContent>
                  </v:textbox>
                </v:shape>
                <v:shape id="Text Box 4" o:spid="_x0000_s1028" type="#_x0000_t202" style="position:absolute;left:6430;width:30893;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7BC45606" w14:textId="77777777" w:rsidR="00947FD8" w:rsidRPr="00FC563C" w:rsidRDefault="00947FD8" w:rsidP="005F5ACA">
                        <w:r w:rsidRPr="00FC563C">
                          <w:t xml:space="preserve">            Επίπ</w:t>
                        </w:r>
                        <w:proofErr w:type="spellStart"/>
                        <w:r w:rsidRPr="00FC563C">
                          <w:t>εδο</w:t>
                        </w:r>
                        <w:proofErr w:type="spellEnd"/>
                        <w:r w:rsidRPr="00FC563C">
                          <w:t xml:space="preserve"> </w:t>
                        </w:r>
                        <w:proofErr w:type="spellStart"/>
                        <w:r w:rsidRPr="00FC563C">
                          <w:t>Χρηστών</w:t>
                        </w:r>
                        <w:proofErr w:type="spellEnd"/>
                      </w:p>
                    </w:txbxContent>
                  </v:textbox>
                </v:shape>
                <v:shape id="Text Box 5" o:spid="_x0000_s1029" type="#_x0000_t202" style="position:absolute;left:6430;top:4170;width:30887;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4B6FE413" w14:textId="77777777" w:rsidR="00947FD8" w:rsidRPr="00FC563C" w:rsidRDefault="00947FD8" w:rsidP="005F5ACA">
                        <w:r w:rsidRPr="00FC563C">
                          <w:t>Επίπ</w:t>
                        </w:r>
                        <w:proofErr w:type="spellStart"/>
                        <w:r w:rsidRPr="00FC563C">
                          <w:t>εδο</w:t>
                        </w:r>
                        <w:proofErr w:type="spellEnd"/>
                        <w:r w:rsidRPr="00FC563C">
                          <w:t xml:space="preserve"> </w:t>
                        </w:r>
                        <w:proofErr w:type="spellStart"/>
                        <w:r w:rsidRPr="00FC563C">
                          <w:t>Εφ</w:t>
                        </w:r>
                        <w:proofErr w:type="spellEnd"/>
                        <w:r w:rsidRPr="00FC563C">
                          <w:t>αρμογών</w:t>
                        </w:r>
                      </w:p>
                    </w:txbxContent>
                  </v:textbox>
                </v:shape>
                <v:shape id="Text Box 6" o:spid="_x0000_s1030" type="#_x0000_t202" style="position:absolute;left:6380;top:8490;width:30887;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4BF2C7C" w14:textId="77777777" w:rsidR="00947FD8" w:rsidRPr="00FC563C" w:rsidRDefault="00947FD8" w:rsidP="005F5ACA">
                        <w:r w:rsidRPr="00FC563C">
                          <w:t>Επίπ</w:t>
                        </w:r>
                        <w:proofErr w:type="spellStart"/>
                        <w:r w:rsidRPr="00FC563C">
                          <w:t>εδο</w:t>
                        </w:r>
                        <w:proofErr w:type="spellEnd"/>
                        <w:r w:rsidRPr="00FC563C">
                          <w:t xml:space="preserve"> </w:t>
                        </w:r>
                        <w:proofErr w:type="spellStart"/>
                        <w:r w:rsidRPr="00FC563C">
                          <w:t>Δεδομένων</w:t>
                        </w:r>
                        <w:proofErr w:type="spellEnd"/>
                      </w:p>
                    </w:txbxContent>
                  </v:textbox>
                </v:shape>
                <v:shape id="Text Box 10" o:spid="_x0000_s1031" type="#_x0000_t202" style="position:absolute;left:6280;top:12309;width:37916;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7E335E49" w14:textId="77777777" w:rsidR="00947FD8" w:rsidRPr="00FC563C" w:rsidRDefault="00947FD8" w:rsidP="005F5ACA">
                        <w:r w:rsidRPr="00FC563C">
                          <w:t xml:space="preserve">            Επίπ</w:t>
                        </w:r>
                        <w:proofErr w:type="spellStart"/>
                        <w:r w:rsidRPr="00FC563C">
                          <w:t>εδο</w:t>
                        </w:r>
                        <w:proofErr w:type="spellEnd"/>
                        <w:r w:rsidRPr="00FC563C">
                          <w:t xml:space="preserve"> Υπ</w:t>
                        </w:r>
                        <w:proofErr w:type="spellStart"/>
                        <w:r w:rsidRPr="00FC563C">
                          <w:t>οδομών</w:t>
                        </w:r>
                        <w:proofErr w:type="spellEnd"/>
                      </w:p>
                    </w:txbxContent>
                  </v:textbox>
                </v:shape>
                <v:shape id="Text Box 8" o:spid="_x0000_s1032" type="#_x0000_t202" style="position:absolute;left:38384;width:5617;height:10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">
                  <v:textbox style="layout-flow:vertical">
                    <w:txbxContent>
                      <w:p w14:paraId="235B3E5F" w14:textId="77777777" w:rsidR="00947FD8" w:rsidRPr="00FC563C" w:rsidRDefault="00947FD8" w:rsidP="005F5ACA">
                        <w:r w:rsidRPr="00FC563C">
                          <w:t>Επίπ</w:t>
                        </w:r>
                        <w:proofErr w:type="spellStart"/>
                        <w:r w:rsidRPr="00FC563C">
                          <w:t>εδο</w:t>
                        </w:r>
                        <w:proofErr w:type="spellEnd"/>
                        <w:r w:rsidRPr="00FC563C">
                          <w:t xml:space="preserve"> </w:t>
                        </w:r>
                        <w:proofErr w:type="spellStart"/>
                        <w:r w:rsidRPr="00FC563C">
                          <w:t>Ανά</w:t>
                        </w:r>
                        <w:proofErr w:type="spellEnd"/>
                        <w:r w:rsidRPr="00FC563C">
                          <w:t>πτυξης</w:t>
                        </w:r>
                      </w:p>
                    </w:txbxContent>
                  </v:textbox>
                </v:shape>
                <v:shape id="Text Box 9" o:spid="_x0000_s1033" type="#_x0000_t202" style="position:absolute;left:45016;width:5617;height:15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">
                  <v:textbox style="layout-flow:vertical">
                    <w:txbxContent>
                      <w:p w14:paraId="554F578A" w14:textId="77777777" w:rsidR="00947FD8" w:rsidRPr="00FC563C" w:rsidRDefault="00947FD8" w:rsidP="005F5ACA">
                        <w:r w:rsidRPr="00FC563C">
                          <w:t>Επίπ</w:t>
                        </w:r>
                        <w:proofErr w:type="spellStart"/>
                        <w:r w:rsidRPr="00FC563C">
                          <w:t>εδο</w:t>
                        </w:r>
                        <w:proofErr w:type="spellEnd"/>
                        <w:r w:rsidRPr="00FC563C">
                          <w:t xml:space="preserve"> </w:t>
                        </w:r>
                        <w:proofErr w:type="spellStart"/>
                        <w:r w:rsidRPr="00FC563C">
                          <w:t>Ασφάλει</w:t>
                        </w:r>
                        <w:proofErr w:type="spellEnd"/>
                        <w:r w:rsidRPr="00FC563C">
                          <w:t>ας</w:t>
                        </w:r>
                      </w:p>
                    </w:txbxContent>
                  </v:textbox>
                </v:shape>
                <w10:wrap anchorx="margin"/>
              </v:group>
            </w:pict>
          </mc:Fallback>
        </mc:AlternateContent>
      </w:r>
    </w:p>
    <w:p w14:paraId="16DD71C4" w14:textId="3FF3E4DD" w:rsidR="00947D07" w:rsidRPr="00D86BD5" w:rsidRDefault="00947D07" w:rsidP="00947D07">
      <w:pPr>
        <w:spacing w:line="276" w:lineRule="auto"/>
        <w:rPr>
          <w:lang w:val="el-GR"/>
        </w:rPr>
      </w:pPr>
    </w:p>
    <w:p w14:paraId="48621BA2" w14:textId="3AF103B3" w:rsidR="00947D07" w:rsidRPr="00D86BD5" w:rsidRDefault="00947D07" w:rsidP="00947D07">
      <w:pPr>
        <w:spacing w:line="276" w:lineRule="auto"/>
        <w:rPr>
          <w:lang w:val="el-GR"/>
        </w:rPr>
      </w:pPr>
    </w:p>
    <w:p w14:paraId="76CAEEDD" w14:textId="5E0BA950" w:rsidR="00947D07" w:rsidRPr="00D86BD5" w:rsidRDefault="00947D07" w:rsidP="00947D07">
      <w:pPr>
        <w:spacing w:line="276" w:lineRule="auto"/>
        <w:rPr>
          <w:lang w:val="el-GR"/>
        </w:rPr>
      </w:pPr>
    </w:p>
    <w:p w14:paraId="623A8C65" w14:textId="77777777" w:rsidR="00947D07" w:rsidRPr="00D86BD5" w:rsidRDefault="00947D07" w:rsidP="00947D07">
      <w:pPr>
        <w:spacing w:line="276" w:lineRule="auto"/>
        <w:rPr>
          <w:lang w:val="el-GR"/>
        </w:rPr>
      </w:pPr>
    </w:p>
    <w:p w14:paraId="7B28DF1F" w14:textId="0AE1D96C" w:rsidR="00947D07" w:rsidRPr="00D86BD5" w:rsidRDefault="00947D07" w:rsidP="00947D07">
      <w:pPr>
        <w:spacing w:line="276" w:lineRule="auto"/>
        <w:rPr>
          <w:lang w:val="el-GR"/>
        </w:rPr>
      </w:pPr>
    </w:p>
    <w:p w14:paraId="6A049FB2" w14:textId="77777777" w:rsidR="00947D07" w:rsidRPr="00D86BD5" w:rsidRDefault="00947D07" w:rsidP="00947D07">
      <w:pPr>
        <w:spacing w:line="276" w:lineRule="auto"/>
        <w:rPr>
          <w:lang w:val="el-GR"/>
        </w:rPr>
      </w:pPr>
    </w:p>
    <w:p w14:paraId="62F65CA7" w14:textId="141E1D5D" w:rsidR="00A22261" w:rsidRPr="00D86BD5" w:rsidRDefault="00A22261" w:rsidP="00D84329">
      <w:pPr>
        <w:pStyle w:val="30"/>
        <w:numPr>
          <w:ilvl w:val="0"/>
          <w:numId w:val="24"/>
        </w:numPr>
        <w:rPr>
          <w:rFonts w:cs="Tahoma"/>
          <w:lang w:val="el-GR"/>
        </w:rPr>
      </w:pPr>
      <w:bookmarkStart w:id="540" w:name="_Λειτουργικές_Απαιτήσεις"/>
      <w:bookmarkStart w:id="541" w:name="_Toc97194345"/>
      <w:bookmarkStart w:id="542" w:name="_Toc97194474"/>
      <w:bookmarkStart w:id="543" w:name="_Toc122685316"/>
      <w:bookmarkEnd w:id="540"/>
      <w:r w:rsidRPr="00D86BD5">
        <w:rPr>
          <w:rFonts w:cs="Tahoma"/>
          <w:lang w:val="el-GR"/>
        </w:rPr>
        <w:t>Λειτουργικές Απαιτήσεις</w:t>
      </w:r>
      <w:bookmarkEnd w:id="541"/>
      <w:bookmarkEnd w:id="542"/>
      <w:bookmarkEnd w:id="543"/>
      <w:r w:rsidRPr="00D86BD5">
        <w:rPr>
          <w:rFonts w:cs="Tahoma"/>
          <w:lang w:val="el-GR"/>
        </w:rPr>
        <w:t xml:space="preserve">  </w:t>
      </w:r>
    </w:p>
    <w:p w14:paraId="4CC96661" w14:textId="47FEADAD" w:rsidR="00947D07" w:rsidRPr="00D86BD5" w:rsidRDefault="00947D07" w:rsidP="00E41827">
      <w:pPr>
        <w:spacing w:line="276" w:lineRule="auto"/>
        <w:rPr>
          <w:lang w:val="el-GR"/>
        </w:rPr>
      </w:pPr>
      <w:bookmarkStart w:id="544" w:name="_Toc97195383"/>
      <w:bookmarkStart w:id="545" w:name="_Toc97195552"/>
      <w:bookmarkEnd w:id="544"/>
      <w:bookmarkEnd w:id="545"/>
      <w:r w:rsidRPr="00D86BD5">
        <w:rPr>
          <w:lang w:val="el-GR"/>
        </w:rPr>
        <w:t>Στο πλαίσιο του έργου προβλέπεται μια σειρά δράσεων για την ενίσχυση του πληροφοριακού συστήματος Μητρώου Πολιτών και περαιτέρω επέκτασης των υπηρεσιών αυτού, μέσω του εκσυγχρονισμού και της αναβάθμισης των κεντρικών υποδομών αλλά και των εφαρμογών του.</w:t>
      </w:r>
    </w:p>
    <w:p w14:paraId="65698156" w14:textId="2596E867" w:rsidR="00947D07" w:rsidRPr="00D86BD5" w:rsidRDefault="00947D07" w:rsidP="00E41827">
      <w:pPr>
        <w:spacing w:line="276" w:lineRule="auto"/>
        <w:rPr>
          <w:lang w:val="el-GR"/>
        </w:rPr>
      </w:pPr>
      <w:r w:rsidRPr="00D86BD5">
        <w:rPr>
          <w:lang w:val="el-GR"/>
        </w:rPr>
        <w:t xml:space="preserve">Παρακάτω παρατίθεται περιγραφή της ζητούμενης λειτουργικότητας. </w:t>
      </w:r>
    </w:p>
    <w:p w14:paraId="1B93A1E0" w14:textId="77777777" w:rsidR="00947D07" w:rsidRPr="00D86BD5" w:rsidRDefault="00947D07" w:rsidP="00E41827">
      <w:pPr>
        <w:rPr>
          <w:b/>
          <w:bCs/>
          <w:lang w:val="el-GR"/>
        </w:rPr>
      </w:pPr>
      <w:r w:rsidRPr="00D86BD5">
        <w:rPr>
          <w:lang w:val="el-GR"/>
        </w:rPr>
        <w:t>Επισημαίνεται ότι στην περίπτωση που ανακύψει ανάγκη να προστεθούν ή να τροποποποιηθούν οι λειτουργικότητες, η δαπάνη θα καλυφθεί από το δικαίωμα προαίρεσης, το οποίο μπορεί να ασκηθεί μονομερώς από την Αναθέτουσα Αρχή. Σε περίπτωση που τέτοιες απαιτήσεις έχουν προκύψει κατά την Ανάλυση Απαιτήσεων, ο Ανάδοχος υποχρεούνται να περιλάβει στα παραδοτέα του πακέτου εργασίας ΠΕ1 – Ανάλυση Απαιτήσεων, διαστασιολόγηση και σύντομη περιγραφή των απαιτήσεων.</w:t>
      </w:r>
    </w:p>
    <w:p w14:paraId="204D4D09" w14:textId="77777777" w:rsidR="00EA3400" w:rsidRPr="00D86BD5" w:rsidRDefault="00EA3400" w:rsidP="00370D99">
      <w:pPr>
        <w:rPr>
          <w:lang w:val="el-GR"/>
        </w:rPr>
      </w:pPr>
    </w:p>
    <w:p w14:paraId="509107FE" w14:textId="34E007F9" w:rsidR="00EA3400" w:rsidRPr="00D86BD5" w:rsidRDefault="00947D07" w:rsidP="00D84329">
      <w:pPr>
        <w:pStyle w:val="40"/>
        <w:numPr>
          <w:ilvl w:val="1"/>
          <w:numId w:val="24"/>
        </w:numPr>
        <w:ind w:hanging="306"/>
        <w:rPr>
          <w:rFonts w:cs="Tahoma"/>
          <w:szCs w:val="22"/>
          <w:lang w:val="el-GR"/>
        </w:rPr>
      </w:pPr>
      <w:bookmarkStart w:id="546" w:name="_Ref121743160"/>
      <w:bookmarkStart w:id="547" w:name="_Ref121749814"/>
      <w:bookmarkStart w:id="548" w:name="_Toc122685317"/>
      <w:r w:rsidRPr="00D86BD5">
        <w:rPr>
          <w:rFonts w:cs="Tahoma"/>
          <w:szCs w:val="22"/>
          <w:lang w:val="el-GR"/>
        </w:rPr>
        <w:t>Μηχανισμός παροχής δεδομένων στο Κεντρικό Μητρώο της Δημόσιας Διοίκησης (</w:t>
      </w:r>
      <w:r w:rsidRPr="00D86BD5">
        <w:rPr>
          <w:rFonts w:cs="Tahoma"/>
          <w:szCs w:val="22"/>
          <w:lang w:val="en-US"/>
        </w:rPr>
        <w:t>golden</w:t>
      </w:r>
      <w:r w:rsidRPr="00D86BD5">
        <w:rPr>
          <w:rFonts w:cs="Tahoma"/>
          <w:szCs w:val="22"/>
          <w:lang w:val="el-GR"/>
        </w:rPr>
        <w:t xml:space="preserve"> </w:t>
      </w:r>
      <w:r w:rsidRPr="00D86BD5">
        <w:rPr>
          <w:rFonts w:cs="Tahoma"/>
          <w:szCs w:val="22"/>
          <w:lang w:val="en-US"/>
        </w:rPr>
        <w:t>record</w:t>
      </w:r>
      <w:r w:rsidRPr="00D86BD5">
        <w:rPr>
          <w:rFonts w:cs="Tahoma"/>
          <w:szCs w:val="22"/>
          <w:lang w:val="el-GR"/>
        </w:rPr>
        <w:t>) μέσω του ΚΕΔ</w:t>
      </w:r>
      <w:bookmarkEnd w:id="546"/>
      <w:bookmarkEnd w:id="547"/>
      <w:bookmarkEnd w:id="548"/>
    </w:p>
    <w:p w14:paraId="65A17E78" w14:textId="741BD9F3" w:rsidR="00947D07" w:rsidRPr="00D86BD5" w:rsidRDefault="00947D07" w:rsidP="00E41827">
      <w:pPr>
        <w:rPr>
          <w:lang w:val="el-GR"/>
        </w:rPr>
      </w:pPr>
      <w:r w:rsidRPr="00D86BD5">
        <w:rPr>
          <w:lang w:val="el-GR"/>
        </w:rPr>
        <w:t xml:space="preserve">Το Κεντρικό Μητρώο της Δημόσιας διοίκησης υλοποιείται από την ΓΓΠΣΔΔ με στόχο την συγκέντρωση των μοναδικών εγγραφών πολιτών μαζί με την πληροφορία από όλα τα κρίσιμα κλειδιά τρίτων μητρώων (ΑΜΚΑ, ΑΦΜ κλπ). Στο πλαίσιο του έργου προβλέπεται η υλοποίηση μηχανισμού στο Μητρώο Πολιτών μέσω του οποίου θα </w:t>
      </w:r>
      <w:r w:rsidR="00A55812">
        <w:rPr>
          <w:lang w:val="el-GR"/>
        </w:rPr>
        <w:t xml:space="preserve">είναι δυνατή η </w:t>
      </w:r>
      <w:r w:rsidRPr="00D86BD5">
        <w:rPr>
          <w:lang w:val="el-GR"/>
        </w:rPr>
        <w:t>απ</w:t>
      </w:r>
      <w:r w:rsidR="00A55812">
        <w:rPr>
          <w:lang w:val="el-GR"/>
        </w:rPr>
        <w:t>οστολή</w:t>
      </w:r>
      <w:r w:rsidRPr="00D86BD5">
        <w:rPr>
          <w:lang w:val="el-GR"/>
        </w:rPr>
        <w:t xml:space="preserve"> κεντρικά στην ΓΓΠΣΔΔ μέσω του ΚΕΔ </w:t>
      </w:r>
      <w:r w:rsidR="00A55812">
        <w:rPr>
          <w:lang w:val="el-GR"/>
        </w:rPr>
        <w:t>στοιχείων δεδομένων από τις τηρούμενες</w:t>
      </w:r>
      <w:r w:rsidRPr="00D86BD5">
        <w:rPr>
          <w:lang w:val="el-GR"/>
        </w:rPr>
        <w:t xml:space="preserve"> εγγραφές πολιτών</w:t>
      </w:r>
      <w:r w:rsidR="00A55812">
        <w:rPr>
          <w:lang w:val="el-GR"/>
        </w:rPr>
        <w:t>, τα</w:t>
      </w:r>
      <w:r w:rsidRPr="00D86BD5">
        <w:rPr>
          <w:lang w:val="el-GR"/>
        </w:rPr>
        <w:t xml:space="preserve"> </w:t>
      </w:r>
      <w:r w:rsidR="00A55812">
        <w:rPr>
          <w:lang w:val="el-GR"/>
        </w:rPr>
        <w:t xml:space="preserve">οποία προβλέπονται από την κείμενη νομοθεσία. </w:t>
      </w:r>
      <w:r w:rsidRPr="00D86BD5">
        <w:rPr>
          <w:lang w:val="el-GR"/>
        </w:rPr>
        <w:t xml:space="preserve"> </w:t>
      </w:r>
    </w:p>
    <w:p w14:paraId="7F7DBDE5" w14:textId="77777777" w:rsidR="00947D07" w:rsidRPr="00D86BD5" w:rsidRDefault="00947D07" w:rsidP="00E41827">
      <w:pPr>
        <w:rPr>
          <w:lang w:val="el-GR"/>
        </w:rPr>
      </w:pPr>
      <w:r w:rsidRPr="00D86BD5">
        <w:rPr>
          <w:lang w:val="el-GR"/>
        </w:rPr>
        <w:t>Ο Ανάδοχος οφείλει να περιγράψει στην προσφορά του την προσέγγιση του επί της υλοποίησης του ζητούμενου μηχανισμού που θα αναπτυχθεί στο πλαίσιο του έργου.</w:t>
      </w:r>
    </w:p>
    <w:p w14:paraId="2550A0C7" w14:textId="72369028" w:rsidR="00947D07" w:rsidRPr="00D86BD5" w:rsidRDefault="00E41827" w:rsidP="00D84329">
      <w:pPr>
        <w:pStyle w:val="40"/>
        <w:numPr>
          <w:ilvl w:val="1"/>
          <w:numId w:val="24"/>
        </w:numPr>
        <w:ind w:hanging="306"/>
        <w:rPr>
          <w:rFonts w:cs="Tahoma"/>
          <w:szCs w:val="22"/>
          <w:lang w:val="el-GR"/>
        </w:rPr>
      </w:pPr>
      <w:bookmarkStart w:id="549" w:name="_Toc122685318"/>
      <w:r w:rsidRPr="00D86BD5">
        <w:rPr>
          <w:rFonts w:cs="Tahoma"/>
          <w:szCs w:val="22"/>
          <w:lang w:val="el-GR"/>
        </w:rPr>
        <w:t>Διάθεση Πολυγλωσσικών πιστοποιητικών και ΛΠ</w:t>
      </w:r>
      <w:bookmarkEnd w:id="549"/>
    </w:p>
    <w:p w14:paraId="07A69CA1" w14:textId="77777777" w:rsidR="00947D07" w:rsidRPr="00D86BD5" w:rsidRDefault="00947D07" w:rsidP="00E41827">
      <w:pPr>
        <w:rPr>
          <w:lang w:val="el-GR"/>
        </w:rPr>
      </w:pPr>
      <w:r w:rsidRPr="00D86BD5">
        <w:rPr>
          <w:lang w:val="el-GR"/>
        </w:rPr>
        <w:t>Περιλαμβάνεται η υλοποίηση λειτουργικότητας μέσω της οποίας θα είναι δυνατή η διάθεση πολυγλωσσικών πιστοποιητικών και Ληξιαρχικών πράξεων προκειμένου να διευκολυνθούν οι πολίτες στις συναλλαγές τους με τρίτες χώρες.</w:t>
      </w:r>
    </w:p>
    <w:p w14:paraId="1DD39180" w14:textId="77777777" w:rsidR="00947D07" w:rsidRPr="00D86BD5" w:rsidRDefault="00947D07" w:rsidP="00E41827">
      <w:pPr>
        <w:rPr>
          <w:lang w:val="el-GR"/>
        </w:rPr>
      </w:pPr>
      <w:r w:rsidRPr="00D86BD5">
        <w:rPr>
          <w:lang w:val="el-GR"/>
        </w:rPr>
        <w:t xml:space="preserve">Κατά </w:t>
      </w:r>
      <w:r w:rsidRPr="00D86BD5">
        <w:rPr>
          <w:lang w:val="el-GR" w:eastAsia="el-GR"/>
        </w:rPr>
        <w:t xml:space="preserve">το πακέτο εργασίας ΠΕ1 – Ανάλυση Απαιτήσεων </w:t>
      </w:r>
      <w:r w:rsidRPr="00D86BD5">
        <w:rPr>
          <w:lang w:val="el-GR"/>
        </w:rPr>
        <w:t>θα προσδιοριστεί η ακριβής μεθοδολογία και οι απαιτήσεις για τη δημιουργία του μηχανισμού αυτού.</w:t>
      </w:r>
    </w:p>
    <w:p w14:paraId="4735B5D9" w14:textId="37CE55A4" w:rsidR="00947D07" w:rsidRPr="00D86BD5" w:rsidRDefault="00E41827" w:rsidP="00D84329">
      <w:pPr>
        <w:pStyle w:val="40"/>
        <w:numPr>
          <w:ilvl w:val="1"/>
          <w:numId w:val="24"/>
        </w:numPr>
        <w:ind w:hanging="306"/>
        <w:rPr>
          <w:rFonts w:cs="Tahoma"/>
          <w:szCs w:val="22"/>
          <w:lang w:val="el-GR"/>
        </w:rPr>
      </w:pPr>
      <w:bookmarkStart w:id="550" w:name="_Ref121743201"/>
      <w:bookmarkStart w:id="551" w:name="_Ref121749829"/>
      <w:bookmarkStart w:id="552" w:name="_Toc122685319"/>
      <w:r w:rsidRPr="00D86BD5">
        <w:rPr>
          <w:rFonts w:cs="Tahoma"/>
          <w:szCs w:val="22"/>
          <w:lang w:val="el-GR"/>
        </w:rPr>
        <w:lastRenderedPageBreak/>
        <w:t>Διαχείριση ψηφιακών δηλώσεων – αιτήσεων πρωτογενών γεγονότων ζωής</w:t>
      </w:r>
      <w:bookmarkEnd w:id="550"/>
      <w:bookmarkEnd w:id="551"/>
      <w:bookmarkEnd w:id="552"/>
    </w:p>
    <w:p w14:paraId="3E8CC1C6" w14:textId="77777777" w:rsidR="00947D07" w:rsidRPr="00D86BD5" w:rsidRDefault="00947D07" w:rsidP="00E41827">
      <w:pPr>
        <w:rPr>
          <w:lang w:val="el-GR"/>
        </w:rPr>
      </w:pPr>
      <w:r w:rsidRPr="00D86BD5">
        <w:rPr>
          <w:lang w:val="el-GR"/>
        </w:rPr>
        <w:t xml:space="preserve">Προβλέπεται προσαρμογή ή/και επέκταση της υφιστάμενης λειτουργικότητας του Μητρώου Πολιτών ώστε να είναι δυνατή η υποδοχή και διαχείριση ψηφιακών δηλώσεων – αιτήσεων για μια σειρά πρωτογενών γεγονότων και μεταβολών αστικής και δημοτικής κατάστασης όπως (ενδεικτικά και όχι περιοριστικά) η δήλωση Συμφώνου συμβίωσης ή λύσης, η προσβολή πατρότητας, η έκδοση πιστοποιητικού εγγυτέρων συγγενών, εντοπιότητας κλπ. Παράλληλα θα υλοποιηθούν όλες οι απαραίτητες διεπαφές με τρίτα συστήματα για την ολοκλήρωση της επιχειρησιακής ροής. </w:t>
      </w:r>
    </w:p>
    <w:p w14:paraId="38F2974E" w14:textId="5F147DE9" w:rsidR="00947D07" w:rsidRPr="00D86BD5" w:rsidRDefault="00947D07" w:rsidP="00E41827">
      <w:pPr>
        <w:rPr>
          <w:lang w:val="el-GR"/>
        </w:rPr>
      </w:pPr>
      <w:r w:rsidRPr="00D86BD5">
        <w:rPr>
          <w:lang w:val="el-GR"/>
        </w:rPr>
        <w:t xml:space="preserve">Ο Ανάδοχος οφείλει να περιγράψει στην προσφορά του το εύρος των παρεμβάσεων που απαιτούνται ώστε να διευρυνθεί η υποδοχή και διαχείριση ψηφιακών δηλώσεων – αιτήσεων πρωτογενών γεγονότων ζωής. </w:t>
      </w:r>
    </w:p>
    <w:p w14:paraId="085324BC" w14:textId="67C2AB0A" w:rsidR="00E41827" w:rsidRPr="00D86BD5" w:rsidRDefault="00E41827" w:rsidP="00D84329">
      <w:pPr>
        <w:pStyle w:val="40"/>
        <w:numPr>
          <w:ilvl w:val="1"/>
          <w:numId w:val="24"/>
        </w:numPr>
        <w:ind w:hanging="306"/>
        <w:rPr>
          <w:rFonts w:cs="Tahoma"/>
          <w:szCs w:val="22"/>
          <w:lang w:val="el-GR"/>
        </w:rPr>
      </w:pPr>
      <w:bookmarkStart w:id="553" w:name="_Ref121743208"/>
      <w:bookmarkStart w:id="554" w:name="_Ref121749840"/>
      <w:bookmarkStart w:id="555" w:name="_Toc122685320"/>
      <w:r w:rsidRPr="00D86BD5">
        <w:rPr>
          <w:rFonts w:cs="Tahoma"/>
          <w:szCs w:val="22"/>
          <w:lang w:val="el-GR"/>
        </w:rPr>
        <w:t>Υποσύστημα παροχής στατιστικών δεδομένων στους Φορείς λειτουργίας του έργου</w:t>
      </w:r>
      <w:bookmarkEnd w:id="553"/>
      <w:bookmarkEnd w:id="554"/>
      <w:bookmarkEnd w:id="555"/>
    </w:p>
    <w:p w14:paraId="78B4FE8F" w14:textId="18E574AF" w:rsidR="00E41827" w:rsidRPr="00D86BD5" w:rsidRDefault="00E41827" w:rsidP="00E41827">
      <w:pPr>
        <w:spacing w:line="276" w:lineRule="auto"/>
        <w:rPr>
          <w:lang w:val="el-GR"/>
        </w:rPr>
      </w:pPr>
      <w:r w:rsidRPr="00D86BD5">
        <w:rPr>
          <w:lang w:val="el-GR"/>
        </w:rPr>
        <w:t xml:space="preserve">Στο πλαίσιο του έργου θα δημιουργηθεί </w:t>
      </w:r>
      <w:r w:rsidR="009F612D" w:rsidRPr="00D63FB3">
        <w:rPr>
          <w:lang w:val="el-GR"/>
        </w:rPr>
        <w:t>περιβάλλον κατάλληλο για τον σχεδιασμό, την παραγωγή και τη  διάθεση στατιστικών στοιχείων, τα οποία θα μπορούν να διατίθενται στους Φορείς λειτουργίας του έργου</w:t>
      </w:r>
      <w:r w:rsidRPr="00D86BD5">
        <w:rPr>
          <w:lang w:val="el-GR"/>
        </w:rPr>
        <w:t>. Η υποδομή, εκτός από ασφάλεια, θα περιλαμβάνει και παραμετρικά οριζόμενα στοιχεία που θα είναι διαθέσιμα ανά φορέα.</w:t>
      </w:r>
    </w:p>
    <w:p w14:paraId="5296B1FA" w14:textId="7456CAAB" w:rsidR="00E41827" w:rsidRPr="00D86BD5" w:rsidRDefault="00E41827" w:rsidP="00E41827">
      <w:pPr>
        <w:spacing w:line="276" w:lineRule="auto"/>
        <w:rPr>
          <w:lang w:val="el-GR"/>
        </w:rPr>
      </w:pPr>
      <w:r w:rsidRPr="00D86BD5">
        <w:rPr>
          <w:lang w:val="el-GR"/>
        </w:rPr>
        <w:t xml:space="preserve">Η πρόσβαση στα δεδομένα του υποσυστήματος αυτού θα γίνεται μέσω της απόδοσης δικαιωμάτων σε χρήστες που θα οριστούν επίσημα για το σκοπό αυτό. </w:t>
      </w:r>
    </w:p>
    <w:p w14:paraId="7A36B1BD" w14:textId="700C1498" w:rsidR="00E41827" w:rsidRPr="00D86BD5" w:rsidRDefault="00E41827" w:rsidP="00E41827">
      <w:pPr>
        <w:rPr>
          <w:lang w:val="el-GR" w:eastAsia="el-GR"/>
        </w:rPr>
      </w:pPr>
      <w:r w:rsidRPr="00D86BD5">
        <w:rPr>
          <w:lang w:val="el-GR" w:eastAsia="el-GR"/>
        </w:rPr>
        <w:t>Κατά το Πακέτο Εργασίας ΠΕ1 – Ανάλυση Απαιτήσεων θα καταγραφεί η ανάγκη των φορέων σε στατιστικά δεδομένα από τα υπάρχοντα στο Μητρώο Πολιτών. Θα καταγραφεί επίσης και ο βαθμός εμπιστευτικότητας των δεδομένων.</w:t>
      </w:r>
    </w:p>
    <w:p w14:paraId="1A65B7B0" w14:textId="77777777" w:rsidR="008152AA" w:rsidRPr="00D86BD5" w:rsidRDefault="008152AA" w:rsidP="00D84329">
      <w:pPr>
        <w:pStyle w:val="40"/>
        <w:numPr>
          <w:ilvl w:val="1"/>
          <w:numId w:val="24"/>
        </w:numPr>
        <w:ind w:hanging="306"/>
        <w:rPr>
          <w:rFonts w:cs="Tahoma"/>
          <w:szCs w:val="22"/>
          <w:lang w:val="el-GR"/>
        </w:rPr>
      </w:pPr>
      <w:bookmarkStart w:id="556" w:name="_Toc122685321"/>
      <w:r w:rsidRPr="00D86BD5">
        <w:rPr>
          <w:rFonts w:cs="Tahoma"/>
          <w:szCs w:val="22"/>
          <w:lang w:val="el-GR"/>
        </w:rPr>
        <w:t>Μηχανισμός επαλήθευσης προσωπικών στοιχείων πολιτών</w:t>
      </w:r>
      <w:bookmarkEnd w:id="556"/>
    </w:p>
    <w:p w14:paraId="23FADD6F" w14:textId="21A09008" w:rsidR="008152AA" w:rsidRDefault="008152AA" w:rsidP="008152AA">
      <w:pPr>
        <w:rPr>
          <w:lang w:val="el-GR"/>
        </w:rPr>
      </w:pPr>
      <w:r w:rsidRPr="00D86BD5">
        <w:rPr>
          <w:lang w:val="el-GR"/>
        </w:rPr>
        <w:t xml:space="preserve">Αφορά στην υλοποίηση μηχανισμού για την επαλήθευση των προσωπικών στοιχείων πολιτών (Ελλήνων εκλογέων) που υποστηρίζουν μια Ευρωπαϊκή Πρωτοβουλία Πολιτών (ΕΚ2019/788), </w:t>
      </w:r>
      <w:r w:rsidR="009F612D" w:rsidRPr="008804F1">
        <w:rPr>
          <w:lang w:val="el-GR"/>
        </w:rPr>
        <w:t>ή αντίστοιχων υποχρεώσεων επαλήθευσης προσωπικών στοιχείων πολιτών που προκύπτουν από την εθνική νομοθεσία</w:t>
      </w:r>
      <w:r w:rsidR="009F612D">
        <w:rPr>
          <w:lang w:val="el-GR"/>
        </w:rPr>
        <w:t>,</w:t>
      </w:r>
      <w:r w:rsidR="009F612D" w:rsidRPr="00D86BD5">
        <w:rPr>
          <w:lang w:val="el-GR"/>
        </w:rPr>
        <w:t xml:space="preserve"> </w:t>
      </w:r>
      <w:r w:rsidRPr="00D86BD5">
        <w:rPr>
          <w:lang w:val="el-GR"/>
        </w:rPr>
        <w:t>μέσω φόρτωσης xml αρχείων με προσωπικά στοιχεία φυσικών προσώπων. Μέσω της νέας λειτουργικότητας θα υποστηρίζεται η παραγωγή στατιστικού αποτελέσματος (πλήθος επιτυχών/ ανεπιτυχών επαληθεύσεων, πλήθος διπλοεγγραφών). Επιπλέον, ο μηχανισμός θα προβλέπει και έλεγχο ελληνικών επωνύμων/ονομάτων γραμμένα με λατινικούς χαρακτήρες.</w:t>
      </w:r>
    </w:p>
    <w:p w14:paraId="17A14EB4" w14:textId="77777777" w:rsidR="00964F3D" w:rsidRPr="00964F3D" w:rsidRDefault="00964F3D" w:rsidP="00D84329">
      <w:pPr>
        <w:pStyle w:val="40"/>
        <w:numPr>
          <w:ilvl w:val="1"/>
          <w:numId w:val="24"/>
        </w:numPr>
        <w:ind w:hanging="306"/>
        <w:rPr>
          <w:rFonts w:cs="Tahoma"/>
          <w:szCs w:val="22"/>
          <w:lang w:val="el-GR"/>
        </w:rPr>
      </w:pPr>
      <w:bookmarkStart w:id="557" w:name="_Ref121743213"/>
      <w:bookmarkStart w:id="558" w:name="_Ref121749849"/>
      <w:bookmarkStart w:id="559" w:name="_Toc122685322"/>
      <w:r w:rsidRPr="00964F3D">
        <w:rPr>
          <w:rFonts w:cs="Tahoma"/>
          <w:szCs w:val="22"/>
          <w:lang w:val="el-GR"/>
        </w:rPr>
        <w:t>Μηχανισμός διάθεσης στοιχείων γενεαλογικού δένδρου μέσω του ΚΕΔ</w:t>
      </w:r>
      <w:bookmarkEnd w:id="557"/>
      <w:bookmarkEnd w:id="558"/>
      <w:bookmarkEnd w:id="559"/>
    </w:p>
    <w:p w14:paraId="5355EDE8" w14:textId="40ED31B6" w:rsidR="009F612D" w:rsidRPr="009F612D" w:rsidRDefault="00964F3D" w:rsidP="009F612D">
      <w:pPr>
        <w:spacing w:line="276" w:lineRule="auto"/>
        <w:rPr>
          <w:lang w:val="el-GR"/>
        </w:rPr>
      </w:pPr>
      <w:r w:rsidRPr="00D86BD5">
        <w:rPr>
          <w:lang w:val="el-GR"/>
        </w:rPr>
        <w:t xml:space="preserve">Στο πλαίσιο του έργου θα υλοποιηθεί κατάλληλη λειτουργικότητα με χρήση εργαλείων τεχνητής νοημοσύνης με στόχο τη διάθεση στοιχείων γενεαλογικού δένδρου. Τα πιστοποιούμενα, από τις αρμόδιες υπηρεσίες δημοτολογίου στοιχεία, θα  διατίθενται στην Πύλης </w:t>
      </w:r>
      <w:r w:rsidRPr="00D86BD5">
        <w:rPr>
          <w:lang w:val="en-US"/>
        </w:rPr>
        <w:t>gov</w:t>
      </w:r>
      <w:r w:rsidRPr="00D86BD5">
        <w:rPr>
          <w:lang w:val="el-GR"/>
        </w:rPr>
        <w:t>.</w:t>
      </w:r>
      <w:r w:rsidRPr="00D86BD5">
        <w:rPr>
          <w:lang w:val="en-US"/>
        </w:rPr>
        <w:t>gr</w:t>
      </w:r>
      <w:r w:rsidRPr="00D86BD5">
        <w:rPr>
          <w:lang w:val="el-GR"/>
        </w:rPr>
        <w:t xml:space="preserve"> μέσω του Κέντρου Διαλειτουργικότητας της ΓΓΠΣΔΔ. Θα διατεθούν στοιχεία έως τρίτου επιπέδου συγγένειας. Ο Ανάδοχος θα προβεί σε όλες τις απαιτούμενες ενέργειες επικαιροποίησης και ενημέρωσης των συγγενειών σε επίπεδο Πολίτη. </w:t>
      </w:r>
    </w:p>
    <w:p w14:paraId="31677B50" w14:textId="77777777" w:rsidR="00964F3D" w:rsidRPr="00D86BD5" w:rsidRDefault="00964F3D" w:rsidP="00964F3D">
      <w:pPr>
        <w:rPr>
          <w:lang w:val="el-GR" w:eastAsia="el-GR"/>
        </w:rPr>
      </w:pPr>
      <w:r w:rsidRPr="00D86BD5">
        <w:rPr>
          <w:lang w:val="el-GR"/>
        </w:rPr>
        <w:t xml:space="preserve">Ο Ανάδοχος οφείλει να περιγράψει στην προσφορά του την προσέγγιση του </w:t>
      </w:r>
      <w:r w:rsidRPr="00D86BD5">
        <w:rPr>
          <w:lang w:val="el-GR" w:eastAsia="el-GR"/>
        </w:rPr>
        <w:t>ως προς την διάθεση των στοιχείων αυτών.</w:t>
      </w:r>
    </w:p>
    <w:p w14:paraId="69F28A78" w14:textId="77777777" w:rsidR="00964F3D" w:rsidRPr="00D86BD5" w:rsidRDefault="00964F3D" w:rsidP="00964F3D">
      <w:pPr>
        <w:rPr>
          <w:lang w:val="el-GR" w:eastAsia="el-GR"/>
        </w:rPr>
      </w:pPr>
      <w:r w:rsidRPr="00D86BD5">
        <w:rPr>
          <w:lang w:val="el-GR" w:eastAsia="el-GR"/>
        </w:rPr>
        <w:t xml:space="preserve">Κατά το πακέτο εργασίας ΠΕ1 – Ανάλυση Απαιτήσεων θα προσδιοριστούν επακριβώς οι απαιτούμενες εργασίες καθώς και τα ορόσημα ολοκλήρωσης της διαδικασίας παροχής των στοιχείων εντός του έργου. </w:t>
      </w:r>
    </w:p>
    <w:p w14:paraId="48BAAA1C" w14:textId="77777777" w:rsidR="00964F3D" w:rsidRPr="00D86BD5" w:rsidRDefault="00964F3D" w:rsidP="008152AA">
      <w:pPr>
        <w:rPr>
          <w:lang w:val="el-GR"/>
        </w:rPr>
      </w:pPr>
    </w:p>
    <w:p w14:paraId="63650CBC" w14:textId="77777777" w:rsidR="00E41827" w:rsidRPr="00D86BD5" w:rsidRDefault="00E41827" w:rsidP="00D84329">
      <w:pPr>
        <w:pStyle w:val="40"/>
        <w:numPr>
          <w:ilvl w:val="1"/>
          <w:numId w:val="24"/>
        </w:numPr>
        <w:ind w:hanging="306"/>
        <w:rPr>
          <w:rFonts w:cs="Tahoma"/>
          <w:szCs w:val="22"/>
          <w:lang w:val="el-GR"/>
        </w:rPr>
      </w:pPr>
      <w:bookmarkStart w:id="560" w:name="_Toc113608159"/>
      <w:bookmarkStart w:id="561" w:name="_Ref121743223"/>
      <w:bookmarkStart w:id="562" w:name="_Ref121749858"/>
      <w:bookmarkStart w:id="563" w:name="_Toc122685323"/>
      <w:r w:rsidRPr="00D86BD5">
        <w:rPr>
          <w:rFonts w:cs="Tahoma"/>
          <w:szCs w:val="22"/>
          <w:lang w:val="el-GR"/>
        </w:rPr>
        <w:t>Πληρότητα Δεδομένων</w:t>
      </w:r>
      <w:bookmarkEnd w:id="560"/>
      <w:bookmarkEnd w:id="561"/>
      <w:bookmarkEnd w:id="562"/>
      <w:bookmarkEnd w:id="563"/>
    </w:p>
    <w:p w14:paraId="36A66D73" w14:textId="3AC4A5AB" w:rsidR="00E41827" w:rsidRPr="00D86BD5" w:rsidRDefault="00E41827" w:rsidP="00E41827">
      <w:pPr>
        <w:spacing w:line="276" w:lineRule="auto"/>
        <w:rPr>
          <w:lang w:val="el-GR" w:eastAsia="el-GR"/>
        </w:rPr>
      </w:pPr>
      <w:r w:rsidRPr="00D86BD5">
        <w:rPr>
          <w:lang w:val="el-GR" w:eastAsia="el-GR"/>
        </w:rPr>
        <w:t>Η ορθή λειτουργία του Μητρώου Πολιτών προϋποθέτει την ενίσχυση της πληρότητας και ορθότητας των δεδομένων του. Στο πλαίσιο αυτό περιλαμβάνονται (α) εργασίες εκκαθάρισης διπλοεγγραφών Πολιτών μέσω διαδικασιών διάσπασης / συγχώνευσης γεγονότων κατά περίπτωση, (β) εργασίες ενημέρωσης της καρτέλας Πολίτη με στοιχεία ΑΜΚΑ, ΑΦΜ, ΠΑ για το σύνολο των εγγραφών του καθώς και η ενσωμάτωση μηχανισμού απόδοσης Προσωπικού Αριθμού (ΠΑ) για όλους τους Πολίτες για τους οποίους δηλώνεται γεγονός ζωής εντός του ΠΣ, (γ) Διασύνδεση των Ληξιαρχικών Πράξεων (ΛΠ) με πολίτες, εφόσον υφίσταται χειροκίνητη διασύνδεση ΛΠ με δημοτολογική οικογενειακή μερίδα, (δ) δημιουργία/ αρχικοποίηση εγγραφών Ληξιαρχικών Πράξεων με βάση τα μεταδεδομένα των ψηφιοποιημένων αρχείων</w:t>
      </w:r>
      <w:r w:rsidR="000F67B7">
        <w:rPr>
          <w:lang w:val="el-GR" w:eastAsia="el-GR"/>
        </w:rPr>
        <w:t xml:space="preserve"> (Ληξιαρχείο, Αριθμός ΛΠ, Τόμος ΛΠ, Έτος ΛΠ)</w:t>
      </w:r>
      <w:r w:rsidRPr="00D86BD5">
        <w:rPr>
          <w:lang w:val="el-GR" w:eastAsia="el-GR"/>
        </w:rPr>
        <w:t xml:space="preserve">  ώστε να συνδεθούν και διατεθούν μέσω του Μητρώου Πολιτών οι ψηφιοποιημένες Ληξιαρχικές Πράξεις για τις οποίες δεν είχε προβλεφθεί καταχώρηση στοιχείων στα έργα ψηφιοποίησης.</w:t>
      </w:r>
    </w:p>
    <w:p w14:paraId="29C1B6DC" w14:textId="77777777" w:rsidR="00E41827" w:rsidRPr="00D86BD5" w:rsidRDefault="00E41827" w:rsidP="00E41827">
      <w:pPr>
        <w:rPr>
          <w:lang w:val="el-GR"/>
        </w:rPr>
      </w:pPr>
      <w:r w:rsidRPr="00D86BD5">
        <w:rPr>
          <w:lang w:val="el-GR"/>
        </w:rPr>
        <w:t>Ο Ανάδοχος οφείλει να περιγράψει στην προσφορά του το εύρος των παρεμβάσεων που δύνανται να πραγματοποιηθούν εντός του πλαισίου του έργου.</w:t>
      </w:r>
    </w:p>
    <w:p w14:paraId="053131E4" w14:textId="03B8F122" w:rsidR="00E41827" w:rsidRPr="00D86BD5" w:rsidRDefault="00E41827" w:rsidP="00D84329">
      <w:pPr>
        <w:pStyle w:val="40"/>
        <w:numPr>
          <w:ilvl w:val="1"/>
          <w:numId w:val="24"/>
        </w:numPr>
        <w:ind w:hanging="306"/>
        <w:rPr>
          <w:rFonts w:cs="Tahoma"/>
          <w:szCs w:val="22"/>
          <w:lang w:val="el-GR"/>
        </w:rPr>
      </w:pPr>
      <w:bookmarkStart w:id="564" w:name="_Ref121743233"/>
      <w:bookmarkStart w:id="565" w:name="_Ref121749865"/>
      <w:bookmarkStart w:id="566" w:name="_Toc122685324"/>
      <w:r w:rsidRPr="00D86BD5">
        <w:rPr>
          <w:rFonts w:cs="Tahoma"/>
          <w:szCs w:val="22"/>
          <w:lang w:val="el-GR"/>
        </w:rPr>
        <w:t>Δράσεις Διαλειτουργικότητας</w:t>
      </w:r>
      <w:bookmarkEnd w:id="564"/>
      <w:bookmarkEnd w:id="565"/>
      <w:bookmarkEnd w:id="566"/>
    </w:p>
    <w:p w14:paraId="430DF690" w14:textId="77777777" w:rsidR="00E41827" w:rsidRPr="00D86BD5" w:rsidRDefault="00E41827" w:rsidP="00E41827">
      <w:pPr>
        <w:rPr>
          <w:b/>
          <w:lang w:val="el-GR"/>
        </w:rPr>
      </w:pPr>
      <w:r w:rsidRPr="00D86BD5">
        <w:rPr>
          <w:b/>
          <w:lang w:val="el-GR"/>
        </w:rPr>
        <w:t>Διακίνηση, πιστοποιημένων από το Μητρώο Πολιτών, set δεδομένων μεταξύ πληροφοριακών συστημάτων</w:t>
      </w:r>
    </w:p>
    <w:p w14:paraId="09B8CCAE" w14:textId="77777777" w:rsidR="00E41827" w:rsidRPr="00D86BD5" w:rsidRDefault="00E41827" w:rsidP="00E41827">
      <w:pPr>
        <w:rPr>
          <w:lang w:val="el-GR" w:eastAsia="el-GR"/>
        </w:rPr>
      </w:pPr>
      <w:r w:rsidRPr="00D86BD5">
        <w:rPr>
          <w:lang w:val="el-GR" w:eastAsia="el-GR"/>
        </w:rPr>
        <w:t xml:space="preserve">Απαιτείται η διάθεση και διακίνηση πιστοποιημένων </w:t>
      </w:r>
      <w:r w:rsidRPr="00D86BD5">
        <w:rPr>
          <w:lang w:val="en-US" w:eastAsia="el-GR"/>
        </w:rPr>
        <w:t>set</w:t>
      </w:r>
      <w:r w:rsidRPr="00D86BD5">
        <w:rPr>
          <w:lang w:val="el-GR" w:eastAsia="el-GR"/>
        </w:rPr>
        <w:t xml:space="preserve"> δεδομένων μεταξύ του Μητρώου Πολιτών και τρίτων πληροφοριακών συστημάτων. Επί της ουσίας πρόκειται για συλλογές δεδομένων στις οποίες έχουν προηγουμένως εφαρμοσθεί οι απαιτούμενοι επιχειρησιακοί κανόνες για την διεκπεραίωση μιας επιχειρησιακής διαδικασίας.</w:t>
      </w:r>
    </w:p>
    <w:p w14:paraId="1190E4F0" w14:textId="77777777" w:rsidR="00E41827" w:rsidRPr="00D86BD5" w:rsidRDefault="00E41827" w:rsidP="00E41827">
      <w:pPr>
        <w:rPr>
          <w:lang w:val="el-GR" w:eastAsia="el-GR"/>
        </w:rPr>
      </w:pPr>
      <w:r w:rsidRPr="00D86BD5">
        <w:rPr>
          <w:lang w:val="el-GR" w:eastAsia="el-GR"/>
        </w:rPr>
        <w:t xml:space="preserve">Κατά </w:t>
      </w:r>
      <w:bookmarkStart w:id="567" w:name="_Hlk101344478"/>
      <w:r w:rsidRPr="00D86BD5">
        <w:rPr>
          <w:lang w:val="el-GR" w:eastAsia="el-GR"/>
        </w:rPr>
        <w:t xml:space="preserve">το πακέτο εργασίας ΠΕ1 – Ανάλυση Απαιτήσεων </w:t>
      </w:r>
      <w:bookmarkEnd w:id="567"/>
      <w:r w:rsidRPr="00D86BD5">
        <w:rPr>
          <w:lang w:val="el-GR" w:eastAsia="el-GR"/>
        </w:rPr>
        <w:t>σε συνεργασία με τον κύριο του έργου, θα προσδιοριστούν επακριβώς οι συλλογές δεδομένων που θα διατεθούν στο πλαίσιο του έργου.</w:t>
      </w:r>
    </w:p>
    <w:p w14:paraId="7EAB87BA" w14:textId="77777777" w:rsidR="00E41827" w:rsidRPr="00D86BD5" w:rsidRDefault="00E41827" w:rsidP="00E41827">
      <w:pPr>
        <w:spacing w:line="276" w:lineRule="auto"/>
        <w:rPr>
          <w:b/>
          <w:lang w:val="el-GR"/>
        </w:rPr>
      </w:pPr>
      <w:r w:rsidRPr="00D86BD5">
        <w:rPr>
          <w:b/>
          <w:lang w:val="el-GR"/>
        </w:rPr>
        <w:t xml:space="preserve">Σχεδιασμός μηχανισμού με σκοπό την αυτόματη δημοσίευση </w:t>
      </w:r>
      <w:r w:rsidRPr="00D86BD5">
        <w:rPr>
          <w:b/>
          <w:lang w:val="en-US"/>
        </w:rPr>
        <w:t>set</w:t>
      </w:r>
      <w:r w:rsidRPr="00D86BD5">
        <w:rPr>
          <w:b/>
          <w:lang w:val="el-GR"/>
        </w:rPr>
        <w:t xml:space="preserve"> δεδομένων στο κεντρικό αποθετήριο ανοικτών δημόσιων δεδομένων </w:t>
      </w:r>
      <w:hyperlink r:id="rId29" w:history="1">
        <w:r w:rsidRPr="00D86BD5">
          <w:rPr>
            <w:b/>
            <w:lang w:val="en-US"/>
          </w:rPr>
          <w:t>www</w:t>
        </w:r>
        <w:r w:rsidRPr="00D86BD5">
          <w:rPr>
            <w:b/>
            <w:lang w:val="el-GR"/>
          </w:rPr>
          <w:t>.</w:t>
        </w:r>
        <w:r w:rsidRPr="00D86BD5">
          <w:rPr>
            <w:b/>
            <w:lang w:val="en-US"/>
          </w:rPr>
          <w:t>data</w:t>
        </w:r>
        <w:r w:rsidRPr="00D86BD5">
          <w:rPr>
            <w:b/>
            <w:lang w:val="el-GR"/>
          </w:rPr>
          <w:t>.</w:t>
        </w:r>
        <w:r w:rsidRPr="00D86BD5">
          <w:rPr>
            <w:b/>
            <w:lang w:val="en-US"/>
          </w:rPr>
          <w:t>gov</w:t>
        </w:r>
        <w:r w:rsidRPr="00D86BD5">
          <w:rPr>
            <w:b/>
            <w:lang w:val="el-GR"/>
          </w:rPr>
          <w:t>.</w:t>
        </w:r>
        <w:r w:rsidRPr="00D86BD5">
          <w:rPr>
            <w:b/>
            <w:lang w:val="en-US"/>
          </w:rPr>
          <w:t>gr</w:t>
        </w:r>
      </w:hyperlink>
    </w:p>
    <w:p w14:paraId="1582E1C9" w14:textId="77777777" w:rsidR="00E41827" w:rsidRPr="00D86BD5" w:rsidRDefault="00E41827" w:rsidP="00E41827">
      <w:pPr>
        <w:spacing w:line="276" w:lineRule="auto"/>
        <w:rPr>
          <w:lang w:val="el-GR"/>
        </w:rPr>
      </w:pPr>
      <w:r w:rsidRPr="00D86BD5">
        <w:rPr>
          <w:lang w:val="el-GR"/>
        </w:rPr>
        <w:t xml:space="preserve">Μετά από ανάλυση της διαθέσιμης πληροφορίας και αφού εξεταστούν οι επιχειρησιακές ανάγκες και οι υποχρεώσεις, θα σχεδιαστεί και υλοποιηθεί μηχανισμός αυτόματης δημοσίευσης συγκεκριμένων </w:t>
      </w:r>
      <w:r w:rsidRPr="00D86BD5">
        <w:rPr>
          <w:lang w:val="en-US"/>
        </w:rPr>
        <w:t>set</w:t>
      </w:r>
      <w:r w:rsidRPr="00D86BD5">
        <w:rPr>
          <w:lang w:val="el-GR"/>
        </w:rPr>
        <w:t xml:space="preserve"> δεδομένων στο κεντρικό αποθετήριο ανοικτών δημόσιων δεδομένων </w:t>
      </w:r>
      <w:hyperlink r:id="rId30" w:history="1">
        <w:r w:rsidRPr="00D86BD5">
          <w:rPr>
            <w:rStyle w:val="-"/>
            <w:lang w:val="en-US"/>
          </w:rPr>
          <w:t>www</w:t>
        </w:r>
        <w:r w:rsidRPr="00D86BD5">
          <w:rPr>
            <w:rStyle w:val="-"/>
            <w:lang w:val="el-GR"/>
          </w:rPr>
          <w:t>.</w:t>
        </w:r>
        <w:r w:rsidRPr="00D86BD5">
          <w:rPr>
            <w:rStyle w:val="-"/>
            <w:lang w:val="en-US"/>
          </w:rPr>
          <w:t>data</w:t>
        </w:r>
        <w:r w:rsidRPr="00D86BD5">
          <w:rPr>
            <w:rStyle w:val="-"/>
            <w:lang w:val="el-GR"/>
          </w:rPr>
          <w:t>.</w:t>
        </w:r>
        <w:r w:rsidRPr="00D86BD5">
          <w:rPr>
            <w:rStyle w:val="-"/>
            <w:lang w:val="en-US"/>
          </w:rPr>
          <w:t>gov</w:t>
        </w:r>
        <w:r w:rsidRPr="00D86BD5">
          <w:rPr>
            <w:rStyle w:val="-"/>
            <w:lang w:val="el-GR"/>
          </w:rPr>
          <w:t>.</w:t>
        </w:r>
        <w:r w:rsidRPr="00D86BD5">
          <w:rPr>
            <w:rStyle w:val="-"/>
            <w:lang w:val="en-US"/>
          </w:rPr>
          <w:t>gr</w:t>
        </w:r>
      </w:hyperlink>
      <w:r w:rsidRPr="00D86BD5">
        <w:rPr>
          <w:lang w:val="el-GR"/>
        </w:rPr>
        <w:t xml:space="preserve">. </w:t>
      </w:r>
    </w:p>
    <w:p w14:paraId="591C8F32" w14:textId="77777777" w:rsidR="00E41827" w:rsidRPr="00D86BD5" w:rsidRDefault="00E41827" w:rsidP="00E41827">
      <w:pPr>
        <w:spacing w:line="276" w:lineRule="auto"/>
        <w:rPr>
          <w:lang w:val="el-GR"/>
        </w:rPr>
      </w:pPr>
      <w:r w:rsidRPr="00D86BD5">
        <w:rPr>
          <w:lang w:val="el-GR"/>
        </w:rPr>
        <w:t>Τα δεδομένα αυτά δεν θα περιέχουν ταυτοποιητικά στοιχεία και ούτε κάποια αναφορά βάσει της οποίας θα ήταν δυνατό να ταυτοποιηθεί συγκεκριμένο φυσικό πρόσωπο.</w:t>
      </w:r>
    </w:p>
    <w:p w14:paraId="37AE4D54" w14:textId="77777777" w:rsidR="00E41827" w:rsidRPr="00D86BD5" w:rsidRDefault="00E41827" w:rsidP="00E41827">
      <w:pPr>
        <w:rPr>
          <w:lang w:val="el-GR" w:eastAsia="el-GR"/>
        </w:rPr>
      </w:pPr>
      <w:r w:rsidRPr="00D86BD5">
        <w:rPr>
          <w:lang w:val="el-GR" w:eastAsia="el-GR"/>
        </w:rPr>
        <w:t>Χρειάζεται επίσης ειδικός σχεδιασμός ώστε να αποφευχθεί οποιαδήποτε παράβαση του Κανονισμού Δεδομένων Προσωπικού Χαρακτήρα (</w:t>
      </w:r>
      <w:r w:rsidRPr="00D86BD5">
        <w:rPr>
          <w:lang w:val="en-US" w:eastAsia="el-GR"/>
        </w:rPr>
        <w:t>GDPR</w:t>
      </w:r>
      <w:r w:rsidRPr="00D86BD5">
        <w:rPr>
          <w:lang w:val="el-GR" w:eastAsia="el-GR"/>
        </w:rPr>
        <w:t xml:space="preserve">). </w:t>
      </w:r>
    </w:p>
    <w:p w14:paraId="34D95307" w14:textId="77777777" w:rsidR="00E41827" w:rsidRPr="00D86BD5" w:rsidRDefault="00E41827" w:rsidP="00E41827">
      <w:pPr>
        <w:rPr>
          <w:lang w:val="el-GR"/>
        </w:rPr>
      </w:pPr>
      <w:r w:rsidRPr="00D86BD5">
        <w:rPr>
          <w:lang w:val="el-GR"/>
        </w:rPr>
        <w:t>Ο Ανάδοχος οφείλει να περιγράψει στην προσφορά του την προσέγγιση του επί της υλοποίησης του ζητούμενου μηχανισμού που θα αναπτυχθεί στο πλαίσιο του έργου.</w:t>
      </w:r>
    </w:p>
    <w:p w14:paraId="16DF0651" w14:textId="77777777" w:rsidR="00E41827" w:rsidRPr="00D86BD5" w:rsidRDefault="00E41827" w:rsidP="00E41827">
      <w:pPr>
        <w:spacing w:line="276" w:lineRule="auto"/>
        <w:rPr>
          <w:b/>
          <w:lang w:val="el-GR"/>
        </w:rPr>
      </w:pPr>
      <w:r w:rsidRPr="00D86BD5">
        <w:rPr>
          <w:b/>
          <w:lang w:val="el-GR"/>
        </w:rPr>
        <w:t>Διεπαφές με Στρατολογία και ΟΠΣ Ιθαγένειας</w:t>
      </w:r>
    </w:p>
    <w:p w14:paraId="2D23BB2D" w14:textId="2ED9A564" w:rsidR="009514DF" w:rsidRPr="009514DF" w:rsidRDefault="009514DF">
      <w:pPr>
        <w:rPr>
          <w:lang w:val="el-GR" w:eastAsia="el-GR"/>
        </w:rPr>
      </w:pPr>
      <w:r w:rsidRPr="009514DF">
        <w:rPr>
          <w:lang w:val="el-GR" w:eastAsia="el-GR"/>
        </w:rPr>
        <w:t xml:space="preserve">Βάσει του Ν.4961 (ΦΕΚ Α 146/27-7-2022) καταργείται η τήρηση Μητρώου Αρρένων και η έκδοση στρατολογικού πίνακα από τους Δήμους και τις Αποκεντρωμένες Διοικήσεις. Εντός του υφιστάμενου συστήματος θα ληφθεί μέριμνα αδρανοποίησης αυτής της λειτουργικότητας και η ανάπτυξη νέων </w:t>
      </w:r>
      <w:r w:rsidRPr="009514DF">
        <w:rPr>
          <w:lang w:val="el-GR" w:eastAsia="el-GR"/>
        </w:rPr>
        <w:lastRenderedPageBreak/>
        <w:t xml:space="preserve">διεπαφών με την Στρατολογία ως προς την διάθεση των νέων αρρένων 17 ετών καθώς και των μεταβολών τους έως και την ηλικία των 45 ετών (αφορά και υφιστάμενες εγγραφές πολιτών που ανήκουν σε αυτό το ηλικιακό εύρος). </w:t>
      </w:r>
    </w:p>
    <w:p w14:paraId="3C1DC596" w14:textId="79986F13" w:rsidR="00E41827" w:rsidRPr="00D86BD5" w:rsidRDefault="00E41827">
      <w:pPr>
        <w:rPr>
          <w:lang w:val="el-GR" w:eastAsia="el-GR"/>
        </w:rPr>
      </w:pPr>
      <w:r w:rsidRPr="00D86BD5">
        <w:rPr>
          <w:lang w:val="el-GR" w:eastAsia="el-GR"/>
        </w:rPr>
        <w:t xml:space="preserve">Επιπρόσθετα θα υλοποιηθούν διεπαφές με το ΟΠΣ της Ιθαγένειας όσον αφορά στη λήψη στοιχείων πολιτογράφησης και την δημιουργία εγγραφής δημοτολογικής μερίδας στο υποσύστημα Δημοτολογίου του Μητρώου Πολιτών.  </w:t>
      </w:r>
    </w:p>
    <w:p w14:paraId="5D31E7E1" w14:textId="334137EB" w:rsidR="00E41827" w:rsidRPr="00D86BD5" w:rsidRDefault="00E41827" w:rsidP="00E41827">
      <w:pPr>
        <w:rPr>
          <w:lang w:val="el-GR"/>
        </w:rPr>
      </w:pPr>
      <w:r w:rsidRPr="00D86BD5">
        <w:rPr>
          <w:lang w:val="el-GR" w:eastAsia="el-GR"/>
        </w:rPr>
        <w:t xml:space="preserve">Ο </w:t>
      </w:r>
      <w:r w:rsidRPr="00D86BD5">
        <w:rPr>
          <w:lang w:val="el-GR"/>
        </w:rPr>
        <w:t>Ανάδοχος οφείλει να περιγράψει στην προσφορά του την ροή ή τις ροές που μπορούν να υποστηριχθούν στο πλαίσιο της εν λόγω υλοποίησης.</w:t>
      </w:r>
    </w:p>
    <w:p w14:paraId="1C9809F9" w14:textId="59F61E14" w:rsidR="0068166D" w:rsidRPr="00D86BD5" w:rsidRDefault="0068166D" w:rsidP="00E83539">
      <w:pPr>
        <w:spacing w:line="276" w:lineRule="auto"/>
        <w:rPr>
          <w:b/>
          <w:lang w:val="el-GR"/>
        </w:rPr>
      </w:pPr>
      <w:r w:rsidRPr="00D86BD5">
        <w:rPr>
          <w:b/>
          <w:lang w:val="el-GR"/>
        </w:rPr>
        <w:t>Εισαγωγή ψηφιακής σφραγίδας gov.gr</w:t>
      </w:r>
    </w:p>
    <w:p w14:paraId="691E7A3F" w14:textId="039FB280" w:rsidR="00E41827" w:rsidRPr="00D86BD5" w:rsidRDefault="0068166D" w:rsidP="00EA3400">
      <w:pPr>
        <w:rPr>
          <w:lang w:val="el-GR"/>
        </w:rPr>
      </w:pPr>
      <w:r w:rsidRPr="00D86BD5">
        <w:rPr>
          <w:lang w:val="el-GR"/>
        </w:rPr>
        <w:t xml:space="preserve">Βάσει </w:t>
      </w:r>
      <w:r w:rsidR="00DC0F8E" w:rsidRPr="00D86BD5">
        <w:rPr>
          <w:lang w:val="el-GR"/>
        </w:rPr>
        <w:t>του πλαισίου</w:t>
      </w:r>
      <w:r w:rsidRPr="00D86BD5">
        <w:rPr>
          <w:lang w:val="el-GR"/>
        </w:rPr>
        <w:t xml:space="preserve"> ψηφιακής πολιτικής όπως </w:t>
      </w:r>
      <w:r w:rsidR="00DC0F8E" w:rsidRPr="00D86BD5">
        <w:rPr>
          <w:lang w:val="el-GR"/>
        </w:rPr>
        <w:t xml:space="preserve">ορίζεται από το Υπουργείο Ψηφιακής Διακυβέρνησης, προβλέπεται εντός του έργου η </w:t>
      </w:r>
      <w:r w:rsidR="00A877ED" w:rsidRPr="00D86BD5">
        <w:rPr>
          <w:lang w:val="el-GR"/>
        </w:rPr>
        <w:t xml:space="preserve">χρήση της ψηφιακής σφραγίδας του </w:t>
      </w:r>
      <w:r w:rsidR="00A877ED" w:rsidRPr="00D86BD5">
        <w:rPr>
          <w:lang w:val="en-US"/>
        </w:rPr>
        <w:t>gov</w:t>
      </w:r>
      <w:r w:rsidR="00A877ED" w:rsidRPr="00D86BD5">
        <w:rPr>
          <w:lang w:val="el-GR"/>
        </w:rPr>
        <w:t>.</w:t>
      </w:r>
      <w:r w:rsidR="00A877ED" w:rsidRPr="00D86BD5">
        <w:rPr>
          <w:lang w:val="en-US"/>
        </w:rPr>
        <w:t>gr</w:t>
      </w:r>
      <w:r w:rsidR="00A877ED" w:rsidRPr="00D86BD5">
        <w:rPr>
          <w:lang w:val="el-GR"/>
        </w:rPr>
        <w:t xml:space="preserve"> ως προς την σήμανση όλων των παραγόμενων από το σύστημα εγγράφων (Αποσπάσματα Ληξιαρχικών πράξεων, Πιστοποιητικά, βεβαιώσεις κλπ). Ο Ανάδοχος είναι υποχρεωμένος να προχωρήσει σε όλες τις απαιτούμενες ενέργειες σε συνεργασία με την Ομάδα της Ψηφιακής Πύλης Δημόσιας Διοίκησης.</w:t>
      </w:r>
    </w:p>
    <w:p w14:paraId="63851426" w14:textId="109F1F99" w:rsidR="0068166D" w:rsidRPr="00D86BD5" w:rsidRDefault="0068166D" w:rsidP="00D84329">
      <w:pPr>
        <w:pStyle w:val="40"/>
        <w:numPr>
          <w:ilvl w:val="1"/>
          <w:numId w:val="24"/>
        </w:numPr>
        <w:ind w:hanging="306"/>
        <w:rPr>
          <w:rFonts w:cs="Tahoma"/>
          <w:szCs w:val="22"/>
          <w:lang w:val="el-GR"/>
        </w:rPr>
      </w:pPr>
      <w:bookmarkStart w:id="568" w:name="_Ref121743259"/>
      <w:bookmarkStart w:id="569" w:name="_Ref121749886"/>
      <w:bookmarkStart w:id="570" w:name="_Toc122685325"/>
      <w:r w:rsidRPr="00D86BD5">
        <w:rPr>
          <w:rFonts w:cs="Tahoma"/>
          <w:szCs w:val="22"/>
          <w:lang w:val="el-GR"/>
        </w:rPr>
        <w:t xml:space="preserve">Εργασίες εκσυγχρονισμού και αναμόρφωσης </w:t>
      </w:r>
      <w:r w:rsidR="00A877ED" w:rsidRPr="00D86BD5">
        <w:rPr>
          <w:rFonts w:cs="Tahoma"/>
          <w:szCs w:val="22"/>
          <w:lang w:val="el-GR"/>
        </w:rPr>
        <w:t>υποσυστημάτων</w:t>
      </w:r>
      <w:bookmarkEnd w:id="568"/>
      <w:bookmarkEnd w:id="569"/>
      <w:bookmarkEnd w:id="570"/>
    </w:p>
    <w:p w14:paraId="27F20A94" w14:textId="77777777" w:rsidR="00965001" w:rsidRPr="00D84329" w:rsidRDefault="00965001" w:rsidP="00D84329">
      <w:pPr>
        <w:pStyle w:val="40"/>
        <w:numPr>
          <w:ilvl w:val="2"/>
          <w:numId w:val="24"/>
        </w:numPr>
        <w:rPr>
          <w:rFonts w:cs="Tahoma"/>
          <w:szCs w:val="22"/>
          <w:lang w:val="el-GR"/>
        </w:rPr>
      </w:pPr>
      <w:bookmarkStart w:id="571" w:name="_Toc122685326"/>
      <w:r w:rsidRPr="00D84329">
        <w:rPr>
          <w:rFonts w:cs="Tahoma"/>
          <w:szCs w:val="22"/>
          <w:lang w:val="el-GR"/>
        </w:rPr>
        <w:t>Επέκταση και εμπλουτισμός του υποσυστήματος ΒΙ</w:t>
      </w:r>
      <w:bookmarkEnd w:id="571"/>
    </w:p>
    <w:p w14:paraId="0B8C8CFC" w14:textId="17058CC5" w:rsidR="00965001" w:rsidRDefault="00965001" w:rsidP="00965001">
      <w:pPr>
        <w:rPr>
          <w:lang w:val="el-GR" w:eastAsia="el-GR"/>
        </w:rPr>
      </w:pPr>
      <w:r w:rsidRPr="00D86BD5">
        <w:rPr>
          <w:lang w:val="el-GR"/>
        </w:rPr>
        <w:t xml:space="preserve">Η επέκταση και ο εμπλουτισμός του υποσυστήματος BI θα πραγματοποιηθεί με χαρακτηριστικά τεχνητής νοημοσύνης και δυνατότητες πολυκριτηριακής αναζήτησης και σκοπό την παραγωγή και εξαγωγή δεδομένων για την δημιουργία </w:t>
      </w:r>
      <w:r w:rsidR="009514DF">
        <w:rPr>
          <w:lang w:val="el-GR"/>
        </w:rPr>
        <w:t xml:space="preserve">από τον εξουσιοδοτημένο χρήστη </w:t>
      </w:r>
      <w:r w:rsidRPr="00D86BD5">
        <w:rPr>
          <w:lang w:val="el-GR"/>
        </w:rPr>
        <w:t xml:space="preserve">εκθέσεων και αναφορών για τη Διοίκηση. Εντός του πλαισίου του έργου θα αναπτυχθούν έως 40 αναφορές σύμφωνα με τις ανάγκες του ΥΠΕΣ. </w:t>
      </w:r>
      <w:r w:rsidRPr="00D86BD5">
        <w:rPr>
          <w:lang w:val="el-GR" w:eastAsia="el-GR"/>
        </w:rPr>
        <w:t>Κατά το Πακέτο Εργασίας ΠΕ1 – Ανάλυση Απαιτήσεων θα οριστικοποιηθούν και αποτυπωθούν οι ανάγκες.</w:t>
      </w:r>
    </w:p>
    <w:p w14:paraId="73FBEDD5" w14:textId="77777777" w:rsidR="00965001" w:rsidRPr="00D84329" w:rsidRDefault="00965001" w:rsidP="00D84329">
      <w:pPr>
        <w:pStyle w:val="40"/>
        <w:numPr>
          <w:ilvl w:val="2"/>
          <w:numId w:val="24"/>
        </w:numPr>
        <w:rPr>
          <w:rFonts w:cs="Tahoma"/>
          <w:szCs w:val="22"/>
          <w:lang w:val="el-GR"/>
        </w:rPr>
      </w:pPr>
      <w:bookmarkStart w:id="572" w:name="_Toc113608157"/>
      <w:bookmarkStart w:id="573" w:name="_Ref121743243"/>
      <w:bookmarkStart w:id="574" w:name="_Ref121743304"/>
      <w:bookmarkStart w:id="575" w:name="_Toc122685327"/>
      <w:r w:rsidRPr="00D84329">
        <w:rPr>
          <w:rFonts w:cs="Tahoma"/>
          <w:szCs w:val="22"/>
          <w:lang w:val="el-GR"/>
        </w:rPr>
        <w:t>Αναβάθμιση και επέκταση υποσυστήματος Διαλειτουργικότητας</w:t>
      </w:r>
      <w:bookmarkEnd w:id="572"/>
      <w:bookmarkEnd w:id="573"/>
      <w:bookmarkEnd w:id="574"/>
      <w:bookmarkEnd w:id="575"/>
    </w:p>
    <w:p w14:paraId="22DFEFC1" w14:textId="77777777" w:rsidR="00965001" w:rsidRPr="00D86BD5" w:rsidRDefault="00965001" w:rsidP="00965001">
      <w:pPr>
        <w:rPr>
          <w:lang w:val="el-GR"/>
        </w:rPr>
      </w:pPr>
      <w:r w:rsidRPr="00D86BD5">
        <w:rPr>
          <w:lang w:val="el-GR"/>
        </w:rPr>
        <w:t xml:space="preserve">Το υποσύστημα Διαλειτουργικότητας του Μητρώου Πολιτών υποστηρίζει την δήλωση πλήθους παραμετρικά παραγόμενων </w:t>
      </w:r>
      <w:r w:rsidRPr="00D86BD5">
        <w:rPr>
          <w:lang w:val="en-US"/>
        </w:rPr>
        <w:t>Web</w:t>
      </w:r>
      <w:r w:rsidRPr="00D86BD5">
        <w:rPr>
          <w:lang w:val="el-GR"/>
        </w:rPr>
        <w:t xml:space="preserve"> </w:t>
      </w:r>
      <w:r w:rsidRPr="00D86BD5">
        <w:rPr>
          <w:lang w:val="en-US"/>
        </w:rPr>
        <w:t>Service</w:t>
      </w:r>
      <w:r w:rsidRPr="00D86BD5">
        <w:rPr>
          <w:lang w:val="el-GR"/>
        </w:rPr>
        <w:t xml:space="preserve"> τα οποία και είναι διαθέσιμα από τους εξωτερικούς Χρήστες  του υποσυστήματος. Για τους Φορείς εκείνους οι οποίοι δεν έχουν την δυνατότητα κλήσης των </w:t>
      </w:r>
      <w:r w:rsidRPr="00D86BD5">
        <w:rPr>
          <w:lang w:val="en-US"/>
        </w:rPr>
        <w:t>Web</w:t>
      </w:r>
      <w:r w:rsidRPr="00D86BD5">
        <w:rPr>
          <w:lang w:val="el-GR"/>
        </w:rPr>
        <w:t xml:space="preserve"> </w:t>
      </w:r>
      <w:r w:rsidRPr="00D86BD5">
        <w:rPr>
          <w:lang w:val="en-US"/>
        </w:rPr>
        <w:t>Services</w:t>
      </w:r>
      <w:r w:rsidRPr="00D86BD5">
        <w:rPr>
          <w:lang w:val="el-GR"/>
        </w:rPr>
        <w:t xml:space="preserve">, παρέχεται η δυνατότητα χρήσης </w:t>
      </w:r>
      <w:r w:rsidRPr="00D86BD5">
        <w:rPr>
          <w:lang w:val="en-US"/>
        </w:rPr>
        <w:t>Web</w:t>
      </w:r>
      <w:r w:rsidRPr="00D86BD5">
        <w:rPr>
          <w:lang w:val="el-GR"/>
        </w:rPr>
        <w:t xml:space="preserve"> </w:t>
      </w:r>
      <w:r w:rsidRPr="00D86BD5">
        <w:rPr>
          <w:lang w:val="en-US"/>
        </w:rPr>
        <w:t>Client</w:t>
      </w:r>
      <w:r w:rsidRPr="00D86BD5">
        <w:rPr>
          <w:lang w:val="el-GR"/>
        </w:rPr>
        <w:t xml:space="preserve"> εργαλείου μέσω του οποίου μπορούν να αντλούν την αντίστοιχη (με τα </w:t>
      </w:r>
      <w:r w:rsidRPr="00D86BD5">
        <w:rPr>
          <w:lang w:val="en-US"/>
        </w:rPr>
        <w:t>Web</w:t>
      </w:r>
      <w:r w:rsidRPr="00D86BD5">
        <w:rPr>
          <w:lang w:val="el-GR"/>
        </w:rPr>
        <w:t xml:space="preserve"> </w:t>
      </w:r>
      <w:r w:rsidRPr="00D86BD5">
        <w:rPr>
          <w:lang w:val="en-US"/>
        </w:rPr>
        <w:t>Services</w:t>
      </w:r>
      <w:r w:rsidRPr="00D86BD5">
        <w:rPr>
          <w:lang w:val="el-GR"/>
        </w:rPr>
        <w:t xml:space="preserve">) πληροφορία αλλά σε μορφή τέτοια (πχ </w:t>
      </w:r>
      <w:r w:rsidRPr="00D86BD5">
        <w:rPr>
          <w:lang w:val="en-US"/>
        </w:rPr>
        <w:t>csv</w:t>
      </w:r>
      <w:r w:rsidRPr="00D86BD5">
        <w:rPr>
          <w:lang w:val="el-GR"/>
        </w:rPr>
        <w:t>) ώστε να χρησιμοποιούν την πληροφορία όπου αυτό απαιτείται.</w:t>
      </w:r>
    </w:p>
    <w:p w14:paraId="03FD7DD5" w14:textId="77777777" w:rsidR="00965001" w:rsidRPr="00D86BD5" w:rsidRDefault="00965001" w:rsidP="00965001">
      <w:pPr>
        <w:rPr>
          <w:lang w:val="el-GR"/>
        </w:rPr>
      </w:pPr>
      <w:r w:rsidRPr="00D86BD5">
        <w:rPr>
          <w:lang w:val="el-GR"/>
        </w:rPr>
        <w:t>Στο πλαίσιο του έργου προβλέπεται η τεχνολογική αναβάθμιση του υποσυστήματος ώστε να διαθέτει και διεπαφές τύπου rest. Προβλέπεται επίσης η εφαρμογή τεχνικών υλοποίησης διαμοιρασμού φόρτου των εξωστρεφών υπηρεσιών βάσει των οποίων θα αντλούνται δεδομένα από εναλλακτικές πηγές αντιγράφων της ΒΔ προς χρήση από υποσυστήματα όπως πχ υποσύστημα Διαλειτουργικότητας, ΒΙ κλπ.</w:t>
      </w:r>
    </w:p>
    <w:p w14:paraId="2ED10921" w14:textId="77777777" w:rsidR="00965001" w:rsidRPr="00D86BD5" w:rsidRDefault="00965001" w:rsidP="00965001">
      <w:pPr>
        <w:rPr>
          <w:lang w:val="el-GR"/>
        </w:rPr>
      </w:pPr>
      <w:r w:rsidRPr="00D86BD5">
        <w:rPr>
          <w:lang w:val="el-GR"/>
        </w:rPr>
        <w:t>Ο Ανάδοχος οφείλει να περιγράψει στην προσφορά του το εύρος των παρεμβάσεων που δύνανται να πραγματοποιηθούν εντός του πλαισίου του έργου.</w:t>
      </w:r>
    </w:p>
    <w:p w14:paraId="60D26EF6" w14:textId="77777777" w:rsidR="00965001" w:rsidRPr="00D84329" w:rsidRDefault="00965001" w:rsidP="00D84329">
      <w:pPr>
        <w:pStyle w:val="40"/>
        <w:numPr>
          <w:ilvl w:val="2"/>
          <w:numId w:val="24"/>
        </w:numPr>
        <w:rPr>
          <w:rFonts w:cs="Tahoma"/>
          <w:szCs w:val="22"/>
          <w:lang w:val="el-GR"/>
        </w:rPr>
      </w:pPr>
      <w:bookmarkStart w:id="576" w:name="_Toc113608158"/>
      <w:bookmarkStart w:id="577" w:name="_Toc122685328"/>
      <w:r w:rsidRPr="00D84329">
        <w:rPr>
          <w:rFonts w:cs="Tahoma"/>
          <w:szCs w:val="22"/>
          <w:lang w:val="el-GR"/>
        </w:rPr>
        <w:t>Αναβάθμιση και επέκταση υποσυστήματος Ευρετηρίασης</w:t>
      </w:r>
      <w:bookmarkEnd w:id="576"/>
      <w:bookmarkEnd w:id="577"/>
    </w:p>
    <w:p w14:paraId="03F7CE54" w14:textId="77777777" w:rsidR="00965001" w:rsidRPr="00D86BD5" w:rsidRDefault="00965001" w:rsidP="00965001">
      <w:pPr>
        <w:rPr>
          <w:lang w:val="el-GR"/>
        </w:rPr>
      </w:pPr>
      <w:r w:rsidRPr="00D86BD5">
        <w:rPr>
          <w:lang w:val="el-GR"/>
        </w:rPr>
        <w:t xml:space="preserve">Η αναβάθμιση και επέκταση του υποσυστήματος ευρετηρίασης του Μητρώου Πολιτών κρίνεται απαραίτητη ώστε να υποστηριχθούν οι επιμέρους δράσεις διάχυσης δεδομένων που περιγράφονται στην παρούσα. Λόγω του όγκου της διακινούμενης πληροφορίας και προκειμένου να ελαχιστοποιηθεί όσο το δυνατόν ο φόρτος της ΒΔ χρειάζεται η επέκταση του υποσυστήματος με την προσθήκη </w:t>
      </w:r>
      <w:r w:rsidRPr="00D86BD5">
        <w:rPr>
          <w:lang w:val="el-GR"/>
        </w:rPr>
        <w:lastRenderedPageBreak/>
        <w:t xml:space="preserve">επιπλέον κόμβων και την λειτουργίας τους ως </w:t>
      </w:r>
      <w:r w:rsidRPr="00D86BD5">
        <w:rPr>
          <w:lang w:val="en-US"/>
        </w:rPr>
        <w:t>cluster</w:t>
      </w:r>
      <w:r w:rsidRPr="00D86BD5">
        <w:rPr>
          <w:lang w:val="el-GR"/>
        </w:rPr>
        <w:t>. Επιπρόσθετα θα διευρυνθούν τα set δεδομένων Ληξιαρχικών Πράξεων, Δημοτολογικών εγγραφών και εγγραφών Πολιτών που ευρετηριάζονται στο υποσύστημα ώστε να είναι δυνατή διάθεση τους από τις λοιπές δράσεις της παρούσας χωρίς να επιβαρύνεται η λειτουργία της ΒΔ.</w:t>
      </w:r>
    </w:p>
    <w:p w14:paraId="54B322C3" w14:textId="77777777" w:rsidR="00965001" w:rsidRPr="00D86BD5" w:rsidRDefault="00965001" w:rsidP="00965001">
      <w:pPr>
        <w:rPr>
          <w:lang w:val="el-GR"/>
        </w:rPr>
      </w:pPr>
      <w:r w:rsidRPr="00D86BD5">
        <w:rPr>
          <w:lang w:val="el-GR"/>
        </w:rPr>
        <w:t>Ο Ανάδοχος οφείλει να περιγράψει στην προσφορά του το εύρος των παρεμβάσεων που δύνανται να πραγματοποιηθούν εντός του πλαισίου του έργου.</w:t>
      </w:r>
    </w:p>
    <w:p w14:paraId="098B1B4A" w14:textId="12BBD83C" w:rsidR="00E41827" w:rsidRPr="00D84329" w:rsidRDefault="00965001" w:rsidP="00D84329">
      <w:pPr>
        <w:pStyle w:val="40"/>
        <w:numPr>
          <w:ilvl w:val="2"/>
          <w:numId w:val="24"/>
        </w:numPr>
        <w:rPr>
          <w:rFonts w:cs="Tahoma"/>
          <w:szCs w:val="22"/>
          <w:lang w:val="el-GR"/>
        </w:rPr>
      </w:pPr>
      <w:bookmarkStart w:id="578" w:name="_Toc122685329"/>
      <w:r w:rsidRPr="00D84329">
        <w:rPr>
          <w:rFonts w:cs="Tahoma"/>
          <w:szCs w:val="22"/>
          <w:lang w:val="el-GR"/>
        </w:rPr>
        <w:t>Εφαρμογή τεχνικών archiving μεγάλου όγκου δεδομένων</w:t>
      </w:r>
      <w:bookmarkEnd w:id="578"/>
    </w:p>
    <w:p w14:paraId="70D5BF8A" w14:textId="13833BC8" w:rsidR="00965001" w:rsidRPr="00D86BD5" w:rsidRDefault="00965001" w:rsidP="00EA3400">
      <w:pPr>
        <w:rPr>
          <w:lang w:val="el-GR"/>
        </w:rPr>
      </w:pPr>
      <w:r w:rsidRPr="00D86BD5">
        <w:rPr>
          <w:lang w:val="el-GR"/>
        </w:rPr>
        <w:t>Το Μητρώο Πολιτών διαχειρίζεται μεγάλου όγκου δεδομένα όπως τις εκλογικές αναθεωρήσεις, τις ψηφιακές δηλώσεις γεγονότων ζωής. Κατά την Ανάλυση απαιτήσεων ο Ανάδοχος οφείλει να προτείνει τρόπους και τεχνικές διαχείρισης αυτών των δεδομένων (</w:t>
      </w:r>
      <w:r w:rsidRPr="00D86BD5">
        <w:rPr>
          <w:lang w:val="en-US"/>
        </w:rPr>
        <w:t>archiving</w:t>
      </w:r>
      <w:r w:rsidRPr="00D86BD5">
        <w:rPr>
          <w:lang w:val="el-GR"/>
        </w:rPr>
        <w:t>).</w:t>
      </w:r>
    </w:p>
    <w:p w14:paraId="2C992E64" w14:textId="7CFB0758" w:rsidR="00965001" w:rsidRPr="00D84329" w:rsidRDefault="00965001" w:rsidP="00D84329">
      <w:pPr>
        <w:pStyle w:val="40"/>
        <w:numPr>
          <w:ilvl w:val="2"/>
          <w:numId w:val="24"/>
        </w:numPr>
        <w:rPr>
          <w:rFonts w:cs="Tahoma"/>
          <w:szCs w:val="22"/>
          <w:lang w:val="el-GR"/>
        </w:rPr>
      </w:pPr>
      <w:bookmarkStart w:id="579" w:name="_Toc122685330"/>
      <w:r w:rsidRPr="00D84329">
        <w:rPr>
          <w:rFonts w:cs="Tahoma"/>
          <w:szCs w:val="22"/>
          <w:lang w:val="el-GR"/>
        </w:rPr>
        <w:t>Δημιουργία μηχανισμού alerts</w:t>
      </w:r>
      <w:bookmarkEnd w:id="579"/>
      <w:r w:rsidRPr="00D84329">
        <w:rPr>
          <w:rFonts w:cs="Tahoma"/>
          <w:szCs w:val="22"/>
          <w:lang w:val="el-GR"/>
        </w:rPr>
        <w:t xml:space="preserve"> </w:t>
      </w:r>
    </w:p>
    <w:p w14:paraId="4555B34E" w14:textId="36BE0F63" w:rsidR="00965001" w:rsidRPr="00D86BD5" w:rsidRDefault="00965001" w:rsidP="00EA3400">
      <w:pPr>
        <w:rPr>
          <w:lang w:val="el-GR"/>
        </w:rPr>
      </w:pPr>
      <w:r w:rsidRPr="00D86BD5">
        <w:rPr>
          <w:lang w:val="el-GR"/>
        </w:rPr>
        <w:t xml:space="preserve">Στο πλαίσιο του έργου ο Ανάδοχος είναι υποχρεωμένος να υλοποιήσει μηχανισμό αποστολής </w:t>
      </w:r>
      <w:r w:rsidRPr="00D86BD5">
        <w:rPr>
          <w:lang w:val="en-US"/>
        </w:rPr>
        <w:t>alerts</w:t>
      </w:r>
      <w:r w:rsidRPr="00D86BD5">
        <w:rPr>
          <w:lang w:val="el-GR"/>
        </w:rPr>
        <w:t xml:space="preserve"> για συμβάντα σε επίπεδο υποδομών (</w:t>
      </w:r>
      <w:r w:rsidR="00BC2F35">
        <w:rPr>
          <w:lang w:val="el-GR"/>
        </w:rPr>
        <w:t xml:space="preserve">δικτύου, </w:t>
      </w:r>
      <w:r w:rsidRPr="00D86BD5">
        <w:rPr>
          <w:lang w:val="el-GR"/>
        </w:rPr>
        <w:t xml:space="preserve">ΒΔ, έτοιμου λογισμικού, εφαρμογών). Μέσω του μηχανισμού αυτού θα είναι δυνατόν να διασφαλιστεί μέχρις ενός σημείου (προληπτικά) η εύρυθμη λειτουργία του ΠΣ. Ο μηχανισμός θα διατεθεί και στα στελέχη του ΥΠΕΣ αφού προηγηθεί σχετική εκπαίδευσή τους. </w:t>
      </w:r>
    </w:p>
    <w:p w14:paraId="03245108" w14:textId="735938B7" w:rsidR="00965001" w:rsidRPr="00D84329" w:rsidRDefault="00965001" w:rsidP="00D84329">
      <w:pPr>
        <w:pStyle w:val="40"/>
        <w:numPr>
          <w:ilvl w:val="2"/>
          <w:numId w:val="24"/>
        </w:numPr>
        <w:rPr>
          <w:rFonts w:cs="Tahoma"/>
          <w:szCs w:val="22"/>
          <w:lang w:val="el-GR"/>
        </w:rPr>
      </w:pPr>
      <w:bookmarkStart w:id="580" w:name="_Toc122685331"/>
      <w:r w:rsidRPr="00D84329">
        <w:rPr>
          <w:rFonts w:cs="Tahoma"/>
          <w:szCs w:val="22"/>
          <w:lang w:val="el-GR"/>
        </w:rPr>
        <w:t>Επικαιροποίηση πολιτικής αυθεντικοποίησης χρηστών</w:t>
      </w:r>
      <w:bookmarkEnd w:id="580"/>
    </w:p>
    <w:p w14:paraId="40E1BAA5" w14:textId="43867BC2" w:rsidR="00965001" w:rsidRPr="00D86BD5" w:rsidRDefault="00965001" w:rsidP="00E83539">
      <w:pPr>
        <w:rPr>
          <w:lang w:val="el-GR"/>
        </w:rPr>
      </w:pPr>
      <w:r w:rsidRPr="00D86BD5">
        <w:rPr>
          <w:lang w:val="el-GR"/>
        </w:rPr>
        <w:t xml:space="preserve">Ο Ανάδοχος οφείλει να συμπεριλάβει στην Ανάλυση Απαιτήσεων </w:t>
      </w:r>
      <w:r w:rsidR="00E83539" w:rsidRPr="00D86BD5">
        <w:rPr>
          <w:lang w:val="el-GR"/>
        </w:rPr>
        <w:t xml:space="preserve">νέα προσέγγιση ως προς την υφιστάμενη πολιτική αυθεντικοποίησης χρηστών του ΠΣ. Θα ληφθεί υπόψη η δυνατότητα χρήσης κωδικών δημόσιας διοίκησης με πρόνοια κάλυψης και των χρηστών Φορέων Ιδιωτικού Δικαίου (πχ Μαιευτήρια) που έχουν ήδη πρόσβαση στο ΠΣ. </w:t>
      </w:r>
    </w:p>
    <w:p w14:paraId="19468F8E" w14:textId="6E1E4C04" w:rsidR="00E83539" w:rsidRPr="00D84329" w:rsidRDefault="00E83539" w:rsidP="00D84329">
      <w:pPr>
        <w:pStyle w:val="40"/>
        <w:numPr>
          <w:ilvl w:val="2"/>
          <w:numId w:val="24"/>
        </w:numPr>
        <w:rPr>
          <w:rFonts w:cs="Tahoma"/>
          <w:szCs w:val="22"/>
          <w:lang w:val="el-GR"/>
        </w:rPr>
      </w:pPr>
      <w:bookmarkStart w:id="581" w:name="_Toc122685332"/>
      <w:r w:rsidRPr="00D84329">
        <w:rPr>
          <w:rFonts w:cs="Tahoma"/>
          <w:szCs w:val="22"/>
          <w:lang w:val="el-GR"/>
        </w:rPr>
        <w:t>Εφαρμογή Διατάξεων του Γενικού Κανονισμού για την προστασία δεδομένων (GDPR)</w:t>
      </w:r>
      <w:bookmarkEnd w:id="581"/>
    </w:p>
    <w:p w14:paraId="14A2FAD2" w14:textId="4174B3C5" w:rsidR="00E83539" w:rsidRPr="00D86BD5" w:rsidRDefault="00E83539" w:rsidP="00E83539">
      <w:pPr>
        <w:pStyle w:val="normalwithoutspacing"/>
        <w:spacing w:after="120"/>
        <w:ind w:right="132"/>
        <w:rPr>
          <w:rFonts w:eastAsia="Calibri"/>
          <w:sz w:val="16"/>
          <w:szCs w:val="16"/>
          <w:lang w:eastAsia="el-GR"/>
        </w:rPr>
      </w:pPr>
      <w:r w:rsidRPr="00D86BD5">
        <w:t>Προβλέπεται η εφαρμογή των διατάξεων του Γενικού Κανονισμού στα δεδομένα του Μητρώου Πολιτών με κατάλληλη παραμετροποίηση του περιβάλλοντος της Σχεσιακής Βάσης Δεδομένων. Τυχόν</w:t>
      </w:r>
      <w:r w:rsidRPr="00D86BD5">
        <w:rPr>
          <w:rFonts w:eastAsia="Calibri"/>
          <w:sz w:val="16"/>
          <w:szCs w:val="16"/>
          <w:lang w:eastAsia="el-GR"/>
        </w:rPr>
        <w:t xml:space="preserve"> </w:t>
      </w:r>
      <w:r w:rsidRPr="00D86BD5">
        <w:t>απαιτούμενα λογισμικά θα προσδιοριστούν κατά την φάση της μελέτης εφαρμογής και θα διατεθούν από τον Φορέα Λειτουργίας ή τον Φορέας Υλοποίησης του έργου.</w:t>
      </w:r>
      <w:r w:rsidRPr="00D86BD5">
        <w:rPr>
          <w:rFonts w:eastAsia="Calibri"/>
          <w:sz w:val="16"/>
          <w:szCs w:val="16"/>
          <w:lang w:eastAsia="el-GR"/>
        </w:rPr>
        <w:t xml:space="preserve">   </w:t>
      </w:r>
    </w:p>
    <w:p w14:paraId="19B17B90" w14:textId="77777777" w:rsidR="00A22261" w:rsidRPr="00D86BD5" w:rsidRDefault="00A22261" w:rsidP="00D84329">
      <w:pPr>
        <w:pStyle w:val="30"/>
        <w:numPr>
          <w:ilvl w:val="0"/>
          <w:numId w:val="24"/>
        </w:numPr>
        <w:rPr>
          <w:rFonts w:cs="Tahoma"/>
          <w:lang w:val="el-GR"/>
        </w:rPr>
      </w:pPr>
      <w:bookmarkStart w:id="582" w:name="_Toc97194347"/>
      <w:bookmarkStart w:id="583" w:name="_Toc97194475"/>
      <w:bookmarkStart w:id="584" w:name="_Toc122685333"/>
      <w:r w:rsidRPr="00D86BD5">
        <w:rPr>
          <w:rFonts w:cs="Tahoma"/>
          <w:lang w:val="el-GR"/>
        </w:rPr>
        <w:t>Οριζόντιες Απαιτήσεις</w:t>
      </w:r>
      <w:bookmarkEnd w:id="582"/>
      <w:bookmarkEnd w:id="583"/>
      <w:bookmarkEnd w:id="584"/>
      <w:r w:rsidRPr="00D86BD5">
        <w:rPr>
          <w:rFonts w:cs="Tahoma"/>
          <w:lang w:val="el-GR"/>
        </w:rPr>
        <w:t xml:space="preserve"> </w:t>
      </w:r>
    </w:p>
    <w:p w14:paraId="7B514C87" w14:textId="511E742E" w:rsidR="00947DDB" w:rsidRPr="00D86BD5" w:rsidRDefault="00947DDB" w:rsidP="00D84329">
      <w:pPr>
        <w:pStyle w:val="40"/>
        <w:numPr>
          <w:ilvl w:val="1"/>
          <w:numId w:val="24"/>
        </w:numPr>
        <w:ind w:hanging="306"/>
        <w:rPr>
          <w:rFonts w:cs="Tahoma"/>
          <w:szCs w:val="22"/>
          <w:lang w:val="el-GR"/>
        </w:rPr>
      </w:pPr>
      <w:bookmarkStart w:id="585" w:name="_Toc97195386"/>
      <w:bookmarkStart w:id="586" w:name="_Toc97195555"/>
      <w:bookmarkStart w:id="587" w:name="_Toc97194349"/>
      <w:bookmarkStart w:id="588" w:name="_Ref97198484"/>
      <w:bookmarkStart w:id="589" w:name="_Toc122685334"/>
      <w:bookmarkEnd w:id="585"/>
      <w:bookmarkEnd w:id="586"/>
      <w:r w:rsidRPr="00D86BD5">
        <w:rPr>
          <w:rFonts w:cs="Tahoma"/>
          <w:szCs w:val="22"/>
          <w:lang w:val="el-GR"/>
        </w:rPr>
        <w:t>Διαλειτουργικότητα</w:t>
      </w:r>
      <w:bookmarkEnd w:id="587"/>
      <w:bookmarkEnd w:id="588"/>
      <w:bookmarkEnd w:id="589"/>
    </w:p>
    <w:p w14:paraId="3D47BAE5" w14:textId="77777777" w:rsidR="00F60F96" w:rsidRPr="00D86BD5" w:rsidRDefault="00F60F96" w:rsidP="00F60F96">
      <w:pPr>
        <w:spacing w:line="276" w:lineRule="auto"/>
        <w:rPr>
          <w:lang w:val="el-GR"/>
        </w:rPr>
      </w:pPr>
      <w:r w:rsidRPr="00D86BD5">
        <w:rPr>
          <w:lang w:val="el-GR"/>
        </w:rPr>
        <w:t xml:space="preserve">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μεταξύ συστημάτων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 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 </w:t>
      </w:r>
    </w:p>
    <w:p w14:paraId="03D9C221" w14:textId="77777777" w:rsidR="00F60F96" w:rsidRPr="00D86BD5" w:rsidRDefault="00F60F96" w:rsidP="000A6F75">
      <w:pPr>
        <w:pStyle w:val="aff"/>
        <w:widowControl w:val="0"/>
        <w:numPr>
          <w:ilvl w:val="0"/>
          <w:numId w:val="74"/>
        </w:numPr>
        <w:suppressAutoHyphens w:val="0"/>
        <w:autoSpaceDE w:val="0"/>
        <w:autoSpaceDN w:val="0"/>
        <w:spacing w:after="0" w:line="276" w:lineRule="auto"/>
        <w:contextualSpacing w:val="0"/>
        <w:rPr>
          <w:lang w:val="el-GR"/>
        </w:rPr>
      </w:pPr>
      <w:r w:rsidRPr="00D86BD5">
        <w:rPr>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53F924C8" w14:textId="77777777" w:rsidR="00F60F96" w:rsidRPr="00D86BD5" w:rsidRDefault="00F60F96" w:rsidP="000A6F75">
      <w:pPr>
        <w:pStyle w:val="aff"/>
        <w:widowControl w:val="0"/>
        <w:numPr>
          <w:ilvl w:val="0"/>
          <w:numId w:val="74"/>
        </w:numPr>
        <w:suppressAutoHyphens w:val="0"/>
        <w:autoSpaceDE w:val="0"/>
        <w:autoSpaceDN w:val="0"/>
        <w:spacing w:after="0" w:line="276" w:lineRule="auto"/>
        <w:contextualSpacing w:val="0"/>
        <w:rPr>
          <w:lang w:val="el-GR"/>
        </w:rPr>
      </w:pPr>
      <w:r w:rsidRPr="00D86BD5">
        <w:rPr>
          <w:lang w:val="el-GR"/>
        </w:rPr>
        <w:t>Ένα σαφώς προσδιορισμένο και καθορισμένο τρόπο για την:</w:t>
      </w:r>
    </w:p>
    <w:p w14:paraId="180500B9" w14:textId="77777777" w:rsidR="00F60F96" w:rsidRPr="00D86BD5" w:rsidRDefault="00F60F96" w:rsidP="000A6F75">
      <w:pPr>
        <w:pStyle w:val="aff"/>
        <w:widowControl w:val="0"/>
        <w:numPr>
          <w:ilvl w:val="1"/>
          <w:numId w:val="74"/>
        </w:numPr>
        <w:suppressAutoHyphens w:val="0"/>
        <w:autoSpaceDE w:val="0"/>
        <w:autoSpaceDN w:val="0"/>
        <w:spacing w:after="0" w:line="276" w:lineRule="auto"/>
        <w:contextualSpacing w:val="0"/>
        <w:rPr>
          <w:lang w:val="el-GR"/>
        </w:rPr>
      </w:pPr>
      <w:r w:rsidRPr="00D86BD5">
        <w:rPr>
          <w:lang w:val="el-GR"/>
        </w:rPr>
        <w:lastRenderedPageBreak/>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12F97A8C" w14:textId="77777777" w:rsidR="00F60F96" w:rsidRPr="00D86BD5" w:rsidRDefault="00F60F96" w:rsidP="000A6F75">
      <w:pPr>
        <w:pStyle w:val="aff"/>
        <w:widowControl w:val="0"/>
        <w:numPr>
          <w:ilvl w:val="1"/>
          <w:numId w:val="74"/>
        </w:numPr>
        <w:suppressAutoHyphens w:val="0"/>
        <w:autoSpaceDE w:val="0"/>
        <w:autoSpaceDN w:val="0"/>
        <w:spacing w:after="0" w:line="276" w:lineRule="auto"/>
        <w:contextualSpacing w:val="0"/>
        <w:rPr>
          <w:lang w:val="el-GR"/>
        </w:rPr>
      </w:pPr>
      <w:r w:rsidRPr="00D86BD5">
        <w:rPr>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07DF0F53" w14:textId="77777777" w:rsidR="00F60F96" w:rsidRPr="00D86BD5" w:rsidRDefault="00F60F96" w:rsidP="000A6F75">
      <w:pPr>
        <w:pStyle w:val="aff"/>
        <w:widowControl w:val="0"/>
        <w:numPr>
          <w:ilvl w:val="1"/>
          <w:numId w:val="74"/>
        </w:numPr>
        <w:suppressAutoHyphens w:val="0"/>
        <w:autoSpaceDE w:val="0"/>
        <w:autoSpaceDN w:val="0"/>
        <w:spacing w:after="0" w:line="276" w:lineRule="auto"/>
        <w:contextualSpacing w:val="0"/>
        <w:rPr>
          <w:lang w:val="el-GR"/>
        </w:rPr>
      </w:pPr>
      <w:r w:rsidRPr="00D86BD5">
        <w:rPr>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135B9B0D" w14:textId="77777777" w:rsidR="00F60F96" w:rsidRPr="00D86BD5" w:rsidRDefault="00F60F96" w:rsidP="00F60F96">
      <w:pPr>
        <w:spacing w:line="276" w:lineRule="auto"/>
        <w:rPr>
          <w:lang w:val="el-GR"/>
        </w:rPr>
      </w:pPr>
    </w:p>
    <w:p w14:paraId="3C580888" w14:textId="77777777" w:rsidR="00F60F96" w:rsidRPr="00D86BD5" w:rsidRDefault="00F60F96" w:rsidP="00F60F96">
      <w:pPr>
        <w:spacing w:line="276" w:lineRule="auto"/>
        <w:rPr>
          <w:lang w:val="el-GR"/>
        </w:rPr>
      </w:pPr>
      <w:r w:rsidRPr="00D86BD5">
        <w:rPr>
          <w:lang w:val="el-GR"/>
        </w:rPr>
        <w:t>Κατά το σχεδιασμό και την υλοποίηση του Έργου θα πρέπει να ακολουθηθούν τα κάτωθι:</w:t>
      </w:r>
    </w:p>
    <w:p w14:paraId="184C15D6" w14:textId="77777777" w:rsidR="00F60F96" w:rsidRPr="00D86BD5" w:rsidRDefault="00F60F96" w:rsidP="000A6F75">
      <w:pPr>
        <w:pStyle w:val="aff"/>
        <w:widowControl w:val="0"/>
        <w:numPr>
          <w:ilvl w:val="0"/>
          <w:numId w:val="75"/>
        </w:numPr>
        <w:suppressAutoHyphens w:val="0"/>
        <w:autoSpaceDE w:val="0"/>
        <w:autoSpaceDN w:val="0"/>
        <w:spacing w:after="0" w:line="276" w:lineRule="auto"/>
        <w:contextualSpacing w:val="0"/>
        <w:rPr>
          <w:lang w:val="el-GR"/>
        </w:rPr>
      </w:pPr>
      <w:r w:rsidRPr="00D86BD5">
        <w:rPr>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D86BD5">
        <w:t>http</w:t>
      </w:r>
      <w:r w:rsidRPr="00D86BD5">
        <w:rPr>
          <w:lang w:val="el-GR"/>
        </w:rPr>
        <w:t>://</w:t>
      </w:r>
      <w:r w:rsidRPr="00D86BD5">
        <w:t>www</w:t>
      </w:r>
      <w:r w:rsidRPr="00D86BD5">
        <w:rPr>
          <w:lang w:val="el-GR"/>
        </w:rPr>
        <w:t>.</w:t>
      </w:r>
      <w:r w:rsidRPr="00D86BD5">
        <w:t>egif</w:t>
      </w:r>
      <w:r w:rsidRPr="00D86BD5">
        <w:rPr>
          <w:lang w:val="el-GR"/>
        </w:rPr>
        <w:t>.</w:t>
      </w:r>
      <w:r w:rsidRPr="00D86BD5">
        <w:t>gov</w:t>
      </w:r>
      <w:r w:rsidRPr="00D86BD5">
        <w:rPr>
          <w:lang w:val="el-GR"/>
        </w:rPr>
        <w:t>.</w:t>
      </w:r>
      <w:r w:rsidRPr="00D86BD5">
        <w:t>gr</w:t>
      </w:r>
      <w:r w:rsidRPr="00D86BD5">
        <w:rPr>
          <w:lang w:val="el-GR"/>
        </w:rPr>
        <w:t>).</w:t>
      </w:r>
    </w:p>
    <w:p w14:paraId="39EE70B5" w14:textId="77777777" w:rsidR="00F60F96" w:rsidRPr="00D86BD5" w:rsidRDefault="00F60F96" w:rsidP="000A6F75">
      <w:pPr>
        <w:pStyle w:val="aff"/>
        <w:widowControl w:val="0"/>
        <w:numPr>
          <w:ilvl w:val="0"/>
          <w:numId w:val="75"/>
        </w:numPr>
        <w:suppressAutoHyphens w:val="0"/>
        <w:autoSpaceDE w:val="0"/>
        <w:autoSpaceDN w:val="0"/>
        <w:spacing w:after="0" w:line="276" w:lineRule="auto"/>
        <w:contextualSpacing w:val="0"/>
        <w:rPr>
          <w:lang w:val="el-GR"/>
        </w:rPr>
      </w:pPr>
      <w:r w:rsidRPr="00D86BD5">
        <w:rPr>
          <w:lang w:val="el-GR"/>
        </w:rPr>
        <w:t>Θα πρέπει να υλοποιηθεί σχήμα διαλειτουργικότητας,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w:t>
      </w:r>
    </w:p>
    <w:p w14:paraId="0B66B1EA" w14:textId="77777777" w:rsidR="00F60F96" w:rsidRPr="00D86BD5" w:rsidRDefault="00F60F96" w:rsidP="000A6F75">
      <w:pPr>
        <w:pStyle w:val="aff"/>
        <w:widowControl w:val="0"/>
        <w:numPr>
          <w:ilvl w:val="1"/>
          <w:numId w:val="75"/>
        </w:numPr>
        <w:suppressAutoHyphens w:val="0"/>
        <w:autoSpaceDE w:val="0"/>
        <w:autoSpaceDN w:val="0"/>
        <w:spacing w:after="0" w:line="276" w:lineRule="auto"/>
        <w:contextualSpacing w:val="0"/>
        <w:rPr>
          <w:lang w:val="el-GR"/>
        </w:rPr>
      </w:pPr>
      <w:r w:rsidRPr="00D86BD5">
        <w:rPr>
          <w:lang w:val="el-GR"/>
        </w:rPr>
        <w:t xml:space="preserve">Στην περίπτωση </w:t>
      </w:r>
      <w:r w:rsidRPr="00D86BD5">
        <w:t>Web</w:t>
      </w:r>
      <w:r w:rsidRPr="00D86BD5">
        <w:rPr>
          <w:lang w:val="el-GR"/>
        </w:rPr>
        <w:t xml:space="preserve"> </w:t>
      </w:r>
      <w:r w:rsidRPr="00D86BD5">
        <w:t>Services</w:t>
      </w:r>
      <w:r w:rsidRPr="00D86BD5">
        <w:rPr>
          <w:lang w:val="el-GR"/>
        </w:rPr>
        <w:t xml:space="preserve"> βασισμένων σε </w:t>
      </w:r>
      <w:r w:rsidRPr="00D86BD5">
        <w:t>SOAP</w:t>
      </w:r>
      <w:r w:rsidRPr="00D86BD5">
        <w:rPr>
          <w:lang w:val="el-GR"/>
        </w:rPr>
        <w:t>:</w:t>
      </w:r>
    </w:p>
    <w:p w14:paraId="7DC40F88" w14:textId="77777777" w:rsidR="00F60F96" w:rsidRPr="00D86BD5" w:rsidRDefault="00F60F96" w:rsidP="000A6F75">
      <w:pPr>
        <w:pStyle w:val="aff"/>
        <w:widowControl w:val="0"/>
        <w:numPr>
          <w:ilvl w:val="2"/>
          <w:numId w:val="75"/>
        </w:numPr>
        <w:suppressAutoHyphens w:val="0"/>
        <w:autoSpaceDE w:val="0"/>
        <w:autoSpaceDN w:val="0"/>
        <w:spacing w:after="0" w:line="276" w:lineRule="auto"/>
        <w:contextualSpacing w:val="0"/>
        <w:rPr>
          <w:lang w:val="el-GR"/>
        </w:rPr>
      </w:pPr>
      <w:r w:rsidRPr="00D86BD5">
        <w:t>XML</w:t>
      </w:r>
      <w:r w:rsidRPr="00D86BD5">
        <w:rPr>
          <w:lang w:val="el-GR"/>
        </w:rPr>
        <w:t xml:space="preserve">, που περιλαμβάνει βασική </w:t>
      </w:r>
      <w:r w:rsidRPr="00D86BD5">
        <w:t>XML</w:t>
      </w:r>
      <w:r w:rsidRPr="00D86BD5">
        <w:rPr>
          <w:lang w:val="el-GR"/>
        </w:rPr>
        <w:t xml:space="preserve">, </w:t>
      </w:r>
      <w:r w:rsidRPr="00D86BD5">
        <w:t>XML</w:t>
      </w:r>
      <w:r w:rsidRPr="00D86BD5">
        <w:rPr>
          <w:lang w:val="el-GR"/>
        </w:rPr>
        <w:t xml:space="preserve"> </w:t>
      </w:r>
      <w:r w:rsidRPr="00D86BD5">
        <w:t>schemas</w:t>
      </w:r>
      <w:r w:rsidRPr="00D86BD5">
        <w:rPr>
          <w:lang w:val="el-GR"/>
        </w:rPr>
        <w:t xml:space="preserve"> και </w:t>
      </w:r>
      <w:r w:rsidRPr="00D86BD5">
        <w:t>XML</w:t>
      </w:r>
      <w:r w:rsidRPr="00D86BD5">
        <w:rPr>
          <w:lang w:val="el-GR"/>
        </w:rPr>
        <w:t xml:space="preserve"> </w:t>
      </w:r>
      <w:r w:rsidRPr="00D86BD5">
        <w:t>parsers</w:t>
      </w:r>
      <w:r w:rsidRPr="00D86BD5">
        <w:rPr>
          <w:lang w:val="el-GR"/>
        </w:rPr>
        <w:t>, για τη δόμηση/μορφοποίηση ανταλλασσόμενων δεδομένων</w:t>
      </w:r>
    </w:p>
    <w:p w14:paraId="6594D714" w14:textId="77777777" w:rsidR="00F60F96" w:rsidRPr="00D86BD5" w:rsidRDefault="00F60F96" w:rsidP="000A6F75">
      <w:pPr>
        <w:pStyle w:val="aff"/>
        <w:widowControl w:val="0"/>
        <w:numPr>
          <w:ilvl w:val="2"/>
          <w:numId w:val="75"/>
        </w:numPr>
        <w:suppressAutoHyphens w:val="0"/>
        <w:autoSpaceDE w:val="0"/>
        <w:autoSpaceDN w:val="0"/>
        <w:spacing w:after="0" w:line="276" w:lineRule="auto"/>
        <w:contextualSpacing w:val="0"/>
        <w:rPr>
          <w:lang w:val="el-GR"/>
        </w:rPr>
      </w:pPr>
      <w:r w:rsidRPr="00D86BD5">
        <w:t>SOAP</w:t>
      </w:r>
      <w:r w:rsidRPr="00D86BD5">
        <w:rPr>
          <w:lang w:val="el-GR"/>
        </w:rPr>
        <w:t xml:space="preserve"> (</w:t>
      </w:r>
      <w:r w:rsidRPr="00D86BD5">
        <w:t>Simple</w:t>
      </w:r>
      <w:r w:rsidRPr="00D86BD5">
        <w:rPr>
          <w:lang w:val="el-GR"/>
        </w:rPr>
        <w:t xml:space="preserve"> </w:t>
      </w:r>
      <w:r w:rsidRPr="00D86BD5">
        <w:t>Object</w:t>
      </w:r>
      <w:r w:rsidRPr="00D86BD5">
        <w:rPr>
          <w:lang w:val="el-GR"/>
        </w:rPr>
        <w:t xml:space="preserve"> </w:t>
      </w:r>
      <w:r w:rsidRPr="00D86BD5">
        <w:t>Access</w:t>
      </w:r>
      <w:r w:rsidRPr="00D86BD5">
        <w:rPr>
          <w:lang w:val="el-GR"/>
        </w:rPr>
        <w:t xml:space="preserve"> </w:t>
      </w:r>
      <w:r w:rsidRPr="00D86BD5">
        <w:t>Protocol</w:t>
      </w:r>
      <w:r w:rsidRPr="00D86BD5">
        <w:rPr>
          <w:lang w:val="el-GR"/>
        </w:rPr>
        <w:t xml:space="preserve">), που αποτελεί ένα πρωτόκολλο (βασισμένο σε </w:t>
      </w:r>
      <w:r w:rsidRPr="00D86BD5">
        <w:t>XML</w:t>
      </w:r>
      <w:r w:rsidRPr="00D86BD5">
        <w:rPr>
          <w:lang w:val="el-GR"/>
        </w:rPr>
        <w:t xml:space="preserve">) για την ανταλλαγή δομημένης πληροφορίας μεταξύ εφαρμογών μέσω </w:t>
      </w:r>
      <w:r w:rsidRPr="00D86BD5">
        <w:t>web</w:t>
      </w:r>
      <w:r w:rsidRPr="00D86BD5">
        <w:rPr>
          <w:lang w:val="el-GR"/>
        </w:rPr>
        <w:t>-</w:t>
      </w:r>
      <w:r w:rsidRPr="00D86BD5">
        <w:t>services</w:t>
      </w:r>
    </w:p>
    <w:p w14:paraId="1A0C1214" w14:textId="77777777" w:rsidR="00F60F96" w:rsidRPr="00D86BD5" w:rsidRDefault="00F60F96" w:rsidP="000A6F75">
      <w:pPr>
        <w:pStyle w:val="aff"/>
        <w:widowControl w:val="0"/>
        <w:numPr>
          <w:ilvl w:val="2"/>
          <w:numId w:val="75"/>
        </w:numPr>
        <w:suppressAutoHyphens w:val="0"/>
        <w:autoSpaceDE w:val="0"/>
        <w:autoSpaceDN w:val="0"/>
        <w:spacing w:after="0" w:line="276" w:lineRule="auto"/>
        <w:contextualSpacing w:val="0"/>
        <w:rPr>
          <w:lang w:val="el-GR"/>
        </w:rPr>
      </w:pPr>
      <w:r w:rsidRPr="00D86BD5">
        <w:t>WSDL</w:t>
      </w:r>
      <w:r w:rsidRPr="00D86BD5">
        <w:rPr>
          <w:lang w:val="el-GR"/>
        </w:rPr>
        <w:t xml:space="preserve"> (</w:t>
      </w:r>
      <w:r w:rsidRPr="00D86BD5">
        <w:t>Web</w:t>
      </w:r>
      <w:r w:rsidRPr="00D86BD5">
        <w:rPr>
          <w:lang w:val="el-GR"/>
        </w:rPr>
        <w:t xml:space="preserve"> </w:t>
      </w:r>
      <w:r w:rsidRPr="00D86BD5">
        <w:t>Services</w:t>
      </w:r>
      <w:r w:rsidRPr="00D86BD5">
        <w:rPr>
          <w:lang w:val="el-GR"/>
        </w:rPr>
        <w:t xml:space="preserve"> </w:t>
      </w:r>
      <w:r w:rsidRPr="00D86BD5">
        <w:t>Description</w:t>
      </w:r>
      <w:r w:rsidRPr="00D86BD5">
        <w:rPr>
          <w:lang w:val="el-GR"/>
        </w:rPr>
        <w:t xml:space="preserve"> </w:t>
      </w:r>
      <w:r w:rsidRPr="00D86BD5">
        <w:t>Languages</w:t>
      </w:r>
      <w:r w:rsidRPr="00D86BD5">
        <w:rPr>
          <w:lang w:val="el-GR"/>
        </w:rPr>
        <w:t xml:space="preserve">) για την περιγραφή των μηνυμάτων, λειτουργιών και τις αντιστοιχήσεις πρωτοκόλλων των </w:t>
      </w:r>
      <w:r w:rsidRPr="00D86BD5">
        <w:t>web</w:t>
      </w:r>
      <w:r w:rsidRPr="00D86BD5">
        <w:rPr>
          <w:lang w:val="el-GR"/>
        </w:rPr>
        <w:t>-</w:t>
      </w:r>
      <w:r w:rsidRPr="00D86BD5">
        <w:t>services</w:t>
      </w:r>
      <w:r w:rsidRPr="00D86BD5">
        <w:rPr>
          <w:lang w:val="el-GR"/>
        </w:rPr>
        <w:t>.</w:t>
      </w:r>
    </w:p>
    <w:p w14:paraId="5C1E4DC0" w14:textId="77777777" w:rsidR="00F60F96" w:rsidRPr="00D86BD5" w:rsidRDefault="00F60F96" w:rsidP="000A6F75">
      <w:pPr>
        <w:pStyle w:val="aff"/>
        <w:widowControl w:val="0"/>
        <w:numPr>
          <w:ilvl w:val="1"/>
          <w:numId w:val="75"/>
        </w:numPr>
        <w:suppressAutoHyphens w:val="0"/>
        <w:autoSpaceDE w:val="0"/>
        <w:autoSpaceDN w:val="0"/>
        <w:spacing w:after="0" w:line="276" w:lineRule="auto"/>
        <w:contextualSpacing w:val="0"/>
        <w:rPr>
          <w:lang w:val="el-GR"/>
        </w:rPr>
      </w:pPr>
      <w:r w:rsidRPr="00D86BD5">
        <w:rPr>
          <w:lang w:val="el-GR"/>
        </w:rPr>
        <w:t xml:space="preserve">Στην περίπτωση </w:t>
      </w:r>
      <w:r w:rsidRPr="00D86BD5">
        <w:t>Web</w:t>
      </w:r>
      <w:r w:rsidRPr="00D86BD5">
        <w:rPr>
          <w:lang w:val="el-GR"/>
        </w:rPr>
        <w:t xml:space="preserve"> </w:t>
      </w:r>
      <w:r w:rsidRPr="00D86BD5">
        <w:t>Services</w:t>
      </w:r>
      <w:r w:rsidRPr="00D86BD5">
        <w:rPr>
          <w:lang w:val="el-GR"/>
        </w:rPr>
        <w:t xml:space="preserve"> βασισμένων σε </w:t>
      </w:r>
      <w:r w:rsidRPr="00D86BD5">
        <w:t>REST</w:t>
      </w:r>
      <w:r w:rsidRPr="00D86BD5">
        <w:rPr>
          <w:lang w:val="el-GR"/>
        </w:rPr>
        <w:t>:</w:t>
      </w:r>
    </w:p>
    <w:p w14:paraId="11999957" w14:textId="77777777" w:rsidR="00F60F96" w:rsidRPr="00D86BD5" w:rsidRDefault="00F60F96" w:rsidP="000A6F75">
      <w:pPr>
        <w:pStyle w:val="aff"/>
        <w:widowControl w:val="0"/>
        <w:numPr>
          <w:ilvl w:val="2"/>
          <w:numId w:val="75"/>
        </w:numPr>
        <w:suppressAutoHyphens w:val="0"/>
        <w:autoSpaceDE w:val="0"/>
        <w:autoSpaceDN w:val="0"/>
        <w:spacing w:after="0" w:line="276" w:lineRule="auto"/>
        <w:contextualSpacing w:val="0"/>
      </w:pPr>
      <w:r w:rsidRPr="00D86BD5">
        <w:t>JSON over HTTP</w:t>
      </w:r>
    </w:p>
    <w:p w14:paraId="4C9C693C" w14:textId="77777777" w:rsidR="00F60F96" w:rsidRPr="00D86BD5" w:rsidRDefault="00F60F96" w:rsidP="000A6F75">
      <w:pPr>
        <w:pStyle w:val="aff"/>
        <w:widowControl w:val="0"/>
        <w:numPr>
          <w:ilvl w:val="0"/>
          <w:numId w:val="75"/>
        </w:numPr>
        <w:suppressAutoHyphens w:val="0"/>
        <w:autoSpaceDE w:val="0"/>
        <w:autoSpaceDN w:val="0"/>
        <w:spacing w:after="0" w:line="276" w:lineRule="auto"/>
        <w:contextualSpacing w:val="0"/>
        <w:rPr>
          <w:lang w:val="el-GR"/>
        </w:rPr>
      </w:pPr>
      <w:r w:rsidRPr="00D86BD5">
        <w:rPr>
          <w:lang w:val="el-GR"/>
        </w:rPr>
        <w:t>Ο Ανάδοχος του έργου, σε συνεργασία με το Φορέα του Έργου και το εκάστοτε Φορέα Διαλειτουργικότητας, θα καθορίσουν τα δεδομένα που απαιτούνται για ανταλλαγή, καθώς και την μορφή αυτών.</w:t>
      </w:r>
    </w:p>
    <w:p w14:paraId="277DF957" w14:textId="77777777" w:rsidR="00F60F96" w:rsidRPr="00D86BD5" w:rsidRDefault="00F60F96" w:rsidP="000A6F75">
      <w:pPr>
        <w:pStyle w:val="aff"/>
        <w:widowControl w:val="0"/>
        <w:numPr>
          <w:ilvl w:val="0"/>
          <w:numId w:val="75"/>
        </w:numPr>
        <w:suppressAutoHyphens w:val="0"/>
        <w:autoSpaceDE w:val="0"/>
        <w:autoSpaceDN w:val="0"/>
        <w:spacing w:after="0" w:line="276" w:lineRule="auto"/>
        <w:contextualSpacing w:val="0"/>
        <w:rPr>
          <w:lang w:val="el-GR"/>
        </w:rPr>
      </w:pPr>
      <w:r w:rsidRPr="00D86BD5">
        <w:rPr>
          <w:lang w:val="el-GR"/>
        </w:rPr>
        <w:t xml:space="preserve">Ο Ανάδοχος θα δημιουργήσει και θα δοκιμάζει τα σχετικά </w:t>
      </w:r>
      <w:r w:rsidRPr="00D86BD5">
        <w:t>APIs</w:t>
      </w:r>
      <w:r w:rsidRPr="00D86BD5">
        <w:rPr>
          <w:lang w:val="el-GR"/>
        </w:rPr>
        <w:t xml:space="preserve"> που θα παραδίδει και θα εκπαιδεύει στην χρήση τους τα στελέχη του Φορέα του Έργου, π.χ για την παροχή πληροφοριών σε τρίτους, και επίσης θα εφαρμόζει τα προβλεπόμενα (από την υφιστάμενη Μελέτη ασφάλειας) μέτρα ασφάλειας και πρόσβασης.</w:t>
      </w:r>
    </w:p>
    <w:p w14:paraId="26D35094" w14:textId="77777777" w:rsidR="00F60F96" w:rsidRPr="00D86BD5" w:rsidRDefault="00F60F96" w:rsidP="000A6F75">
      <w:pPr>
        <w:pStyle w:val="aff"/>
        <w:widowControl w:val="0"/>
        <w:numPr>
          <w:ilvl w:val="0"/>
          <w:numId w:val="75"/>
        </w:numPr>
        <w:suppressAutoHyphens w:val="0"/>
        <w:autoSpaceDE w:val="0"/>
        <w:autoSpaceDN w:val="0"/>
        <w:spacing w:after="0" w:line="276" w:lineRule="auto"/>
        <w:contextualSpacing w:val="0"/>
        <w:rPr>
          <w:lang w:val="el-GR"/>
        </w:rPr>
      </w:pPr>
      <w:r w:rsidRPr="00D86BD5">
        <w:rPr>
          <w:lang w:val="el-GR"/>
        </w:rPr>
        <w:t>Εάν οι άλλοι φορείς δεν έχουν έτοιμες υποδομές διαλειτουργικότητας, ο Ανάδοχος θα πρέπει να υλοποιήσει σε συνεργασία με το Φορέα του Έργου και τον εκάστοτε Φορέα Διαλειτουργικότητας εναλλακτικούς τρόπους ανταλλαγής δεδομένων.</w:t>
      </w:r>
    </w:p>
    <w:p w14:paraId="13C70CAB" w14:textId="77777777" w:rsidR="00F60F96" w:rsidRPr="00D86BD5" w:rsidRDefault="00F60F96" w:rsidP="00F60F96">
      <w:pPr>
        <w:spacing w:line="276" w:lineRule="auto"/>
        <w:rPr>
          <w:lang w:val="el-GR"/>
        </w:rPr>
      </w:pPr>
      <w:r w:rsidRPr="00D86BD5">
        <w:rPr>
          <w:lang w:val="el-GR"/>
        </w:rPr>
        <w:lastRenderedPageBreak/>
        <w:t xml:space="preserve">Στο πλαίσιο αυτό θα παρασχεθούν οι κατάλληλες διεπαφές (π.χ. επαρκώς τεκμηριωμένα </w:t>
      </w:r>
      <w:r w:rsidRPr="00D86BD5">
        <w:t>APIs</w:t>
      </w:r>
      <w:r w:rsidRPr="00D86BD5">
        <w:rPr>
          <w:lang w:val="el-GR"/>
        </w:rPr>
        <w:t xml:space="preserve"> - </w:t>
      </w:r>
      <w:r w:rsidRPr="00D86BD5">
        <w:t>Application</w:t>
      </w:r>
      <w:r w:rsidRPr="00D86BD5">
        <w:rPr>
          <w:lang w:val="el-GR"/>
        </w:rPr>
        <w:t xml:space="preserve"> </w:t>
      </w:r>
      <w:r w:rsidRPr="00D86BD5">
        <w:t>Programming</w:t>
      </w:r>
      <w:r w:rsidRPr="00D86BD5">
        <w:rPr>
          <w:lang w:val="el-GR"/>
        </w:rPr>
        <w:t xml:space="preserve"> </w:t>
      </w:r>
      <w:r w:rsidRPr="00D86BD5">
        <w:t>Interface</w:t>
      </w:r>
      <w:r w:rsidRPr="00D86BD5">
        <w:rPr>
          <w:lang w:val="el-GR"/>
        </w:rPr>
        <w:t>) τα οποία θα επιτρέπουν την ολοκλήρωση/ διασύνδεση με τρίτες εφαρμογές (</w:t>
      </w:r>
      <w:r w:rsidRPr="00D86BD5">
        <w:t>public</w:t>
      </w:r>
      <w:r w:rsidRPr="00D86BD5">
        <w:rPr>
          <w:lang w:val="el-GR"/>
        </w:rPr>
        <w:t xml:space="preserve"> </w:t>
      </w:r>
      <w:r w:rsidRPr="00D86BD5">
        <w:t>API</w:t>
      </w:r>
      <w:r w:rsidRPr="00D86BD5">
        <w:rPr>
          <w:lang w:val="el-GR"/>
        </w:rPr>
        <w:t>) ή/και άλλα Υποσυστήματα (</w:t>
      </w:r>
      <w:r w:rsidRPr="00D86BD5">
        <w:t>intranet</w:t>
      </w:r>
      <w:r w:rsidRPr="00D86BD5">
        <w:rPr>
          <w:lang w:val="el-GR"/>
        </w:rPr>
        <w:t xml:space="preserve"> </w:t>
      </w:r>
      <w:r w:rsidRPr="00D86BD5">
        <w:t>API</w:t>
      </w:r>
      <w:r w:rsidRPr="00D86BD5">
        <w:rPr>
          <w:lang w:val="el-GR"/>
        </w:rPr>
        <w:t xml:space="preserve">) και τα οποία θα υλοποιηθούν με </w:t>
      </w:r>
      <w:r w:rsidRPr="00D86BD5">
        <w:t>web</w:t>
      </w:r>
      <w:r w:rsidRPr="00D86BD5">
        <w:rPr>
          <w:lang w:val="el-GR"/>
        </w:rPr>
        <w:t xml:space="preserve"> </w:t>
      </w:r>
      <w:r w:rsidRPr="00D86BD5">
        <w:t>services</w:t>
      </w:r>
      <w:r w:rsidRPr="00D86BD5">
        <w:rPr>
          <w:lang w:val="el-GR"/>
        </w:rPr>
        <w:t xml:space="preserve"> (</w:t>
      </w:r>
      <w:r w:rsidRPr="00D86BD5">
        <w:t>SOAP</w:t>
      </w:r>
      <w:r w:rsidRPr="00D86BD5">
        <w:rPr>
          <w:lang w:val="el-GR"/>
        </w:rPr>
        <w:t xml:space="preserve">, </w:t>
      </w:r>
      <w:r w:rsidRPr="00D86BD5">
        <w:t>REST</w:t>
      </w:r>
      <w:r w:rsidRPr="00D86BD5">
        <w:rPr>
          <w:lang w:val="el-GR"/>
        </w:rPr>
        <w:t>, χωρίς να αποκλείονται άλλα πρωτόκολλα, εάν χρειαστεί).</w:t>
      </w:r>
    </w:p>
    <w:p w14:paraId="563DB9DC" w14:textId="77777777" w:rsidR="00F60F96" w:rsidRPr="00D86BD5" w:rsidRDefault="00F60F96" w:rsidP="00F60F96">
      <w:pPr>
        <w:spacing w:line="276" w:lineRule="auto"/>
        <w:rPr>
          <w:lang w:val="el-GR"/>
        </w:rPr>
      </w:pPr>
      <w:r w:rsidRPr="00D86BD5">
        <w:rPr>
          <w:lang w:val="el-GR"/>
        </w:rPr>
        <w:t>Ο Ανάδοχος στο πλαίσιο του έργου θα κληθεί:</w:t>
      </w:r>
    </w:p>
    <w:p w14:paraId="1910208A" w14:textId="77777777" w:rsidR="00F60F96" w:rsidRPr="00D86BD5" w:rsidRDefault="00F60F96" w:rsidP="000A6F75">
      <w:pPr>
        <w:pStyle w:val="aff"/>
        <w:widowControl w:val="0"/>
        <w:numPr>
          <w:ilvl w:val="0"/>
          <w:numId w:val="74"/>
        </w:numPr>
        <w:suppressAutoHyphens w:val="0"/>
        <w:autoSpaceDE w:val="0"/>
        <w:autoSpaceDN w:val="0"/>
        <w:spacing w:after="0" w:line="276" w:lineRule="auto"/>
        <w:contextualSpacing w:val="0"/>
        <w:rPr>
          <w:lang w:val="el-GR"/>
        </w:rPr>
      </w:pPr>
      <w:r w:rsidRPr="00D86BD5">
        <w:rPr>
          <w:lang w:val="el-GR"/>
        </w:rPr>
        <w:t>να υλοποιήσει τη διαλειτουργικότητα σχετικά με:</w:t>
      </w:r>
    </w:p>
    <w:p w14:paraId="1ABD0C07" w14:textId="77777777" w:rsidR="00F60F96" w:rsidRPr="00D86BD5" w:rsidRDefault="00F60F96" w:rsidP="000A6F75">
      <w:pPr>
        <w:pStyle w:val="aff"/>
        <w:widowControl w:val="0"/>
        <w:numPr>
          <w:ilvl w:val="1"/>
          <w:numId w:val="74"/>
        </w:numPr>
        <w:suppressAutoHyphens w:val="0"/>
        <w:autoSpaceDE w:val="0"/>
        <w:autoSpaceDN w:val="0"/>
        <w:spacing w:after="0" w:line="276" w:lineRule="auto"/>
        <w:contextualSpacing w:val="0"/>
        <w:rPr>
          <w:lang w:val="el-GR"/>
        </w:rPr>
      </w:pPr>
      <w:r w:rsidRPr="00D86BD5">
        <w:rPr>
          <w:lang w:val="el-GR"/>
        </w:rPr>
        <w:t>τη διάθεση πληροφοριών του ΟΠΣ προς τα εξωτερικά συστήματα</w:t>
      </w:r>
    </w:p>
    <w:p w14:paraId="61831D5E" w14:textId="77777777" w:rsidR="00F60F96" w:rsidRPr="00D86BD5" w:rsidRDefault="00F60F96" w:rsidP="000A6F75">
      <w:pPr>
        <w:pStyle w:val="aff"/>
        <w:widowControl w:val="0"/>
        <w:numPr>
          <w:ilvl w:val="1"/>
          <w:numId w:val="74"/>
        </w:numPr>
        <w:suppressAutoHyphens w:val="0"/>
        <w:autoSpaceDE w:val="0"/>
        <w:autoSpaceDN w:val="0"/>
        <w:spacing w:after="0" w:line="276" w:lineRule="auto"/>
        <w:contextualSpacing w:val="0"/>
        <w:rPr>
          <w:lang w:val="el-GR"/>
        </w:rPr>
      </w:pPr>
      <w:r w:rsidRPr="00D86BD5">
        <w:rPr>
          <w:lang w:val="el-GR"/>
        </w:rPr>
        <w:t>την ενδεχόμενη υποδοχή πληροφοριών από τα εξωτερικά συστήματα και εισαγωγή στο ΟΠΣ</w:t>
      </w:r>
    </w:p>
    <w:p w14:paraId="7E0A7B28" w14:textId="77777777" w:rsidR="00F60F96" w:rsidRPr="00D86BD5" w:rsidRDefault="00F60F96" w:rsidP="000A6F75">
      <w:pPr>
        <w:pStyle w:val="aff"/>
        <w:widowControl w:val="0"/>
        <w:numPr>
          <w:ilvl w:val="0"/>
          <w:numId w:val="74"/>
        </w:numPr>
        <w:suppressAutoHyphens w:val="0"/>
        <w:autoSpaceDE w:val="0"/>
        <w:autoSpaceDN w:val="0"/>
        <w:spacing w:after="0" w:line="276" w:lineRule="auto"/>
        <w:contextualSpacing w:val="0"/>
        <w:rPr>
          <w:lang w:val="el-GR"/>
        </w:rPr>
      </w:pPr>
      <w:r w:rsidRPr="00D86BD5">
        <w:rPr>
          <w:lang w:val="el-GR"/>
        </w:rPr>
        <w:t>να παρέχει, όποτε χρειασθεί, συμβουλευτικές υπηρεσίες προς τους Φορείς λειτουργίας των εξωτερικών συστημάτων, σχετικά με βέλτιστες πρακτικές για την επίτευξη διαλειτουργικότητας.</w:t>
      </w:r>
    </w:p>
    <w:p w14:paraId="7323AFD4" w14:textId="77777777" w:rsidR="00F60F96" w:rsidRPr="00D86BD5" w:rsidRDefault="00F60F96" w:rsidP="00F60F96">
      <w:pPr>
        <w:spacing w:line="276" w:lineRule="auto"/>
        <w:rPr>
          <w:lang w:val="el-GR"/>
        </w:rPr>
      </w:pPr>
    </w:p>
    <w:p w14:paraId="3B1D536C" w14:textId="77777777" w:rsidR="00F60F96" w:rsidRPr="00D86BD5" w:rsidRDefault="00F60F96" w:rsidP="00F60F96">
      <w:pPr>
        <w:spacing w:line="276" w:lineRule="auto"/>
        <w:rPr>
          <w:lang w:val="el-GR"/>
        </w:rPr>
      </w:pPr>
      <w:r w:rsidRPr="00D86BD5">
        <w:rPr>
          <w:lang w:val="el-GR"/>
        </w:rPr>
        <w:t>Στα παραδοτέα που θα διεξαχθούν στο πλαίσιο του ΠΕ1 – Ανάλυση Απαιτήσεων,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78F1DAC4" w14:textId="171443D5" w:rsidR="00947DDB" w:rsidRPr="00D86BD5" w:rsidRDefault="00947DDB" w:rsidP="00D84329">
      <w:pPr>
        <w:pStyle w:val="40"/>
        <w:numPr>
          <w:ilvl w:val="1"/>
          <w:numId w:val="24"/>
        </w:numPr>
        <w:ind w:hanging="306"/>
        <w:rPr>
          <w:rFonts w:cs="Tahoma"/>
          <w:szCs w:val="22"/>
          <w:lang w:val="el-GR"/>
        </w:rPr>
      </w:pPr>
      <w:bookmarkStart w:id="590" w:name="_Ref74565236"/>
      <w:bookmarkStart w:id="591" w:name="_Toc97194350"/>
      <w:bookmarkStart w:id="592" w:name="_Toc122685335"/>
      <w:r w:rsidRPr="00D86BD5">
        <w:rPr>
          <w:rFonts w:cs="Tahoma"/>
          <w:szCs w:val="22"/>
          <w:lang w:val="el-GR"/>
        </w:rPr>
        <w:t>Ασφάλεια Συστήματος  και Προστασία Ιδιωτικότητας</w:t>
      </w:r>
      <w:bookmarkEnd w:id="590"/>
      <w:bookmarkEnd w:id="591"/>
      <w:bookmarkEnd w:id="592"/>
    </w:p>
    <w:p w14:paraId="18750EF4" w14:textId="77777777" w:rsidR="00F60F96" w:rsidRPr="00D86BD5" w:rsidRDefault="00F60F96" w:rsidP="00F60F96">
      <w:pPr>
        <w:spacing w:line="276" w:lineRule="auto"/>
        <w:rPr>
          <w:lang w:val="el-GR"/>
        </w:rPr>
      </w:pPr>
      <w:r w:rsidRPr="00D86BD5">
        <w:rPr>
          <w:lang w:val="el-GR"/>
        </w:rPr>
        <w:t>Κατά το σχεδιασμό του Έργου, ο Ανάδοχος θα πρέπει να λάβει ειδική μέριμνα και να δρομολογήσει τις κατάλληλες δράσεις για:</w:t>
      </w:r>
    </w:p>
    <w:p w14:paraId="5DCB6FC5" w14:textId="77777777" w:rsidR="00F60F96" w:rsidRPr="00D86BD5" w:rsidRDefault="00F60F96" w:rsidP="000A6F75">
      <w:pPr>
        <w:pStyle w:val="aff"/>
        <w:widowControl w:val="0"/>
        <w:numPr>
          <w:ilvl w:val="0"/>
          <w:numId w:val="76"/>
        </w:numPr>
        <w:suppressAutoHyphens w:val="0"/>
        <w:autoSpaceDE w:val="0"/>
        <w:autoSpaceDN w:val="0"/>
        <w:spacing w:after="0" w:line="276" w:lineRule="auto"/>
        <w:contextualSpacing w:val="0"/>
        <w:rPr>
          <w:lang w:val="el-GR"/>
        </w:rPr>
      </w:pPr>
      <w:r w:rsidRPr="00D86BD5">
        <w:rPr>
          <w:lang w:val="el-GR"/>
        </w:rPr>
        <w:t>την διασφάλιση της ακεραιότητας και της διαθεσιμότητας των υποκείμενων πληροφοριών,</w:t>
      </w:r>
    </w:p>
    <w:p w14:paraId="608BBD32" w14:textId="77777777" w:rsidR="00F60F96" w:rsidRPr="00D86BD5" w:rsidRDefault="00F60F96" w:rsidP="000A6F75">
      <w:pPr>
        <w:pStyle w:val="aff"/>
        <w:widowControl w:val="0"/>
        <w:numPr>
          <w:ilvl w:val="0"/>
          <w:numId w:val="76"/>
        </w:numPr>
        <w:suppressAutoHyphens w:val="0"/>
        <w:autoSpaceDE w:val="0"/>
        <w:autoSpaceDN w:val="0"/>
        <w:spacing w:after="0" w:line="276" w:lineRule="auto"/>
        <w:contextualSpacing w:val="0"/>
        <w:rPr>
          <w:lang w:val="el-GR"/>
        </w:rPr>
      </w:pPr>
      <w:r w:rsidRPr="00D86BD5">
        <w:rPr>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με βάση την Μελέτη Ασφάλειας όπως έχει εκπονηθεί και ισχύει για το Μητρώο Πολιτών. </w:t>
      </w:r>
    </w:p>
    <w:p w14:paraId="6BE5FED4" w14:textId="51C3F041" w:rsidR="00F60F96" w:rsidRPr="00D86BD5" w:rsidRDefault="00F60F96" w:rsidP="000A6F75">
      <w:pPr>
        <w:pStyle w:val="aff"/>
        <w:widowControl w:val="0"/>
        <w:numPr>
          <w:ilvl w:val="0"/>
          <w:numId w:val="76"/>
        </w:numPr>
        <w:suppressAutoHyphens w:val="0"/>
        <w:autoSpaceDE w:val="0"/>
        <w:autoSpaceDN w:val="0"/>
        <w:spacing w:after="0" w:line="276" w:lineRule="auto"/>
        <w:contextualSpacing w:val="0"/>
        <w:rPr>
          <w:lang w:val="el-GR"/>
        </w:rPr>
      </w:pPr>
      <w:r w:rsidRPr="00D86BD5">
        <w:rPr>
          <w:lang w:val="el-GR"/>
        </w:rPr>
        <w:t>Την επικαιροποίηση της Μελέτης Ασφάλειας του ΠΣ Μητρώου Πολιτών μετά και την ολοκλήρωση των επιμέρους πακέτων εργασίας επαύξησης λειτουργικότητας και αναμόρφωσης αρχιτεκτονικής.</w:t>
      </w:r>
    </w:p>
    <w:p w14:paraId="716DF8C8" w14:textId="77777777" w:rsidR="00F60F96" w:rsidRPr="00D86BD5" w:rsidRDefault="00F60F96" w:rsidP="00F60F96">
      <w:pPr>
        <w:spacing w:line="276" w:lineRule="auto"/>
        <w:rPr>
          <w:lang w:val="el-GR"/>
        </w:rPr>
      </w:pPr>
      <w:r w:rsidRPr="00D86BD5">
        <w:rPr>
          <w:lang w:val="el-GR"/>
        </w:rPr>
        <w:t>Για το σχεδιασμό και την υλοποίηση των επικαιροποιημένων τεχνικών μέτρων ασφαλείας του Έργου, ο Ανάδοχος πρέπει να λάβει υπόψη του και να συμμορφωθεί με:</w:t>
      </w:r>
    </w:p>
    <w:p w14:paraId="22EE14E8" w14:textId="77777777" w:rsidR="00F60F96" w:rsidRPr="00D86BD5" w:rsidRDefault="00F60F96" w:rsidP="000A6F75">
      <w:pPr>
        <w:pStyle w:val="aff"/>
        <w:widowControl w:val="0"/>
        <w:numPr>
          <w:ilvl w:val="0"/>
          <w:numId w:val="77"/>
        </w:numPr>
        <w:suppressAutoHyphens w:val="0"/>
        <w:autoSpaceDE w:val="0"/>
        <w:autoSpaceDN w:val="0"/>
        <w:spacing w:after="0" w:line="276" w:lineRule="auto"/>
        <w:contextualSpacing w:val="0"/>
        <w:rPr>
          <w:lang w:val="el-GR"/>
        </w:rPr>
      </w:pPr>
      <w:r w:rsidRPr="00D86BD5">
        <w:rPr>
          <w:lang w:val="el-GR"/>
        </w:rPr>
        <w:t xml:space="preserve">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w:t>
      </w:r>
      <w:r w:rsidRPr="00D86BD5">
        <w:t>GDPR</w:t>
      </w:r>
      <w:r w:rsidRPr="00D86BD5">
        <w:rPr>
          <w:lang w:val="el-GR"/>
        </w:rPr>
        <w:t xml:space="preserve"> 2016, κλπ.)</w:t>
      </w:r>
    </w:p>
    <w:p w14:paraId="22A4D2B0" w14:textId="77777777" w:rsidR="00F60F96" w:rsidRPr="00D86BD5" w:rsidRDefault="00F60F96" w:rsidP="000A6F75">
      <w:pPr>
        <w:pStyle w:val="aff"/>
        <w:widowControl w:val="0"/>
        <w:numPr>
          <w:ilvl w:val="0"/>
          <w:numId w:val="77"/>
        </w:numPr>
        <w:suppressAutoHyphens w:val="0"/>
        <w:autoSpaceDE w:val="0"/>
        <w:autoSpaceDN w:val="0"/>
        <w:spacing w:after="0" w:line="276" w:lineRule="auto"/>
        <w:contextualSpacing w:val="0"/>
        <w:rPr>
          <w:lang w:val="el-GR"/>
        </w:rPr>
      </w:pPr>
      <w:r w:rsidRPr="00D86BD5">
        <w:rPr>
          <w:lang w:val="el-GR"/>
        </w:rPr>
        <w:t>τις βέλτιστες πρακτικές στο χώρο της Ασφάλειας στις ΤΠΕ (</w:t>
      </w:r>
      <w:r w:rsidRPr="00D86BD5">
        <w:t>best</w:t>
      </w:r>
      <w:r w:rsidRPr="00D86BD5">
        <w:rPr>
          <w:lang w:val="el-GR"/>
        </w:rPr>
        <w:t xml:space="preserve"> </w:t>
      </w:r>
      <w:r w:rsidRPr="00D86BD5">
        <w:t>practices</w:t>
      </w:r>
      <w:r w:rsidRPr="00D86BD5">
        <w:rPr>
          <w:lang w:val="el-GR"/>
        </w:rPr>
        <w:t>)</w:t>
      </w:r>
    </w:p>
    <w:p w14:paraId="28336B94" w14:textId="77777777" w:rsidR="00F60F96" w:rsidRPr="00D86BD5" w:rsidRDefault="00F60F96" w:rsidP="000A6F75">
      <w:pPr>
        <w:pStyle w:val="aff"/>
        <w:widowControl w:val="0"/>
        <w:numPr>
          <w:ilvl w:val="0"/>
          <w:numId w:val="77"/>
        </w:numPr>
        <w:suppressAutoHyphens w:val="0"/>
        <w:autoSpaceDE w:val="0"/>
        <w:autoSpaceDN w:val="0"/>
        <w:spacing w:after="0" w:line="276" w:lineRule="auto"/>
        <w:contextualSpacing w:val="0"/>
        <w:rPr>
          <w:lang w:val="el-GR"/>
        </w:rPr>
      </w:pPr>
      <w:r w:rsidRPr="00D86BD5">
        <w:rPr>
          <w:lang w:val="el-GR"/>
        </w:rPr>
        <w:t xml:space="preserve">τυχόν διεθνή </w:t>
      </w:r>
      <w:r w:rsidRPr="00D86BD5">
        <w:t>de</w:t>
      </w:r>
      <w:r w:rsidRPr="00D86BD5">
        <w:rPr>
          <w:lang w:val="el-GR"/>
        </w:rPr>
        <w:t xml:space="preserve"> </w:t>
      </w:r>
      <w:r w:rsidRPr="00D86BD5">
        <w:t>facto</w:t>
      </w:r>
      <w:r w:rsidRPr="00D86BD5">
        <w:rPr>
          <w:lang w:val="el-GR"/>
        </w:rPr>
        <w:t xml:space="preserve"> ή </w:t>
      </w:r>
      <w:r w:rsidRPr="00D86BD5">
        <w:t>de</w:t>
      </w:r>
      <w:r w:rsidRPr="00D86BD5">
        <w:rPr>
          <w:lang w:val="el-GR"/>
        </w:rPr>
        <w:t xml:space="preserve"> </w:t>
      </w:r>
      <w:r w:rsidRPr="00D86BD5">
        <w:t>jure</w:t>
      </w:r>
      <w:r w:rsidRPr="00D86BD5">
        <w:rPr>
          <w:lang w:val="el-GR"/>
        </w:rPr>
        <w:t xml:space="preserve"> σχετικά πρότυπα (π.χ. </w:t>
      </w:r>
      <w:r w:rsidRPr="00D86BD5">
        <w:t>ISO</w:t>
      </w:r>
      <w:r w:rsidRPr="00D86BD5">
        <w:rPr>
          <w:lang w:val="el-GR"/>
        </w:rPr>
        <w:t>/</w:t>
      </w:r>
      <w:r w:rsidRPr="00D86BD5">
        <w:t>IEC</w:t>
      </w:r>
      <w:r w:rsidRPr="00D86BD5">
        <w:rPr>
          <w:lang w:val="el-GR"/>
        </w:rPr>
        <w:t xml:space="preserve"> 27001)</w:t>
      </w:r>
    </w:p>
    <w:p w14:paraId="57B2C4BC" w14:textId="77777777" w:rsidR="00F60F96" w:rsidRPr="00D86BD5" w:rsidRDefault="00F60F96" w:rsidP="000A6F75">
      <w:pPr>
        <w:pStyle w:val="aff"/>
        <w:widowControl w:val="0"/>
        <w:numPr>
          <w:ilvl w:val="0"/>
          <w:numId w:val="77"/>
        </w:numPr>
        <w:suppressAutoHyphens w:val="0"/>
        <w:autoSpaceDE w:val="0"/>
        <w:autoSpaceDN w:val="0"/>
        <w:spacing w:after="0" w:line="276" w:lineRule="auto"/>
        <w:contextualSpacing w:val="0"/>
        <w:rPr>
          <w:lang w:val="el-GR"/>
        </w:rPr>
      </w:pPr>
      <w:r w:rsidRPr="00D86BD5">
        <w:rPr>
          <w:lang w:val="el-GR"/>
        </w:rPr>
        <w:t>την πολιτική ασφάλειας (και τις υποκείμενες προδιαγραφές και περιορισμούς) του δικτύου «ΣΥΖΕΥΞΙΣ».</w:t>
      </w:r>
    </w:p>
    <w:p w14:paraId="00325471" w14:textId="2543E955" w:rsidR="00F60F96" w:rsidRDefault="00F60F96" w:rsidP="00F60F96">
      <w:pPr>
        <w:spacing w:line="276" w:lineRule="auto"/>
        <w:rPr>
          <w:lang w:val="el-GR"/>
        </w:rPr>
      </w:pPr>
      <w:r w:rsidRPr="00D86BD5">
        <w:rPr>
          <w:lang w:val="el-GR"/>
        </w:rPr>
        <w:lastRenderedPageBreak/>
        <w:t>Τα επικαιροποιημένα τεχνικά μέτρα ασφάλειας θα υλοποιηθούν από τον Ανάδοχο στο πλαίσιο των προϊόντων και υπηρεσιών που θα έχει ήδη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επικαιροποιηθεί από τον Ανάδοχο,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που θα προσφερθούν στην παρούσα.</w:t>
      </w:r>
    </w:p>
    <w:p w14:paraId="057047F4" w14:textId="4E20B8D6" w:rsidR="00722482" w:rsidRPr="00C9466E" w:rsidRDefault="00722482" w:rsidP="00CD1D72">
      <w:pPr>
        <w:rPr>
          <w:lang w:val="el-GR"/>
        </w:rPr>
      </w:pPr>
      <w:r w:rsidRPr="00C9466E">
        <w:rPr>
          <w:lang w:val="el-GR"/>
        </w:rPr>
        <w:t>Για τις υποδομές που θα διατεθούν από το νέο</w:t>
      </w:r>
      <w:r>
        <w:rPr>
          <w:lang w:val="el-GR"/>
        </w:rPr>
        <w:t xml:space="preserve"> </w:t>
      </w:r>
      <w:r w:rsidRPr="00C9466E">
        <w:rPr>
          <w:lang w:val="el-GR"/>
        </w:rPr>
        <w:t>public</w:t>
      </w:r>
      <w:r>
        <w:rPr>
          <w:lang w:val="el-GR"/>
        </w:rPr>
        <w:t xml:space="preserve"> </w:t>
      </w:r>
      <w:r w:rsidRPr="00C9466E">
        <w:rPr>
          <w:lang w:val="el-GR"/>
        </w:rPr>
        <w:t>cloud</w:t>
      </w:r>
      <w:r>
        <w:rPr>
          <w:lang w:val="el-GR"/>
        </w:rPr>
        <w:t xml:space="preserve"> </w:t>
      </w:r>
      <w:r w:rsidRPr="00C9466E">
        <w:rPr>
          <w:lang w:val="el-GR"/>
        </w:rPr>
        <w:t>(virtualization,</w:t>
      </w:r>
      <w:r>
        <w:rPr>
          <w:lang w:val="el-GR"/>
        </w:rPr>
        <w:t xml:space="preserve"> </w:t>
      </w:r>
      <w:r w:rsidRPr="00C9466E">
        <w:rPr>
          <w:lang w:val="el-GR"/>
        </w:rPr>
        <w:t>Network,κλπ) υπεύθυνη θα είναι η ΓΓΠΣΔΔ ως ο φορέας που τις παρέχει και έχοντας εν ισχύ Σχέδιο Ασφάλειας ΠΣ.</w:t>
      </w:r>
    </w:p>
    <w:p w14:paraId="3F850168" w14:textId="1796D3BF" w:rsidR="00722482" w:rsidRPr="00C9466E" w:rsidRDefault="00722482" w:rsidP="00CD1D72">
      <w:pPr>
        <w:rPr>
          <w:lang w:val="el-GR"/>
        </w:rPr>
      </w:pPr>
      <w:r w:rsidRPr="00C9466E">
        <w:rPr>
          <w:lang w:val="el-GR"/>
        </w:rPr>
        <w:t>Τυχόν επιπλέον λογισμικά που θα απαιτηθούν</w:t>
      </w:r>
      <w:r>
        <w:rPr>
          <w:lang w:val="el-GR"/>
        </w:rPr>
        <w:t xml:space="preserve"> </w:t>
      </w:r>
      <w:r w:rsidRPr="00CD1D72">
        <w:rPr>
          <w:lang w:val="el-GR"/>
        </w:rPr>
        <w:t>δεν περιλαμβάνονται</w:t>
      </w:r>
      <w:r>
        <w:rPr>
          <w:lang w:val="el-GR"/>
        </w:rPr>
        <w:t xml:space="preserve"> </w:t>
      </w:r>
      <w:r w:rsidRPr="00C9466E">
        <w:rPr>
          <w:lang w:val="el-GR"/>
        </w:rPr>
        <w:t>στο αντικείμενο του έργου και θα τα εξασφαλίσει η ΑΑ.</w:t>
      </w:r>
    </w:p>
    <w:p w14:paraId="395B229E" w14:textId="77777777" w:rsidR="00722482" w:rsidRPr="00D86BD5" w:rsidRDefault="00722482" w:rsidP="00F60F96">
      <w:pPr>
        <w:spacing w:line="276" w:lineRule="auto"/>
        <w:rPr>
          <w:lang w:val="el-GR"/>
        </w:rPr>
      </w:pPr>
    </w:p>
    <w:p w14:paraId="716277A1" w14:textId="52D78D78" w:rsidR="00947DDB" w:rsidRPr="00D86BD5" w:rsidRDefault="00947DDB" w:rsidP="00D84329">
      <w:pPr>
        <w:pStyle w:val="40"/>
        <w:numPr>
          <w:ilvl w:val="1"/>
          <w:numId w:val="24"/>
        </w:numPr>
        <w:ind w:hanging="306"/>
        <w:rPr>
          <w:rFonts w:cs="Tahoma"/>
          <w:szCs w:val="22"/>
          <w:lang w:val="el-GR"/>
        </w:rPr>
      </w:pPr>
      <w:bookmarkStart w:id="593" w:name="_Toc97194351"/>
      <w:bookmarkStart w:id="594" w:name="_Toc122685336"/>
      <w:r w:rsidRPr="00D86BD5">
        <w:rPr>
          <w:rFonts w:cs="Tahoma"/>
          <w:szCs w:val="22"/>
          <w:lang w:val="el-GR"/>
        </w:rPr>
        <w:t>Απόδοση Συστήματος</w:t>
      </w:r>
      <w:bookmarkEnd w:id="593"/>
      <w:bookmarkEnd w:id="594"/>
    </w:p>
    <w:p w14:paraId="5A022494" w14:textId="77777777" w:rsidR="00F60F96" w:rsidRPr="00D86BD5" w:rsidRDefault="00F60F96" w:rsidP="00F60F96">
      <w:pPr>
        <w:spacing w:before="120"/>
        <w:rPr>
          <w:lang w:val="el-GR"/>
        </w:rPr>
      </w:pPr>
      <w:r w:rsidRPr="00D86BD5">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1F422D84" w14:textId="77777777" w:rsidR="00F60F96" w:rsidRPr="00D86BD5" w:rsidRDefault="00F60F96" w:rsidP="000A6F75">
      <w:pPr>
        <w:numPr>
          <w:ilvl w:val="0"/>
          <w:numId w:val="78"/>
        </w:numPr>
        <w:spacing w:before="120"/>
        <w:contextualSpacing/>
        <w:rPr>
          <w:lang w:val="el-GR"/>
        </w:rPr>
      </w:pPr>
      <w:r w:rsidRPr="00D86BD5">
        <w:rPr>
          <w:b/>
          <w:lang w:val="el-GR"/>
        </w:rPr>
        <w:t>Απόκριση</w:t>
      </w:r>
      <w:r w:rsidRPr="00D86BD5">
        <w:rPr>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48D8DC12" w14:textId="77777777" w:rsidR="00F60F96" w:rsidRPr="00D86BD5" w:rsidRDefault="00F60F96" w:rsidP="00F60F96">
      <w:pPr>
        <w:spacing w:before="120"/>
        <w:rPr>
          <w:lang w:val="el-GR"/>
        </w:rPr>
      </w:pPr>
    </w:p>
    <w:p w14:paraId="427F8471" w14:textId="77777777" w:rsidR="00F60F96" w:rsidRPr="00D86BD5" w:rsidRDefault="00F60F96" w:rsidP="00F60F96">
      <w:pPr>
        <w:spacing w:before="120"/>
        <w:rPr>
          <w:lang w:val="el-GR"/>
        </w:rPr>
      </w:pPr>
      <w:r w:rsidRPr="00D86BD5">
        <w:rPr>
          <w:lang w:val="el-GR"/>
        </w:rPr>
        <w:t xml:space="preserve">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το </w:t>
      </w:r>
      <w:r w:rsidRPr="00D86BD5">
        <w:rPr>
          <w:b/>
          <w:lang w:val="el-GR"/>
        </w:rPr>
        <w:t xml:space="preserve">ΠΕ1 - Ανάλυση απαιτήσεων </w:t>
      </w:r>
      <w:r w:rsidRPr="00D86BD5">
        <w:rPr>
          <w:lang w:val="el-GR"/>
        </w:rPr>
        <w:t>του Έργου οφείλει να εξειδικεύσει και να παρουσιάσει αναλυτικά τη μεθοδολογία διενέργειας ελέγχων απόδοσης του συστήματος.</w:t>
      </w:r>
    </w:p>
    <w:p w14:paraId="3108BE17" w14:textId="77777777" w:rsidR="00F60F96" w:rsidRPr="00D86BD5" w:rsidRDefault="00F60F96" w:rsidP="00F60F96">
      <w:pPr>
        <w:spacing w:before="120"/>
        <w:rPr>
          <w:lang w:val="el-GR"/>
        </w:rPr>
      </w:pPr>
      <w:r w:rsidRPr="00D86BD5">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3771466E" w14:textId="77777777" w:rsidR="00F60F96" w:rsidRPr="00D86BD5" w:rsidRDefault="00F60F96" w:rsidP="000A6F75">
      <w:pPr>
        <w:numPr>
          <w:ilvl w:val="0"/>
          <w:numId w:val="78"/>
        </w:numPr>
        <w:spacing w:before="120"/>
        <w:contextualSpacing/>
        <w:rPr>
          <w:lang w:val="el-GR"/>
        </w:rPr>
      </w:pPr>
      <w:r w:rsidRPr="00D86BD5">
        <w:rPr>
          <w:lang w:val="el-GR"/>
        </w:rPr>
        <w:t>Απλές ερωτήσεις (που εμπλέκουν το πολύ δύο πίνακες)</w:t>
      </w:r>
    </w:p>
    <w:p w14:paraId="0FA7CE25" w14:textId="77777777" w:rsidR="00F60F96" w:rsidRPr="00D86BD5" w:rsidRDefault="00F60F96" w:rsidP="000A6F75">
      <w:pPr>
        <w:numPr>
          <w:ilvl w:val="0"/>
          <w:numId w:val="78"/>
        </w:numPr>
        <w:spacing w:before="120"/>
        <w:contextualSpacing/>
        <w:rPr>
          <w:lang w:val="el-GR"/>
        </w:rPr>
      </w:pPr>
      <w:r w:rsidRPr="00D86BD5">
        <w:rPr>
          <w:lang w:val="el-GR"/>
        </w:rPr>
        <w:t>Σύνθετες ερωτήσεις (που εμπλέκουν περισσότερους από δύο πίνακες)</w:t>
      </w:r>
    </w:p>
    <w:p w14:paraId="339C0F4C" w14:textId="77777777" w:rsidR="00F60F96" w:rsidRPr="00D86BD5" w:rsidRDefault="00F60F96" w:rsidP="000A6F75">
      <w:pPr>
        <w:numPr>
          <w:ilvl w:val="0"/>
          <w:numId w:val="78"/>
        </w:numPr>
        <w:spacing w:before="120"/>
        <w:contextualSpacing/>
        <w:rPr>
          <w:lang w:val="el-GR"/>
        </w:rPr>
      </w:pPr>
      <w:r w:rsidRPr="00D86BD5">
        <w:rPr>
          <w:lang w:val="el-GR"/>
        </w:rPr>
        <w:t xml:space="preserve">Δημιουργία αναφορών έτοιμων προς εκτύπωση </w:t>
      </w:r>
    </w:p>
    <w:p w14:paraId="0503B6BF" w14:textId="77777777" w:rsidR="00F60F96" w:rsidRPr="00D86BD5" w:rsidRDefault="00F60F96" w:rsidP="000A6F75">
      <w:pPr>
        <w:numPr>
          <w:ilvl w:val="0"/>
          <w:numId w:val="78"/>
        </w:numPr>
        <w:spacing w:before="120"/>
        <w:contextualSpacing/>
        <w:rPr>
          <w:lang w:val="el-GR"/>
        </w:rPr>
      </w:pPr>
      <w:r w:rsidRPr="00D86BD5">
        <w:rPr>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7A867295" w14:textId="77777777" w:rsidR="00F60F96" w:rsidRPr="00D86BD5" w:rsidRDefault="00F60F96" w:rsidP="00F60F96">
      <w:pPr>
        <w:spacing w:before="120"/>
        <w:rPr>
          <w:lang w:val="el-GR"/>
        </w:rPr>
      </w:pPr>
    </w:p>
    <w:p w14:paraId="12E6BCFC" w14:textId="77777777" w:rsidR="00F60F96" w:rsidRPr="00D86BD5" w:rsidRDefault="00F60F96" w:rsidP="00F60F96">
      <w:pPr>
        <w:spacing w:before="120"/>
        <w:rPr>
          <w:lang w:val="el-GR"/>
        </w:rPr>
      </w:pPr>
      <w:r w:rsidRPr="00D86BD5">
        <w:rPr>
          <w:lang w:val="el-GR"/>
        </w:rPr>
        <w:t xml:space="preserve">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w:t>
      </w:r>
      <w:r w:rsidRPr="00D86BD5">
        <w:rPr>
          <w:lang w:val="el-GR"/>
        </w:rPr>
        <w:lastRenderedPageBreak/>
        <w:t>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38ECD6F4" w14:textId="77777777" w:rsidR="00F60F96" w:rsidRPr="00D86BD5" w:rsidRDefault="00F60F96" w:rsidP="00F60F96">
      <w:pPr>
        <w:spacing w:before="120"/>
        <w:rPr>
          <w:lang w:val="el-GR"/>
        </w:rPr>
      </w:pPr>
      <w:r w:rsidRPr="00D86BD5">
        <w:rPr>
          <w:b/>
          <w:lang w:val="el-GR"/>
        </w:rPr>
        <w:t>Βασικό φορτίο</w:t>
      </w:r>
      <w:r w:rsidRPr="00D86BD5">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70FF2C73" w14:textId="77777777" w:rsidR="00F60F96" w:rsidRPr="00D86BD5" w:rsidRDefault="00F60F96" w:rsidP="00F60F96">
      <w:pPr>
        <w:spacing w:before="120"/>
        <w:rPr>
          <w:lang w:val="el-GR"/>
        </w:rPr>
      </w:pPr>
      <w:r w:rsidRPr="00D86BD5">
        <w:rPr>
          <w:b/>
          <w:lang w:val="el-GR"/>
        </w:rPr>
        <w:t>Αυξημένο φορτίο</w:t>
      </w:r>
      <w:r w:rsidRPr="00D86BD5">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08592181" w14:textId="77777777" w:rsidR="00F60F96" w:rsidRPr="00D86BD5" w:rsidRDefault="00F60F96" w:rsidP="00F60F96">
      <w:pPr>
        <w:spacing w:before="120"/>
        <w:rPr>
          <w:lang w:val="el-GR"/>
        </w:rPr>
      </w:pPr>
      <w:r w:rsidRPr="00D86BD5">
        <w:rPr>
          <w:lang w:val="el-GR"/>
        </w:rPr>
        <w:t>Οι απαιτήσεις σχετικά με το μέγιστο χρόνο απόκρισης κατά τη λειτουργία σε κατάσταση βασικού φορτίου προσδιορίζονται ως εξής:</w:t>
      </w:r>
    </w:p>
    <w:p w14:paraId="5E6710BA" w14:textId="77777777" w:rsidR="00F60F96" w:rsidRPr="00D86BD5" w:rsidRDefault="00F60F96" w:rsidP="000A6F75">
      <w:pPr>
        <w:numPr>
          <w:ilvl w:val="0"/>
          <w:numId w:val="80"/>
        </w:numPr>
        <w:spacing w:before="120"/>
        <w:contextualSpacing/>
        <w:rPr>
          <w:lang w:val="el-GR"/>
        </w:rPr>
      </w:pPr>
      <w:r w:rsidRPr="00D86BD5">
        <w:rPr>
          <w:lang w:val="el-GR"/>
        </w:rPr>
        <w:t xml:space="preserve">Εκτέλεση απλών ερωτημάτων </w:t>
      </w:r>
    </w:p>
    <w:p w14:paraId="32F9989F" w14:textId="77777777" w:rsidR="00F60F96" w:rsidRPr="00D86BD5" w:rsidRDefault="00F60F96" w:rsidP="000A6F75">
      <w:pPr>
        <w:numPr>
          <w:ilvl w:val="1"/>
          <w:numId w:val="79"/>
        </w:numPr>
        <w:spacing w:before="120"/>
        <w:contextualSpacing/>
        <w:rPr>
          <w:lang w:val="el-GR"/>
        </w:rPr>
      </w:pPr>
      <w:r w:rsidRPr="00D86BD5">
        <w:rPr>
          <w:lang w:val="el-GR"/>
        </w:rPr>
        <w:t>Το 90% των συναλλαγών θα πρέπει να ολοκληρώνεται σε χρόνο μικρότερο των 2 sec</w:t>
      </w:r>
    </w:p>
    <w:p w14:paraId="2C60D891" w14:textId="77777777" w:rsidR="00F60F96" w:rsidRPr="00D86BD5" w:rsidRDefault="00F60F96" w:rsidP="000A6F75">
      <w:pPr>
        <w:numPr>
          <w:ilvl w:val="1"/>
          <w:numId w:val="79"/>
        </w:numPr>
        <w:spacing w:before="120"/>
        <w:contextualSpacing/>
        <w:rPr>
          <w:lang w:val="el-GR"/>
        </w:rPr>
      </w:pPr>
      <w:r w:rsidRPr="00D86BD5">
        <w:rPr>
          <w:lang w:val="el-GR"/>
        </w:rPr>
        <w:t>Το 90% του υπολοίπου 10% που αφορούν εκτέλεση απλών ερωτημάτων θα πρέπει να ολοκληρώνεται σε χρόνο μικρότερο των 5 sec</w:t>
      </w:r>
    </w:p>
    <w:p w14:paraId="1A60ED1F" w14:textId="77777777" w:rsidR="00F60F96" w:rsidRPr="00D86BD5" w:rsidRDefault="00F60F96" w:rsidP="000A6F75">
      <w:pPr>
        <w:numPr>
          <w:ilvl w:val="0"/>
          <w:numId w:val="80"/>
        </w:numPr>
        <w:spacing w:before="120"/>
        <w:contextualSpacing/>
        <w:rPr>
          <w:lang w:val="el-GR"/>
        </w:rPr>
      </w:pPr>
      <w:r w:rsidRPr="00D86BD5">
        <w:rPr>
          <w:lang w:val="el-GR"/>
        </w:rPr>
        <w:t>Εκτέλεση σύνθετων ερωτημάτων</w:t>
      </w:r>
    </w:p>
    <w:p w14:paraId="13758BD1" w14:textId="77777777" w:rsidR="00F60F96" w:rsidRPr="00D86BD5" w:rsidRDefault="00F60F96" w:rsidP="000A6F75">
      <w:pPr>
        <w:numPr>
          <w:ilvl w:val="1"/>
          <w:numId w:val="79"/>
        </w:numPr>
        <w:spacing w:before="120"/>
        <w:contextualSpacing/>
        <w:rPr>
          <w:lang w:val="el-GR"/>
        </w:rPr>
      </w:pPr>
      <w:r w:rsidRPr="00D86BD5">
        <w:rPr>
          <w:lang w:val="el-GR"/>
        </w:rPr>
        <w:t>To 90% των συναλλαγών θα πρέπει να ολοκληρώνεται σε χρόνο μικρότερο των 4 sec</w:t>
      </w:r>
    </w:p>
    <w:p w14:paraId="1F818454" w14:textId="77777777" w:rsidR="00F60F96" w:rsidRPr="00D86BD5" w:rsidRDefault="00F60F96" w:rsidP="000A6F75">
      <w:pPr>
        <w:numPr>
          <w:ilvl w:val="1"/>
          <w:numId w:val="79"/>
        </w:numPr>
        <w:spacing w:before="120"/>
        <w:contextualSpacing/>
        <w:rPr>
          <w:lang w:val="el-GR"/>
        </w:rPr>
      </w:pPr>
      <w:r w:rsidRPr="00D86BD5">
        <w:rPr>
          <w:lang w:val="el-GR"/>
        </w:rPr>
        <w:t>To 90% του υπολοίπου 10% των συναλλαγών θα πρέπει να ολοκληρώνεται σε χρόνο μικρότερο των 10 sec</w:t>
      </w:r>
    </w:p>
    <w:p w14:paraId="46BE5538" w14:textId="77777777" w:rsidR="00F60F96" w:rsidRPr="00D86BD5" w:rsidRDefault="00F60F96" w:rsidP="000A6F75">
      <w:pPr>
        <w:numPr>
          <w:ilvl w:val="0"/>
          <w:numId w:val="80"/>
        </w:numPr>
        <w:spacing w:before="120"/>
        <w:contextualSpacing/>
        <w:rPr>
          <w:lang w:val="el-GR"/>
        </w:rPr>
      </w:pPr>
      <w:r w:rsidRPr="00D86BD5">
        <w:rPr>
          <w:lang w:val="el-GR"/>
        </w:rPr>
        <w:t xml:space="preserve">Δημιουργία αναφορών τυπικού μεγέθους, όπως αυτό ορίζεται ανωτέρω: </w:t>
      </w:r>
    </w:p>
    <w:p w14:paraId="0ED822DC" w14:textId="77777777" w:rsidR="00F60F96" w:rsidRPr="00D86BD5" w:rsidRDefault="00F60F96" w:rsidP="000A6F75">
      <w:pPr>
        <w:numPr>
          <w:ilvl w:val="1"/>
          <w:numId w:val="78"/>
        </w:numPr>
        <w:spacing w:before="120"/>
        <w:contextualSpacing/>
        <w:rPr>
          <w:lang w:val="el-GR"/>
        </w:rPr>
      </w:pPr>
      <w:r w:rsidRPr="00D86BD5">
        <w:rPr>
          <w:lang w:val="el-GR"/>
        </w:rPr>
        <w:t>Το 90% των συναλλαγών θα πρέπει να ολοκληρώνεται σε χρόνο μικρότερο των 3 sec</w:t>
      </w:r>
    </w:p>
    <w:p w14:paraId="14BDF969" w14:textId="77777777" w:rsidR="00F60F96" w:rsidRPr="00D86BD5" w:rsidRDefault="00F60F96" w:rsidP="000A6F75">
      <w:pPr>
        <w:numPr>
          <w:ilvl w:val="1"/>
          <w:numId w:val="78"/>
        </w:numPr>
        <w:spacing w:before="120"/>
        <w:contextualSpacing/>
        <w:rPr>
          <w:lang w:val="el-GR"/>
        </w:rPr>
      </w:pPr>
      <w:r w:rsidRPr="00D86BD5">
        <w:rPr>
          <w:lang w:val="el-GR"/>
        </w:rPr>
        <w:t>Το 90% του υπολοίπου 10% των συναλλαγών θα πρέπει να ολοκληρώνεται σε χρόνο μικρότερο των 15 sec</w:t>
      </w:r>
    </w:p>
    <w:p w14:paraId="5716006B" w14:textId="77777777" w:rsidR="00F60F96" w:rsidRPr="00D86BD5" w:rsidRDefault="00F60F96" w:rsidP="000A6F75">
      <w:pPr>
        <w:numPr>
          <w:ilvl w:val="0"/>
          <w:numId w:val="80"/>
        </w:numPr>
        <w:spacing w:before="120"/>
        <w:contextualSpacing/>
        <w:rPr>
          <w:lang w:val="el-GR"/>
        </w:rPr>
      </w:pPr>
      <w:r w:rsidRPr="00D86BD5">
        <w:rPr>
          <w:lang w:val="el-GR"/>
        </w:rPr>
        <w:t>Ανταλλαγές αρχείων τυπικού μεγέθους (μεταξύ χρήστη και συστήματος ή/και μεταξύ συστήματος και τρίτου εξωτερικού συστήματος)</w:t>
      </w:r>
    </w:p>
    <w:p w14:paraId="021AE975" w14:textId="77777777" w:rsidR="00F60F96" w:rsidRPr="00D86BD5" w:rsidRDefault="00F60F96" w:rsidP="000A6F75">
      <w:pPr>
        <w:numPr>
          <w:ilvl w:val="1"/>
          <w:numId w:val="78"/>
        </w:numPr>
        <w:spacing w:before="120"/>
        <w:contextualSpacing/>
        <w:rPr>
          <w:lang w:val="el-GR"/>
        </w:rPr>
      </w:pPr>
      <w:r w:rsidRPr="00D86BD5">
        <w:rPr>
          <w:lang w:val="el-GR"/>
        </w:rPr>
        <w:t>Το 90% των συναλλαγών θα πρέπει να ολοκληρώνεται σε χρόνο μικρότερο των 5 sec</w:t>
      </w:r>
    </w:p>
    <w:p w14:paraId="5D7AE626" w14:textId="77777777" w:rsidR="00F60F96" w:rsidRPr="00D86BD5" w:rsidRDefault="00F60F96" w:rsidP="000A6F75">
      <w:pPr>
        <w:numPr>
          <w:ilvl w:val="1"/>
          <w:numId w:val="78"/>
        </w:numPr>
        <w:spacing w:before="120"/>
        <w:contextualSpacing/>
        <w:rPr>
          <w:lang w:val="el-GR"/>
        </w:rPr>
      </w:pPr>
      <w:r w:rsidRPr="00D86BD5">
        <w:rPr>
          <w:lang w:val="el-GR"/>
        </w:rPr>
        <w:t>Το 90% του υπολοίπου 10% των συναλλαγών θα πρέπει να ολοκληρώνεται σε χρόνο μικρότερο των 8 sec.</w:t>
      </w:r>
    </w:p>
    <w:p w14:paraId="4EDC25EF" w14:textId="77777777" w:rsidR="00F60F96" w:rsidRPr="00D86BD5" w:rsidRDefault="00F60F96" w:rsidP="00F60F96">
      <w:pPr>
        <w:spacing w:before="120"/>
        <w:rPr>
          <w:lang w:val="el-GR"/>
        </w:rPr>
      </w:pPr>
      <w:r w:rsidRPr="00D86BD5">
        <w:rPr>
          <w:lang w:val="el-GR"/>
        </w:rPr>
        <w:t xml:space="preserve">Σημειώνεται ότι όλες οι μετρήσεις θα πρέπει να γίνουν από τους υπολογιστές του Κυρίου του έργου,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p>
    <w:p w14:paraId="6EA82267" w14:textId="77777777" w:rsidR="00F60F96" w:rsidRPr="00D86BD5" w:rsidRDefault="00F60F96" w:rsidP="00F60F96">
      <w:pPr>
        <w:rPr>
          <w:lang w:val="el-GR"/>
        </w:rPr>
      </w:pPr>
      <w:r w:rsidRPr="00D86BD5">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69944104" w14:textId="7E3468B2" w:rsidR="00947DDB" w:rsidRPr="00D86BD5" w:rsidRDefault="00947DDB" w:rsidP="00D84329">
      <w:pPr>
        <w:pStyle w:val="40"/>
        <w:numPr>
          <w:ilvl w:val="1"/>
          <w:numId w:val="24"/>
        </w:numPr>
        <w:ind w:hanging="306"/>
        <w:rPr>
          <w:rFonts w:cs="Tahoma"/>
          <w:szCs w:val="22"/>
          <w:lang w:val="el-GR"/>
        </w:rPr>
      </w:pPr>
      <w:bookmarkStart w:id="595" w:name="_Toc97194352"/>
      <w:bookmarkStart w:id="596" w:name="_Toc122685337"/>
      <w:r w:rsidRPr="00D86BD5">
        <w:rPr>
          <w:rFonts w:cs="Tahoma"/>
          <w:szCs w:val="22"/>
          <w:lang w:val="el-GR"/>
        </w:rPr>
        <w:t>Προσβασιμότητα – Ευχρηστία</w:t>
      </w:r>
      <w:bookmarkEnd w:id="595"/>
      <w:bookmarkEnd w:id="596"/>
    </w:p>
    <w:p w14:paraId="53919F7B" w14:textId="77777777" w:rsidR="0080736B" w:rsidRPr="00D86BD5" w:rsidRDefault="0080736B" w:rsidP="0080736B">
      <w:pPr>
        <w:rPr>
          <w:lang w:val="el-GR" w:eastAsia="el-GR"/>
        </w:rPr>
      </w:pPr>
      <w:r w:rsidRPr="00D86BD5">
        <w:rPr>
          <w:u w:val="single"/>
          <w:lang w:val="el-GR"/>
        </w:rPr>
        <w:t>Προσβασιμότητα</w:t>
      </w:r>
    </w:p>
    <w:p w14:paraId="33373465" w14:textId="20509B6F" w:rsidR="0080736B" w:rsidRPr="00D86BD5" w:rsidRDefault="0096755E" w:rsidP="0080736B">
      <w:pPr>
        <w:rPr>
          <w:iCs/>
          <w:lang w:val="el-GR" w:eastAsia="el-GR"/>
        </w:rPr>
      </w:pPr>
      <w:r w:rsidRPr="00D86BD5">
        <w:rPr>
          <w:iCs/>
          <w:lang w:val="el-GR" w:eastAsia="el-GR"/>
        </w:rPr>
        <w:t>Το εν λόγω έργο δεν εμπίπτει στη  κατηγορία διάθεσης διαδικτυακών υπηρεσιών μέσω διαδικτυακής πύλης. Παρόλα αυτά</w:t>
      </w:r>
      <w:r w:rsidR="0080736B" w:rsidRPr="00D86BD5">
        <w:rPr>
          <w:iCs/>
          <w:lang w:val="el-GR" w:eastAsia="el-GR"/>
        </w:rPr>
        <w:t xml:space="preserve">,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D86BD5" w:rsidRDefault="0080736B" w:rsidP="0080736B">
      <w:pPr>
        <w:rPr>
          <w:iCs/>
          <w:lang w:val="el-GR" w:eastAsia="el-GR"/>
        </w:rPr>
      </w:pPr>
      <w:r w:rsidRPr="00D86BD5">
        <w:rPr>
          <w:iCs/>
          <w:lang w:val="el-GR" w:eastAsia="el-GR"/>
        </w:rPr>
        <w:lastRenderedPageBreak/>
        <w:t>Οι εφαρμογές θα περάσουν έλεγχο προσβασιμότητας από αυτόματο ελεγκτή (</w:t>
      </w:r>
      <w:r w:rsidRPr="00D86BD5">
        <w:rPr>
          <w:iCs/>
          <w:lang w:eastAsia="el-GR"/>
        </w:rPr>
        <w:t>accessibility</w:t>
      </w:r>
      <w:r w:rsidRPr="00D86BD5">
        <w:rPr>
          <w:iCs/>
          <w:lang w:val="el-GR" w:eastAsia="el-GR"/>
        </w:rPr>
        <w:t xml:space="preserve"> </w:t>
      </w:r>
      <w:r w:rsidRPr="00D86BD5">
        <w:rPr>
          <w:iCs/>
          <w:lang w:eastAsia="el-GR"/>
        </w:rPr>
        <w:t>evaluation</w:t>
      </w:r>
      <w:r w:rsidRPr="00D86BD5">
        <w:rPr>
          <w:iCs/>
          <w:lang w:val="el-GR" w:eastAsia="el-GR"/>
        </w:rPr>
        <w:t xml:space="preserve"> </w:t>
      </w:r>
      <w:r w:rsidRPr="00D86BD5">
        <w:rPr>
          <w:iCs/>
          <w:lang w:eastAsia="el-GR"/>
        </w:rPr>
        <w:t>tools</w:t>
      </w:r>
      <w:r w:rsidRPr="00D86BD5">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68812D15" w14:textId="77777777" w:rsidR="0080736B" w:rsidRPr="00D86BD5" w:rsidRDefault="0080736B" w:rsidP="0080736B">
      <w:pPr>
        <w:rPr>
          <w:u w:val="single"/>
          <w:lang w:val="el-GR" w:eastAsia="el-GR"/>
        </w:rPr>
      </w:pPr>
      <w:r w:rsidRPr="00D86BD5">
        <w:rPr>
          <w:u w:val="single"/>
          <w:lang w:val="el-GR" w:eastAsia="el-GR"/>
        </w:rPr>
        <w:t>Ευχρηστία</w:t>
      </w:r>
    </w:p>
    <w:p w14:paraId="22155741" w14:textId="77777777" w:rsidR="0080736B" w:rsidRPr="00D86BD5" w:rsidRDefault="0080736B" w:rsidP="0080736B">
      <w:pPr>
        <w:rPr>
          <w:lang w:val="el-GR"/>
        </w:rPr>
      </w:pPr>
      <w:r w:rsidRPr="00D86BD5">
        <w:rPr>
          <w:lang w:val="el-GR"/>
        </w:rPr>
        <w:t>Οι κυριότερες αρχές προς την κατεύθυνση της ευχρηστίας περιλαμβάνουν:</w:t>
      </w:r>
    </w:p>
    <w:p w14:paraId="27C12BA3" w14:textId="77777777" w:rsidR="0080736B" w:rsidRPr="00D86BD5" w:rsidRDefault="0080736B" w:rsidP="000A6F75">
      <w:pPr>
        <w:numPr>
          <w:ilvl w:val="0"/>
          <w:numId w:val="51"/>
        </w:numPr>
        <w:tabs>
          <w:tab w:val="clear" w:pos="720"/>
          <w:tab w:val="num" w:pos="426"/>
        </w:tabs>
        <w:ind w:left="426" w:hanging="284"/>
        <w:rPr>
          <w:lang w:val="el-GR"/>
        </w:rPr>
      </w:pPr>
      <w:r w:rsidRPr="00D86BD5">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6EE7A703" w:rsidR="0080736B" w:rsidRPr="00D86BD5" w:rsidRDefault="0080736B" w:rsidP="000A6F75">
      <w:pPr>
        <w:numPr>
          <w:ilvl w:val="0"/>
          <w:numId w:val="51"/>
        </w:numPr>
        <w:tabs>
          <w:tab w:val="clear" w:pos="720"/>
          <w:tab w:val="num" w:pos="426"/>
        </w:tabs>
        <w:ind w:left="426" w:hanging="284"/>
        <w:rPr>
          <w:lang w:val="el-GR"/>
        </w:rPr>
      </w:pPr>
      <w:r w:rsidRPr="00D86BD5">
        <w:rPr>
          <w:i/>
          <w:lang w:val="el-GR"/>
        </w:rPr>
        <w:t>Μοναδική σύνδεση (</w:t>
      </w:r>
      <w:r w:rsidRPr="00D86BD5">
        <w:rPr>
          <w:i/>
          <w:lang w:val="en-US"/>
        </w:rPr>
        <w:t>Single</w:t>
      </w:r>
      <w:r w:rsidRPr="00D86BD5">
        <w:rPr>
          <w:i/>
          <w:lang w:val="el-GR"/>
        </w:rPr>
        <w:t xml:space="preserve"> </w:t>
      </w:r>
      <w:r w:rsidRPr="00D86BD5">
        <w:rPr>
          <w:i/>
          <w:lang w:val="en-US"/>
        </w:rPr>
        <w:t>Sign</w:t>
      </w:r>
      <w:r w:rsidRPr="00D86BD5">
        <w:rPr>
          <w:i/>
          <w:lang w:val="el-GR"/>
        </w:rPr>
        <w:t>-</w:t>
      </w:r>
      <w:r w:rsidRPr="00D86BD5">
        <w:rPr>
          <w:i/>
          <w:lang w:val="en-US"/>
        </w:rPr>
        <w:t>on</w:t>
      </w:r>
      <w:r w:rsidRPr="00D86BD5">
        <w:rPr>
          <w:i/>
          <w:lang w:val="el-GR"/>
        </w:rPr>
        <w:t>):</w:t>
      </w:r>
      <w:r w:rsidRPr="00D86BD5">
        <w:rPr>
          <w:lang w:val="el-GR"/>
        </w:rPr>
        <w:t xml:space="preserve"> Η σύνδεση στο </w:t>
      </w:r>
      <w:r w:rsidR="0096755E" w:rsidRPr="00D86BD5">
        <w:rPr>
          <w:lang w:val="el-GR"/>
        </w:rPr>
        <w:t>σύστημα</w:t>
      </w:r>
      <w:r w:rsidRPr="00D86BD5">
        <w:rPr>
          <w:lang w:val="el-GR"/>
        </w:rPr>
        <w:t xml:space="preserve"> θα γίνεται μέσω μιας κεντρικής σελίδας πρόσβασης, όπου ο χρήστης θα εισάγει το όνομα και τον κωδικό. Με την πιστοποίηση της ταυτότητας του χρήστη θα επιτρέπεται πλέον η πρόσβαση στο σύνολο των εφαρμογών (</w:t>
      </w:r>
      <w:r w:rsidRPr="00D86BD5">
        <w:rPr>
          <w:lang w:val="en-US"/>
        </w:rPr>
        <w:t>single</w:t>
      </w:r>
      <w:r w:rsidRPr="00D86BD5">
        <w:rPr>
          <w:lang w:val="el-GR"/>
        </w:rPr>
        <w:t xml:space="preserve"> </w:t>
      </w:r>
      <w:r w:rsidRPr="00D86BD5">
        <w:rPr>
          <w:lang w:val="en-US"/>
        </w:rPr>
        <w:t>sign</w:t>
      </w:r>
      <w:r w:rsidRPr="00D86BD5">
        <w:rPr>
          <w:lang w:val="el-GR"/>
        </w:rPr>
        <w:t>-</w:t>
      </w:r>
      <w:r w:rsidRPr="00D86BD5">
        <w:rPr>
          <w:lang w:val="en-US"/>
        </w:rPr>
        <w:t>on</w:t>
      </w:r>
      <w:r w:rsidRPr="00D86BD5">
        <w:rPr>
          <w:lang w:val="el-GR"/>
        </w:rPr>
        <w:t xml:space="preserve">) </w:t>
      </w:r>
      <w:r w:rsidR="00CA24CB" w:rsidRPr="00D86BD5">
        <w:rPr>
          <w:lang w:val="el-GR"/>
        </w:rPr>
        <w:t xml:space="preserve">που ορίζεται από τον ρόλο του </w:t>
      </w:r>
      <w:r w:rsidRPr="00D86BD5">
        <w:rPr>
          <w:lang w:val="el-GR"/>
        </w:rPr>
        <w:t>χωρίς να απαιτείται η πιστοποίηση του χρήστη για κάθε εφαρμογή χωριστά.</w:t>
      </w:r>
    </w:p>
    <w:p w14:paraId="644929E6" w14:textId="3914D53D" w:rsidR="0080736B" w:rsidRPr="00D86BD5" w:rsidRDefault="0080736B" w:rsidP="000A6F75">
      <w:pPr>
        <w:pStyle w:val="aff"/>
        <w:numPr>
          <w:ilvl w:val="0"/>
          <w:numId w:val="49"/>
        </w:numPr>
        <w:spacing w:before="120"/>
        <w:ind w:left="357" w:hanging="357"/>
        <w:contextualSpacing w:val="0"/>
        <w:rPr>
          <w:lang w:val="el-GR"/>
        </w:rPr>
      </w:pPr>
      <w:r w:rsidRPr="00D86BD5">
        <w:rPr>
          <w:i/>
          <w:lang w:val="el-GR" w:eastAsia="el-GR"/>
        </w:rPr>
        <w:t>Συμβατότητα:</w:t>
      </w:r>
      <w:r w:rsidRPr="00D86BD5">
        <w:rPr>
          <w:lang w:val="el-GR" w:eastAsia="el-GR"/>
        </w:rPr>
        <w:t xml:space="preserve"> Οι </w:t>
      </w:r>
      <w:r w:rsidRPr="00D86BD5">
        <w:rPr>
          <w:lang w:eastAsia="el-GR"/>
        </w:rPr>
        <w:t>web</w:t>
      </w:r>
      <w:r w:rsidRPr="00D86BD5">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D86BD5">
        <w:rPr>
          <w:lang w:eastAsia="el-GR"/>
        </w:rPr>
        <w:t>web</w:t>
      </w:r>
      <w:r w:rsidRPr="00D86BD5">
        <w:rPr>
          <w:lang w:val="el-GR" w:eastAsia="el-GR"/>
        </w:rPr>
        <w:t xml:space="preserve"> </w:t>
      </w:r>
      <w:r w:rsidRPr="00D86BD5">
        <w:rPr>
          <w:lang w:eastAsia="el-GR"/>
        </w:rPr>
        <w:t>browsers</w:t>
      </w:r>
      <w:r w:rsidR="00CA24CB" w:rsidRPr="00D86BD5">
        <w:rPr>
          <w:lang w:val="el-GR"/>
        </w:rPr>
        <w:t>).</w:t>
      </w:r>
    </w:p>
    <w:p w14:paraId="65D95569" w14:textId="35E03F02" w:rsidR="0080736B" w:rsidRPr="00D86BD5" w:rsidRDefault="0080736B" w:rsidP="000A6F75">
      <w:pPr>
        <w:pStyle w:val="aff"/>
        <w:numPr>
          <w:ilvl w:val="0"/>
          <w:numId w:val="49"/>
        </w:numPr>
        <w:spacing w:before="120"/>
        <w:ind w:left="357" w:hanging="357"/>
        <w:contextualSpacing w:val="0"/>
        <w:rPr>
          <w:lang w:val="el-GR"/>
        </w:rPr>
      </w:pPr>
      <w:r w:rsidRPr="00D86BD5">
        <w:rPr>
          <w:i/>
          <w:lang w:val="el-GR"/>
        </w:rPr>
        <w:t>Συνέπεια</w:t>
      </w:r>
      <w:r w:rsidRPr="00D86BD5">
        <w:rPr>
          <w:lang w:val="el-GR"/>
        </w:rPr>
        <w:t xml:space="preserve">: Οι εφαρμογές θα πρέπει να έχουν ομοιόμορφη εμφάνιση (κατά το δυνατόν) </w:t>
      </w:r>
      <w:r w:rsidR="00CA24CB" w:rsidRPr="00D86BD5">
        <w:rPr>
          <w:lang w:val="el-GR"/>
        </w:rPr>
        <w:t xml:space="preserve">με το υφιστάμενο σύστημα </w:t>
      </w:r>
      <w:r w:rsidRPr="00D86BD5">
        <w:rPr>
          <w:lang w:val="el-GR"/>
        </w:rPr>
        <w:t xml:space="preserve">και να τηρείται συνέπεια στη χρήση των λεκτικών και των συμβόλων. </w:t>
      </w:r>
    </w:p>
    <w:p w14:paraId="5DAE9CD2" w14:textId="77777777" w:rsidR="0080736B" w:rsidRPr="00D86BD5" w:rsidRDefault="0080736B" w:rsidP="000A6F75">
      <w:pPr>
        <w:pStyle w:val="aff"/>
        <w:numPr>
          <w:ilvl w:val="0"/>
          <w:numId w:val="49"/>
        </w:numPr>
        <w:spacing w:before="120"/>
        <w:ind w:left="357" w:hanging="357"/>
        <w:contextualSpacing w:val="0"/>
        <w:rPr>
          <w:lang w:val="el-GR"/>
        </w:rPr>
      </w:pPr>
      <w:r w:rsidRPr="00D86BD5">
        <w:rPr>
          <w:i/>
          <w:lang w:val="el-GR"/>
        </w:rPr>
        <w:t>Αξιοπιστία</w:t>
      </w:r>
      <w:r w:rsidRPr="00D86BD5">
        <w:rPr>
          <w:lang w:val="el-GR"/>
        </w:rPr>
        <w:t>: Ο χρήστης πρέπει να έχει σαφείς διαβεβαιώσεις δια μέσου της εμφάνισης και συμπεριφοράς του συστήματος ότι:</w:t>
      </w:r>
    </w:p>
    <w:p w14:paraId="0EC311EA" w14:textId="77777777" w:rsidR="0080736B" w:rsidRPr="00D86BD5" w:rsidRDefault="0080736B" w:rsidP="000A6F75">
      <w:pPr>
        <w:numPr>
          <w:ilvl w:val="1"/>
          <w:numId w:val="50"/>
        </w:numPr>
        <w:ind w:hanging="257"/>
        <w:rPr>
          <w:color w:val="000000"/>
          <w:lang w:val="el-GR"/>
        </w:rPr>
      </w:pPr>
      <w:r w:rsidRPr="00D86BD5">
        <w:rPr>
          <w:color w:val="000000"/>
          <w:lang w:val="el-GR"/>
        </w:rPr>
        <w:t>οι συναλλαγές του διεκπεραιώνονται με ασφάλεια,</w:t>
      </w:r>
    </w:p>
    <w:p w14:paraId="6C92E784" w14:textId="77777777" w:rsidR="0080736B" w:rsidRPr="00D86BD5" w:rsidRDefault="0080736B" w:rsidP="000A6F75">
      <w:pPr>
        <w:numPr>
          <w:ilvl w:val="1"/>
          <w:numId w:val="50"/>
        </w:numPr>
        <w:ind w:hanging="257"/>
        <w:rPr>
          <w:color w:val="000000"/>
          <w:lang w:val="el-GR"/>
        </w:rPr>
      </w:pPr>
      <w:r w:rsidRPr="00D86BD5">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D86BD5" w:rsidRDefault="0080736B" w:rsidP="000A6F75">
      <w:pPr>
        <w:numPr>
          <w:ilvl w:val="1"/>
          <w:numId w:val="50"/>
        </w:numPr>
        <w:ind w:hanging="257"/>
        <w:rPr>
          <w:color w:val="000000"/>
          <w:lang w:val="el-GR"/>
        </w:rPr>
      </w:pPr>
      <w:r w:rsidRPr="00D86BD5">
        <w:rPr>
          <w:color w:val="000000"/>
          <w:lang w:val="el-GR"/>
        </w:rPr>
        <w:t>οι πληροφορίες που λαμβάνει από το σύστημα είναι ακριβείς και επικαιροποιημένες,</w:t>
      </w:r>
    </w:p>
    <w:p w14:paraId="5E6BAFD9" w14:textId="77777777" w:rsidR="0080736B" w:rsidRPr="00D86BD5" w:rsidRDefault="0080736B" w:rsidP="000A6F75">
      <w:pPr>
        <w:numPr>
          <w:ilvl w:val="1"/>
          <w:numId w:val="50"/>
        </w:numPr>
        <w:ind w:hanging="257"/>
        <w:rPr>
          <w:color w:val="000000"/>
          <w:lang w:val="el-GR"/>
        </w:rPr>
      </w:pPr>
      <w:r w:rsidRPr="00D86BD5">
        <w:rPr>
          <w:color w:val="000000"/>
          <w:lang w:val="el-GR"/>
        </w:rPr>
        <w:t>η συμπεριφορά του συστήματος είναι προβλέψιμη,</w:t>
      </w:r>
    </w:p>
    <w:p w14:paraId="5D0D6034" w14:textId="457690B0" w:rsidR="00CA24CB" w:rsidRPr="00D86BD5" w:rsidRDefault="0080736B" w:rsidP="000A6F75">
      <w:pPr>
        <w:numPr>
          <w:ilvl w:val="1"/>
          <w:numId w:val="50"/>
        </w:numPr>
        <w:ind w:hanging="257"/>
        <w:rPr>
          <w:lang w:val="el-GR"/>
        </w:rPr>
      </w:pPr>
      <w:r w:rsidRPr="00D86BD5">
        <w:rPr>
          <w:color w:val="000000"/>
          <w:lang w:val="el-GR"/>
        </w:rPr>
        <w:t xml:space="preserve">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w:t>
      </w:r>
    </w:p>
    <w:p w14:paraId="2E9D7F5F" w14:textId="5B9ACF3E" w:rsidR="0080736B" w:rsidRPr="00D86BD5" w:rsidRDefault="0080736B" w:rsidP="000A6F75">
      <w:pPr>
        <w:pStyle w:val="aff"/>
        <w:numPr>
          <w:ilvl w:val="0"/>
          <w:numId w:val="49"/>
        </w:numPr>
        <w:spacing w:before="120"/>
        <w:ind w:left="357" w:hanging="357"/>
        <w:contextualSpacing w:val="0"/>
        <w:rPr>
          <w:i/>
          <w:lang w:val="el-GR"/>
        </w:rPr>
      </w:pPr>
      <w:r w:rsidRPr="00D86BD5">
        <w:rPr>
          <w:i/>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778F1516" w14:textId="4DD7615F" w:rsidR="00947DDB" w:rsidRPr="00D86BD5" w:rsidRDefault="00947DDB" w:rsidP="00D84329">
      <w:pPr>
        <w:pStyle w:val="40"/>
        <w:numPr>
          <w:ilvl w:val="1"/>
          <w:numId w:val="24"/>
        </w:numPr>
        <w:ind w:hanging="306"/>
        <w:rPr>
          <w:rFonts w:cs="Tahoma"/>
          <w:szCs w:val="22"/>
          <w:lang w:val="el-GR"/>
        </w:rPr>
      </w:pPr>
      <w:bookmarkStart w:id="597" w:name="_Toc97194353"/>
      <w:bookmarkStart w:id="598" w:name="_Toc122685338"/>
      <w:r w:rsidRPr="00D86BD5">
        <w:rPr>
          <w:rFonts w:cs="Tahoma"/>
          <w:szCs w:val="22"/>
          <w:lang w:val="el-GR"/>
        </w:rPr>
        <w:t>Ανοικτά Πρότυπα και Δεδομένα</w:t>
      </w:r>
      <w:bookmarkEnd w:id="597"/>
      <w:bookmarkEnd w:id="598"/>
    </w:p>
    <w:p w14:paraId="17E5AD9C" w14:textId="77777777" w:rsidR="00F60F96" w:rsidRPr="00D86BD5" w:rsidRDefault="00F60F96" w:rsidP="00F60F96">
      <w:pPr>
        <w:spacing w:line="276" w:lineRule="auto"/>
        <w:rPr>
          <w:lang w:val="el-GR"/>
        </w:rPr>
      </w:pPr>
      <w:r w:rsidRPr="00D86BD5">
        <w:rPr>
          <w:lang w:val="el-GR"/>
        </w:rPr>
        <w:t>Η γενική φιλοσοφία της υλοποίησης των συστημάτων (λογισμικού) του παρόντος έργου πρέπει να ακολουθεί τις σύγχρονες τάσεις για ανοικτή αρχιτεκτονική (</w:t>
      </w:r>
      <w:r w:rsidRPr="00D86BD5">
        <w:t>open</w:t>
      </w:r>
      <w:r w:rsidRPr="00D86BD5">
        <w:rPr>
          <w:lang w:val="el-GR"/>
        </w:rPr>
        <w:t xml:space="preserve"> </w:t>
      </w:r>
      <w:r w:rsidRPr="00D86BD5">
        <w:t>architecture</w:t>
      </w:r>
      <w:r w:rsidRPr="00D86BD5">
        <w:rPr>
          <w:lang w:val="el-GR"/>
        </w:rPr>
        <w:t>) και ανοικτά συστήματα (</w:t>
      </w:r>
      <w:r w:rsidRPr="00D86BD5">
        <w:t>open</w:t>
      </w:r>
      <w:r w:rsidRPr="00D86BD5">
        <w:rPr>
          <w:lang w:val="el-GR"/>
        </w:rPr>
        <w:t xml:space="preserve"> </w:t>
      </w:r>
      <w:r w:rsidRPr="00D86BD5">
        <w:t>systems</w:t>
      </w:r>
      <w:r w:rsidRPr="00D86BD5">
        <w:rPr>
          <w:lang w:val="el-GR"/>
        </w:rPr>
        <w:t>). Ο όρος «ανοικτό» υποδηλώνει κατά βάση την ανεξαρτησία από συγκεκριμένο προμηθευτή και την υποχρεωτική χρήση προτύπων (</w:t>
      </w:r>
      <w:r w:rsidRPr="00D86BD5">
        <w:t>standards</w:t>
      </w:r>
      <w:r w:rsidRPr="00D86BD5">
        <w:rPr>
          <w:lang w:val="el-GR"/>
        </w:rPr>
        <w:t>), τα οποία διασφαλίζουν:</w:t>
      </w:r>
    </w:p>
    <w:p w14:paraId="61420559" w14:textId="77777777" w:rsidR="00F60F96" w:rsidRPr="00D86BD5" w:rsidRDefault="00F60F96" w:rsidP="000A6F75">
      <w:pPr>
        <w:pStyle w:val="aff"/>
        <w:widowControl w:val="0"/>
        <w:numPr>
          <w:ilvl w:val="0"/>
          <w:numId w:val="82"/>
        </w:numPr>
        <w:suppressAutoHyphens w:val="0"/>
        <w:autoSpaceDE w:val="0"/>
        <w:autoSpaceDN w:val="0"/>
        <w:spacing w:after="0" w:line="276" w:lineRule="auto"/>
        <w:contextualSpacing w:val="0"/>
        <w:rPr>
          <w:lang w:val="el-GR"/>
        </w:rPr>
      </w:pPr>
      <w:r w:rsidRPr="00D86BD5">
        <w:rPr>
          <w:lang w:val="el-GR"/>
        </w:rPr>
        <w:t>την αρμονική συνεργασία και λειτουργία μεταξύ συστημάτων και λειτουργικών εφαρμογών διαφορετικών προμηθευτών</w:t>
      </w:r>
    </w:p>
    <w:p w14:paraId="3CD412B4" w14:textId="77777777" w:rsidR="00F60F96" w:rsidRPr="00D86BD5" w:rsidRDefault="00F60F96" w:rsidP="000A6F75">
      <w:pPr>
        <w:pStyle w:val="aff"/>
        <w:widowControl w:val="0"/>
        <w:numPr>
          <w:ilvl w:val="0"/>
          <w:numId w:val="82"/>
        </w:numPr>
        <w:suppressAutoHyphens w:val="0"/>
        <w:autoSpaceDE w:val="0"/>
        <w:autoSpaceDN w:val="0"/>
        <w:spacing w:after="0" w:line="276" w:lineRule="auto"/>
        <w:contextualSpacing w:val="0"/>
        <w:rPr>
          <w:lang w:val="el-GR"/>
        </w:rPr>
      </w:pPr>
      <w:r w:rsidRPr="00D86BD5">
        <w:rPr>
          <w:lang w:val="el-GR"/>
        </w:rPr>
        <w:t>τη διαδικτυακή ή άλλη συνεργασία εφαρμογών που βρίσκονται σε διαφορετικά υπολογιστικά συστήματα</w:t>
      </w:r>
    </w:p>
    <w:p w14:paraId="2EDE6865" w14:textId="77777777" w:rsidR="00F60F96" w:rsidRPr="00D86BD5" w:rsidRDefault="00F60F96" w:rsidP="000A6F75">
      <w:pPr>
        <w:pStyle w:val="aff"/>
        <w:widowControl w:val="0"/>
        <w:numPr>
          <w:ilvl w:val="0"/>
          <w:numId w:val="82"/>
        </w:numPr>
        <w:suppressAutoHyphens w:val="0"/>
        <w:autoSpaceDE w:val="0"/>
        <w:autoSpaceDN w:val="0"/>
        <w:spacing w:after="0" w:line="276" w:lineRule="auto"/>
        <w:contextualSpacing w:val="0"/>
      </w:pPr>
      <w:r w:rsidRPr="00D86BD5">
        <w:t>την φορητότητα (portability) των εφαρμογών</w:t>
      </w:r>
    </w:p>
    <w:p w14:paraId="2557BED6" w14:textId="77777777" w:rsidR="00F60F96" w:rsidRPr="00D86BD5" w:rsidRDefault="00F60F96" w:rsidP="000A6F75">
      <w:pPr>
        <w:pStyle w:val="aff"/>
        <w:widowControl w:val="0"/>
        <w:numPr>
          <w:ilvl w:val="0"/>
          <w:numId w:val="82"/>
        </w:numPr>
        <w:suppressAutoHyphens w:val="0"/>
        <w:autoSpaceDE w:val="0"/>
        <w:autoSpaceDN w:val="0"/>
        <w:spacing w:after="0" w:line="276" w:lineRule="auto"/>
        <w:contextualSpacing w:val="0"/>
        <w:rPr>
          <w:lang w:val="el-GR"/>
        </w:rPr>
      </w:pPr>
      <w:r w:rsidRPr="00D86BD5">
        <w:rPr>
          <w:lang w:val="el-GR"/>
        </w:rPr>
        <w:lastRenderedPageBreak/>
        <w:t>την δυνατότητα αύξησης του μεγέθους των μηχανογραφικών συστημάτων χωρίς αλλαγές στη δομή και τη φιλοσοφία</w:t>
      </w:r>
    </w:p>
    <w:p w14:paraId="3240F0E8" w14:textId="77777777" w:rsidR="00F60F96" w:rsidRPr="00D86BD5" w:rsidRDefault="00F60F96" w:rsidP="000A6F75">
      <w:pPr>
        <w:pStyle w:val="aff"/>
        <w:widowControl w:val="0"/>
        <w:numPr>
          <w:ilvl w:val="0"/>
          <w:numId w:val="82"/>
        </w:numPr>
        <w:suppressAutoHyphens w:val="0"/>
        <w:autoSpaceDE w:val="0"/>
        <w:autoSpaceDN w:val="0"/>
        <w:spacing w:after="0" w:line="276" w:lineRule="auto"/>
        <w:contextualSpacing w:val="0"/>
        <w:rPr>
          <w:lang w:val="el-GR"/>
        </w:rPr>
      </w:pPr>
      <w:r w:rsidRPr="00D86BD5">
        <w:rPr>
          <w:lang w:val="el-GR"/>
        </w:rPr>
        <w:t>την εύκολη επέμβαση στη λειτουργικότητα των εφαρμογών</w:t>
      </w:r>
    </w:p>
    <w:p w14:paraId="0066D3F8" w14:textId="77777777" w:rsidR="00F60F96" w:rsidRPr="00D86BD5" w:rsidRDefault="00F60F96" w:rsidP="00F60F96">
      <w:pPr>
        <w:spacing w:line="276" w:lineRule="auto"/>
        <w:rPr>
          <w:lang w:val="el-GR"/>
        </w:rPr>
      </w:pPr>
      <w:r w:rsidRPr="00D86BD5">
        <w:rPr>
          <w:lang w:val="el-GR"/>
        </w:rPr>
        <w:t>Σύμφωνα με τα παραπάνω, και όσον αφορά την ανάπτυξη όλων των λειτουργικοτήτων  του παρόντος Έργου, ο Ανάδοχος θα πρέπει να εφαρμόσει:</w:t>
      </w:r>
    </w:p>
    <w:p w14:paraId="03DE82DA" w14:textId="77777777" w:rsidR="00F60F96" w:rsidRPr="00D86BD5" w:rsidRDefault="00F60F96" w:rsidP="000A6F75">
      <w:pPr>
        <w:pStyle w:val="aff"/>
        <w:widowControl w:val="0"/>
        <w:numPr>
          <w:ilvl w:val="0"/>
          <w:numId w:val="81"/>
        </w:numPr>
        <w:suppressAutoHyphens w:val="0"/>
        <w:autoSpaceDE w:val="0"/>
        <w:autoSpaceDN w:val="0"/>
        <w:spacing w:after="0" w:line="276" w:lineRule="auto"/>
        <w:contextualSpacing w:val="0"/>
        <w:rPr>
          <w:lang w:val="el-GR"/>
        </w:rPr>
      </w:pPr>
      <w:r w:rsidRPr="00D86BD5">
        <w:rPr>
          <w:lang w:val="el-GR"/>
        </w:rPr>
        <w:t>Αρθρωτή ανάπτυξη και υλοποίηση των υποσυστημάτων λογισμικού,</w:t>
      </w:r>
    </w:p>
    <w:p w14:paraId="0A4E89B1" w14:textId="77777777" w:rsidR="00F60F96" w:rsidRPr="00D86BD5" w:rsidRDefault="00F60F96" w:rsidP="000A6F75">
      <w:pPr>
        <w:pStyle w:val="aff"/>
        <w:widowControl w:val="0"/>
        <w:numPr>
          <w:ilvl w:val="0"/>
          <w:numId w:val="81"/>
        </w:numPr>
        <w:suppressAutoHyphens w:val="0"/>
        <w:autoSpaceDE w:val="0"/>
        <w:autoSpaceDN w:val="0"/>
        <w:spacing w:after="0" w:line="276" w:lineRule="auto"/>
        <w:contextualSpacing w:val="0"/>
        <w:rPr>
          <w:lang w:val="el-GR"/>
        </w:rPr>
      </w:pPr>
      <w:r w:rsidRPr="00D86BD5">
        <w:rPr>
          <w:lang w:val="el-GR"/>
        </w:rPr>
        <w:t>Χρήση διεθνών και εμπορικώς αποδεκτών προτύπων διαλειτουργικότητας, όπως για παράδειγμα οι διαδικτυακές υπηρεσίες (</w:t>
      </w:r>
      <w:r w:rsidRPr="00D86BD5">
        <w:t>web</w:t>
      </w:r>
      <w:r w:rsidRPr="00D86BD5">
        <w:rPr>
          <w:lang w:val="el-GR"/>
        </w:rPr>
        <w:t xml:space="preserve"> </w:t>
      </w:r>
      <w:r w:rsidRPr="00D86BD5">
        <w:t>services</w:t>
      </w:r>
      <w:r w:rsidRPr="00D86BD5">
        <w:rPr>
          <w:lang w:val="el-GR"/>
        </w:rPr>
        <w:t>) για την τυποποιημένη επικοινωνία μεταξύ υπολογιστικών συστημάτων</w:t>
      </w:r>
    </w:p>
    <w:p w14:paraId="0204F866" w14:textId="77777777" w:rsidR="00F60F96" w:rsidRPr="00D86BD5" w:rsidRDefault="00F60F96" w:rsidP="000A6F75">
      <w:pPr>
        <w:pStyle w:val="aff"/>
        <w:widowControl w:val="0"/>
        <w:numPr>
          <w:ilvl w:val="0"/>
          <w:numId w:val="81"/>
        </w:numPr>
        <w:suppressAutoHyphens w:val="0"/>
        <w:autoSpaceDE w:val="0"/>
        <w:autoSpaceDN w:val="0"/>
        <w:spacing w:after="0" w:line="276" w:lineRule="auto"/>
        <w:contextualSpacing w:val="0"/>
        <w:rPr>
          <w:lang w:val="el-GR"/>
        </w:rPr>
      </w:pPr>
      <w:r w:rsidRPr="00D86BD5">
        <w:rPr>
          <w:lang w:val="el-GR"/>
        </w:rPr>
        <w:t>Για τα υποσυστήματα εξωστρεφών υπηρεσιών, υλοποίηση βασισμένη σε αρχιτεκτονική τουλάχιστον 3 επιπέδων (3-</w:t>
      </w:r>
      <w:r w:rsidRPr="00D86BD5">
        <w:t>tier</w:t>
      </w:r>
      <w:r w:rsidRPr="00D86BD5">
        <w:rPr>
          <w:lang w:val="el-GR"/>
        </w:rPr>
        <w:t xml:space="preserve"> </w:t>
      </w:r>
      <w:r w:rsidRPr="00D86BD5">
        <w:t>architecture</w:t>
      </w:r>
      <w:r w:rsidRPr="00D86BD5">
        <w:rPr>
          <w:lang w:val="el-GR"/>
        </w:rPr>
        <w:t>), η οποία περιλαμβάνει κατ’ ελάχιστο, το επίπεδο των παρουσίασης, το επίπεδο επιχειρησιακής λογικής και το επίπεδο των δεδομένων.</w:t>
      </w:r>
    </w:p>
    <w:p w14:paraId="13BA0AFB" w14:textId="77777777" w:rsidR="00F60F96" w:rsidRPr="00D86BD5" w:rsidRDefault="00F60F96" w:rsidP="00F60F96">
      <w:pPr>
        <w:spacing w:line="276" w:lineRule="auto"/>
        <w:rPr>
          <w:lang w:val="el-GR"/>
        </w:rPr>
      </w:pPr>
    </w:p>
    <w:p w14:paraId="6343F791" w14:textId="77777777" w:rsidR="00F60F96" w:rsidRPr="00D86BD5" w:rsidRDefault="00F60F96" w:rsidP="00F60F96">
      <w:pPr>
        <w:spacing w:line="276" w:lineRule="auto"/>
        <w:rPr>
          <w:lang w:val="el-GR"/>
        </w:rPr>
      </w:pPr>
      <w:r w:rsidRPr="00D86BD5">
        <w:rPr>
          <w:lang w:val="el-GR"/>
        </w:rPr>
        <w:t>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w:t>
      </w:r>
    </w:p>
    <w:p w14:paraId="417D6D99" w14:textId="77777777" w:rsidR="00F60F96" w:rsidRPr="00D86BD5" w:rsidRDefault="00F60F96" w:rsidP="00F60F96">
      <w:pPr>
        <w:spacing w:line="276" w:lineRule="auto"/>
        <w:rPr>
          <w:lang w:val="el-GR"/>
        </w:rPr>
      </w:pPr>
      <w:r w:rsidRPr="00D86BD5">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Ανάλυσης Απαιτήσεων, λαμβάνοντας υπόψη και το ισχύον θεσμικό πλαίσιο. </w:t>
      </w:r>
    </w:p>
    <w:p w14:paraId="7CE12A85" w14:textId="77777777" w:rsidR="0096755E" w:rsidRPr="00D86BD5" w:rsidRDefault="0096755E" w:rsidP="00D84329">
      <w:pPr>
        <w:pStyle w:val="40"/>
        <w:numPr>
          <w:ilvl w:val="1"/>
          <w:numId w:val="24"/>
        </w:numPr>
        <w:ind w:hanging="306"/>
        <w:rPr>
          <w:rFonts w:cs="Tahoma"/>
          <w:szCs w:val="22"/>
          <w:lang w:val="el-GR"/>
        </w:rPr>
      </w:pPr>
      <w:bookmarkStart w:id="599" w:name="_Toc85457384"/>
      <w:bookmarkStart w:id="600" w:name="_Toc122685339"/>
      <w:r w:rsidRPr="00D86BD5">
        <w:rPr>
          <w:rFonts w:cs="Tahoma"/>
          <w:szCs w:val="22"/>
          <w:lang w:val="el-GR"/>
        </w:rPr>
        <w:t>Διαθεσιμότητα Δεδομένων</w:t>
      </w:r>
      <w:bookmarkEnd w:id="599"/>
      <w:bookmarkEnd w:id="600"/>
      <w:r w:rsidRPr="00D86BD5">
        <w:rPr>
          <w:rFonts w:cs="Tahoma"/>
          <w:szCs w:val="22"/>
          <w:lang w:val="el-GR"/>
        </w:rPr>
        <w:t xml:space="preserve"> </w:t>
      </w:r>
    </w:p>
    <w:p w14:paraId="6529322A" w14:textId="77777777" w:rsidR="0096755E" w:rsidRPr="00D86BD5" w:rsidRDefault="0096755E" w:rsidP="0096755E">
      <w:pPr>
        <w:spacing w:line="276" w:lineRule="auto"/>
        <w:rPr>
          <w:lang w:val="el-GR"/>
        </w:rPr>
      </w:pPr>
      <w:r w:rsidRPr="00D86BD5">
        <w:rPr>
          <w:lang w:val="el-GR"/>
        </w:rPr>
        <w:t>Η Διαθεσιμότητα (</w:t>
      </w:r>
      <w:r w:rsidRPr="00D86BD5">
        <w:t>Availability</w:t>
      </w:r>
      <w:r w:rsidRPr="00D86BD5">
        <w:rPr>
          <w:lang w:val="el-GR"/>
        </w:rPr>
        <w:t>) Δεδομένων αφορά τη διαφύλαξη της εξουσιοδοτημένης πρόσβασης στα δεδομένα του ΟΠΣ χωρίς εμπόδια ή καθυστέρηση, σε ένα επιθυμητό επίπεδο απόδοσης.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78766D37" w14:textId="77777777" w:rsidR="0096755E" w:rsidRPr="00D86BD5" w:rsidRDefault="0096755E" w:rsidP="0096755E">
      <w:pPr>
        <w:spacing w:line="276" w:lineRule="auto"/>
        <w:rPr>
          <w:lang w:val="el-GR"/>
        </w:rPr>
      </w:pPr>
      <w:r w:rsidRPr="00D86BD5">
        <w:rPr>
          <w:lang w:val="el-GR"/>
        </w:rPr>
        <w:t>Η προτεινόμενη από πλευράς Αναδόχου αρχιτεκτονική θα πρέπει να εξασφαλίζει την υψηλή διαθεσιμότητα στις υπηρεσίες και τα δεδομένα του ΟΠΣ. Δεν θα πρέπει να παρουσιάζει μοναδιαίο στοιχείο αστοχία (</w:t>
      </w:r>
      <w:r w:rsidRPr="00D86BD5">
        <w:rPr>
          <w:lang w:val="en-US"/>
        </w:rPr>
        <w:t>single</w:t>
      </w:r>
      <w:r w:rsidRPr="00D86BD5">
        <w:rPr>
          <w:lang w:val="el-GR"/>
        </w:rPr>
        <w:t xml:space="preserve"> </w:t>
      </w:r>
      <w:r w:rsidRPr="00D86BD5">
        <w:rPr>
          <w:lang w:val="en-US"/>
        </w:rPr>
        <w:t>point</w:t>
      </w:r>
      <w:r w:rsidRPr="00D86BD5">
        <w:rPr>
          <w:lang w:val="el-GR"/>
        </w:rPr>
        <w:t xml:space="preserve"> </w:t>
      </w:r>
      <w:r w:rsidRPr="00D86BD5">
        <w:rPr>
          <w:lang w:val="en-US"/>
        </w:rPr>
        <w:t>of</w:t>
      </w:r>
      <w:r w:rsidRPr="00D86BD5">
        <w:rPr>
          <w:lang w:val="el-GR"/>
        </w:rPr>
        <w:t xml:space="preserve"> </w:t>
      </w:r>
      <w:r w:rsidRPr="00D86BD5">
        <w:rPr>
          <w:lang w:val="en-US"/>
        </w:rPr>
        <w:t>failure</w:t>
      </w:r>
      <w:r w:rsidRPr="00D86BD5">
        <w:rPr>
          <w:lang w:val="el-GR"/>
        </w:rPr>
        <w:t>), Η πρόσβαση των χρηστών στα δεδομένα θα πρέπει να συμμορφώνεται με τις απαιτήσεις απόδοσης του συστήματος.</w:t>
      </w:r>
    </w:p>
    <w:p w14:paraId="7248CFC3" w14:textId="77777777" w:rsidR="0096755E" w:rsidRPr="00D86BD5" w:rsidRDefault="0096755E" w:rsidP="0096755E">
      <w:pPr>
        <w:spacing w:line="276" w:lineRule="auto"/>
        <w:rPr>
          <w:lang w:val="el-GR"/>
        </w:rPr>
      </w:pPr>
      <w:r w:rsidRPr="00D86BD5">
        <w:rPr>
          <w:lang w:val="el-GR"/>
        </w:rPr>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29B940AD" w14:textId="77777777" w:rsidR="0096755E" w:rsidRPr="00D86BD5" w:rsidRDefault="0096755E" w:rsidP="00D84329">
      <w:pPr>
        <w:pStyle w:val="40"/>
        <w:numPr>
          <w:ilvl w:val="1"/>
          <w:numId w:val="24"/>
        </w:numPr>
        <w:ind w:hanging="306"/>
        <w:rPr>
          <w:rFonts w:cs="Tahoma"/>
          <w:szCs w:val="22"/>
          <w:lang w:val="el-GR"/>
        </w:rPr>
      </w:pPr>
      <w:bookmarkStart w:id="601" w:name="_Toc85457385"/>
      <w:bookmarkStart w:id="602" w:name="_Toc122685340"/>
      <w:r w:rsidRPr="00D86BD5">
        <w:rPr>
          <w:rFonts w:cs="Tahoma"/>
          <w:szCs w:val="22"/>
          <w:lang w:val="el-GR"/>
        </w:rPr>
        <w:t>Ακεραιότητα Δεδομένων</w:t>
      </w:r>
      <w:bookmarkEnd w:id="601"/>
      <w:bookmarkEnd w:id="602"/>
    </w:p>
    <w:p w14:paraId="7FD5E54C" w14:textId="77777777" w:rsidR="0096755E" w:rsidRPr="00D86BD5" w:rsidRDefault="0096755E" w:rsidP="0096755E">
      <w:pPr>
        <w:spacing w:line="276" w:lineRule="auto"/>
        <w:rPr>
          <w:color w:val="FF0000"/>
          <w:lang w:val="el-GR"/>
        </w:rPr>
      </w:pPr>
      <w:r w:rsidRPr="00D86BD5">
        <w:rPr>
          <w:lang w:val="el-GR"/>
        </w:rPr>
        <w:t>Η Ακεραιότητα (</w:t>
      </w:r>
      <w:r w:rsidRPr="00D86BD5">
        <w:t>Integrity</w:t>
      </w:r>
      <w:r w:rsidRPr="00D86BD5">
        <w:rPr>
          <w:lang w:val="el-GR"/>
        </w:rPr>
        <w:t xml:space="preserve">)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 </w:t>
      </w:r>
    </w:p>
    <w:p w14:paraId="4BCA89DF" w14:textId="77777777" w:rsidR="0096755E" w:rsidRPr="00D86BD5" w:rsidRDefault="0096755E" w:rsidP="0096755E">
      <w:pPr>
        <w:spacing w:line="276" w:lineRule="auto"/>
        <w:rPr>
          <w:lang w:val="el-GR"/>
        </w:rPr>
      </w:pPr>
      <w:r w:rsidRPr="00D86BD5">
        <w:rPr>
          <w:lang w:val="el-GR"/>
        </w:rPr>
        <w:t xml:space="preserve">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w:t>
      </w:r>
      <w:r w:rsidRPr="00D86BD5">
        <w:rPr>
          <w:lang w:val="el-GR"/>
        </w:rPr>
        <w:lastRenderedPageBreak/>
        <w:t>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r w:rsidRPr="00D86BD5">
        <w:t>consistency</w:t>
      </w:r>
      <w:r w:rsidRPr="00D86BD5">
        <w:rPr>
          <w:lang w:val="el-GR"/>
        </w:rPr>
        <w:t>) και αποτροπής επιθέσεων δολιοφθοράς δεδομένων (μη εξουσιοδοτημένη αντιγραφή, μη εξουσιοδοτημένη καταστροφή δεδομένων, κλπ.).</w:t>
      </w:r>
    </w:p>
    <w:p w14:paraId="1ACB7006" w14:textId="77777777" w:rsidR="0096755E" w:rsidRPr="00D86BD5" w:rsidRDefault="0096755E" w:rsidP="00D84329">
      <w:pPr>
        <w:pStyle w:val="40"/>
        <w:numPr>
          <w:ilvl w:val="1"/>
          <w:numId w:val="24"/>
        </w:numPr>
        <w:ind w:hanging="306"/>
        <w:rPr>
          <w:rFonts w:cs="Tahoma"/>
          <w:szCs w:val="22"/>
          <w:lang w:val="el-GR"/>
        </w:rPr>
      </w:pPr>
      <w:bookmarkStart w:id="603" w:name="_Toc85457387"/>
      <w:bookmarkStart w:id="604" w:name="_Toc122685341"/>
      <w:r w:rsidRPr="00D86BD5">
        <w:rPr>
          <w:rFonts w:cs="Tahoma"/>
          <w:szCs w:val="22"/>
          <w:lang w:val="el-GR"/>
        </w:rPr>
        <w:t>Επεκτασιμότητα</w:t>
      </w:r>
      <w:bookmarkEnd w:id="603"/>
      <w:bookmarkEnd w:id="604"/>
    </w:p>
    <w:p w14:paraId="09954FF4" w14:textId="77777777" w:rsidR="0096755E" w:rsidRPr="00D86BD5" w:rsidRDefault="0096755E" w:rsidP="0096755E">
      <w:pPr>
        <w:spacing w:line="276" w:lineRule="auto"/>
        <w:rPr>
          <w:lang w:val="el-GR"/>
        </w:rPr>
      </w:pPr>
      <w:r w:rsidRPr="00D86BD5">
        <w:rPr>
          <w:lang w:val="el-GR"/>
        </w:rPr>
        <w:t>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4028F8D7" w14:textId="77777777" w:rsidR="0096755E" w:rsidRPr="00D86BD5" w:rsidRDefault="0096755E" w:rsidP="0096755E">
      <w:pPr>
        <w:spacing w:line="276" w:lineRule="auto"/>
        <w:rPr>
          <w:lang w:val="el-GR"/>
        </w:rPr>
      </w:pPr>
      <w:r w:rsidRPr="00D86BD5">
        <w:rPr>
          <w:lang w:val="el-GR"/>
        </w:rPr>
        <w:t>Όλες οι εφαρμογές που θα αναπτυχθούν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621C778A" w14:textId="77777777" w:rsidR="0096755E" w:rsidRPr="00D86BD5" w:rsidRDefault="0096755E" w:rsidP="00045DCF">
      <w:pPr>
        <w:rPr>
          <w:lang w:val="el-GR"/>
        </w:rPr>
      </w:pPr>
    </w:p>
    <w:p w14:paraId="21393EF7" w14:textId="77777777" w:rsidR="00A22261" w:rsidRPr="00D86BD5" w:rsidRDefault="00A22261" w:rsidP="00D84329">
      <w:pPr>
        <w:pStyle w:val="30"/>
        <w:numPr>
          <w:ilvl w:val="0"/>
          <w:numId w:val="24"/>
        </w:numPr>
        <w:rPr>
          <w:rFonts w:cs="Tahoma"/>
          <w:lang w:val="el-GR"/>
        </w:rPr>
      </w:pPr>
      <w:bookmarkStart w:id="605" w:name="_Toc97194355"/>
      <w:bookmarkStart w:id="606" w:name="_Toc97194476"/>
      <w:bookmarkStart w:id="607" w:name="_Toc122685342"/>
      <w:r w:rsidRPr="00D86BD5">
        <w:rPr>
          <w:rFonts w:cs="Tahoma"/>
          <w:lang w:val="el-GR"/>
        </w:rPr>
        <w:t>Υπηρεσίες</w:t>
      </w:r>
      <w:bookmarkEnd w:id="605"/>
      <w:bookmarkEnd w:id="606"/>
      <w:bookmarkEnd w:id="607"/>
      <w:r w:rsidRPr="00D86BD5">
        <w:rPr>
          <w:rFonts w:cs="Tahoma"/>
          <w:lang w:val="el-GR"/>
        </w:rPr>
        <w:t xml:space="preserve"> </w:t>
      </w:r>
    </w:p>
    <w:p w14:paraId="299AFC73" w14:textId="201A2530" w:rsidR="00F92D57" w:rsidRPr="00D86BD5" w:rsidRDefault="00F92D57" w:rsidP="00D84329">
      <w:pPr>
        <w:pStyle w:val="40"/>
        <w:numPr>
          <w:ilvl w:val="1"/>
          <w:numId w:val="24"/>
        </w:numPr>
        <w:ind w:hanging="306"/>
        <w:rPr>
          <w:rFonts w:cs="Tahoma"/>
          <w:szCs w:val="22"/>
          <w:lang w:val="el-GR"/>
        </w:rPr>
      </w:pPr>
      <w:bookmarkStart w:id="608" w:name="_Toc97195395"/>
      <w:bookmarkStart w:id="609" w:name="_Toc97195564"/>
      <w:bookmarkStart w:id="610" w:name="_Toc97194356"/>
      <w:bookmarkStart w:id="611" w:name="_Ref97199331"/>
      <w:bookmarkStart w:id="612" w:name="_Toc122685343"/>
      <w:bookmarkEnd w:id="608"/>
      <w:bookmarkEnd w:id="609"/>
      <w:r w:rsidRPr="00D86BD5">
        <w:rPr>
          <w:rFonts w:cs="Tahoma"/>
          <w:szCs w:val="22"/>
          <w:lang w:val="el-GR"/>
        </w:rPr>
        <w:t>Ανάλυση Απαιτήσεων</w:t>
      </w:r>
      <w:bookmarkEnd w:id="610"/>
      <w:bookmarkEnd w:id="611"/>
      <w:bookmarkEnd w:id="612"/>
    </w:p>
    <w:p w14:paraId="29CACE2A" w14:textId="62C9E94E" w:rsidR="00303422" w:rsidRPr="00D86BD5" w:rsidRDefault="00303422" w:rsidP="00303422">
      <w:pPr>
        <w:rPr>
          <w:lang w:val="el-GR"/>
        </w:rPr>
      </w:pPr>
      <w:r w:rsidRPr="00D86BD5">
        <w:rPr>
          <w:lang w:val="el-GR"/>
        </w:rPr>
        <w:t>Η Μελέτη Ανάλυσης Απαιτήσεων περιλαμβάνει το σύνολο των παρεμβάσεων του έργου. Συνιστά το βασικό οδηγό υλοποίησης του Έργου και τη βάση αναφοράς για την παρακολούθηση της προόδου των εργασιών καθ’ όλη την διάρκεια υλοποίησής του. Το τεύχος Ανάλυσης Απαιτήσεων θα παραδοθεί εντός τριών (3) μηνών από την ημερομηνία υπογραφής της Σύμβασης από τον  Ανάδοχο.</w:t>
      </w:r>
    </w:p>
    <w:p w14:paraId="6453ECB5" w14:textId="65FC936C" w:rsidR="00303422" w:rsidRPr="00D86BD5" w:rsidRDefault="00303422" w:rsidP="00303422">
      <w:pPr>
        <w:rPr>
          <w:lang w:val="el-GR"/>
        </w:rPr>
      </w:pPr>
      <w:r w:rsidRPr="00D86BD5">
        <w:rPr>
          <w:lang w:val="el-GR"/>
        </w:rPr>
        <w:t xml:space="preserve">Στόχος είναι η καταγραφή, η κατανόηση και η ανάλυση των απαιτήσεων του έργου από τον Ανάδοχο προκειμένου να προβεί στην επιτυχή παροχή όλων των ζητούμενων υπηρεσιών/εργασιών καθώς και στην επιτυχή υλοποίηση του συνόλου του έργου. Για την καλύτερη κατανόηση των απαιτήσεων ο Ανάδοχος θα πραγματοποιήσει σειρά επαφών με στελέχη των υπηρεσιών του Κυρίου του έργου, με την μορφή συνεντεύξεων, τόσο για την συλλογή πληροφοριών για τα προς αναβάθμιση ή ανάπτυξη υποσυστήματα όσο και για την καλύτερη αποτύπωση της υφιστάμενης κατάστασης. </w:t>
      </w:r>
    </w:p>
    <w:p w14:paraId="02ACD897" w14:textId="77777777" w:rsidR="00303422" w:rsidRPr="00D86BD5" w:rsidRDefault="00303422" w:rsidP="00303422">
      <w:pPr>
        <w:rPr>
          <w:lang w:val="el-GR" w:eastAsia="el-GR"/>
        </w:rPr>
      </w:pPr>
      <w:r w:rsidRPr="00D86BD5">
        <w:rPr>
          <w:lang w:val="el-GR"/>
        </w:rPr>
        <w:t>Η Μελέτη θα περιλαμβάνει την αναλυτική καταγραφή των απαιτήσεων, καθώς επίσης το αναλυτικό χρονοδιάγραμμα υλοποίησης του έργου, στο οποίο θα καταγράφονται τα χρονικά ορόσημα ολοκλήρωσης των επιμέρους εργασιών.</w:t>
      </w:r>
    </w:p>
    <w:p w14:paraId="3BFDBD7F" w14:textId="77777777" w:rsidR="00303422" w:rsidRPr="00D86BD5" w:rsidRDefault="00303422" w:rsidP="00303422">
      <w:pPr>
        <w:rPr>
          <w:u w:val="single"/>
          <w:lang w:val="el-GR"/>
        </w:rPr>
      </w:pPr>
      <w:r w:rsidRPr="00D86BD5">
        <w:rPr>
          <w:u w:val="single"/>
          <w:lang w:val="el-GR"/>
        </w:rPr>
        <w:t xml:space="preserve">Η Αναθέτουσα Αρχή υποχρεούται να παραδώσει στον ανάδοχο επαρκή στοιχεία για το υφιστάμενο σύστημα όπως αρχιτεκτονική, τεχνικό σχεδιασμό, σχήμα δεδομένων, πηγαίο κώδικα και τεκμηρίωση αυτού, </w:t>
      </w:r>
      <w:r w:rsidRPr="00D86BD5">
        <w:rPr>
          <w:u w:val="single"/>
        </w:rPr>
        <w:t>system</w:t>
      </w:r>
      <w:r w:rsidRPr="00D86BD5">
        <w:rPr>
          <w:u w:val="single"/>
          <w:lang w:val="el-GR"/>
        </w:rPr>
        <w:t xml:space="preserve"> </w:t>
      </w:r>
      <w:r w:rsidRPr="00D86BD5">
        <w:rPr>
          <w:u w:val="single"/>
        </w:rPr>
        <w:t>manuals</w:t>
      </w:r>
      <w:r w:rsidRPr="00D86BD5">
        <w:rPr>
          <w:u w:val="single"/>
          <w:lang w:val="el-GR"/>
        </w:rPr>
        <w:t xml:space="preserve"> ή εγχειρίδια διαχείρισης, εγχειρίδια χρήσης κ.λπ.</w:t>
      </w:r>
    </w:p>
    <w:p w14:paraId="105B842A" w14:textId="77777777" w:rsidR="00303422" w:rsidRPr="00D86BD5" w:rsidRDefault="00303422" w:rsidP="00303422">
      <w:pPr>
        <w:rPr>
          <w:lang w:val="el-GR" w:eastAsia="el-GR"/>
        </w:rPr>
      </w:pPr>
      <w:r w:rsidRPr="00D86BD5">
        <w:rPr>
          <w:lang w:val="el-GR"/>
        </w:rPr>
        <w:t>Πιο αναλυτικά το τεύχος Ανάλυσης Απαιτήσεων θα περιλαμβάνει:</w:t>
      </w:r>
    </w:p>
    <w:p w14:paraId="21E9ED44" w14:textId="77777777" w:rsidR="00303422" w:rsidRPr="00D86BD5" w:rsidRDefault="00303422" w:rsidP="000A6F75">
      <w:pPr>
        <w:pStyle w:val="aff"/>
        <w:numPr>
          <w:ilvl w:val="0"/>
          <w:numId w:val="87"/>
        </w:numPr>
        <w:rPr>
          <w:lang w:val="el-GR"/>
        </w:rPr>
      </w:pPr>
      <w:r w:rsidRPr="00D86BD5">
        <w:rPr>
          <w:lang w:val="el-GR"/>
        </w:rPr>
        <w:t>Σχέδιο Διαχείρισης και Ποιότητας Έργου (ΣΔΠΕ)</w:t>
      </w:r>
    </w:p>
    <w:p w14:paraId="26401169" w14:textId="77777777" w:rsidR="00303422" w:rsidRPr="00D86BD5" w:rsidRDefault="00303422" w:rsidP="00303422">
      <w:pPr>
        <w:rPr>
          <w:lang w:val="el-GR" w:eastAsia="el-GR"/>
        </w:rPr>
      </w:pPr>
      <w:r w:rsidRPr="00D86BD5">
        <w:rPr>
          <w:rFonts w:eastAsia="Calibri"/>
          <w:lang w:val="el-GR"/>
        </w:rPr>
        <w:t xml:space="preserve">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 </w:t>
      </w:r>
    </w:p>
    <w:p w14:paraId="02E8BC78"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lastRenderedPageBreak/>
        <w:t>Οργανωτικό Σχήμα/ Δομή Διοίκησης Έργου</w:t>
      </w:r>
    </w:p>
    <w:p w14:paraId="3592FA79"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Επικαιροποιημένη Ομάδα Έργου</w:t>
      </w:r>
    </w:p>
    <w:p w14:paraId="629FB43F"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Σχέδιο Επικοινωνίας</w:t>
      </w:r>
    </w:p>
    <w:p w14:paraId="23D2BFE3"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Επικαιροποιημένο – αναλυτικό χρονοδιάγραμμα Έργου</w:t>
      </w:r>
    </w:p>
    <w:p w14:paraId="671829A0"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 xml:space="preserve">Διαχείριση Θεμάτων </w:t>
      </w:r>
    </w:p>
    <w:p w14:paraId="2501C7E0"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Εκτίμηση / Διάγνωση &amp; Διαχείριση Κινδύνων</w:t>
      </w:r>
    </w:p>
    <w:p w14:paraId="505DB3AA"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Διασφάλιση – Έλεγχος Ποιότητας</w:t>
      </w:r>
    </w:p>
    <w:p w14:paraId="35C2720D"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Διαχείριση Αρχείων - Δεδομένων</w:t>
      </w:r>
    </w:p>
    <w:p w14:paraId="7F9E28C5"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rPr>
        <w:t xml:space="preserve">Διαχείριση Αλλαγών </w:t>
      </w:r>
    </w:p>
    <w:p w14:paraId="718F1BC7" w14:textId="77777777" w:rsidR="00303422" w:rsidRPr="00D86BD5" w:rsidRDefault="00303422" w:rsidP="000A6F75">
      <w:pPr>
        <w:numPr>
          <w:ilvl w:val="2"/>
          <w:numId w:val="86"/>
        </w:numPr>
        <w:spacing w:after="0" w:line="276" w:lineRule="auto"/>
        <w:ind w:left="1225" w:hanging="505"/>
        <w:rPr>
          <w:rFonts w:eastAsia="SimSun"/>
        </w:rPr>
      </w:pPr>
      <w:r w:rsidRPr="00D86BD5">
        <w:rPr>
          <w:rFonts w:eastAsia="SimSun"/>
          <w:lang w:val="el-GR"/>
        </w:rPr>
        <w:t>Διοικητική Πληροφόρηση</w:t>
      </w:r>
    </w:p>
    <w:p w14:paraId="1A299835" w14:textId="77777777" w:rsidR="00303422" w:rsidRPr="00D86BD5" w:rsidRDefault="00303422" w:rsidP="000A6F75">
      <w:pPr>
        <w:pStyle w:val="aff"/>
        <w:numPr>
          <w:ilvl w:val="0"/>
          <w:numId w:val="87"/>
        </w:numPr>
        <w:rPr>
          <w:lang w:val="el-GR"/>
        </w:rPr>
      </w:pPr>
      <w:r w:rsidRPr="00D86BD5">
        <w:rPr>
          <w:lang w:val="el-GR"/>
        </w:rPr>
        <w:t xml:space="preserve">Τεύχος Νέας Αρχιτεκτονικής Λύσης </w:t>
      </w:r>
    </w:p>
    <w:p w14:paraId="48C0E6EB" w14:textId="77777777" w:rsidR="00303422" w:rsidRPr="00D86BD5" w:rsidRDefault="00303422" w:rsidP="000A6F75">
      <w:pPr>
        <w:pStyle w:val="aff"/>
        <w:numPr>
          <w:ilvl w:val="0"/>
          <w:numId w:val="87"/>
        </w:numPr>
        <w:rPr>
          <w:lang w:val="el-GR"/>
        </w:rPr>
      </w:pPr>
      <w:r w:rsidRPr="00D86BD5">
        <w:rPr>
          <w:lang w:val="el-GR"/>
        </w:rPr>
        <w:t>Αναλυτικό σχέδιο ανάπτυξης/ επέκτασης /  παραμετροποίησης υφιστάμενων και νέων λειτουργικοτήτων και χρονοπρογραμματισμό οροσήμων ανά πακέτο εργασίας (υλοποίηση, παραμετροποίηση, δοκιμές, εκπαίδευση κ.λπ.) ανά ΕΦΑΡΜΟΓΗ/ΥΠΟΣΥΣΤΗΜΑ.</w:t>
      </w:r>
    </w:p>
    <w:p w14:paraId="2B67B205" w14:textId="77777777" w:rsidR="00303422" w:rsidRPr="00D86BD5" w:rsidRDefault="00303422" w:rsidP="000A6F75">
      <w:pPr>
        <w:pStyle w:val="aff"/>
        <w:numPr>
          <w:ilvl w:val="0"/>
          <w:numId w:val="87"/>
        </w:numPr>
        <w:rPr>
          <w:lang w:val="el-GR"/>
        </w:rPr>
      </w:pPr>
      <w:r w:rsidRPr="00D86BD5">
        <w:rPr>
          <w:lang w:val="el-GR"/>
        </w:rPr>
        <w:t>Μεθοδολογία ελέγχων αποδοχής συστημάτων, Αναδόχου (εσωτερικοί) και Παραλαβών (UATs).</w:t>
      </w:r>
    </w:p>
    <w:p w14:paraId="44252BD4" w14:textId="77777777" w:rsidR="00303422" w:rsidRPr="00D86BD5" w:rsidRDefault="00303422" w:rsidP="000A6F75">
      <w:pPr>
        <w:pStyle w:val="aff"/>
        <w:numPr>
          <w:ilvl w:val="0"/>
          <w:numId w:val="87"/>
        </w:numPr>
        <w:rPr>
          <w:lang w:val="el-GR"/>
        </w:rPr>
      </w:pPr>
      <w:r w:rsidRPr="00D86BD5">
        <w:rPr>
          <w:lang w:val="el-GR"/>
        </w:rPr>
        <w:t>Σχέδιο εργασιών ενίσχυσης της πληρότητας δεδομένων του Μητρώου Πολιτών.</w:t>
      </w:r>
    </w:p>
    <w:p w14:paraId="610F3ED4" w14:textId="7E682CA4" w:rsidR="00303422" w:rsidRPr="00D86BD5" w:rsidRDefault="00303422" w:rsidP="000A6F75">
      <w:pPr>
        <w:pStyle w:val="aff"/>
        <w:numPr>
          <w:ilvl w:val="0"/>
          <w:numId w:val="87"/>
        </w:numPr>
        <w:rPr>
          <w:lang w:val="el-GR"/>
        </w:rPr>
      </w:pPr>
      <w:r w:rsidRPr="00D86BD5">
        <w:rPr>
          <w:lang w:val="el-GR"/>
        </w:rPr>
        <w:t>Εξειδίκευση – οριστικοποίηση Πλάνου εκπαιδεύσεων των διαχειριστών  του Κυρίου του έργου(π.χ. πρόγραμμα, υλικό εκπαίδευσης, θεματολογία κ.λπ.).</w:t>
      </w:r>
    </w:p>
    <w:p w14:paraId="20EA2A8D" w14:textId="77777777" w:rsidR="00303422" w:rsidRPr="00D86BD5" w:rsidRDefault="00303422" w:rsidP="000A6F75">
      <w:pPr>
        <w:pStyle w:val="aff"/>
        <w:numPr>
          <w:ilvl w:val="0"/>
          <w:numId w:val="87"/>
        </w:numPr>
        <w:rPr>
          <w:lang w:val="el-GR"/>
        </w:rPr>
      </w:pPr>
      <w:r w:rsidRPr="00D86BD5">
        <w:rPr>
          <w:lang w:val="el-GR"/>
        </w:rPr>
        <w:t>Σχέδιο Διαλειτουργικότητας/ Διασύνδεσης συστήματος με άλλα υφιστάμενα, αναπτυσσόμενα ή σχεδιαζόμενα του ίδιου Φορέα ή, άλλων Φορέων όπου θα αναλύονται οι απαιτήσεις τόσο σε επιχειρησιακό επίπεδο (λειτουργίες που θα υλοποιούνται με μηχανισμούς διαλειτουργικότητας)  όσο και τεχνολογικό επίπεδο (οι μηχανισμοί και υποδομές  διαλειτουργικότητας που απαιτούνται), καθώς και βελτιστοποίησης υφιστάμενων διαλειτουργικοτήτων/ διασυνδέσεων.</w:t>
      </w:r>
    </w:p>
    <w:p w14:paraId="526F2D67" w14:textId="4901FF5C" w:rsidR="00303422" w:rsidRPr="00D86BD5" w:rsidRDefault="00303422" w:rsidP="000A6F75">
      <w:pPr>
        <w:pStyle w:val="aff"/>
        <w:numPr>
          <w:ilvl w:val="0"/>
          <w:numId w:val="87"/>
        </w:numPr>
        <w:rPr>
          <w:lang w:val="el-GR"/>
        </w:rPr>
      </w:pPr>
      <w:r w:rsidRPr="00D86BD5">
        <w:rPr>
          <w:lang w:val="el-GR"/>
        </w:rPr>
        <w:t xml:space="preserve">Σχέδιο Τεχνικής υποστήριξης </w:t>
      </w:r>
      <w:r w:rsidR="008F22BB" w:rsidRPr="00D86BD5">
        <w:rPr>
          <w:lang w:val="el-GR"/>
        </w:rPr>
        <w:t>ως</w:t>
      </w:r>
      <w:r w:rsidRPr="00D86BD5">
        <w:rPr>
          <w:lang w:val="el-GR"/>
        </w:rPr>
        <w:t xml:space="preserve"> προς τις δράσεις του έργου, οριστικοποίηση λειτουργίας γραφείου υποστήριξης χρηστών 2</w:t>
      </w:r>
      <w:r w:rsidRPr="00D86BD5">
        <w:rPr>
          <w:vertAlign w:val="superscript"/>
          <w:lang w:val="el-GR"/>
        </w:rPr>
        <w:t>ου</w:t>
      </w:r>
      <w:r w:rsidRPr="00D86BD5">
        <w:rPr>
          <w:lang w:val="el-GR"/>
        </w:rPr>
        <w:t xml:space="preserve"> Επιπέδου.</w:t>
      </w:r>
    </w:p>
    <w:p w14:paraId="06B3DB4B" w14:textId="7AB9170D" w:rsidR="00303422" w:rsidRPr="00D86BD5" w:rsidRDefault="00303422" w:rsidP="000A6F75">
      <w:pPr>
        <w:pStyle w:val="RFPbodytext"/>
        <w:numPr>
          <w:ilvl w:val="0"/>
          <w:numId w:val="87"/>
        </w:numPr>
        <w:spacing w:before="0" w:after="0"/>
        <w:rPr>
          <w:rFonts w:ascii="Tahoma" w:hAnsi="Tahoma" w:cs="Tahoma"/>
          <w:color w:val="auto"/>
        </w:rPr>
      </w:pPr>
      <w:r w:rsidRPr="00D86BD5">
        <w:rPr>
          <w:rFonts w:ascii="Tahoma" w:hAnsi="Tahoma" w:cs="Tahoma"/>
          <w:color w:val="auto"/>
        </w:rPr>
        <w:t>Εξειδίκευση και διαστασιολόγηση τυχόν πρόσθετης λειτουργικότητας (βλέπε κεφάλαιο 4. Λειτουργικές Απαιτήσεις), ώστε να δρομολογηθεί η υλοποίησή της μέσω της άσκησης του δικαιώματος προαίρεσης.</w:t>
      </w:r>
    </w:p>
    <w:p w14:paraId="02F82999" w14:textId="509039C3" w:rsidR="00F92D57" w:rsidRPr="00D86BD5" w:rsidRDefault="00F92D57" w:rsidP="00D84329">
      <w:pPr>
        <w:pStyle w:val="40"/>
        <w:numPr>
          <w:ilvl w:val="1"/>
          <w:numId w:val="24"/>
        </w:numPr>
        <w:ind w:hanging="306"/>
        <w:rPr>
          <w:rFonts w:cs="Tahoma"/>
          <w:szCs w:val="22"/>
          <w:lang w:val="el-GR"/>
        </w:rPr>
      </w:pPr>
      <w:bookmarkStart w:id="613" w:name="_Toc97194358"/>
      <w:bookmarkStart w:id="614" w:name="_Ref97199340"/>
      <w:bookmarkStart w:id="615" w:name="_Ref121743429"/>
      <w:bookmarkStart w:id="616" w:name="_Toc122685344"/>
      <w:r w:rsidRPr="00D86BD5">
        <w:rPr>
          <w:rFonts w:cs="Tahoma"/>
          <w:szCs w:val="22"/>
          <w:lang w:val="el-GR"/>
        </w:rPr>
        <w:t>Υπηρεσίες Εκπαίδευσης</w:t>
      </w:r>
      <w:bookmarkEnd w:id="613"/>
      <w:bookmarkEnd w:id="614"/>
      <w:bookmarkEnd w:id="615"/>
      <w:bookmarkEnd w:id="616"/>
    </w:p>
    <w:p w14:paraId="75E4F8A8" w14:textId="7298EC16" w:rsidR="00D21AC2" w:rsidRPr="00D86BD5" w:rsidRDefault="00D21AC2" w:rsidP="00D21AC2">
      <w:pPr>
        <w:rPr>
          <w:lang w:val="el-GR"/>
        </w:rPr>
      </w:pPr>
      <w:r w:rsidRPr="00D86BD5">
        <w:rPr>
          <w:lang w:val="el-GR"/>
        </w:rPr>
        <w:t>Στο πλαίσιο του έργου ο Ανάδοχος είναι υποχρεωμένος να παράσχει υπηρεσίες</w:t>
      </w:r>
      <w:r w:rsidR="00E57381">
        <w:rPr>
          <w:lang w:val="el-GR"/>
        </w:rPr>
        <w:t xml:space="preserve"> </w:t>
      </w:r>
      <w:r w:rsidRPr="00D86BD5">
        <w:rPr>
          <w:lang w:val="el-GR"/>
        </w:rPr>
        <w:t xml:space="preserve"> εκπαίδευσης</w:t>
      </w:r>
      <w:r w:rsidR="00E57381">
        <w:rPr>
          <w:lang w:val="el-GR"/>
        </w:rPr>
        <w:t xml:space="preserve"> </w:t>
      </w:r>
      <w:r w:rsidRPr="00D86BD5">
        <w:rPr>
          <w:lang w:val="el-GR"/>
        </w:rPr>
        <w:t xml:space="preserve"> στους κεντρικούς διαχειριστές του ΥΠΕΣ</w:t>
      </w:r>
      <w:r w:rsidR="00C7243F">
        <w:rPr>
          <w:lang w:val="el-GR"/>
        </w:rPr>
        <w:t xml:space="preserve">. Επισημαίνεται ότι εφόσον προκύψουν ουσιώδεις αλλαγές στο περιβάλλον χρήσης του συστήματος και κριθεί απαραίτητο από τον Κύριο του Έργου θα πραγματοποιηθεί εξ αποστάσεως ενημερωτική ημερίδα για τους χρήστες του συστήματος στην οποία θα επιδειχθούν οι αλλαγές στο σύστημα και θα παραδοθεί και το σχετικό εκπαιδευτικό υλικό στους χρήστες σε ηλεκτρονική μορφή. </w:t>
      </w:r>
      <w:r w:rsidR="00E57381">
        <w:rPr>
          <w:lang w:val="el-GR"/>
        </w:rPr>
        <w:t xml:space="preserve">  </w:t>
      </w:r>
      <w:r w:rsidRPr="00D86BD5">
        <w:rPr>
          <w:lang w:val="el-GR"/>
        </w:rPr>
        <w:t xml:space="preserve"> </w:t>
      </w:r>
    </w:p>
    <w:p w14:paraId="6C2440BC" w14:textId="77777777" w:rsidR="00D21AC2" w:rsidRPr="00D86BD5" w:rsidRDefault="00D21AC2" w:rsidP="00D21AC2">
      <w:pPr>
        <w:rPr>
          <w:lang w:val="el-GR"/>
        </w:rPr>
      </w:pPr>
      <w:r w:rsidRPr="00D86BD5">
        <w:t>H</w:t>
      </w:r>
      <w:r w:rsidRPr="00D86BD5">
        <w:rPr>
          <w:lang w:val="el-GR"/>
        </w:rPr>
        <w:t xml:space="preserve"> εκπαίδευση, θα είναι δομημένη σε ολοήμερα σεμινάρια  των πέντε (5) ωρών ανά ημέρα. </w:t>
      </w:r>
    </w:p>
    <w:p w14:paraId="45D4684E" w14:textId="77777777" w:rsidR="00D21AC2" w:rsidRPr="00D86BD5" w:rsidRDefault="00D21AC2" w:rsidP="00D21AC2">
      <w:pPr>
        <w:rPr>
          <w:lang w:val="el-GR"/>
        </w:rPr>
      </w:pPr>
      <w:r w:rsidRPr="00D86BD5">
        <w:rPr>
          <w:lang w:val="el-GR"/>
        </w:rPr>
        <w:t>Οι υπηρεσίες εκπαίδευσης θα περιλαμβάνουν κατ’ ελάχιστο τα εξής:</w:t>
      </w:r>
    </w:p>
    <w:p w14:paraId="00B2437E" w14:textId="77777777" w:rsidR="00D21AC2" w:rsidRPr="00D86BD5" w:rsidRDefault="00D21AC2" w:rsidP="000A6F75">
      <w:pPr>
        <w:pStyle w:val="aff"/>
        <w:numPr>
          <w:ilvl w:val="0"/>
          <w:numId w:val="88"/>
        </w:numPr>
        <w:rPr>
          <w:lang w:val="el-GR"/>
        </w:rPr>
      </w:pPr>
      <w:r w:rsidRPr="00D86BD5">
        <w:rPr>
          <w:lang w:val="el-GR"/>
        </w:rPr>
        <w:t>Οδηγό εκπαίδευσης (σεμιναριακού τύπου), ο οποίος θα περιλαμβάνει:</w:t>
      </w:r>
    </w:p>
    <w:p w14:paraId="51D3F35E" w14:textId="77777777" w:rsidR="00D21AC2" w:rsidRPr="00D86BD5" w:rsidRDefault="00D21AC2" w:rsidP="000A6F75">
      <w:pPr>
        <w:pStyle w:val="aff"/>
        <w:numPr>
          <w:ilvl w:val="0"/>
          <w:numId w:val="89"/>
        </w:numPr>
        <w:rPr>
          <w:lang w:val="el-GR"/>
        </w:rPr>
      </w:pPr>
      <w:r w:rsidRPr="00D86BD5">
        <w:rPr>
          <w:lang w:val="el-GR"/>
        </w:rPr>
        <w:t>Το αντικείμενο της εκπαίδευσης ανά κατηγορία εκπαιδευομένων</w:t>
      </w:r>
    </w:p>
    <w:p w14:paraId="4B2C38A3" w14:textId="77777777" w:rsidR="00D21AC2" w:rsidRPr="00D86BD5" w:rsidRDefault="00D21AC2" w:rsidP="000A6F75">
      <w:pPr>
        <w:pStyle w:val="aff"/>
        <w:numPr>
          <w:ilvl w:val="0"/>
          <w:numId w:val="89"/>
        </w:numPr>
        <w:rPr>
          <w:lang w:val="el-GR"/>
        </w:rPr>
      </w:pPr>
      <w:r w:rsidRPr="00D86BD5">
        <w:rPr>
          <w:lang w:val="el-GR"/>
        </w:rPr>
        <w:t>Την εκπαιδευτική διαδικασία και τον τρόπο διαχείρισής της</w:t>
      </w:r>
    </w:p>
    <w:p w14:paraId="7A85A233" w14:textId="77777777" w:rsidR="00D21AC2" w:rsidRPr="00D86BD5" w:rsidRDefault="00D21AC2" w:rsidP="000A6F75">
      <w:pPr>
        <w:pStyle w:val="aff"/>
        <w:numPr>
          <w:ilvl w:val="0"/>
          <w:numId w:val="89"/>
        </w:numPr>
        <w:rPr>
          <w:lang w:val="el-GR"/>
        </w:rPr>
      </w:pPr>
      <w:r w:rsidRPr="00D86BD5">
        <w:rPr>
          <w:lang w:val="el-GR"/>
        </w:rPr>
        <w:t xml:space="preserve">Τη μεθοδολογική προσέγγιση, την οργάνωση και προετοιμασία εκπαίδευσης και </w:t>
      </w:r>
    </w:p>
    <w:p w14:paraId="73AC6853" w14:textId="77777777" w:rsidR="00D21AC2" w:rsidRPr="00D86BD5" w:rsidRDefault="00D21AC2" w:rsidP="000A6F75">
      <w:pPr>
        <w:pStyle w:val="aff"/>
        <w:numPr>
          <w:ilvl w:val="0"/>
          <w:numId w:val="89"/>
        </w:numPr>
        <w:rPr>
          <w:lang w:val="el-GR"/>
        </w:rPr>
      </w:pPr>
      <w:r w:rsidRPr="00D86BD5">
        <w:rPr>
          <w:lang w:val="el-GR"/>
        </w:rPr>
        <w:t>τον αναλυτικό προγραμματισμό των σεμιναρίων, ο οποίος θα συμφωνηθεί με τον Φορέα Λειτουργίας</w:t>
      </w:r>
    </w:p>
    <w:p w14:paraId="382B2446" w14:textId="77777777" w:rsidR="00D21AC2" w:rsidRPr="00D86BD5" w:rsidRDefault="00D21AC2" w:rsidP="000A6F75">
      <w:pPr>
        <w:pStyle w:val="aff"/>
        <w:numPr>
          <w:ilvl w:val="0"/>
          <w:numId w:val="88"/>
        </w:numPr>
        <w:rPr>
          <w:lang w:val="el-GR"/>
        </w:rPr>
      </w:pPr>
      <w:r w:rsidRPr="00D86BD5">
        <w:rPr>
          <w:lang w:val="el-GR"/>
        </w:rPr>
        <w:lastRenderedPageBreak/>
        <w:t>Δημιουργία εκπαιδευτικού και εποπτικού υλικού εκπαίδευσης (σε έντυπη και ηλεκτρονική μορφή),  για όλες τις κατηγορίες χρηστών.</w:t>
      </w:r>
    </w:p>
    <w:p w14:paraId="6A1B6F76" w14:textId="77777777" w:rsidR="00D21AC2" w:rsidRPr="00D86BD5" w:rsidRDefault="00D21AC2" w:rsidP="00D21AC2">
      <w:pPr>
        <w:ind w:left="720"/>
        <w:rPr>
          <w:lang w:val="el-GR"/>
        </w:rPr>
      </w:pPr>
      <w:r w:rsidRPr="00D86BD5">
        <w:rPr>
          <w:lang w:val="el-GR"/>
        </w:rPr>
        <w:t xml:space="preserve">Ο Ανάδοχος οφείλει να παρέχει ολιγόλεπτα εκπαιδευτικά </w:t>
      </w:r>
      <w:r w:rsidRPr="00D86BD5">
        <w:t>video</w:t>
      </w:r>
      <w:r w:rsidRPr="00D86BD5">
        <w:rPr>
          <w:lang w:val="el-GR"/>
        </w:rPr>
        <w:t>’</w:t>
      </w:r>
      <w:r w:rsidRPr="00D86BD5">
        <w:t>s</w:t>
      </w:r>
      <w:r w:rsidRPr="00D86BD5">
        <w:rPr>
          <w:lang w:val="el-GR"/>
        </w:rPr>
        <w:t xml:space="preserve"> για λειτουργικότητες οι οποίες θα αναμορφωθούν/υλοποιηθούν στο πλαίσιο του έργου με στόχο την εξοικείωσή των τελικών χρηστών στη νέα λειτουργικότητα. Το υλικό αυτό θα επικαιροποιείται από τον Ανάδοχο στο πλαίσιο του έργου και της περιόδου εγγύησης και συντήρησης (την τελευταία εφόσον υπογραφεί σύμβαση συντήρησης).</w:t>
      </w:r>
    </w:p>
    <w:p w14:paraId="3990007F" w14:textId="77777777" w:rsidR="00D21AC2" w:rsidRPr="00D86BD5" w:rsidRDefault="00D21AC2" w:rsidP="00D21AC2">
      <w:pPr>
        <w:ind w:left="720"/>
        <w:rPr>
          <w:lang w:val="el-GR"/>
        </w:rPr>
      </w:pPr>
      <w:r w:rsidRPr="00D86BD5">
        <w:rPr>
          <w:lang w:val="el-GR"/>
        </w:rPr>
        <w:t>Το σύνολο του εκπαιδευτικού υλικού θα πρέπει να είναι γραμμένο στην ελληνική γλώσσα και θα παραδίδεται πριν την έναρξη του κάθε κύκλου εκπαίδευσης.</w:t>
      </w:r>
    </w:p>
    <w:p w14:paraId="646FE0ED" w14:textId="77777777" w:rsidR="00D21AC2" w:rsidRPr="00D86BD5" w:rsidRDefault="00D21AC2" w:rsidP="000A6F75">
      <w:pPr>
        <w:pStyle w:val="aff"/>
        <w:numPr>
          <w:ilvl w:val="0"/>
          <w:numId w:val="88"/>
        </w:numPr>
        <w:rPr>
          <w:lang w:val="el-GR"/>
        </w:rPr>
      </w:pPr>
      <w:r w:rsidRPr="00D86BD5">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3314C74E" w14:textId="77777777" w:rsidR="00D21AC2" w:rsidRPr="00D86BD5" w:rsidRDefault="00D21AC2" w:rsidP="000A6F75">
      <w:pPr>
        <w:pStyle w:val="aff"/>
        <w:numPr>
          <w:ilvl w:val="0"/>
          <w:numId w:val="88"/>
        </w:numPr>
        <w:rPr>
          <w:lang w:val="el-GR"/>
        </w:rPr>
      </w:pPr>
      <w:r w:rsidRPr="00D86BD5">
        <w:rPr>
          <w:lang w:val="el-GR"/>
        </w:rPr>
        <w:t>Διενέργεια εκπαίδευσης</w:t>
      </w:r>
    </w:p>
    <w:p w14:paraId="3F2EC1B2" w14:textId="77777777" w:rsidR="00D21AC2" w:rsidRPr="00D86BD5" w:rsidRDefault="00D21AC2" w:rsidP="000A6F75">
      <w:pPr>
        <w:pStyle w:val="aff"/>
        <w:numPr>
          <w:ilvl w:val="0"/>
          <w:numId w:val="88"/>
        </w:numPr>
        <w:rPr>
          <w:lang w:val="el-GR"/>
        </w:rPr>
      </w:pPr>
      <w:r w:rsidRPr="00D86BD5">
        <w:rPr>
          <w:lang w:val="el-GR"/>
        </w:rPr>
        <w:t>Αξιολόγηση εκπαίδευσης (Αναφορά αξιολόγησης αποτελεσμάτων εκπαίδευσης).</w:t>
      </w:r>
    </w:p>
    <w:p w14:paraId="7FC992A4" w14:textId="77777777" w:rsidR="00D21AC2" w:rsidRPr="00D86BD5" w:rsidRDefault="00D21AC2" w:rsidP="00D21AC2">
      <w:pPr>
        <w:rPr>
          <w:lang w:val="el-GR"/>
        </w:rPr>
      </w:pPr>
      <w:r w:rsidRPr="00D86BD5">
        <w:rPr>
          <w:lang w:val="el-GR"/>
        </w:rPr>
        <w:t>Οι κατηγορίες των εκπαιδευομένων που ο Ανάδοχος υποχρεούται να εκπαιδεύσει στο πλαίσιο του Έργου, είναι οι εξής:</w:t>
      </w:r>
    </w:p>
    <w:p w14:paraId="730B9AA1" w14:textId="77777777" w:rsidR="00D21AC2" w:rsidRPr="00D86BD5" w:rsidRDefault="00D21AC2" w:rsidP="000A6F75">
      <w:pPr>
        <w:pStyle w:val="aff"/>
        <w:numPr>
          <w:ilvl w:val="0"/>
          <w:numId w:val="90"/>
        </w:numPr>
        <w:rPr>
          <w:lang w:val="el-GR"/>
        </w:rPr>
      </w:pPr>
      <w:r w:rsidRPr="00D86BD5">
        <w:rPr>
          <w:lang w:val="el-GR"/>
        </w:rPr>
        <w:t xml:space="preserve">Διαχειριστές ΥΠΕΣ της νέας αρχιτεκτονικής  </w:t>
      </w:r>
    </w:p>
    <w:p w14:paraId="1F3818D6" w14:textId="77777777" w:rsidR="00D21AC2" w:rsidRPr="00D86BD5" w:rsidRDefault="00D21AC2" w:rsidP="000A6F75">
      <w:pPr>
        <w:pStyle w:val="aff"/>
        <w:numPr>
          <w:ilvl w:val="0"/>
          <w:numId w:val="90"/>
        </w:numPr>
        <w:rPr>
          <w:lang w:val="el-GR"/>
        </w:rPr>
      </w:pPr>
      <w:r w:rsidRPr="00D86BD5">
        <w:rPr>
          <w:lang w:val="el-GR"/>
        </w:rPr>
        <w:t>Διαχειριστές των επιμέρους λειτουργικοτήτων που εμπίπτουν στο πλαίσιο του έργου</w:t>
      </w:r>
    </w:p>
    <w:p w14:paraId="461D9771" w14:textId="77777777" w:rsidR="00D21AC2" w:rsidRPr="00D86BD5" w:rsidRDefault="00D21AC2" w:rsidP="00D21AC2">
      <w:pPr>
        <w:rPr>
          <w:lang w:val="el-GR"/>
        </w:rPr>
      </w:pPr>
      <w:r w:rsidRPr="00D86BD5">
        <w:rPr>
          <w:lang w:val="el-GR"/>
        </w:rPr>
        <w:t xml:space="preserve">Η εκπαίδευση στα στελέχη του ΥΠΕΣ (διαχειριστές) μπορεί να πραγματοποιηθεί είτε δια ζώσης είτε απομακρυσμένα μέσω </w:t>
      </w:r>
      <w:r w:rsidRPr="00D86BD5">
        <w:rPr>
          <w:lang w:val="en-US"/>
        </w:rPr>
        <w:t>webinars</w:t>
      </w:r>
      <w:r w:rsidRPr="00D86BD5">
        <w:rPr>
          <w:lang w:val="el-GR"/>
        </w:rPr>
        <w:t xml:space="preserve">. </w:t>
      </w:r>
    </w:p>
    <w:p w14:paraId="7847B1C0" w14:textId="77777777" w:rsidR="00D21AC2" w:rsidRPr="00D86BD5" w:rsidRDefault="00D21AC2" w:rsidP="00D21AC2">
      <w:pPr>
        <w:rPr>
          <w:lang w:val="el-GR"/>
        </w:rPr>
      </w:pPr>
      <w:r w:rsidRPr="00D86BD5">
        <w:rPr>
          <w:lang w:val="el-GR"/>
        </w:rPr>
        <w:t>Στον παρακάτω πίνακα αποτυπώνονται οι ελάχιστες απαιτήσεις εκπαίδευσης ανά κατηγορία εκπαιδευομένων.</w:t>
      </w:r>
    </w:p>
    <w:tbl>
      <w:tblPr>
        <w:tblW w:w="7376" w:type="dxa"/>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1486"/>
        <w:gridCol w:w="1294"/>
        <w:gridCol w:w="1585"/>
      </w:tblGrid>
      <w:tr w:rsidR="00D21AC2" w:rsidRPr="00D86BD5" w14:paraId="607B32DE" w14:textId="77777777" w:rsidTr="006177BE">
        <w:trPr>
          <w:trHeight w:val="262"/>
        </w:trPr>
        <w:tc>
          <w:tcPr>
            <w:tcW w:w="2819" w:type="dxa"/>
            <w:tcBorders>
              <w:top w:val="single" w:sz="4" w:space="0" w:color="auto"/>
              <w:left w:val="single" w:sz="4" w:space="0" w:color="auto"/>
              <w:bottom w:val="single" w:sz="4" w:space="0" w:color="auto"/>
              <w:right w:val="single" w:sz="4" w:space="0" w:color="auto"/>
            </w:tcBorders>
            <w:shd w:val="clear" w:color="auto" w:fill="FFFF99"/>
            <w:hideMark/>
          </w:tcPr>
          <w:p w14:paraId="717AFB92" w14:textId="77777777" w:rsidR="00D21AC2" w:rsidRPr="00D86BD5" w:rsidRDefault="00D21AC2" w:rsidP="006177BE">
            <w:r w:rsidRPr="00D86BD5">
              <w:t>Θεματική ενότητα εκπαίδευσης</w:t>
            </w:r>
          </w:p>
        </w:tc>
        <w:tc>
          <w:tcPr>
            <w:tcW w:w="1532" w:type="dxa"/>
            <w:tcBorders>
              <w:top w:val="single" w:sz="4" w:space="0" w:color="auto"/>
              <w:left w:val="single" w:sz="4" w:space="0" w:color="auto"/>
              <w:bottom w:val="single" w:sz="4" w:space="0" w:color="auto"/>
              <w:right w:val="single" w:sz="4" w:space="0" w:color="auto"/>
            </w:tcBorders>
            <w:shd w:val="clear" w:color="auto" w:fill="FFFF99"/>
            <w:hideMark/>
          </w:tcPr>
          <w:p w14:paraId="161214BD" w14:textId="77777777" w:rsidR="00D21AC2" w:rsidRPr="00D86BD5" w:rsidRDefault="00D21AC2" w:rsidP="006177BE">
            <w:pPr>
              <w:rPr>
                <w:lang w:val="el-GR"/>
              </w:rPr>
            </w:pPr>
            <w:r w:rsidRPr="00D86BD5">
              <w:t>Ελάχιστος αριθμός ωρών εκπαίδευσης</w:t>
            </w:r>
          </w:p>
        </w:tc>
        <w:tc>
          <w:tcPr>
            <w:tcW w:w="1416" w:type="dxa"/>
            <w:tcBorders>
              <w:top w:val="single" w:sz="4" w:space="0" w:color="auto"/>
              <w:left w:val="single" w:sz="4" w:space="0" w:color="auto"/>
              <w:bottom w:val="single" w:sz="4" w:space="0" w:color="auto"/>
              <w:right w:val="single" w:sz="4" w:space="0" w:color="auto"/>
            </w:tcBorders>
            <w:shd w:val="clear" w:color="auto" w:fill="FFFF99"/>
            <w:hideMark/>
          </w:tcPr>
          <w:p w14:paraId="4EB26483" w14:textId="77777777" w:rsidR="00D21AC2" w:rsidRPr="00D86BD5" w:rsidRDefault="00D21AC2" w:rsidP="006177BE">
            <w:pPr>
              <w:rPr>
                <w:lang w:val="el-GR"/>
              </w:rPr>
            </w:pPr>
            <w:r w:rsidRPr="00D86BD5">
              <w:rPr>
                <w:lang w:val="el-GR"/>
              </w:rPr>
              <w:t>Μέγιστος αριθμός χρηστών ανά τμήμα</w:t>
            </w:r>
          </w:p>
        </w:tc>
        <w:tc>
          <w:tcPr>
            <w:tcW w:w="1609" w:type="dxa"/>
            <w:tcBorders>
              <w:top w:val="single" w:sz="4" w:space="0" w:color="auto"/>
              <w:left w:val="single" w:sz="4" w:space="0" w:color="auto"/>
              <w:bottom w:val="single" w:sz="4" w:space="0" w:color="auto"/>
              <w:right w:val="single" w:sz="4" w:space="0" w:color="auto"/>
            </w:tcBorders>
            <w:shd w:val="clear" w:color="auto" w:fill="FFFF99"/>
            <w:hideMark/>
          </w:tcPr>
          <w:p w14:paraId="2CC6C4DE" w14:textId="77777777" w:rsidR="00D21AC2" w:rsidRPr="00D86BD5" w:rsidRDefault="00D21AC2" w:rsidP="006177BE">
            <w:r w:rsidRPr="00D86BD5">
              <w:t>Εκπαιδευτικές Ώρες ανά ημέρα</w:t>
            </w:r>
          </w:p>
        </w:tc>
      </w:tr>
      <w:tr w:rsidR="00D21AC2" w:rsidRPr="00D86BD5" w14:paraId="23C53E40" w14:textId="77777777" w:rsidTr="006177BE">
        <w:trPr>
          <w:trHeight w:val="291"/>
        </w:trPr>
        <w:tc>
          <w:tcPr>
            <w:tcW w:w="2819" w:type="dxa"/>
            <w:tcBorders>
              <w:top w:val="single" w:sz="4" w:space="0" w:color="auto"/>
              <w:left w:val="single" w:sz="4" w:space="0" w:color="auto"/>
              <w:bottom w:val="single" w:sz="4" w:space="0" w:color="auto"/>
              <w:right w:val="single" w:sz="4" w:space="0" w:color="auto"/>
            </w:tcBorders>
            <w:hideMark/>
          </w:tcPr>
          <w:p w14:paraId="715B4DA8" w14:textId="77777777" w:rsidR="00D21AC2" w:rsidRPr="00D86BD5" w:rsidRDefault="00D21AC2" w:rsidP="006177BE">
            <w:pPr>
              <w:rPr>
                <w:lang w:val="el-GR"/>
              </w:rPr>
            </w:pPr>
            <w:r w:rsidRPr="00D86BD5">
              <w:rPr>
                <w:lang w:val="el-GR"/>
              </w:rPr>
              <w:t>Διαχειριστές Νέας αρχιτεκτονικής</w:t>
            </w:r>
          </w:p>
        </w:tc>
        <w:tc>
          <w:tcPr>
            <w:tcW w:w="1532" w:type="dxa"/>
            <w:tcBorders>
              <w:top w:val="single" w:sz="4" w:space="0" w:color="auto"/>
              <w:left w:val="single" w:sz="4" w:space="0" w:color="auto"/>
              <w:bottom w:val="single" w:sz="4" w:space="0" w:color="auto"/>
              <w:right w:val="single" w:sz="4" w:space="0" w:color="auto"/>
            </w:tcBorders>
            <w:hideMark/>
          </w:tcPr>
          <w:p w14:paraId="56BF0C28" w14:textId="561EF265" w:rsidR="00D21AC2" w:rsidRPr="00D86BD5" w:rsidRDefault="00D21AC2" w:rsidP="006177BE">
            <w:pPr>
              <w:rPr>
                <w:lang w:val="el-GR"/>
              </w:rPr>
            </w:pPr>
            <w:r w:rsidRPr="00D86BD5">
              <w:rPr>
                <w:lang w:val="el-GR"/>
              </w:rPr>
              <w:t>30</w:t>
            </w:r>
          </w:p>
        </w:tc>
        <w:tc>
          <w:tcPr>
            <w:tcW w:w="1416" w:type="dxa"/>
            <w:tcBorders>
              <w:top w:val="single" w:sz="4" w:space="0" w:color="auto"/>
              <w:left w:val="single" w:sz="4" w:space="0" w:color="auto"/>
              <w:bottom w:val="single" w:sz="4" w:space="0" w:color="auto"/>
              <w:right w:val="single" w:sz="4" w:space="0" w:color="auto"/>
            </w:tcBorders>
            <w:hideMark/>
          </w:tcPr>
          <w:p w14:paraId="7A424A8C" w14:textId="77777777" w:rsidR="00D21AC2" w:rsidRPr="00D86BD5" w:rsidRDefault="00D21AC2" w:rsidP="006177BE">
            <w:r w:rsidRPr="00D86BD5">
              <w:t>10</w:t>
            </w:r>
          </w:p>
        </w:tc>
        <w:tc>
          <w:tcPr>
            <w:tcW w:w="1609" w:type="dxa"/>
            <w:tcBorders>
              <w:top w:val="single" w:sz="4" w:space="0" w:color="auto"/>
              <w:left w:val="single" w:sz="4" w:space="0" w:color="auto"/>
              <w:bottom w:val="single" w:sz="4" w:space="0" w:color="auto"/>
              <w:right w:val="single" w:sz="4" w:space="0" w:color="auto"/>
            </w:tcBorders>
            <w:hideMark/>
          </w:tcPr>
          <w:p w14:paraId="5C32CBE7" w14:textId="77777777" w:rsidR="00D21AC2" w:rsidRPr="00D86BD5" w:rsidRDefault="00D21AC2" w:rsidP="006177BE">
            <w:r w:rsidRPr="00D86BD5">
              <w:t>5</w:t>
            </w:r>
          </w:p>
        </w:tc>
      </w:tr>
      <w:tr w:rsidR="00D21AC2" w:rsidRPr="00D86BD5" w14:paraId="10F44141" w14:textId="77777777" w:rsidTr="006177BE">
        <w:trPr>
          <w:trHeight w:val="286"/>
        </w:trPr>
        <w:tc>
          <w:tcPr>
            <w:tcW w:w="2819" w:type="dxa"/>
            <w:tcBorders>
              <w:top w:val="single" w:sz="4" w:space="0" w:color="auto"/>
              <w:left w:val="single" w:sz="4" w:space="0" w:color="auto"/>
              <w:bottom w:val="single" w:sz="4" w:space="0" w:color="auto"/>
              <w:right w:val="single" w:sz="4" w:space="0" w:color="auto"/>
            </w:tcBorders>
            <w:hideMark/>
          </w:tcPr>
          <w:p w14:paraId="60F1F537" w14:textId="77777777" w:rsidR="00D21AC2" w:rsidRPr="00D86BD5" w:rsidRDefault="00D21AC2" w:rsidP="006177BE">
            <w:pPr>
              <w:rPr>
                <w:lang w:val="el-GR"/>
              </w:rPr>
            </w:pPr>
            <w:r w:rsidRPr="00D86BD5">
              <w:t>Διαχειριστές επιχειρησιακών εφαρμογών</w:t>
            </w:r>
            <w:r w:rsidRPr="00D86BD5">
              <w:rPr>
                <w:lang w:val="el-GR"/>
              </w:rPr>
              <w:t>/υποσυστημάτων</w:t>
            </w:r>
          </w:p>
        </w:tc>
        <w:tc>
          <w:tcPr>
            <w:tcW w:w="1532" w:type="dxa"/>
            <w:tcBorders>
              <w:top w:val="single" w:sz="4" w:space="0" w:color="auto"/>
              <w:left w:val="single" w:sz="4" w:space="0" w:color="auto"/>
              <w:bottom w:val="single" w:sz="4" w:space="0" w:color="auto"/>
              <w:right w:val="single" w:sz="4" w:space="0" w:color="auto"/>
            </w:tcBorders>
            <w:hideMark/>
          </w:tcPr>
          <w:p w14:paraId="3D592243" w14:textId="3F932BEC" w:rsidR="00D21AC2" w:rsidRPr="00D86BD5" w:rsidRDefault="00D21AC2" w:rsidP="006177BE">
            <w:pPr>
              <w:rPr>
                <w:lang w:val="el-GR"/>
              </w:rPr>
            </w:pPr>
            <w:r w:rsidRPr="00D86BD5">
              <w:rPr>
                <w:lang w:val="el-GR"/>
              </w:rPr>
              <w:t>70</w:t>
            </w:r>
          </w:p>
        </w:tc>
        <w:tc>
          <w:tcPr>
            <w:tcW w:w="1416" w:type="dxa"/>
            <w:tcBorders>
              <w:top w:val="single" w:sz="4" w:space="0" w:color="auto"/>
              <w:left w:val="single" w:sz="4" w:space="0" w:color="auto"/>
              <w:bottom w:val="single" w:sz="4" w:space="0" w:color="auto"/>
              <w:right w:val="single" w:sz="4" w:space="0" w:color="auto"/>
            </w:tcBorders>
            <w:hideMark/>
          </w:tcPr>
          <w:p w14:paraId="1F8431AB" w14:textId="77777777" w:rsidR="00D21AC2" w:rsidRPr="00D86BD5" w:rsidRDefault="00D21AC2" w:rsidP="006177BE">
            <w:r w:rsidRPr="00D86BD5">
              <w:t>10</w:t>
            </w:r>
          </w:p>
        </w:tc>
        <w:tc>
          <w:tcPr>
            <w:tcW w:w="1609" w:type="dxa"/>
            <w:tcBorders>
              <w:top w:val="single" w:sz="4" w:space="0" w:color="auto"/>
              <w:left w:val="single" w:sz="4" w:space="0" w:color="auto"/>
              <w:bottom w:val="single" w:sz="4" w:space="0" w:color="auto"/>
              <w:right w:val="single" w:sz="4" w:space="0" w:color="auto"/>
            </w:tcBorders>
            <w:hideMark/>
          </w:tcPr>
          <w:p w14:paraId="2D7231FB" w14:textId="77777777" w:rsidR="00D21AC2" w:rsidRPr="00D86BD5" w:rsidRDefault="00D21AC2" w:rsidP="006177BE">
            <w:r w:rsidRPr="00D86BD5">
              <w:t>5</w:t>
            </w:r>
          </w:p>
        </w:tc>
      </w:tr>
    </w:tbl>
    <w:p w14:paraId="0FBFE3E9" w14:textId="77777777" w:rsidR="00045DCF" w:rsidRPr="00D86BD5" w:rsidRDefault="00045DCF" w:rsidP="00045DCF">
      <w:pPr>
        <w:rPr>
          <w:lang w:val="el-GR"/>
        </w:rPr>
      </w:pPr>
    </w:p>
    <w:p w14:paraId="3F32B97F" w14:textId="525C4D9A" w:rsidR="00F92D57" w:rsidRPr="00D86BD5" w:rsidRDefault="00F92D57" w:rsidP="00D84329">
      <w:pPr>
        <w:pStyle w:val="40"/>
        <w:numPr>
          <w:ilvl w:val="1"/>
          <w:numId w:val="24"/>
        </w:numPr>
        <w:ind w:hanging="306"/>
        <w:rPr>
          <w:rFonts w:cs="Tahoma"/>
          <w:szCs w:val="22"/>
          <w:lang w:val="el-GR"/>
        </w:rPr>
      </w:pPr>
      <w:bookmarkStart w:id="617" w:name="_Toc97194362"/>
      <w:bookmarkStart w:id="618" w:name="_Ref97199360"/>
      <w:bookmarkStart w:id="619" w:name="_Ref121743438"/>
      <w:bookmarkStart w:id="620" w:name="_Toc122685345"/>
      <w:r w:rsidRPr="00D86BD5">
        <w:rPr>
          <w:rFonts w:cs="Tahoma"/>
          <w:szCs w:val="22"/>
          <w:lang w:val="el-GR"/>
        </w:rPr>
        <w:t>Υπηρεσίες Δοκιμαστικής Λειτουργίας</w:t>
      </w:r>
      <w:bookmarkEnd w:id="617"/>
      <w:bookmarkEnd w:id="618"/>
      <w:bookmarkEnd w:id="619"/>
      <w:bookmarkEnd w:id="620"/>
    </w:p>
    <w:p w14:paraId="2D1A1335" w14:textId="6D4F3EED" w:rsidR="00FB2477" w:rsidRPr="00D86BD5" w:rsidRDefault="00FB2477" w:rsidP="00FB2477">
      <w:pPr>
        <w:spacing w:line="276" w:lineRule="auto"/>
        <w:rPr>
          <w:lang w:val="el-GR" w:eastAsia="el-GR"/>
        </w:rPr>
      </w:pPr>
      <w:r w:rsidRPr="00D86BD5">
        <w:rPr>
          <w:lang w:val="el-GR" w:eastAsia="el-GR"/>
        </w:rPr>
        <w:t xml:space="preserve">Στόχος των υπηρεσιών Δοκιμαστικής Λειτουργίας είναι να αναδειχθούν τυχόν ελλείψεις στη λειτουργικότητα των </w:t>
      </w:r>
      <w:r w:rsidR="00B12905" w:rsidRPr="00D86BD5">
        <w:rPr>
          <w:lang w:val="el-GR" w:eastAsia="el-GR"/>
        </w:rPr>
        <w:t>νέων υλοποιήσεων</w:t>
      </w:r>
      <w:r w:rsidRPr="00D86BD5">
        <w:rPr>
          <w:lang w:val="el-GR" w:eastAsia="el-GR"/>
        </w:rPr>
        <w:t xml:space="preserve"> ή άλλα προβλήματα στον σχεδιασμό πριν </w:t>
      </w:r>
      <w:r w:rsidR="00B12905" w:rsidRPr="00D86BD5">
        <w:rPr>
          <w:lang w:val="el-GR" w:eastAsia="el-GR"/>
        </w:rPr>
        <w:t>αυτές</w:t>
      </w:r>
      <w:r w:rsidRPr="00D86BD5">
        <w:rPr>
          <w:lang w:val="el-GR" w:eastAsia="el-GR"/>
        </w:rPr>
        <w:t xml:space="preserve"> λειτουργήσουν Πιλοτικά. Οι έλεγχοι θα πραγματοποιηθούν κεντρικά στο ΥΠΕΣ από ομάδα στελεχών που θα συσταθεί για τ</w:t>
      </w:r>
      <w:r w:rsidR="00B12905" w:rsidRPr="00D86BD5">
        <w:rPr>
          <w:lang w:val="el-GR" w:eastAsia="el-GR"/>
        </w:rPr>
        <w:t>ο</w:t>
      </w:r>
      <w:r w:rsidRPr="00D86BD5">
        <w:rPr>
          <w:lang w:val="el-GR" w:eastAsia="el-GR"/>
        </w:rPr>
        <w:t xml:space="preserve"> σκοπό αυτό. </w:t>
      </w:r>
      <w:r w:rsidRPr="00C9466E">
        <w:rPr>
          <w:lang w:val="el-GR" w:eastAsia="el-GR"/>
        </w:rPr>
        <w:t>Οι δοκιμές θα πραγματοποιηθούν στο δοκιμαστικό περιβάλλον του έργου και ο Ανάδοχος θα διασφαλίσει την μεταφορά στιγμιοτύπου πραγματικών δεδομένων σε αυτό.</w:t>
      </w:r>
    </w:p>
    <w:p w14:paraId="5AD35BD5" w14:textId="4CA2F6FB" w:rsidR="00FB2477" w:rsidRPr="00D86BD5" w:rsidRDefault="00FB2477" w:rsidP="00FB2477">
      <w:pPr>
        <w:spacing w:line="276" w:lineRule="auto"/>
        <w:rPr>
          <w:lang w:val="el-GR"/>
        </w:rPr>
      </w:pPr>
      <w:r w:rsidRPr="00D86BD5">
        <w:rPr>
          <w:lang w:val="el-GR" w:eastAsia="el-GR"/>
        </w:rPr>
        <w:t>Οι έλεγχοι θα πραγματοποιηθούν σύμφωνα με τα σενάρια ελέγχου</w:t>
      </w:r>
      <w:r w:rsidR="00B12905" w:rsidRPr="00D86BD5">
        <w:rPr>
          <w:lang w:val="el-GR" w:eastAsia="el-GR"/>
        </w:rPr>
        <w:t xml:space="preserve"> που θα κατατεθούν κατά την Ανάλυση Απαιτήσεων. Στελέχη του Αναδόχου θα συνεπικουρούν την Ομάδα που θα συσταθεί από το ΥΠΕΣ. </w:t>
      </w:r>
    </w:p>
    <w:p w14:paraId="7976F110" w14:textId="70E145FD" w:rsidR="00FB2477" w:rsidRPr="00D86BD5" w:rsidRDefault="00FB2477" w:rsidP="00FB2477">
      <w:pPr>
        <w:spacing w:line="276" w:lineRule="auto"/>
        <w:rPr>
          <w:lang w:val="el-GR"/>
        </w:rPr>
      </w:pPr>
      <w:r w:rsidRPr="00D86BD5">
        <w:rPr>
          <w:lang w:val="el-GR"/>
        </w:rPr>
        <w:lastRenderedPageBreak/>
        <w:t xml:space="preserve">Οι υπηρεσίες </w:t>
      </w:r>
      <w:r w:rsidRPr="00D86BD5">
        <w:rPr>
          <w:lang w:val="el-GR" w:eastAsia="el-GR"/>
        </w:rPr>
        <w:t>Δοκιμαστικής Λειτουργίας</w:t>
      </w:r>
      <w:r w:rsidRPr="00D86BD5">
        <w:rPr>
          <w:lang w:val="el-GR"/>
        </w:rPr>
        <w:t>, περιλαμβάνουν:</w:t>
      </w:r>
    </w:p>
    <w:p w14:paraId="630AE839" w14:textId="15139AFC" w:rsidR="00FB2477" w:rsidRPr="00D86BD5" w:rsidRDefault="00FB2477" w:rsidP="000A6F75">
      <w:pPr>
        <w:numPr>
          <w:ilvl w:val="0"/>
          <w:numId w:val="92"/>
        </w:numPr>
        <w:suppressAutoHyphens w:val="0"/>
        <w:spacing w:line="276" w:lineRule="auto"/>
        <w:rPr>
          <w:lang w:val="el-GR"/>
        </w:rPr>
      </w:pPr>
      <w:r w:rsidRPr="00D86BD5">
        <w:rPr>
          <w:lang w:val="el-GR"/>
        </w:rPr>
        <w:t>Την επιβεβαίωση καλής λειτουργίας, σύμφωνα με τα σενάρια ελέγχου</w:t>
      </w:r>
      <w:r w:rsidR="00B12905" w:rsidRPr="00D86BD5">
        <w:rPr>
          <w:lang w:val="el-GR"/>
        </w:rPr>
        <w:t>,</w:t>
      </w:r>
    </w:p>
    <w:p w14:paraId="347BC4D3" w14:textId="00DB3853" w:rsidR="00FB2477" w:rsidRPr="00D86BD5" w:rsidRDefault="00FB2477" w:rsidP="000A6F75">
      <w:pPr>
        <w:numPr>
          <w:ilvl w:val="0"/>
          <w:numId w:val="92"/>
        </w:numPr>
        <w:suppressAutoHyphens w:val="0"/>
        <w:spacing w:line="276" w:lineRule="auto"/>
        <w:rPr>
          <w:lang w:val="el-GR"/>
        </w:rPr>
      </w:pPr>
      <w:r w:rsidRPr="00D86BD5">
        <w:rPr>
          <w:lang w:val="el-GR"/>
        </w:rPr>
        <w:t xml:space="preserve">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w:t>
      </w:r>
    </w:p>
    <w:p w14:paraId="2A31BB4F" w14:textId="77777777" w:rsidR="00B12905" w:rsidRPr="00D86BD5" w:rsidRDefault="00FB2477" w:rsidP="000A6F75">
      <w:pPr>
        <w:numPr>
          <w:ilvl w:val="0"/>
          <w:numId w:val="93"/>
        </w:numPr>
        <w:suppressAutoHyphens w:val="0"/>
        <w:spacing w:after="60" w:line="276" w:lineRule="auto"/>
        <w:rPr>
          <w:lang w:val="el-GR"/>
        </w:rPr>
      </w:pPr>
      <w:r w:rsidRPr="00D86BD5">
        <w:rPr>
          <w:lang w:val="el-GR"/>
        </w:rPr>
        <w:t>Την πραγματοποίηση δοκιμών υψηλού φόρτου (</w:t>
      </w:r>
      <w:r w:rsidRPr="00D86BD5">
        <w:t>stress</w:t>
      </w:r>
      <w:r w:rsidRPr="00D86BD5">
        <w:rPr>
          <w:lang w:val="el-GR"/>
        </w:rPr>
        <w:t xml:space="preserve"> </w:t>
      </w:r>
      <w:r w:rsidRPr="00D86BD5">
        <w:t>tests</w:t>
      </w:r>
      <w:r w:rsidRPr="00D86BD5">
        <w:rPr>
          <w:lang w:val="el-GR"/>
        </w:rPr>
        <w:t xml:space="preserve">) με χρήση κατάλληλου εργαλείου. </w:t>
      </w:r>
    </w:p>
    <w:p w14:paraId="16C9148D" w14:textId="12F445BA" w:rsidR="00FB2477" w:rsidRPr="00D86BD5" w:rsidRDefault="00FB2477" w:rsidP="000A6F75">
      <w:pPr>
        <w:numPr>
          <w:ilvl w:val="0"/>
          <w:numId w:val="93"/>
        </w:numPr>
        <w:suppressAutoHyphens w:val="0"/>
        <w:spacing w:after="60" w:line="276" w:lineRule="auto"/>
        <w:rPr>
          <w:lang w:val="el-GR"/>
        </w:rPr>
      </w:pPr>
      <w:r w:rsidRPr="00D86BD5">
        <w:rPr>
          <w:lang w:val="el-GR"/>
        </w:rPr>
        <w:t xml:space="preserve">Τη συλλογή παρατηρήσεων και </w:t>
      </w:r>
      <w:r w:rsidR="00B12905" w:rsidRPr="00D86BD5">
        <w:rPr>
          <w:lang w:val="el-GR"/>
        </w:rPr>
        <w:t xml:space="preserve">την </w:t>
      </w:r>
      <w:r w:rsidRPr="00D86BD5">
        <w:rPr>
          <w:lang w:val="el-GR"/>
        </w:rPr>
        <w:t xml:space="preserve">καταγραφή τους στο Σύστημα Διαχείρισης Αιτημάτων </w:t>
      </w:r>
      <w:r w:rsidR="00B12905" w:rsidRPr="00D86BD5">
        <w:rPr>
          <w:lang w:val="el-GR"/>
        </w:rPr>
        <w:t>που θα διαθέσει ο Ανάδοχος για τον σκοπό αυτό</w:t>
      </w:r>
    </w:p>
    <w:p w14:paraId="3B263060" w14:textId="2B871417" w:rsidR="00FB2477" w:rsidRPr="00D86BD5" w:rsidRDefault="00FB2477" w:rsidP="000A6F75">
      <w:pPr>
        <w:numPr>
          <w:ilvl w:val="0"/>
          <w:numId w:val="93"/>
        </w:numPr>
        <w:suppressAutoHyphens w:val="0"/>
        <w:spacing w:after="60" w:line="276" w:lineRule="auto"/>
        <w:rPr>
          <w:lang w:val="el-GR"/>
        </w:rPr>
      </w:pPr>
      <w:r w:rsidRPr="00D86BD5">
        <w:rPr>
          <w:lang w:val="el-GR"/>
        </w:rPr>
        <w:t xml:space="preserve">Τις βελτιώσεις των </w:t>
      </w:r>
      <w:r w:rsidR="00B12905" w:rsidRPr="00D86BD5">
        <w:rPr>
          <w:lang w:val="el-GR"/>
        </w:rPr>
        <w:t>λειτουργικοτήτων</w:t>
      </w:r>
      <w:r w:rsidRPr="00D86BD5">
        <w:rPr>
          <w:lang w:val="el-GR"/>
        </w:rPr>
        <w:t xml:space="preserve"> και την άμεση επίλυση </w:t>
      </w:r>
      <w:r w:rsidRPr="00D86BD5">
        <w:rPr>
          <w:lang w:val="el-GR" w:eastAsia="el-GR"/>
        </w:rPr>
        <w:t>τεχνικών προβλημάτων</w:t>
      </w:r>
      <w:r w:rsidRPr="00D86BD5">
        <w:rPr>
          <w:lang w:val="el-GR"/>
        </w:rPr>
        <w:t xml:space="preserve"> και διόρθωση / διαχείριση λαθών.</w:t>
      </w:r>
    </w:p>
    <w:p w14:paraId="431AB3D5" w14:textId="72788EAE" w:rsidR="00FB2477" w:rsidRPr="00D86BD5" w:rsidRDefault="00FB2477" w:rsidP="000A6F75">
      <w:pPr>
        <w:numPr>
          <w:ilvl w:val="0"/>
          <w:numId w:val="93"/>
        </w:numPr>
        <w:suppressAutoHyphens w:val="0"/>
        <w:spacing w:after="60" w:line="276" w:lineRule="auto"/>
        <w:rPr>
          <w:lang w:val="el-GR"/>
        </w:rPr>
      </w:pPr>
      <w:r w:rsidRPr="00D86BD5">
        <w:rPr>
          <w:lang w:val="el-GR"/>
        </w:rPr>
        <w:t xml:space="preserve">Τις βελτιώσεις των ρυθμίσεων των </w:t>
      </w:r>
      <w:r w:rsidR="00B12905" w:rsidRPr="00D86BD5">
        <w:rPr>
          <w:lang w:val="el-GR"/>
        </w:rPr>
        <w:t>νέων υλοποιήσεων</w:t>
      </w:r>
      <w:r w:rsidRPr="00D86BD5">
        <w:rPr>
          <w:lang w:val="el-GR"/>
        </w:rPr>
        <w:t xml:space="preserve"> με στόχο τη βέλτιστη λειτουργία του.</w:t>
      </w:r>
    </w:p>
    <w:p w14:paraId="12F38F2C" w14:textId="7A56B9CA" w:rsidR="00FB2477" w:rsidRPr="00D86BD5" w:rsidRDefault="00FB2477" w:rsidP="000A6F75">
      <w:pPr>
        <w:numPr>
          <w:ilvl w:val="0"/>
          <w:numId w:val="93"/>
        </w:numPr>
        <w:suppressAutoHyphens w:val="0"/>
        <w:spacing w:after="60" w:line="276" w:lineRule="auto"/>
        <w:rPr>
          <w:lang w:val="el-GR"/>
        </w:rPr>
      </w:pPr>
      <w:r w:rsidRPr="00D86BD5">
        <w:rPr>
          <w:b/>
          <w:lang w:val="el-GR"/>
        </w:rPr>
        <w:t xml:space="preserve">Υπηρεσίες </w:t>
      </w:r>
      <w:r w:rsidRPr="00D86BD5">
        <w:rPr>
          <w:b/>
        </w:rPr>
        <w:t>helpdesk</w:t>
      </w:r>
      <w:r w:rsidRPr="00D86BD5">
        <w:rPr>
          <w:lang w:val="el-GR"/>
        </w:rPr>
        <w:t xml:space="preserve"> 2</w:t>
      </w:r>
      <w:r w:rsidRPr="00D86BD5">
        <w:rPr>
          <w:vertAlign w:val="superscript"/>
          <w:lang w:val="el-GR"/>
        </w:rPr>
        <w:t>ου</w:t>
      </w:r>
      <w:r w:rsidRPr="00D86BD5">
        <w:rPr>
          <w:lang w:val="el-GR"/>
        </w:rPr>
        <w:t xml:space="preserve"> επιπέδου </w:t>
      </w:r>
      <w:r w:rsidRPr="00C9466E">
        <w:rPr>
          <w:lang w:val="el-GR"/>
        </w:rPr>
        <w:t xml:space="preserve">όπως περιγράφονται και στην σχετική παράγραφο </w:t>
      </w:r>
      <w:r w:rsidR="00B12905" w:rsidRPr="00C9466E">
        <w:rPr>
          <w:lang w:val="el-GR"/>
        </w:rPr>
        <w:t>6</w:t>
      </w:r>
      <w:r w:rsidRPr="00C9466E">
        <w:rPr>
          <w:lang w:val="el-GR"/>
        </w:rPr>
        <w:t>.</w:t>
      </w:r>
      <w:r w:rsidR="008F35E3" w:rsidRPr="00C9466E">
        <w:rPr>
          <w:lang w:val="el-GR"/>
        </w:rPr>
        <w:t>6</w:t>
      </w:r>
      <w:r w:rsidRPr="00C9466E">
        <w:rPr>
          <w:lang w:val="el-GR"/>
        </w:rPr>
        <w:t>.</w:t>
      </w:r>
      <w:r w:rsidRPr="00D86BD5">
        <w:rPr>
          <w:lang w:val="el-GR"/>
        </w:rPr>
        <w:t xml:space="preserve"> </w:t>
      </w:r>
    </w:p>
    <w:p w14:paraId="24C85670" w14:textId="6ABDDF62" w:rsidR="00FB2477" w:rsidRPr="00D86BD5" w:rsidRDefault="00FB2477" w:rsidP="000A6F75">
      <w:pPr>
        <w:numPr>
          <w:ilvl w:val="0"/>
          <w:numId w:val="93"/>
        </w:numPr>
        <w:suppressAutoHyphens w:val="0"/>
        <w:spacing w:after="60" w:line="276" w:lineRule="auto"/>
        <w:rPr>
          <w:lang w:val="el-GR"/>
        </w:rPr>
      </w:pPr>
      <w:r w:rsidRPr="00D86BD5">
        <w:rPr>
          <w:lang w:val="el-GR"/>
        </w:rPr>
        <w:t xml:space="preserve">Την επικαιροποίηση των σεναρίων ελέγχου καθ’ όλη τη διάρκεια </w:t>
      </w:r>
      <w:r w:rsidR="00B12905" w:rsidRPr="00D86BD5">
        <w:rPr>
          <w:lang w:val="el-GR"/>
        </w:rPr>
        <w:t>του πακέτου εργασίας</w:t>
      </w:r>
      <w:r w:rsidRPr="00D86BD5">
        <w:rPr>
          <w:lang w:val="el-GR"/>
        </w:rPr>
        <w:t xml:space="preserve"> (εφόσον πραγματοποιηθούν αλλαγές / προσθήκες που επηρεάζουν τα υφιστάμενα σενάρια ελέγχου)</w:t>
      </w:r>
    </w:p>
    <w:p w14:paraId="34A8DD28" w14:textId="402B3FDD" w:rsidR="00FB2477" w:rsidRPr="00D86BD5" w:rsidRDefault="00FB2477" w:rsidP="000A6F75">
      <w:pPr>
        <w:numPr>
          <w:ilvl w:val="0"/>
          <w:numId w:val="93"/>
        </w:numPr>
        <w:suppressAutoHyphens w:val="0"/>
        <w:spacing w:after="60" w:line="276" w:lineRule="auto"/>
        <w:rPr>
          <w:lang w:val="el-GR"/>
        </w:rPr>
      </w:pPr>
      <w:r w:rsidRPr="00D86BD5">
        <w:rPr>
          <w:lang w:val="el-GR"/>
        </w:rPr>
        <w:t xml:space="preserve">Την επικαιροποίηση της </w:t>
      </w:r>
      <w:r w:rsidRPr="00D86BD5">
        <w:rPr>
          <w:lang w:val="el-GR" w:eastAsia="el-GR"/>
        </w:rPr>
        <w:t xml:space="preserve">τεχνικής και λειτουργικής </w:t>
      </w:r>
      <w:r w:rsidRPr="00D86BD5">
        <w:rPr>
          <w:lang w:val="el-GR"/>
        </w:rPr>
        <w:t xml:space="preserve">τεκμηρίωσης των </w:t>
      </w:r>
      <w:r w:rsidR="00B12905" w:rsidRPr="00D86BD5">
        <w:rPr>
          <w:lang w:val="el-GR"/>
        </w:rPr>
        <w:t>λειτουργικοτήτων</w:t>
      </w:r>
      <w:r w:rsidRPr="00D86BD5">
        <w:rPr>
          <w:lang w:val="el-GR"/>
        </w:rPr>
        <w:t xml:space="preserve"> (εφόσον πραγματοποιηθούν αλλαγές / προσθήκες </w:t>
      </w:r>
      <w:r w:rsidR="00B12905" w:rsidRPr="00D86BD5">
        <w:rPr>
          <w:lang w:val="el-GR"/>
        </w:rPr>
        <w:t>σε αυτές</w:t>
      </w:r>
      <w:r w:rsidRPr="00D86BD5">
        <w:rPr>
          <w:lang w:val="el-GR"/>
        </w:rPr>
        <w:t>).</w:t>
      </w:r>
    </w:p>
    <w:p w14:paraId="4D391289" w14:textId="77777777" w:rsidR="00FB2477" w:rsidRPr="00D86BD5" w:rsidRDefault="00FB2477" w:rsidP="00FB2477">
      <w:pPr>
        <w:spacing w:line="276" w:lineRule="auto"/>
        <w:rPr>
          <w:lang w:val="el-GR"/>
        </w:rPr>
      </w:pPr>
    </w:p>
    <w:p w14:paraId="4797C762" w14:textId="14D9A7C9" w:rsidR="00FB2477" w:rsidRPr="00D86BD5" w:rsidRDefault="00FB2477" w:rsidP="00D84329">
      <w:pPr>
        <w:pStyle w:val="40"/>
        <w:numPr>
          <w:ilvl w:val="1"/>
          <w:numId w:val="24"/>
        </w:numPr>
        <w:ind w:hanging="306"/>
        <w:rPr>
          <w:rFonts w:cs="Tahoma"/>
          <w:szCs w:val="22"/>
          <w:lang w:val="el-GR"/>
        </w:rPr>
      </w:pPr>
      <w:bookmarkStart w:id="621" w:name="_Ref121743444"/>
      <w:bookmarkStart w:id="622" w:name="_Toc122685346"/>
      <w:r w:rsidRPr="00D86BD5">
        <w:rPr>
          <w:rFonts w:cs="Tahoma"/>
          <w:szCs w:val="22"/>
          <w:lang w:val="el-GR"/>
        </w:rPr>
        <w:t>Υπηρεσίες Πιλοτικής Λειτουργίας</w:t>
      </w:r>
      <w:bookmarkEnd w:id="621"/>
      <w:bookmarkEnd w:id="622"/>
    </w:p>
    <w:p w14:paraId="24C8E839" w14:textId="77777777" w:rsidR="00FB2477" w:rsidRPr="00D86BD5" w:rsidRDefault="00FB2477" w:rsidP="00FB2477">
      <w:pPr>
        <w:rPr>
          <w:lang w:val="el-GR" w:eastAsia="el-GR"/>
        </w:rPr>
      </w:pPr>
      <w:r w:rsidRPr="00D86BD5">
        <w:rPr>
          <w:lang w:val="el-GR"/>
        </w:rPr>
        <w:t xml:space="preserve">Στόχος είναι η υποστήριξη της πλήρους και χωρίς προβλήματα μετάβασης του συνόλου των νέων λειτουργικοτήτων του έργου σε πλήρη επιχειρησιακή λειτουργία από το σύνολο των χρηστών του. </w:t>
      </w:r>
    </w:p>
    <w:p w14:paraId="4A81A295" w14:textId="0A9FCBFA" w:rsidR="00FB2477" w:rsidRPr="00D86BD5" w:rsidRDefault="00FB2477" w:rsidP="00FB2477">
      <w:pPr>
        <w:rPr>
          <w:lang w:val="el-GR"/>
        </w:rPr>
      </w:pPr>
      <w:r w:rsidRPr="00D86BD5">
        <w:rPr>
          <w:lang w:val="el-GR"/>
        </w:rPr>
        <w:t xml:space="preserve">Οι υπηρεσίες Πιλοτικής Λειτουργίας, που θα παρασχεθούν από τον Ανάδοχο, σε συνθήκες </w:t>
      </w:r>
      <w:r w:rsidRPr="00D86BD5">
        <w:rPr>
          <w:b/>
          <w:bCs/>
          <w:u w:val="single"/>
          <w:lang w:val="el-GR"/>
        </w:rPr>
        <w:t>Εγγυημένου Επιπέδου Υπηρεσιών</w:t>
      </w:r>
      <w:r w:rsidRPr="00D86BD5">
        <w:rPr>
          <w:lang w:val="el-GR"/>
        </w:rPr>
        <w:t xml:space="preserve"> (βλ. </w:t>
      </w:r>
      <w:r w:rsidR="00B12905" w:rsidRPr="00D86BD5">
        <w:rPr>
          <w:lang w:val="el-GR"/>
        </w:rPr>
        <w:t>7.</w:t>
      </w:r>
      <w:r w:rsidR="005F5ACA">
        <w:rPr>
          <w:lang w:val="el-GR"/>
        </w:rPr>
        <w:t>4</w:t>
      </w:r>
      <w:r w:rsidRPr="00D86BD5">
        <w:rPr>
          <w:lang w:val="el-GR"/>
        </w:rPr>
        <w:t>.3), εντός του συγκεκριμένου πακέτου εργασίας, περιλαμβάνουν:</w:t>
      </w:r>
    </w:p>
    <w:p w14:paraId="6A46F9BB" w14:textId="77777777" w:rsidR="00FB2477" w:rsidRPr="00D86BD5" w:rsidRDefault="00FB2477" w:rsidP="000A6F75">
      <w:pPr>
        <w:pStyle w:val="aff"/>
        <w:numPr>
          <w:ilvl w:val="0"/>
          <w:numId w:val="91"/>
        </w:numPr>
        <w:rPr>
          <w:lang w:val="el-GR"/>
        </w:rPr>
      </w:pPr>
      <w:r w:rsidRPr="00D86BD5">
        <w:rPr>
          <w:lang w:val="el-GR"/>
        </w:rPr>
        <w:t xml:space="preserve">Την υποστήριξη από πλευράς Αναδόχου της πλήρους επιχειρησιακής λειτουργίας των νέων υποσυστημάτων (λειτουργία με πραγματικά δεδομένα από το σύνολο των χρηστών). </w:t>
      </w:r>
    </w:p>
    <w:p w14:paraId="3FE75F56" w14:textId="77777777" w:rsidR="00FB2477" w:rsidRPr="00D86BD5" w:rsidRDefault="00FB2477" w:rsidP="000A6F75">
      <w:pPr>
        <w:pStyle w:val="aff"/>
        <w:numPr>
          <w:ilvl w:val="0"/>
          <w:numId w:val="91"/>
        </w:numPr>
        <w:rPr>
          <w:lang w:val="el-GR"/>
        </w:rPr>
      </w:pPr>
      <w:r w:rsidRPr="00D86BD5">
        <w:rPr>
          <w:lang w:val="el-GR"/>
        </w:rPr>
        <w:t>Τη συλλογή παρατηρήσεων των χρηστών, την καταγραφή τους και την αποτύπωση των ενεργειών του Αναδόχου για την αντιμετώπιση τους</w:t>
      </w:r>
    </w:p>
    <w:p w14:paraId="2A414F5E" w14:textId="77777777" w:rsidR="00FB2477" w:rsidRPr="00D86BD5" w:rsidRDefault="00FB2477" w:rsidP="000A6F75">
      <w:pPr>
        <w:pStyle w:val="aff"/>
        <w:numPr>
          <w:ilvl w:val="0"/>
          <w:numId w:val="91"/>
        </w:numPr>
        <w:rPr>
          <w:lang w:val="el-GR"/>
        </w:rPr>
      </w:pPr>
      <w:r w:rsidRPr="00D86BD5">
        <w:rPr>
          <w:lang w:val="el-GR"/>
        </w:rPr>
        <w:t>Τις βελτιώσεις επί των υλοποιήσεων και την άμεση επίλυση τεχνικών προβλημάτων και διόρθωση / διαχείριση λαθών.</w:t>
      </w:r>
    </w:p>
    <w:p w14:paraId="268E9CEC" w14:textId="0B9397CD" w:rsidR="00FB2477" w:rsidRPr="00D86BD5" w:rsidRDefault="00FB2477" w:rsidP="000A6F75">
      <w:pPr>
        <w:pStyle w:val="aff"/>
        <w:numPr>
          <w:ilvl w:val="0"/>
          <w:numId w:val="91"/>
        </w:numPr>
        <w:rPr>
          <w:lang w:val="el-GR"/>
        </w:rPr>
      </w:pPr>
      <w:r w:rsidRPr="00D86BD5">
        <w:rPr>
          <w:lang w:val="el-GR"/>
        </w:rPr>
        <w:t>Τις βελτιώσεις των ρυθμίσεων των λειτουργικοτήτων και της υποδομής με στόχο τη βέλτιστη λειτουργία του.</w:t>
      </w:r>
    </w:p>
    <w:p w14:paraId="31AC7D34" w14:textId="2A373B48" w:rsidR="00B12905" w:rsidRPr="00C9466E" w:rsidRDefault="00B12905" w:rsidP="000A6F75">
      <w:pPr>
        <w:numPr>
          <w:ilvl w:val="0"/>
          <w:numId w:val="91"/>
        </w:numPr>
        <w:suppressAutoHyphens w:val="0"/>
        <w:spacing w:after="60" w:line="276" w:lineRule="auto"/>
        <w:rPr>
          <w:lang w:val="el-GR"/>
        </w:rPr>
      </w:pPr>
      <w:r w:rsidRPr="00D86BD5">
        <w:rPr>
          <w:b/>
          <w:lang w:val="el-GR"/>
        </w:rPr>
        <w:t xml:space="preserve">Υπηρεσίες </w:t>
      </w:r>
      <w:r w:rsidRPr="00D86BD5">
        <w:rPr>
          <w:b/>
        </w:rPr>
        <w:t>helpdesk</w:t>
      </w:r>
      <w:r w:rsidRPr="00D86BD5">
        <w:rPr>
          <w:lang w:val="el-GR"/>
        </w:rPr>
        <w:t xml:space="preserve"> 2</w:t>
      </w:r>
      <w:r w:rsidRPr="00D86BD5">
        <w:rPr>
          <w:vertAlign w:val="superscript"/>
          <w:lang w:val="el-GR"/>
        </w:rPr>
        <w:t>ου</w:t>
      </w:r>
      <w:r w:rsidRPr="00D86BD5">
        <w:rPr>
          <w:lang w:val="el-GR"/>
        </w:rPr>
        <w:t xml:space="preserve"> επιπέδου </w:t>
      </w:r>
      <w:r w:rsidRPr="00C9466E">
        <w:rPr>
          <w:lang w:val="el-GR"/>
        </w:rPr>
        <w:t>όπως περιγράφονται και στην σχετική παράγραφο 6.</w:t>
      </w:r>
      <w:r w:rsidR="008F35E3" w:rsidRPr="00C9466E">
        <w:rPr>
          <w:lang w:val="el-GR"/>
        </w:rPr>
        <w:t>6</w:t>
      </w:r>
      <w:r w:rsidRPr="00C9466E">
        <w:rPr>
          <w:lang w:val="el-GR"/>
        </w:rPr>
        <w:t xml:space="preserve">. </w:t>
      </w:r>
    </w:p>
    <w:p w14:paraId="4826C00F" w14:textId="77777777" w:rsidR="00FB2477" w:rsidRPr="00D86BD5" w:rsidRDefault="00FB2477" w:rsidP="000A6F75">
      <w:pPr>
        <w:pStyle w:val="aff"/>
        <w:numPr>
          <w:ilvl w:val="0"/>
          <w:numId w:val="91"/>
        </w:numPr>
        <w:rPr>
          <w:lang w:val="el-GR"/>
        </w:rPr>
      </w:pPr>
      <w:r w:rsidRPr="00D86BD5">
        <w:rPr>
          <w:lang w:val="el-GR"/>
        </w:rPr>
        <w:t>Την επικαιροποίηση των σεναρίων ελέγχου (εφόσον πραγματοποιηθούν αλλαγές / προσθήκες στις λειτουργικότητες που επηρεάζουν τα υφιστάμενα σενάρια ελέγχου)</w:t>
      </w:r>
    </w:p>
    <w:p w14:paraId="11A2CD61" w14:textId="77777777" w:rsidR="00FB2477" w:rsidRPr="00D86BD5" w:rsidRDefault="00FB2477" w:rsidP="000A6F75">
      <w:pPr>
        <w:pStyle w:val="aff"/>
        <w:numPr>
          <w:ilvl w:val="0"/>
          <w:numId w:val="91"/>
        </w:numPr>
        <w:rPr>
          <w:lang w:val="el-GR"/>
        </w:rPr>
      </w:pPr>
      <w:r w:rsidRPr="00D86BD5">
        <w:rPr>
          <w:lang w:val="el-GR"/>
        </w:rPr>
        <w:t>Την επικαιροποίηση της τεχνικής και λειτουργικής τεκμηρίωσης των υλοποιήσεων (εφόσον πραγματοποιηθούν αλλαγές / προσθήκες σε αυτές).</w:t>
      </w:r>
    </w:p>
    <w:p w14:paraId="37E6ABA3" w14:textId="77777777" w:rsidR="008F35E3" w:rsidRPr="00D86BD5" w:rsidRDefault="008F35E3" w:rsidP="00D84329">
      <w:pPr>
        <w:pStyle w:val="40"/>
        <w:numPr>
          <w:ilvl w:val="1"/>
          <w:numId w:val="24"/>
        </w:numPr>
        <w:ind w:hanging="306"/>
        <w:rPr>
          <w:rFonts w:cs="Tahoma"/>
          <w:szCs w:val="22"/>
          <w:lang w:val="el-GR"/>
        </w:rPr>
      </w:pPr>
      <w:bookmarkStart w:id="623" w:name="_Ref121743450"/>
      <w:bookmarkStart w:id="624" w:name="_Toc122685347"/>
      <w:r w:rsidRPr="00D86BD5">
        <w:rPr>
          <w:rFonts w:cs="Tahoma"/>
          <w:szCs w:val="22"/>
          <w:lang w:val="el-GR"/>
        </w:rPr>
        <w:lastRenderedPageBreak/>
        <w:t>Υπηρεσίες Τεχνικής Υποστήριξης</w:t>
      </w:r>
      <w:bookmarkEnd w:id="623"/>
      <w:bookmarkEnd w:id="624"/>
    </w:p>
    <w:p w14:paraId="275364C8" w14:textId="77777777" w:rsidR="008F35E3" w:rsidRPr="00D86BD5" w:rsidRDefault="008F35E3" w:rsidP="008F35E3">
      <w:pPr>
        <w:rPr>
          <w:lang w:val="el-GR"/>
        </w:rPr>
      </w:pPr>
      <w:r w:rsidRPr="00D86BD5">
        <w:rPr>
          <w:lang w:val="el-GR"/>
        </w:rPr>
        <w:t>Κατά τη διάρκεια των Πακέτων εργασίας ΠΕ7 – Υπηρεσίες Δοκιμαστικής Λειτουργίας και ΠΕ8 – Υπηρεσίες Πιλοτικής Λειτουργίας, ο Ανάδοχος είναι υποχρεωμένος να παράσχει υπηρεσίες Τεχνικής Υποστήριξης μέσω της λειτουργίας γραφείου υποστήριξης χρηστών του ΥΠΕΣ (</w:t>
      </w:r>
      <w:r w:rsidRPr="00D86BD5">
        <w:rPr>
          <w:lang w:val="en-US"/>
        </w:rPr>
        <w:t>Help</w:t>
      </w:r>
      <w:r w:rsidRPr="00D86BD5">
        <w:rPr>
          <w:lang w:val="el-GR"/>
        </w:rPr>
        <w:t xml:space="preserve"> </w:t>
      </w:r>
      <w:r w:rsidRPr="00D86BD5">
        <w:rPr>
          <w:lang w:val="en-US"/>
        </w:rPr>
        <w:t>Desk</w:t>
      </w:r>
      <w:r w:rsidRPr="00D86BD5">
        <w:rPr>
          <w:lang w:val="el-GR"/>
        </w:rPr>
        <w:t xml:space="preserve"> 2</w:t>
      </w:r>
      <w:r w:rsidRPr="00D86BD5">
        <w:rPr>
          <w:vertAlign w:val="superscript"/>
          <w:lang w:val="el-GR"/>
        </w:rPr>
        <w:t>ου</w:t>
      </w:r>
      <w:r w:rsidRPr="00D86BD5">
        <w:rPr>
          <w:lang w:val="el-GR"/>
        </w:rPr>
        <w:t xml:space="preserve"> Επιπέδου). </w:t>
      </w:r>
    </w:p>
    <w:p w14:paraId="454E1AF5" w14:textId="77777777" w:rsidR="008F35E3" w:rsidRPr="00D86BD5" w:rsidRDefault="008F35E3" w:rsidP="008F35E3">
      <w:pPr>
        <w:rPr>
          <w:lang w:val="el-GR"/>
        </w:rPr>
      </w:pPr>
      <w:r w:rsidRPr="00D86BD5">
        <w:rPr>
          <w:lang w:val="el-GR"/>
        </w:rPr>
        <w:t>Η αναγγελία των θεμάτων προς υποστήριξη θα γίνεται ως εξής :</w:t>
      </w:r>
    </w:p>
    <w:p w14:paraId="606CFBB9" w14:textId="77777777" w:rsidR="008F35E3" w:rsidRPr="00D86BD5" w:rsidRDefault="008F35E3" w:rsidP="000A6F75">
      <w:pPr>
        <w:widowControl w:val="0"/>
        <w:numPr>
          <w:ilvl w:val="1"/>
          <w:numId w:val="94"/>
        </w:numPr>
        <w:suppressAutoHyphens w:val="0"/>
        <w:spacing w:after="60" w:line="276" w:lineRule="auto"/>
      </w:pPr>
      <w:r w:rsidRPr="00D86BD5">
        <w:t>Email</w:t>
      </w:r>
    </w:p>
    <w:p w14:paraId="5001D66D" w14:textId="77777777" w:rsidR="008F35E3" w:rsidRPr="00D86BD5" w:rsidRDefault="008F35E3" w:rsidP="000A6F75">
      <w:pPr>
        <w:widowControl w:val="0"/>
        <w:numPr>
          <w:ilvl w:val="1"/>
          <w:numId w:val="94"/>
        </w:numPr>
        <w:suppressAutoHyphens w:val="0"/>
        <w:spacing w:after="60" w:line="276" w:lineRule="auto"/>
        <w:rPr>
          <w:lang w:val="el-GR"/>
        </w:rPr>
      </w:pPr>
      <w:r w:rsidRPr="00D86BD5">
        <w:rPr>
          <w:lang w:val="el-GR"/>
        </w:rPr>
        <w:t>Μέσω της εφαρμογής διαχείρισης αιτημάτων του Αναδόχου</w:t>
      </w:r>
    </w:p>
    <w:p w14:paraId="22E5A9F8" w14:textId="24547074" w:rsidR="006D0505" w:rsidRPr="00D86BD5" w:rsidRDefault="006D0505" w:rsidP="006D0505">
      <w:pPr>
        <w:rPr>
          <w:lang w:val="el-GR"/>
        </w:rPr>
      </w:pPr>
      <w:r w:rsidRPr="00D86BD5">
        <w:rPr>
          <w:lang w:val="en-US"/>
        </w:rPr>
        <w:t>O</w:t>
      </w:r>
      <w:r w:rsidRPr="00D86BD5">
        <w:rPr>
          <w:lang w:val="el-GR"/>
        </w:rPr>
        <w:t xml:space="preserve"> Ανάδοχος οφείλει να προσφέρει και περιγράψει στην προσφορά του εφαρμογή διαχείρισης και παρακολούθησης αιτημάτων (</w:t>
      </w:r>
      <w:r w:rsidRPr="00D86BD5">
        <w:t>ticketing</w:t>
      </w:r>
      <w:r w:rsidRPr="00D86BD5">
        <w:rPr>
          <w:lang w:val="el-GR"/>
        </w:rPr>
        <w:t xml:space="preserve">) μέσω της οποίας θα γίνεται η αναγγελία βλάβης. Οι ώρες εξυπηρέτησης θα είναι οι ώρες ΚΩΚ του </w:t>
      </w:r>
      <w:r w:rsidRPr="00D86BD5">
        <w:t>SLA</w:t>
      </w:r>
      <w:r w:rsidRPr="00D86BD5">
        <w:rPr>
          <w:lang w:val="el-GR"/>
        </w:rPr>
        <w:t xml:space="preserve"> </w:t>
      </w:r>
      <w:r w:rsidRPr="00C9466E">
        <w:rPr>
          <w:b/>
          <w:lang w:val="el-GR"/>
        </w:rPr>
        <w:t xml:space="preserve">(βλ. </w:t>
      </w:r>
      <w:r w:rsidR="00FE51D8" w:rsidRPr="00C9466E">
        <w:rPr>
          <w:b/>
          <w:lang w:val="el-GR"/>
        </w:rPr>
        <w:t>Παρ. 7.4.3</w:t>
      </w:r>
      <w:r w:rsidRPr="00C9466E">
        <w:rPr>
          <w:b/>
          <w:lang w:val="el-GR"/>
        </w:rPr>
        <w:t>).</w:t>
      </w:r>
    </w:p>
    <w:p w14:paraId="5D4D7926" w14:textId="6FA53DE1" w:rsidR="006D0505" w:rsidRPr="00D86BD5" w:rsidRDefault="006D0505" w:rsidP="006D0505">
      <w:pPr>
        <w:rPr>
          <w:lang w:val="el-GR"/>
        </w:rPr>
      </w:pPr>
      <w:r w:rsidRPr="00D86BD5">
        <w:rPr>
          <w:lang w:val="el-GR"/>
        </w:rPr>
        <w:t>Κατά τις περιόδους Εγγύησης και Συντήρησης (εφόσον συναφθεί σύμβαση συντήρησης) ο Ανάδοχος υποχρεούται επίσης για την λειτουργία γραφείου υποστήριξης (</w:t>
      </w:r>
      <w:r w:rsidRPr="00D86BD5">
        <w:t>Help</w:t>
      </w:r>
      <w:r w:rsidRPr="00D86BD5">
        <w:rPr>
          <w:lang w:val="el-GR"/>
        </w:rPr>
        <w:t xml:space="preserve"> </w:t>
      </w:r>
      <w:r w:rsidRPr="00D86BD5">
        <w:t>Desk</w:t>
      </w:r>
      <w:r w:rsidRPr="00D86BD5">
        <w:rPr>
          <w:lang w:val="el-GR"/>
        </w:rPr>
        <w:t>) για την εξυπηρέτηση θεμάτων 2ου Επιπέδου.</w:t>
      </w:r>
    </w:p>
    <w:p w14:paraId="1803158E" w14:textId="215421C4" w:rsidR="00C77D57" w:rsidRPr="00D86BD5" w:rsidRDefault="00F92D57" w:rsidP="00D84329">
      <w:pPr>
        <w:pStyle w:val="40"/>
        <w:numPr>
          <w:ilvl w:val="1"/>
          <w:numId w:val="24"/>
        </w:numPr>
        <w:ind w:hanging="306"/>
        <w:rPr>
          <w:rFonts w:cs="Tahoma"/>
          <w:szCs w:val="22"/>
          <w:lang w:val="el-GR"/>
        </w:rPr>
      </w:pPr>
      <w:bookmarkStart w:id="625" w:name="_Toc97194363"/>
      <w:bookmarkStart w:id="626" w:name="_Ref97199364"/>
      <w:bookmarkStart w:id="627" w:name="_Toc122685348"/>
      <w:r w:rsidRPr="00D86BD5">
        <w:rPr>
          <w:rFonts w:cs="Tahoma"/>
          <w:szCs w:val="22"/>
          <w:lang w:val="el-GR"/>
        </w:rPr>
        <w:t>Υπηρεσίες Εγγύησης και Συντήρησης</w:t>
      </w:r>
      <w:bookmarkEnd w:id="625"/>
      <w:bookmarkEnd w:id="626"/>
      <w:bookmarkEnd w:id="627"/>
    </w:p>
    <w:p w14:paraId="495EA8F3" w14:textId="2F60F98F" w:rsidR="00C77D57" w:rsidRPr="00CD1D72" w:rsidRDefault="00C77D57" w:rsidP="00EF2204">
      <w:pPr>
        <w:rPr>
          <w:lang w:val="el-GR"/>
        </w:rPr>
      </w:pPr>
      <w:r w:rsidRPr="00D86BD5">
        <w:rPr>
          <w:lang w:val="el-GR"/>
        </w:rPr>
        <w:t xml:space="preserve">Ο Ανάδοχος οφείλει να παρέχει υπηρεσίες Εγγύησης σύμφωνα με τα απαιτούμενα στην Παρ. </w:t>
      </w:r>
      <w:r w:rsidR="008F35E3" w:rsidRPr="00CD1D72">
        <w:rPr>
          <w:lang w:val="el-GR"/>
        </w:rPr>
        <w:t>7</w:t>
      </w:r>
      <w:r w:rsidRPr="00CD1D72">
        <w:rPr>
          <w:lang w:val="el-GR"/>
        </w:rPr>
        <w:t>.</w:t>
      </w:r>
      <w:r w:rsidR="005F5ACA" w:rsidRPr="00CD1D72">
        <w:rPr>
          <w:lang w:val="el-GR"/>
        </w:rPr>
        <w:t>4</w:t>
      </w:r>
      <w:r w:rsidRPr="00CD1D72">
        <w:rPr>
          <w:lang w:val="el-GR"/>
        </w:rPr>
        <w:t xml:space="preserve">.1 της παρούσας. </w:t>
      </w:r>
    </w:p>
    <w:p w14:paraId="4F844D3D" w14:textId="1994CFB3" w:rsidR="00C77D57" w:rsidRPr="00CD1D72" w:rsidRDefault="00C77D57" w:rsidP="00EF2204">
      <w:pPr>
        <w:rPr>
          <w:lang w:val="el-GR"/>
        </w:rPr>
      </w:pPr>
      <w:r w:rsidRPr="00CD1D72">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5B2B95" w:rsidRPr="005B2B95">
        <w:rPr>
          <w:u w:val="single"/>
          <w:lang w:val="el-GR"/>
        </w:rPr>
        <w:fldChar w:fldCharType="begin"/>
      </w:r>
      <w:r w:rsidR="005B2B95" w:rsidRPr="005B2B95">
        <w:rPr>
          <w:u w:val="single"/>
          <w:lang w:val="el-GR"/>
        </w:rPr>
        <w:instrText xml:space="preserve"> REF _Ref236033114 \n \h </w:instrText>
      </w:r>
      <w:r w:rsidR="005B2B95">
        <w:rPr>
          <w:u w:val="single"/>
          <w:lang w:val="el-GR"/>
        </w:rPr>
        <w:instrText xml:space="preserve"> \* MERGEFORMAT </w:instrText>
      </w:r>
      <w:r w:rsidR="005B2B95" w:rsidRPr="005B2B95">
        <w:rPr>
          <w:u w:val="single"/>
          <w:lang w:val="el-GR"/>
        </w:rPr>
      </w:r>
      <w:r w:rsidR="005B2B95" w:rsidRPr="005B2B95">
        <w:rPr>
          <w:u w:val="single"/>
          <w:lang w:val="el-GR"/>
        </w:rPr>
        <w:fldChar w:fldCharType="separate"/>
      </w:r>
      <w:r w:rsidR="002E56D0">
        <w:rPr>
          <w:u w:val="single"/>
          <w:lang w:val="el-GR"/>
        </w:rPr>
        <w:t>7.4.2</w:t>
      </w:r>
      <w:r w:rsidR="005B2B95" w:rsidRPr="005B2B95">
        <w:rPr>
          <w:u w:val="single"/>
          <w:lang w:val="el-GR"/>
        </w:rPr>
        <w:fldChar w:fldCharType="end"/>
      </w:r>
    </w:p>
    <w:p w14:paraId="4768AACA" w14:textId="48B35765" w:rsidR="00F92D57" w:rsidRPr="00D86BD5" w:rsidRDefault="00061E69" w:rsidP="00B40B33">
      <w:pPr>
        <w:rPr>
          <w:lang w:val="el-GR"/>
        </w:rPr>
      </w:pPr>
      <w:r w:rsidRPr="00CD1D72">
        <w:rPr>
          <w:lang w:val="el-GR"/>
        </w:rPr>
        <w:t xml:space="preserve">Το κόστος συντήρησης του Έργου (βλ. Παράρτημα VI, πίνακα </w:t>
      </w:r>
      <w:r w:rsidR="00F82C99">
        <w:rPr>
          <w:lang w:val="el-GR"/>
        </w:rPr>
        <w:t>5</w:t>
      </w:r>
      <w:r w:rsidR="00F82C99" w:rsidRPr="00CD1D72">
        <w:rPr>
          <w:lang w:val="el-GR"/>
        </w:rPr>
        <w:t xml:space="preserve"> </w:t>
      </w:r>
      <w:r w:rsidRPr="00CD1D72">
        <w:rPr>
          <w:lang w:val="el-GR"/>
        </w:rPr>
        <w:t xml:space="preserve">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8% ή μεγαλύτερο του 10% της Οικονομικής Προσφοράς του υποψηφίου Αναδόχου για το Έργο (βλ. Παράρτημα VI, πίνακα </w:t>
      </w:r>
      <w:r w:rsidR="00F82C99">
        <w:rPr>
          <w:lang w:val="el-GR"/>
        </w:rPr>
        <w:t>4</w:t>
      </w:r>
      <w:r w:rsidR="00F82C99" w:rsidRPr="00CD1D72">
        <w:rPr>
          <w:lang w:val="el-GR"/>
        </w:rPr>
        <w:t xml:space="preserve"> </w:t>
      </w:r>
      <w:r w:rsidRPr="00CD1D72">
        <w:rPr>
          <w:lang w:val="el-GR"/>
        </w:rPr>
        <w:t>Συγκεντρωτικός Πίνακας Οικονομικής Προσφοράς Έργου/ πεδίο «ΓΕΝΙΚΟ ΣΥΝΟΛΟ» στήλης «ΣΥΝΟΛΙΚΗ ΑΞΙΑ ΕΡΓΟΥ (</w:t>
      </w:r>
      <w:r w:rsidRPr="00D86BD5">
        <w:rPr>
          <w:lang w:val="el-GR"/>
        </w:rPr>
        <w:t>ΧΩΡΙΣ ΦΠΑ)»).</w:t>
      </w:r>
    </w:p>
    <w:p w14:paraId="156CDB3B" w14:textId="77777777" w:rsidR="008338F0" w:rsidRPr="00D86BD5" w:rsidRDefault="003355E7" w:rsidP="00D84329">
      <w:pPr>
        <w:pStyle w:val="30"/>
        <w:numPr>
          <w:ilvl w:val="0"/>
          <w:numId w:val="24"/>
        </w:numPr>
        <w:rPr>
          <w:rFonts w:cs="Tahoma"/>
          <w:lang w:val="el-GR"/>
        </w:rPr>
      </w:pPr>
      <w:bookmarkStart w:id="628" w:name="_Toc97194366"/>
      <w:bookmarkStart w:id="629" w:name="_Toc97194477"/>
      <w:bookmarkStart w:id="630" w:name="_Toc122685349"/>
      <w:r w:rsidRPr="00D86BD5">
        <w:rPr>
          <w:rFonts w:cs="Tahoma"/>
          <w:lang w:val="el-GR"/>
        </w:rPr>
        <w:t xml:space="preserve">Μεθοδολογία </w:t>
      </w:r>
      <w:r w:rsidR="00025B9C" w:rsidRPr="00D86BD5">
        <w:rPr>
          <w:rFonts w:cs="Tahoma"/>
          <w:lang w:val="el-GR"/>
        </w:rPr>
        <w:t>Υ</w:t>
      </w:r>
      <w:r w:rsidRPr="00D86BD5">
        <w:rPr>
          <w:rFonts w:cs="Tahoma"/>
          <w:lang w:val="el-GR"/>
        </w:rPr>
        <w:t>λοποίησης</w:t>
      </w:r>
      <w:bookmarkEnd w:id="628"/>
      <w:bookmarkEnd w:id="629"/>
      <w:bookmarkEnd w:id="630"/>
    </w:p>
    <w:p w14:paraId="0A474368" w14:textId="77777777" w:rsidR="00CA24CB" w:rsidRPr="00D86BD5" w:rsidRDefault="00CA24CB" w:rsidP="00CA24CB">
      <w:pPr>
        <w:rPr>
          <w:lang w:val="el-GR"/>
        </w:rPr>
      </w:pPr>
      <w:r w:rsidRPr="00D86BD5">
        <w:rPr>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πακέτων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6AF1B203" w14:textId="77777777" w:rsidR="00CA24CB" w:rsidRPr="00D86BD5" w:rsidRDefault="00CA24CB" w:rsidP="00CA24CB">
      <w:pPr>
        <w:rPr>
          <w:lang w:val="el-GR"/>
        </w:rPr>
      </w:pPr>
      <w:r w:rsidRPr="00D86BD5">
        <w:rPr>
          <w:lang w:val="el-GR"/>
        </w:rPr>
        <w:t xml:space="preserve">Οι τακτικές συναντήσεις του Αναδόχου με την ΕΠΕ για την πρόοδο του Έργου θα διεξάγονται σε μηνιαία βάση. </w:t>
      </w:r>
    </w:p>
    <w:p w14:paraId="554716FF" w14:textId="77777777" w:rsidR="00CA24CB" w:rsidRPr="00D86BD5" w:rsidRDefault="00CA24CB" w:rsidP="00CA24CB">
      <w:pPr>
        <w:rPr>
          <w:lang w:val="el-GR"/>
        </w:rPr>
      </w:pPr>
      <w:r w:rsidRPr="00D86BD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34A22DC" w14:textId="77777777" w:rsidR="00CA24CB" w:rsidRPr="00D86BD5" w:rsidRDefault="00CA24CB" w:rsidP="00CA24CB">
      <w:pPr>
        <w:rPr>
          <w:lang w:val="el-GR"/>
        </w:rPr>
      </w:pPr>
      <w:r w:rsidRPr="00D86BD5">
        <w:rPr>
          <w:lang w:val="el-GR"/>
        </w:rPr>
        <w:t>Εκτός από τις τακτικές συναντήσεις, ο Πρόεδρος της ΕΠΕ μπορεί να συγκαλέσει έκτακτες συναντήσεις εάν κριθεί απαραίτητο.</w:t>
      </w:r>
    </w:p>
    <w:p w14:paraId="6E280CD0" w14:textId="77777777" w:rsidR="00CA24CB" w:rsidRPr="00D86BD5" w:rsidRDefault="00CA24CB" w:rsidP="00CA24CB">
      <w:pPr>
        <w:rPr>
          <w:lang w:val="el-GR"/>
        </w:rPr>
      </w:pPr>
      <w:r w:rsidRPr="00D86BD5">
        <w:rPr>
          <w:lang w:val="el-GR"/>
        </w:rPr>
        <w:t>Ο Ανάδοχος θα τηρεί τα πρακτικά των συναντήσεων που διεξάγονται για την πρόοδο του Έργου και θα τα αποστέλλει στην ΚτΠ Μ.Α.Ε.</w:t>
      </w:r>
    </w:p>
    <w:p w14:paraId="11807EED" w14:textId="77777777" w:rsidR="00CA24CB" w:rsidRPr="00D86BD5" w:rsidRDefault="00CA24CB" w:rsidP="00CA24CB">
      <w:pPr>
        <w:rPr>
          <w:lang w:val="el-GR"/>
        </w:rPr>
      </w:pPr>
      <w:r w:rsidRPr="00D86BD5">
        <w:rPr>
          <w:lang w:val="el-GR"/>
        </w:rPr>
        <w:lastRenderedPageBreak/>
        <w:t>Στην Τεχνική Προσφορά του Υποψηφίου Αναδόχου θα πρέπει να περιγραφούν τα χαρακτηριστικά που επιδεικνύονται από την προτεινόμενη μεθοδολογία για την παρακολούθηση και διαχείριση του Έργου και της ποιότητας αυτού, π.χ.:</w:t>
      </w:r>
    </w:p>
    <w:p w14:paraId="09920B37" w14:textId="77777777" w:rsidR="00CA24CB" w:rsidRPr="00D86BD5" w:rsidRDefault="00CA24CB" w:rsidP="000A6F75">
      <w:pPr>
        <w:pStyle w:val="aff"/>
        <w:numPr>
          <w:ilvl w:val="0"/>
          <w:numId w:val="83"/>
        </w:numPr>
        <w:spacing w:line="288" w:lineRule="auto"/>
        <w:rPr>
          <w:lang w:val="el-GR"/>
        </w:rPr>
      </w:pPr>
      <w:r w:rsidRPr="00D86BD5">
        <w:rPr>
          <w:lang w:val="el-GR"/>
        </w:rPr>
        <w:t>Σχεδιασμός και απολογισμός των φάσεων</w:t>
      </w:r>
    </w:p>
    <w:p w14:paraId="42C4EA89" w14:textId="77777777" w:rsidR="00CA24CB" w:rsidRPr="00D86BD5" w:rsidRDefault="00CA24CB" w:rsidP="000A6F75">
      <w:pPr>
        <w:pStyle w:val="aff"/>
        <w:numPr>
          <w:ilvl w:val="0"/>
          <w:numId w:val="83"/>
        </w:numPr>
        <w:spacing w:line="288" w:lineRule="auto"/>
        <w:rPr>
          <w:lang w:val="el-GR"/>
        </w:rPr>
      </w:pPr>
      <w:r w:rsidRPr="00D86BD5">
        <w:rPr>
          <w:lang w:val="el-GR"/>
        </w:rPr>
        <w:t xml:space="preserve">Σχεδιασμός των πόρων </w:t>
      </w:r>
    </w:p>
    <w:p w14:paraId="17667465" w14:textId="77777777" w:rsidR="00CA24CB" w:rsidRPr="00D86BD5" w:rsidRDefault="00CA24CB" w:rsidP="000A6F75">
      <w:pPr>
        <w:pStyle w:val="aff"/>
        <w:numPr>
          <w:ilvl w:val="0"/>
          <w:numId w:val="83"/>
        </w:numPr>
        <w:spacing w:line="288" w:lineRule="auto"/>
        <w:rPr>
          <w:lang w:val="el-GR"/>
        </w:rPr>
      </w:pPr>
      <w:r w:rsidRPr="00D86BD5">
        <w:rPr>
          <w:lang w:val="el-GR"/>
        </w:rPr>
        <w:t>Σχέδιο επικοινωνίας, συντονισμού και συνεργασίας των διαφορετικών εμπλεκόμενων και βέλτιστης ροής πληροφορίας μεταξύ αυτών</w:t>
      </w:r>
    </w:p>
    <w:p w14:paraId="508C0C60" w14:textId="77777777" w:rsidR="00CA24CB" w:rsidRPr="00D86BD5" w:rsidRDefault="00CA24CB" w:rsidP="000A6F75">
      <w:pPr>
        <w:pStyle w:val="aff"/>
        <w:numPr>
          <w:ilvl w:val="0"/>
          <w:numId w:val="83"/>
        </w:numPr>
        <w:spacing w:line="288" w:lineRule="auto"/>
        <w:rPr>
          <w:lang w:val="el-GR"/>
        </w:rPr>
      </w:pPr>
      <w:r w:rsidRPr="00D86BD5">
        <w:rPr>
          <w:lang w:val="el-GR"/>
        </w:rPr>
        <w:t xml:space="preserve">Διασφάλιση – Έλεγχος ποιότητας </w:t>
      </w:r>
    </w:p>
    <w:p w14:paraId="27C395DE" w14:textId="77777777" w:rsidR="00CA24CB" w:rsidRPr="00D86BD5" w:rsidRDefault="00CA24CB" w:rsidP="000A6F75">
      <w:pPr>
        <w:pStyle w:val="aff"/>
        <w:numPr>
          <w:ilvl w:val="0"/>
          <w:numId w:val="83"/>
        </w:numPr>
        <w:spacing w:line="288" w:lineRule="auto"/>
        <w:rPr>
          <w:lang w:val="el-GR"/>
        </w:rPr>
      </w:pPr>
      <w:r w:rsidRPr="00D86BD5">
        <w:rPr>
          <w:lang w:val="el-GR"/>
        </w:rPr>
        <w:t>Διαχείριση κινδύνων</w:t>
      </w:r>
    </w:p>
    <w:p w14:paraId="15593B12" w14:textId="77777777" w:rsidR="00CA24CB" w:rsidRPr="00D86BD5" w:rsidRDefault="00CA24CB" w:rsidP="000A6F75">
      <w:pPr>
        <w:pStyle w:val="aff"/>
        <w:numPr>
          <w:ilvl w:val="0"/>
          <w:numId w:val="83"/>
        </w:numPr>
        <w:spacing w:line="288" w:lineRule="auto"/>
        <w:rPr>
          <w:lang w:val="el-GR"/>
        </w:rPr>
      </w:pPr>
      <w:r w:rsidRPr="00D86BD5">
        <w:rPr>
          <w:lang w:val="el-GR"/>
        </w:rPr>
        <w:t>Διαχείριση των αλλαγών</w:t>
      </w:r>
    </w:p>
    <w:p w14:paraId="1B3BD7B7" w14:textId="77777777" w:rsidR="00CA24CB" w:rsidRPr="00D86BD5" w:rsidRDefault="00CA24CB" w:rsidP="00CA24CB">
      <w:pPr>
        <w:rPr>
          <w:lang w:val="el-GR"/>
        </w:rPr>
      </w:pPr>
      <w:r w:rsidRPr="00D86BD5">
        <w:rPr>
          <w:lang w:val="el-GR"/>
        </w:rPr>
        <w:t>Κατά τη διάρκεια υλοποίησης του Έργου, ο Ανάδοχος θα υποβάλλει αναφορές προόδου (</w:t>
      </w:r>
      <w:r w:rsidRPr="00D86BD5">
        <w:t>progress</w:t>
      </w:r>
      <w:r w:rsidRPr="00D86BD5">
        <w:rPr>
          <w:lang w:val="el-GR"/>
        </w:rPr>
        <w:t xml:space="preserve"> </w:t>
      </w:r>
      <w:r w:rsidRPr="00D86BD5">
        <w:t>reports</w:t>
      </w:r>
      <w:r w:rsidRPr="00D86BD5">
        <w:rPr>
          <w:lang w:val="el-GR"/>
        </w:rPr>
        <w:t>) σχετικά με τις δράσεις του και τις διαδικασίες εκτέλεσης του Έργου, έτσι ώστε να διασφαλίζεται:</w:t>
      </w:r>
    </w:p>
    <w:p w14:paraId="61CF4778" w14:textId="77777777" w:rsidR="00CA24CB" w:rsidRPr="00D86BD5" w:rsidRDefault="00CA24CB" w:rsidP="000A6F75">
      <w:pPr>
        <w:pStyle w:val="aff"/>
        <w:numPr>
          <w:ilvl w:val="0"/>
          <w:numId w:val="95"/>
        </w:numPr>
        <w:rPr>
          <w:lang w:val="el-GR"/>
        </w:rPr>
      </w:pPr>
      <w:r w:rsidRPr="00D86BD5">
        <w:rPr>
          <w:lang w:val="el-GR"/>
        </w:rPr>
        <w:t>η τήρηση του χρονοδιαγράμματος του Έργου</w:t>
      </w:r>
    </w:p>
    <w:p w14:paraId="67F5A514" w14:textId="77777777" w:rsidR="00CA24CB" w:rsidRPr="00D86BD5" w:rsidRDefault="00CA24CB" w:rsidP="000A6F75">
      <w:pPr>
        <w:pStyle w:val="aff"/>
        <w:numPr>
          <w:ilvl w:val="0"/>
          <w:numId w:val="95"/>
        </w:numPr>
        <w:rPr>
          <w:lang w:val="el-GR"/>
        </w:rPr>
      </w:pPr>
      <w:r w:rsidRPr="00D86BD5">
        <w:rPr>
          <w:lang w:val="el-GR"/>
        </w:rPr>
        <w:t>η ορθή, και συμβατή με τις προδιαγραφές, εκτέλεση των υποχρεώσεων του Αναδόχου.</w:t>
      </w:r>
    </w:p>
    <w:p w14:paraId="55CACBFA" w14:textId="77777777" w:rsidR="00CA24CB" w:rsidRPr="00D86BD5" w:rsidRDefault="00CA24CB" w:rsidP="00CA24CB">
      <w:pPr>
        <w:rPr>
          <w:lang w:val="el-GR"/>
        </w:rPr>
      </w:pPr>
      <w:r w:rsidRPr="00D86BD5">
        <w:rPr>
          <w:lang w:val="el-GR"/>
        </w:rPr>
        <w:t xml:space="preserve">Για την τακτική παρακολούθηση του Έργου θα διεξάγονται τουλάχιστον ανά μήνα και κατά περιόδους εβδομαδιαία κατά τη διάρκεια υλοποίησης του Έργου τακτικές συναντήσεις του Αναδόχου με τα αρμόδια όργανα του Φορέα. </w:t>
      </w:r>
    </w:p>
    <w:p w14:paraId="60001C3F" w14:textId="77777777" w:rsidR="00CA24CB" w:rsidRPr="00D86BD5" w:rsidRDefault="00CA24CB" w:rsidP="00CA24CB">
      <w:pPr>
        <w:rPr>
          <w:lang w:val="el-GR"/>
        </w:rPr>
      </w:pPr>
      <w:r w:rsidRPr="00D86BD5">
        <w:rPr>
          <w:lang w:val="el-GR"/>
        </w:rPr>
        <w:t>Όλες οι συναντήσεις θα πραγματοποιούνται σε χώρους της Αναθέτουσας Αρχής ή κατά περίπτωση σε χώρους λοιπών εμπλεκόμενων στο έργο, αποκλειστικά εντός Αττικής. Ο Ανάδοχος θα τηρεί αναλυτικά πρακτικά των συναντήσεων που διεξάγονται και θα τα αποστέλλει στο Φορέα.</w:t>
      </w:r>
    </w:p>
    <w:p w14:paraId="61F9A7BF" w14:textId="77777777" w:rsidR="00CA24CB" w:rsidRPr="00D86BD5" w:rsidRDefault="00CA24CB" w:rsidP="00D84329">
      <w:pPr>
        <w:pStyle w:val="40"/>
        <w:numPr>
          <w:ilvl w:val="1"/>
          <w:numId w:val="24"/>
        </w:numPr>
        <w:ind w:hanging="306"/>
        <w:rPr>
          <w:rFonts w:cs="Tahoma"/>
          <w:szCs w:val="22"/>
          <w:lang w:val="el-GR"/>
        </w:rPr>
      </w:pPr>
      <w:bookmarkStart w:id="631" w:name="_Toc97195407"/>
      <w:bookmarkStart w:id="632" w:name="_Toc97195576"/>
      <w:bookmarkStart w:id="633" w:name="_Toc88503490"/>
      <w:bookmarkStart w:id="634" w:name="_Toc113608163"/>
      <w:bookmarkStart w:id="635" w:name="_Ref121743502"/>
      <w:bookmarkStart w:id="636" w:name="_Toc122685350"/>
      <w:bookmarkEnd w:id="631"/>
      <w:bookmarkEnd w:id="632"/>
      <w:r w:rsidRPr="00D86BD5">
        <w:rPr>
          <w:rFonts w:cs="Tahoma"/>
          <w:szCs w:val="22"/>
          <w:lang w:val="el-GR"/>
        </w:rPr>
        <w:t>Μέθοδοι και τεχνικές υλοποίησης</w:t>
      </w:r>
      <w:bookmarkEnd w:id="633"/>
      <w:bookmarkEnd w:id="634"/>
      <w:bookmarkEnd w:id="635"/>
      <w:bookmarkEnd w:id="636"/>
    </w:p>
    <w:p w14:paraId="41A544BF" w14:textId="77777777" w:rsidR="00CA24CB" w:rsidRPr="00D86BD5" w:rsidRDefault="00CA24CB" w:rsidP="00CA24CB">
      <w:pPr>
        <w:spacing w:after="0" w:line="276" w:lineRule="auto"/>
        <w:rPr>
          <w:lang w:val="el-GR"/>
        </w:rPr>
      </w:pPr>
      <w:r w:rsidRPr="00D86BD5">
        <w:rPr>
          <w:lang w:val="el-GR"/>
        </w:rPr>
        <w:t xml:space="preserve">Για την υλοποίηση του υπό ανάθεση έργου έχει επιλεγεί agile μεθοδολογία (agile software development). </w:t>
      </w:r>
    </w:p>
    <w:p w14:paraId="7C4B1E9D" w14:textId="77777777" w:rsidR="00CA24CB" w:rsidRPr="00D86BD5" w:rsidRDefault="00CA24CB" w:rsidP="00CA24CB">
      <w:pPr>
        <w:spacing w:after="0" w:line="276" w:lineRule="auto"/>
        <w:rPr>
          <w:lang w:val="el-GR"/>
        </w:rPr>
      </w:pPr>
      <w:r w:rsidRPr="00D86BD5">
        <w:rPr>
          <w:lang w:val="el-GR"/>
        </w:rPr>
        <w:t>Η ευέλικτη (agile) διαδικασία ανάπτυξης βασίζεται στην επαναληπτική ανάπτυξη του λογισμικού, ενώ δίνεται έμφαση:</w:t>
      </w:r>
    </w:p>
    <w:p w14:paraId="68E254F5" w14:textId="77777777" w:rsidR="00CA24CB" w:rsidRPr="00D86BD5" w:rsidRDefault="00CA24CB" w:rsidP="00CA24CB">
      <w:pPr>
        <w:spacing w:after="0" w:line="276" w:lineRule="auto"/>
        <w:rPr>
          <w:lang w:val="el-GR"/>
        </w:rPr>
      </w:pPr>
      <w:r w:rsidRPr="00D86BD5">
        <w:rPr>
          <w:lang w:val="el-GR"/>
        </w:rPr>
        <w:t>•</w:t>
      </w:r>
      <w:r w:rsidRPr="00D86BD5">
        <w:rPr>
          <w:lang w:val="el-GR"/>
        </w:rPr>
        <w:tab/>
        <w:t>στην επικοινωνία και τη συνεργασία τόσο μεταξύ των μελών της ομάδας ανάπτυξης όσο και ανάμεσα στην ομάδα ανάπτυξης και τον πελάτη</w:t>
      </w:r>
    </w:p>
    <w:p w14:paraId="4DE238CF" w14:textId="77777777" w:rsidR="00CA24CB" w:rsidRPr="00D86BD5" w:rsidRDefault="00CA24CB" w:rsidP="00CA24CB">
      <w:pPr>
        <w:spacing w:after="0" w:line="276" w:lineRule="auto"/>
        <w:rPr>
          <w:lang w:val="el-GR"/>
        </w:rPr>
      </w:pPr>
      <w:r w:rsidRPr="00D86BD5">
        <w:rPr>
          <w:lang w:val="el-GR"/>
        </w:rPr>
        <w:t>•</w:t>
      </w:r>
      <w:r w:rsidRPr="00D86BD5">
        <w:rPr>
          <w:lang w:val="el-GR"/>
        </w:rPr>
        <w:tab/>
        <w:t>στη λειτουργικότητα του λογισμικού</w:t>
      </w:r>
    </w:p>
    <w:p w14:paraId="7AAA3610" w14:textId="77777777" w:rsidR="00CA24CB" w:rsidRPr="00D86BD5" w:rsidRDefault="00CA24CB" w:rsidP="00CA24CB">
      <w:pPr>
        <w:spacing w:after="0" w:line="276" w:lineRule="auto"/>
        <w:rPr>
          <w:lang w:val="el-GR"/>
        </w:rPr>
      </w:pPr>
      <w:r w:rsidRPr="00D86BD5">
        <w:rPr>
          <w:lang w:val="el-GR"/>
        </w:rPr>
        <w:t>•</w:t>
      </w:r>
      <w:r w:rsidRPr="00D86BD5">
        <w:rPr>
          <w:lang w:val="el-GR"/>
        </w:rPr>
        <w:tab/>
        <w:t>στην εύκολη προσαρμογή στις αλλαγές</w:t>
      </w:r>
    </w:p>
    <w:p w14:paraId="6EE8EDFC" w14:textId="77777777" w:rsidR="00CA24CB" w:rsidRPr="00D86BD5" w:rsidRDefault="00CA24CB" w:rsidP="00CA24CB">
      <w:pPr>
        <w:spacing w:after="0" w:line="276" w:lineRule="auto"/>
        <w:rPr>
          <w:lang w:val="el-GR"/>
        </w:rPr>
      </w:pPr>
      <w:r w:rsidRPr="00D86BD5">
        <w:rPr>
          <w:lang w:val="el-GR"/>
        </w:rPr>
        <w:t xml:space="preserve">Μια τέτοια μεθοδολογία είναι το Scrum Framework. Πρόκειται για ένα framework, το οποίο ορίζει ένα μικρό σύνολο κανόνων, συναντήσεων και ρόλων, προωθώντας τη σταδιακή ανάπτυξη ενός έργου λογισμικού, καθώς και την αποτελεσματική συνεργασία της ομάδας ανάπτυξης και των εμπλεκόμενων μερών του έργου. </w:t>
      </w:r>
    </w:p>
    <w:p w14:paraId="78FEC538" w14:textId="77777777" w:rsidR="00CA24CB" w:rsidRPr="00D86BD5" w:rsidRDefault="00CA24CB" w:rsidP="00CA24CB">
      <w:pPr>
        <w:spacing w:after="0" w:line="276" w:lineRule="auto"/>
        <w:rPr>
          <w:lang w:val="el-GR"/>
        </w:rPr>
      </w:pPr>
      <w:r w:rsidRPr="00D86BD5">
        <w:rPr>
          <w:lang w:val="el-GR"/>
        </w:rPr>
        <w:t>Πιο αναλυτικά, στο πλαίσιο της Scrum, τα έργα λογισμικού διαιρούνται σε  κύκλους ανάπτυξης, γνωστούς ως επαναλήψεις (iterations ή sprints), οι οποίοι χαρακτηρίζονται από σταθερή διάρκεια δύο ή τεσσάρων εβδομάδων συνήθως. Στο τέλος κάθε επανάληψης, οι εμπλεκόμενοι στο έργο και τα μέλη της ομάδας ανάπτυξης αξιολογούν την πρόοδο του έργου και προγραμματίζουν τις ενέργειες που θα πρέπει να πραγματοποιηθούν στη συνέχεια.</w:t>
      </w:r>
    </w:p>
    <w:p w14:paraId="60E0EC1A" w14:textId="77777777" w:rsidR="00CA24CB" w:rsidRPr="00D86BD5" w:rsidRDefault="00CA24CB" w:rsidP="00CA24CB">
      <w:pPr>
        <w:spacing w:after="0" w:line="276" w:lineRule="auto"/>
        <w:rPr>
          <w:b/>
          <w:u w:val="single"/>
          <w:lang w:val="el-GR"/>
        </w:rPr>
      </w:pPr>
      <w:r w:rsidRPr="00D86BD5">
        <w:rPr>
          <w:b/>
          <w:u w:val="single"/>
          <w:lang w:val="el-GR"/>
        </w:rPr>
        <w:t>Οι οικονομικοί φορείς, επί ποινή αποκλεισμού, είναι υποχρεωμένοι να παρουσιάσουν την agile μεθοδολογία υλοποίησης που θα αξιοποιήσουν στο συγκεκριμένο έργο.</w:t>
      </w:r>
    </w:p>
    <w:p w14:paraId="219E50D3" w14:textId="77777777" w:rsidR="00CA24CB" w:rsidRPr="00D86BD5" w:rsidRDefault="00CA24CB" w:rsidP="00045DCF">
      <w:pPr>
        <w:rPr>
          <w:lang w:val="el-GR"/>
        </w:rPr>
      </w:pPr>
    </w:p>
    <w:p w14:paraId="1764197F" w14:textId="4BFC001F" w:rsidR="00025B9C" w:rsidRPr="00D86BD5" w:rsidRDefault="00025B9C" w:rsidP="00D84329">
      <w:pPr>
        <w:pStyle w:val="40"/>
        <w:numPr>
          <w:ilvl w:val="1"/>
          <w:numId w:val="24"/>
        </w:numPr>
        <w:ind w:hanging="306"/>
        <w:rPr>
          <w:rFonts w:cs="Tahoma"/>
          <w:szCs w:val="22"/>
          <w:lang w:val="el-GR"/>
        </w:rPr>
      </w:pPr>
      <w:bookmarkStart w:id="637" w:name="_Toc97194367"/>
      <w:bookmarkStart w:id="638" w:name="_Ref121743483"/>
      <w:bookmarkStart w:id="639" w:name="_Toc122685351"/>
      <w:r w:rsidRPr="00D86BD5">
        <w:rPr>
          <w:rFonts w:cs="Tahoma"/>
          <w:szCs w:val="22"/>
          <w:lang w:val="el-GR"/>
        </w:rPr>
        <w:t>Χρονοδιάγραμμα</w:t>
      </w:r>
      <w:bookmarkEnd w:id="637"/>
      <w:bookmarkEnd w:id="638"/>
      <w:bookmarkEnd w:id="639"/>
    </w:p>
    <w:p w14:paraId="49FF433F" w14:textId="77777777" w:rsidR="00472BA4" w:rsidRPr="00D86BD5" w:rsidRDefault="00472BA4" w:rsidP="00472BA4">
      <w:pPr>
        <w:rPr>
          <w:rFonts w:eastAsia="SimSun"/>
          <w:lang w:val="el-GR"/>
        </w:rPr>
      </w:pPr>
      <w:r w:rsidRPr="00D86BD5">
        <w:rPr>
          <w:rFonts w:eastAsia="SimSun"/>
          <w:lang w:val="el-GR"/>
        </w:rPr>
        <w:t xml:space="preserve">Η συνολική </w:t>
      </w:r>
      <w:r w:rsidRPr="00D86BD5">
        <w:rPr>
          <w:rFonts w:eastAsia="SimSun"/>
          <w:b/>
          <w:bCs/>
          <w:lang w:val="el-GR"/>
        </w:rPr>
        <w:t>διάρκεια</w:t>
      </w:r>
      <w:r w:rsidRPr="00D86BD5">
        <w:rPr>
          <w:rFonts w:eastAsia="SimSun"/>
          <w:lang w:val="el-GR"/>
        </w:rPr>
        <w:t xml:space="preserve"> της σύμβασης ορίζεται σε </w:t>
      </w:r>
      <w:r w:rsidRPr="00D86BD5">
        <w:rPr>
          <w:rFonts w:eastAsia="SimSun"/>
          <w:b/>
          <w:bCs/>
          <w:lang w:val="el-GR"/>
        </w:rPr>
        <w:t xml:space="preserve">είκοσι τέσσερις (24) μήνες </w:t>
      </w:r>
      <w:r w:rsidRPr="00D86BD5">
        <w:rPr>
          <w:rFonts w:eastAsia="SimSun"/>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60C3A2EC" w14:textId="374DD767" w:rsidR="00472BA4" w:rsidRPr="00D86BD5" w:rsidRDefault="00472BA4" w:rsidP="00472BA4">
      <w:pPr>
        <w:pStyle w:val="aff"/>
        <w:ind w:left="360"/>
        <w:rPr>
          <w:rFonts w:eastAsia="SimSun"/>
          <w:lang w:val="el-GR"/>
        </w:rPr>
      </w:pPr>
      <w:r w:rsidRPr="00D86BD5">
        <w:rPr>
          <w:rFonts w:eastAsia="SimSun"/>
          <w:noProof/>
          <w:lang w:val="el-GR" w:eastAsia="el-GR"/>
        </w:rPr>
        <w:drawing>
          <wp:inline distT="0" distB="0" distL="0" distR="0" wp14:anchorId="11E635BE" wp14:editId="14D71913">
            <wp:extent cx="5935980" cy="990600"/>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935980" cy="990600"/>
                    </a:xfrm>
                    <a:prstGeom prst="rect">
                      <a:avLst/>
                    </a:prstGeom>
                    <a:noFill/>
                    <a:ln>
                      <a:noFill/>
                    </a:ln>
                  </pic:spPr>
                </pic:pic>
              </a:graphicData>
            </a:graphic>
          </wp:inline>
        </w:drawing>
      </w:r>
    </w:p>
    <w:p w14:paraId="4C4E2C2C" w14:textId="4625B639" w:rsidR="00472BA4" w:rsidRPr="00D86BD5" w:rsidRDefault="00472BA4" w:rsidP="00472BA4">
      <w:pPr>
        <w:pStyle w:val="aff"/>
        <w:ind w:left="360"/>
        <w:rPr>
          <w:rFonts w:eastAsia="SimSun"/>
          <w:lang w:val="el-GR"/>
        </w:rPr>
      </w:pPr>
    </w:p>
    <w:p w14:paraId="67372F06" w14:textId="7309E612" w:rsidR="0068166D" w:rsidRPr="00D86BD5" w:rsidRDefault="0068166D" w:rsidP="0068166D">
      <w:pPr>
        <w:ind w:right="130"/>
        <w:rPr>
          <w:rFonts w:eastAsia="SimSun"/>
          <w:lang w:val="el-GR"/>
        </w:rPr>
      </w:pPr>
      <w:r w:rsidRPr="00D86BD5">
        <w:rPr>
          <w:rFonts w:eastAsia="SimSun"/>
          <w:lang w:val="el-GR"/>
        </w:rPr>
        <w:t>Βάσει του χρονοδιαγράμματος και ειδικότερα για τα πακέτα εργασίας Π3, Π4 και Π5 προβλέπονται τέσσερις (4) κύκλοι ανάπτυξης εντός των οποίων θα ολοκληρωθεί η υλοποίηση των προβλεπόμενων παρεμβάσεων κατά ομάδες ανάλογα με την κρισιμότητα και συνάφειά μεταξύ τους.</w:t>
      </w:r>
    </w:p>
    <w:p w14:paraId="4B13E5AD" w14:textId="77777777" w:rsidR="0068166D" w:rsidRPr="00D86BD5" w:rsidRDefault="0068166D" w:rsidP="0068166D">
      <w:pPr>
        <w:ind w:right="130"/>
        <w:rPr>
          <w:rFonts w:eastAsia="SimSun"/>
          <w:lang w:val="el-GR"/>
        </w:rPr>
      </w:pPr>
      <w:r w:rsidRPr="00D86BD5">
        <w:rPr>
          <w:rFonts w:eastAsia="SimSun"/>
          <w:lang w:val="el-GR"/>
        </w:rPr>
        <w:t>Ο πρώτος κύκλος ανάπτυξης είναι διάρκειας 4 μηνών, εκκινεί τον 4ο μήνα και ολοκληρώνεται τον 7ο μήνα. Ο δεύτερος κύκλος ανάπτυξης είναι διάρκειας 4 μηνών, εκκινεί τον 8ο μήνα και ολοκληρώνεται τον 11ο μήνα. Ο τρίτος κύκλος ανάπτυξης είναι διάρκειας 3 μηνών, εκκινεί τον 12ο μήνα και ολοκληρώνεται τον 14ο μήνα. Ο τέταρτος κύκλος ανάπτυξης είναι διάρκειας 3 μηνών, εκκινεί τον 15ο μήνα και ολοκληρώνεται τον 17ο μήνα του έργου.</w:t>
      </w:r>
    </w:p>
    <w:p w14:paraId="403AFDA9" w14:textId="77777777" w:rsidR="0068166D" w:rsidRPr="00D86BD5" w:rsidRDefault="0068166D" w:rsidP="0068166D">
      <w:pPr>
        <w:ind w:right="132"/>
        <w:rPr>
          <w:rFonts w:eastAsia="Calibri"/>
          <w:lang w:val="el-GR"/>
        </w:rPr>
      </w:pPr>
      <w:r w:rsidRPr="00D86BD5">
        <w:rPr>
          <w:rFonts w:eastAsia="Calibri"/>
          <w:lang w:val="el-GR"/>
        </w:rPr>
        <w:t>Η κατανομή του αντικειμένου και σε επίπεδο κύκλου ανάπτυξης αποτυπώνεται ενδεικτικά παρακάτω:</w:t>
      </w:r>
    </w:p>
    <w:p w14:paraId="32222200" w14:textId="77777777" w:rsidR="0068166D" w:rsidRPr="00D86BD5" w:rsidRDefault="0068166D" w:rsidP="0068166D">
      <w:pPr>
        <w:spacing w:after="0" w:line="360" w:lineRule="auto"/>
        <w:ind w:left="146" w:right="132"/>
        <w:rPr>
          <w:rFonts w:eastAsia="Calibri"/>
          <w:sz w:val="16"/>
          <w:szCs w:val="16"/>
          <w:lang w:val="el-GR"/>
        </w:rPr>
      </w:pPr>
    </w:p>
    <w:tbl>
      <w:tblPr>
        <w:tblW w:w="9720" w:type="dxa"/>
        <w:tblInd w:w="-5" w:type="dxa"/>
        <w:tblLayout w:type="fixed"/>
        <w:tblLook w:val="04A0" w:firstRow="1" w:lastRow="0" w:firstColumn="1" w:lastColumn="0" w:noHBand="0" w:noVBand="1"/>
      </w:tblPr>
      <w:tblGrid>
        <w:gridCol w:w="567"/>
        <w:gridCol w:w="913"/>
        <w:gridCol w:w="7031"/>
        <w:gridCol w:w="1209"/>
      </w:tblGrid>
      <w:tr w:rsidR="0068166D" w:rsidRPr="00D86BD5" w14:paraId="0EBDA2DE" w14:textId="77777777" w:rsidTr="0092142B">
        <w:trPr>
          <w:trHeight w:val="408"/>
          <w:tblHeader/>
        </w:trPr>
        <w:tc>
          <w:tcPr>
            <w:tcW w:w="56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14:paraId="627F192A" w14:textId="77777777" w:rsidR="0068166D" w:rsidRPr="00D86BD5" w:rsidRDefault="0068166D" w:rsidP="006177BE">
            <w:pPr>
              <w:spacing w:after="0"/>
              <w:rPr>
                <w:b/>
                <w:bCs/>
                <w:color w:val="000000"/>
                <w:sz w:val="16"/>
                <w:szCs w:val="16"/>
                <w:lang w:val="el-GR" w:eastAsia="el-GR"/>
              </w:rPr>
            </w:pPr>
            <w:r w:rsidRPr="00D86BD5">
              <w:rPr>
                <w:b/>
                <w:bCs/>
                <w:color w:val="000000"/>
                <w:sz w:val="16"/>
                <w:szCs w:val="16"/>
                <w:lang w:val="el-GR" w:eastAsia="el-GR"/>
              </w:rPr>
              <w:t>Α/Α</w:t>
            </w:r>
          </w:p>
        </w:tc>
        <w:tc>
          <w:tcPr>
            <w:tcW w:w="913"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14:paraId="40F53ED1" w14:textId="77777777" w:rsidR="0068166D" w:rsidRPr="00D86BD5" w:rsidRDefault="0068166D" w:rsidP="006177BE">
            <w:pPr>
              <w:spacing w:after="0"/>
              <w:rPr>
                <w:b/>
                <w:bCs/>
                <w:color w:val="000000"/>
                <w:sz w:val="16"/>
                <w:szCs w:val="16"/>
                <w:lang w:val="el-GR" w:eastAsia="el-GR"/>
              </w:rPr>
            </w:pPr>
            <w:r w:rsidRPr="00D86BD5">
              <w:rPr>
                <w:b/>
                <w:bCs/>
                <w:color w:val="000000"/>
                <w:sz w:val="16"/>
                <w:szCs w:val="16"/>
                <w:lang w:val="el-GR" w:eastAsia="el-GR"/>
              </w:rPr>
              <w:t>ΠΑΚΕΤΟ</w:t>
            </w:r>
          </w:p>
        </w:tc>
        <w:tc>
          <w:tcPr>
            <w:tcW w:w="703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14:paraId="1B77BA9C" w14:textId="77777777" w:rsidR="0068166D" w:rsidRPr="00D86BD5" w:rsidRDefault="0068166D" w:rsidP="006177BE">
            <w:pPr>
              <w:spacing w:after="0"/>
              <w:rPr>
                <w:b/>
                <w:bCs/>
                <w:color w:val="000000"/>
                <w:sz w:val="16"/>
                <w:szCs w:val="16"/>
                <w:lang w:val="el-GR" w:eastAsia="el-GR"/>
              </w:rPr>
            </w:pPr>
            <w:r w:rsidRPr="00D86BD5">
              <w:rPr>
                <w:b/>
                <w:bCs/>
                <w:color w:val="000000"/>
                <w:sz w:val="16"/>
                <w:szCs w:val="16"/>
                <w:lang w:val="el-GR" w:eastAsia="el-GR"/>
              </w:rPr>
              <w:t>ΕΡΓΑΣΙΕΣ</w:t>
            </w:r>
          </w:p>
        </w:tc>
        <w:tc>
          <w:tcPr>
            <w:tcW w:w="1209"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14:paraId="5B3EAE9D"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ΚΥΚΛΟΣ ΑΝΑΠΤΥΞΗΣ</w:t>
            </w:r>
          </w:p>
        </w:tc>
      </w:tr>
      <w:tr w:rsidR="0068166D" w:rsidRPr="00D86BD5" w14:paraId="69D6F368"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1C1DCC5B"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w:t>
            </w:r>
          </w:p>
        </w:tc>
        <w:tc>
          <w:tcPr>
            <w:tcW w:w="913" w:type="dxa"/>
            <w:tcBorders>
              <w:top w:val="nil"/>
              <w:left w:val="nil"/>
              <w:bottom w:val="single" w:sz="4" w:space="0" w:color="000000"/>
              <w:right w:val="single" w:sz="4" w:space="0" w:color="000000"/>
            </w:tcBorders>
            <w:shd w:val="clear" w:color="auto" w:fill="auto"/>
            <w:noWrap/>
            <w:hideMark/>
          </w:tcPr>
          <w:p w14:paraId="3E35914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28124E6B"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1. Υλοποίηση μηχανισμού παροχής δεδομένων στο κεντρικό Μητρώο της Δημόσιας Διοίκησης (golden record) μέσω του Κέντρου Διαλειτουργικότητας.</w:t>
            </w:r>
          </w:p>
        </w:tc>
        <w:tc>
          <w:tcPr>
            <w:tcW w:w="1209" w:type="dxa"/>
            <w:tcBorders>
              <w:top w:val="nil"/>
              <w:left w:val="nil"/>
              <w:bottom w:val="single" w:sz="4" w:space="0" w:color="000000"/>
              <w:right w:val="single" w:sz="4" w:space="0" w:color="000000"/>
            </w:tcBorders>
            <w:shd w:val="clear" w:color="auto" w:fill="auto"/>
            <w:noWrap/>
            <w:hideMark/>
          </w:tcPr>
          <w:p w14:paraId="6157369C"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Α</w:t>
            </w:r>
          </w:p>
        </w:tc>
      </w:tr>
      <w:tr w:rsidR="0068166D" w:rsidRPr="00D86BD5" w14:paraId="13B46DD9" w14:textId="77777777" w:rsidTr="0092142B">
        <w:trPr>
          <w:trHeight w:val="288"/>
        </w:trPr>
        <w:tc>
          <w:tcPr>
            <w:tcW w:w="567" w:type="dxa"/>
            <w:tcBorders>
              <w:top w:val="nil"/>
              <w:left w:val="single" w:sz="4" w:space="0" w:color="000000"/>
              <w:bottom w:val="single" w:sz="4" w:space="0" w:color="000000"/>
              <w:right w:val="single" w:sz="4" w:space="0" w:color="000000"/>
            </w:tcBorders>
            <w:shd w:val="clear" w:color="auto" w:fill="auto"/>
            <w:noWrap/>
            <w:hideMark/>
          </w:tcPr>
          <w:p w14:paraId="7644DCD5"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2</w:t>
            </w:r>
          </w:p>
        </w:tc>
        <w:tc>
          <w:tcPr>
            <w:tcW w:w="913" w:type="dxa"/>
            <w:tcBorders>
              <w:top w:val="nil"/>
              <w:left w:val="nil"/>
              <w:bottom w:val="single" w:sz="4" w:space="0" w:color="000000"/>
              <w:right w:val="single" w:sz="4" w:space="0" w:color="000000"/>
            </w:tcBorders>
            <w:shd w:val="clear" w:color="auto" w:fill="auto"/>
            <w:noWrap/>
            <w:hideMark/>
          </w:tcPr>
          <w:p w14:paraId="4AD8C17A"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788346F3"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2.Αδρανοποίηση υποσυστήματος Μητρώου Αρρένων και υλοποίηση διεπαφών με την Στρατολογία.</w:t>
            </w:r>
          </w:p>
        </w:tc>
        <w:tc>
          <w:tcPr>
            <w:tcW w:w="1209" w:type="dxa"/>
            <w:tcBorders>
              <w:top w:val="nil"/>
              <w:left w:val="nil"/>
              <w:bottom w:val="single" w:sz="4" w:space="0" w:color="000000"/>
              <w:right w:val="single" w:sz="4" w:space="0" w:color="000000"/>
            </w:tcBorders>
            <w:shd w:val="clear" w:color="auto" w:fill="auto"/>
            <w:noWrap/>
            <w:hideMark/>
          </w:tcPr>
          <w:p w14:paraId="5F45CC1D"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Α</w:t>
            </w:r>
          </w:p>
        </w:tc>
      </w:tr>
      <w:tr w:rsidR="0068166D" w:rsidRPr="00D86BD5" w14:paraId="71DCC895"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0BE6D43C"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3</w:t>
            </w:r>
          </w:p>
        </w:tc>
        <w:tc>
          <w:tcPr>
            <w:tcW w:w="913" w:type="dxa"/>
            <w:tcBorders>
              <w:top w:val="nil"/>
              <w:left w:val="nil"/>
              <w:bottom w:val="single" w:sz="4" w:space="0" w:color="000000"/>
              <w:right w:val="single" w:sz="4" w:space="0" w:color="000000"/>
            </w:tcBorders>
            <w:shd w:val="clear" w:color="auto" w:fill="auto"/>
            <w:noWrap/>
            <w:hideMark/>
          </w:tcPr>
          <w:p w14:paraId="3168B054"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184158A4"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3.  Υλοποίηση και διάθεση  πολυγλωσσικών πιστοποιητικών και Ληξιαρχικών Πράξεων </w:t>
            </w:r>
          </w:p>
        </w:tc>
        <w:tc>
          <w:tcPr>
            <w:tcW w:w="1209" w:type="dxa"/>
            <w:tcBorders>
              <w:top w:val="nil"/>
              <w:left w:val="nil"/>
              <w:bottom w:val="single" w:sz="4" w:space="0" w:color="000000"/>
              <w:right w:val="single" w:sz="4" w:space="0" w:color="000000"/>
            </w:tcBorders>
            <w:shd w:val="clear" w:color="auto" w:fill="auto"/>
            <w:noWrap/>
            <w:hideMark/>
          </w:tcPr>
          <w:p w14:paraId="1DF2420E"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Γ</w:t>
            </w:r>
          </w:p>
        </w:tc>
      </w:tr>
      <w:tr w:rsidR="0068166D" w:rsidRPr="00D86BD5" w14:paraId="1486E6FF"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3E07F07E"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4</w:t>
            </w:r>
          </w:p>
        </w:tc>
        <w:tc>
          <w:tcPr>
            <w:tcW w:w="913" w:type="dxa"/>
            <w:tcBorders>
              <w:top w:val="nil"/>
              <w:left w:val="nil"/>
              <w:bottom w:val="single" w:sz="4" w:space="0" w:color="000000"/>
              <w:right w:val="single" w:sz="4" w:space="0" w:color="000000"/>
            </w:tcBorders>
            <w:shd w:val="clear" w:color="auto" w:fill="auto"/>
            <w:noWrap/>
            <w:hideMark/>
          </w:tcPr>
          <w:p w14:paraId="51A1EF0F"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4C5CF1C2"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4. Υλοποίηση διεπαφών με το ΟΠΣ της Ιθαγένειας</w:t>
            </w:r>
          </w:p>
        </w:tc>
        <w:tc>
          <w:tcPr>
            <w:tcW w:w="1209" w:type="dxa"/>
            <w:tcBorders>
              <w:top w:val="nil"/>
              <w:left w:val="nil"/>
              <w:bottom w:val="single" w:sz="4" w:space="0" w:color="000000"/>
              <w:right w:val="single" w:sz="4" w:space="0" w:color="000000"/>
            </w:tcBorders>
            <w:shd w:val="clear" w:color="auto" w:fill="auto"/>
            <w:noWrap/>
            <w:hideMark/>
          </w:tcPr>
          <w:p w14:paraId="24B37B1E"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Α</w:t>
            </w:r>
          </w:p>
        </w:tc>
      </w:tr>
      <w:tr w:rsidR="0068166D" w:rsidRPr="00D86BD5" w14:paraId="30F2B4DD" w14:textId="77777777" w:rsidTr="0092142B">
        <w:trPr>
          <w:trHeight w:val="480"/>
        </w:trPr>
        <w:tc>
          <w:tcPr>
            <w:tcW w:w="567" w:type="dxa"/>
            <w:tcBorders>
              <w:top w:val="nil"/>
              <w:left w:val="single" w:sz="4" w:space="0" w:color="000000"/>
              <w:bottom w:val="single" w:sz="4" w:space="0" w:color="000000"/>
              <w:right w:val="single" w:sz="4" w:space="0" w:color="000000"/>
            </w:tcBorders>
            <w:shd w:val="clear" w:color="auto" w:fill="auto"/>
            <w:noWrap/>
            <w:hideMark/>
          </w:tcPr>
          <w:p w14:paraId="165887DA"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5</w:t>
            </w:r>
          </w:p>
        </w:tc>
        <w:tc>
          <w:tcPr>
            <w:tcW w:w="913" w:type="dxa"/>
            <w:tcBorders>
              <w:top w:val="nil"/>
              <w:left w:val="nil"/>
              <w:bottom w:val="single" w:sz="4" w:space="0" w:color="000000"/>
              <w:right w:val="single" w:sz="4" w:space="0" w:color="000000"/>
            </w:tcBorders>
            <w:shd w:val="clear" w:color="auto" w:fill="auto"/>
            <w:noWrap/>
            <w:hideMark/>
          </w:tcPr>
          <w:p w14:paraId="5D60670C"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565E21AE"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5. Υλοποίηση λειτουργικότητας μέσω της οποίας θα είναι δυνατή η διακίνηση, πιστοποιημένων set δεδομένων του Μητρώου Πολιτών μεταξύ πληροφοριακών συστημάτων της Δημόσιας Διοίκησης </w:t>
            </w:r>
          </w:p>
        </w:tc>
        <w:tc>
          <w:tcPr>
            <w:tcW w:w="1209" w:type="dxa"/>
            <w:tcBorders>
              <w:top w:val="nil"/>
              <w:left w:val="nil"/>
              <w:bottom w:val="single" w:sz="4" w:space="0" w:color="000000"/>
              <w:right w:val="single" w:sz="4" w:space="0" w:color="000000"/>
            </w:tcBorders>
            <w:shd w:val="clear" w:color="auto" w:fill="auto"/>
            <w:noWrap/>
            <w:hideMark/>
          </w:tcPr>
          <w:p w14:paraId="743F06BF"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Γ</w:t>
            </w:r>
          </w:p>
        </w:tc>
      </w:tr>
      <w:tr w:rsidR="0068166D" w:rsidRPr="00D86BD5" w14:paraId="438FC60B"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6A115647"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6</w:t>
            </w:r>
          </w:p>
        </w:tc>
        <w:tc>
          <w:tcPr>
            <w:tcW w:w="913" w:type="dxa"/>
            <w:tcBorders>
              <w:top w:val="nil"/>
              <w:left w:val="nil"/>
              <w:bottom w:val="single" w:sz="4" w:space="0" w:color="000000"/>
              <w:right w:val="single" w:sz="4" w:space="0" w:color="000000"/>
            </w:tcBorders>
            <w:shd w:val="clear" w:color="auto" w:fill="auto"/>
            <w:noWrap/>
            <w:hideMark/>
          </w:tcPr>
          <w:p w14:paraId="3627D363"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30E53E87"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6. Υλοποίηση λειτουργικότητας </w:t>
            </w:r>
            <w:r w:rsidRPr="00D86BD5">
              <w:rPr>
                <w:b/>
                <w:bCs/>
                <w:color w:val="000000"/>
                <w:sz w:val="16"/>
                <w:szCs w:val="16"/>
                <w:lang w:val="el-GR" w:eastAsia="el-GR"/>
              </w:rPr>
              <w:t xml:space="preserve">με χρήση εργαλείων τεχνητής νοημοσύνης </w:t>
            </w:r>
            <w:r w:rsidRPr="00D86BD5">
              <w:rPr>
                <w:color w:val="000000"/>
                <w:sz w:val="16"/>
                <w:szCs w:val="16"/>
                <w:lang w:val="el-GR" w:eastAsia="el-GR"/>
              </w:rPr>
              <w:t>στοιχείων γενεαλογικού δέντρου έως 3ου επιπέδου συγγένειας.</w:t>
            </w:r>
          </w:p>
        </w:tc>
        <w:tc>
          <w:tcPr>
            <w:tcW w:w="1209" w:type="dxa"/>
            <w:tcBorders>
              <w:top w:val="nil"/>
              <w:left w:val="nil"/>
              <w:bottom w:val="single" w:sz="4" w:space="0" w:color="000000"/>
              <w:right w:val="single" w:sz="4" w:space="0" w:color="000000"/>
            </w:tcBorders>
            <w:shd w:val="clear" w:color="auto" w:fill="auto"/>
            <w:noWrap/>
            <w:hideMark/>
          </w:tcPr>
          <w:p w14:paraId="659C9868"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75FC4CFA" w14:textId="77777777" w:rsidTr="0092142B">
        <w:trPr>
          <w:trHeight w:val="384"/>
        </w:trPr>
        <w:tc>
          <w:tcPr>
            <w:tcW w:w="567" w:type="dxa"/>
            <w:tcBorders>
              <w:top w:val="nil"/>
              <w:left w:val="single" w:sz="4" w:space="0" w:color="000000"/>
              <w:bottom w:val="single" w:sz="4" w:space="0" w:color="000000"/>
              <w:right w:val="single" w:sz="4" w:space="0" w:color="000000"/>
            </w:tcBorders>
            <w:shd w:val="clear" w:color="auto" w:fill="auto"/>
            <w:noWrap/>
            <w:hideMark/>
          </w:tcPr>
          <w:p w14:paraId="7DAD5BEC"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7</w:t>
            </w:r>
          </w:p>
        </w:tc>
        <w:tc>
          <w:tcPr>
            <w:tcW w:w="913" w:type="dxa"/>
            <w:tcBorders>
              <w:top w:val="nil"/>
              <w:left w:val="nil"/>
              <w:bottom w:val="single" w:sz="4" w:space="0" w:color="000000"/>
              <w:right w:val="single" w:sz="4" w:space="0" w:color="000000"/>
            </w:tcBorders>
            <w:shd w:val="clear" w:color="auto" w:fill="auto"/>
            <w:noWrap/>
            <w:hideMark/>
          </w:tcPr>
          <w:p w14:paraId="7EAC7B52"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3A03EC1B"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7. Ανάπτυξη διεπαφών και προσαρμογή λειτουργικότητας για την υποδοχή ψηφιακών δηλώσεων – αιτήσεων διαχείρισης πρωτογενών γεγονότων και μεταβολών αστικής και δημοτικής κατάστασης </w:t>
            </w:r>
          </w:p>
        </w:tc>
        <w:tc>
          <w:tcPr>
            <w:tcW w:w="1209" w:type="dxa"/>
            <w:tcBorders>
              <w:top w:val="nil"/>
              <w:left w:val="nil"/>
              <w:bottom w:val="single" w:sz="4" w:space="0" w:color="000000"/>
              <w:right w:val="single" w:sz="4" w:space="0" w:color="000000"/>
            </w:tcBorders>
            <w:shd w:val="clear" w:color="auto" w:fill="auto"/>
            <w:noWrap/>
            <w:hideMark/>
          </w:tcPr>
          <w:p w14:paraId="43859044"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013947B8"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6B220F93"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8</w:t>
            </w:r>
          </w:p>
        </w:tc>
        <w:tc>
          <w:tcPr>
            <w:tcW w:w="913" w:type="dxa"/>
            <w:tcBorders>
              <w:top w:val="nil"/>
              <w:left w:val="nil"/>
              <w:bottom w:val="single" w:sz="4" w:space="0" w:color="000000"/>
              <w:right w:val="single" w:sz="4" w:space="0" w:color="000000"/>
            </w:tcBorders>
            <w:shd w:val="clear" w:color="auto" w:fill="auto"/>
            <w:noWrap/>
            <w:hideMark/>
          </w:tcPr>
          <w:p w14:paraId="14BC64E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1A76C390"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8. Υλοποίηση υποσυστήματος  διάθεσης στατιστικών στοιχείων τα οποία θα διατεθούν στους Φορείς λειτουργίας του έργου  </w:t>
            </w:r>
          </w:p>
        </w:tc>
        <w:tc>
          <w:tcPr>
            <w:tcW w:w="1209" w:type="dxa"/>
            <w:tcBorders>
              <w:top w:val="nil"/>
              <w:left w:val="nil"/>
              <w:bottom w:val="single" w:sz="4" w:space="0" w:color="000000"/>
              <w:right w:val="single" w:sz="4" w:space="0" w:color="000000"/>
            </w:tcBorders>
            <w:shd w:val="clear" w:color="auto" w:fill="auto"/>
            <w:noWrap/>
            <w:hideMark/>
          </w:tcPr>
          <w:p w14:paraId="59392B26"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Γ</w:t>
            </w:r>
          </w:p>
        </w:tc>
      </w:tr>
      <w:tr w:rsidR="0068166D" w:rsidRPr="00D86BD5" w14:paraId="35F581B6"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0D811B70"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9</w:t>
            </w:r>
          </w:p>
        </w:tc>
        <w:tc>
          <w:tcPr>
            <w:tcW w:w="913" w:type="dxa"/>
            <w:tcBorders>
              <w:top w:val="nil"/>
              <w:left w:val="nil"/>
              <w:bottom w:val="single" w:sz="4" w:space="0" w:color="000000"/>
              <w:right w:val="single" w:sz="4" w:space="0" w:color="000000"/>
            </w:tcBorders>
            <w:shd w:val="clear" w:color="auto" w:fill="auto"/>
            <w:noWrap/>
            <w:hideMark/>
          </w:tcPr>
          <w:p w14:paraId="2D06570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674492FF"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9. Αυτόματη δημοσίευση δεδομένων στο κεντρικό αποθετήριο ανοικτών δημόσιων δεδομένων data.gov.gr.</w:t>
            </w:r>
          </w:p>
        </w:tc>
        <w:tc>
          <w:tcPr>
            <w:tcW w:w="1209" w:type="dxa"/>
            <w:tcBorders>
              <w:top w:val="nil"/>
              <w:left w:val="nil"/>
              <w:bottom w:val="single" w:sz="4" w:space="0" w:color="000000"/>
              <w:right w:val="single" w:sz="4" w:space="0" w:color="000000"/>
            </w:tcBorders>
            <w:shd w:val="clear" w:color="auto" w:fill="auto"/>
            <w:noWrap/>
            <w:hideMark/>
          </w:tcPr>
          <w:p w14:paraId="4CC829B9"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35749F0C" w14:textId="77777777" w:rsidTr="0092142B">
        <w:trPr>
          <w:trHeight w:val="617"/>
        </w:trPr>
        <w:tc>
          <w:tcPr>
            <w:tcW w:w="567" w:type="dxa"/>
            <w:tcBorders>
              <w:top w:val="nil"/>
              <w:left w:val="single" w:sz="4" w:space="0" w:color="000000"/>
              <w:bottom w:val="single" w:sz="4" w:space="0" w:color="000000"/>
              <w:right w:val="single" w:sz="4" w:space="0" w:color="000000"/>
            </w:tcBorders>
            <w:shd w:val="clear" w:color="auto" w:fill="auto"/>
            <w:noWrap/>
            <w:hideMark/>
          </w:tcPr>
          <w:p w14:paraId="267E055A"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10</w:t>
            </w:r>
          </w:p>
        </w:tc>
        <w:tc>
          <w:tcPr>
            <w:tcW w:w="913" w:type="dxa"/>
            <w:tcBorders>
              <w:top w:val="nil"/>
              <w:left w:val="nil"/>
              <w:bottom w:val="single" w:sz="4" w:space="0" w:color="000000"/>
              <w:right w:val="single" w:sz="4" w:space="0" w:color="000000"/>
            </w:tcBorders>
            <w:shd w:val="clear" w:color="auto" w:fill="auto"/>
            <w:noWrap/>
            <w:hideMark/>
          </w:tcPr>
          <w:p w14:paraId="4BA0063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551A5DFE" w14:textId="5E3101C3"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10. Υλοποίηση μηχανισμού για την επαλήθευση των προσωπικών στοιχείων πολιτών (Ελλήνων εκλογέων) που υποστηρίζουν μια Ευρωπαϊκή Πρωτοβουλία Πολιτών (ΕΚ2019/788), μέσω φόρτωσης xml αρχείων με προσωπικά στοιχεία φυσικών προσώπων. </w:t>
            </w:r>
          </w:p>
        </w:tc>
        <w:tc>
          <w:tcPr>
            <w:tcW w:w="1209" w:type="dxa"/>
            <w:tcBorders>
              <w:top w:val="nil"/>
              <w:left w:val="nil"/>
              <w:bottom w:val="single" w:sz="4" w:space="0" w:color="000000"/>
              <w:right w:val="single" w:sz="4" w:space="0" w:color="000000"/>
            </w:tcBorders>
            <w:shd w:val="clear" w:color="auto" w:fill="auto"/>
            <w:noWrap/>
            <w:hideMark/>
          </w:tcPr>
          <w:p w14:paraId="6F94AB18"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Γ</w:t>
            </w:r>
          </w:p>
        </w:tc>
      </w:tr>
      <w:tr w:rsidR="0068166D" w:rsidRPr="00D86BD5" w14:paraId="21E59CEC" w14:textId="77777777" w:rsidTr="0092142B">
        <w:trPr>
          <w:trHeight w:val="411"/>
        </w:trPr>
        <w:tc>
          <w:tcPr>
            <w:tcW w:w="567" w:type="dxa"/>
            <w:tcBorders>
              <w:top w:val="nil"/>
              <w:left w:val="single" w:sz="4" w:space="0" w:color="000000"/>
              <w:bottom w:val="single" w:sz="4" w:space="0" w:color="000000"/>
              <w:right w:val="single" w:sz="4" w:space="0" w:color="000000"/>
            </w:tcBorders>
            <w:shd w:val="clear" w:color="auto" w:fill="auto"/>
            <w:noWrap/>
            <w:hideMark/>
          </w:tcPr>
          <w:p w14:paraId="5606556B"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11</w:t>
            </w:r>
          </w:p>
        </w:tc>
        <w:tc>
          <w:tcPr>
            <w:tcW w:w="913" w:type="dxa"/>
            <w:tcBorders>
              <w:top w:val="nil"/>
              <w:left w:val="nil"/>
              <w:bottom w:val="single" w:sz="4" w:space="0" w:color="000000"/>
              <w:right w:val="single" w:sz="4" w:space="0" w:color="000000"/>
            </w:tcBorders>
            <w:shd w:val="clear" w:color="auto" w:fill="auto"/>
            <w:noWrap/>
            <w:hideMark/>
          </w:tcPr>
          <w:p w14:paraId="4C07BD57"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ΠE3</w:t>
            </w:r>
          </w:p>
        </w:tc>
        <w:tc>
          <w:tcPr>
            <w:tcW w:w="7031" w:type="dxa"/>
            <w:tcBorders>
              <w:top w:val="nil"/>
              <w:left w:val="nil"/>
              <w:bottom w:val="single" w:sz="4" w:space="0" w:color="000000"/>
              <w:right w:val="single" w:sz="4" w:space="0" w:color="000000"/>
            </w:tcBorders>
            <w:shd w:val="clear" w:color="auto" w:fill="auto"/>
            <w:noWrap/>
            <w:hideMark/>
          </w:tcPr>
          <w:p w14:paraId="5FF799C8"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11. Εισαγωγής ψηφιακής σφραγίδας του gov.gr  επί των εκδιδομένων από το σύστημα αποσπασμάτων ΛΠ, πιστοποιητικών, βεβαιώσεων.</w:t>
            </w:r>
          </w:p>
        </w:tc>
        <w:tc>
          <w:tcPr>
            <w:tcW w:w="1209" w:type="dxa"/>
            <w:tcBorders>
              <w:top w:val="nil"/>
              <w:left w:val="nil"/>
              <w:bottom w:val="single" w:sz="4" w:space="0" w:color="000000"/>
              <w:right w:val="single" w:sz="4" w:space="0" w:color="000000"/>
            </w:tcBorders>
            <w:shd w:val="clear" w:color="auto" w:fill="auto"/>
            <w:noWrap/>
            <w:hideMark/>
          </w:tcPr>
          <w:p w14:paraId="38D36C1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4B355941"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00C1CDEC"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12</w:t>
            </w:r>
          </w:p>
        </w:tc>
        <w:tc>
          <w:tcPr>
            <w:tcW w:w="913" w:type="dxa"/>
            <w:tcBorders>
              <w:top w:val="nil"/>
              <w:left w:val="nil"/>
              <w:bottom w:val="single" w:sz="4" w:space="0" w:color="000000"/>
              <w:right w:val="single" w:sz="4" w:space="0" w:color="000000"/>
            </w:tcBorders>
            <w:shd w:val="clear" w:color="auto" w:fill="auto"/>
            <w:noWrap/>
            <w:hideMark/>
          </w:tcPr>
          <w:p w14:paraId="26059574"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3F4337E4"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1. Αναβάθμιση υποσυστήματος Διαλειτουργικότητας</w:t>
            </w:r>
          </w:p>
        </w:tc>
        <w:tc>
          <w:tcPr>
            <w:tcW w:w="1209" w:type="dxa"/>
            <w:tcBorders>
              <w:top w:val="nil"/>
              <w:left w:val="nil"/>
              <w:bottom w:val="single" w:sz="4" w:space="0" w:color="000000"/>
              <w:right w:val="single" w:sz="4" w:space="0" w:color="000000"/>
            </w:tcBorders>
            <w:shd w:val="clear" w:color="auto" w:fill="auto"/>
            <w:noWrap/>
            <w:hideMark/>
          </w:tcPr>
          <w:p w14:paraId="10C4066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527D3F39"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58ADFE49"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13</w:t>
            </w:r>
          </w:p>
        </w:tc>
        <w:tc>
          <w:tcPr>
            <w:tcW w:w="913" w:type="dxa"/>
            <w:tcBorders>
              <w:top w:val="nil"/>
              <w:left w:val="nil"/>
              <w:bottom w:val="single" w:sz="4" w:space="0" w:color="000000"/>
              <w:right w:val="single" w:sz="4" w:space="0" w:color="000000"/>
            </w:tcBorders>
            <w:shd w:val="clear" w:color="auto" w:fill="auto"/>
            <w:noWrap/>
            <w:hideMark/>
          </w:tcPr>
          <w:p w14:paraId="26011109"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11F749EF"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2. Υλοποίηση τεχνικών διαμοιρασμού φόρτου των εξωστρεφών υπηρεσιών </w:t>
            </w:r>
          </w:p>
        </w:tc>
        <w:tc>
          <w:tcPr>
            <w:tcW w:w="1209" w:type="dxa"/>
            <w:tcBorders>
              <w:top w:val="nil"/>
              <w:left w:val="nil"/>
              <w:bottom w:val="single" w:sz="4" w:space="0" w:color="000000"/>
              <w:right w:val="single" w:sz="4" w:space="0" w:color="000000"/>
            </w:tcBorders>
            <w:shd w:val="clear" w:color="auto" w:fill="auto"/>
            <w:noWrap/>
            <w:hideMark/>
          </w:tcPr>
          <w:p w14:paraId="56DC0A2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69C3C276"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29EF4021"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14</w:t>
            </w:r>
          </w:p>
        </w:tc>
        <w:tc>
          <w:tcPr>
            <w:tcW w:w="913" w:type="dxa"/>
            <w:tcBorders>
              <w:top w:val="nil"/>
              <w:left w:val="nil"/>
              <w:bottom w:val="single" w:sz="4" w:space="0" w:color="000000"/>
              <w:right w:val="single" w:sz="4" w:space="0" w:color="000000"/>
            </w:tcBorders>
            <w:shd w:val="clear" w:color="auto" w:fill="auto"/>
            <w:noWrap/>
            <w:hideMark/>
          </w:tcPr>
          <w:p w14:paraId="5A7C0455"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62BF229E"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3. Επέκταση του υποσυστήματος ευρετηρίασης (indexing)</w:t>
            </w:r>
          </w:p>
        </w:tc>
        <w:tc>
          <w:tcPr>
            <w:tcW w:w="1209" w:type="dxa"/>
            <w:tcBorders>
              <w:top w:val="nil"/>
              <w:left w:val="nil"/>
              <w:bottom w:val="single" w:sz="4" w:space="0" w:color="000000"/>
              <w:right w:val="single" w:sz="4" w:space="0" w:color="000000"/>
            </w:tcBorders>
            <w:shd w:val="clear" w:color="auto" w:fill="auto"/>
            <w:noWrap/>
            <w:hideMark/>
          </w:tcPr>
          <w:p w14:paraId="599FFD42"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447350F8"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160821E1"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15</w:t>
            </w:r>
          </w:p>
        </w:tc>
        <w:tc>
          <w:tcPr>
            <w:tcW w:w="913" w:type="dxa"/>
            <w:tcBorders>
              <w:top w:val="nil"/>
              <w:left w:val="nil"/>
              <w:bottom w:val="single" w:sz="4" w:space="0" w:color="000000"/>
              <w:right w:val="single" w:sz="4" w:space="0" w:color="000000"/>
            </w:tcBorders>
            <w:shd w:val="clear" w:color="auto" w:fill="auto"/>
            <w:noWrap/>
            <w:hideMark/>
          </w:tcPr>
          <w:p w14:paraId="510875A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4C956081"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4. Τεχνικές archiving μεγάλου όγκου δεδομένων</w:t>
            </w:r>
          </w:p>
        </w:tc>
        <w:tc>
          <w:tcPr>
            <w:tcW w:w="1209" w:type="dxa"/>
            <w:tcBorders>
              <w:top w:val="nil"/>
              <w:left w:val="nil"/>
              <w:bottom w:val="single" w:sz="4" w:space="0" w:color="000000"/>
              <w:right w:val="single" w:sz="4" w:space="0" w:color="000000"/>
            </w:tcBorders>
            <w:shd w:val="clear" w:color="auto" w:fill="auto"/>
            <w:noWrap/>
            <w:hideMark/>
          </w:tcPr>
          <w:p w14:paraId="19A4057D"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695664E6" w14:textId="77777777" w:rsidTr="0092142B">
        <w:trPr>
          <w:trHeight w:val="664"/>
        </w:trPr>
        <w:tc>
          <w:tcPr>
            <w:tcW w:w="567" w:type="dxa"/>
            <w:tcBorders>
              <w:top w:val="nil"/>
              <w:left w:val="single" w:sz="4" w:space="0" w:color="000000"/>
              <w:bottom w:val="single" w:sz="4" w:space="0" w:color="000000"/>
              <w:right w:val="single" w:sz="4" w:space="0" w:color="000000"/>
            </w:tcBorders>
            <w:shd w:val="clear" w:color="auto" w:fill="auto"/>
            <w:noWrap/>
            <w:hideMark/>
          </w:tcPr>
          <w:p w14:paraId="16F61BA7"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lastRenderedPageBreak/>
              <w:t>16</w:t>
            </w:r>
          </w:p>
        </w:tc>
        <w:tc>
          <w:tcPr>
            <w:tcW w:w="913" w:type="dxa"/>
            <w:tcBorders>
              <w:top w:val="nil"/>
              <w:left w:val="nil"/>
              <w:bottom w:val="single" w:sz="4" w:space="0" w:color="000000"/>
              <w:right w:val="single" w:sz="4" w:space="0" w:color="000000"/>
            </w:tcBorders>
            <w:shd w:val="clear" w:color="auto" w:fill="auto"/>
            <w:noWrap/>
            <w:hideMark/>
          </w:tcPr>
          <w:p w14:paraId="7A8F9C2C"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72674143"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5.     Δημιουργία μηχανισμού αποστολής alerts για συμβάντα σε επίπεδο υποδομών , ΒΔ, έτοιμου λογισμικού και εφαρμογών. Ο μηχανισμός θα είναι διαθέσιμος και στους διαχειριστές του ΥΠΕΣ ώστε να διασφαλιστεί μέχρις ενός σημείου (προληπτικά) η εύρυθμη λειτουργία του ΠΣ.</w:t>
            </w:r>
          </w:p>
        </w:tc>
        <w:tc>
          <w:tcPr>
            <w:tcW w:w="1209" w:type="dxa"/>
            <w:tcBorders>
              <w:top w:val="nil"/>
              <w:left w:val="nil"/>
              <w:bottom w:val="single" w:sz="4" w:space="0" w:color="000000"/>
              <w:right w:val="single" w:sz="4" w:space="0" w:color="000000"/>
            </w:tcBorders>
            <w:shd w:val="clear" w:color="auto" w:fill="auto"/>
            <w:noWrap/>
            <w:hideMark/>
          </w:tcPr>
          <w:p w14:paraId="7E3F9C26"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4217579E" w14:textId="77777777" w:rsidTr="0092142B">
        <w:trPr>
          <w:trHeight w:val="843"/>
        </w:trPr>
        <w:tc>
          <w:tcPr>
            <w:tcW w:w="567" w:type="dxa"/>
            <w:tcBorders>
              <w:top w:val="nil"/>
              <w:left w:val="single" w:sz="4" w:space="0" w:color="000000"/>
              <w:bottom w:val="single" w:sz="4" w:space="0" w:color="000000"/>
              <w:right w:val="single" w:sz="4" w:space="0" w:color="000000"/>
            </w:tcBorders>
            <w:shd w:val="clear" w:color="auto" w:fill="auto"/>
            <w:noWrap/>
            <w:hideMark/>
          </w:tcPr>
          <w:p w14:paraId="3269B894"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17</w:t>
            </w:r>
          </w:p>
        </w:tc>
        <w:tc>
          <w:tcPr>
            <w:tcW w:w="913" w:type="dxa"/>
            <w:tcBorders>
              <w:top w:val="nil"/>
              <w:left w:val="nil"/>
              <w:bottom w:val="single" w:sz="4" w:space="0" w:color="000000"/>
              <w:right w:val="single" w:sz="4" w:space="0" w:color="000000"/>
            </w:tcBorders>
            <w:shd w:val="clear" w:color="auto" w:fill="auto"/>
            <w:noWrap/>
            <w:hideMark/>
          </w:tcPr>
          <w:p w14:paraId="1CDAC442"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0FA7DE30"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6.     Εφαρμογή των διατάξεων του Γενικού Κανονισμού για την προστασία δεδομένων (GDPR) στα δεδομένα του Μητρώου Πολιτών με κατάλληλη παραμετροποίηση του περιβάλλοντος της Σχεσιακής Βάσης Δεδομένων. Τυχόν απαιτούμενα λογισμικά θα προσδιοριστούν κατά την φάση της μελέτης εφαρμογής και θα διατεθούν από τον Φορέα Λειτουργίας ή τον Φορέας Υλοποίησης του έργου.    </w:t>
            </w:r>
          </w:p>
        </w:tc>
        <w:tc>
          <w:tcPr>
            <w:tcW w:w="1209" w:type="dxa"/>
            <w:tcBorders>
              <w:top w:val="nil"/>
              <w:left w:val="nil"/>
              <w:bottom w:val="single" w:sz="4" w:space="0" w:color="000000"/>
              <w:right w:val="single" w:sz="4" w:space="0" w:color="000000"/>
            </w:tcBorders>
            <w:shd w:val="clear" w:color="auto" w:fill="auto"/>
            <w:noWrap/>
            <w:hideMark/>
          </w:tcPr>
          <w:p w14:paraId="3603927B"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05CB88B3" w14:textId="77777777" w:rsidTr="0092142B">
        <w:trPr>
          <w:trHeight w:val="651"/>
        </w:trPr>
        <w:tc>
          <w:tcPr>
            <w:tcW w:w="567" w:type="dxa"/>
            <w:tcBorders>
              <w:top w:val="nil"/>
              <w:left w:val="single" w:sz="4" w:space="0" w:color="000000"/>
              <w:bottom w:val="single" w:sz="4" w:space="0" w:color="000000"/>
              <w:right w:val="single" w:sz="4" w:space="0" w:color="000000"/>
            </w:tcBorders>
            <w:shd w:val="clear" w:color="auto" w:fill="auto"/>
            <w:noWrap/>
            <w:hideMark/>
          </w:tcPr>
          <w:p w14:paraId="1489278F"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18</w:t>
            </w:r>
          </w:p>
        </w:tc>
        <w:tc>
          <w:tcPr>
            <w:tcW w:w="913" w:type="dxa"/>
            <w:tcBorders>
              <w:top w:val="nil"/>
              <w:left w:val="nil"/>
              <w:bottom w:val="single" w:sz="4" w:space="0" w:color="000000"/>
              <w:right w:val="single" w:sz="4" w:space="0" w:color="000000"/>
            </w:tcBorders>
            <w:shd w:val="clear" w:color="auto" w:fill="auto"/>
            <w:noWrap/>
            <w:hideMark/>
          </w:tcPr>
          <w:p w14:paraId="6CBF66A6"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05D1D602"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7. Επικαιροποίηση πολιτικής αυθεντικοποίησης χρηστών. Η προσέγγιση θα οριστικοποιηθεί κατά την Φάση της μελέτης εφαρμογής λαμβάνοντας υπόψη την δυνατότητα χρήσης κωδικών δημόσιας διοίκησης και με πρόνοια κάλυψης χρηστών Φορέων Ιδιωτικού Δικαίου όπως Μαιευτήρια.  </w:t>
            </w:r>
          </w:p>
        </w:tc>
        <w:tc>
          <w:tcPr>
            <w:tcW w:w="1209" w:type="dxa"/>
            <w:tcBorders>
              <w:top w:val="nil"/>
              <w:left w:val="nil"/>
              <w:bottom w:val="single" w:sz="4" w:space="0" w:color="000000"/>
              <w:right w:val="single" w:sz="4" w:space="0" w:color="000000"/>
            </w:tcBorders>
            <w:shd w:val="clear" w:color="auto" w:fill="auto"/>
            <w:noWrap/>
            <w:hideMark/>
          </w:tcPr>
          <w:p w14:paraId="5E0BCD3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4EBCFA37" w14:textId="77777777" w:rsidTr="0092142B">
        <w:trPr>
          <w:trHeight w:val="612"/>
        </w:trPr>
        <w:tc>
          <w:tcPr>
            <w:tcW w:w="567" w:type="dxa"/>
            <w:tcBorders>
              <w:top w:val="nil"/>
              <w:left w:val="single" w:sz="4" w:space="0" w:color="000000"/>
              <w:bottom w:val="single" w:sz="4" w:space="0" w:color="000000"/>
              <w:right w:val="single" w:sz="4" w:space="0" w:color="000000"/>
            </w:tcBorders>
            <w:shd w:val="clear" w:color="auto" w:fill="auto"/>
            <w:noWrap/>
            <w:hideMark/>
          </w:tcPr>
          <w:p w14:paraId="6C4801D5"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19</w:t>
            </w:r>
          </w:p>
        </w:tc>
        <w:tc>
          <w:tcPr>
            <w:tcW w:w="913" w:type="dxa"/>
            <w:tcBorders>
              <w:top w:val="nil"/>
              <w:left w:val="nil"/>
              <w:bottom w:val="single" w:sz="4" w:space="0" w:color="000000"/>
              <w:right w:val="single" w:sz="4" w:space="0" w:color="000000"/>
            </w:tcBorders>
            <w:shd w:val="clear" w:color="auto" w:fill="auto"/>
            <w:noWrap/>
            <w:hideMark/>
          </w:tcPr>
          <w:p w14:paraId="217B3B2C"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ΠE4</w:t>
            </w:r>
          </w:p>
        </w:tc>
        <w:tc>
          <w:tcPr>
            <w:tcW w:w="7031" w:type="dxa"/>
            <w:tcBorders>
              <w:top w:val="nil"/>
              <w:left w:val="nil"/>
              <w:bottom w:val="single" w:sz="4" w:space="0" w:color="000000"/>
              <w:right w:val="single" w:sz="4" w:space="0" w:color="000000"/>
            </w:tcBorders>
            <w:shd w:val="clear" w:color="auto" w:fill="auto"/>
            <w:noWrap/>
            <w:hideMark/>
          </w:tcPr>
          <w:p w14:paraId="0F99C4F4" w14:textId="1B5A807A"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8.     Επέκταση και Εμπλουτισμός του συστήματος BI με χαρακτηριστικά τεχνητής νοημοσύνης με δυνατότητες πολυκριτηριακής αναζήτησης και σκοπό την παραγωγή και εξαγωγή δεδομένων για την δημιουργία εκθέσεων και αναφορών για τη Διοίκηση (έως 40 αναφορές)</w:t>
            </w:r>
          </w:p>
        </w:tc>
        <w:tc>
          <w:tcPr>
            <w:tcW w:w="1209" w:type="dxa"/>
            <w:tcBorders>
              <w:top w:val="nil"/>
              <w:left w:val="nil"/>
              <w:bottom w:val="single" w:sz="4" w:space="0" w:color="000000"/>
              <w:right w:val="single" w:sz="4" w:space="0" w:color="000000"/>
            </w:tcBorders>
            <w:shd w:val="clear" w:color="auto" w:fill="auto"/>
            <w:noWrap/>
            <w:hideMark/>
          </w:tcPr>
          <w:p w14:paraId="1925807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Δ</w:t>
            </w:r>
          </w:p>
        </w:tc>
      </w:tr>
      <w:tr w:rsidR="0068166D" w:rsidRPr="00D86BD5" w14:paraId="3FAF3423" w14:textId="77777777" w:rsidTr="0092142B">
        <w:trPr>
          <w:trHeight w:val="204"/>
        </w:trPr>
        <w:tc>
          <w:tcPr>
            <w:tcW w:w="567" w:type="dxa"/>
            <w:tcBorders>
              <w:top w:val="nil"/>
              <w:left w:val="single" w:sz="4" w:space="0" w:color="000000"/>
              <w:bottom w:val="single" w:sz="4" w:space="0" w:color="000000"/>
              <w:right w:val="single" w:sz="4" w:space="0" w:color="000000"/>
            </w:tcBorders>
            <w:shd w:val="clear" w:color="auto" w:fill="auto"/>
            <w:noWrap/>
            <w:hideMark/>
          </w:tcPr>
          <w:p w14:paraId="42D7EC4B"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20</w:t>
            </w:r>
          </w:p>
        </w:tc>
        <w:tc>
          <w:tcPr>
            <w:tcW w:w="913" w:type="dxa"/>
            <w:tcBorders>
              <w:top w:val="nil"/>
              <w:left w:val="nil"/>
              <w:bottom w:val="single" w:sz="4" w:space="0" w:color="000000"/>
              <w:right w:val="single" w:sz="4" w:space="0" w:color="000000"/>
            </w:tcBorders>
            <w:shd w:val="clear" w:color="auto" w:fill="auto"/>
            <w:noWrap/>
            <w:hideMark/>
          </w:tcPr>
          <w:p w14:paraId="7090CAB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ΠE5</w:t>
            </w:r>
          </w:p>
        </w:tc>
        <w:tc>
          <w:tcPr>
            <w:tcW w:w="7031" w:type="dxa"/>
            <w:tcBorders>
              <w:top w:val="nil"/>
              <w:left w:val="nil"/>
              <w:bottom w:val="single" w:sz="4" w:space="0" w:color="000000"/>
              <w:right w:val="single" w:sz="4" w:space="0" w:color="000000"/>
            </w:tcBorders>
            <w:shd w:val="clear" w:color="auto" w:fill="auto"/>
            <w:noWrap/>
            <w:hideMark/>
          </w:tcPr>
          <w:p w14:paraId="7DBCD325"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1. Εκκαθάριση διπλοεγγραφών Πολιτών. </w:t>
            </w:r>
          </w:p>
        </w:tc>
        <w:tc>
          <w:tcPr>
            <w:tcW w:w="1209" w:type="dxa"/>
            <w:tcBorders>
              <w:top w:val="nil"/>
              <w:left w:val="nil"/>
              <w:bottom w:val="single" w:sz="4" w:space="0" w:color="000000"/>
              <w:right w:val="single" w:sz="4" w:space="0" w:color="000000"/>
            </w:tcBorders>
            <w:shd w:val="clear" w:color="auto" w:fill="auto"/>
            <w:noWrap/>
            <w:hideMark/>
          </w:tcPr>
          <w:p w14:paraId="4FFD338B"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Β</w:t>
            </w:r>
          </w:p>
        </w:tc>
      </w:tr>
      <w:tr w:rsidR="0068166D" w:rsidRPr="00D86BD5" w14:paraId="0DCB4F1F"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3F6FF7FC"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21</w:t>
            </w:r>
          </w:p>
        </w:tc>
        <w:tc>
          <w:tcPr>
            <w:tcW w:w="913" w:type="dxa"/>
            <w:tcBorders>
              <w:top w:val="nil"/>
              <w:left w:val="nil"/>
              <w:bottom w:val="single" w:sz="4" w:space="0" w:color="000000"/>
              <w:right w:val="single" w:sz="4" w:space="0" w:color="000000"/>
            </w:tcBorders>
            <w:shd w:val="clear" w:color="auto" w:fill="auto"/>
            <w:noWrap/>
            <w:hideMark/>
          </w:tcPr>
          <w:p w14:paraId="45894D26"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ΠE5</w:t>
            </w:r>
          </w:p>
        </w:tc>
        <w:tc>
          <w:tcPr>
            <w:tcW w:w="7031" w:type="dxa"/>
            <w:tcBorders>
              <w:top w:val="nil"/>
              <w:left w:val="nil"/>
              <w:bottom w:val="single" w:sz="4" w:space="0" w:color="000000"/>
              <w:right w:val="single" w:sz="4" w:space="0" w:color="000000"/>
            </w:tcBorders>
            <w:shd w:val="clear" w:color="auto" w:fill="auto"/>
            <w:noWrap/>
            <w:hideMark/>
          </w:tcPr>
          <w:p w14:paraId="3F617309"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 xml:space="preserve">2. Συμπλήρωση της καρτέλας Πολίτη με στοιχεία τρίτων Μητρώων (ΑΜΚΑ, ΑΦΜ, ΠΑ) -  ενσωμάτωση μηχανισμού απόδοσης ΠΑ (ws)  </w:t>
            </w:r>
          </w:p>
        </w:tc>
        <w:tc>
          <w:tcPr>
            <w:tcW w:w="1209" w:type="dxa"/>
            <w:tcBorders>
              <w:top w:val="nil"/>
              <w:left w:val="nil"/>
              <w:bottom w:val="single" w:sz="4" w:space="0" w:color="000000"/>
              <w:right w:val="single" w:sz="4" w:space="0" w:color="000000"/>
            </w:tcBorders>
            <w:shd w:val="clear" w:color="auto" w:fill="auto"/>
            <w:noWrap/>
            <w:hideMark/>
          </w:tcPr>
          <w:p w14:paraId="1886FE02"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Α</w:t>
            </w:r>
          </w:p>
        </w:tc>
      </w:tr>
      <w:tr w:rsidR="0068166D" w:rsidRPr="00D86BD5" w14:paraId="7CFB3D02"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4BA71B2C" w14:textId="77777777" w:rsidR="0068166D" w:rsidRPr="00D86BD5" w:rsidRDefault="0068166D" w:rsidP="006177BE">
            <w:pPr>
              <w:spacing w:after="0"/>
              <w:jc w:val="center"/>
              <w:rPr>
                <w:b/>
                <w:bCs/>
                <w:color w:val="000000"/>
                <w:sz w:val="16"/>
                <w:szCs w:val="16"/>
                <w:lang w:val="el-GR" w:eastAsia="el-GR"/>
              </w:rPr>
            </w:pPr>
            <w:r w:rsidRPr="00D86BD5">
              <w:rPr>
                <w:b/>
                <w:bCs/>
                <w:color w:val="000000"/>
                <w:sz w:val="16"/>
                <w:szCs w:val="16"/>
                <w:lang w:val="el-GR" w:eastAsia="el-GR"/>
              </w:rPr>
              <w:t>22</w:t>
            </w:r>
          </w:p>
        </w:tc>
        <w:tc>
          <w:tcPr>
            <w:tcW w:w="913" w:type="dxa"/>
            <w:tcBorders>
              <w:top w:val="nil"/>
              <w:left w:val="nil"/>
              <w:bottom w:val="single" w:sz="4" w:space="0" w:color="000000"/>
              <w:right w:val="single" w:sz="4" w:space="0" w:color="000000"/>
            </w:tcBorders>
            <w:shd w:val="clear" w:color="auto" w:fill="auto"/>
            <w:noWrap/>
            <w:hideMark/>
          </w:tcPr>
          <w:p w14:paraId="64CA48B0"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ΠE5</w:t>
            </w:r>
          </w:p>
        </w:tc>
        <w:tc>
          <w:tcPr>
            <w:tcW w:w="7031" w:type="dxa"/>
            <w:tcBorders>
              <w:top w:val="nil"/>
              <w:left w:val="nil"/>
              <w:bottom w:val="single" w:sz="4" w:space="0" w:color="000000"/>
              <w:right w:val="single" w:sz="4" w:space="0" w:color="000000"/>
            </w:tcBorders>
            <w:shd w:val="clear" w:color="auto" w:fill="auto"/>
            <w:noWrap/>
            <w:hideMark/>
          </w:tcPr>
          <w:p w14:paraId="3F5382BF" w14:textId="77777777" w:rsidR="0068166D" w:rsidRPr="00D86BD5" w:rsidRDefault="0068166D" w:rsidP="006177BE">
            <w:pPr>
              <w:spacing w:after="0"/>
              <w:rPr>
                <w:color w:val="000000"/>
                <w:sz w:val="16"/>
                <w:szCs w:val="16"/>
                <w:lang w:val="el-GR" w:eastAsia="el-GR"/>
              </w:rPr>
            </w:pPr>
            <w:r w:rsidRPr="00D86BD5">
              <w:rPr>
                <w:color w:val="000000"/>
                <w:sz w:val="16"/>
                <w:szCs w:val="16"/>
                <w:lang w:val="el-GR" w:eastAsia="el-GR"/>
              </w:rPr>
              <w:t>3. Διασύνδεση των Ληξιαρχικών Πράξεων (ΛΠ) με πολίτες, εφόσον υφίσταται χειροκίνητη διασύνδεση ΛΠ με δημοτολογική οικογενειακή μερίδα</w:t>
            </w:r>
          </w:p>
        </w:tc>
        <w:tc>
          <w:tcPr>
            <w:tcW w:w="1209" w:type="dxa"/>
            <w:tcBorders>
              <w:top w:val="nil"/>
              <w:left w:val="nil"/>
              <w:bottom w:val="single" w:sz="4" w:space="0" w:color="000000"/>
              <w:right w:val="single" w:sz="4" w:space="0" w:color="000000"/>
            </w:tcBorders>
            <w:shd w:val="clear" w:color="auto" w:fill="auto"/>
            <w:noWrap/>
            <w:hideMark/>
          </w:tcPr>
          <w:p w14:paraId="01CBA811" w14:textId="77777777" w:rsidR="0068166D" w:rsidRPr="00D86BD5" w:rsidRDefault="0068166D" w:rsidP="006177BE">
            <w:pPr>
              <w:spacing w:after="0"/>
              <w:jc w:val="center"/>
              <w:rPr>
                <w:color w:val="000000"/>
                <w:sz w:val="16"/>
                <w:szCs w:val="16"/>
                <w:lang w:val="el-GR" w:eastAsia="el-GR"/>
              </w:rPr>
            </w:pPr>
            <w:r w:rsidRPr="00D86BD5">
              <w:rPr>
                <w:color w:val="000000"/>
                <w:sz w:val="16"/>
                <w:szCs w:val="16"/>
                <w:lang w:val="el-GR" w:eastAsia="el-GR"/>
              </w:rPr>
              <w:t>Α</w:t>
            </w:r>
          </w:p>
        </w:tc>
      </w:tr>
      <w:tr w:rsidR="0068166D" w:rsidRPr="00D86BD5" w14:paraId="0435505A" w14:textId="77777777" w:rsidTr="0092142B">
        <w:trPr>
          <w:trHeight w:val="408"/>
        </w:trPr>
        <w:tc>
          <w:tcPr>
            <w:tcW w:w="567" w:type="dxa"/>
            <w:tcBorders>
              <w:top w:val="nil"/>
              <w:left w:val="single" w:sz="4" w:space="0" w:color="000000"/>
              <w:bottom w:val="single" w:sz="4" w:space="0" w:color="000000"/>
              <w:right w:val="single" w:sz="4" w:space="0" w:color="000000"/>
            </w:tcBorders>
            <w:shd w:val="clear" w:color="auto" w:fill="auto"/>
            <w:noWrap/>
            <w:hideMark/>
          </w:tcPr>
          <w:p w14:paraId="4D6075B5" w14:textId="77777777" w:rsidR="0068166D" w:rsidRPr="00D86BD5" w:rsidRDefault="0068166D" w:rsidP="006177BE">
            <w:pPr>
              <w:spacing w:after="0"/>
              <w:jc w:val="center"/>
              <w:rPr>
                <w:b/>
                <w:bCs/>
                <w:color w:val="000000" w:themeColor="text1"/>
                <w:sz w:val="16"/>
                <w:szCs w:val="16"/>
                <w:lang w:val="el-GR" w:eastAsia="el-GR"/>
              </w:rPr>
            </w:pPr>
            <w:r w:rsidRPr="00D86BD5">
              <w:rPr>
                <w:b/>
                <w:bCs/>
                <w:color w:val="000000" w:themeColor="text1"/>
                <w:sz w:val="16"/>
                <w:szCs w:val="16"/>
                <w:lang w:val="el-GR" w:eastAsia="el-GR"/>
              </w:rPr>
              <w:t>23</w:t>
            </w:r>
          </w:p>
        </w:tc>
        <w:tc>
          <w:tcPr>
            <w:tcW w:w="913" w:type="dxa"/>
            <w:tcBorders>
              <w:top w:val="nil"/>
              <w:left w:val="nil"/>
              <w:bottom w:val="single" w:sz="4" w:space="0" w:color="000000"/>
              <w:right w:val="single" w:sz="4" w:space="0" w:color="000000"/>
            </w:tcBorders>
            <w:shd w:val="clear" w:color="auto" w:fill="auto"/>
            <w:noWrap/>
            <w:hideMark/>
          </w:tcPr>
          <w:p w14:paraId="0890749A" w14:textId="77777777" w:rsidR="0068166D" w:rsidRPr="00D86BD5" w:rsidRDefault="0068166D" w:rsidP="006177BE">
            <w:pPr>
              <w:spacing w:after="0"/>
              <w:jc w:val="center"/>
              <w:rPr>
                <w:color w:val="000000" w:themeColor="text1"/>
                <w:sz w:val="16"/>
                <w:szCs w:val="16"/>
                <w:lang w:val="el-GR" w:eastAsia="el-GR"/>
              </w:rPr>
            </w:pPr>
            <w:r w:rsidRPr="00D86BD5">
              <w:rPr>
                <w:color w:val="000000" w:themeColor="text1"/>
                <w:sz w:val="16"/>
                <w:szCs w:val="16"/>
                <w:lang w:val="el-GR" w:eastAsia="el-GR"/>
              </w:rPr>
              <w:t>ΠE5</w:t>
            </w:r>
          </w:p>
        </w:tc>
        <w:tc>
          <w:tcPr>
            <w:tcW w:w="7031" w:type="dxa"/>
            <w:tcBorders>
              <w:top w:val="nil"/>
              <w:left w:val="nil"/>
              <w:bottom w:val="single" w:sz="4" w:space="0" w:color="000000"/>
              <w:right w:val="single" w:sz="4" w:space="0" w:color="000000"/>
            </w:tcBorders>
            <w:shd w:val="clear" w:color="auto" w:fill="auto"/>
            <w:noWrap/>
            <w:hideMark/>
          </w:tcPr>
          <w:p w14:paraId="28D5F53D" w14:textId="77777777" w:rsidR="0068166D" w:rsidRPr="00D86BD5" w:rsidRDefault="0068166D" w:rsidP="006177BE">
            <w:pPr>
              <w:spacing w:after="0"/>
              <w:rPr>
                <w:color w:val="000000" w:themeColor="text1"/>
                <w:sz w:val="16"/>
                <w:szCs w:val="16"/>
                <w:lang w:val="el-GR" w:eastAsia="el-GR"/>
              </w:rPr>
            </w:pPr>
            <w:r w:rsidRPr="00D86BD5">
              <w:rPr>
                <w:color w:val="000000" w:themeColor="text1"/>
                <w:sz w:val="16"/>
                <w:szCs w:val="16"/>
                <w:lang w:val="el-GR" w:eastAsia="el-GR"/>
              </w:rPr>
              <w:t>4. Δημιουργία εγγραφών με τα μεταδεδομένα των ψηφιακών αρχείων ώστε να είναι στη διάθεση των Ληξιάρχων προς συμπλήρωση.</w:t>
            </w:r>
          </w:p>
        </w:tc>
        <w:tc>
          <w:tcPr>
            <w:tcW w:w="1209" w:type="dxa"/>
            <w:tcBorders>
              <w:top w:val="nil"/>
              <w:left w:val="nil"/>
              <w:bottom w:val="single" w:sz="4" w:space="0" w:color="000000"/>
              <w:right w:val="single" w:sz="4" w:space="0" w:color="000000"/>
            </w:tcBorders>
            <w:shd w:val="clear" w:color="auto" w:fill="auto"/>
            <w:noWrap/>
            <w:hideMark/>
          </w:tcPr>
          <w:p w14:paraId="332DEEF7" w14:textId="77777777" w:rsidR="0068166D" w:rsidRPr="00D86BD5" w:rsidRDefault="0068166D" w:rsidP="006177BE">
            <w:pPr>
              <w:spacing w:after="0"/>
              <w:jc w:val="center"/>
              <w:rPr>
                <w:color w:val="000000" w:themeColor="text1"/>
                <w:sz w:val="16"/>
                <w:szCs w:val="16"/>
                <w:lang w:val="el-GR" w:eastAsia="el-GR"/>
              </w:rPr>
            </w:pPr>
            <w:r w:rsidRPr="00D86BD5">
              <w:rPr>
                <w:color w:val="000000" w:themeColor="text1"/>
                <w:sz w:val="16"/>
                <w:szCs w:val="16"/>
                <w:lang w:val="el-GR" w:eastAsia="el-GR"/>
              </w:rPr>
              <w:t>Β</w:t>
            </w:r>
          </w:p>
        </w:tc>
      </w:tr>
    </w:tbl>
    <w:p w14:paraId="0C583F47" w14:textId="77777777" w:rsidR="0068166D" w:rsidRPr="00D86BD5" w:rsidRDefault="0068166D" w:rsidP="0068166D">
      <w:pPr>
        <w:spacing w:after="0" w:line="360" w:lineRule="auto"/>
        <w:rPr>
          <w:rFonts w:eastAsia="Calibri"/>
          <w:color w:val="000000" w:themeColor="text1"/>
          <w:sz w:val="16"/>
          <w:szCs w:val="16"/>
          <w:lang w:val="el-GR"/>
        </w:rPr>
      </w:pPr>
    </w:p>
    <w:p w14:paraId="30802B36" w14:textId="77777777" w:rsidR="0068166D" w:rsidRPr="00D86BD5" w:rsidRDefault="0068166D" w:rsidP="0068166D">
      <w:pPr>
        <w:ind w:right="130"/>
        <w:rPr>
          <w:rFonts w:eastAsia="Calibri"/>
          <w:lang w:val="el-GR"/>
        </w:rPr>
      </w:pPr>
      <w:r w:rsidRPr="00D86BD5">
        <w:rPr>
          <w:rFonts w:eastAsia="Calibri"/>
          <w:lang w:val="el-GR"/>
        </w:rPr>
        <w:t>Η τελική κατανομή του αντικειμένου ανά κύκλο θα προκύψει κατά την Μελέτη εφαρμογής.</w:t>
      </w:r>
    </w:p>
    <w:p w14:paraId="400674BC" w14:textId="77777777" w:rsidR="0068166D" w:rsidRPr="00D86BD5" w:rsidRDefault="0068166D" w:rsidP="0068166D">
      <w:pPr>
        <w:ind w:right="130"/>
        <w:rPr>
          <w:rFonts w:eastAsia="Calibri"/>
          <w:lang w:val="el-GR"/>
        </w:rPr>
      </w:pPr>
      <w:r w:rsidRPr="00D86BD5">
        <w:rPr>
          <w:rFonts w:eastAsia="Calibri"/>
          <w:lang w:val="el-GR"/>
        </w:rPr>
        <w:t>Σε κάθε κύκλο ανάπτυξης θα διατίθενται εργασίες Εκπαίδευσης (ΠΕ6) και καθώς και Δοκιμαστικής Λειτουργίας (ΠΕ7). Η περίοδος Πιλοτικής – Παραγωγικής εκκινεί με την ολοκλήρωση του κάθε κύκλου ανάπτυξης και την θέση των υλοποιήσεων σε πλήρη λειτουργία. Επισημαίνεται πως όλες οι εργασίες του Αναδόχου θα πραγματοποιηθούν με το σύστημα σε πλήρη λειτουργία εκτός των διαστημάτων μη διαθεσιμότητας που ενδεχομένως  απαιτηθούν για την ενσωμάτωση των νέων υλοποιήσεων.</w:t>
      </w:r>
    </w:p>
    <w:p w14:paraId="496BB77A" w14:textId="77777777" w:rsidR="00472BA4" w:rsidRPr="00D86BD5" w:rsidRDefault="00472BA4" w:rsidP="00472BA4">
      <w:pPr>
        <w:rPr>
          <w:rFonts w:eastAsia="SimSun"/>
          <w:lang w:val="el-GR"/>
        </w:rPr>
      </w:pPr>
      <w:r w:rsidRPr="00D86BD5">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86BD5">
        <w:rPr>
          <w:rFonts w:eastAsia="SimSun"/>
          <w:u w:val="single"/>
          <w:lang w:val="el-GR"/>
        </w:rPr>
        <w:t>μέχρι την παράδοση και του τελευταίου παραδοτέου που ορίζει την λήξη της σύμβασης</w:t>
      </w:r>
      <w:r w:rsidRPr="00D86BD5">
        <w:rPr>
          <w:rFonts w:eastAsia="SimSun"/>
          <w:lang w:val="el-GR"/>
        </w:rPr>
        <w:t xml:space="preserve"> και την έναρξη της διαδικασίας για την  οριστική παραλαβή του έργου.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125"/>
        <w:gridCol w:w="1267"/>
        <w:gridCol w:w="1354"/>
        <w:gridCol w:w="3325"/>
      </w:tblGrid>
      <w:tr w:rsidR="003818D9" w:rsidRPr="003818D9" w14:paraId="4991E976" w14:textId="77777777" w:rsidTr="003818D9">
        <w:trPr>
          <w:trHeight w:val="825"/>
        </w:trPr>
        <w:tc>
          <w:tcPr>
            <w:tcW w:w="298" w:type="pct"/>
            <w:shd w:val="clear" w:color="auto" w:fill="E2EFDA"/>
            <w:vAlign w:val="center"/>
            <w:hideMark/>
          </w:tcPr>
          <w:p w14:paraId="446AA374" w14:textId="77777777" w:rsidR="00472BA4" w:rsidRPr="003818D9" w:rsidRDefault="00472BA4" w:rsidP="006177BE">
            <w:pPr>
              <w:rPr>
                <w:rFonts w:eastAsia="SimSun"/>
                <w:b/>
                <w:bCs/>
                <w:sz w:val="18"/>
                <w:szCs w:val="18"/>
              </w:rPr>
            </w:pPr>
            <w:r w:rsidRPr="003818D9">
              <w:rPr>
                <w:rFonts w:eastAsia="SimSun"/>
                <w:b/>
                <w:bCs/>
                <w:sz w:val="18"/>
                <w:szCs w:val="18"/>
              </w:rPr>
              <w:t>ΠΕ</w:t>
            </w:r>
          </w:p>
        </w:tc>
        <w:tc>
          <w:tcPr>
            <w:tcW w:w="1631" w:type="pct"/>
            <w:shd w:val="clear" w:color="auto" w:fill="E2EFDA"/>
            <w:vAlign w:val="center"/>
            <w:hideMark/>
          </w:tcPr>
          <w:p w14:paraId="4A0D74B4" w14:textId="77777777" w:rsidR="00472BA4" w:rsidRPr="003818D9" w:rsidRDefault="00472BA4" w:rsidP="006177BE">
            <w:pPr>
              <w:rPr>
                <w:rFonts w:eastAsia="SimSun"/>
                <w:b/>
                <w:bCs/>
                <w:sz w:val="18"/>
                <w:szCs w:val="18"/>
              </w:rPr>
            </w:pPr>
            <w:r w:rsidRPr="003818D9">
              <w:rPr>
                <w:rFonts w:eastAsia="SimSun"/>
                <w:b/>
                <w:bCs/>
                <w:sz w:val="18"/>
                <w:szCs w:val="18"/>
              </w:rPr>
              <w:t>Τίτλος ΠΕ</w:t>
            </w:r>
          </w:p>
        </w:tc>
        <w:tc>
          <w:tcPr>
            <w:tcW w:w="638" w:type="pct"/>
            <w:shd w:val="clear" w:color="auto" w:fill="E2EFDA"/>
            <w:vAlign w:val="center"/>
            <w:hideMark/>
          </w:tcPr>
          <w:p w14:paraId="0142F5E3" w14:textId="77777777" w:rsidR="00472BA4" w:rsidRPr="003818D9" w:rsidRDefault="00472BA4" w:rsidP="003818D9">
            <w:pPr>
              <w:jc w:val="center"/>
              <w:rPr>
                <w:rFonts w:eastAsia="SimSun"/>
                <w:b/>
                <w:bCs/>
                <w:sz w:val="18"/>
                <w:szCs w:val="18"/>
              </w:rPr>
            </w:pPr>
            <w:r w:rsidRPr="003818D9">
              <w:rPr>
                <w:rFonts w:eastAsia="SimSun"/>
                <w:b/>
                <w:bCs/>
                <w:sz w:val="18"/>
                <w:szCs w:val="18"/>
              </w:rPr>
              <w:t>Διάρκεια υλοποίησης (ΜΗΝΕΣ)</w:t>
            </w:r>
          </w:p>
        </w:tc>
        <w:tc>
          <w:tcPr>
            <w:tcW w:w="698" w:type="pct"/>
            <w:shd w:val="clear" w:color="auto" w:fill="E2EFDA"/>
            <w:vAlign w:val="center"/>
            <w:hideMark/>
          </w:tcPr>
          <w:p w14:paraId="00DFA670" w14:textId="77777777" w:rsidR="00472BA4" w:rsidRPr="003818D9" w:rsidRDefault="00472BA4" w:rsidP="003818D9">
            <w:pPr>
              <w:jc w:val="center"/>
              <w:rPr>
                <w:rFonts w:eastAsia="SimSun"/>
                <w:b/>
                <w:bCs/>
                <w:sz w:val="18"/>
                <w:szCs w:val="18"/>
              </w:rPr>
            </w:pPr>
            <w:r w:rsidRPr="003818D9">
              <w:rPr>
                <w:rFonts w:eastAsia="SimSun"/>
                <w:b/>
                <w:bCs/>
                <w:sz w:val="18"/>
                <w:szCs w:val="18"/>
              </w:rPr>
              <w:t>Διάρκεια Ελέγχου Παραδοτέων (ΜΗΝΕΣ)</w:t>
            </w:r>
          </w:p>
        </w:tc>
        <w:tc>
          <w:tcPr>
            <w:tcW w:w="1735" w:type="pct"/>
            <w:shd w:val="clear" w:color="auto" w:fill="E2EFDA"/>
            <w:vAlign w:val="center"/>
            <w:hideMark/>
          </w:tcPr>
          <w:p w14:paraId="1F00C72B" w14:textId="77777777" w:rsidR="00472BA4" w:rsidRPr="003818D9" w:rsidRDefault="00472BA4" w:rsidP="006177BE">
            <w:pPr>
              <w:rPr>
                <w:rFonts w:eastAsia="SimSun"/>
                <w:b/>
                <w:bCs/>
                <w:sz w:val="18"/>
                <w:szCs w:val="18"/>
              </w:rPr>
            </w:pPr>
            <w:r w:rsidRPr="003818D9">
              <w:rPr>
                <w:rFonts w:eastAsia="SimSun"/>
                <w:b/>
                <w:bCs/>
                <w:sz w:val="18"/>
                <w:szCs w:val="18"/>
              </w:rPr>
              <w:t>Προϋπόθεση έναρξης</w:t>
            </w:r>
          </w:p>
        </w:tc>
      </w:tr>
      <w:tr w:rsidR="003818D9" w:rsidRPr="00D46B93" w14:paraId="32564A4B" w14:textId="77777777" w:rsidTr="003818D9">
        <w:trPr>
          <w:trHeight w:val="186"/>
        </w:trPr>
        <w:tc>
          <w:tcPr>
            <w:tcW w:w="298" w:type="pct"/>
            <w:shd w:val="clear" w:color="auto" w:fill="auto"/>
            <w:vAlign w:val="center"/>
            <w:hideMark/>
          </w:tcPr>
          <w:p w14:paraId="30C2E35F" w14:textId="77777777" w:rsidR="00472BA4" w:rsidRPr="00595C77" w:rsidRDefault="00472BA4" w:rsidP="006177BE">
            <w:pPr>
              <w:rPr>
                <w:rFonts w:eastAsia="SimSun"/>
                <w:sz w:val="18"/>
                <w:szCs w:val="18"/>
              </w:rPr>
            </w:pPr>
            <w:r w:rsidRPr="00595C77">
              <w:rPr>
                <w:rFonts w:eastAsia="SimSun"/>
                <w:sz w:val="18"/>
                <w:szCs w:val="18"/>
              </w:rPr>
              <w:t>ΠΕ1</w:t>
            </w:r>
          </w:p>
        </w:tc>
        <w:tc>
          <w:tcPr>
            <w:tcW w:w="1631" w:type="pct"/>
            <w:shd w:val="clear" w:color="auto" w:fill="auto"/>
            <w:vAlign w:val="center"/>
            <w:hideMark/>
          </w:tcPr>
          <w:p w14:paraId="3F997C44" w14:textId="4F0644EC" w:rsidR="00472BA4" w:rsidRPr="00595C77" w:rsidRDefault="00472BA4" w:rsidP="006177BE">
            <w:pPr>
              <w:rPr>
                <w:rFonts w:eastAsia="SimSun"/>
                <w:sz w:val="18"/>
                <w:szCs w:val="18"/>
              </w:rPr>
            </w:pPr>
            <w:r w:rsidRPr="00595C77">
              <w:rPr>
                <w:rFonts w:eastAsia="SimSun"/>
                <w:sz w:val="18"/>
                <w:szCs w:val="18"/>
              </w:rPr>
              <w:t xml:space="preserve">Ανάλυση Απαιτήσεων </w:t>
            </w:r>
          </w:p>
        </w:tc>
        <w:tc>
          <w:tcPr>
            <w:tcW w:w="638" w:type="pct"/>
            <w:shd w:val="clear" w:color="auto" w:fill="auto"/>
            <w:vAlign w:val="center"/>
            <w:hideMark/>
          </w:tcPr>
          <w:p w14:paraId="7E4124DA" w14:textId="77777777" w:rsidR="00472BA4" w:rsidRPr="00595C77" w:rsidRDefault="00472BA4" w:rsidP="006177BE">
            <w:pPr>
              <w:rPr>
                <w:rFonts w:eastAsia="SimSun"/>
                <w:sz w:val="18"/>
                <w:szCs w:val="18"/>
              </w:rPr>
            </w:pPr>
            <w:r w:rsidRPr="00595C77">
              <w:rPr>
                <w:rFonts w:eastAsia="SimSun"/>
                <w:sz w:val="18"/>
                <w:szCs w:val="18"/>
              </w:rPr>
              <w:t>3</w:t>
            </w:r>
          </w:p>
        </w:tc>
        <w:tc>
          <w:tcPr>
            <w:tcW w:w="698" w:type="pct"/>
            <w:shd w:val="clear" w:color="auto" w:fill="auto"/>
            <w:vAlign w:val="center"/>
            <w:hideMark/>
          </w:tcPr>
          <w:p w14:paraId="242FAB78" w14:textId="77777777" w:rsidR="00472BA4" w:rsidRPr="00595C77" w:rsidRDefault="00472BA4" w:rsidP="006177BE">
            <w:pPr>
              <w:rPr>
                <w:rFonts w:eastAsia="SimSun"/>
                <w:sz w:val="18"/>
                <w:szCs w:val="18"/>
              </w:rPr>
            </w:pPr>
            <w:r w:rsidRPr="00595C77">
              <w:rPr>
                <w:rFonts w:eastAsia="SimSun"/>
                <w:sz w:val="18"/>
                <w:szCs w:val="18"/>
              </w:rPr>
              <w:t>1</w:t>
            </w:r>
          </w:p>
        </w:tc>
        <w:tc>
          <w:tcPr>
            <w:tcW w:w="1735" w:type="pct"/>
            <w:shd w:val="clear" w:color="auto" w:fill="auto"/>
            <w:vAlign w:val="center"/>
            <w:hideMark/>
          </w:tcPr>
          <w:p w14:paraId="53D1E034" w14:textId="77777777" w:rsidR="00472BA4" w:rsidRPr="00595C77" w:rsidRDefault="00472BA4" w:rsidP="006177BE">
            <w:pPr>
              <w:rPr>
                <w:rFonts w:eastAsia="SimSun"/>
                <w:sz w:val="18"/>
                <w:szCs w:val="18"/>
                <w:lang w:val="el-GR"/>
              </w:rPr>
            </w:pPr>
            <w:r w:rsidRPr="00595C77">
              <w:rPr>
                <w:rFonts w:eastAsia="SimSun"/>
                <w:sz w:val="18"/>
                <w:szCs w:val="18"/>
                <w:lang w:val="el-GR"/>
              </w:rPr>
              <w:t>Έναρξη με την υπογραφή της Σύμβασης</w:t>
            </w:r>
          </w:p>
        </w:tc>
      </w:tr>
      <w:tr w:rsidR="003818D9" w:rsidRPr="00D46B93" w14:paraId="770254D8" w14:textId="77777777" w:rsidTr="003818D9">
        <w:trPr>
          <w:trHeight w:val="272"/>
        </w:trPr>
        <w:tc>
          <w:tcPr>
            <w:tcW w:w="298" w:type="pct"/>
            <w:shd w:val="clear" w:color="auto" w:fill="auto"/>
            <w:vAlign w:val="center"/>
            <w:hideMark/>
          </w:tcPr>
          <w:p w14:paraId="62B0BC8C" w14:textId="77777777" w:rsidR="00472BA4" w:rsidRPr="00595C77" w:rsidRDefault="00472BA4" w:rsidP="006177BE">
            <w:pPr>
              <w:rPr>
                <w:rFonts w:eastAsia="SimSun"/>
                <w:sz w:val="18"/>
                <w:szCs w:val="18"/>
              </w:rPr>
            </w:pPr>
            <w:r w:rsidRPr="00595C77">
              <w:rPr>
                <w:rFonts w:eastAsia="SimSun"/>
                <w:sz w:val="18"/>
                <w:szCs w:val="18"/>
              </w:rPr>
              <w:t>ΠΕ2</w:t>
            </w:r>
          </w:p>
        </w:tc>
        <w:tc>
          <w:tcPr>
            <w:tcW w:w="1631" w:type="pct"/>
            <w:shd w:val="clear" w:color="auto" w:fill="auto"/>
            <w:vAlign w:val="center"/>
            <w:hideMark/>
          </w:tcPr>
          <w:p w14:paraId="313E2306" w14:textId="12CE95DB" w:rsidR="00472BA4" w:rsidRPr="00595C77" w:rsidRDefault="00472BA4" w:rsidP="006177BE">
            <w:pPr>
              <w:rPr>
                <w:rFonts w:eastAsia="SimSun"/>
                <w:sz w:val="18"/>
                <w:szCs w:val="18"/>
                <w:lang w:val="el-GR"/>
              </w:rPr>
            </w:pPr>
            <w:r w:rsidRPr="00595C77">
              <w:rPr>
                <w:rFonts w:eastAsia="SimSun"/>
                <w:sz w:val="18"/>
                <w:szCs w:val="18"/>
                <w:lang w:val="el-GR"/>
              </w:rPr>
              <w:t>Αναδιοργάνωση υφιστάμενων υποδομών</w:t>
            </w:r>
          </w:p>
        </w:tc>
        <w:tc>
          <w:tcPr>
            <w:tcW w:w="638" w:type="pct"/>
            <w:shd w:val="clear" w:color="auto" w:fill="auto"/>
            <w:vAlign w:val="center"/>
            <w:hideMark/>
          </w:tcPr>
          <w:p w14:paraId="37D260B1" w14:textId="10482301" w:rsidR="00472BA4" w:rsidRPr="00595C77" w:rsidRDefault="00472BA4" w:rsidP="006177BE">
            <w:pPr>
              <w:rPr>
                <w:rFonts w:eastAsia="SimSun"/>
                <w:sz w:val="18"/>
                <w:szCs w:val="18"/>
                <w:lang w:val="el-GR"/>
              </w:rPr>
            </w:pPr>
            <w:r w:rsidRPr="00595C77">
              <w:rPr>
                <w:rFonts w:eastAsia="SimSun"/>
                <w:sz w:val="18"/>
                <w:szCs w:val="18"/>
                <w:lang w:val="el-GR"/>
              </w:rPr>
              <w:t>6</w:t>
            </w:r>
          </w:p>
        </w:tc>
        <w:tc>
          <w:tcPr>
            <w:tcW w:w="698" w:type="pct"/>
            <w:shd w:val="clear" w:color="auto" w:fill="auto"/>
            <w:vAlign w:val="center"/>
            <w:hideMark/>
          </w:tcPr>
          <w:p w14:paraId="1CD43308" w14:textId="77777777" w:rsidR="00472BA4" w:rsidRPr="00595C77" w:rsidRDefault="00472BA4" w:rsidP="006177BE">
            <w:pPr>
              <w:rPr>
                <w:rFonts w:eastAsia="SimSun"/>
                <w:sz w:val="18"/>
                <w:szCs w:val="18"/>
              </w:rPr>
            </w:pPr>
            <w:r w:rsidRPr="00595C77">
              <w:rPr>
                <w:rFonts w:eastAsia="SimSun"/>
                <w:sz w:val="18"/>
                <w:szCs w:val="18"/>
              </w:rPr>
              <w:t>1</w:t>
            </w:r>
          </w:p>
        </w:tc>
        <w:tc>
          <w:tcPr>
            <w:tcW w:w="1735" w:type="pct"/>
            <w:shd w:val="clear" w:color="auto" w:fill="auto"/>
            <w:vAlign w:val="center"/>
            <w:hideMark/>
          </w:tcPr>
          <w:p w14:paraId="13B66D63" w14:textId="77777777" w:rsidR="00472BA4" w:rsidRPr="00595C77" w:rsidRDefault="00472BA4" w:rsidP="006177BE">
            <w:pPr>
              <w:rPr>
                <w:rFonts w:eastAsia="SimSun"/>
                <w:sz w:val="18"/>
                <w:szCs w:val="18"/>
                <w:lang w:val="el-GR"/>
              </w:rPr>
            </w:pPr>
            <w:r w:rsidRPr="00595C77">
              <w:rPr>
                <w:rFonts w:eastAsia="SimSun"/>
                <w:sz w:val="18"/>
                <w:szCs w:val="18"/>
                <w:lang w:val="el-GR"/>
              </w:rPr>
              <w:t>Έναρξη με την ολοκλήρωση του ΠΕ1</w:t>
            </w:r>
            <w:r w:rsidRPr="00595C77">
              <w:rPr>
                <w:rFonts w:eastAsia="SimSun"/>
                <w:sz w:val="18"/>
                <w:szCs w:val="18"/>
              </w:rPr>
              <w:t> </w:t>
            </w:r>
          </w:p>
        </w:tc>
      </w:tr>
      <w:tr w:rsidR="003818D9" w:rsidRPr="00D46B93" w14:paraId="57B96820" w14:textId="77777777" w:rsidTr="003818D9">
        <w:trPr>
          <w:trHeight w:val="421"/>
        </w:trPr>
        <w:tc>
          <w:tcPr>
            <w:tcW w:w="298" w:type="pct"/>
            <w:vAlign w:val="center"/>
            <w:hideMark/>
          </w:tcPr>
          <w:p w14:paraId="04EFC8D3" w14:textId="77777777" w:rsidR="00472BA4" w:rsidRPr="00595C77" w:rsidRDefault="00472BA4" w:rsidP="006177BE">
            <w:pPr>
              <w:rPr>
                <w:rFonts w:eastAsia="SimSun"/>
                <w:sz w:val="18"/>
                <w:szCs w:val="18"/>
              </w:rPr>
            </w:pPr>
            <w:r w:rsidRPr="00595C77">
              <w:rPr>
                <w:rFonts w:eastAsia="SimSun"/>
                <w:sz w:val="18"/>
                <w:szCs w:val="18"/>
              </w:rPr>
              <w:t>ΠΕ3</w:t>
            </w:r>
          </w:p>
        </w:tc>
        <w:tc>
          <w:tcPr>
            <w:tcW w:w="1631" w:type="pct"/>
            <w:vAlign w:val="center"/>
            <w:hideMark/>
          </w:tcPr>
          <w:p w14:paraId="7DF7EE83" w14:textId="77777777" w:rsidR="00472BA4" w:rsidRPr="00595C77" w:rsidRDefault="00472BA4" w:rsidP="006177BE">
            <w:pPr>
              <w:rPr>
                <w:rFonts w:eastAsia="SimSun"/>
                <w:sz w:val="18"/>
                <w:szCs w:val="18"/>
              </w:rPr>
            </w:pPr>
            <w:r w:rsidRPr="00595C77">
              <w:rPr>
                <w:rFonts w:eastAsia="SimSun"/>
                <w:sz w:val="18"/>
                <w:szCs w:val="18"/>
              </w:rPr>
              <w:t>Επαύξηση λειτουργικότητας εφαρμογών</w:t>
            </w:r>
          </w:p>
        </w:tc>
        <w:tc>
          <w:tcPr>
            <w:tcW w:w="638" w:type="pct"/>
            <w:vAlign w:val="center"/>
            <w:hideMark/>
          </w:tcPr>
          <w:p w14:paraId="2B8609B5" w14:textId="47E18DF9" w:rsidR="00472BA4" w:rsidRPr="00595C77" w:rsidRDefault="00472BA4" w:rsidP="006177BE">
            <w:pPr>
              <w:rPr>
                <w:rFonts w:eastAsia="SimSun"/>
                <w:sz w:val="18"/>
                <w:szCs w:val="18"/>
                <w:lang w:val="el-GR"/>
              </w:rPr>
            </w:pPr>
            <w:r w:rsidRPr="00595C77">
              <w:rPr>
                <w:rFonts w:eastAsia="SimSun"/>
                <w:sz w:val="18"/>
                <w:szCs w:val="18"/>
                <w:lang w:val="el-GR"/>
              </w:rPr>
              <w:t>14</w:t>
            </w:r>
          </w:p>
        </w:tc>
        <w:tc>
          <w:tcPr>
            <w:tcW w:w="698" w:type="pct"/>
            <w:vAlign w:val="center"/>
            <w:hideMark/>
          </w:tcPr>
          <w:p w14:paraId="502F30CE" w14:textId="77777777" w:rsidR="00472BA4" w:rsidRPr="00595C77" w:rsidRDefault="00472BA4" w:rsidP="006177BE">
            <w:pPr>
              <w:rPr>
                <w:rFonts w:eastAsia="SimSun"/>
                <w:sz w:val="18"/>
                <w:szCs w:val="18"/>
                <w:lang w:val="el-GR"/>
              </w:rPr>
            </w:pPr>
            <w:r w:rsidRPr="00595C77">
              <w:rPr>
                <w:rFonts w:eastAsia="SimSun"/>
                <w:sz w:val="18"/>
                <w:szCs w:val="18"/>
                <w:lang w:val="el-GR"/>
              </w:rPr>
              <w:t>1</w:t>
            </w:r>
          </w:p>
        </w:tc>
        <w:tc>
          <w:tcPr>
            <w:tcW w:w="1735" w:type="pct"/>
            <w:vAlign w:val="center"/>
            <w:hideMark/>
          </w:tcPr>
          <w:p w14:paraId="3D7036B0" w14:textId="77777777" w:rsidR="00472BA4" w:rsidRPr="00595C77" w:rsidRDefault="00472BA4" w:rsidP="006177BE">
            <w:pPr>
              <w:rPr>
                <w:rFonts w:eastAsia="SimSun"/>
                <w:sz w:val="18"/>
                <w:szCs w:val="18"/>
                <w:lang w:val="el-GR"/>
              </w:rPr>
            </w:pPr>
            <w:r w:rsidRPr="00595C77">
              <w:rPr>
                <w:rFonts w:eastAsia="SimSun"/>
                <w:sz w:val="18"/>
                <w:szCs w:val="18"/>
                <w:lang w:val="el-GR"/>
              </w:rPr>
              <w:t>Έναρξη με την ολοκλήρωση του ΠΕ1</w:t>
            </w:r>
            <w:r w:rsidRPr="00595C77">
              <w:rPr>
                <w:rFonts w:eastAsia="SimSun"/>
                <w:sz w:val="18"/>
                <w:szCs w:val="18"/>
              </w:rPr>
              <w:t> </w:t>
            </w:r>
          </w:p>
        </w:tc>
      </w:tr>
      <w:tr w:rsidR="003818D9" w:rsidRPr="00D46B93" w14:paraId="1DB3487F" w14:textId="77777777" w:rsidTr="003818D9">
        <w:trPr>
          <w:trHeight w:val="421"/>
        </w:trPr>
        <w:tc>
          <w:tcPr>
            <w:tcW w:w="298" w:type="pct"/>
            <w:vAlign w:val="center"/>
          </w:tcPr>
          <w:p w14:paraId="286E8F43" w14:textId="7FA9FD2E" w:rsidR="00472BA4" w:rsidRPr="003818D9" w:rsidRDefault="00472BA4" w:rsidP="00472BA4">
            <w:pPr>
              <w:rPr>
                <w:rFonts w:eastAsia="SimSun"/>
                <w:sz w:val="18"/>
                <w:szCs w:val="18"/>
                <w:lang w:val="el-GR"/>
              </w:rPr>
            </w:pPr>
            <w:r w:rsidRPr="003818D9">
              <w:rPr>
                <w:rFonts w:eastAsia="SimSun"/>
                <w:sz w:val="18"/>
                <w:szCs w:val="18"/>
                <w:lang w:val="el-GR"/>
              </w:rPr>
              <w:t>ΠΕ4</w:t>
            </w:r>
          </w:p>
        </w:tc>
        <w:tc>
          <w:tcPr>
            <w:tcW w:w="1631" w:type="pct"/>
            <w:vAlign w:val="center"/>
          </w:tcPr>
          <w:p w14:paraId="347AC4E6" w14:textId="4A207F2E" w:rsidR="00472BA4" w:rsidRPr="003818D9" w:rsidRDefault="00472BA4" w:rsidP="00472BA4">
            <w:pPr>
              <w:rPr>
                <w:rFonts w:eastAsia="SimSun"/>
                <w:sz w:val="18"/>
                <w:szCs w:val="18"/>
                <w:lang w:val="el-GR"/>
              </w:rPr>
            </w:pPr>
            <w:r w:rsidRPr="003818D9">
              <w:rPr>
                <w:rFonts w:eastAsia="SimSun"/>
                <w:sz w:val="18"/>
                <w:szCs w:val="18"/>
                <w:lang w:val="el-GR"/>
              </w:rPr>
              <w:t>Εκσυγχρονισμός / αναμόρφωση υποσυστημάτων και αρχιτεκτονικής</w:t>
            </w:r>
          </w:p>
        </w:tc>
        <w:tc>
          <w:tcPr>
            <w:tcW w:w="638" w:type="pct"/>
            <w:vAlign w:val="center"/>
          </w:tcPr>
          <w:p w14:paraId="64E070F0" w14:textId="7FBC6E5C" w:rsidR="00472BA4" w:rsidRPr="003818D9" w:rsidRDefault="00472BA4" w:rsidP="00472BA4">
            <w:pPr>
              <w:rPr>
                <w:rFonts w:eastAsia="SimSun"/>
                <w:sz w:val="18"/>
                <w:szCs w:val="18"/>
                <w:lang w:val="el-GR"/>
              </w:rPr>
            </w:pPr>
            <w:r w:rsidRPr="003818D9">
              <w:rPr>
                <w:rFonts w:eastAsia="SimSun"/>
                <w:sz w:val="18"/>
                <w:szCs w:val="18"/>
                <w:lang w:val="el-GR"/>
              </w:rPr>
              <w:t>14</w:t>
            </w:r>
          </w:p>
        </w:tc>
        <w:tc>
          <w:tcPr>
            <w:tcW w:w="698" w:type="pct"/>
            <w:vAlign w:val="center"/>
          </w:tcPr>
          <w:p w14:paraId="115988AC" w14:textId="5443F350" w:rsidR="00472BA4" w:rsidRPr="003818D9" w:rsidRDefault="00472BA4" w:rsidP="00472BA4">
            <w:pPr>
              <w:rPr>
                <w:rFonts w:eastAsia="SimSun"/>
                <w:sz w:val="18"/>
                <w:szCs w:val="18"/>
                <w:lang w:val="el-GR"/>
              </w:rPr>
            </w:pPr>
            <w:r w:rsidRPr="003818D9">
              <w:rPr>
                <w:rFonts w:eastAsia="SimSun"/>
                <w:sz w:val="18"/>
                <w:szCs w:val="18"/>
                <w:lang w:val="el-GR"/>
              </w:rPr>
              <w:t>1</w:t>
            </w:r>
          </w:p>
        </w:tc>
        <w:tc>
          <w:tcPr>
            <w:tcW w:w="1735" w:type="pct"/>
            <w:vAlign w:val="center"/>
          </w:tcPr>
          <w:p w14:paraId="32DCEE06" w14:textId="4DDA276B" w:rsidR="00472BA4" w:rsidRPr="003818D9" w:rsidRDefault="00472BA4" w:rsidP="00472BA4">
            <w:pPr>
              <w:rPr>
                <w:rFonts w:eastAsia="SimSun"/>
                <w:sz w:val="18"/>
                <w:szCs w:val="18"/>
                <w:lang w:val="el-GR"/>
              </w:rPr>
            </w:pPr>
            <w:r w:rsidRPr="003818D9">
              <w:rPr>
                <w:rFonts w:eastAsia="SimSun"/>
                <w:sz w:val="18"/>
                <w:szCs w:val="18"/>
                <w:lang w:val="el-GR"/>
              </w:rPr>
              <w:t>Έναρξη με την ολοκλήρωση του ΠΕ1</w:t>
            </w:r>
            <w:r w:rsidRPr="003818D9">
              <w:rPr>
                <w:rFonts w:eastAsia="SimSun"/>
                <w:sz w:val="18"/>
                <w:szCs w:val="18"/>
              </w:rPr>
              <w:t> </w:t>
            </w:r>
          </w:p>
        </w:tc>
      </w:tr>
      <w:tr w:rsidR="003818D9" w:rsidRPr="00D46B93" w14:paraId="5435C9E0" w14:textId="77777777" w:rsidTr="003818D9">
        <w:trPr>
          <w:trHeight w:val="421"/>
        </w:trPr>
        <w:tc>
          <w:tcPr>
            <w:tcW w:w="298" w:type="pct"/>
            <w:vAlign w:val="center"/>
          </w:tcPr>
          <w:p w14:paraId="5FB23320" w14:textId="51071DEB" w:rsidR="00472BA4" w:rsidRPr="003818D9" w:rsidRDefault="00472BA4" w:rsidP="00472BA4">
            <w:pPr>
              <w:rPr>
                <w:rFonts w:eastAsia="SimSun"/>
                <w:sz w:val="18"/>
                <w:szCs w:val="18"/>
                <w:lang w:val="el-GR"/>
              </w:rPr>
            </w:pPr>
            <w:r w:rsidRPr="003818D9">
              <w:rPr>
                <w:rFonts w:eastAsia="SimSun"/>
                <w:sz w:val="18"/>
                <w:szCs w:val="18"/>
                <w:lang w:val="el-GR"/>
              </w:rPr>
              <w:t>ΠΕ5</w:t>
            </w:r>
          </w:p>
        </w:tc>
        <w:tc>
          <w:tcPr>
            <w:tcW w:w="1631" w:type="pct"/>
            <w:vAlign w:val="center"/>
          </w:tcPr>
          <w:p w14:paraId="52602904" w14:textId="26BD4C2A" w:rsidR="00472BA4" w:rsidRPr="003818D9" w:rsidRDefault="00472BA4" w:rsidP="00472BA4">
            <w:pPr>
              <w:rPr>
                <w:rFonts w:eastAsia="SimSun"/>
                <w:sz w:val="18"/>
                <w:szCs w:val="18"/>
                <w:lang w:val="el-GR"/>
              </w:rPr>
            </w:pPr>
            <w:r w:rsidRPr="003818D9">
              <w:rPr>
                <w:rFonts w:eastAsia="SimSun"/>
                <w:sz w:val="18"/>
                <w:szCs w:val="18"/>
              </w:rPr>
              <w:t>Πληρότητα Δεδομένων</w:t>
            </w:r>
          </w:p>
        </w:tc>
        <w:tc>
          <w:tcPr>
            <w:tcW w:w="638" w:type="pct"/>
            <w:vAlign w:val="center"/>
          </w:tcPr>
          <w:p w14:paraId="4E1268DA" w14:textId="688F2C8C" w:rsidR="00472BA4" w:rsidRPr="003818D9" w:rsidRDefault="00472BA4" w:rsidP="00472BA4">
            <w:pPr>
              <w:rPr>
                <w:rFonts w:eastAsia="SimSun"/>
                <w:sz w:val="18"/>
                <w:szCs w:val="18"/>
                <w:lang w:val="el-GR"/>
              </w:rPr>
            </w:pPr>
            <w:r w:rsidRPr="003818D9">
              <w:rPr>
                <w:rFonts w:eastAsia="SimSun"/>
                <w:sz w:val="18"/>
                <w:szCs w:val="18"/>
                <w:lang w:val="el-GR"/>
              </w:rPr>
              <w:t>8</w:t>
            </w:r>
          </w:p>
        </w:tc>
        <w:tc>
          <w:tcPr>
            <w:tcW w:w="698" w:type="pct"/>
            <w:vAlign w:val="center"/>
          </w:tcPr>
          <w:p w14:paraId="334D4A57" w14:textId="281A4F70" w:rsidR="00472BA4" w:rsidRPr="003818D9" w:rsidRDefault="00472BA4" w:rsidP="00472BA4">
            <w:pPr>
              <w:rPr>
                <w:rFonts w:eastAsia="SimSun"/>
                <w:sz w:val="18"/>
                <w:szCs w:val="18"/>
                <w:lang w:val="el-GR"/>
              </w:rPr>
            </w:pPr>
            <w:r w:rsidRPr="003818D9">
              <w:rPr>
                <w:rFonts w:eastAsia="SimSun"/>
                <w:sz w:val="18"/>
                <w:szCs w:val="18"/>
                <w:lang w:val="el-GR"/>
              </w:rPr>
              <w:t>1</w:t>
            </w:r>
          </w:p>
        </w:tc>
        <w:tc>
          <w:tcPr>
            <w:tcW w:w="1735" w:type="pct"/>
            <w:vAlign w:val="center"/>
          </w:tcPr>
          <w:p w14:paraId="3729A899" w14:textId="14663DED" w:rsidR="00472BA4" w:rsidRPr="003818D9" w:rsidRDefault="00472BA4" w:rsidP="00472BA4">
            <w:pPr>
              <w:rPr>
                <w:rFonts w:eastAsia="SimSun"/>
                <w:sz w:val="18"/>
                <w:szCs w:val="18"/>
                <w:lang w:val="el-GR"/>
              </w:rPr>
            </w:pPr>
            <w:r w:rsidRPr="003818D9">
              <w:rPr>
                <w:rFonts w:eastAsia="SimSun"/>
                <w:sz w:val="18"/>
                <w:szCs w:val="18"/>
                <w:lang w:val="el-GR"/>
              </w:rPr>
              <w:t>Έναρξη με την ολοκλήρωση του ΠΕ1</w:t>
            </w:r>
            <w:r w:rsidRPr="003818D9">
              <w:rPr>
                <w:rFonts w:eastAsia="SimSun"/>
                <w:sz w:val="18"/>
                <w:szCs w:val="18"/>
              </w:rPr>
              <w:t> </w:t>
            </w:r>
          </w:p>
        </w:tc>
      </w:tr>
      <w:tr w:rsidR="003818D9" w:rsidRPr="00D46B93" w14:paraId="13A79B11" w14:textId="77777777" w:rsidTr="003818D9">
        <w:trPr>
          <w:trHeight w:val="421"/>
        </w:trPr>
        <w:tc>
          <w:tcPr>
            <w:tcW w:w="298" w:type="pct"/>
            <w:vAlign w:val="center"/>
            <w:hideMark/>
          </w:tcPr>
          <w:p w14:paraId="62D55FA0" w14:textId="77777777" w:rsidR="00472BA4" w:rsidRPr="003818D9" w:rsidRDefault="00472BA4" w:rsidP="00472BA4">
            <w:pPr>
              <w:rPr>
                <w:rFonts w:eastAsia="SimSun"/>
                <w:sz w:val="18"/>
                <w:szCs w:val="18"/>
              </w:rPr>
            </w:pPr>
            <w:r w:rsidRPr="003818D9">
              <w:rPr>
                <w:rFonts w:eastAsia="SimSun"/>
                <w:sz w:val="18"/>
                <w:szCs w:val="18"/>
              </w:rPr>
              <w:t>ΠΕ6</w:t>
            </w:r>
          </w:p>
        </w:tc>
        <w:tc>
          <w:tcPr>
            <w:tcW w:w="1631" w:type="pct"/>
            <w:vAlign w:val="center"/>
            <w:hideMark/>
          </w:tcPr>
          <w:p w14:paraId="2EC26248" w14:textId="77777777" w:rsidR="00472BA4" w:rsidRPr="003818D9" w:rsidRDefault="00472BA4" w:rsidP="00472BA4">
            <w:pPr>
              <w:rPr>
                <w:rFonts w:eastAsia="SimSun"/>
                <w:sz w:val="18"/>
                <w:szCs w:val="18"/>
              </w:rPr>
            </w:pPr>
            <w:r w:rsidRPr="003818D9">
              <w:rPr>
                <w:rFonts w:eastAsia="SimSun"/>
                <w:sz w:val="18"/>
                <w:szCs w:val="18"/>
              </w:rPr>
              <w:t>Υπηρεσίες Εκπαίδευσης</w:t>
            </w:r>
          </w:p>
        </w:tc>
        <w:tc>
          <w:tcPr>
            <w:tcW w:w="638" w:type="pct"/>
            <w:vAlign w:val="center"/>
            <w:hideMark/>
          </w:tcPr>
          <w:p w14:paraId="72411FDF" w14:textId="77777777" w:rsidR="00472BA4" w:rsidRPr="003818D9" w:rsidRDefault="00472BA4" w:rsidP="00472BA4">
            <w:pPr>
              <w:rPr>
                <w:rFonts w:eastAsia="SimSun"/>
                <w:sz w:val="18"/>
                <w:szCs w:val="18"/>
                <w:lang w:val="el-GR"/>
              </w:rPr>
            </w:pPr>
            <w:r w:rsidRPr="003818D9">
              <w:rPr>
                <w:rFonts w:eastAsia="SimSun"/>
                <w:sz w:val="18"/>
                <w:szCs w:val="18"/>
                <w:lang w:val="el-GR"/>
              </w:rPr>
              <w:t>14</w:t>
            </w:r>
          </w:p>
        </w:tc>
        <w:tc>
          <w:tcPr>
            <w:tcW w:w="698" w:type="pct"/>
            <w:vAlign w:val="center"/>
            <w:hideMark/>
          </w:tcPr>
          <w:p w14:paraId="4770A54C" w14:textId="77777777" w:rsidR="00472BA4" w:rsidRPr="003818D9" w:rsidRDefault="00472BA4" w:rsidP="00472BA4">
            <w:pPr>
              <w:rPr>
                <w:rFonts w:eastAsia="SimSun"/>
                <w:sz w:val="18"/>
                <w:szCs w:val="18"/>
                <w:lang w:val="el-GR"/>
              </w:rPr>
            </w:pPr>
            <w:r w:rsidRPr="003818D9">
              <w:rPr>
                <w:rFonts w:eastAsia="SimSun"/>
                <w:sz w:val="18"/>
                <w:szCs w:val="18"/>
                <w:lang w:val="el-GR"/>
              </w:rPr>
              <w:t>1</w:t>
            </w:r>
          </w:p>
        </w:tc>
        <w:tc>
          <w:tcPr>
            <w:tcW w:w="1735" w:type="pct"/>
            <w:vAlign w:val="center"/>
            <w:hideMark/>
          </w:tcPr>
          <w:p w14:paraId="4782350B" w14:textId="77777777" w:rsidR="00472BA4" w:rsidRPr="003818D9" w:rsidRDefault="00472BA4" w:rsidP="00472BA4">
            <w:pPr>
              <w:rPr>
                <w:rFonts w:eastAsia="SimSun"/>
                <w:sz w:val="18"/>
                <w:szCs w:val="18"/>
                <w:lang w:val="el-GR"/>
              </w:rPr>
            </w:pPr>
            <w:r w:rsidRPr="003818D9">
              <w:rPr>
                <w:rFonts w:eastAsia="SimSun"/>
                <w:sz w:val="18"/>
                <w:szCs w:val="18"/>
                <w:lang w:val="el-GR"/>
              </w:rPr>
              <w:t>Έναρξη με την ολοκλήρωση του ΠΕ1</w:t>
            </w:r>
            <w:r w:rsidRPr="003818D9">
              <w:rPr>
                <w:rFonts w:eastAsia="SimSun"/>
                <w:sz w:val="18"/>
                <w:szCs w:val="18"/>
              </w:rPr>
              <w:t> </w:t>
            </w:r>
          </w:p>
        </w:tc>
      </w:tr>
      <w:tr w:rsidR="003818D9" w:rsidRPr="00D46B93" w14:paraId="25DD1724" w14:textId="77777777" w:rsidTr="003818D9">
        <w:trPr>
          <w:trHeight w:val="421"/>
        </w:trPr>
        <w:tc>
          <w:tcPr>
            <w:tcW w:w="298" w:type="pct"/>
            <w:vAlign w:val="center"/>
            <w:hideMark/>
          </w:tcPr>
          <w:p w14:paraId="6657528B" w14:textId="77777777" w:rsidR="00472BA4" w:rsidRPr="003818D9" w:rsidRDefault="00472BA4" w:rsidP="00472BA4">
            <w:pPr>
              <w:rPr>
                <w:rFonts w:eastAsia="SimSun"/>
                <w:sz w:val="18"/>
                <w:szCs w:val="18"/>
              </w:rPr>
            </w:pPr>
            <w:r w:rsidRPr="003818D9">
              <w:rPr>
                <w:rFonts w:eastAsia="SimSun"/>
                <w:sz w:val="18"/>
                <w:szCs w:val="18"/>
              </w:rPr>
              <w:t>ΠΕ7</w:t>
            </w:r>
          </w:p>
        </w:tc>
        <w:tc>
          <w:tcPr>
            <w:tcW w:w="1631" w:type="pct"/>
            <w:vAlign w:val="center"/>
            <w:hideMark/>
          </w:tcPr>
          <w:p w14:paraId="3F068DB1" w14:textId="76305C31" w:rsidR="00472BA4" w:rsidRPr="003818D9" w:rsidRDefault="00472BA4" w:rsidP="00472BA4">
            <w:pPr>
              <w:rPr>
                <w:rFonts w:eastAsia="SimSun"/>
                <w:sz w:val="18"/>
                <w:szCs w:val="18"/>
              </w:rPr>
            </w:pPr>
            <w:r w:rsidRPr="003818D9">
              <w:rPr>
                <w:rFonts w:eastAsia="SimSun"/>
                <w:sz w:val="18"/>
                <w:szCs w:val="18"/>
              </w:rPr>
              <w:t>Υπηρεσίες Δοκιμαστικής Λειτουργίας</w:t>
            </w:r>
          </w:p>
        </w:tc>
        <w:tc>
          <w:tcPr>
            <w:tcW w:w="638" w:type="pct"/>
            <w:vAlign w:val="center"/>
            <w:hideMark/>
          </w:tcPr>
          <w:p w14:paraId="7976880E" w14:textId="291ABAE6" w:rsidR="00472BA4" w:rsidRPr="003818D9" w:rsidRDefault="00472BA4" w:rsidP="00472BA4">
            <w:pPr>
              <w:rPr>
                <w:rFonts w:eastAsia="SimSun"/>
                <w:sz w:val="18"/>
                <w:szCs w:val="18"/>
                <w:lang w:val="en-US"/>
              </w:rPr>
            </w:pPr>
            <w:r w:rsidRPr="003818D9">
              <w:rPr>
                <w:rFonts w:eastAsia="SimSun"/>
                <w:sz w:val="18"/>
                <w:szCs w:val="18"/>
                <w:lang w:val="el-GR"/>
              </w:rPr>
              <w:t>14</w:t>
            </w:r>
          </w:p>
        </w:tc>
        <w:tc>
          <w:tcPr>
            <w:tcW w:w="698" w:type="pct"/>
            <w:vAlign w:val="center"/>
            <w:hideMark/>
          </w:tcPr>
          <w:p w14:paraId="534E693C" w14:textId="77777777" w:rsidR="00472BA4" w:rsidRPr="003818D9" w:rsidRDefault="00472BA4" w:rsidP="00472BA4">
            <w:pPr>
              <w:rPr>
                <w:rFonts w:eastAsia="SimSun"/>
                <w:sz w:val="18"/>
                <w:szCs w:val="18"/>
              </w:rPr>
            </w:pPr>
            <w:r w:rsidRPr="003818D9">
              <w:rPr>
                <w:rFonts w:eastAsia="SimSun"/>
                <w:sz w:val="18"/>
                <w:szCs w:val="18"/>
              </w:rPr>
              <w:t>1</w:t>
            </w:r>
          </w:p>
        </w:tc>
        <w:tc>
          <w:tcPr>
            <w:tcW w:w="1735" w:type="pct"/>
            <w:vAlign w:val="center"/>
            <w:hideMark/>
          </w:tcPr>
          <w:p w14:paraId="02280F39" w14:textId="77777777" w:rsidR="00472BA4" w:rsidRPr="003818D9" w:rsidRDefault="00472BA4" w:rsidP="00472BA4">
            <w:pPr>
              <w:rPr>
                <w:rFonts w:eastAsia="SimSun"/>
                <w:sz w:val="18"/>
                <w:szCs w:val="18"/>
                <w:lang w:val="el-GR"/>
              </w:rPr>
            </w:pPr>
            <w:r w:rsidRPr="003818D9">
              <w:rPr>
                <w:rFonts w:eastAsia="SimSun"/>
                <w:sz w:val="18"/>
                <w:szCs w:val="18"/>
                <w:lang w:val="el-GR"/>
              </w:rPr>
              <w:t>Έναρξη με την ολοκλήρωση του ΠΕ1</w:t>
            </w:r>
            <w:r w:rsidRPr="003818D9">
              <w:rPr>
                <w:rFonts w:eastAsia="SimSun"/>
                <w:sz w:val="18"/>
                <w:szCs w:val="18"/>
              </w:rPr>
              <w:t> </w:t>
            </w:r>
          </w:p>
        </w:tc>
      </w:tr>
      <w:tr w:rsidR="003818D9" w:rsidRPr="00D46B93" w14:paraId="069E3CC6" w14:textId="77777777" w:rsidTr="003818D9">
        <w:trPr>
          <w:trHeight w:val="421"/>
        </w:trPr>
        <w:tc>
          <w:tcPr>
            <w:tcW w:w="298" w:type="pct"/>
            <w:vAlign w:val="center"/>
            <w:hideMark/>
          </w:tcPr>
          <w:p w14:paraId="0D91D4BF" w14:textId="77777777" w:rsidR="00472BA4" w:rsidRPr="003818D9" w:rsidRDefault="00472BA4" w:rsidP="00472BA4">
            <w:pPr>
              <w:rPr>
                <w:rFonts w:eastAsia="SimSun"/>
                <w:sz w:val="18"/>
                <w:szCs w:val="18"/>
              </w:rPr>
            </w:pPr>
            <w:r w:rsidRPr="003818D9">
              <w:rPr>
                <w:rFonts w:eastAsia="SimSun"/>
                <w:sz w:val="18"/>
                <w:szCs w:val="18"/>
              </w:rPr>
              <w:lastRenderedPageBreak/>
              <w:t>ΠΕ8</w:t>
            </w:r>
          </w:p>
        </w:tc>
        <w:tc>
          <w:tcPr>
            <w:tcW w:w="1631" w:type="pct"/>
            <w:vAlign w:val="center"/>
            <w:hideMark/>
          </w:tcPr>
          <w:p w14:paraId="2E9B4C13" w14:textId="4F294C26" w:rsidR="00472BA4" w:rsidRPr="003818D9" w:rsidRDefault="00472BA4" w:rsidP="00472BA4">
            <w:pPr>
              <w:rPr>
                <w:rFonts w:eastAsia="SimSun"/>
                <w:sz w:val="18"/>
                <w:szCs w:val="18"/>
                <w:lang w:val="el-GR"/>
              </w:rPr>
            </w:pPr>
            <w:r w:rsidRPr="003818D9">
              <w:rPr>
                <w:rFonts w:eastAsia="SimSun"/>
                <w:sz w:val="18"/>
                <w:szCs w:val="18"/>
              </w:rPr>
              <w:t xml:space="preserve">Υπηρεσίες </w:t>
            </w:r>
            <w:r w:rsidRPr="003818D9">
              <w:rPr>
                <w:rFonts w:eastAsia="SimSun"/>
                <w:sz w:val="18"/>
                <w:szCs w:val="18"/>
                <w:lang w:val="el-GR"/>
              </w:rPr>
              <w:t>Πιλοτικής</w:t>
            </w:r>
            <w:r w:rsidRPr="003818D9">
              <w:rPr>
                <w:rFonts w:eastAsia="SimSun"/>
                <w:sz w:val="18"/>
                <w:szCs w:val="18"/>
              </w:rPr>
              <w:t xml:space="preserve"> Λειτουργίας</w:t>
            </w:r>
          </w:p>
        </w:tc>
        <w:tc>
          <w:tcPr>
            <w:tcW w:w="638" w:type="pct"/>
            <w:vAlign w:val="center"/>
            <w:hideMark/>
          </w:tcPr>
          <w:p w14:paraId="16C24095" w14:textId="0A99CE5D" w:rsidR="00472BA4" w:rsidRPr="003818D9" w:rsidRDefault="00472BA4" w:rsidP="00472BA4">
            <w:pPr>
              <w:rPr>
                <w:rFonts w:eastAsia="SimSun"/>
                <w:sz w:val="18"/>
                <w:szCs w:val="18"/>
                <w:lang w:val="el-GR"/>
              </w:rPr>
            </w:pPr>
            <w:r w:rsidRPr="003818D9">
              <w:rPr>
                <w:rFonts w:eastAsia="SimSun"/>
                <w:sz w:val="18"/>
                <w:szCs w:val="18"/>
                <w:lang w:val="el-GR"/>
              </w:rPr>
              <w:t>17</w:t>
            </w:r>
          </w:p>
        </w:tc>
        <w:tc>
          <w:tcPr>
            <w:tcW w:w="698" w:type="pct"/>
            <w:vAlign w:val="center"/>
            <w:hideMark/>
          </w:tcPr>
          <w:p w14:paraId="35345924" w14:textId="77777777" w:rsidR="00472BA4" w:rsidRPr="003818D9" w:rsidRDefault="00472BA4" w:rsidP="00472BA4">
            <w:pPr>
              <w:rPr>
                <w:rFonts w:eastAsia="SimSun"/>
                <w:sz w:val="18"/>
                <w:szCs w:val="18"/>
              </w:rPr>
            </w:pPr>
            <w:r w:rsidRPr="003818D9">
              <w:rPr>
                <w:rFonts w:eastAsia="SimSun"/>
                <w:sz w:val="18"/>
                <w:szCs w:val="18"/>
              </w:rPr>
              <w:t>1</w:t>
            </w:r>
          </w:p>
        </w:tc>
        <w:tc>
          <w:tcPr>
            <w:tcW w:w="1735" w:type="pct"/>
            <w:vAlign w:val="center"/>
            <w:hideMark/>
          </w:tcPr>
          <w:p w14:paraId="344C78B8" w14:textId="2F90AC1C" w:rsidR="00472BA4" w:rsidRPr="003818D9" w:rsidRDefault="00472BA4" w:rsidP="00472BA4">
            <w:pPr>
              <w:rPr>
                <w:rFonts w:eastAsia="SimSun"/>
                <w:sz w:val="18"/>
                <w:szCs w:val="18"/>
                <w:lang w:val="el-GR"/>
              </w:rPr>
            </w:pPr>
            <w:r w:rsidRPr="003818D9">
              <w:rPr>
                <w:rFonts w:eastAsia="SimSun"/>
                <w:sz w:val="18"/>
                <w:szCs w:val="18"/>
                <w:lang w:val="el-GR"/>
              </w:rPr>
              <w:t>Έναρξη στον 8</w:t>
            </w:r>
            <w:r w:rsidRPr="003818D9">
              <w:rPr>
                <w:rFonts w:eastAsia="SimSun"/>
                <w:sz w:val="18"/>
                <w:szCs w:val="18"/>
                <w:vertAlign w:val="superscript"/>
                <w:lang w:val="el-GR"/>
              </w:rPr>
              <w:t>ο</w:t>
            </w:r>
            <w:r w:rsidRPr="003818D9">
              <w:rPr>
                <w:rFonts w:eastAsia="SimSun"/>
                <w:sz w:val="18"/>
                <w:szCs w:val="18"/>
                <w:lang w:val="el-GR"/>
              </w:rPr>
              <w:t xml:space="preserve"> μήνα της Σύμβασης</w:t>
            </w:r>
          </w:p>
        </w:tc>
      </w:tr>
    </w:tbl>
    <w:p w14:paraId="12634D80" w14:textId="6A0FFA37" w:rsidR="00C77D57" w:rsidRPr="00D86BD5" w:rsidRDefault="00C77D57" w:rsidP="00C77D57">
      <w:pPr>
        <w:rPr>
          <w:lang w:val="el-GR"/>
        </w:rPr>
      </w:pPr>
    </w:p>
    <w:p w14:paraId="06A0D955" w14:textId="53E6A8EA" w:rsidR="00025B9C" w:rsidRPr="00D86BD5" w:rsidRDefault="00061E69" w:rsidP="00D84329">
      <w:pPr>
        <w:pStyle w:val="40"/>
        <w:numPr>
          <w:ilvl w:val="1"/>
          <w:numId w:val="24"/>
        </w:numPr>
        <w:ind w:hanging="306"/>
        <w:rPr>
          <w:rFonts w:cs="Tahoma"/>
          <w:szCs w:val="22"/>
          <w:lang w:val="el-GR"/>
        </w:rPr>
      </w:pPr>
      <w:bookmarkStart w:id="640" w:name="_Toc97194368"/>
      <w:bookmarkStart w:id="641" w:name="_Ref121743489"/>
      <w:bookmarkStart w:id="642" w:name="_Toc122685352"/>
      <w:r w:rsidRPr="00D86BD5">
        <w:rPr>
          <w:rFonts w:cs="Tahoma"/>
          <w:szCs w:val="22"/>
          <w:lang w:val="el-GR"/>
        </w:rPr>
        <w:t xml:space="preserve">Πακέτα Εργασίας </w:t>
      </w:r>
      <w:r w:rsidR="00025B9C" w:rsidRPr="00D86BD5">
        <w:rPr>
          <w:rFonts w:cs="Tahoma"/>
          <w:szCs w:val="22"/>
          <w:lang w:val="el-GR"/>
        </w:rPr>
        <w:t>– Παραδοτέα</w:t>
      </w:r>
      <w:bookmarkEnd w:id="640"/>
      <w:bookmarkEnd w:id="641"/>
      <w:bookmarkEnd w:id="642"/>
    </w:p>
    <w:p w14:paraId="63BE3D56" w14:textId="0A961CFF" w:rsidR="00025B9C" w:rsidRPr="00C9466E" w:rsidRDefault="00061E69" w:rsidP="00C9466E">
      <w:pPr>
        <w:pStyle w:val="40"/>
        <w:numPr>
          <w:ilvl w:val="2"/>
          <w:numId w:val="24"/>
        </w:numPr>
        <w:rPr>
          <w:rFonts w:cs="Tahoma"/>
          <w:szCs w:val="22"/>
          <w:lang w:val="el-GR"/>
        </w:rPr>
      </w:pPr>
      <w:bookmarkStart w:id="643" w:name="_Toc122685353"/>
      <w:r w:rsidRPr="00C9466E">
        <w:rPr>
          <w:rFonts w:cs="Tahoma"/>
          <w:szCs w:val="22"/>
          <w:lang w:val="el-GR"/>
        </w:rPr>
        <w:t>ΠΕ</w:t>
      </w:r>
      <w:r w:rsidR="00025B9C" w:rsidRPr="00C9466E">
        <w:rPr>
          <w:rFonts w:cs="Tahoma"/>
          <w:szCs w:val="22"/>
          <w:lang w:val="el-GR"/>
        </w:rPr>
        <w:t>1: Ανάλυση Απαιτήσεων</w:t>
      </w:r>
      <w:bookmarkEnd w:id="643"/>
      <w:r w:rsidR="00025B9C" w:rsidRPr="00C9466E">
        <w:rPr>
          <w:rFonts w:cs="Tahoma"/>
          <w:szCs w:val="22"/>
          <w:lang w:val="el-GR"/>
        </w:rPr>
        <w:t xml:space="preserve"> </w:t>
      </w:r>
    </w:p>
    <w:p w14:paraId="1FE0EBE4" w14:textId="77777777" w:rsidR="00061E69" w:rsidRPr="00D86BD5" w:rsidRDefault="00061E69" w:rsidP="00061E69">
      <w:pPr>
        <w:rPr>
          <w:rFonts w:eastAsia="SimSun"/>
          <w:lang w:val="el-GR"/>
        </w:rPr>
      </w:pPr>
      <w:r w:rsidRPr="00D86BD5">
        <w:rPr>
          <w:rFonts w:eastAsia="SimSun"/>
          <w:lang w:val="el-GR"/>
        </w:rPr>
        <w:t xml:space="preserve">Στο Πακέτο εργασίας γίνεται η αποτύπωση των απαιτήσεων όλων των επιμέρους πακέτων εργασίας του έργου με σαφή χρονοπρογραμματισμό των απαιτούμενων εργασιών, σε ένα παραδοτέο το οποίο κατατίθεται στο τέλος του: </w:t>
      </w:r>
    </w:p>
    <w:p w14:paraId="12C64626"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 xml:space="preserve">Τεύχος Ανάλυσης Απαιτήσεων </w:t>
      </w:r>
    </w:p>
    <w:p w14:paraId="5B7DDBBF" w14:textId="62F5D7A5" w:rsidR="00061E69" w:rsidRPr="00D86BD5" w:rsidRDefault="00061E69" w:rsidP="00061E69">
      <w:pPr>
        <w:rPr>
          <w:rFonts w:eastAsia="SimSun"/>
          <w:lang w:val="el-GR"/>
        </w:rPr>
      </w:pPr>
      <w:r w:rsidRPr="00D86BD5">
        <w:rPr>
          <w:rFonts w:eastAsia="SimSun"/>
          <w:lang w:val="el-GR"/>
        </w:rPr>
        <w:t>Το Πακέτο Εργασίας έχει διάρκεια τρείς (3) μήνες.</w:t>
      </w:r>
    </w:p>
    <w:p w14:paraId="7EC068AA" w14:textId="504E42DE" w:rsidR="00061E69" w:rsidRPr="00C9466E" w:rsidRDefault="00061E69" w:rsidP="00C9466E">
      <w:pPr>
        <w:pStyle w:val="40"/>
        <w:numPr>
          <w:ilvl w:val="2"/>
          <w:numId w:val="24"/>
        </w:numPr>
        <w:rPr>
          <w:rFonts w:cs="Tahoma"/>
          <w:szCs w:val="22"/>
          <w:lang w:val="el-GR"/>
        </w:rPr>
      </w:pPr>
      <w:bookmarkStart w:id="644" w:name="_Ref121749703"/>
      <w:bookmarkStart w:id="645" w:name="_Ref121826046"/>
      <w:bookmarkStart w:id="646" w:name="_Toc122685354"/>
      <w:r w:rsidRPr="00C9466E">
        <w:rPr>
          <w:rFonts w:cs="Tahoma"/>
          <w:szCs w:val="22"/>
          <w:lang w:val="el-GR"/>
        </w:rPr>
        <w:t>ΠΕ2: Αναδιοργάνωση των υφιστάμενων υποδομών λειτουργίας</w:t>
      </w:r>
      <w:bookmarkEnd w:id="644"/>
      <w:bookmarkEnd w:id="645"/>
      <w:bookmarkEnd w:id="646"/>
    </w:p>
    <w:p w14:paraId="0EF22560" w14:textId="5DCC301B" w:rsidR="00061E69" w:rsidRPr="00D86BD5" w:rsidRDefault="00061E69" w:rsidP="00E83539">
      <w:pPr>
        <w:rPr>
          <w:rFonts w:eastAsia="SimSun"/>
          <w:lang w:val="el-GR"/>
        </w:rPr>
      </w:pPr>
      <w:r w:rsidRPr="00D86BD5">
        <w:rPr>
          <w:rFonts w:eastAsia="SimSun"/>
          <w:lang w:val="el-GR"/>
        </w:rPr>
        <w:t>Στο πακέτο εργασίας πραγματοποιούνται όλες οι εργασίες σχετιζόμενες με την αναδιοργάνωση των υφιστάμενων υποδομών λειτουργίας έπειτα από την διάθεση νέου περιβάλλοντος λειτουργίας (public</w:t>
      </w:r>
      <w:r w:rsidR="006D0505" w:rsidRPr="00D86BD5">
        <w:rPr>
          <w:rFonts w:eastAsia="SimSun"/>
          <w:lang w:val="el-GR"/>
        </w:rPr>
        <w:t xml:space="preserve"> </w:t>
      </w:r>
      <w:r w:rsidRPr="00D86BD5">
        <w:rPr>
          <w:rFonts w:eastAsia="SimSun"/>
          <w:lang w:val="el-GR"/>
        </w:rPr>
        <w:t>cloud</w:t>
      </w:r>
      <w:r w:rsidR="006D0505" w:rsidRPr="00D86BD5">
        <w:rPr>
          <w:rFonts w:eastAsia="SimSun"/>
          <w:lang w:val="el-GR"/>
        </w:rPr>
        <w:t xml:space="preserve"> </w:t>
      </w:r>
      <w:r w:rsidRPr="00D86BD5">
        <w:rPr>
          <w:rFonts w:eastAsia="SimSun"/>
          <w:lang w:val="el-GR"/>
        </w:rPr>
        <w:t>provider), ήτοι (ενδεικτικά και όχι περιοριστικά) :</w:t>
      </w:r>
    </w:p>
    <w:p w14:paraId="5A78A53C" w14:textId="77777777" w:rsidR="00D164F3" w:rsidRPr="00D86BD5" w:rsidRDefault="00D164F3" w:rsidP="000A6F75">
      <w:pPr>
        <w:pStyle w:val="aff"/>
        <w:numPr>
          <w:ilvl w:val="0"/>
          <w:numId w:val="96"/>
        </w:numPr>
        <w:spacing w:line="288" w:lineRule="auto"/>
        <w:rPr>
          <w:lang w:val="el-GR"/>
        </w:rPr>
      </w:pPr>
      <w:r w:rsidRPr="00D86BD5">
        <w:rPr>
          <w:lang w:val="el-GR"/>
        </w:rPr>
        <w:t>Εργασίες διαμόρφωσης περιβάλλοντος</w:t>
      </w:r>
    </w:p>
    <w:p w14:paraId="6167E089" w14:textId="77777777" w:rsidR="00D164F3" w:rsidRPr="00D86BD5" w:rsidRDefault="00D164F3" w:rsidP="000A6F75">
      <w:pPr>
        <w:pStyle w:val="aff"/>
        <w:numPr>
          <w:ilvl w:val="0"/>
          <w:numId w:val="96"/>
        </w:numPr>
        <w:spacing w:line="288" w:lineRule="auto"/>
        <w:rPr>
          <w:lang w:val="el-GR"/>
        </w:rPr>
      </w:pPr>
      <w:r w:rsidRPr="00D86BD5">
        <w:rPr>
          <w:lang w:val="el-GR"/>
        </w:rPr>
        <w:t>Εργασίες εγκατάστασης και ελέγχου συστημικού λογισμικού</w:t>
      </w:r>
    </w:p>
    <w:p w14:paraId="691DDDA1" w14:textId="77777777" w:rsidR="00D164F3" w:rsidRPr="00D86BD5" w:rsidRDefault="00D164F3" w:rsidP="000A6F75">
      <w:pPr>
        <w:pStyle w:val="aff"/>
        <w:numPr>
          <w:ilvl w:val="0"/>
          <w:numId w:val="96"/>
        </w:numPr>
        <w:spacing w:line="288" w:lineRule="auto"/>
        <w:rPr>
          <w:lang w:val="el-GR"/>
        </w:rPr>
      </w:pPr>
      <w:r w:rsidRPr="00D86BD5">
        <w:rPr>
          <w:lang w:val="el-GR"/>
        </w:rPr>
        <w:t>Εργασίες εγκατάστασης επιχειρησιακών εφαρμογών</w:t>
      </w:r>
    </w:p>
    <w:p w14:paraId="39CC5EFA" w14:textId="77777777" w:rsidR="00D164F3" w:rsidRPr="00D86BD5" w:rsidRDefault="00D164F3" w:rsidP="000A6F75">
      <w:pPr>
        <w:pStyle w:val="aff"/>
        <w:numPr>
          <w:ilvl w:val="0"/>
          <w:numId w:val="96"/>
        </w:numPr>
        <w:spacing w:line="288" w:lineRule="auto"/>
        <w:rPr>
          <w:lang w:val="el-GR"/>
        </w:rPr>
      </w:pPr>
      <w:r w:rsidRPr="00D86BD5">
        <w:rPr>
          <w:lang w:val="el-GR"/>
        </w:rPr>
        <w:t>Εργασίες μεταφοράς δεδομένων της υφιστάμενης ΒΔ</w:t>
      </w:r>
    </w:p>
    <w:p w14:paraId="70646F77" w14:textId="52255D4C" w:rsidR="00D164F3" w:rsidRDefault="00D164F3" w:rsidP="000A6F75">
      <w:pPr>
        <w:pStyle w:val="aff"/>
        <w:numPr>
          <w:ilvl w:val="0"/>
          <w:numId w:val="96"/>
        </w:numPr>
        <w:spacing w:line="288" w:lineRule="auto"/>
        <w:rPr>
          <w:lang w:val="el-GR"/>
        </w:rPr>
      </w:pPr>
      <w:r w:rsidRPr="00D86BD5">
        <w:rPr>
          <w:lang w:val="el-GR"/>
        </w:rPr>
        <w:t>Λοιπές εργασίες ελέγχου και δοκιμών</w:t>
      </w:r>
    </w:p>
    <w:p w14:paraId="4B71C934" w14:textId="7C4AF7D4" w:rsidR="00F71AC0" w:rsidRPr="00F82C99" w:rsidRDefault="00F71AC0" w:rsidP="00132925">
      <w:pPr>
        <w:pStyle w:val="Web"/>
        <w:shd w:val="clear" w:color="auto" w:fill="FFFFFF"/>
        <w:jc w:val="both"/>
        <w:rPr>
          <w:rFonts w:ascii="Tahoma" w:hAnsi="Tahoma" w:cs="Tahoma"/>
          <w:sz w:val="22"/>
          <w:lang w:val="el-GR" w:eastAsia="el-GR" w:bidi="ar-SA"/>
        </w:rPr>
      </w:pPr>
      <w:r w:rsidRPr="00F82C99">
        <w:rPr>
          <w:rFonts w:ascii="Tahoma" w:hAnsi="Tahoma" w:cs="Tahoma"/>
          <w:sz w:val="22"/>
          <w:lang w:val="el-GR"/>
        </w:rPr>
        <w:t xml:space="preserve">Σημειώνεται πως, </w:t>
      </w:r>
      <w:r w:rsidRPr="00F82C99">
        <w:rPr>
          <w:rFonts w:ascii="Tahoma" w:hAnsi="Tahoma" w:cs="Tahoma"/>
          <w:sz w:val="22"/>
          <w:lang w:val="el-GR" w:eastAsia="el-GR" w:bidi="ar-SA"/>
        </w:rPr>
        <w:t xml:space="preserve">το συστημικό λογισμικό και το λογισμικό υποδομών (OS, RDBMS, Application Server, WEb κλπ) για την λειτουργία του ΠΣ Μητρώου Πολιτών, εμπίπτει στην αρμοδιότητα της ΓΓΠΣΔΔ, ως διαχειρίστριας του </w:t>
      </w:r>
      <w:r w:rsidR="00132925" w:rsidRPr="00F82C99">
        <w:rPr>
          <w:rFonts w:ascii="Tahoma" w:hAnsi="Tahoma" w:cs="Tahoma"/>
          <w:sz w:val="22"/>
          <w:lang w:eastAsia="el-GR" w:bidi="ar-SA"/>
        </w:rPr>
        <w:t>public</w:t>
      </w:r>
      <w:r w:rsidR="00132925" w:rsidRPr="00F82C99">
        <w:rPr>
          <w:rFonts w:ascii="Tahoma" w:hAnsi="Tahoma" w:cs="Tahoma"/>
          <w:sz w:val="22"/>
          <w:lang w:val="el-GR" w:eastAsia="el-GR" w:bidi="ar-SA"/>
        </w:rPr>
        <w:t xml:space="preserve"> </w:t>
      </w:r>
      <w:r w:rsidR="00132925" w:rsidRPr="00F82C99">
        <w:rPr>
          <w:rFonts w:ascii="Tahoma" w:hAnsi="Tahoma" w:cs="Tahoma"/>
          <w:sz w:val="22"/>
          <w:lang w:eastAsia="el-GR" w:bidi="ar-SA"/>
        </w:rPr>
        <w:t>C</w:t>
      </w:r>
      <w:r w:rsidRPr="00F82C99">
        <w:rPr>
          <w:rFonts w:ascii="Tahoma" w:hAnsi="Tahoma" w:cs="Tahoma"/>
          <w:sz w:val="22"/>
          <w:lang w:val="el-GR" w:eastAsia="el-GR" w:bidi="ar-SA"/>
        </w:rPr>
        <w:t>loud και ο ανάδοχος έχει την υποχρέωση ενημέρωσης για τυχόν ασυμβατότητες που ενδέχεται να προκύψουν από τις νέες εκδόσεις του έτοιμου λογισμικού.</w:t>
      </w:r>
    </w:p>
    <w:p w14:paraId="6740B843" w14:textId="3879F8AA" w:rsidR="00F71AC0" w:rsidRPr="00F82C99" w:rsidRDefault="00F71AC0" w:rsidP="00132925">
      <w:pPr>
        <w:shd w:val="clear" w:color="auto" w:fill="FFFFFF"/>
        <w:suppressAutoHyphens w:val="0"/>
        <w:spacing w:before="100" w:beforeAutospacing="1" w:after="100" w:afterAutospacing="1"/>
        <w:rPr>
          <w:lang w:val="el-GR" w:eastAsia="el-GR"/>
        </w:rPr>
      </w:pPr>
      <w:r w:rsidRPr="00F82C99">
        <w:rPr>
          <w:lang w:val="el-GR" w:eastAsia="el-GR"/>
        </w:rPr>
        <w:t xml:space="preserve">Εξαιρούνται τα λογισμικά που θα διατεθούν για να καλύψουν απαιτήσεις λειτουργικότητας και δεν μπορούν να διατεθούν από το </w:t>
      </w:r>
      <w:r w:rsidR="00132925" w:rsidRPr="00F82C99">
        <w:rPr>
          <w:lang w:val="en-US" w:eastAsia="el-GR"/>
        </w:rPr>
        <w:t>Public</w:t>
      </w:r>
      <w:r w:rsidR="00132925" w:rsidRPr="00F82C99">
        <w:rPr>
          <w:lang w:val="el-GR" w:eastAsia="el-GR"/>
        </w:rPr>
        <w:t xml:space="preserve"> </w:t>
      </w:r>
      <w:r w:rsidRPr="00F82C99">
        <w:rPr>
          <w:lang w:val="el-GR" w:eastAsia="el-GR"/>
        </w:rPr>
        <w:t>Cloud</w:t>
      </w:r>
      <w:r w:rsidR="003818D9" w:rsidRPr="00F82C99">
        <w:rPr>
          <w:lang w:val="el-GR" w:eastAsia="el-GR"/>
        </w:rPr>
        <w:t>.</w:t>
      </w:r>
    </w:p>
    <w:p w14:paraId="49B65E41" w14:textId="77777777" w:rsidR="00061E69" w:rsidRPr="00D86BD5" w:rsidRDefault="00061E69" w:rsidP="00E83539">
      <w:pPr>
        <w:rPr>
          <w:rFonts w:eastAsia="SimSun"/>
          <w:lang w:val="el-GR"/>
        </w:rPr>
      </w:pPr>
      <w:r w:rsidRPr="00D86BD5">
        <w:rPr>
          <w:rFonts w:eastAsia="SimSun"/>
          <w:lang w:val="el-GR"/>
        </w:rPr>
        <w:t>Εκροή του παρόντος Πακέτου εργασίας είναι το παραδοτέο :</w:t>
      </w:r>
    </w:p>
    <w:p w14:paraId="744AD07B"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 xml:space="preserve">Επικαιροποιημένο τεύχος νέας Αρχιτεκτονικής </w:t>
      </w:r>
    </w:p>
    <w:p w14:paraId="752CFBF6" w14:textId="77777777" w:rsidR="00061E69" w:rsidRPr="00D86BD5" w:rsidRDefault="00061E69" w:rsidP="00E83539">
      <w:pPr>
        <w:rPr>
          <w:rFonts w:eastAsia="SimSun"/>
          <w:lang w:val="el-GR"/>
        </w:rPr>
      </w:pPr>
      <w:r w:rsidRPr="00D86BD5">
        <w:rPr>
          <w:rFonts w:eastAsia="SimSun"/>
          <w:lang w:val="el-GR"/>
        </w:rPr>
        <w:t>Περιλαμβάνει την αποτύπωση της νέας αρχιτεκτονικής καθώς και του νέου περιβάλλοντος λειτουργίας. Το παραδοτέο θα κατατεθεί στο τέλος του ΠΕ2.</w:t>
      </w:r>
    </w:p>
    <w:p w14:paraId="59CB012E" w14:textId="77777777" w:rsidR="00061E69" w:rsidRPr="00D86BD5" w:rsidRDefault="00061E69" w:rsidP="00E83539">
      <w:pPr>
        <w:rPr>
          <w:rFonts w:eastAsia="SimSun"/>
          <w:lang w:val="el-GR"/>
        </w:rPr>
      </w:pPr>
      <w:r w:rsidRPr="00D86BD5">
        <w:rPr>
          <w:rFonts w:eastAsia="SimSun"/>
          <w:lang w:val="el-GR"/>
        </w:rPr>
        <w:t>Το Πακέτο εργασίας έχει διάρκεια έξι (6) μήνες.</w:t>
      </w:r>
    </w:p>
    <w:p w14:paraId="4E57EA8F" w14:textId="4B967E9E" w:rsidR="00061E69" w:rsidRPr="00C9466E" w:rsidRDefault="00061E69" w:rsidP="00C9466E">
      <w:pPr>
        <w:pStyle w:val="40"/>
        <w:numPr>
          <w:ilvl w:val="2"/>
          <w:numId w:val="24"/>
        </w:numPr>
        <w:rPr>
          <w:rFonts w:cs="Tahoma"/>
          <w:szCs w:val="22"/>
          <w:lang w:val="el-GR"/>
        </w:rPr>
      </w:pPr>
      <w:bookmarkStart w:id="647" w:name="_Ref121750180"/>
      <w:bookmarkStart w:id="648" w:name="_Toc122685355"/>
      <w:r w:rsidRPr="00C9466E">
        <w:rPr>
          <w:rFonts w:cs="Tahoma"/>
          <w:szCs w:val="22"/>
          <w:lang w:val="el-GR"/>
        </w:rPr>
        <w:t>ΠΕ3: Επαύξηση λειτουργικότητας εφαρμογών</w:t>
      </w:r>
      <w:bookmarkEnd w:id="647"/>
      <w:bookmarkEnd w:id="648"/>
    </w:p>
    <w:p w14:paraId="5FF38206" w14:textId="7D7D63AF" w:rsidR="00D164F3" w:rsidRPr="00D86BD5" w:rsidRDefault="00D164F3" w:rsidP="00D164F3">
      <w:pPr>
        <w:rPr>
          <w:lang w:val="el-GR"/>
        </w:rPr>
      </w:pPr>
      <w:r w:rsidRPr="00D86BD5">
        <w:rPr>
          <w:lang w:val="el-GR"/>
        </w:rPr>
        <w:t xml:space="preserve">Η διάρκεια του εν λόγω Πακέτου Εργασίας είναι δεκατέσσερις (14) μήνες και εκκινείται με την ολοκλήρωση του ΠΕ1 – Ανάλυση Απαιτήσεων. </w:t>
      </w:r>
    </w:p>
    <w:p w14:paraId="1BD00779" w14:textId="7D5E677A" w:rsidR="00D164F3" w:rsidRPr="00D86BD5" w:rsidRDefault="00D164F3" w:rsidP="00D164F3">
      <w:pPr>
        <w:rPr>
          <w:lang w:val="el-GR"/>
        </w:rPr>
      </w:pPr>
      <w:r w:rsidRPr="00D86BD5">
        <w:rPr>
          <w:lang w:val="el-GR"/>
        </w:rPr>
        <w:t xml:space="preserve">Αφορά στην επαύξηση λειτουργικότητας των εφαρμογών βάσει της πρότασης που θα υποβάλλει ο Ανάδοχος στο Τεύχος Ανάλυσης Απαιτήσεων. Περιλαμβάνει, </w:t>
      </w:r>
      <w:r w:rsidRPr="00D86BD5">
        <w:rPr>
          <w:u w:val="single"/>
          <w:lang w:val="el-GR"/>
        </w:rPr>
        <w:t>κατ’ ελάχιστον</w:t>
      </w:r>
      <w:r w:rsidRPr="00D86BD5">
        <w:rPr>
          <w:lang w:val="el-GR"/>
        </w:rPr>
        <w:t xml:space="preserve">, τα παρακάτω, όπως θα οριστικοποιηθούν κατά τη μελέτη σύμφωνα με τις υποδείξεις των αρμόδιων οργάνων της Αναθέτουσας Αρχής και την πρόταση του Αναδόχου: </w:t>
      </w:r>
    </w:p>
    <w:p w14:paraId="69E976D4" w14:textId="5B1346B9" w:rsidR="00D164F3" w:rsidRPr="00D86BD5" w:rsidRDefault="00D164F3" w:rsidP="000A6F75">
      <w:pPr>
        <w:pStyle w:val="aff"/>
        <w:numPr>
          <w:ilvl w:val="0"/>
          <w:numId w:val="97"/>
        </w:numPr>
        <w:rPr>
          <w:lang w:val="el-GR"/>
        </w:rPr>
      </w:pPr>
      <w:r w:rsidRPr="00D86BD5">
        <w:rPr>
          <w:color w:val="000000"/>
          <w:lang w:val="el-GR" w:eastAsia="el-GR"/>
        </w:rPr>
        <w:lastRenderedPageBreak/>
        <w:t>Υλοποίηση μηχανισμού παροχής δεδομένων στο κεντρικό Μητρώο της Δημόσιας Διοίκησης (golden record) μέσω του Κέντρου Διαλειτουργικότητας.</w:t>
      </w:r>
    </w:p>
    <w:p w14:paraId="1A545924" w14:textId="3B618FD8" w:rsidR="00D164F3" w:rsidRPr="00D86BD5" w:rsidRDefault="00D164F3" w:rsidP="000A6F75">
      <w:pPr>
        <w:pStyle w:val="aff"/>
        <w:numPr>
          <w:ilvl w:val="0"/>
          <w:numId w:val="97"/>
        </w:numPr>
        <w:rPr>
          <w:lang w:val="el-GR"/>
        </w:rPr>
      </w:pPr>
      <w:r w:rsidRPr="00D86BD5">
        <w:rPr>
          <w:lang w:val="el-GR"/>
        </w:rPr>
        <w:t>Αδρανοποίηση υποσυστήματος Μητρώου Αρρένων και υλοποίηση διεπαφών με την Στρατολογία.</w:t>
      </w:r>
    </w:p>
    <w:p w14:paraId="2C245F2C" w14:textId="29B4B433" w:rsidR="00D164F3" w:rsidRPr="00D86BD5" w:rsidRDefault="00D164F3" w:rsidP="000A6F75">
      <w:pPr>
        <w:pStyle w:val="aff"/>
        <w:numPr>
          <w:ilvl w:val="0"/>
          <w:numId w:val="97"/>
        </w:numPr>
        <w:rPr>
          <w:lang w:val="el-GR"/>
        </w:rPr>
      </w:pPr>
      <w:r w:rsidRPr="00D86BD5">
        <w:rPr>
          <w:lang w:val="el-GR"/>
        </w:rPr>
        <w:t>Υλοποίηση και διάθεση πολυγλωσσικών πιστοποιητικών και Ληξιαρχικών Πράξεων</w:t>
      </w:r>
    </w:p>
    <w:p w14:paraId="35933F4E" w14:textId="730082AC" w:rsidR="00D164F3" w:rsidRPr="00D86BD5" w:rsidRDefault="00D164F3" w:rsidP="000A6F75">
      <w:pPr>
        <w:pStyle w:val="aff"/>
        <w:numPr>
          <w:ilvl w:val="0"/>
          <w:numId w:val="97"/>
        </w:numPr>
        <w:rPr>
          <w:lang w:val="el-GR"/>
        </w:rPr>
      </w:pPr>
      <w:r w:rsidRPr="00D86BD5">
        <w:rPr>
          <w:lang w:val="el-GR"/>
        </w:rPr>
        <w:t>Υλοποίηση διεπαφών με το ΟΠΣ της Ιθαγένειας</w:t>
      </w:r>
    </w:p>
    <w:p w14:paraId="6CF059D7" w14:textId="3E96EB3E" w:rsidR="00D164F3" w:rsidRPr="00D86BD5" w:rsidRDefault="00D164F3" w:rsidP="000A6F75">
      <w:pPr>
        <w:pStyle w:val="aff"/>
        <w:numPr>
          <w:ilvl w:val="0"/>
          <w:numId w:val="97"/>
        </w:numPr>
        <w:rPr>
          <w:lang w:val="el-GR"/>
        </w:rPr>
      </w:pPr>
      <w:r w:rsidRPr="00D86BD5">
        <w:rPr>
          <w:lang w:val="el-GR"/>
        </w:rPr>
        <w:t xml:space="preserve">Υλοποίηση λειτουργικότητας μέσω της οποίας θα είναι δυνατή η διακίνηση, πιστοποιημένων set δεδομένων του Μητρώου Πολιτών μεταξύ πληροφοριακών συστημάτων της Δημόσιας Διοίκησης </w:t>
      </w:r>
    </w:p>
    <w:p w14:paraId="5BB38A62" w14:textId="060020C8" w:rsidR="00D164F3" w:rsidRPr="00D86BD5" w:rsidRDefault="00D164F3" w:rsidP="000A6F75">
      <w:pPr>
        <w:pStyle w:val="aff"/>
        <w:numPr>
          <w:ilvl w:val="0"/>
          <w:numId w:val="97"/>
        </w:numPr>
        <w:rPr>
          <w:lang w:val="el-GR"/>
        </w:rPr>
      </w:pPr>
      <w:r w:rsidRPr="00D86BD5">
        <w:rPr>
          <w:lang w:val="el-GR"/>
        </w:rPr>
        <w:t>Υλοποίηση λειτουργικότητας με χρήση εργαλείων τεχνητής νοημοσύνης στοιχείων γενεαλογικού δέντρου έως 3ου επιπέδου συγγένειας.</w:t>
      </w:r>
    </w:p>
    <w:p w14:paraId="11D0C66B" w14:textId="23206C08" w:rsidR="00D164F3" w:rsidRPr="00D86BD5" w:rsidRDefault="00D164F3" w:rsidP="000A6F75">
      <w:pPr>
        <w:pStyle w:val="aff"/>
        <w:numPr>
          <w:ilvl w:val="0"/>
          <w:numId w:val="97"/>
        </w:numPr>
        <w:rPr>
          <w:lang w:val="el-GR"/>
        </w:rPr>
      </w:pPr>
      <w:r w:rsidRPr="00D86BD5">
        <w:rPr>
          <w:lang w:val="el-GR"/>
        </w:rPr>
        <w:t xml:space="preserve">Ανάπτυξη διεπαφών και προσαρμογή λειτουργικότητας για την υποδοχή ψηφιακών δηλώσεων – αιτήσεων διαχείρισης πρωτογενών γεγονότων και μεταβολών αστικής και δημοτικής κατάστασης </w:t>
      </w:r>
    </w:p>
    <w:p w14:paraId="15B9103F" w14:textId="36094CAD" w:rsidR="00D164F3" w:rsidRPr="00D86BD5" w:rsidRDefault="00D164F3" w:rsidP="000A6F75">
      <w:pPr>
        <w:pStyle w:val="aff"/>
        <w:numPr>
          <w:ilvl w:val="0"/>
          <w:numId w:val="97"/>
        </w:numPr>
        <w:rPr>
          <w:lang w:val="el-GR"/>
        </w:rPr>
      </w:pPr>
      <w:r w:rsidRPr="00D86BD5">
        <w:rPr>
          <w:lang w:val="el-GR"/>
        </w:rPr>
        <w:t xml:space="preserve">Υλοποίηση υποσυστήματος  διάθεσης στατιστικών στοιχείων τα οποία θα διατεθούν στους Φορείς λειτουργίας του έργου  </w:t>
      </w:r>
    </w:p>
    <w:p w14:paraId="1A3B1BE4" w14:textId="3B658704" w:rsidR="00D164F3" w:rsidRPr="00D86BD5" w:rsidRDefault="00D164F3" w:rsidP="000A6F75">
      <w:pPr>
        <w:pStyle w:val="aff"/>
        <w:numPr>
          <w:ilvl w:val="0"/>
          <w:numId w:val="97"/>
        </w:numPr>
        <w:rPr>
          <w:lang w:val="el-GR"/>
        </w:rPr>
      </w:pPr>
      <w:r w:rsidRPr="00D86BD5">
        <w:rPr>
          <w:lang w:val="el-GR"/>
        </w:rPr>
        <w:t>Αυτόματη δημοσίευση δεδομένων στο κεντρικό αποθετήριο ανοικτών δημόσιων δεδομένων data.gov.gr.</w:t>
      </w:r>
    </w:p>
    <w:p w14:paraId="68A9BEAF" w14:textId="430805C3" w:rsidR="00D164F3" w:rsidRPr="00D86BD5" w:rsidRDefault="00D164F3" w:rsidP="000A6F75">
      <w:pPr>
        <w:pStyle w:val="aff"/>
        <w:numPr>
          <w:ilvl w:val="0"/>
          <w:numId w:val="97"/>
        </w:numPr>
        <w:rPr>
          <w:lang w:val="el-GR"/>
        </w:rPr>
      </w:pPr>
      <w:r w:rsidRPr="00D86BD5">
        <w:rPr>
          <w:lang w:val="el-GR"/>
        </w:rPr>
        <w:t>Υλοποίηση μηχανισμού για την επαλήθευση των προσωπικών στοιχείων πολιτών (Ελλήνων εκλογέων) που υποστηρίζουν μια Ευρωπαϊκή Πρωτοβουλία Πολιτών (ΕΚ2019/788), μέσω φόρτωσης xml αρχείων με προσωπικά στοιχεία φυσικών προσώπων. Παραγωγή στατιστικού αποτελέσματος (πλήθος επιτυχών/ ανεπιτυχών επαληθεύσεων, πλήθος διπλοεγγραφών). Ο μηχανισμός θα προβλέπει και έλεγχο ελληνικών επωνύμων/ονομάτων γραμμένα με λατινικούς χαρακτήρες.</w:t>
      </w:r>
    </w:p>
    <w:p w14:paraId="53053D01" w14:textId="13B7C0F3" w:rsidR="00D164F3" w:rsidRPr="00D86BD5" w:rsidRDefault="00D164F3" w:rsidP="000A6F75">
      <w:pPr>
        <w:pStyle w:val="aff"/>
        <w:numPr>
          <w:ilvl w:val="0"/>
          <w:numId w:val="97"/>
        </w:numPr>
        <w:rPr>
          <w:lang w:val="el-GR"/>
        </w:rPr>
      </w:pPr>
      <w:r w:rsidRPr="00D86BD5">
        <w:rPr>
          <w:lang w:val="el-GR"/>
        </w:rPr>
        <w:t>Εισαγωγής ψηφιακής σφραγίδας του gov.gr  επί των εκδιδομένων από το σύστημα αποσπασμάτων ΛΠ, πιστοποιητικών, βεβαιώσεων.</w:t>
      </w:r>
    </w:p>
    <w:p w14:paraId="15828AB9" w14:textId="77777777" w:rsidR="00D164F3" w:rsidRPr="00D86BD5" w:rsidRDefault="00D164F3" w:rsidP="00D164F3">
      <w:pPr>
        <w:rPr>
          <w:lang w:val="el-GR"/>
        </w:rPr>
      </w:pPr>
      <w:r w:rsidRPr="00D86BD5">
        <w:rPr>
          <w:lang w:val="el-GR"/>
        </w:rPr>
        <w:t xml:space="preserve">Εντός του Πακέτου εργασίας ολοκληρώνονται επίσης οι απαιτούμενες παραμετροποιήσεις, προσαρμογές καθώς και όλες οι εργασίες ολοκλήρωσης των νέων λειτουργικοτήτων με τα υφιστάμενα υποσυστήματα ώστε το  ΟΠΣ να διατίθεται ως ενιαίο περιβάλλον στους εσωτερικούς του χρήστες. </w:t>
      </w:r>
    </w:p>
    <w:p w14:paraId="35FEB60D" w14:textId="77777777" w:rsidR="00D164F3" w:rsidRPr="00D86BD5" w:rsidRDefault="00D164F3" w:rsidP="00D164F3">
      <w:pPr>
        <w:rPr>
          <w:lang w:val="el-GR"/>
        </w:rPr>
      </w:pPr>
      <w:r w:rsidRPr="00D86BD5">
        <w:rPr>
          <w:lang w:val="el-GR"/>
        </w:rPr>
        <w:t xml:space="preserve">Η Αναθέτουσα Αρχή υποχρεούται να παραδώσει στον ανάδοχο επαρκή στοιχεία για το υφιστάμενο σύστημα όπως αρχιτεκτονική, τεχνικό σχεδιασμό, σχήμα δεδομένων, πηγαίο κώδικα και τεκμηρίωση αυτού, </w:t>
      </w:r>
      <w:r w:rsidRPr="00D86BD5">
        <w:t>system</w:t>
      </w:r>
      <w:r w:rsidRPr="00D86BD5">
        <w:rPr>
          <w:lang w:val="el-GR"/>
        </w:rPr>
        <w:t xml:space="preserve"> </w:t>
      </w:r>
      <w:r w:rsidRPr="00D86BD5">
        <w:t>manuals</w:t>
      </w:r>
      <w:r w:rsidRPr="00D86BD5">
        <w:rPr>
          <w:lang w:val="el-GR"/>
        </w:rPr>
        <w:t xml:space="preserve"> ή εγχειρίδια διαχείρισης, εγχειρίδια χρήσης κ.λπ.</w:t>
      </w:r>
    </w:p>
    <w:p w14:paraId="079AEEC3" w14:textId="607D5B7E" w:rsidR="00D164F3" w:rsidRPr="00D86BD5" w:rsidRDefault="00D164F3" w:rsidP="00D164F3">
      <w:pPr>
        <w:rPr>
          <w:b/>
          <w:lang w:val="el-GR"/>
        </w:rPr>
      </w:pPr>
      <w:r w:rsidRPr="00D86BD5">
        <w:rPr>
          <w:b/>
        </w:rPr>
        <w:t>T</w:t>
      </w:r>
      <w:r w:rsidRPr="00D86BD5">
        <w:rPr>
          <w:b/>
          <w:lang w:val="el-GR"/>
        </w:rPr>
        <w:t>ο σύνολο του πηγαίου κώδικα που θα παραχθεί στ</w:t>
      </w:r>
      <w:r w:rsidR="00122787" w:rsidRPr="00D86BD5">
        <w:rPr>
          <w:b/>
          <w:lang w:val="el-GR"/>
        </w:rPr>
        <w:t>ο</w:t>
      </w:r>
      <w:r w:rsidRPr="00D86BD5">
        <w:rPr>
          <w:b/>
          <w:lang w:val="el-GR"/>
        </w:rPr>
        <w:t xml:space="preserve"> πλαίσι</w:t>
      </w:r>
      <w:r w:rsidR="00122787" w:rsidRPr="00D86BD5">
        <w:rPr>
          <w:b/>
          <w:lang w:val="el-GR"/>
        </w:rPr>
        <w:t>ο</w:t>
      </w:r>
      <w:r w:rsidRPr="00D86BD5">
        <w:rPr>
          <w:b/>
          <w:lang w:val="el-GR"/>
        </w:rPr>
        <w:t xml:space="preserve"> του έργου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 </w:t>
      </w:r>
    </w:p>
    <w:p w14:paraId="5DC660BE" w14:textId="77777777" w:rsidR="00D164F3" w:rsidRPr="00D86BD5" w:rsidRDefault="00D164F3" w:rsidP="00D164F3">
      <w:pPr>
        <w:rPr>
          <w:lang w:val="el-GR"/>
        </w:rPr>
      </w:pPr>
      <w:r w:rsidRPr="00D86BD5">
        <w:rPr>
          <w:lang w:val="el-GR"/>
        </w:rPr>
        <w:t>Ο πηγαίος κώδικας θα συνοδεύεται και από αναλυτικές οδηγίες για την μεταφόρτωσή και εγκατάστασή του (</w:t>
      </w:r>
      <w:r w:rsidRPr="00D86BD5">
        <w:t>configuration</w:t>
      </w:r>
      <w:r w:rsidRPr="00D86BD5">
        <w:rPr>
          <w:lang w:val="el-GR"/>
        </w:rPr>
        <w:t xml:space="preserve">, </w:t>
      </w:r>
      <w:r w:rsidRPr="00D86BD5">
        <w:t>deployment</w:t>
      </w:r>
      <w:r w:rsidRPr="00D86BD5">
        <w:rPr>
          <w:lang w:val="el-GR"/>
        </w:rPr>
        <w:t>) στο δοκιμαστικό και στο παραγωγικό περιβάλλον του έργου. Τα όποια εργαλεία χρησιμοποιηθούν για την επεξεργασία, μεταφόρτωση/εγκατάσταση και παρακολούθηση του πηγαίου κώδικα θα πρέπει να είναι μέρος των παραδοτέων όπως και τα εγχειρίδια χρήσης τους.</w:t>
      </w:r>
    </w:p>
    <w:p w14:paraId="1E7A31D1" w14:textId="77777777" w:rsidR="00D164F3" w:rsidRPr="00D86BD5" w:rsidRDefault="00D164F3" w:rsidP="00D164F3">
      <w:pPr>
        <w:rPr>
          <w:lang w:val="el-GR"/>
        </w:rPr>
      </w:pPr>
      <w:r w:rsidRPr="00D86BD5">
        <w:rPr>
          <w:lang w:val="el-GR"/>
        </w:rPr>
        <w:t xml:space="preserve">Το πακέτο εργασίας περιλαμβάνει πολλαπλά παραδοτέα για κάθε μια από τις λειτουργικότητες που θα αναπτυχθούν/ αναβαθμιστούν στο πλαίσιο του έργου, όπου έκαστο θα περιλαμβάνει τα κάτωθι υποπαραδοτέα: </w:t>
      </w:r>
    </w:p>
    <w:p w14:paraId="50D5DBC4" w14:textId="77777777" w:rsidR="00D164F3" w:rsidRPr="00D86BD5" w:rsidRDefault="00D164F3" w:rsidP="000A6F75">
      <w:pPr>
        <w:pStyle w:val="aff"/>
        <w:numPr>
          <w:ilvl w:val="0"/>
          <w:numId w:val="85"/>
        </w:numPr>
        <w:rPr>
          <w:lang w:val="el-GR"/>
        </w:rPr>
      </w:pPr>
      <w:r w:rsidRPr="00D86BD5">
        <w:rPr>
          <w:lang w:val="el-GR"/>
        </w:rPr>
        <w:t>Τεκμηρίωση Ανάπτυξης</w:t>
      </w:r>
    </w:p>
    <w:p w14:paraId="375CDAED" w14:textId="77777777" w:rsidR="00D164F3" w:rsidRPr="00D86BD5" w:rsidRDefault="00D164F3" w:rsidP="000A6F75">
      <w:pPr>
        <w:pStyle w:val="aff"/>
        <w:numPr>
          <w:ilvl w:val="0"/>
          <w:numId w:val="85"/>
        </w:numPr>
        <w:rPr>
          <w:lang w:val="el-GR"/>
        </w:rPr>
      </w:pPr>
      <w:r w:rsidRPr="00D86BD5">
        <w:rPr>
          <w:lang w:val="el-GR"/>
        </w:rPr>
        <w:t>Τεκμηρίωση Διεπαφών με τρίτα συστήματα</w:t>
      </w:r>
    </w:p>
    <w:p w14:paraId="00477F15" w14:textId="77777777" w:rsidR="00D164F3" w:rsidRPr="00D86BD5" w:rsidRDefault="00D164F3" w:rsidP="000A6F75">
      <w:pPr>
        <w:pStyle w:val="aff"/>
        <w:numPr>
          <w:ilvl w:val="0"/>
          <w:numId w:val="85"/>
        </w:numPr>
        <w:rPr>
          <w:lang w:val="el-GR"/>
        </w:rPr>
      </w:pPr>
      <w:r w:rsidRPr="00D86BD5">
        <w:rPr>
          <w:lang w:val="el-GR"/>
        </w:rPr>
        <w:lastRenderedPageBreak/>
        <w:t xml:space="preserve">Σενάρια Ελέγχου </w:t>
      </w:r>
    </w:p>
    <w:p w14:paraId="51E2F8F5" w14:textId="77777777" w:rsidR="00D164F3" w:rsidRPr="00D86BD5" w:rsidRDefault="00D164F3" w:rsidP="000A6F75">
      <w:pPr>
        <w:pStyle w:val="aff"/>
        <w:numPr>
          <w:ilvl w:val="0"/>
          <w:numId w:val="85"/>
        </w:numPr>
        <w:rPr>
          <w:lang w:val="el-GR"/>
        </w:rPr>
      </w:pPr>
      <w:r w:rsidRPr="00D86BD5">
        <w:rPr>
          <w:lang w:val="el-GR"/>
        </w:rPr>
        <w:t>Αποτελέσματα Διενέργειας Δοκιμών Ελέγχου</w:t>
      </w:r>
    </w:p>
    <w:p w14:paraId="0B75AEEB" w14:textId="77777777" w:rsidR="00D164F3" w:rsidRPr="00D86BD5" w:rsidRDefault="00D164F3" w:rsidP="000A6F75">
      <w:pPr>
        <w:pStyle w:val="aff"/>
        <w:numPr>
          <w:ilvl w:val="0"/>
          <w:numId w:val="85"/>
        </w:numPr>
        <w:rPr>
          <w:lang w:val="el-GR"/>
        </w:rPr>
      </w:pPr>
      <w:r w:rsidRPr="00D86BD5">
        <w:rPr>
          <w:lang w:val="el-GR"/>
        </w:rPr>
        <w:t>Έλεγχοι μεμονωμένης λειτουργικότητας (</w:t>
      </w:r>
      <w:r w:rsidRPr="00D86BD5">
        <w:t>unit</w:t>
      </w:r>
      <w:r w:rsidRPr="00D86BD5">
        <w:rPr>
          <w:lang w:val="el-GR"/>
        </w:rPr>
        <w:t xml:space="preserve"> </w:t>
      </w:r>
      <w:r w:rsidRPr="00D86BD5">
        <w:t>testing</w:t>
      </w:r>
      <w:r w:rsidRPr="00D86BD5">
        <w:rPr>
          <w:lang w:val="el-GR"/>
        </w:rPr>
        <w:t>)</w:t>
      </w:r>
    </w:p>
    <w:p w14:paraId="3CC41C0D" w14:textId="77777777" w:rsidR="00D164F3" w:rsidRPr="00D86BD5" w:rsidRDefault="00D164F3" w:rsidP="000A6F75">
      <w:pPr>
        <w:pStyle w:val="aff"/>
        <w:numPr>
          <w:ilvl w:val="0"/>
          <w:numId w:val="85"/>
        </w:numPr>
        <w:rPr>
          <w:lang w:val="el-GR"/>
        </w:rPr>
      </w:pPr>
      <w:r w:rsidRPr="00D86BD5">
        <w:rPr>
          <w:lang w:val="el-GR"/>
        </w:rPr>
        <w:t>Τεκμηρίωση χρήσης και διαχείρισης εφαρμογών (</w:t>
      </w:r>
      <w:r w:rsidRPr="00D86BD5">
        <w:rPr>
          <w:rFonts w:eastAsia="Calibri"/>
        </w:rPr>
        <w:t>user</w:t>
      </w:r>
      <w:r w:rsidRPr="00D86BD5">
        <w:rPr>
          <w:rFonts w:eastAsia="Calibri"/>
          <w:lang w:val="el-GR"/>
        </w:rPr>
        <w:t xml:space="preserve"> &amp; </w:t>
      </w:r>
      <w:r w:rsidRPr="00D86BD5">
        <w:rPr>
          <w:rFonts w:eastAsia="Calibri"/>
        </w:rPr>
        <w:t>administration</w:t>
      </w:r>
      <w:r w:rsidRPr="00D86BD5">
        <w:rPr>
          <w:rFonts w:eastAsia="Calibri"/>
          <w:lang w:val="el-GR"/>
        </w:rPr>
        <w:t xml:space="preserve"> </w:t>
      </w:r>
      <w:r w:rsidRPr="00D86BD5">
        <w:rPr>
          <w:rFonts w:eastAsia="Calibri"/>
        </w:rPr>
        <w:t>manuals</w:t>
      </w:r>
      <w:r w:rsidRPr="00D86BD5">
        <w:rPr>
          <w:lang w:val="el-GR"/>
        </w:rPr>
        <w:t>)</w:t>
      </w:r>
    </w:p>
    <w:p w14:paraId="4A74FEC8" w14:textId="77777777" w:rsidR="00D164F3" w:rsidRPr="00D86BD5" w:rsidRDefault="00D164F3" w:rsidP="000A6F75">
      <w:pPr>
        <w:pStyle w:val="aff"/>
        <w:numPr>
          <w:ilvl w:val="0"/>
          <w:numId w:val="85"/>
        </w:numPr>
        <w:rPr>
          <w:lang w:val="el-GR"/>
        </w:rPr>
      </w:pPr>
      <w:r w:rsidRPr="00D86BD5">
        <w:rPr>
          <w:lang w:val="el-GR"/>
        </w:rPr>
        <w:t xml:space="preserve">Πηγαίος κώδικας </w:t>
      </w:r>
    </w:p>
    <w:p w14:paraId="343EDD6C" w14:textId="77777777" w:rsidR="00061E69" w:rsidRPr="00D86BD5" w:rsidRDefault="00061E69" w:rsidP="000B7BD6">
      <w:pPr>
        <w:rPr>
          <w:rFonts w:eastAsia="Calibri"/>
          <w:lang w:val="el-GR"/>
        </w:rPr>
      </w:pPr>
      <w:r w:rsidRPr="00D86BD5">
        <w:rPr>
          <w:rFonts w:eastAsia="Calibri"/>
          <w:lang w:val="el-GR"/>
        </w:rPr>
        <w:t>Εκροή του παρόντος Πακέτου εργασίας είναι το παραδοτέο :</w:t>
      </w:r>
    </w:p>
    <w:p w14:paraId="6AC15A9D"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Αναφορά επαύξησης λειτουργικότητας (ανά κύκλο ανάπτυξης)</w:t>
      </w:r>
    </w:p>
    <w:p w14:paraId="16BE25D5" w14:textId="77777777" w:rsidR="00061E69" w:rsidRPr="00D86BD5" w:rsidRDefault="00061E69" w:rsidP="000B7BD6">
      <w:pPr>
        <w:rPr>
          <w:rFonts w:eastAsia="Calibri"/>
          <w:lang w:val="el-GR"/>
        </w:rPr>
      </w:pPr>
      <w:r w:rsidRPr="00D86BD5">
        <w:rPr>
          <w:rFonts w:eastAsia="Calibri"/>
          <w:lang w:val="el-GR"/>
        </w:rPr>
        <w:t>Το Πακέτο εργασίας έχει διάρκεια δέκα τέσσερις (14) μήνες.</w:t>
      </w:r>
    </w:p>
    <w:p w14:paraId="066A7967" w14:textId="6B48405E" w:rsidR="00061E69" w:rsidRPr="00C9466E" w:rsidRDefault="00061E69" w:rsidP="00C9466E">
      <w:pPr>
        <w:pStyle w:val="40"/>
        <w:numPr>
          <w:ilvl w:val="2"/>
          <w:numId w:val="24"/>
        </w:numPr>
        <w:rPr>
          <w:rFonts w:cs="Tahoma"/>
          <w:szCs w:val="22"/>
          <w:lang w:val="el-GR"/>
        </w:rPr>
      </w:pPr>
      <w:bookmarkStart w:id="649" w:name="_Ref121750188"/>
      <w:bookmarkStart w:id="650" w:name="_Toc122685356"/>
      <w:r w:rsidRPr="00C9466E">
        <w:rPr>
          <w:rFonts w:cs="Tahoma"/>
          <w:szCs w:val="22"/>
          <w:lang w:val="el-GR"/>
        </w:rPr>
        <w:t>ΠΕ4: Εκσυγχρονισμός / αναμόρφωση υποσυστημάτων</w:t>
      </w:r>
      <w:bookmarkEnd w:id="649"/>
      <w:bookmarkEnd w:id="650"/>
    </w:p>
    <w:p w14:paraId="59815A75" w14:textId="3901E7B9" w:rsidR="006D0505" w:rsidRPr="00D86BD5" w:rsidRDefault="006D0505" w:rsidP="006D0505">
      <w:pPr>
        <w:rPr>
          <w:lang w:val="el-GR"/>
        </w:rPr>
      </w:pPr>
      <w:r w:rsidRPr="00D86BD5">
        <w:rPr>
          <w:lang w:val="el-GR"/>
        </w:rPr>
        <w:t xml:space="preserve">Το πακέτο εργασίας αφορά σε εργασίες αναδιοργάνωσης της αρχιτεκτονικής του Μητρώου Πολιτών και εκσυγχρονισμού υποσυστημάτων του. </w:t>
      </w:r>
    </w:p>
    <w:p w14:paraId="19237CB3" w14:textId="1264B44F" w:rsidR="00D164F3" w:rsidRPr="00D86BD5" w:rsidRDefault="00D164F3" w:rsidP="006D0505">
      <w:pPr>
        <w:rPr>
          <w:lang w:val="el-GR"/>
        </w:rPr>
      </w:pPr>
      <w:r w:rsidRPr="00D86BD5">
        <w:rPr>
          <w:lang w:val="el-GR"/>
        </w:rPr>
        <w:t>Περιλαμβάνει τα εξής :</w:t>
      </w:r>
    </w:p>
    <w:p w14:paraId="3412CDB9" w14:textId="331B13C5" w:rsidR="00D164F3" w:rsidRPr="00D86BD5" w:rsidRDefault="00D164F3" w:rsidP="000A6F75">
      <w:pPr>
        <w:pStyle w:val="aff"/>
        <w:numPr>
          <w:ilvl w:val="0"/>
          <w:numId w:val="98"/>
        </w:numPr>
        <w:rPr>
          <w:lang w:val="el-GR"/>
        </w:rPr>
      </w:pPr>
      <w:r w:rsidRPr="00D86BD5">
        <w:rPr>
          <w:lang w:val="el-GR"/>
        </w:rPr>
        <w:t>Αναβάθμιση υποσυστήματος Διαλειτουργικότητας</w:t>
      </w:r>
    </w:p>
    <w:p w14:paraId="506B0574" w14:textId="2ECF0053" w:rsidR="00D164F3" w:rsidRPr="00D86BD5" w:rsidRDefault="00D164F3" w:rsidP="000A6F75">
      <w:pPr>
        <w:pStyle w:val="aff"/>
        <w:numPr>
          <w:ilvl w:val="0"/>
          <w:numId w:val="98"/>
        </w:numPr>
        <w:rPr>
          <w:lang w:val="el-GR"/>
        </w:rPr>
      </w:pPr>
      <w:r w:rsidRPr="00D86BD5">
        <w:rPr>
          <w:lang w:val="el-GR"/>
        </w:rPr>
        <w:t xml:space="preserve">Υλοποίηση τεχνικών διαμοιρασμού φόρτου των εξωστρεφών υπηρεσιών </w:t>
      </w:r>
    </w:p>
    <w:p w14:paraId="34BD056A" w14:textId="072F240C" w:rsidR="00D164F3" w:rsidRPr="00D86BD5" w:rsidRDefault="00D164F3" w:rsidP="000A6F75">
      <w:pPr>
        <w:pStyle w:val="aff"/>
        <w:numPr>
          <w:ilvl w:val="0"/>
          <w:numId w:val="98"/>
        </w:numPr>
        <w:rPr>
          <w:lang w:val="el-GR"/>
        </w:rPr>
      </w:pPr>
      <w:r w:rsidRPr="00D86BD5">
        <w:rPr>
          <w:lang w:val="el-GR"/>
        </w:rPr>
        <w:t>Επέκταση του υποσυστήματος ευρετηρίασης (indexing)</w:t>
      </w:r>
    </w:p>
    <w:p w14:paraId="528577EB" w14:textId="1974B093" w:rsidR="00D164F3" w:rsidRPr="00D86BD5" w:rsidRDefault="00D164F3" w:rsidP="000A6F75">
      <w:pPr>
        <w:pStyle w:val="aff"/>
        <w:numPr>
          <w:ilvl w:val="0"/>
          <w:numId w:val="98"/>
        </w:numPr>
        <w:rPr>
          <w:lang w:val="el-GR"/>
        </w:rPr>
      </w:pPr>
      <w:r w:rsidRPr="00D86BD5">
        <w:rPr>
          <w:lang w:val="el-GR"/>
        </w:rPr>
        <w:t>Τεχνικές archiving μεγάλου όγκου δεδομένων</w:t>
      </w:r>
    </w:p>
    <w:p w14:paraId="655645FD" w14:textId="6E4185BF" w:rsidR="00D164F3" w:rsidRPr="00D86BD5" w:rsidRDefault="00D164F3" w:rsidP="000A6F75">
      <w:pPr>
        <w:pStyle w:val="aff"/>
        <w:numPr>
          <w:ilvl w:val="0"/>
          <w:numId w:val="98"/>
        </w:numPr>
        <w:rPr>
          <w:lang w:val="el-GR"/>
        </w:rPr>
      </w:pPr>
      <w:r w:rsidRPr="00D86BD5">
        <w:rPr>
          <w:lang w:val="el-GR"/>
        </w:rPr>
        <w:t>Δημιουργία μηχανισμού αποστολής alerts για συμβάντα σε επίπεδο υποδομών , ΒΔ, έτοιμου λογισμικού και εφαρμογών. Ο μηχανισμός θα είναι διαθέσιμος και στους διαχειριστές του ΥΠΕΣ ώστε να διασφαλιστεί μέχρις ενός σημείου (προληπτικά) η εύρυθμη λειτουργία του ΠΣ.</w:t>
      </w:r>
    </w:p>
    <w:p w14:paraId="39C7F006" w14:textId="4646A0FB" w:rsidR="00D164F3" w:rsidRPr="00D86BD5" w:rsidRDefault="00D164F3" w:rsidP="000A6F75">
      <w:pPr>
        <w:pStyle w:val="aff"/>
        <w:numPr>
          <w:ilvl w:val="0"/>
          <w:numId w:val="98"/>
        </w:numPr>
        <w:rPr>
          <w:lang w:val="el-GR"/>
        </w:rPr>
      </w:pPr>
      <w:r w:rsidRPr="00D86BD5">
        <w:rPr>
          <w:lang w:val="el-GR"/>
        </w:rPr>
        <w:t>Εφαρμογή των διατάξεων του Γενικού Κανονισμού για την προστασία δεδομένων (GDPR) στα δεδομένα του Μητρώου Πολιτών με κατάλληλη παραμετροποίηση του περιβάλλοντος της Σχεσιακής Βάσης Δεδομένων. Τυχόν απαιτούμενα λογισμικά θα προσδιοριστούν κατά την φάση της μελέτης εφαρμογής και θα διατεθούν από τον Φορέα Λειτουργίας ή τον Φορέας Υλοποίησης του έργου.    </w:t>
      </w:r>
    </w:p>
    <w:p w14:paraId="464FEC59" w14:textId="18238153" w:rsidR="00D164F3" w:rsidRPr="00D86BD5" w:rsidRDefault="00D164F3" w:rsidP="000A6F75">
      <w:pPr>
        <w:pStyle w:val="aff"/>
        <w:numPr>
          <w:ilvl w:val="0"/>
          <w:numId w:val="98"/>
        </w:numPr>
        <w:rPr>
          <w:lang w:val="el-GR"/>
        </w:rPr>
      </w:pPr>
      <w:r w:rsidRPr="00D86BD5">
        <w:rPr>
          <w:lang w:val="el-GR"/>
        </w:rPr>
        <w:t xml:space="preserve">Επικαιροποίηση πολιτικής αυθεντικοποίησης χρηστών. Η προσέγγιση θα οριστικοποιηθεί κατά την Φάση της μελέτης εφαρμογής λαμβάνοντας υπόψη την δυνατότητα χρήσης κωδικών δημόσιας διοίκησης και με πρόνοια κάλυψης χρηστών Φορέων Ιδιωτικού Δικαίου όπως Μαιευτήρια.  </w:t>
      </w:r>
    </w:p>
    <w:p w14:paraId="3C65FD29" w14:textId="6CCCE2CF" w:rsidR="00D164F3" w:rsidRPr="00D86BD5" w:rsidRDefault="00D164F3" w:rsidP="000A6F75">
      <w:pPr>
        <w:pStyle w:val="aff"/>
        <w:numPr>
          <w:ilvl w:val="0"/>
          <w:numId w:val="98"/>
        </w:numPr>
        <w:rPr>
          <w:lang w:val="el-GR"/>
        </w:rPr>
      </w:pPr>
      <w:r w:rsidRPr="00D86BD5">
        <w:rPr>
          <w:lang w:val="el-GR"/>
        </w:rPr>
        <w:t>Επέκταση και Εμπλουτισμός του συστήματος BI με χαρακτηριστικά τεχνητής νοημοσύνης με δυνατότητες πολυκριτηριακής αναζήτησης και σκοπό την παραγωγή και εξαγωγή δεδομένων για την δημιουργία εκθέσεων και αναφορών για τη Διοίκηση(έως 40 αναφορές).</w:t>
      </w:r>
    </w:p>
    <w:p w14:paraId="1BC3F03A" w14:textId="77777777" w:rsidR="00061E69" w:rsidRPr="00D86BD5" w:rsidRDefault="00061E69" w:rsidP="00572E19">
      <w:pPr>
        <w:rPr>
          <w:rFonts w:eastAsia="Calibri"/>
          <w:lang w:val="el-GR"/>
        </w:rPr>
      </w:pPr>
      <w:r w:rsidRPr="00D86BD5">
        <w:rPr>
          <w:rFonts w:eastAsia="Calibri"/>
          <w:lang w:val="el-GR"/>
        </w:rPr>
        <w:t>Εκροή του παρόντος Πακέτου εργασίας είναι το παραδοτέο :</w:t>
      </w:r>
    </w:p>
    <w:p w14:paraId="46E38EC7"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Αναφορά Εκσυγχρονισμού/ αναμόρφωσης υποσυστημάτων (ανά κύκλο ανάπτυξης)</w:t>
      </w:r>
    </w:p>
    <w:p w14:paraId="22E93A7E" w14:textId="77777777" w:rsidR="00061E69" w:rsidRPr="00D86BD5" w:rsidRDefault="00061E69" w:rsidP="00572E19">
      <w:pPr>
        <w:rPr>
          <w:rFonts w:eastAsia="Calibri"/>
          <w:lang w:val="el-GR"/>
        </w:rPr>
      </w:pPr>
      <w:r w:rsidRPr="00D86BD5">
        <w:rPr>
          <w:rFonts w:eastAsia="Calibri"/>
          <w:lang w:val="el-GR"/>
        </w:rPr>
        <w:t>Το Πακέτο Εργασίας έχει διάρκεια δέκα τέσσερις (14) μήνες.</w:t>
      </w:r>
    </w:p>
    <w:p w14:paraId="0E719CA8" w14:textId="3E630982" w:rsidR="00061E69" w:rsidRPr="00C9466E" w:rsidRDefault="00061E69" w:rsidP="00C9466E">
      <w:pPr>
        <w:pStyle w:val="40"/>
        <w:numPr>
          <w:ilvl w:val="2"/>
          <w:numId w:val="24"/>
        </w:numPr>
        <w:rPr>
          <w:rFonts w:cs="Tahoma"/>
          <w:szCs w:val="22"/>
          <w:lang w:val="el-GR"/>
        </w:rPr>
      </w:pPr>
      <w:bookmarkStart w:id="651" w:name="_Ref121827149"/>
      <w:bookmarkStart w:id="652" w:name="_Toc122685357"/>
      <w:r w:rsidRPr="00C9466E">
        <w:rPr>
          <w:rFonts w:cs="Tahoma"/>
          <w:szCs w:val="22"/>
          <w:lang w:val="el-GR"/>
        </w:rPr>
        <w:t>ΠΕ5: Πληρότητα Δεδομένων</w:t>
      </w:r>
      <w:bookmarkEnd w:id="651"/>
      <w:bookmarkEnd w:id="652"/>
    </w:p>
    <w:p w14:paraId="641E46DF" w14:textId="14C60184" w:rsidR="00061E69" w:rsidRPr="00D86BD5" w:rsidRDefault="00061E69" w:rsidP="000B7BD6">
      <w:pPr>
        <w:rPr>
          <w:rFonts w:eastAsia="Calibri"/>
          <w:lang w:val="el-GR"/>
        </w:rPr>
      </w:pPr>
      <w:r w:rsidRPr="00D86BD5">
        <w:rPr>
          <w:rFonts w:eastAsia="Calibri"/>
          <w:lang w:val="el-GR"/>
        </w:rPr>
        <w:t>Το Πακέτο Εργασίας αφορά σε εργασίες ενίσχυσης της πληρότητας των δεδομένων του Μητρώου Πολιτών ώστε να ενισχυθεί ο ρόλος του ως πρωταρχικού κεντρικού μητρώου της Δημόσιας Διοίκησης.</w:t>
      </w:r>
    </w:p>
    <w:p w14:paraId="0B34ED56" w14:textId="629B7945" w:rsidR="006A070D" w:rsidRPr="00D86BD5" w:rsidRDefault="006A070D" w:rsidP="000B7BD6">
      <w:pPr>
        <w:rPr>
          <w:rFonts w:eastAsia="Calibri"/>
          <w:lang w:val="el-GR"/>
        </w:rPr>
      </w:pPr>
      <w:r w:rsidRPr="00D86BD5">
        <w:rPr>
          <w:rFonts w:eastAsia="Calibri"/>
          <w:lang w:val="el-GR"/>
        </w:rPr>
        <w:t>Περιλαμβάνει τα εξής :</w:t>
      </w:r>
    </w:p>
    <w:p w14:paraId="0C2BB9E3" w14:textId="77777777" w:rsidR="006A070D" w:rsidRPr="00D86BD5" w:rsidRDefault="006A070D" w:rsidP="000A6F75">
      <w:pPr>
        <w:pStyle w:val="aff"/>
        <w:numPr>
          <w:ilvl w:val="0"/>
          <w:numId w:val="99"/>
        </w:numPr>
        <w:ind w:left="714" w:hanging="357"/>
        <w:rPr>
          <w:lang w:val="el-GR"/>
        </w:rPr>
      </w:pPr>
      <w:r w:rsidRPr="00D86BD5">
        <w:rPr>
          <w:rFonts w:eastAsia="Calibri"/>
          <w:lang w:val="el-GR" w:eastAsia="el-GR"/>
        </w:rPr>
        <w:t xml:space="preserve">Εκκαθάριση διπλοεγγραφών Πολιτών </w:t>
      </w:r>
      <w:r w:rsidRPr="00D86BD5">
        <w:rPr>
          <w:lang w:val="el-GR"/>
        </w:rPr>
        <w:t xml:space="preserve">μέσω διαδικασιών διάσπασης / συγχώνευσης γεγονότων κατά περίπτωση, </w:t>
      </w:r>
    </w:p>
    <w:p w14:paraId="5BFF73B9" w14:textId="77777777" w:rsidR="006A070D" w:rsidRPr="00D86BD5" w:rsidRDefault="006A070D" w:rsidP="000A6F75">
      <w:pPr>
        <w:pStyle w:val="normalwithoutspacing"/>
        <w:numPr>
          <w:ilvl w:val="0"/>
          <w:numId w:val="99"/>
        </w:numPr>
        <w:spacing w:after="120"/>
        <w:ind w:left="714" w:right="132" w:hanging="357"/>
        <w:rPr>
          <w:rFonts w:eastAsia="Calibri"/>
          <w:lang w:eastAsia="el-GR"/>
        </w:rPr>
      </w:pPr>
      <w:r w:rsidRPr="00D86BD5">
        <w:rPr>
          <w:rFonts w:eastAsia="Calibri"/>
          <w:lang w:eastAsia="el-GR"/>
        </w:rPr>
        <w:lastRenderedPageBreak/>
        <w:t>Συμπλήρωση της καρτέλας Πολίτη με στοιχεία τρίτων Μητρώων (ΑΜΚΑ, ΑΦΜ). Στο πλαίσιο του έργου θα ληφθεί μέριμνα ώστε να συμπληρωθούν οι καρτέλες και με τον Προσωπικό αριθμό (ΠΑ) που θα αποδίδεται από την ΓΓΠΣΔΔ. Επιπλέον θα ενσωματωθεί ο μηχανισμός απόδοσης ΠΑ (</w:t>
      </w:r>
      <w:r w:rsidRPr="00D86BD5">
        <w:rPr>
          <w:rFonts w:eastAsia="Calibri"/>
          <w:lang w:val="en-US" w:eastAsia="el-GR"/>
        </w:rPr>
        <w:t>ws</w:t>
      </w:r>
      <w:r w:rsidRPr="00D86BD5">
        <w:rPr>
          <w:rFonts w:eastAsia="Calibri"/>
          <w:lang w:eastAsia="el-GR"/>
        </w:rPr>
        <w:t>)  εντός του Μητρώου Πολιτών ώστε αυτός να αποδίδεται κατά την γέννηση και πολιτογράφηση.</w:t>
      </w:r>
    </w:p>
    <w:p w14:paraId="72076ECC" w14:textId="77777777" w:rsidR="006A070D" w:rsidRPr="00D86BD5" w:rsidRDefault="006A070D" w:rsidP="000A6F75">
      <w:pPr>
        <w:pStyle w:val="normalwithoutspacing"/>
        <w:numPr>
          <w:ilvl w:val="0"/>
          <w:numId w:val="99"/>
        </w:numPr>
        <w:spacing w:after="120"/>
        <w:ind w:left="714" w:right="132" w:hanging="357"/>
        <w:rPr>
          <w:rFonts w:eastAsia="Calibri"/>
          <w:color w:val="000000" w:themeColor="text1"/>
          <w:lang w:eastAsia="el-GR"/>
        </w:rPr>
      </w:pPr>
      <w:r w:rsidRPr="00D86BD5">
        <w:rPr>
          <w:rFonts w:eastAsia="Calibri"/>
          <w:color w:val="000000" w:themeColor="text1"/>
          <w:lang w:eastAsia="el-GR"/>
        </w:rPr>
        <w:t>Διασύνδεση των Ληξιαρχικών Πράξεων (ΛΠ) με πολίτες, εφόσον υφίσταται χειροκίνητη διασύνδεση ΛΠ με δημοτολογική οικογενειακή μερίδα</w:t>
      </w:r>
    </w:p>
    <w:p w14:paraId="22328C36" w14:textId="77777777" w:rsidR="006A070D" w:rsidRPr="00D86BD5" w:rsidRDefault="006A070D" w:rsidP="000A6F75">
      <w:pPr>
        <w:pStyle w:val="normalwithoutspacing"/>
        <w:numPr>
          <w:ilvl w:val="0"/>
          <w:numId w:val="99"/>
        </w:numPr>
        <w:spacing w:after="120"/>
        <w:ind w:left="714" w:right="132" w:hanging="357"/>
        <w:rPr>
          <w:rFonts w:eastAsia="Calibri"/>
          <w:lang w:eastAsia="el-GR"/>
        </w:rPr>
      </w:pPr>
      <w:r w:rsidRPr="00D86BD5">
        <w:rPr>
          <w:rFonts w:eastAsia="Calibri"/>
          <w:lang w:eastAsia="el-GR"/>
        </w:rPr>
        <w:t>Το Μητρώο Πολιτών κληρονόμησε από τα έργα ψηφιοποίησης Ληξιαρχικών Πράξεων μια σειρά ψηφιοποιημένων πράξεων (εικόνες) οι οποίες δεν διατίθεται από το σύστημα καθώς δεν είχε προβλεφθεί η δημιουργία εγγραφής τους σε αυτό. Εντός του έργου θα δημιουργηθούν αυτές οι εγγραφές αυτές με τα μεταδεδομένα των ψηφιακών αρχείων ώστε να είναι στη διάθεση των Ληξιάρχων προς συμπλήρωση.</w:t>
      </w:r>
    </w:p>
    <w:p w14:paraId="01882E00" w14:textId="77777777" w:rsidR="006A070D" w:rsidRPr="00D86BD5" w:rsidRDefault="006A070D" w:rsidP="000B7BD6">
      <w:pPr>
        <w:rPr>
          <w:rFonts w:eastAsia="Calibri"/>
          <w:lang w:val="el-GR"/>
        </w:rPr>
      </w:pPr>
    </w:p>
    <w:p w14:paraId="7891C4FB" w14:textId="77777777" w:rsidR="00061E69" w:rsidRPr="00D86BD5" w:rsidRDefault="00061E69" w:rsidP="000B7BD6">
      <w:pPr>
        <w:rPr>
          <w:rFonts w:eastAsia="Calibri"/>
          <w:lang w:val="el-GR"/>
        </w:rPr>
      </w:pPr>
      <w:r w:rsidRPr="00D86BD5">
        <w:rPr>
          <w:rFonts w:eastAsia="Calibri"/>
          <w:lang w:val="el-GR"/>
        </w:rPr>
        <w:t>Εκροή του παρόντος Πακέτου εργασίας είναι το παραδοτέο :</w:t>
      </w:r>
    </w:p>
    <w:p w14:paraId="0B3EC793"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Αναφορά Πληρότητας δεδομένων (ανά τετράμηνο)</w:t>
      </w:r>
    </w:p>
    <w:p w14:paraId="027B0595" w14:textId="77777777" w:rsidR="00061E69" w:rsidRPr="00D86BD5" w:rsidRDefault="00061E69" w:rsidP="00061E69">
      <w:pPr>
        <w:spacing w:after="0" w:line="360" w:lineRule="auto"/>
        <w:rPr>
          <w:rFonts w:eastAsia="Calibri"/>
          <w:lang w:val="el-GR"/>
        </w:rPr>
      </w:pPr>
      <w:r w:rsidRPr="00D86BD5">
        <w:rPr>
          <w:rFonts w:eastAsia="Calibri"/>
          <w:lang w:val="el-GR"/>
        </w:rPr>
        <w:t>Το Πακέτο Εργασίας έχει διάρκεια οκτώ (8) μήνες.</w:t>
      </w:r>
    </w:p>
    <w:p w14:paraId="2CC878E0" w14:textId="21D96AB2" w:rsidR="00061E69" w:rsidRPr="00C9466E" w:rsidRDefault="00061E69" w:rsidP="00C9466E">
      <w:pPr>
        <w:pStyle w:val="40"/>
        <w:numPr>
          <w:ilvl w:val="2"/>
          <w:numId w:val="24"/>
        </w:numPr>
        <w:rPr>
          <w:rFonts w:cs="Tahoma"/>
          <w:szCs w:val="22"/>
          <w:lang w:val="el-GR"/>
        </w:rPr>
      </w:pPr>
      <w:bookmarkStart w:id="653" w:name="_Ref121827155"/>
      <w:bookmarkStart w:id="654" w:name="_Toc122685358"/>
      <w:r w:rsidRPr="00C9466E">
        <w:rPr>
          <w:rFonts w:cs="Tahoma"/>
          <w:szCs w:val="22"/>
          <w:lang w:val="el-GR"/>
        </w:rPr>
        <w:t>ΠΕ6: Υπηρεσίες Εκπαίδευσης</w:t>
      </w:r>
      <w:bookmarkEnd w:id="653"/>
      <w:bookmarkEnd w:id="654"/>
    </w:p>
    <w:p w14:paraId="574DDD7E" w14:textId="29826112" w:rsidR="00061E69" w:rsidRPr="00D86BD5" w:rsidRDefault="00061E69" w:rsidP="000B7BD6">
      <w:pPr>
        <w:rPr>
          <w:rFonts w:eastAsia="Calibri"/>
          <w:lang w:val="el-GR"/>
        </w:rPr>
      </w:pPr>
      <w:r w:rsidRPr="00D86BD5">
        <w:rPr>
          <w:rFonts w:eastAsia="Calibri"/>
          <w:lang w:val="el-GR"/>
        </w:rPr>
        <w:t>Το Πακέτο Εργασίας περιλαμβάνει τις υπηρεσίες εκπαίδευσης που θα παρασχεθούν στους κεντρικούς Διαχειριστές/Χρήστες του Υπουργείου αναφορικά με τις νέες λειτουργικότητες και τα όσα θα υλοποιηθούν ή/και προσφερθούν στο πλαίσιο του έργου. Περιλαμβάνει απολογιστικές αναφορές αποτύπωσης των υπηρεσιών εκπαίδευσης</w:t>
      </w:r>
      <w:r w:rsidR="002B7FDB">
        <w:rPr>
          <w:rFonts w:eastAsia="Calibri"/>
          <w:lang w:val="el-GR"/>
        </w:rPr>
        <w:t xml:space="preserve"> ανά κύκλο </w:t>
      </w:r>
      <w:r w:rsidR="00E56BF5">
        <w:rPr>
          <w:rFonts w:eastAsia="Calibri"/>
          <w:lang w:val="el-GR"/>
        </w:rPr>
        <w:t>ανάπτυξης</w:t>
      </w:r>
      <w:r w:rsidR="002B7FDB">
        <w:rPr>
          <w:rFonts w:eastAsia="Calibri"/>
          <w:lang w:val="el-GR"/>
        </w:rPr>
        <w:t xml:space="preserve">, ήτοι στους μήνες </w:t>
      </w:r>
      <w:r w:rsidR="002B7FDB" w:rsidRPr="00D86BD5">
        <w:rPr>
          <w:color w:val="000000"/>
          <w:sz w:val="20"/>
          <w:szCs w:val="20"/>
          <w:lang w:val="el-GR" w:eastAsia="el-GR"/>
        </w:rPr>
        <w:t>Μ7, Μ11, Μ14, Μ17</w:t>
      </w:r>
      <w:r w:rsidRPr="00D86BD5">
        <w:rPr>
          <w:rFonts w:eastAsia="Calibri"/>
          <w:lang w:val="el-GR"/>
        </w:rPr>
        <w:t>.</w:t>
      </w:r>
    </w:p>
    <w:p w14:paraId="3776EEC2"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 xml:space="preserve">Αναφορά υπηρεσιών εκπαίδευσης </w:t>
      </w:r>
    </w:p>
    <w:p w14:paraId="6137159F" w14:textId="21755F10" w:rsidR="00061E69" w:rsidRPr="00D86BD5" w:rsidRDefault="00061E69" w:rsidP="000B7BD6">
      <w:pPr>
        <w:rPr>
          <w:rFonts w:eastAsia="SimSun"/>
          <w:lang w:val="el-GR"/>
        </w:rPr>
      </w:pPr>
      <w:r w:rsidRPr="00D86BD5">
        <w:rPr>
          <w:rFonts w:eastAsia="SimSun"/>
          <w:lang w:val="el-GR"/>
        </w:rPr>
        <w:t>Περιλαμβάνει την αποτύπωση των υπηρεσιών εκπαίδευσης, το εκπαιδευτικό υλικό που παραδόθηκε καθώς και τα αποτελέσματα αξιολόγησης του κάθε κύκλου εκπαίδευσης.</w:t>
      </w:r>
    </w:p>
    <w:p w14:paraId="19454F5A" w14:textId="77777777" w:rsidR="00061E69" w:rsidRPr="00D86BD5" w:rsidRDefault="00061E69" w:rsidP="000B7BD6">
      <w:pPr>
        <w:rPr>
          <w:rFonts w:eastAsia="Calibri"/>
          <w:lang w:val="el-GR"/>
        </w:rPr>
      </w:pPr>
      <w:r w:rsidRPr="00D86BD5">
        <w:rPr>
          <w:rFonts w:eastAsia="Calibri"/>
          <w:lang w:val="el-GR"/>
        </w:rPr>
        <w:t>Το Πακέτο Εργασίας έχει διάρκεια δέκα τέσσερις (14) μήνες.</w:t>
      </w:r>
    </w:p>
    <w:p w14:paraId="7438E1E8" w14:textId="4993139D" w:rsidR="00061E69" w:rsidRPr="00C9466E" w:rsidRDefault="00061E69" w:rsidP="00C9466E">
      <w:pPr>
        <w:pStyle w:val="40"/>
        <w:numPr>
          <w:ilvl w:val="2"/>
          <w:numId w:val="24"/>
        </w:numPr>
        <w:rPr>
          <w:rFonts w:cs="Tahoma"/>
          <w:szCs w:val="22"/>
          <w:lang w:val="el-GR"/>
        </w:rPr>
      </w:pPr>
      <w:bookmarkStart w:id="655" w:name="_Ref121827163"/>
      <w:bookmarkStart w:id="656" w:name="_Toc122685359"/>
      <w:r w:rsidRPr="00C9466E">
        <w:rPr>
          <w:rFonts w:cs="Tahoma"/>
          <w:szCs w:val="22"/>
          <w:lang w:val="el-GR"/>
        </w:rPr>
        <w:t>ΠΕ7: Υπηρεσίες Δοκιμαστικής Λειτουργίας</w:t>
      </w:r>
      <w:bookmarkEnd w:id="655"/>
      <w:bookmarkEnd w:id="656"/>
    </w:p>
    <w:p w14:paraId="5D57C6C6" w14:textId="77777777" w:rsidR="00061E69" w:rsidRPr="00D86BD5" w:rsidRDefault="00061E69" w:rsidP="000B7BD6">
      <w:pPr>
        <w:rPr>
          <w:rFonts w:eastAsia="Calibri"/>
        </w:rPr>
      </w:pPr>
      <w:r w:rsidRPr="00D86BD5">
        <w:rPr>
          <w:rFonts w:eastAsia="Calibri"/>
          <w:lang w:val="el-GR"/>
        </w:rPr>
        <w:t xml:space="preserve">Το Πακέτο Εργασίας περιλαμβάνει υπηρεσίες Δοκιμαστικής λειτουργίας που θα προβλεφθεί για κάθε επιμέρους κύκλο ανάπτυξης όπως θα αποτυπωθεί στο παραδοτέο Π.1 – Τεύχος Ανάλυσης απαιτήσεων. </w:t>
      </w:r>
      <w:r w:rsidRPr="00D86BD5">
        <w:rPr>
          <w:rFonts w:eastAsia="Calibri"/>
        </w:rPr>
        <w:t>Περιλαμβάνει ενδεικτικά και όχι περιοριστικά τα εξής :</w:t>
      </w:r>
    </w:p>
    <w:p w14:paraId="0B7184EE" w14:textId="77777777" w:rsidR="00061E69" w:rsidRPr="00D86BD5" w:rsidRDefault="00061E69" w:rsidP="000A6F75">
      <w:pPr>
        <w:pStyle w:val="aff"/>
        <w:numPr>
          <w:ilvl w:val="0"/>
          <w:numId w:val="85"/>
        </w:numPr>
        <w:ind w:left="1208" w:hanging="357"/>
        <w:rPr>
          <w:rFonts w:eastAsia="Calibri"/>
        </w:rPr>
      </w:pPr>
      <w:r w:rsidRPr="00D86BD5">
        <w:rPr>
          <w:rFonts w:eastAsia="Calibri"/>
        </w:rPr>
        <w:t>Αποτελέσματα Διενέργειας Δοκιμών Ελέγχου ανάπτυξης</w:t>
      </w:r>
    </w:p>
    <w:p w14:paraId="1D0560A0" w14:textId="77777777" w:rsidR="00061E69" w:rsidRPr="00D86BD5" w:rsidRDefault="00061E69" w:rsidP="000A6F75">
      <w:pPr>
        <w:pStyle w:val="aff"/>
        <w:numPr>
          <w:ilvl w:val="0"/>
          <w:numId w:val="85"/>
        </w:numPr>
        <w:ind w:left="1208" w:hanging="357"/>
        <w:rPr>
          <w:rFonts w:eastAsia="Calibri"/>
        </w:rPr>
      </w:pPr>
      <w:r w:rsidRPr="00D86BD5">
        <w:rPr>
          <w:rFonts w:eastAsia="Calibri"/>
        </w:rPr>
        <w:t>Ελέγχους  μεμονωμένης λειτουργικότητας (unittesting)</w:t>
      </w:r>
    </w:p>
    <w:p w14:paraId="72589C82" w14:textId="77777777" w:rsidR="00061E69" w:rsidRPr="00D86BD5" w:rsidRDefault="00061E69" w:rsidP="000A6F75">
      <w:pPr>
        <w:pStyle w:val="aff"/>
        <w:numPr>
          <w:ilvl w:val="0"/>
          <w:numId w:val="85"/>
        </w:numPr>
        <w:ind w:left="1208" w:hanging="357"/>
        <w:rPr>
          <w:rFonts w:eastAsia="Calibri"/>
          <w:lang w:val="el-GR"/>
        </w:rPr>
      </w:pPr>
      <w:r w:rsidRPr="00D86BD5">
        <w:rPr>
          <w:rFonts w:eastAsia="Calibri"/>
          <w:lang w:val="el-GR"/>
        </w:rPr>
        <w:t>Αποτύπωση προβλημάτων και θεμάτων που αναδείχθηκαν</w:t>
      </w:r>
    </w:p>
    <w:p w14:paraId="4C7924E2" w14:textId="7016FFED" w:rsidR="00061E69" w:rsidRPr="00D86BD5" w:rsidRDefault="00061E69" w:rsidP="000B7BD6">
      <w:pPr>
        <w:rPr>
          <w:rFonts w:eastAsia="Calibri"/>
          <w:b/>
          <w:bCs/>
          <w:lang w:val="el-GR"/>
        </w:rPr>
      </w:pPr>
      <w:r w:rsidRPr="00D86BD5">
        <w:rPr>
          <w:rFonts w:eastAsia="Calibri"/>
          <w:lang w:val="el-GR"/>
        </w:rPr>
        <w:t xml:space="preserve">Περιλαμβάνει </w:t>
      </w:r>
      <w:r w:rsidRPr="0092142B">
        <w:rPr>
          <w:rFonts w:eastAsia="Calibri"/>
          <w:lang w:val="el-GR"/>
        </w:rPr>
        <w:t>αναφορές</w:t>
      </w:r>
      <w:r w:rsidRPr="00D86BD5">
        <w:rPr>
          <w:rFonts w:eastAsia="Calibri"/>
          <w:lang w:val="el-GR"/>
        </w:rPr>
        <w:t xml:space="preserve"> </w:t>
      </w:r>
      <w:r w:rsidR="00042F9F">
        <w:rPr>
          <w:rFonts w:eastAsia="Calibri"/>
          <w:lang w:val="el-GR"/>
        </w:rPr>
        <w:t xml:space="preserve">στους μήνες: </w:t>
      </w:r>
      <w:r w:rsidR="00042F9F" w:rsidRPr="00042F9F">
        <w:rPr>
          <w:rFonts w:eastAsia="Calibri"/>
          <w:lang w:val="el-GR"/>
        </w:rPr>
        <w:t>Μ7, Μ11, Μ14, Μ17</w:t>
      </w:r>
    </w:p>
    <w:p w14:paraId="5E88BD1A" w14:textId="77777777" w:rsidR="00061E69" w:rsidRPr="00D86BD5" w:rsidRDefault="00061E69" w:rsidP="000A6F75">
      <w:pPr>
        <w:pStyle w:val="aff"/>
        <w:numPr>
          <w:ilvl w:val="0"/>
          <w:numId w:val="84"/>
        </w:numPr>
        <w:rPr>
          <w:rFonts w:eastAsia="SimSun"/>
          <w:b/>
          <w:bCs/>
          <w:lang w:val="el-GR"/>
        </w:rPr>
      </w:pPr>
      <w:r w:rsidRPr="00D86BD5">
        <w:rPr>
          <w:rFonts w:eastAsia="SimSun"/>
          <w:b/>
          <w:bCs/>
          <w:lang w:val="el-GR"/>
        </w:rPr>
        <w:t>Αναφορά υπηρεσιών Δοκιμαστικής Λειτουργίας</w:t>
      </w:r>
    </w:p>
    <w:p w14:paraId="3ECB87D4" w14:textId="77777777" w:rsidR="00061E69" w:rsidRPr="00D86BD5" w:rsidRDefault="00061E69" w:rsidP="000B7BD6">
      <w:pPr>
        <w:rPr>
          <w:rFonts w:eastAsia="Calibri"/>
          <w:lang w:val="el-GR"/>
        </w:rPr>
      </w:pPr>
      <w:r w:rsidRPr="00D86BD5">
        <w:rPr>
          <w:rFonts w:eastAsia="Calibri"/>
          <w:lang w:val="el-GR"/>
        </w:rPr>
        <w:t>Το Πακέτο Εργασίας έχει διάρκεια δέκα τέσσερις (14) μήνες.</w:t>
      </w:r>
    </w:p>
    <w:p w14:paraId="6E6B2441" w14:textId="05112CDC" w:rsidR="00061E69" w:rsidRPr="00302D18" w:rsidRDefault="00061E69" w:rsidP="00302D18">
      <w:pPr>
        <w:pStyle w:val="40"/>
        <w:numPr>
          <w:ilvl w:val="2"/>
          <w:numId w:val="24"/>
        </w:numPr>
        <w:rPr>
          <w:rFonts w:cs="Tahoma"/>
          <w:szCs w:val="22"/>
          <w:lang w:val="el-GR"/>
        </w:rPr>
      </w:pPr>
      <w:bookmarkStart w:id="657" w:name="_Ref121827169"/>
      <w:bookmarkStart w:id="658" w:name="_Toc122685360"/>
      <w:r w:rsidRPr="00302D18">
        <w:rPr>
          <w:rFonts w:cs="Tahoma"/>
          <w:szCs w:val="22"/>
          <w:lang w:val="el-GR"/>
        </w:rPr>
        <w:lastRenderedPageBreak/>
        <w:t>ΠΕ8: Υπηρεσίες Πιλοτικής Λειτουργίας</w:t>
      </w:r>
      <w:bookmarkEnd w:id="657"/>
      <w:bookmarkEnd w:id="658"/>
    </w:p>
    <w:p w14:paraId="00C7E0DF" w14:textId="77777777" w:rsidR="00061E69" w:rsidRPr="00D86BD5" w:rsidRDefault="00061E69" w:rsidP="00A105EE">
      <w:pPr>
        <w:spacing w:after="0"/>
        <w:rPr>
          <w:rFonts w:eastAsia="Calibri"/>
        </w:rPr>
      </w:pPr>
      <w:r w:rsidRPr="00D86BD5">
        <w:rPr>
          <w:rFonts w:eastAsia="Calibri"/>
          <w:lang w:val="el-GR"/>
        </w:rPr>
        <w:t xml:space="preserve">Το Πακέτο Εργασίας περιλαμβάνει υπηρεσίες Πιλοτικής λειτουργίας που θα προβλεφθεί για κάθε επιμέρους κύκλο ανάπτυξης όπως θα αποτυπωθεί στο παραδοτέο Π.1 – Τεύχος Ανάλυσης απαιτήσεων. </w:t>
      </w:r>
      <w:r w:rsidRPr="00D86BD5">
        <w:rPr>
          <w:rFonts w:eastAsia="Calibri"/>
        </w:rPr>
        <w:t>Περιλαμβάνει ενδεικτικά και όχι περιοριστικά τα εξής :</w:t>
      </w:r>
    </w:p>
    <w:p w14:paraId="0F0A6936" w14:textId="77777777" w:rsidR="00061E69" w:rsidRPr="00D86BD5" w:rsidRDefault="00061E69" w:rsidP="000A6F75">
      <w:pPr>
        <w:pStyle w:val="aff"/>
        <w:numPr>
          <w:ilvl w:val="0"/>
          <w:numId w:val="85"/>
        </w:numPr>
        <w:spacing w:after="0"/>
        <w:ind w:left="1208" w:hanging="357"/>
        <w:rPr>
          <w:rFonts w:eastAsia="Calibri"/>
        </w:rPr>
      </w:pPr>
      <w:r w:rsidRPr="00D86BD5">
        <w:rPr>
          <w:rFonts w:eastAsia="Calibri"/>
        </w:rPr>
        <w:t xml:space="preserve">Αποτελέσματα Πιλοτικής λειτουργίας </w:t>
      </w:r>
    </w:p>
    <w:p w14:paraId="1D72F7D0" w14:textId="77777777" w:rsidR="00061E69" w:rsidRPr="00D86BD5" w:rsidRDefault="00061E69" w:rsidP="000A6F75">
      <w:pPr>
        <w:pStyle w:val="aff"/>
        <w:numPr>
          <w:ilvl w:val="0"/>
          <w:numId w:val="85"/>
        </w:numPr>
        <w:spacing w:after="0"/>
        <w:ind w:left="1208" w:hanging="357"/>
        <w:rPr>
          <w:rFonts w:eastAsia="Calibri"/>
          <w:lang w:val="el-GR"/>
        </w:rPr>
      </w:pPr>
      <w:r w:rsidRPr="00D86BD5">
        <w:rPr>
          <w:rFonts w:eastAsia="Calibri"/>
          <w:lang w:val="el-GR"/>
        </w:rPr>
        <w:t>Αποτύπωση προβλημάτων και θεμάτων που αναδείχθηκαν</w:t>
      </w:r>
    </w:p>
    <w:p w14:paraId="5E99B892" w14:textId="77777777" w:rsidR="00061E69" w:rsidRPr="00D86BD5" w:rsidRDefault="00061E69" w:rsidP="000A6F75">
      <w:pPr>
        <w:pStyle w:val="aff"/>
        <w:numPr>
          <w:ilvl w:val="0"/>
          <w:numId w:val="85"/>
        </w:numPr>
        <w:spacing w:after="0"/>
        <w:ind w:left="1208" w:hanging="357"/>
        <w:rPr>
          <w:rFonts w:eastAsia="Calibri"/>
        </w:rPr>
      </w:pPr>
      <w:r w:rsidRPr="00D86BD5">
        <w:rPr>
          <w:rFonts w:eastAsia="Calibri"/>
        </w:rPr>
        <w:t xml:space="preserve">Υποστήριξη χρηστών </w:t>
      </w:r>
    </w:p>
    <w:p w14:paraId="4A4A9E9B" w14:textId="77777777" w:rsidR="00061E69" w:rsidRPr="00D86BD5" w:rsidRDefault="00061E69" w:rsidP="000A6F75">
      <w:pPr>
        <w:pStyle w:val="aff"/>
        <w:numPr>
          <w:ilvl w:val="0"/>
          <w:numId w:val="85"/>
        </w:numPr>
        <w:spacing w:after="0"/>
        <w:ind w:left="1208" w:hanging="357"/>
        <w:rPr>
          <w:rFonts w:eastAsia="Calibri"/>
        </w:rPr>
      </w:pPr>
      <w:r w:rsidRPr="00D86BD5">
        <w:rPr>
          <w:rFonts w:eastAsia="Calibri"/>
        </w:rPr>
        <w:t xml:space="preserve">Αντιμετώπιση προβλημάτων </w:t>
      </w:r>
    </w:p>
    <w:p w14:paraId="2BB36F22" w14:textId="6268D27A" w:rsidR="00061E69" w:rsidRPr="00D86BD5" w:rsidRDefault="00061E69" w:rsidP="00A105EE">
      <w:pPr>
        <w:spacing w:after="0"/>
        <w:rPr>
          <w:rFonts w:eastAsia="Calibri"/>
          <w:b/>
          <w:bCs/>
          <w:lang w:val="el-GR"/>
        </w:rPr>
      </w:pPr>
      <w:r w:rsidRPr="00D86BD5">
        <w:rPr>
          <w:rFonts w:eastAsia="Calibri"/>
          <w:lang w:val="el-GR"/>
        </w:rPr>
        <w:t xml:space="preserve">Περιλαμβάνει αναφορές </w:t>
      </w:r>
      <w:r w:rsidR="00042F9F">
        <w:rPr>
          <w:rFonts w:eastAsia="Calibri"/>
          <w:lang w:val="el-GR"/>
        </w:rPr>
        <w:t xml:space="preserve">τους μήνες: </w:t>
      </w:r>
      <w:r w:rsidR="00042F9F" w:rsidRPr="00042F9F">
        <w:rPr>
          <w:rFonts w:eastAsia="Calibri"/>
          <w:lang w:val="el-GR"/>
        </w:rPr>
        <w:t>Μ11, Μ14, Μ17, Μ20, Μ24</w:t>
      </w:r>
    </w:p>
    <w:p w14:paraId="1DBB487D" w14:textId="77777777" w:rsidR="00061E69" w:rsidRPr="00D86BD5" w:rsidRDefault="00061E69" w:rsidP="000A6F75">
      <w:pPr>
        <w:pStyle w:val="aff"/>
        <w:numPr>
          <w:ilvl w:val="0"/>
          <w:numId w:val="84"/>
        </w:numPr>
        <w:spacing w:after="0"/>
        <w:rPr>
          <w:rFonts w:eastAsia="SimSun"/>
          <w:b/>
          <w:bCs/>
          <w:lang w:val="el-GR"/>
        </w:rPr>
      </w:pPr>
      <w:r w:rsidRPr="00D86BD5">
        <w:rPr>
          <w:rFonts w:eastAsia="SimSun"/>
          <w:b/>
          <w:bCs/>
          <w:lang w:val="el-GR"/>
        </w:rPr>
        <w:t>Αναφορά υπηρεσιών Πιλοτικής Λειτουργίας</w:t>
      </w:r>
    </w:p>
    <w:p w14:paraId="34D8B4C9" w14:textId="77777777" w:rsidR="00061E69" w:rsidRPr="00D86BD5" w:rsidRDefault="00061E69" w:rsidP="00A105EE">
      <w:pPr>
        <w:spacing w:after="0"/>
        <w:rPr>
          <w:rFonts w:eastAsia="Calibri"/>
          <w:lang w:val="el-GR"/>
        </w:rPr>
      </w:pPr>
      <w:r w:rsidRPr="00D86BD5">
        <w:rPr>
          <w:rFonts w:eastAsia="Calibri"/>
          <w:lang w:val="el-GR"/>
        </w:rPr>
        <w:t>Το Πακέτο Εργασίας έχει διάρκεια δέκα επτά (17) μήνες.</w:t>
      </w:r>
    </w:p>
    <w:p w14:paraId="0DE3EE07" w14:textId="77777777" w:rsidR="00025B9C" w:rsidRPr="00302D18" w:rsidRDefault="00025B9C" w:rsidP="00302D18">
      <w:pPr>
        <w:pStyle w:val="40"/>
        <w:numPr>
          <w:ilvl w:val="2"/>
          <w:numId w:val="24"/>
        </w:numPr>
        <w:rPr>
          <w:rFonts w:cs="Tahoma"/>
          <w:szCs w:val="22"/>
          <w:lang w:val="el-GR"/>
        </w:rPr>
      </w:pPr>
      <w:bookmarkStart w:id="659" w:name="_Toc122685361"/>
      <w:bookmarkStart w:id="660" w:name="_Hlk61973828"/>
      <w:r w:rsidRPr="00302D18">
        <w:rPr>
          <w:rFonts w:cs="Tahoma"/>
          <w:szCs w:val="22"/>
          <w:lang w:val="el-GR"/>
        </w:rPr>
        <w:t>Χρόνος Υποβολής και Διαδικασία Οριστικοποίησης Παραδοτέων</w:t>
      </w:r>
      <w:bookmarkEnd w:id="659"/>
    </w:p>
    <w:tbl>
      <w:tblPr>
        <w:tblStyle w:val="aff0"/>
        <w:tblW w:w="5058" w:type="pct"/>
        <w:tblInd w:w="-147" w:type="dxa"/>
        <w:tblLayout w:type="fixed"/>
        <w:tblLook w:val="04A0" w:firstRow="1" w:lastRow="0" w:firstColumn="1" w:lastColumn="0" w:noHBand="0" w:noVBand="1"/>
      </w:tblPr>
      <w:tblGrid>
        <w:gridCol w:w="593"/>
        <w:gridCol w:w="1251"/>
        <w:gridCol w:w="993"/>
        <w:gridCol w:w="3966"/>
        <w:gridCol w:w="1529"/>
        <w:gridCol w:w="1408"/>
      </w:tblGrid>
      <w:tr w:rsidR="00502532" w:rsidRPr="00BE3A35" w14:paraId="6E2E064E" w14:textId="77777777" w:rsidTr="00BE3A35">
        <w:trPr>
          <w:trHeight w:val="336"/>
          <w:tblHeader/>
        </w:trPr>
        <w:tc>
          <w:tcPr>
            <w:tcW w:w="304" w:type="pct"/>
            <w:shd w:val="clear" w:color="auto" w:fill="FBE4D5"/>
            <w:vAlign w:val="center"/>
            <w:hideMark/>
          </w:tcPr>
          <w:bookmarkEnd w:id="660"/>
          <w:p w14:paraId="38388682" w14:textId="77777777" w:rsidR="008376F9" w:rsidRPr="00BE3A35" w:rsidRDefault="008376F9" w:rsidP="00502532">
            <w:pPr>
              <w:suppressAutoHyphens w:val="0"/>
              <w:spacing w:after="0"/>
              <w:ind w:left="-109" w:right="-86"/>
              <w:jc w:val="center"/>
              <w:rPr>
                <w:b/>
                <w:bCs/>
                <w:color w:val="000000"/>
                <w:sz w:val="20"/>
                <w:szCs w:val="20"/>
                <w:lang w:val="el-GR" w:eastAsia="el-GR"/>
              </w:rPr>
            </w:pPr>
            <w:r w:rsidRPr="00BE3A35">
              <w:rPr>
                <w:b/>
                <w:bCs/>
                <w:color w:val="000000"/>
                <w:sz w:val="20"/>
                <w:szCs w:val="20"/>
                <w:lang w:val="el-GR" w:eastAsia="el-GR"/>
              </w:rPr>
              <w:t>Α/Α</w:t>
            </w:r>
          </w:p>
        </w:tc>
        <w:tc>
          <w:tcPr>
            <w:tcW w:w="642" w:type="pct"/>
            <w:shd w:val="clear" w:color="auto" w:fill="FBE4D5"/>
            <w:vAlign w:val="center"/>
          </w:tcPr>
          <w:p w14:paraId="6B8D0742" w14:textId="53564176" w:rsidR="008376F9" w:rsidRPr="00BE3A35" w:rsidRDefault="00502532" w:rsidP="00502532">
            <w:pPr>
              <w:suppressAutoHyphens w:val="0"/>
              <w:spacing w:after="0"/>
              <w:ind w:left="-199" w:right="-111"/>
              <w:jc w:val="center"/>
              <w:rPr>
                <w:b/>
                <w:bCs/>
                <w:color w:val="000000"/>
                <w:sz w:val="20"/>
                <w:szCs w:val="20"/>
                <w:lang w:val="el-GR" w:eastAsia="el-GR"/>
              </w:rPr>
            </w:pPr>
            <w:r w:rsidRPr="00BE3A35">
              <w:rPr>
                <w:b/>
                <w:bCs/>
                <w:color w:val="000000"/>
                <w:sz w:val="20"/>
                <w:szCs w:val="20"/>
                <w:lang w:val="el-GR" w:eastAsia="el-GR"/>
              </w:rPr>
              <w:t>ΠΑΚΕΤΟ ΕΡΓΑΣΙΑΣ</w:t>
            </w:r>
          </w:p>
        </w:tc>
        <w:tc>
          <w:tcPr>
            <w:tcW w:w="510" w:type="pct"/>
            <w:shd w:val="clear" w:color="auto" w:fill="FBE4D5"/>
            <w:vAlign w:val="center"/>
            <w:hideMark/>
          </w:tcPr>
          <w:p w14:paraId="1C5C6D9C" w14:textId="77777777" w:rsidR="008376F9" w:rsidRPr="00BE3A35" w:rsidRDefault="008376F9" w:rsidP="00502532">
            <w:pPr>
              <w:suppressAutoHyphens w:val="0"/>
              <w:spacing w:after="0"/>
              <w:jc w:val="center"/>
              <w:rPr>
                <w:b/>
                <w:bCs/>
                <w:color w:val="000000"/>
                <w:sz w:val="20"/>
                <w:szCs w:val="20"/>
                <w:lang w:val="el-GR" w:eastAsia="el-GR"/>
              </w:rPr>
            </w:pPr>
            <w:r w:rsidRPr="00BE3A35">
              <w:rPr>
                <w:b/>
                <w:bCs/>
                <w:color w:val="000000"/>
                <w:sz w:val="20"/>
                <w:szCs w:val="20"/>
                <w:lang w:val="el-GR" w:eastAsia="el-GR"/>
              </w:rPr>
              <w:t>ΚΩΔ. ΠΑΡΑΔΟΤΕΟΥ</w:t>
            </w:r>
          </w:p>
        </w:tc>
        <w:tc>
          <w:tcPr>
            <w:tcW w:w="2036" w:type="pct"/>
            <w:shd w:val="clear" w:color="auto" w:fill="FBE4D5"/>
            <w:vAlign w:val="center"/>
            <w:hideMark/>
          </w:tcPr>
          <w:p w14:paraId="20E5AC40" w14:textId="77777777" w:rsidR="008376F9" w:rsidRPr="00BE3A35" w:rsidRDefault="008376F9" w:rsidP="00502532">
            <w:pPr>
              <w:suppressAutoHyphens w:val="0"/>
              <w:spacing w:after="0"/>
              <w:jc w:val="center"/>
              <w:rPr>
                <w:b/>
                <w:bCs/>
                <w:color w:val="000000"/>
                <w:sz w:val="20"/>
                <w:szCs w:val="20"/>
                <w:lang w:val="el-GR" w:eastAsia="el-GR"/>
              </w:rPr>
            </w:pPr>
            <w:r w:rsidRPr="00BE3A35">
              <w:rPr>
                <w:rFonts w:eastAsia="Calibri"/>
                <w:b/>
                <w:bCs/>
                <w:color w:val="000000"/>
                <w:sz w:val="20"/>
                <w:szCs w:val="20"/>
                <w:lang w:val="el-GR" w:eastAsia="el-GR"/>
              </w:rPr>
              <w:t>ΤΙΤΛΟΣ ΠΑΡΑΔΟΤΕΟΥ</w:t>
            </w:r>
          </w:p>
        </w:tc>
        <w:tc>
          <w:tcPr>
            <w:tcW w:w="785" w:type="pct"/>
            <w:shd w:val="clear" w:color="auto" w:fill="FBE4D5"/>
            <w:vAlign w:val="center"/>
            <w:hideMark/>
          </w:tcPr>
          <w:p w14:paraId="260DDE08" w14:textId="77777777" w:rsidR="008376F9" w:rsidRPr="00BE3A35" w:rsidRDefault="008376F9" w:rsidP="00502532">
            <w:pPr>
              <w:suppressAutoHyphens w:val="0"/>
              <w:spacing w:after="0"/>
              <w:ind w:left="-89"/>
              <w:jc w:val="center"/>
              <w:rPr>
                <w:rFonts w:eastAsia="Calibri"/>
                <w:b/>
                <w:bCs/>
                <w:color w:val="000000"/>
                <w:sz w:val="20"/>
                <w:szCs w:val="20"/>
                <w:lang w:val="el-GR" w:eastAsia="el-GR"/>
              </w:rPr>
            </w:pPr>
            <w:r w:rsidRPr="00BE3A35">
              <w:rPr>
                <w:rFonts w:eastAsia="Calibri"/>
                <w:b/>
                <w:bCs/>
                <w:color w:val="000000"/>
                <w:sz w:val="20"/>
                <w:szCs w:val="20"/>
                <w:lang w:val="el-GR" w:eastAsia="el-GR"/>
              </w:rPr>
              <w:t xml:space="preserve">ΧΡΟΝΟΣ ΥΠΟΒΟΛΗΣ </w:t>
            </w:r>
          </w:p>
          <w:p w14:paraId="7D0B9705" w14:textId="77777777" w:rsidR="008376F9" w:rsidRPr="00BE3A35" w:rsidRDefault="008376F9" w:rsidP="00502532">
            <w:pPr>
              <w:suppressAutoHyphens w:val="0"/>
              <w:spacing w:after="0"/>
              <w:ind w:left="-89"/>
              <w:jc w:val="center"/>
              <w:rPr>
                <w:b/>
                <w:bCs/>
                <w:color w:val="000000"/>
                <w:sz w:val="20"/>
                <w:szCs w:val="20"/>
                <w:lang w:val="el-GR" w:eastAsia="el-GR"/>
              </w:rPr>
            </w:pPr>
            <w:r w:rsidRPr="00BE3A35">
              <w:rPr>
                <w:rFonts w:eastAsia="Calibri"/>
                <w:b/>
                <w:bCs/>
                <w:color w:val="000000"/>
                <w:sz w:val="20"/>
                <w:szCs w:val="20"/>
                <w:lang w:val="el-GR" w:eastAsia="el-GR"/>
              </w:rPr>
              <w:t>1</w:t>
            </w:r>
            <w:r w:rsidRPr="00BE3A35">
              <w:rPr>
                <w:rFonts w:eastAsia="Calibri"/>
                <w:b/>
                <w:bCs/>
                <w:color w:val="000000"/>
                <w:sz w:val="20"/>
                <w:szCs w:val="20"/>
                <w:vertAlign w:val="superscript"/>
                <w:lang w:val="el-GR" w:eastAsia="el-GR"/>
              </w:rPr>
              <w:t>ης</w:t>
            </w:r>
            <w:r w:rsidRPr="00BE3A35">
              <w:rPr>
                <w:rFonts w:eastAsia="Calibri"/>
                <w:b/>
                <w:bCs/>
                <w:color w:val="000000"/>
                <w:sz w:val="20"/>
                <w:szCs w:val="20"/>
                <w:lang w:val="el-GR" w:eastAsia="el-GR"/>
              </w:rPr>
              <w:t xml:space="preserve"> ΕΚΔΟΣΗΣ ΠΑΡΑΔΟΤΕΟΥ </w:t>
            </w:r>
          </w:p>
        </w:tc>
        <w:tc>
          <w:tcPr>
            <w:tcW w:w="723" w:type="pct"/>
            <w:shd w:val="clear" w:color="auto" w:fill="FBE4D5"/>
          </w:tcPr>
          <w:p w14:paraId="40AD8AE9" w14:textId="77777777" w:rsidR="008376F9" w:rsidRPr="00BE3A35" w:rsidRDefault="008376F9" w:rsidP="00502532">
            <w:pPr>
              <w:suppressAutoHyphens w:val="0"/>
              <w:spacing w:after="0"/>
              <w:ind w:left="-192" w:right="-110"/>
              <w:jc w:val="center"/>
              <w:rPr>
                <w:rFonts w:eastAsia="Calibri"/>
                <w:b/>
                <w:bCs/>
                <w:color w:val="000000"/>
                <w:sz w:val="20"/>
                <w:szCs w:val="20"/>
                <w:lang w:val="el-GR" w:eastAsia="el-GR"/>
              </w:rPr>
            </w:pPr>
            <w:r w:rsidRPr="00BE3A35">
              <w:rPr>
                <w:rFonts w:eastAsia="Calibri"/>
                <w:b/>
                <w:bCs/>
                <w:color w:val="000000"/>
                <w:sz w:val="20"/>
                <w:szCs w:val="20"/>
                <w:lang w:val="el-GR" w:eastAsia="el-GR"/>
              </w:rPr>
              <w:t>ΔΙΑΡΚΕΙΑ ΕΛΕΓΧΟΥ</w:t>
            </w:r>
          </w:p>
          <w:p w14:paraId="5CB6DC4B" w14:textId="77777777" w:rsidR="008376F9" w:rsidRPr="00BE3A35" w:rsidRDefault="008376F9" w:rsidP="00502532">
            <w:pPr>
              <w:suppressAutoHyphens w:val="0"/>
              <w:spacing w:after="0"/>
              <w:ind w:left="-192" w:right="-110"/>
              <w:jc w:val="center"/>
              <w:rPr>
                <w:rFonts w:eastAsia="Calibri"/>
                <w:b/>
                <w:bCs/>
                <w:color w:val="000000"/>
                <w:sz w:val="20"/>
                <w:szCs w:val="20"/>
                <w:lang w:val="el-GR" w:eastAsia="el-GR"/>
              </w:rPr>
            </w:pPr>
            <w:r w:rsidRPr="00BE3A35">
              <w:rPr>
                <w:rFonts w:eastAsia="Calibri"/>
                <w:b/>
                <w:bCs/>
                <w:color w:val="000000"/>
                <w:sz w:val="20"/>
                <w:szCs w:val="20"/>
                <w:lang w:val="el-GR" w:eastAsia="el-GR"/>
              </w:rPr>
              <w:t xml:space="preserve"> ΠΑΡΑΔΟΤΕΟΥ (ΜΗΝΕΣ)</w:t>
            </w:r>
          </w:p>
        </w:tc>
      </w:tr>
      <w:tr w:rsidR="00502532" w:rsidRPr="00BE3A35" w14:paraId="12535E55" w14:textId="77777777" w:rsidTr="00BE3A35">
        <w:trPr>
          <w:trHeight w:val="175"/>
        </w:trPr>
        <w:tc>
          <w:tcPr>
            <w:tcW w:w="304" w:type="pct"/>
            <w:noWrap/>
            <w:hideMark/>
          </w:tcPr>
          <w:p w14:paraId="76B4CF1A"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c>
          <w:tcPr>
            <w:tcW w:w="642" w:type="pct"/>
          </w:tcPr>
          <w:p w14:paraId="117A0086" w14:textId="20A67463"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ΠΕ1</w:t>
            </w:r>
          </w:p>
        </w:tc>
        <w:tc>
          <w:tcPr>
            <w:tcW w:w="510" w:type="pct"/>
          </w:tcPr>
          <w:p w14:paraId="1072D3B3"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Π1</w:t>
            </w:r>
          </w:p>
        </w:tc>
        <w:tc>
          <w:tcPr>
            <w:tcW w:w="2036" w:type="pct"/>
            <w:noWrap/>
            <w:vAlign w:val="center"/>
          </w:tcPr>
          <w:p w14:paraId="2030244A" w14:textId="52E84C0B" w:rsidR="008376F9" w:rsidRPr="00BE3A35" w:rsidRDefault="00502532" w:rsidP="00160E51">
            <w:pPr>
              <w:suppressAutoHyphens w:val="0"/>
              <w:spacing w:after="0"/>
              <w:jc w:val="left"/>
              <w:rPr>
                <w:bCs/>
                <w:color w:val="000000"/>
                <w:sz w:val="20"/>
                <w:szCs w:val="20"/>
                <w:lang w:val="el-GR" w:eastAsia="el-GR"/>
              </w:rPr>
            </w:pPr>
            <w:r w:rsidRPr="00BE3A35">
              <w:rPr>
                <w:bCs/>
                <w:sz w:val="20"/>
                <w:szCs w:val="20"/>
                <w:lang w:val="el-GR"/>
              </w:rPr>
              <w:t>Τεύχος Ανάλυσης Απαιτήσεων</w:t>
            </w:r>
          </w:p>
        </w:tc>
        <w:tc>
          <w:tcPr>
            <w:tcW w:w="785" w:type="pct"/>
            <w:noWrap/>
          </w:tcPr>
          <w:p w14:paraId="71ECEF71" w14:textId="466282C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Μ</w:t>
            </w:r>
            <w:r w:rsidR="00502532" w:rsidRPr="00BE3A35">
              <w:rPr>
                <w:color w:val="000000"/>
                <w:sz w:val="20"/>
                <w:szCs w:val="20"/>
                <w:lang w:val="el-GR" w:eastAsia="el-GR"/>
              </w:rPr>
              <w:t>3</w:t>
            </w:r>
          </w:p>
        </w:tc>
        <w:tc>
          <w:tcPr>
            <w:tcW w:w="723" w:type="pct"/>
          </w:tcPr>
          <w:p w14:paraId="29AAA39C" w14:textId="463C8A52" w:rsidR="008376F9" w:rsidRPr="00BE3A35" w:rsidRDefault="00572E19" w:rsidP="00160E51">
            <w:pPr>
              <w:suppressAutoHyphens w:val="0"/>
              <w:spacing w:after="0"/>
              <w:jc w:val="center"/>
              <w:rPr>
                <w:color w:val="000000"/>
                <w:sz w:val="20"/>
                <w:szCs w:val="20"/>
                <w:lang w:val="el-GR" w:eastAsia="el-GR"/>
              </w:rPr>
            </w:pPr>
            <w:r w:rsidRPr="00BE3A35">
              <w:rPr>
                <w:color w:val="000000"/>
                <w:sz w:val="20"/>
                <w:szCs w:val="20"/>
                <w:lang w:val="el-GR" w:eastAsia="el-GR"/>
              </w:rPr>
              <w:t>2</w:t>
            </w:r>
          </w:p>
        </w:tc>
      </w:tr>
      <w:tr w:rsidR="00502532" w:rsidRPr="00BE3A35" w14:paraId="47A2FDD6" w14:textId="77777777" w:rsidTr="00BE3A35">
        <w:trPr>
          <w:trHeight w:val="379"/>
        </w:trPr>
        <w:tc>
          <w:tcPr>
            <w:tcW w:w="304" w:type="pct"/>
            <w:noWrap/>
            <w:hideMark/>
          </w:tcPr>
          <w:p w14:paraId="2356A15F"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2</w:t>
            </w:r>
          </w:p>
        </w:tc>
        <w:tc>
          <w:tcPr>
            <w:tcW w:w="642" w:type="pct"/>
          </w:tcPr>
          <w:p w14:paraId="4D797FB8" w14:textId="01A86D25"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ΠΕ2</w:t>
            </w:r>
          </w:p>
        </w:tc>
        <w:tc>
          <w:tcPr>
            <w:tcW w:w="510" w:type="pct"/>
          </w:tcPr>
          <w:p w14:paraId="49259740"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Π2</w:t>
            </w:r>
          </w:p>
        </w:tc>
        <w:tc>
          <w:tcPr>
            <w:tcW w:w="2036" w:type="pct"/>
            <w:noWrap/>
            <w:vAlign w:val="center"/>
          </w:tcPr>
          <w:p w14:paraId="4228512F" w14:textId="46170010" w:rsidR="008376F9" w:rsidRPr="00BE3A35" w:rsidRDefault="00502532" w:rsidP="00160E51">
            <w:pPr>
              <w:spacing w:after="0"/>
              <w:rPr>
                <w:bCs/>
                <w:color w:val="000000"/>
                <w:sz w:val="20"/>
                <w:szCs w:val="20"/>
                <w:lang w:val="el-GR" w:eastAsia="el-GR"/>
              </w:rPr>
            </w:pPr>
            <w:r w:rsidRPr="00BE3A35">
              <w:rPr>
                <w:rFonts w:eastAsia="Calibri"/>
                <w:sz w:val="20"/>
                <w:szCs w:val="20"/>
              </w:rPr>
              <w:t xml:space="preserve">Επικαιροποιημένο τεύχος νέας Αρχιτεκτονικής </w:t>
            </w:r>
          </w:p>
        </w:tc>
        <w:tc>
          <w:tcPr>
            <w:tcW w:w="785" w:type="pct"/>
          </w:tcPr>
          <w:p w14:paraId="1FBF573C" w14:textId="4664FB83"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Μ6</w:t>
            </w:r>
          </w:p>
        </w:tc>
        <w:tc>
          <w:tcPr>
            <w:tcW w:w="723" w:type="pct"/>
          </w:tcPr>
          <w:p w14:paraId="0A826680" w14:textId="784A3D4B"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3942B3C8" w14:textId="77777777" w:rsidTr="00BE3A35">
        <w:trPr>
          <w:trHeight w:val="365"/>
        </w:trPr>
        <w:tc>
          <w:tcPr>
            <w:tcW w:w="304" w:type="pct"/>
            <w:noWrap/>
            <w:hideMark/>
          </w:tcPr>
          <w:p w14:paraId="52F0E391"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3</w:t>
            </w:r>
          </w:p>
        </w:tc>
        <w:tc>
          <w:tcPr>
            <w:tcW w:w="642" w:type="pct"/>
          </w:tcPr>
          <w:p w14:paraId="7E570FEF" w14:textId="13E637F5"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ΠΕ3</w:t>
            </w:r>
          </w:p>
        </w:tc>
        <w:tc>
          <w:tcPr>
            <w:tcW w:w="510" w:type="pct"/>
          </w:tcPr>
          <w:p w14:paraId="6D0B30FE"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Π3</w:t>
            </w:r>
          </w:p>
        </w:tc>
        <w:tc>
          <w:tcPr>
            <w:tcW w:w="2036" w:type="pct"/>
            <w:noWrap/>
            <w:vAlign w:val="center"/>
          </w:tcPr>
          <w:p w14:paraId="61637323" w14:textId="5D803868" w:rsidR="008376F9" w:rsidRPr="00BE3A35" w:rsidRDefault="00502532" w:rsidP="00160E51">
            <w:pPr>
              <w:spacing w:after="0"/>
              <w:rPr>
                <w:bCs/>
                <w:sz w:val="20"/>
                <w:szCs w:val="20"/>
                <w:lang w:val="el-GR"/>
              </w:rPr>
            </w:pPr>
            <w:r w:rsidRPr="00BE3A35">
              <w:rPr>
                <w:rFonts w:eastAsia="Calibri"/>
                <w:sz w:val="20"/>
                <w:szCs w:val="20"/>
                <w:lang w:val="el-GR"/>
              </w:rPr>
              <w:t>Αναφορά επαύξησης λειτουργικότητας (ανά κύκλο ανάπτυξης)</w:t>
            </w:r>
          </w:p>
        </w:tc>
        <w:tc>
          <w:tcPr>
            <w:tcW w:w="785" w:type="pct"/>
          </w:tcPr>
          <w:p w14:paraId="3F44F116" w14:textId="3A409979"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Μ7, Μ11, Μ14, Μ17</w:t>
            </w:r>
          </w:p>
        </w:tc>
        <w:tc>
          <w:tcPr>
            <w:tcW w:w="723" w:type="pct"/>
          </w:tcPr>
          <w:p w14:paraId="52E1BDFF" w14:textId="1E8D00DB"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21FEB456" w14:textId="77777777" w:rsidTr="00BE3A35">
        <w:trPr>
          <w:trHeight w:val="190"/>
        </w:trPr>
        <w:tc>
          <w:tcPr>
            <w:tcW w:w="304" w:type="pct"/>
            <w:noWrap/>
            <w:hideMark/>
          </w:tcPr>
          <w:p w14:paraId="4EF7D8D2"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4</w:t>
            </w:r>
          </w:p>
        </w:tc>
        <w:tc>
          <w:tcPr>
            <w:tcW w:w="642" w:type="pct"/>
          </w:tcPr>
          <w:p w14:paraId="1545CFFA" w14:textId="205AF5AA"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ΠΕ4</w:t>
            </w:r>
          </w:p>
        </w:tc>
        <w:tc>
          <w:tcPr>
            <w:tcW w:w="510" w:type="pct"/>
          </w:tcPr>
          <w:p w14:paraId="32485B93"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Π4</w:t>
            </w:r>
          </w:p>
        </w:tc>
        <w:tc>
          <w:tcPr>
            <w:tcW w:w="2036" w:type="pct"/>
            <w:noWrap/>
            <w:vAlign w:val="center"/>
          </w:tcPr>
          <w:p w14:paraId="1CEDE142" w14:textId="38731D50" w:rsidR="008376F9" w:rsidRPr="00BE3A35" w:rsidRDefault="00502532" w:rsidP="005D56B1">
            <w:pPr>
              <w:spacing w:after="0"/>
              <w:rPr>
                <w:bCs/>
                <w:sz w:val="20"/>
                <w:szCs w:val="20"/>
                <w:lang w:val="el-GR"/>
              </w:rPr>
            </w:pPr>
            <w:r w:rsidRPr="00BE3A35">
              <w:rPr>
                <w:rFonts w:eastAsia="Calibri"/>
                <w:sz w:val="20"/>
                <w:szCs w:val="20"/>
                <w:lang w:val="el-GR"/>
              </w:rPr>
              <w:t>Αναφορά Εκσυγχρονισμού/</w:t>
            </w:r>
            <w:r w:rsidR="005D56B1" w:rsidRPr="00BE3A35">
              <w:rPr>
                <w:rFonts w:eastAsia="Calibri"/>
                <w:sz w:val="20"/>
                <w:szCs w:val="20"/>
                <w:lang w:val="el-GR"/>
              </w:rPr>
              <w:t xml:space="preserve"> </w:t>
            </w:r>
            <w:r w:rsidRPr="00BE3A35">
              <w:rPr>
                <w:rFonts w:eastAsia="Calibri"/>
                <w:sz w:val="20"/>
                <w:szCs w:val="20"/>
                <w:lang w:val="el-GR"/>
              </w:rPr>
              <w:t>αναμόρφωσης υποσυστημάτων (ανά κύκλο ανάπτυξης)</w:t>
            </w:r>
          </w:p>
        </w:tc>
        <w:tc>
          <w:tcPr>
            <w:tcW w:w="785" w:type="pct"/>
          </w:tcPr>
          <w:p w14:paraId="6CE7660F" w14:textId="26E2B498"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Μ7, Μ11, Μ14, Μ17</w:t>
            </w:r>
          </w:p>
        </w:tc>
        <w:tc>
          <w:tcPr>
            <w:tcW w:w="723" w:type="pct"/>
          </w:tcPr>
          <w:p w14:paraId="0443396D" w14:textId="0AA88CB8"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3707D1F6" w14:textId="77777777" w:rsidTr="00BE3A35">
        <w:trPr>
          <w:trHeight w:val="190"/>
        </w:trPr>
        <w:tc>
          <w:tcPr>
            <w:tcW w:w="304" w:type="pct"/>
            <w:noWrap/>
          </w:tcPr>
          <w:p w14:paraId="43590163"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5</w:t>
            </w:r>
          </w:p>
        </w:tc>
        <w:tc>
          <w:tcPr>
            <w:tcW w:w="642" w:type="pct"/>
          </w:tcPr>
          <w:p w14:paraId="48970B01" w14:textId="4208E193"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ΠΕ5</w:t>
            </w:r>
          </w:p>
        </w:tc>
        <w:tc>
          <w:tcPr>
            <w:tcW w:w="510" w:type="pct"/>
          </w:tcPr>
          <w:p w14:paraId="658E0F9C"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Π5</w:t>
            </w:r>
          </w:p>
        </w:tc>
        <w:tc>
          <w:tcPr>
            <w:tcW w:w="2036" w:type="pct"/>
            <w:noWrap/>
          </w:tcPr>
          <w:p w14:paraId="15F9C33E" w14:textId="0B982481" w:rsidR="008376F9" w:rsidRPr="00BE3A35" w:rsidRDefault="00502532" w:rsidP="00160E51">
            <w:pPr>
              <w:suppressAutoHyphens w:val="0"/>
              <w:spacing w:after="0"/>
              <w:jc w:val="left"/>
              <w:rPr>
                <w:bCs/>
                <w:sz w:val="20"/>
                <w:szCs w:val="20"/>
                <w:lang w:val="el-GR"/>
              </w:rPr>
            </w:pPr>
            <w:r w:rsidRPr="00BE3A35">
              <w:rPr>
                <w:rFonts w:eastAsia="Calibri"/>
                <w:sz w:val="20"/>
                <w:szCs w:val="20"/>
              </w:rPr>
              <w:t>Αναφορά Πληρότητας δεδομένων</w:t>
            </w:r>
          </w:p>
        </w:tc>
        <w:tc>
          <w:tcPr>
            <w:tcW w:w="785" w:type="pct"/>
          </w:tcPr>
          <w:p w14:paraId="29C3E6C2" w14:textId="2D996AD6"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Μ7, Μ11</w:t>
            </w:r>
          </w:p>
        </w:tc>
        <w:tc>
          <w:tcPr>
            <w:tcW w:w="723" w:type="pct"/>
          </w:tcPr>
          <w:p w14:paraId="5B787405" w14:textId="43567EDE"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72B48237" w14:textId="77777777" w:rsidTr="00BE3A35">
        <w:trPr>
          <w:trHeight w:val="190"/>
        </w:trPr>
        <w:tc>
          <w:tcPr>
            <w:tcW w:w="304" w:type="pct"/>
            <w:noWrap/>
          </w:tcPr>
          <w:p w14:paraId="420EA4A8"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6</w:t>
            </w:r>
          </w:p>
        </w:tc>
        <w:tc>
          <w:tcPr>
            <w:tcW w:w="642" w:type="pct"/>
          </w:tcPr>
          <w:p w14:paraId="46CF9626" w14:textId="4514A586"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ΠΕ6</w:t>
            </w:r>
          </w:p>
        </w:tc>
        <w:tc>
          <w:tcPr>
            <w:tcW w:w="510" w:type="pct"/>
          </w:tcPr>
          <w:p w14:paraId="24C016D5"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Π6</w:t>
            </w:r>
          </w:p>
        </w:tc>
        <w:tc>
          <w:tcPr>
            <w:tcW w:w="2036" w:type="pct"/>
            <w:noWrap/>
          </w:tcPr>
          <w:p w14:paraId="7838B9D9" w14:textId="1A82695E" w:rsidR="008376F9" w:rsidRPr="00BE3A35" w:rsidRDefault="00502532" w:rsidP="00160E51">
            <w:pPr>
              <w:suppressAutoHyphens w:val="0"/>
              <w:spacing w:after="0"/>
              <w:jc w:val="left"/>
              <w:rPr>
                <w:bCs/>
                <w:sz w:val="20"/>
                <w:szCs w:val="20"/>
                <w:lang w:val="el-GR"/>
              </w:rPr>
            </w:pPr>
            <w:r w:rsidRPr="00BE3A35">
              <w:rPr>
                <w:rFonts w:eastAsia="Calibri"/>
                <w:sz w:val="20"/>
                <w:szCs w:val="20"/>
              </w:rPr>
              <w:t>Αναφορά υπηρεσιών εκπαίδευσης</w:t>
            </w:r>
          </w:p>
        </w:tc>
        <w:tc>
          <w:tcPr>
            <w:tcW w:w="785" w:type="pct"/>
          </w:tcPr>
          <w:p w14:paraId="333EBD2F" w14:textId="63356538"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Μ7, Μ11, Μ14, Μ17</w:t>
            </w:r>
          </w:p>
        </w:tc>
        <w:tc>
          <w:tcPr>
            <w:tcW w:w="723" w:type="pct"/>
          </w:tcPr>
          <w:p w14:paraId="08EC7797" w14:textId="0C4CEBE6"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3CE203F5" w14:textId="77777777" w:rsidTr="00BE3A35">
        <w:trPr>
          <w:trHeight w:val="190"/>
        </w:trPr>
        <w:tc>
          <w:tcPr>
            <w:tcW w:w="304" w:type="pct"/>
            <w:noWrap/>
          </w:tcPr>
          <w:p w14:paraId="11F47830"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7</w:t>
            </w:r>
          </w:p>
        </w:tc>
        <w:tc>
          <w:tcPr>
            <w:tcW w:w="642" w:type="pct"/>
          </w:tcPr>
          <w:p w14:paraId="6AB374D2" w14:textId="0E376D0F"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ΠΕ7</w:t>
            </w:r>
          </w:p>
        </w:tc>
        <w:tc>
          <w:tcPr>
            <w:tcW w:w="510" w:type="pct"/>
          </w:tcPr>
          <w:p w14:paraId="01957CA7"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Π7</w:t>
            </w:r>
          </w:p>
        </w:tc>
        <w:tc>
          <w:tcPr>
            <w:tcW w:w="2036" w:type="pct"/>
            <w:noWrap/>
          </w:tcPr>
          <w:p w14:paraId="5EDBB668" w14:textId="109E6002" w:rsidR="008376F9" w:rsidRPr="00BE3A35" w:rsidRDefault="00502532" w:rsidP="004843D5">
            <w:pPr>
              <w:spacing w:after="0"/>
              <w:rPr>
                <w:bCs/>
                <w:sz w:val="20"/>
                <w:szCs w:val="20"/>
                <w:lang w:val="el-GR"/>
              </w:rPr>
            </w:pPr>
            <w:r w:rsidRPr="00BE3A35">
              <w:rPr>
                <w:rFonts w:eastAsia="Calibri"/>
                <w:sz w:val="20"/>
                <w:szCs w:val="20"/>
              </w:rPr>
              <w:t>Αναφορά υπηρεσιών Δοκιμαστικής Λειτουργίας</w:t>
            </w:r>
          </w:p>
        </w:tc>
        <w:tc>
          <w:tcPr>
            <w:tcW w:w="785" w:type="pct"/>
          </w:tcPr>
          <w:p w14:paraId="2DF1A646" w14:textId="1695B8A7"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Μ7, Μ11, Μ14, Μ17</w:t>
            </w:r>
          </w:p>
        </w:tc>
        <w:tc>
          <w:tcPr>
            <w:tcW w:w="723" w:type="pct"/>
          </w:tcPr>
          <w:p w14:paraId="2A849F5A" w14:textId="1C22B73D"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r w:rsidR="00502532" w:rsidRPr="00BE3A35" w14:paraId="50816CD5" w14:textId="77777777" w:rsidTr="00BE3A35">
        <w:trPr>
          <w:trHeight w:val="190"/>
        </w:trPr>
        <w:tc>
          <w:tcPr>
            <w:tcW w:w="304" w:type="pct"/>
            <w:noWrap/>
          </w:tcPr>
          <w:p w14:paraId="45BE93B0"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8</w:t>
            </w:r>
          </w:p>
        </w:tc>
        <w:tc>
          <w:tcPr>
            <w:tcW w:w="642" w:type="pct"/>
          </w:tcPr>
          <w:p w14:paraId="3B349DEE" w14:textId="02BDA9F1"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ΠΕ8</w:t>
            </w:r>
          </w:p>
        </w:tc>
        <w:tc>
          <w:tcPr>
            <w:tcW w:w="510" w:type="pct"/>
          </w:tcPr>
          <w:p w14:paraId="6C9B88E0" w14:textId="77777777" w:rsidR="008376F9" w:rsidRPr="00BE3A35" w:rsidRDefault="008376F9" w:rsidP="00160E51">
            <w:pPr>
              <w:suppressAutoHyphens w:val="0"/>
              <w:spacing w:after="0"/>
              <w:jc w:val="center"/>
              <w:rPr>
                <w:color w:val="000000"/>
                <w:sz w:val="20"/>
                <w:szCs w:val="20"/>
                <w:lang w:val="el-GR" w:eastAsia="el-GR"/>
              </w:rPr>
            </w:pPr>
            <w:r w:rsidRPr="00BE3A35">
              <w:rPr>
                <w:color w:val="000000"/>
                <w:sz w:val="20"/>
                <w:szCs w:val="20"/>
                <w:lang w:val="el-GR" w:eastAsia="el-GR"/>
              </w:rPr>
              <w:t>Π8</w:t>
            </w:r>
          </w:p>
        </w:tc>
        <w:tc>
          <w:tcPr>
            <w:tcW w:w="2036" w:type="pct"/>
            <w:noWrap/>
            <w:vAlign w:val="center"/>
          </w:tcPr>
          <w:p w14:paraId="25DEFC47" w14:textId="2F2DF1B4" w:rsidR="008376F9" w:rsidRPr="00BE3A35" w:rsidRDefault="00502532" w:rsidP="004843D5">
            <w:pPr>
              <w:spacing w:after="0"/>
              <w:rPr>
                <w:bCs/>
                <w:sz w:val="20"/>
                <w:szCs w:val="20"/>
                <w:lang w:val="el-GR"/>
              </w:rPr>
            </w:pPr>
            <w:r w:rsidRPr="00BE3A35">
              <w:rPr>
                <w:rFonts w:eastAsia="Calibri"/>
                <w:sz w:val="20"/>
                <w:szCs w:val="20"/>
              </w:rPr>
              <w:t xml:space="preserve">Αναφορά υπηρεσιών </w:t>
            </w:r>
            <w:r w:rsidRPr="00BE3A35">
              <w:rPr>
                <w:rFonts w:eastAsia="Calibri"/>
                <w:sz w:val="20"/>
                <w:szCs w:val="20"/>
                <w:lang w:val="el-GR"/>
              </w:rPr>
              <w:t>Πιλοτικής</w:t>
            </w:r>
            <w:r w:rsidRPr="00BE3A35">
              <w:rPr>
                <w:rFonts w:eastAsia="Calibri"/>
                <w:sz w:val="20"/>
                <w:szCs w:val="20"/>
              </w:rPr>
              <w:t xml:space="preserve"> Λειτουργίας</w:t>
            </w:r>
          </w:p>
        </w:tc>
        <w:tc>
          <w:tcPr>
            <w:tcW w:w="785" w:type="pct"/>
          </w:tcPr>
          <w:p w14:paraId="7680EFDB" w14:textId="35920529"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Μ11, Μ14, Μ17, Μ20, Μ24</w:t>
            </w:r>
          </w:p>
        </w:tc>
        <w:tc>
          <w:tcPr>
            <w:tcW w:w="723" w:type="pct"/>
          </w:tcPr>
          <w:p w14:paraId="4B7E8A03" w14:textId="19B6671E" w:rsidR="008376F9" w:rsidRPr="00BE3A35" w:rsidRDefault="00502532" w:rsidP="00160E51">
            <w:pPr>
              <w:suppressAutoHyphens w:val="0"/>
              <w:spacing w:after="0"/>
              <w:jc w:val="center"/>
              <w:rPr>
                <w:color w:val="000000"/>
                <w:sz w:val="20"/>
                <w:szCs w:val="20"/>
                <w:lang w:val="el-GR" w:eastAsia="el-GR"/>
              </w:rPr>
            </w:pPr>
            <w:r w:rsidRPr="00BE3A35">
              <w:rPr>
                <w:color w:val="000000"/>
                <w:sz w:val="20"/>
                <w:szCs w:val="20"/>
                <w:lang w:val="el-GR" w:eastAsia="el-GR"/>
              </w:rPr>
              <w:t>1</w:t>
            </w:r>
          </w:p>
        </w:tc>
      </w:tr>
    </w:tbl>
    <w:p w14:paraId="28EFA1FA" w14:textId="77777777" w:rsidR="008376F9" w:rsidRPr="00D86BD5" w:rsidRDefault="008376F9" w:rsidP="00572E19">
      <w:pPr>
        <w:spacing w:after="0"/>
        <w:rPr>
          <w:rFonts w:eastAsia="SimSun"/>
          <w:lang w:val="el-GR"/>
        </w:rPr>
      </w:pPr>
    </w:p>
    <w:p w14:paraId="0C25C040" w14:textId="39CFDE1F" w:rsidR="003C2BEF" w:rsidRPr="00D86BD5" w:rsidRDefault="003C2BEF" w:rsidP="003C2BEF">
      <w:pPr>
        <w:rPr>
          <w:rFonts w:eastAsia="SimSun"/>
          <w:lang w:val="el-GR"/>
        </w:rPr>
      </w:pPr>
      <w:r w:rsidRPr="00D86BD5">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D86BD5">
        <w:rPr>
          <w:rFonts w:eastAsia="SimSun"/>
          <w:cs/>
          <w:lang w:val="el-GR"/>
        </w:rPr>
        <w:t>‎‎</w:t>
      </w:r>
      <w:r w:rsidRPr="00D86BD5">
        <w:rPr>
          <w:rFonts w:eastAsia="SimSun"/>
          <w:lang w:val="el-GR"/>
        </w:rPr>
        <w:fldChar w:fldCharType="begin"/>
      </w:r>
      <w:r w:rsidRPr="00D86BD5">
        <w:rPr>
          <w:rFonts w:eastAsia="SimSun"/>
          <w:lang w:val="el-GR"/>
        </w:rPr>
        <w:instrText xml:space="preserve"> REF _Ref55381059 \r \h </w:instrText>
      </w:r>
      <w:r w:rsidR="00DF4993" w:rsidRPr="00D86BD5">
        <w:rPr>
          <w:rFonts w:eastAsia="SimSun"/>
          <w:lang w:val="el-GR"/>
        </w:rPr>
        <w:instrText xml:space="preserve"> \* MERGEFORMAT </w:instrText>
      </w:r>
      <w:r w:rsidRPr="00D86BD5">
        <w:rPr>
          <w:rFonts w:eastAsia="SimSun"/>
          <w:lang w:val="el-GR"/>
        </w:rPr>
      </w:r>
      <w:r w:rsidRPr="00D86BD5">
        <w:rPr>
          <w:rFonts w:eastAsia="SimSun"/>
          <w:lang w:val="el-GR"/>
        </w:rPr>
        <w:fldChar w:fldCharType="separate"/>
      </w:r>
      <w:r w:rsidR="002E56D0">
        <w:rPr>
          <w:rFonts w:eastAsia="SimSun"/>
          <w:lang w:val="el-GR"/>
        </w:rPr>
        <w:t>6.3</w:t>
      </w:r>
      <w:r w:rsidRPr="00D86BD5">
        <w:rPr>
          <w:rFonts w:eastAsia="SimSun"/>
          <w:lang w:val="el-GR"/>
        </w:rPr>
        <w:fldChar w:fldCharType="end"/>
      </w:r>
      <w:r w:rsidRPr="00D86BD5">
        <w:rPr>
          <w:rFonts w:eastAsia="SimSun"/>
          <w:lang w:val="el-GR"/>
        </w:rPr>
        <w:t xml:space="preserve"> της παρούσας.</w:t>
      </w:r>
    </w:p>
    <w:p w14:paraId="1F4D1538" w14:textId="77777777" w:rsidR="003C2BEF" w:rsidRPr="00D86BD5" w:rsidRDefault="003C2BEF" w:rsidP="003C2BEF">
      <w:pPr>
        <w:rPr>
          <w:rFonts w:eastAsia="SimSun"/>
          <w:lang w:val="el-GR"/>
        </w:rPr>
      </w:pPr>
      <w:r w:rsidRPr="00D86BD5">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D86BD5">
        <w:rPr>
          <w:rFonts w:eastAsia="SimSun"/>
          <w:cs/>
          <w:lang w:val="el-GR"/>
        </w:rPr>
        <w:t>‎‎‎</w:t>
      </w:r>
      <w:r w:rsidRPr="00D86BD5">
        <w:rPr>
          <w:rFonts w:eastAsia="SimSun"/>
          <w:lang w:val="el-GR"/>
        </w:rPr>
        <w:t>6.3 της παρούσας.</w:t>
      </w:r>
    </w:p>
    <w:p w14:paraId="6B33C122" w14:textId="77777777" w:rsidR="00025B9C" w:rsidRPr="00D86BD5" w:rsidRDefault="00025B9C" w:rsidP="00D84329">
      <w:pPr>
        <w:pStyle w:val="40"/>
        <w:numPr>
          <w:ilvl w:val="1"/>
          <w:numId w:val="24"/>
        </w:numPr>
        <w:ind w:hanging="306"/>
        <w:rPr>
          <w:rFonts w:cs="Tahoma"/>
          <w:szCs w:val="22"/>
          <w:lang w:val="el-GR"/>
        </w:rPr>
      </w:pPr>
      <w:bookmarkStart w:id="661" w:name="_Toc97194369"/>
      <w:bookmarkStart w:id="662" w:name="_Toc122685362"/>
      <w:r w:rsidRPr="00D86BD5">
        <w:rPr>
          <w:rFonts w:cs="Tahoma"/>
          <w:szCs w:val="22"/>
          <w:lang w:val="el-GR"/>
        </w:rPr>
        <w:t>Περίοδος Εγγύησης και Συντήρησης (ΠΕΣ)</w:t>
      </w:r>
      <w:bookmarkEnd w:id="661"/>
      <w:bookmarkEnd w:id="662"/>
      <w:r w:rsidRPr="00D86BD5">
        <w:rPr>
          <w:rFonts w:cs="Tahoma"/>
          <w:szCs w:val="22"/>
          <w:lang w:val="el-GR"/>
        </w:rPr>
        <w:tab/>
      </w:r>
    </w:p>
    <w:p w14:paraId="3B85339B" w14:textId="267730F8" w:rsidR="0088655F" w:rsidRPr="00D86BD5" w:rsidRDefault="0088655F" w:rsidP="00893E05">
      <w:pPr>
        <w:spacing w:before="120"/>
        <w:rPr>
          <w:lang w:val="el-GR"/>
        </w:rPr>
      </w:pPr>
      <w:r w:rsidRPr="00D86BD5">
        <w:rPr>
          <w:lang w:val="el-GR"/>
        </w:rPr>
        <w:t xml:space="preserve">Ως </w:t>
      </w:r>
      <w:r w:rsidRPr="00D86BD5">
        <w:rPr>
          <w:b/>
          <w:lang w:val="el-GR"/>
        </w:rPr>
        <w:t>ΠΕΣ</w:t>
      </w:r>
      <w:r w:rsidRPr="00D86BD5">
        <w:rPr>
          <w:lang w:val="el-GR"/>
        </w:rPr>
        <w:t xml:space="preserve"> ορίζεται η συνολική Περίοδος Εγγύησης και Συντήρησης, με έναρξη την Οριστική Παραλαβή </w:t>
      </w:r>
      <w:r w:rsidRPr="000D5B65">
        <w:rPr>
          <w:lang w:val="el-GR"/>
        </w:rPr>
        <w:t xml:space="preserve">του Έργου και με χρονική διάρκεια </w:t>
      </w:r>
      <w:r w:rsidR="001F6F4D" w:rsidRPr="000D5B65">
        <w:rPr>
          <w:b/>
          <w:lang w:val="el-GR"/>
        </w:rPr>
        <w:t xml:space="preserve">τρία </w:t>
      </w:r>
      <w:r w:rsidRPr="000D5B65">
        <w:rPr>
          <w:b/>
          <w:lang w:val="el-GR"/>
        </w:rPr>
        <w:t>(</w:t>
      </w:r>
      <w:r w:rsidR="001F6F4D" w:rsidRPr="000D5B65">
        <w:rPr>
          <w:b/>
          <w:lang w:val="el-GR"/>
        </w:rPr>
        <w:t>3</w:t>
      </w:r>
      <w:r w:rsidRPr="000D5B65">
        <w:rPr>
          <w:b/>
          <w:lang w:val="el-GR"/>
        </w:rPr>
        <w:t>) έτη</w:t>
      </w:r>
      <w:r w:rsidRPr="000D5B65">
        <w:rPr>
          <w:lang w:val="el-GR"/>
        </w:rPr>
        <w:t>.</w:t>
      </w:r>
    </w:p>
    <w:p w14:paraId="00199DB3" w14:textId="37D4BFF0" w:rsidR="0088655F" w:rsidRPr="00D86BD5" w:rsidRDefault="0088655F" w:rsidP="00893E05">
      <w:pPr>
        <w:spacing w:before="120"/>
        <w:rPr>
          <w:lang w:val="el-GR"/>
        </w:rPr>
      </w:pPr>
      <w:r w:rsidRPr="00D86BD5">
        <w:rPr>
          <w:lang w:val="el-GR"/>
        </w:rPr>
        <w:lastRenderedPageBreak/>
        <w:t xml:space="preserve">Η </w:t>
      </w:r>
      <w:r w:rsidRPr="00D86BD5">
        <w:rPr>
          <w:b/>
          <w:lang w:val="el-GR"/>
        </w:rPr>
        <w:t>ελάχιστη ζητούμενη</w:t>
      </w:r>
      <w:r w:rsidRPr="00D86BD5">
        <w:rPr>
          <w:lang w:val="el-GR"/>
        </w:rPr>
        <w:t xml:space="preserve"> Περίοδος Εγγύησης είναι </w:t>
      </w:r>
      <w:r w:rsidR="00572E19" w:rsidRPr="00D86BD5">
        <w:rPr>
          <w:b/>
          <w:lang w:val="el-GR"/>
        </w:rPr>
        <w:t xml:space="preserve">ένα </w:t>
      </w:r>
      <w:r w:rsidRPr="00D86BD5">
        <w:rPr>
          <w:b/>
          <w:lang w:val="el-GR"/>
        </w:rPr>
        <w:t>(</w:t>
      </w:r>
      <w:r w:rsidR="00572E19" w:rsidRPr="00D86BD5">
        <w:rPr>
          <w:b/>
          <w:lang w:val="el-GR"/>
        </w:rPr>
        <w:t>1</w:t>
      </w:r>
      <w:r w:rsidRPr="00D86BD5">
        <w:rPr>
          <w:b/>
          <w:lang w:val="el-GR"/>
        </w:rPr>
        <w:t xml:space="preserve">) </w:t>
      </w:r>
      <w:r w:rsidR="00572E19" w:rsidRPr="00D86BD5">
        <w:rPr>
          <w:b/>
          <w:lang w:val="el-GR"/>
        </w:rPr>
        <w:t>έτος</w:t>
      </w:r>
      <w:r w:rsidR="00572E19" w:rsidRPr="00D86BD5">
        <w:rPr>
          <w:lang w:val="el-GR"/>
        </w:rPr>
        <w:t xml:space="preserve"> </w:t>
      </w:r>
      <w:r w:rsidRPr="00D86BD5">
        <w:rPr>
          <w:lang w:val="el-GR"/>
        </w:rPr>
        <w:t xml:space="preserve">από την </w:t>
      </w:r>
      <w:r w:rsidRPr="00D86BD5">
        <w:rPr>
          <w:b/>
          <w:lang w:val="el-GR"/>
        </w:rPr>
        <w:t xml:space="preserve">Οριστική Παραλαβή </w:t>
      </w:r>
      <w:r w:rsidRPr="00D86BD5">
        <w:rPr>
          <w:lang w:val="el-GR"/>
        </w:rPr>
        <w:t>του Έργου.</w:t>
      </w:r>
    </w:p>
    <w:p w14:paraId="71C38E14" w14:textId="77777777" w:rsidR="0088655F" w:rsidRPr="00D86BD5" w:rsidRDefault="0088655F" w:rsidP="00893E05">
      <w:pPr>
        <w:spacing w:before="120"/>
        <w:rPr>
          <w:lang w:val="el-GR"/>
        </w:rPr>
      </w:pPr>
      <w:r w:rsidRPr="00D86BD5">
        <w:rPr>
          <w:lang w:val="el-GR"/>
        </w:rPr>
        <w:t xml:space="preserve">Ο Ανάδοχος, μετά την </w:t>
      </w:r>
      <w:r w:rsidRPr="00D86BD5">
        <w:rPr>
          <w:b/>
          <w:lang w:val="el-GR"/>
        </w:rPr>
        <w:t xml:space="preserve">Οριστική Παραλαβή </w:t>
      </w:r>
      <w:r w:rsidRPr="00D86BD5">
        <w:rPr>
          <w:lang w:val="el-GR"/>
        </w:rPr>
        <w:t xml:space="preserve">του Έργου, είναι υποχρεωμένος να υπογράψει με τον Φορέα για τον οποίο προορίζεται το Έργο </w:t>
      </w:r>
      <w:r w:rsidRPr="00D86BD5">
        <w:rPr>
          <w:b/>
          <w:lang w:val="el-GR"/>
        </w:rPr>
        <w:t>Σύμβαση Εγγύησης</w:t>
      </w:r>
      <w:r w:rsidRPr="00D86BD5">
        <w:rPr>
          <w:lang w:val="el-GR"/>
        </w:rPr>
        <w:t xml:space="preserve"> για την προσφερόμενη από αυτόν Περίοδο Εγγύησης. </w:t>
      </w:r>
    </w:p>
    <w:p w14:paraId="762E7BFE" w14:textId="77777777" w:rsidR="0088655F" w:rsidRPr="00D86BD5" w:rsidRDefault="0088655F" w:rsidP="00893E05">
      <w:pPr>
        <w:spacing w:before="120"/>
        <w:rPr>
          <w:lang w:val="el-GR"/>
        </w:rPr>
      </w:pPr>
      <w:r w:rsidRPr="00D86BD5">
        <w:rPr>
          <w:lang w:val="el-GR"/>
        </w:rPr>
        <w:t xml:space="preserve">Η Περίοδος Συντήρησης ξεκινά με τη λήξη της </w:t>
      </w:r>
      <w:r w:rsidRPr="00D86BD5">
        <w:rPr>
          <w:b/>
          <w:lang w:val="el-GR"/>
        </w:rPr>
        <w:t>προσφερόμενης</w:t>
      </w:r>
      <w:r w:rsidRPr="00D86BD5">
        <w:rPr>
          <w:lang w:val="el-GR"/>
        </w:rPr>
        <w:t xml:space="preserve"> Περιόδου Εγγύησης και λήγει με τη λήξη της </w:t>
      </w:r>
      <w:r w:rsidRPr="00D86BD5">
        <w:rPr>
          <w:b/>
          <w:lang w:val="el-GR"/>
        </w:rPr>
        <w:t>ΠΕΣ</w:t>
      </w:r>
      <w:r w:rsidRPr="00D86BD5">
        <w:rPr>
          <w:lang w:val="el-GR"/>
        </w:rPr>
        <w:t>.</w:t>
      </w:r>
    </w:p>
    <w:p w14:paraId="7057A7F2" w14:textId="77777777" w:rsidR="0088655F" w:rsidRPr="00D86BD5" w:rsidRDefault="0088655F" w:rsidP="00893E05">
      <w:pPr>
        <w:spacing w:before="120"/>
        <w:rPr>
          <w:lang w:val="el-GR"/>
        </w:rPr>
      </w:pPr>
      <w:r w:rsidRPr="00D86BD5">
        <w:rPr>
          <w:lang w:val="el-GR"/>
        </w:rPr>
        <w:t xml:space="preserve">Ο Ανάδοχος είναι υποχρεωμένος, εφόσον το επιθυμεί ο Φορέας για τον οποίο προορίζεται το Έργο, να υπογράψει </w:t>
      </w:r>
      <w:r w:rsidRPr="00D86BD5">
        <w:rPr>
          <w:b/>
          <w:lang w:val="el-GR"/>
        </w:rPr>
        <w:t>Σύμβαση Συντήρησης</w:t>
      </w:r>
      <w:r w:rsidRPr="00D86BD5">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DD2E5AC" w14:textId="77777777" w:rsidR="0088655F" w:rsidRPr="00D86BD5" w:rsidRDefault="0088655F" w:rsidP="00893E05">
      <w:pPr>
        <w:spacing w:before="120"/>
        <w:rPr>
          <w:u w:val="single"/>
          <w:lang w:val="el-GR"/>
        </w:rPr>
      </w:pPr>
    </w:p>
    <w:p w14:paraId="4EC1F3F1" w14:textId="77777777" w:rsidR="0088655F" w:rsidRPr="00D86BD5" w:rsidRDefault="0088655F" w:rsidP="00893E05">
      <w:pPr>
        <w:spacing w:before="120"/>
        <w:rPr>
          <w:lang w:val="el-GR"/>
        </w:rPr>
      </w:pPr>
      <w:r w:rsidRPr="00D86BD5">
        <w:rPr>
          <w:lang w:val="el-GR"/>
        </w:rPr>
        <w:t xml:space="preserve">Για την αξιολόγηση των προσφορών των υποψηφίων Αναδόχων </w:t>
      </w:r>
      <w:r w:rsidRPr="00D86BD5">
        <w:rPr>
          <w:b/>
          <w:lang w:val="el-GR"/>
        </w:rPr>
        <w:t>δεν λαμβάνονται υπόψη τα έτη πέραν της ΠΕΣ</w:t>
      </w:r>
      <w:r w:rsidRPr="00D86BD5">
        <w:rPr>
          <w:lang w:val="el-GR"/>
        </w:rPr>
        <w:t>.</w:t>
      </w:r>
    </w:p>
    <w:p w14:paraId="128F2767" w14:textId="77777777" w:rsidR="003C2BEF" w:rsidRPr="00D86BD5" w:rsidRDefault="003C2BEF" w:rsidP="00D84329">
      <w:pPr>
        <w:pStyle w:val="40"/>
        <w:numPr>
          <w:ilvl w:val="2"/>
          <w:numId w:val="24"/>
        </w:numPr>
        <w:rPr>
          <w:rFonts w:eastAsia="SimSun" w:cs="Tahoma"/>
          <w:lang w:val="el-GR"/>
        </w:rPr>
      </w:pPr>
      <w:bookmarkStart w:id="663" w:name="_Toc122685363"/>
      <w:r w:rsidRPr="00D86BD5">
        <w:rPr>
          <w:rFonts w:eastAsia="SimSun" w:cs="Tahoma"/>
          <w:lang w:val="el-GR"/>
        </w:rPr>
        <w:t xml:space="preserve">Υπηρεσίες </w:t>
      </w:r>
      <w:r w:rsidRPr="00D86BD5">
        <w:rPr>
          <w:rFonts w:cs="Tahoma"/>
          <w:szCs w:val="22"/>
          <w:lang w:val="el-GR"/>
        </w:rPr>
        <w:t>Περιόδου</w:t>
      </w:r>
      <w:r w:rsidRPr="00D86BD5">
        <w:rPr>
          <w:rFonts w:eastAsia="SimSun" w:cs="Tahoma"/>
          <w:lang w:val="el-GR"/>
        </w:rPr>
        <w:t xml:space="preserve"> Εγγύησης</w:t>
      </w:r>
      <w:bookmarkEnd w:id="663"/>
    </w:p>
    <w:p w14:paraId="18E751CC" w14:textId="4AD8F5E7" w:rsidR="0088655F" w:rsidRPr="00D86BD5" w:rsidRDefault="0088655F" w:rsidP="0088655F">
      <w:pPr>
        <w:spacing w:before="120" w:after="60"/>
        <w:rPr>
          <w:lang w:val="el-GR"/>
        </w:rPr>
      </w:pPr>
      <w:r w:rsidRPr="00D86BD5">
        <w:rPr>
          <w:lang w:val="el-GR"/>
        </w:rPr>
        <w:t xml:space="preserve">Οι υπηρεσίες της Περιόδου Εγγύησης αφορούν στο σύνολο του Έργου, παρέχονται σε περιβάλλον </w:t>
      </w:r>
      <w:r w:rsidRPr="00D86BD5">
        <w:rPr>
          <w:b/>
          <w:lang w:val="el-GR"/>
        </w:rPr>
        <w:t xml:space="preserve">Εγγυημένου Επιπέδου Υπηρεσιών </w:t>
      </w:r>
      <w:r w:rsidRPr="00D86BD5">
        <w:rPr>
          <w:lang w:val="el-GR"/>
        </w:rPr>
        <w:t xml:space="preserve">(βλ. παρ. </w:t>
      </w:r>
      <w:r w:rsidR="00AB12DA" w:rsidRPr="00D86BD5">
        <w:rPr>
          <w:lang w:val="el-GR"/>
        </w:rPr>
        <w:fldChar w:fldCharType="begin"/>
      </w:r>
      <w:r w:rsidR="00AB12DA" w:rsidRPr="00D86BD5">
        <w:rPr>
          <w:lang w:val="el-GR"/>
        </w:rPr>
        <w:instrText xml:space="preserve"> REF _Ref55388072 \r \h </w:instrText>
      </w:r>
      <w:r w:rsidR="00DF4993" w:rsidRPr="00D86BD5">
        <w:rPr>
          <w:lang w:val="el-GR"/>
        </w:rPr>
        <w:instrText xml:space="preserve"> \* MERGEFORMAT </w:instrText>
      </w:r>
      <w:r w:rsidR="00AB12DA" w:rsidRPr="00D86BD5">
        <w:rPr>
          <w:lang w:val="el-GR"/>
        </w:rPr>
      </w:r>
      <w:r w:rsidR="00AB12DA" w:rsidRPr="00D86BD5">
        <w:rPr>
          <w:lang w:val="el-GR"/>
        </w:rPr>
        <w:fldChar w:fldCharType="separate"/>
      </w:r>
      <w:r w:rsidR="002E56D0">
        <w:rPr>
          <w:lang w:val="el-GR"/>
        </w:rPr>
        <w:t>7.4.3</w:t>
      </w:r>
      <w:r w:rsidR="00AB12DA" w:rsidRPr="00D86BD5">
        <w:rPr>
          <w:lang w:val="el-GR"/>
        </w:rPr>
        <w:fldChar w:fldCharType="end"/>
      </w:r>
      <w:r w:rsidRPr="00D86BD5">
        <w:rPr>
          <w:lang w:val="el-GR"/>
        </w:rPr>
        <w:t xml:space="preserve"> </w:t>
      </w:r>
      <w:r w:rsidR="00AB12DA" w:rsidRPr="00D86BD5">
        <w:rPr>
          <w:lang w:val="el-GR"/>
        </w:rPr>
        <w:fldChar w:fldCharType="begin"/>
      </w:r>
      <w:r w:rsidR="00AB12DA" w:rsidRPr="00D86BD5">
        <w:rPr>
          <w:lang w:val="el-GR"/>
        </w:rPr>
        <w:instrText xml:space="preserve"> REF _Ref55388072 \h </w:instrText>
      </w:r>
      <w:r w:rsidR="00DF4993" w:rsidRPr="00D86BD5">
        <w:rPr>
          <w:lang w:val="el-GR"/>
        </w:rPr>
        <w:instrText xml:space="preserve"> \* MERGEFORMAT </w:instrText>
      </w:r>
      <w:r w:rsidR="00AB12DA" w:rsidRPr="00D86BD5">
        <w:rPr>
          <w:lang w:val="el-GR"/>
        </w:rPr>
      </w:r>
      <w:r w:rsidR="00AB12DA" w:rsidRPr="00D86BD5">
        <w:rPr>
          <w:lang w:val="el-GR"/>
        </w:rPr>
        <w:fldChar w:fldCharType="separate"/>
      </w:r>
      <w:r w:rsidR="002E56D0" w:rsidRPr="002E56D0">
        <w:rPr>
          <w:rFonts w:eastAsia="SimSun"/>
          <w:lang w:val="el-GR"/>
        </w:rPr>
        <w:t>Τήρηση Εγγυημένου Επιπέδου Υπηρεσιών – Ρήτρες</w:t>
      </w:r>
      <w:r w:rsidR="00AB12DA" w:rsidRPr="00D86BD5">
        <w:rPr>
          <w:lang w:val="el-GR"/>
        </w:rPr>
        <w:fldChar w:fldCharType="end"/>
      </w:r>
      <w:r w:rsidRPr="00D86BD5">
        <w:rPr>
          <w:lang w:val="el-GR"/>
        </w:rPr>
        <w:t xml:space="preserve">) και είναι αυτές που περιγράφονται στην παρ. </w:t>
      </w:r>
      <w:r w:rsidRPr="00D86BD5">
        <w:rPr>
          <w:lang w:val="el-GR"/>
        </w:rPr>
        <w:fldChar w:fldCharType="begin"/>
      </w:r>
      <w:r w:rsidRPr="00D86BD5">
        <w:rPr>
          <w:lang w:val="el-GR"/>
        </w:rPr>
        <w:instrText xml:space="preserve"> REF _Ref236033114 \r \h  \* MERGEFORMAT </w:instrText>
      </w:r>
      <w:r w:rsidRPr="00D86BD5">
        <w:rPr>
          <w:lang w:val="el-GR"/>
        </w:rPr>
      </w:r>
      <w:r w:rsidRPr="00D86BD5">
        <w:rPr>
          <w:lang w:val="el-GR"/>
        </w:rPr>
        <w:fldChar w:fldCharType="separate"/>
      </w:r>
      <w:r w:rsidR="002E56D0">
        <w:rPr>
          <w:lang w:val="el-GR"/>
        </w:rPr>
        <w:t>7.4.2</w:t>
      </w:r>
      <w:r w:rsidRPr="00D86BD5">
        <w:rPr>
          <w:lang w:val="el-GR"/>
        </w:rPr>
        <w:fldChar w:fldCharType="end"/>
      </w:r>
      <w:r w:rsidR="00AB12DA" w:rsidRPr="00D86BD5">
        <w:rPr>
          <w:lang w:val="el-GR"/>
        </w:rPr>
        <w:t xml:space="preserve"> </w:t>
      </w:r>
      <w:r w:rsidRPr="00D86BD5">
        <w:rPr>
          <w:lang w:val="el-GR"/>
        </w:rPr>
        <w:fldChar w:fldCharType="begin"/>
      </w:r>
      <w:r w:rsidRPr="00D86BD5">
        <w:rPr>
          <w:lang w:val="el-GR"/>
        </w:rPr>
        <w:instrText xml:space="preserve"> REF _Ref236033114 \h  \* MERGEFORMAT </w:instrText>
      </w:r>
      <w:r w:rsidRPr="00D86BD5">
        <w:rPr>
          <w:lang w:val="el-GR"/>
        </w:rPr>
      </w:r>
      <w:r w:rsidRPr="00D86BD5">
        <w:rPr>
          <w:lang w:val="el-GR"/>
        </w:rPr>
        <w:fldChar w:fldCharType="separate"/>
      </w:r>
      <w:r w:rsidR="002E56D0" w:rsidRPr="00D86BD5">
        <w:rPr>
          <w:lang w:val="el-GR"/>
        </w:rPr>
        <w:t>Υπηρεσίες Περιόδου Συντήρησης</w:t>
      </w:r>
      <w:r w:rsidRPr="00D86BD5">
        <w:rPr>
          <w:lang w:val="el-GR"/>
        </w:rPr>
        <w:fldChar w:fldCharType="end"/>
      </w:r>
      <w:r w:rsidRPr="00D86BD5">
        <w:rPr>
          <w:lang w:val="el-GR"/>
        </w:rPr>
        <w:t xml:space="preserve">, αλλά παρέχονται </w:t>
      </w:r>
      <w:r w:rsidRPr="00D86BD5">
        <w:rPr>
          <w:b/>
          <w:lang w:val="el-GR"/>
        </w:rPr>
        <w:t>δωρεάν</w:t>
      </w:r>
      <w:r w:rsidRPr="00D86BD5">
        <w:rPr>
          <w:lang w:val="el-GR"/>
        </w:rPr>
        <w:t>.</w:t>
      </w:r>
    </w:p>
    <w:p w14:paraId="7D39AC23" w14:textId="77777777" w:rsidR="0088655F" w:rsidRPr="00D86BD5" w:rsidRDefault="0088655F" w:rsidP="0088655F">
      <w:pPr>
        <w:spacing w:before="120"/>
        <w:rPr>
          <w:b/>
          <w:u w:val="single"/>
          <w:lang w:val="el-GR"/>
        </w:rPr>
      </w:pPr>
      <w:r w:rsidRPr="00D86BD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D86BD5" w14:paraId="613CF00C" w14:textId="77777777" w:rsidTr="000E0B6C">
        <w:trPr>
          <w:trHeight w:val="113"/>
        </w:trPr>
        <w:tc>
          <w:tcPr>
            <w:tcW w:w="9535" w:type="dxa"/>
            <w:gridSpan w:val="2"/>
            <w:shd w:val="clear" w:color="auto" w:fill="E6E6E6"/>
          </w:tcPr>
          <w:p w14:paraId="288DC14A" w14:textId="77777777" w:rsidR="0088655F" w:rsidRPr="00D86BD5" w:rsidRDefault="0088655F" w:rsidP="000E0B6C">
            <w:pPr>
              <w:spacing w:before="120"/>
            </w:pPr>
            <w:r w:rsidRPr="00D86BD5">
              <w:rPr>
                <w:b/>
              </w:rPr>
              <w:t xml:space="preserve">Περίοδος Εγγύησης </w:t>
            </w:r>
            <w:r w:rsidRPr="00D86BD5">
              <w:t>– Παραδοτέα (ελάχιστα):</w:t>
            </w:r>
          </w:p>
        </w:tc>
      </w:tr>
      <w:tr w:rsidR="0088655F" w:rsidRPr="00D86BD5" w14:paraId="5085F7FE" w14:textId="77777777" w:rsidTr="000E0B6C">
        <w:trPr>
          <w:trHeight w:val="390"/>
        </w:trPr>
        <w:tc>
          <w:tcPr>
            <w:tcW w:w="3528" w:type="dxa"/>
            <w:shd w:val="clear" w:color="auto" w:fill="E6E6E6"/>
            <w:vAlign w:val="center"/>
          </w:tcPr>
          <w:p w14:paraId="79D1F717" w14:textId="77777777" w:rsidR="0088655F" w:rsidRPr="00D86BD5" w:rsidRDefault="0088655F" w:rsidP="000E0B6C">
            <w:pPr>
              <w:widowControl w:val="0"/>
              <w:suppressAutoHyphens w:val="0"/>
              <w:spacing w:before="120"/>
              <w:jc w:val="left"/>
              <w:rPr>
                <w:lang w:val="el-GR" w:eastAsia="en-US"/>
              </w:rPr>
            </w:pPr>
            <w:r w:rsidRPr="00D86BD5">
              <w:rPr>
                <w:lang w:val="el-GR" w:eastAsia="en-US"/>
              </w:rPr>
              <w:t>Τίτλος Παραδοτέου</w:t>
            </w:r>
          </w:p>
        </w:tc>
        <w:tc>
          <w:tcPr>
            <w:tcW w:w="6007" w:type="dxa"/>
            <w:shd w:val="clear" w:color="auto" w:fill="E6E6E6"/>
            <w:vAlign w:val="center"/>
          </w:tcPr>
          <w:p w14:paraId="07011B6E" w14:textId="77777777" w:rsidR="0088655F" w:rsidRPr="00D86BD5" w:rsidRDefault="0088655F" w:rsidP="000E0B6C">
            <w:pPr>
              <w:widowControl w:val="0"/>
              <w:suppressAutoHyphens w:val="0"/>
              <w:spacing w:before="120"/>
              <w:jc w:val="left"/>
              <w:rPr>
                <w:lang w:val="el-GR" w:eastAsia="en-US"/>
              </w:rPr>
            </w:pPr>
            <w:r w:rsidRPr="00D86BD5">
              <w:rPr>
                <w:lang w:val="el-GR" w:eastAsia="en-US"/>
              </w:rPr>
              <w:t xml:space="preserve">Περιγραφή Παραδοτέου </w:t>
            </w:r>
          </w:p>
        </w:tc>
      </w:tr>
      <w:tr w:rsidR="0088655F" w:rsidRPr="00D86BD5" w14:paraId="4D04BDA9" w14:textId="77777777" w:rsidTr="000E0B6C">
        <w:trPr>
          <w:trHeight w:val="390"/>
        </w:trPr>
        <w:tc>
          <w:tcPr>
            <w:tcW w:w="3528" w:type="dxa"/>
          </w:tcPr>
          <w:p w14:paraId="3E87AB7B" w14:textId="77777777" w:rsidR="0088655F" w:rsidRPr="00D86BD5" w:rsidRDefault="0088655F" w:rsidP="000A6F75">
            <w:pPr>
              <w:widowControl w:val="0"/>
              <w:numPr>
                <w:ilvl w:val="0"/>
                <w:numId w:val="29"/>
              </w:numPr>
              <w:suppressAutoHyphens w:val="0"/>
              <w:spacing w:before="120" w:after="0"/>
              <w:jc w:val="left"/>
              <w:rPr>
                <w:lang w:val="el-GR" w:eastAsia="en-US"/>
              </w:rPr>
            </w:pPr>
            <w:r w:rsidRPr="00D86BD5">
              <w:rPr>
                <w:lang w:val="el-GR" w:eastAsia="en-US"/>
              </w:rPr>
              <w:t>Υπηρεσίες υποστήριξης και αποκατάστασης βλαβών</w:t>
            </w:r>
          </w:p>
        </w:tc>
        <w:tc>
          <w:tcPr>
            <w:tcW w:w="6007" w:type="dxa"/>
          </w:tcPr>
          <w:p w14:paraId="75CA7036" w14:textId="77777777" w:rsidR="0088655F" w:rsidRPr="00D86BD5" w:rsidRDefault="0088655F" w:rsidP="000E0B6C">
            <w:pPr>
              <w:spacing w:before="120"/>
              <w:rPr>
                <w:lang w:val="el-GR"/>
              </w:rPr>
            </w:pPr>
            <w:r w:rsidRPr="00D86BD5">
              <w:rPr>
                <w:lang w:val="el-GR"/>
              </w:rPr>
              <w:t>Τεύχος αποτύπωσης υπηρεσιών που θα περιλαμβάνει:</w:t>
            </w:r>
          </w:p>
          <w:p w14:paraId="15F5E312" w14:textId="77777777" w:rsidR="00572E19" w:rsidRPr="00D86BD5" w:rsidRDefault="00572E19" w:rsidP="000A6F75">
            <w:pPr>
              <w:numPr>
                <w:ilvl w:val="0"/>
                <w:numId w:val="27"/>
              </w:numPr>
              <w:suppressAutoHyphens w:val="0"/>
              <w:spacing w:before="120" w:after="0"/>
              <w:rPr>
                <w:lang w:val="el-GR"/>
              </w:rPr>
            </w:pPr>
            <w:r w:rsidRPr="00D86BD5">
              <w:rPr>
                <w:lang w:val="el-GR"/>
              </w:rPr>
              <w:t>Τεκμηρίωση πρόσθετων προσαρμογών και παραμετροποιήσεων σε λογισμικό και εφαρμογές</w:t>
            </w:r>
          </w:p>
          <w:p w14:paraId="1514F1EC" w14:textId="77777777" w:rsidR="00572E19" w:rsidRPr="00D86BD5" w:rsidRDefault="00572E19" w:rsidP="000A6F75">
            <w:pPr>
              <w:numPr>
                <w:ilvl w:val="0"/>
                <w:numId w:val="27"/>
              </w:numPr>
              <w:suppressAutoHyphens w:val="0"/>
              <w:spacing w:before="120" w:after="0"/>
              <w:rPr>
                <w:lang w:val="el-GR"/>
              </w:rPr>
            </w:pPr>
            <w:r w:rsidRPr="00D86BD5">
              <w:rPr>
                <w:lang w:val="el-GR"/>
              </w:rPr>
              <w:t>Τεκμηρίωση σφαλμάτων</w:t>
            </w:r>
          </w:p>
          <w:p w14:paraId="5F91B00B" w14:textId="77777777" w:rsidR="00572E19" w:rsidRPr="00D86BD5" w:rsidRDefault="00572E19" w:rsidP="000A6F75">
            <w:pPr>
              <w:numPr>
                <w:ilvl w:val="0"/>
                <w:numId w:val="27"/>
              </w:numPr>
              <w:suppressAutoHyphens w:val="0"/>
              <w:spacing w:before="120" w:after="0"/>
              <w:rPr>
                <w:lang w:val="el-GR"/>
              </w:rPr>
            </w:pPr>
            <w:r w:rsidRPr="00D86BD5">
              <w:rPr>
                <w:lang w:val="el-GR"/>
              </w:rPr>
              <w:t>Παράδοση αντιτύπων όλων των μεταβολών ή επανεκδόσεων ή τροποποιήσεων των εγχειριδίων έτοιμου λογισμικού και εφαρμογής/ών</w:t>
            </w:r>
          </w:p>
          <w:p w14:paraId="731B7082" w14:textId="77777777" w:rsidR="00572E19" w:rsidRPr="00D86BD5" w:rsidRDefault="00572E19" w:rsidP="000A6F75">
            <w:pPr>
              <w:numPr>
                <w:ilvl w:val="0"/>
                <w:numId w:val="27"/>
              </w:numPr>
              <w:suppressAutoHyphens w:val="0"/>
              <w:spacing w:before="120" w:after="0"/>
              <w:rPr>
                <w:lang w:val="el-GR"/>
              </w:rPr>
            </w:pPr>
            <w:r w:rsidRPr="00D86BD5">
              <w:rPr>
                <w:lang w:val="el-GR"/>
              </w:rPr>
              <w:t>Τεκμηρίωση εγκαταστάσεων νέων εκδόσεων έτοιμου λογισμικού και εφαρμογής/ών</w:t>
            </w:r>
          </w:p>
          <w:p w14:paraId="07471531" w14:textId="0DD1C49D" w:rsidR="0088655F" w:rsidRPr="00D86BD5" w:rsidRDefault="00572E19" w:rsidP="000A6F75">
            <w:pPr>
              <w:numPr>
                <w:ilvl w:val="0"/>
                <w:numId w:val="27"/>
              </w:numPr>
              <w:suppressAutoHyphens w:val="0"/>
              <w:spacing w:before="120" w:after="0"/>
              <w:ind w:left="357" w:hanging="357"/>
            </w:pPr>
            <w:r w:rsidRPr="00D86BD5">
              <w:rPr>
                <w:lang w:val="el-GR"/>
              </w:rPr>
              <w:t>Έκθεση αξιολόγησης Περιόδου</w:t>
            </w:r>
          </w:p>
        </w:tc>
      </w:tr>
    </w:tbl>
    <w:p w14:paraId="1D793242" w14:textId="77777777" w:rsidR="0088655F" w:rsidRPr="00D86BD5" w:rsidRDefault="0088655F" w:rsidP="00D84329">
      <w:pPr>
        <w:pStyle w:val="40"/>
        <w:numPr>
          <w:ilvl w:val="2"/>
          <w:numId w:val="24"/>
        </w:numPr>
        <w:rPr>
          <w:rFonts w:cs="Tahoma"/>
          <w:szCs w:val="22"/>
          <w:lang w:val="el-GR"/>
        </w:rPr>
      </w:pPr>
      <w:bookmarkStart w:id="664" w:name="_Toc104101556"/>
      <w:bookmarkStart w:id="665" w:name="_Toc104101731"/>
      <w:bookmarkStart w:id="666" w:name="_Toc104101906"/>
      <w:bookmarkStart w:id="667" w:name="_Toc104102081"/>
      <w:bookmarkStart w:id="668" w:name="_Toc104100343"/>
      <w:bookmarkStart w:id="669" w:name="_Toc104100516"/>
      <w:bookmarkStart w:id="670" w:name="_Toc104100689"/>
      <w:bookmarkStart w:id="671" w:name="_Toc104100862"/>
      <w:bookmarkStart w:id="672" w:name="_Toc104101035"/>
      <w:bookmarkStart w:id="673" w:name="_Toc104101210"/>
      <w:bookmarkStart w:id="674" w:name="_Toc104101384"/>
      <w:bookmarkStart w:id="675" w:name="_Toc104101558"/>
      <w:bookmarkStart w:id="676" w:name="_Toc104101733"/>
      <w:bookmarkStart w:id="677" w:name="_Toc104101908"/>
      <w:bookmarkStart w:id="678" w:name="_Toc104102083"/>
      <w:bookmarkStart w:id="679" w:name="_Toc104101560"/>
      <w:bookmarkStart w:id="680" w:name="_Toc104101735"/>
      <w:bookmarkStart w:id="681" w:name="_Toc104101910"/>
      <w:bookmarkStart w:id="682" w:name="_Toc104102085"/>
      <w:bookmarkStart w:id="683" w:name="_Ref236033114"/>
      <w:bookmarkStart w:id="684" w:name="_Ref236033117"/>
      <w:bookmarkStart w:id="685" w:name="_Toc326758130"/>
      <w:bookmarkStart w:id="686" w:name="_Toc336003295"/>
      <w:bookmarkStart w:id="687" w:name="_Toc373144221"/>
      <w:bookmarkStart w:id="688" w:name="_Toc45706995"/>
      <w:bookmarkStart w:id="689" w:name="_Toc46478280"/>
      <w:bookmarkStart w:id="690" w:name="_Toc122685364"/>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r w:rsidRPr="00D86BD5">
        <w:rPr>
          <w:rFonts w:cs="Tahoma"/>
          <w:szCs w:val="22"/>
          <w:lang w:val="el-GR"/>
        </w:rPr>
        <w:t>Υπηρεσίες Περιόδου Συντήρησης</w:t>
      </w:r>
      <w:bookmarkEnd w:id="683"/>
      <w:bookmarkEnd w:id="684"/>
      <w:bookmarkEnd w:id="685"/>
      <w:bookmarkEnd w:id="686"/>
      <w:bookmarkEnd w:id="687"/>
      <w:bookmarkEnd w:id="688"/>
      <w:bookmarkEnd w:id="689"/>
      <w:bookmarkEnd w:id="690"/>
    </w:p>
    <w:p w14:paraId="4D89C007" w14:textId="77777777" w:rsidR="0088655F" w:rsidRPr="00D86BD5" w:rsidRDefault="0088655F" w:rsidP="0088655F">
      <w:pPr>
        <w:spacing w:before="120"/>
        <w:rPr>
          <w:lang w:val="el-GR"/>
        </w:rPr>
      </w:pPr>
      <w:r w:rsidRPr="00D86BD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D86BD5" w14:paraId="050CFE62" w14:textId="77777777" w:rsidTr="000E0B6C">
        <w:tc>
          <w:tcPr>
            <w:tcW w:w="9828" w:type="dxa"/>
            <w:shd w:val="clear" w:color="auto" w:fill="auto"/>
          </w:tcPr>
          <w:p w14:paraId="3898B345" w14:textId="77777777" w:rsidR="0088655F" w:rsidRPr="00D86BD5" w:rsidRDefault="0088655F" w:rsidP="000E0B6C">
            <w:pPr>
              <w:spacing w:before="120" w:after="60"/>
              <w:rPr>
                <w:b/>
                <w:u w:val="single"/>
                <w:lang w:val="el-GR"/>
              </w:rPr>
            </w:pPr>
            <w:r w:rsidRPr="00D86BD5">
              <w:rPr>
                <w:b/>
                <w:u w:val="single"/>
                <w:lang w:val="el-GR"/>
              </w:rPr>
              <w:t>ΑΝΤΙΚΕΙΜΕΝΟ / ΠΕΡΙΕΧΟΜΕΝΟ ΠΕΡΙΟΔΟΥ:</w:t>
            </w:r>
          </w:p>
          <w:p w14:paraId="55223907" w14:textId="77777777" w:rsidR="0088655F" w:rsidRPr="00D86BD5" w:rsidRDefault="0088655F" w:rsidP="000E0B6C">
            <w:pPr>
              <w:shd w:val="clear" w:color="auto" w:fill="FFFFFF"/>
              <w:spacing w:before="120" w:after="60"/>
              <w:rPr>
                <w:b/>
                <w:u w:val="single"/>
                <w:lang w:val="el-GR"/>
              </w:rPr>
            </w:pPr>
            <w:r w:rsidRPr="00D86BD5">
              <w:rPr>
                <w:b/>
                <w:lang w:val="el-GR"/>
              </w:rPr>
              <w:t xml:space="preserve">ΣΥΝΤΗΡΗΣΗ ΕΤΟΙΜΟΥ ΛΟΓΙΣΜΙΚΟΥ ή ΑΛΛΟΥ ΛΟΓΙΣΜΙΚΟΥ </w:t>
            </w:r>
            <w:r w:rsidRPr="00D86BD5">
              <w:rPr>
                <w:b/>
                <w:u w:val="single"/>
                <w:lang w:val="el-GR"/>
              </w:rPr>
              <w:t xml:space="preserve">εφόσον έχει παραδοθεί στο πλαίσιο της παρούσας </w:t>
            </w:r>
          </w:p>
          <w:p w14:paraId="1CF2AF04" w14:textId="77777777" w:rsidR="0088655F" w:rsidRPr="00D86BD5" w:rsidRDefault="0088655F" w:rsidP="000A6F75">
            <w:pPr>
              <w:numPr>
                <w:ilvl w:val="0"/>
                <w:numId w:val="26"/>
              </w:numPr>
              <w:suppressAutoHyphens w:val="0"/>
              <w:spacing w:before="120"/>
              <w:rPr>
                <w:lang w:val="el-GR"/>
              </w:rPr>
            </w:pPr>
            <w:r w:rsidRPr="00D86BD5">
              <w:rPr>
                <w:lang w:val="el-GR"/>
              </w:rPr>
              <w:lastRenderedPageBreak/>
              <w:t xml:space="preserve">Διασφάλιση καλής λειτουργίας έτοιμου λογισμικού. </w:t>
            </w:r>
          </w:p>
          <w:p w14:paraId="2530EE64" w14:textId="2F087F2B" w:rsidR="0088655F" w:rsidRPr="00D86BD5" w:rsidRDefault="0088655F" w:rsidP="000A6F75">
            <w:pPr>
              <w:numPr>
                <w:ilvl w:val="0"/>
                <w:numId w:val="26"/>
              </w:numPr>
              <w:suppressAutoHyphens w:val="0"/>
              <w:spacing w:beforeLines="60" w:before="144" w:after="0"/>
              <w:rPr>
                <w:lang w:val="el-GR"/>
              </w:rPr>
            </w:pPr>
            <w:r w:rsidRPr="00D86BD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D86BD5">
              <w:rPr>
                <w:b/>
                <w:bCs/>
              </w:rPr>
              <w:fldChar w:fldCharType="begin"/>
            </w:r>
            <w:r w:rsidRPr="00D86BD5">
              <w:rPr>
                <w:b/>
                <w:bCs/>
                <w:lang w:val="el-GR"/>
              </w:rPr>
              <w:instrText xml:space="preserve"> REF _Ref55388072 \r \h  \* </w:instrText>
            </w:r>
            <w:r w:rsidRPr="00D86BD5">
              <w:rPr>
                <w:b/>
                <w:bCs/>
              </w:rPr>
              <w:instrText>MERGEFORMAT</w:instrText>
            </w:r>
            <w:r w:rsidRPr="00D86BD5">
              <w:rPr>
                <w:b/>
                <w:bCs/>
                <w:lang w:val="el-GR"/>
              </w:rPr>
              <w:instrText xml:space="preserve"> </w:instrText>
            </w:r>
            <w:r w:rsidRPr="00D86BD5">
              <w:rPr>
                <w:b/>
                <w:bCs/>
              </w:rPr>
            </w:r>
            <w:r w:rsidRPr="00D86BD5">
              <w:rPr>
                <w:b/>
                <w:bCs/>
              </w:rPr>
              <w:fldChar w:fldCharType="separate"/>
            </w:r>
            <w:r w:rsidR="002E56D0">
              <w:rPr>
                <w:b/>
                <w:bCs/>
                <w:lang w:val="el-GR"/>
              </w:rPr>
              <w:t>7.4.3</w:t>
            </w:r>
            <w:r w:rsidRPr="00D86BD5">
              <w:rPr>
                <w:b/>
                <w:bCs/>
              </w:rPr>
              <w:fldChar w:fldCharType="end"/>
            </w:r>
            <w:r w:rsidRPr="00D86BD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D86BD5">
              <w:rPr>
                <w:b/>
                <w:bCs/>
                <w:lang w:val="el-GR"/>
              </w:rPr>
              <w:fldChar w:fldCharType="begin"/>
            </w:r>
            <w:r w:rsidRPr="00D86BD5">
              <w:rPr>
                <w:b/>
                <w:bCs/>
                <w:lang w:val="el-GR"/>
              </w:rPr>
              <w:instrText xml:space="preserve"> REF _Ref55388072 \r \h  \* MERGEFORMAT </w:instrText>
            </w:r>
            <w:r w:rsidRPr="00D86BD5">
              <w:rPr>
                <w:b/>
                <w:bCs/>
                <w:lang w:val="el-GR"/>
              </w:rPr>
            </w:r>
            <w:r w:rsidRPr="00D86BD5">
              <w:rPr>
                <w:b/>
                <w:bCs/>
                <w:lang w:val="el-GR"/>
              </w:rPr>
              <w:fldChar w:fldCharType="separate"/>
            </w:r>
            <w:r w:rsidR="002E56D0">
              <w:rPr>
                <w:b/>
                <w:bCs/>
                <w:lang w:val="el-GR"/>
              </w:rPr>
              <w:t>7.4.3</w:t>
            </w:r>
            <w:r w:rsidRPr="00D86BD5">
              <w:rPr>
                <w:b/>
                <w:bCs/>
                <w:lang w:val="el-GR"/>
              </w:rPr>
              <w:fldChar w:fldCharType="end"/>
            </w:r>
            <w:r w:rsidRPr="00D86BD5">
              <w:rPr>
                <w:b/>
                <w:bCs/>
                <w:lang w:val="el-GR"/>
              </w:rPr>
              <w:t xml:space="preserve"> </w:t>
            </w:r>
            <w:r w:rsidRPr="00D86BD5">
              <w:rPr>
                <w:b/>
                <w:bCs/>
                <w:lang w:val="el-GR"/>
              </w:rPr>
              <w:fldChar w:fldCharType="begin"/>
            </w:r>
            <w:r w:rsidRPr="00D86BD5">
              <w:rPr>
                <w:b/>
                <w:bCs/>
                <w:lang w:val="el-GR"/>
              </w:rPr>
              <w:instrText xml:space="preserve"> REF _Ref55388072 \h  \* MERGEFORMAT </w:instrText>
            </w:r>
            <w:r w:rsidRPr="00D86BD5">
              <w:rPr>
                <w:b/>
                <w:bCs/>
                <w:lang w:val="el-GR"/>
              </w:rPr>
            </w:r>
            <w:r w:rsidRPr="00D86BD5">
              <w:rPr>
                <w:b/>
                <w:bCs/>
                <w:lang w:val="el-GR"/>
              </w:rPr>
              <w:fldChar w:fldCharType="separate"/>
            </w:r>
            <w:r w:rsidR="002E56D0" w:rsidRPr="002E56D0">
              <w:rPr>
                <w:rFonts w:eastAsia="SimSun"/>
                <w:b/>
                <w:bCs/>
                <w:lang w:val="el-GR"/>
              </w:rPr>
              <w:t>Τήρηση Εγγυημένου Επιπέδου Υπηρεσιών – Ρήτρες</w:t>
            </w:r>
            <w:r w:rsidRPr="00D86BD5">
              <w:rPr>
                <w:b/>
                <w:bCs/>
                <w:lang w:val="el-GR"/>
              </w:rPr>
              <w:fldChar w:fldCharType="end"/>
            </w:r>
            <w:r w:rsidRPr="00D86BD5">
              <w:rPr>
                <w:lang w:val="el-GR"/>
              </w:rPr>
              <w:t>, επιβάλλονται οι προβλεπόμενες ρήτρες.</w:t>
            </w:r>
          </w:p>
          <w:p w14:paraId="6136462C" w14:textId="77777777" w:rsidR="0088655F" w:rsidRPr="00D86BD5" w:rsidRDefault="0088655F" w:rsidP="000A6F75">
            <w:pPr>
              <w:numPr>
                <w:ilvl w:val="0"/>
                <w:numId w:val="26"/>
              </w:numPr>
              <w:suppressAutoHyphens w:val="0"/>
              <w:spacing w:beforeLines="60" w:before="144" w:after="0"/>
              <w:rPr>
                <w:lang w:val="el-GR"/>
              </w:rPr>
            </w:pPr>
            <w:r w:rsidRPr="00D86BD5">
              <w:rPr>
                <w:lang w:val="el-GR"/>
              </w:rPr>
              <w:t xml:space="preserve">Βελτιστοποιήσεις στη δομή της βάσης, έτσι ώστε να εξασφαλίζεται η βέλτιστη απόδοση του συστήματος. </w:t>
            </w:r>
          </w:p>
          <w:p w14:paraId="7A2EE9A3" w14:textId="77777777" w:rsidR="0088655F" w:rsidRPr="00D86BD5" w:rsidRDefault="0088655F" w:rsidP="000A6F75">
            <w:pPr>
              <w:numPr>
                <w:ilvl w:val="0"/>
                <w:numId w:val="26"/>
              </w:numPr>
              <w:suppressAutoHyphens w:val="0"/>
              <w:spacing w:beforeLines="60" w:before="144" w:after="0"/>
              <w:rPr>
                <w:lang w:val="el-GR"/>
              </w:rPr>
            </w:pPr>
            <w:r w:rsidRPr="00D86BD5">
              <w:rPr>
                <w:lang w:val="el-GR"/>
              </w:rPr>
              <w:t xml:space="preserve">Παράδοση – εγκατάσταση τυχόν βελτιωτικών εκδόσεων λογισμικού, μετά από έγκριση της ΕΠΕ. </w:t>
            </w:r>
          </w:p>
          <w:p w14:paraId="74C60261" w14:textId="77777777" w:rsidR="0088655F" w:rsidRPr="00D86BD5" w:rsidRDefault="0088655F" w:rsidP="000A6F75">
            <w:pPr>
              <w:numPr>
                <w:ilvl w:val="0"/>
                <w:numId w:val="26"/>
              </w:numPr>
              <w:suppressAutoHyphens w:val="0"/>
              <w:spacing w:beforeLines="60" w:before="144" w:after="0"/>
              <w:rPr>
                <w:lang w:val="el-GR"/>
              </w:rPr>
            </w:pPr>
            <w:r w:rsidRPr="00D86BD5">
              <w:rPr>
                <w:lang w:val="el-GR"/>
              </w:rPr>
              <w:t xml:space="preserve">Εξασφάλιση ορθής λειτουργίας όλων των </w:t>
            </w:r>
            <w:r w:rsidRPr="00D86BD5">
              <w:t>customizations</w:t>
            </w:r>
            <w:r w:rsidRPr="00D86BD5">
              <w:rPr>
                <w:lang w:val="el-GR"/>
              </w:rPr>
              <w:t>, διεπαφών με άλλα συστήματα, κ.λπ., με τις βελτιωτικές εκδόσεις.</w:t>
            </w:r>
          </w:p>
          <w:p w14:paraId="6B56404B" w14:textId="77777777" w:rsidR="0088655F" w:rsidRPr="00D86BD5" w:rsidRDefault="0088655F" w:rsidP="000A6F75">
            <w:pPr>
              <w:numPr>
                <w:ilvl w:val="0"/>
                <w:numId w:val="26"/>
              </w:numPr>
              <w:suppressAutoHyphens w:val="0"/>
              <w:spacing w:beforeLines="60" w:before="144" w:after="0"/>
              <w:rPr>
                <w:lang w:val="el-GR"/>
              </w:rPr>
            </w:pPr>
            <w:r w:rsidRPr="00D86BD5">
              <w:rPr>
                <w:lang w:val="el-GR"/>
              </w:rPr>
              <w:t>Παράδοση αντιτύπων όλων των μεταβολών ή των επανεκδόσεων ή τροποποιήσεων των εγχειριδίων λογισμικού.</w:t>
            </w:r>
          </w:p>
          <w:p w14:paraId="1973F60E" w14:textId="77777777" w:rsidR="0088655F" w:rsidRPr="00D86BD5" w:rsidRDefault="0088655F" w:rsidP="000E0B6C">
            <w:pPr>
              <w:spacing w:before="120" w:after="60"/>
              <w:rPr>
                <w:b/>
                <w:u w:val="single"/>
              </w:rPr>
            </w:pPr>
            <w:r w:rsidRPr="00D86BD5">
              <w:rPr>
                <w:b/>
              </w:rPr>
              <w:t>ΣΥΝΤΗΡΗΣΗ ΕΦΑΡΜΟΓΗΣ/ΩΝ</w:t>
            </w:r>
          </w:p>
          <w:p w14:paraId="10B3398D" w14:textId="77777777" w:rsidR="0088655F" w:rsidRPr="00D86BD5" w:rsidRDefault="0088655F" w:rsidP="000A6F75">
            <w:pPr>
              <w:numPr>
                <w:ilvl w:val="0"/>
                <w:numId w:val="31"/>
              </w:numPr>
              <w:suppressAutoHyphens w:val="0"/>
              <w:spacing w:before="120"/>
              <w:rPr>
                <w:lang w:val="el-GR"/>
              </w:rPr>
            </w:pPr>
            <w:r w:rsidRPr="00D86BD5">
              <w:rPr>
                <w:lang w:val="el-GR"/>
              </w:rPr>
              <w:t xml:space="preserve">Διασφάλιση καλής λειτουργίας εφαρμογής/ών. </w:t>
            </w:r>
          </w:p>
          <w:p w14:paraId="46B38E1E" w14:textId="46691B46" w:rsidR="0088655F" w:rsidRPr="00D86BD5" w:rsidRDefault="0088655F" w:rsidP="000A6F75">
            <w:pPr>
              <w:numPr>
                <w:ilvl w:val="0"/>
                <w:numId w:val="31"/>
              </w:numPr>
              <w:suppressAutoHyphens w:val="0"/>
              <w:spacing w:beforeLines="60" w:before="144" w:after="0"/>
              <w:rPr>
                <w:lang w:val="el-GR"/>
              </w:rPr>
            </w:pPr>
            <w:r w:rsidRPr="00D86BD5">
              <w:rPr>
                <w:lang w:val="el-GR"/>
              </w:rPr>
              <w:t>Αποκατάσταση ανωμαλιών λειτουργίας (</w:t>
            </w:r>
            <w:r w:rsidRPr="00D86BD5">
              <w:t>bugs</w:t>
            </w:r>
            <w:r w:rsidRPr="00D86BD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D86BD5">
              <w:rPr>
                <w:b/>
                <w:lang w:val="el-GR"/>
              </w:rPr>
              <w:t xml:space="preserve"> </w:t>
            </w:r>
            <w:r w:rsidRPr="00D86BD5">
              <w:rPr>
                <w:b/>
                <w:bCs/>
                <w:lang w:val="el-GR"/>
              </w:rPr>
              <w:fldChar w:fldCharType="begin"/>
            </w:r>
            <w:r w:rsidRPr="00D86BD5">
              <w:rPr>
                <w:b/>
                <w:bCs/>
                <w:lang w:val="el-GR"/>
              </w:rPr>
              <w:instrText xml:space="preserve"> REF _Ref55388072 \r \h  \* MERGEFORMAT </w:instrText>
            </w:r>
            <w:r w:rsidRPr="00D86BD5">
              <w:rPr>
                <w:b/>
                <w:bCs/>
                <w:lang w:val="el-GR"/>
              </w:rPr>
            </w:r>
            <w:r w:rsidRPr="00D86BD5">
              <w:rPr>
                <w:b/>
                <w:bCs/>
                <w:lang w:val="el-GR"/>
              </w:rPr>
              <w:fldChar w:fldCharType="separate"/>
            </w:r>
            <w:r w:rsidR="002E56D0">
              <w:rPr>
                <w:b/>
                <w:bCs/>
                <w:lang w:val="el-GR"/>
              </w:rPr>
              <w:t>7.4.3</w:t>
            </w:r>
            <w:r w:rsidRPr="00D86BD5">
              <w:rPr>
                <w:b/>
                <w:bCs/>
                <w:lang w:val="el-GR"/>
              </w:rPr>
              <w:fldChar w:fldCharType="end"/>
            </w:r>
            <w:r w:rsidRPr="00D86BD5">
              <w:rPr>
                <w:b/>
                <w:bCs/>
                <w:lang w:val="el-GR"/>
              </w:rPr>
              <w:t xml:space="preserve"> </w:t>
            </w:r>
            <w:r w:rsidRPr="00D86BD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D86BD5">
              <w:rPr>
                <w:b/>
                <w:lang w:val="el-GR"/>
              </w:rPr>
              <w:t xml:space="preserve"> </w:t>
            </w:r>
            <w:r w:rsidRPr="00D86BD5">
              <w:rPr>
                <w:b/>
                <w:bCs/>
                <w:lang w:val="el-GR"/>
              </w:rPr>
              <w:fldChar w:fldCharType="begin"/>
            </w:r>
            <w:r w:rsidRPr="00D86BD5">
              <w:rPr>
                <w:b/>
                <w:bCs/>
                <w:lang w:val="el-GR"/>
              </w:rPr>
              <w:instrText xml:space="preserve"> REF _Ref55388072 \r \h  \* MERGEFORMAT </w:instrText>
            </w:r>
            <w:r w:rsidRPr="00D86BD5">
              <w:rPr>
                <w:b/>
                <w:bCs/>
                <w:lang w:val="el-GR"/>
              </w:rPr>
            </w:r>
            <w:r w:rsidRPr="00D86BD5">
              <w:rPr>
                <w:b/>
                <w:bCs/>
                <w:lang w:val="el-GR"/>
              </w:rPr>
              <w:fldChar w:fldCharType="separate"/>
            </w:r>
            <w:r w:rsidR="002E56D0">
              <w:rPr>
                <w:b/>
                <w:bCs/>
                <w:lang w:val="el-GR"/>
              </w:rPr>
              <w:t>7.4.3</w:t>
            </w:r>
            <w:r w:rsidRPr="00D86BD5">
              <w:rPr>
                <w:b/>
                <w:bCs/>
                <w:lang w:val="el-GR"/>
              </w:rPr>
              <w:fldChar w:fldCharType="end"/>
            </w:r>
            <w:r w:rsidRPr="00D86BD5">
              <w:rPr>
                <w:b/>
                <w:bCs/>
                <w:lang w:val="el-GR"/>
              </w:rPr>
              <w:t xml:space="preserve"> </w:t>
            </w:r>
            <w:r w:rsidRPr="00D86BD5">
              <w:rPr>
                <w:b/>
                <w:bCs/>
                <w:lang w:val="el-GR"/>
              </w:rPr>
              <w:fldChar w:fldCharType="begin"/>
            </w:r>
            <w:r w:rsidRPr="00D86BD5">
              <w:rPr>
                <w:b/>
                <w:bCs/>
                <w:lang w:val="el-GR"/>
              </w:rPr>
              <w:instrText xml:space="preserve"> REF _Ref55388072 \h  \* MERGEFORMAT </w:instrText>
            </w:r>
            <w:r w:rsidRPr="00D86BD5">
              <w:rPr>
                <w:b/>
                <w:bCs/>
                <w:lang w:val="el-GR"/>
              </w:rPr>
            </w:r>
            <w:r w:rsidRPr="00D86BD5">
              <w:rPr>
                <w:b/>
                <w:bCs/>
                <w:lang w:val="el-GR"/>
              </w:rPr>
              <w:fldChar w:fldCharType="separate"/>
            </w:r>
            <w:r w:rsidR="002E56D0" w:rsidRPr="002E56D0">
              <w:rPr>
                <w:rFonts w:eastAsia="SimSun"/>
                <w:b/>
                <w:bCs/>
                <w:lang w:val="el-GR"/>
              </w:rPr>
              <w:t>Τήρηση Εγγυημένου Επιπέδου Υπηρεσιών – Ρήτρες</w:t>
            </w:r>
            <w:r w:rsidRPr="00D86BD5">
              <w:rPr>
                <w:b/>
                <w:bCs/>
                <w:lang w:val="el-GR"/>
              </w:rPr>
              <w:fldChar w:fldCharType="end"/>
            </w:r>
            <w:r w:rsidRPr="00D86BD5">
              <w:rPr>
                <w:b/>
                <w:lang w:val="el-GR"/>
              </w:rPr>
              <w:t xml:space="preserve"> </w:t>
            </w:r>
            <w:r w:rsidRPr="00D86BD5">
              <w:rPr>
                <w:lang w:val="el-GR"/>
              </w:rPr>
              <w:t>επιβάλλονται οι προβλεπόμενες ρήτρες.</w:t>
            </w:r>
          </w:p>
          <w:p w14:paraId="71600211"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Εντοπισμός αιτιών βλαβών/ δυσλειτουργιών και αποκατάσταση.</w:t>
            </w:r>
          </w:p>
          <w:p w14:paraId="0B3C38F8"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Παράδοση – εγκατάσταση τυχόν νέων εκδόσεων των εφαρμογών, μετά από έγκριση της ΕΠΕ.</w:t>
            </w:r>
          </w:p>
          <w:p w14:paraId="20624010"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440619A"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 xml:space="preserve">Εξασφάλιση ορθής λειτουργίας όλων των </w:t>
            </w:r>
            <w:r w:rsidRPr="00D86BD5">
              <w:t>customizations</w:t>
            </w:r>
            <w:r w:rsidRPr="00D86BD5">
              <w:rPr>
                <w:lang w:val="el-GR"/>
              </w:rPr>
              <w:t>, διεπαφών με άλλα συστήματα, κ.λπ., με τις νεότερες εκδόσεις.</w:t>
            </w:r>
          </w:p>
          <w:p w14:paraId="7F0433E9" w14:textId="77777777" w:rsidR="0088655F" w:rsidRPr="00D86BD5" w:rsidRDefault="0088655F" w:rsidP="000A6F75">
            <w:pPr>
              <w:numPr>
                <w:ilvl w:val="0"/>
                <w:numId w:val="31"/>
              </w:numPr>
              <w:suppressAutoHyphens w:val="0"/>
              <w:spacing w:beforeLines="60" w:before="144" w:after="0"/>
              <w:rPr>
                <w:lang w:val="el-GR"/>
              </w:rPr>
            </w:pPr>
            <w:r w:rsidRPr="00D86BD5">
              <w:rPr>
                <w:lang w:val="el-GR"/>
              </w:rPr>
              <w:t>Παράδοση αντιτύπων όλων των μεταβολών ή των επανεκδόσεων ή τροποποιήσεων των εγχειριδίων εφαρμογής/ών.</w:t>
            </w:r>
          </w:p>
          <w:p w14:paraId="790DC5F5" w14:textId="77777777" w:rsidR="0088655F" w:rsidRPr="00D86BD5" w:rsidRDefault="0088655F" w:rsidP="000E0B6C">
            <w:pPr>
              <w:shd w:val="clear" w:color="auto" w:fill="FFFFFF"/>
              <w:spacing w:before="120" w:after="0"/>
              <w:rPr>
                <w:lang w:val="el-GR"/>
              </w:rPr>
            </w:pPr>
          </w:p>
          <w:p w14:paraId="20704955" w14:textId="77777777" w:rsidR="0088655F" w:rsidRPr="00D86BD5" w:rsidRDefault="0088655F" w:rsidP="000E0B6C">
            <w:pPr>
              <w:spacing w:before="120" w:after="60"/>
              <w:rPr>
                <w:b/>
                <w:u w:val="single"/>
              </w:rPr>
            </w:pPr>
            <w:r w:rsidRPr="00D86BD5">
              <w:rPr>
                <w:b/>
              </w:rPr>
              <w:t xml:space="preserve">ΥΠΗΡΕΣΙΕΣ/ΤΕΧΝΙΚΗ ΥΠΟΣΤΗΡΙΞΗ </w:t>
            </w:r>
          </w:p>
          <w:p w14:paraId="0EBA0924" w14:textId="77777777" w:rsidR="0088655F" w:rsidRPr="00D86BD5" w:rsidRDefault="0088655F" w:rsidP="000A6F75">
            <w:pPr>
              <w:numPr>
                <w:ilvl w:val="0"/>
                <w:numId w:val="30"/>
              </w:numPr>
              <w:suppressAutoHyphens w:val="0"/>
              <w:ind w:left="714" w:hanging="357"/>
              <w:rPr>
                <w:lang w:val="el-GR"/>
              </w:rPr>
            </w:pPr>
            <w:r w:rsidRPr="00D86BD5">
              <w:rPr>
                <w:lang w:val="el-GR"/>
              </w:rPr>
              <w:t>Υπηρεσίες</w:t>
            </w:r>
            <w:r w:rsidRPr="00D86BD5">
              <w:rPr>
                <w:lang w:val="en-US"/>
              </w:rPr>
              <w:t xml:space="preserve"> </w:t>
            </w:r>
            <w:r w:rsidRPr="00D86BD5">
              <w:rPr>
                <w:lang w:val="el-GR"/>
              </w:rPr>
              <w:t xml:space="preserve">απομακρυσμένης Τεχνικής Υποστήριξης </w:t>
            </w:r>
          </w:p>
          <w:p w14:paraId="3E7C9375" w14:textId="77777777" w:rsidR="0088655F" w:rsidRPr="00D86BD5" w:rsidRDefault="0088655F" w:rsidP="000A6F75">
            <w:pPr>
              <w:numPr>
                <w:ilvl w:val="0"/>
                <w:numId w:val="30"/>
              </w:numPr>
              <w:suppressAutoHyphens w:val="0"/>
              <w:ind w:left="714" w:hanging="357"/>
              <w:rPr>
                <w:lang w:val="el-GR"/>
              </w:rPr>
            </w:pPr>
            <w:r w:rsidRPr="00D86BD5">
              <w:rPr>
                <w:lang w:val="el-GR"/>
              </w:rPr>
              <w:t>Αντιμετώπιση λαθών και σφαλμάτων στη λειτουργία του συστήματος.</w:t>
            </w:r>
          </w:p>
          <w:p w14:paraId="4C31D3E8" w14:textId="77777777" w:rsidR="0088655F" w:rsidRPr="0065208C" w:rsidRDefault="0088655F" w:rsidP="000A6F75">
            <w:pPr>
              <w:numPr>
                <w:ilvl w:val="0"/>
                <w:numId w:val="30"/>
              </w:numPr>
              <w:suppressAutoHyphens w:val="0"/>
              <w:ind w:left="714" w:hanging="357"/>
              <w:rPr>
                <w:lang w:val="el-GR"/>
              </w:rPr>
            </w:pPr>
            <w:r w:rsidRPr="0065208C">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1801ED8E" w14:textId="77777777" w:rsidR="0088655F" w:rsidRPr="00D86BD5" w:rsidRDefault="0088655F" w:rsidP="000A6F75">
            <w:pPr>
              <w:numPr>
                <w:ilvl w:val="0"/>
                <w:numId w:val="30"/>
              </w:numPr>
              <w:suppressAutoHyphens w:val="0"/>
              <w:ind w:left="714" w:hanging="357"/>
              <w:rPr>
                <w:lang w:val="el-GR"/>
              </w:rPr>
            </w:pPr>
            <w:r w:rsidRPr="00D86BD5">
              <w:rPr>
                <w:lang w:val="el-GR"/>
              </w:rPr>
              <w:t>Ενημέρωση των χειριστών του για τυχόν αλλαγές στη λειτουργικότητα του συστήματος.</w:t>
            </w:r>
          </w:p>
          <w:p w14:paraId="12CA17C9" w14:textId="77777777" w:rsidR="0088655F" w:rsidRPr="00D86BD5" w:rsidRDefault="0088655F" w:rsidP="000E0B6C">
            <w:pPr>
              <w:spacing w:before="120" w:after="60"/>
              <w:rPr>
                <w:b/>
                <w:u w:val="single"/>
                <w:lang w:val="el-GR"/>
              </w:rPr>
            </w:pPr>
            <w:r w:rsidRPr="00D86BD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CD1D72" w14:paraId="72D183AD" w14:textId="77777777" w:rsidTr="000E0B6C">
              <w:trPr>
                <w:trHeight w:val="113"/>
              </w:trPr>
              <w:tc>
                <w:tcPr>
                  <w:tcW w:w="9535" w:type="dxa"/>
                  <w:gridSpan w:val="2"/>
                  <w:shd w:val="clear" w:color="auto" w:fill="E6E6E6"/>
                </w:tcPr>
                <w:p w14:paraId="6DFF3642" w14:textId="77777777" w:rsidR="0088655F" w:rsidRPr="00D86BD5" w:rsidRDefault="0088655F" w:rsidP="000E0B6C">
                  <w:pPr>
                    <w:spacing w:after="0"/>
                    <w:rPr>
                      <w:lang w:val="el-GR"/>
                    </w:rPr>
                  </w:pPr>
                  <w:r w:rsidRPr="00D86BD5">
                    <w:rPr>
                      <w:b/>
                      <w:lang w:val="el-GR"/>
                    </w:rPr>
                    <w:t xml:space="preserve">Περίοδος Συντήρησης </w:t>
                  </w:r>
                  <w:r w:rsidRPr="00D86BD5">
                    <w:rPr>
                      <w:lang w:val="el-GR"/>
                    </w:rPr>
                    <w:t>– Παραδοτέα (ελάχιστα):</w:t>
                  </w:r>
                </w:p>
              </w:tc>
            </w:tr>
            <w:tr w:rsidR="0088655F" w:rsidRPr="00CD1D72" w14:paraId="66224450" w14:textId="77777777" w:rsidTr="000E0B6C">
              <w:trPr>
                <w:trHeight w:val="390"/>
              </w:trPr>
              <w:tc>
                <w:tcPr>
                  <w:tcW w:w="3595" w:type="dxa"/>
                  <w:shd w:val="clear" w:color="auto" w:fill="E6E6E6"/>
                  <w:vAlign w:val="center"/>
                </w:tcPr>
                <w:p w14:paraId="6AB56DDE" w14:textId="77777777" w:rsidR="0088655F" w:rsidRPr="00D86BD5" w:rsidRDefault="0088655F" w:rsidP="000E0B6C">
                  <w:pPr>
                    <w:widowControl w:val="0"/>
                    <w:suppressAutoHyphens w:val="0"/>
                    <w:spacing w:after="0"/>
                    <w:jc w:val="left"/>
                    <w:rPr>
                      <w:lang w:val="el-GR" w:eastAsia="en-US"/>
                    </w:rPr>
                  </w:pPr>
                  <w:r w:rsidRPr="00D86BD5">
                    <w:rPr>
                      <w:lang w:val="el-GR" w:eastAsia="en-US"/>
                    </w:rPr>
                    <w:t>Τίτλος Παραδοτέου</w:t>
                  </w:r>
                </w:p>
              </w:tc>
              <w:tc>
                <w:tcPr>
                  <w:tcW w:w="5940" w:type="dxa"/>
                  <w:shd w:val="clear" w:color="auto" w:fill="E6E6E6"/>
                  <w:vAlign w:val="center"/>
                </w:tcPr>
                <w:p w14:paraId="4D44DEC0" w14:textId="77777777" w:rsidR="0088655F" w:rsidRPr="00D86BD5" w:rsidRDefault="0088655F" w:rsidP="000E0B6C">
                  <w:pPr>
                    <w:widowControl w:val="0"/>
                    <w:suppressAutoHyphens w:val="0"/>
                    <w:spacing w:after="0"/>
                    <w:jc w:val="left"/>
                    <w:rPr>
                      <w:lang w:val="el-GR" w:eastAsia="en-US"/>
                    </w:rPr>
                  </w:pPr>
                  <w:r w:rsidRPr="00D86BD5">
                    <w:rPr>
                      <w:lang w:val="el-GR" w:eastAsia="en-US"/>
                    </w:rPr>
                    <w:t xml:space="preserve">Περιγραφή Παραδοτέου </w:t>
                  </w:r>
                </w:p>
              </w:tc>
            </w:tr>
            <w:tr w:rsidR="0088655F" w:rsidRPr="00D86BD5" w14:paraId="7F07C9A5" w14:textId="77777777" w:rsidTr="000E0B6C">
              <w:trPr>
                <w:trHeight w:val="390"/>
              </w:trPr>
              <w:tc>
                <w:tcPr>
                  <w:tcW w:w="3595" w:type="dxa"/>
                </w:tcPr>
                <w:p w14:paraId="4BA3A5BA" w14:textId="77777777" w:rsidR="0088655F" w:rsidRPr="00D86BD5" w:rsidRDefault="0088655F" w:rsidP="000A6F75">
                  <w:pPr>
                    <w:widowControl w:val="0"/>
                    <w:numPr>
                      <w:ilvl w:val="0"/>
                      <w:numId w:val="32"/>
                    </w:numPr>
                    <w:suppressAutoHyphens w:val="0"/>
                    <w:spacing w:before="120" w:after="0"/>
                    <w:jc w:val="left"/>
                    <w:rPr>
                      <w:lang w:val="el-GR" w:eastAsia="en-US"/>
                    </w:rPr>
                  </w:pPr>
                  <w:r w:rsidRPr="00D86BD5">
                    <w:rPr>
                      <w:lang w:val="el-GR" w:eastAsia="en-US"/>
                    </w:rPr>
                    <w:t>Υπηρεσίες υποστήριξης και αποκατάστασης βλαβών</w:t>
                  </w:r>
                </w:p>
              </w:tc>
              <w:tc>
                <w:tcPr>
                  <w:tcW w:w="5940" w:type="dxa"/>
                </w:tcPr>
                <w:p w14:paraId="6019A34A" w14:textId="77777777" w:rsidR="0088655F" w:rsidRPr="00D86BD5" w:rsidRDefault="0088655F" w:rsidP="000E0B6C">
                  <w:pPr>
                    <w:spacing w:after="0"/>
                    <w:rPr>
                      <w:lang w:val="el-GR"/>
                    </w:rPr>
                  </w:pPr>
                  <w:r w:rsidRPr="00D86BD5">
                    <w:rPr>
                      <w:lang w:val="el-GR"/>
                    </w:rPr>
                    <w:t>Τεύχος αποτύπωσης υπηρεσιών που θα περιλαμβάνει:</w:t>
                  </w:r>
                </w:p>
                <w:p w14:paraId="020092B5" w14:textId="77777777" w:rsidR="0088655F" w:rsidRPr="00D86BD5" w:rsidRDefault="0088655F" w:rsidP="000A6F75">
                  <w:pPr>
                    <w:numPr>
                      <w:ilvl w:val="0"/>
                      <w:numId w:val="28"/>
                    </w:numPr>
                    <w:suppressAutoHyphens w:val="0"/>
                    <w:spacing w:before="120" w:after="0"/>
                    <w:rPr>
                      <w:lang w:val="el-GR"/>
                    </w:rPr>
                  </w:pPr>
                  <w:r w:rsidRPr="00D86BD5">
                    <w:rPr>
                      <w:lang w:val="el-GR"/>
                    </w:rPr>
                    <w:t>Αναλυτική Καταγραφή Πεπραγμένων Συντήρησης (Τακτικών – Έκτακτων Ενεργειών)</w:t>
                  </w:r>
                </w:p>
                <w:p w14:paraId="6B08D463" w14:textId="77777777" w:rsidR="0088655F" w:rsidRPr="00D86BD5" w:rsidRDefault="0088655F" w:rsidP="000A6F75">
                  <w:pPr>
                    <w:numPr>
                      <w:ilvl w:val="0"/>
                      <w:numId w:val="28"/>
                    </w:numPr>
                    <w:suppressAutoHyphens w:val="0"/>
                    <w:spacing w:before="120" w:after="0"/>
                    <w:rPr>
                      <w:lang w:val="el-GR"/>
                    </w:rPr>
                  </w:pPr>
                  <w:r w:rsidRPr="00D86BD5">
                    <w:rPr>
                      <w:lang w:val="el-GR"/>
                    </w:rPr>
                    <w:t xml:space="preserve">Τεκμηρίωση πρόσθετων προσαρμογών και παραμετροποιήσεων σε έτοιμο λογισμικό και εφαρμογών </w:t>
                  </w:r>
                </w:p>
                <w:p w14:paraId="4CC8C15E" w14:textId="77777777" w:rsidR="0088655F" w:rsidRPr="00D86BD5" w:rsidRDefault="0088655F" w:rsidP="000A6F75">
                  <w:pPr>
                    <w:numPr>
                      <w:ilvl w:val="0"/>
                      <w:numId w:val="28"/>
                    </w:numPr>
                    <w:suppressAutoHyphens w:val="0"/>
                    <w:spacing w:before="120" w:after="0"/>
                    <w:rPr>
                      <w:lang w:val="el-GR"/>
                    </w:rPr>
                  </w:pPr>
                  <w:r w:rsidRPr="00D86BD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4CAF172D" w14:textId="77777777" w:rsidR="0088655F" w:rsidRPr="00D86BD5" w:rsidRDefault="0088655F" w:rsidP="000A6F75">
                  <w:pPr>
                    <w:numPr>
                      <w:ilvl w:val="0"/>
                      <w:numId w:val="28"/>
                    </w:numPr>
                    <w:suppressAutoHyphens w:val="0"/>
                    <w:spacing w:before="120" w:after="0"/>
                    <w:rPr>
                      <w:lang w:val="el-GR"/>
                    </w:rPr>
                  </w:pPr>
                  <w:r w:rsidRPr="00D86BD5">
                    <w:rPr>
                      <w:lang w:val="el-GR"/>
                    </w:rPr>
                    <w:t>Τεκμηρίωση εγκαταστάσεων νέων εκδόσεων έτοιμου λογισμικού και εφαρμογής/ών</w:t>
                  </w:r>
                </w:p>
                <w:p w14:paraId="741905FE" w14:textId="77777777" w:rsidR="0088655F" w:rsidRPr="00D86BD5" w:rsidRDefault="0088655F" w:rsidP="000A6F75">
                  <w:pPr>
                    <w:numPr>
                      <w:ilvl w:val="0"/>
                      <w:numId w:val="28"/>
                    </w:numPr>
                    <w:suppressAutoHyphens w:val="0"/>
                    <w:spacing w:before="120" w:after="0"/>
                  </w:pPr>
                  <w:r w:rsidRPr="00D86BD5">
                    <w:t xml:space="preserve">Έκθεση αξιολόγησης Περιόδου </w:t>
                  </w:r>
                </w:p>
              </w:tc>
            </w:tr>
          </w:tbl>
          <w:p w14:paraId="68CFC031" w14:textId="77777777" w:rsidR="0088655F" w:rsidRPr="00D86BD5" w:rsidRDefault="0088655F" w:rsidP="000E0B6C">
            <w:pPr>
              <w:suppressAutoHyphens w:val="0"/>
              <w:rPr>
                <w:highlight w:val="yellow"/>
                <w:lang w:val="el-GR" w:eastAsia="en-US"/>
              </w:rPr>
            </w:pPr>
            <w:r w:rsidRPr="00D86BD5">
              <w:rPr>
                <w:highlight w:val="yellow"/>
                <w:lang w:val="el-GR" w:eastAsia="en-US"/>
              </w:rPr>
              <w:t xml:space="preserve"> </w:t>
            </w:r>
          </w:p>
        </w:tc>
      </w:tr>
    </w:tbl>
    <w:p w14:paraId="1382AC0E" w14:textId="77777777" w:rsidR="003C2BEF" w:rsidRPr="00D86BD5" w:rsidRDefault="003C2BEF" w:rsidP="00D84329">
      <w:pPr>
        <w:pStyle w:val="40"/>
        <w:numPr>
          <w:ilvl w:val="2"/>
          <w:numId w:val="24"/>
        </w:numPr>
        <w:rPr>
          <w:rFonts w:cs="Tahoma"/>
          <w:szCs w:val="22"/>
          <w:lang w:val="el-GR"/>
        </w:rPr>
      </w:pPr>
      <w:bookmarkStart w:id="691" w:name="_Ref55388072"/>
      <w:bookmarkStart w:id="692" w:name="_Toc122685365"/>
      <w:r w:rsidRPr="00D86BD5">
        <w:rPr>
          <w:rFonts w:cs="Tahoma"/>
          <w:szCs w:val="22"/>
          <w:lang w:val="el-GR"/>
        </w:rPr>
        <w:lastRenderedPageBreak/>
        <w:t>Τήρηση Εγγυημένου Επιπέδου Υπηρεσιών – Ρήτρες</w:t>
      </w:r>
      <w:bookmarkEnd w:id="691"/>
      <w:bookmarkEnd w:id="692"/>
    </w:p>
    <w:p w14:paraId="170F5647" w14:textId="5A57AF79" w:rsidR="007D69F3" w:rsidRPr="00D86BD5" w:rsidRDefault="007D69F3" w:rsidP="007D69F3">
      <w:pPr>
        <w:spacing w:before="60" w:after="60"/>
        <w:rPr>
          <w:lang w:val="el-GR"/>
        </w:rPr>
      </w:pPr>
      <w:r w:rsidRPr="00D86BD5">
        <w:rPr>
          <w:lang w:val="el-GR"/>
        </w:rPr>
        <w:t xml:space="preserve">Ο Ανάδοχος υποχρεούται να υλοποιήσει το σύνολο </w:t>
      </w:r>
      <w:r w:rsidR="001F6F4D" w:rsidRPr="00D86BD5">
        <w:rPr>
          <w:lang w:val="el-GR"/>
        </w:rPr>
        <w:t xml:space="preserve">του έργου </w:t>
      </w:r>
      <w:r w:rsidRPr="00D86BD5">
        <w:rPr>
          <w:lang w:val="el-GR"/>
        </w:rPr>
        <w:t xml:space="preserve">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26D9651" w14:textId="77777777" w:rsidR="007D69F3" w:rsidRPr="00D86BD5" w:rsidRDefault="007D69F3" w:rsidP="007D69F3">
      <w:pPr>
        <w:spacing w:before="120"/>
        <w:rPr>
          <w:b/>
          <w:u w:val="single"/>
        </w:rPr>
      </w:pPr>
      <w:r w:rsidRPr="00D86BD5">
        <w:rPr>
          <w:b/>
          <w:u w:val="single"/>
        </w:rPr>
        <w:t>Ορισμοί:</w:t>
      </w:r>
    </w:p>
    <w:p w14:paraId="012C87EF" w14:textId="77777777" w:rsidR="007D69F3" w:rsidRPr="00D86BD5" w:rsidRDefault="007D69F3" w:rsidP="000A6F75">
      <w:pPr>
        <w:numPr>
          <w:ilvl w:val="0"/>
          <w:numId w:val="35"/>
        </w:numPr>
        <w:suppressAutoHyphens w:val="0"/>
        <w:spacing w:before="120"/>
        <w:ind w:left="357" w:hanging="357"/>
        <w:rPr>
          <w:lang w:val="el-GR"/>
        </w:rPr>
      </w:pPr>
      <w:r w:rsidRPr="00D86BD5">
        <w:rPr>
          <w:b/>
          <w:lang w:val="el-GR"/>
        </w:rPr>
        <w:t>Λογισμικό/Εφαρμογές:</w:t>
      </w:r>
      <w:r w:rsidRPr="00D86BD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7777777" w:rsidR="007D69F3" w:rsidRPr="00D86BD5" w:rsidRDefault="007D69F3" w:rsidP="000A6F75">
      <w:pPr>
        <w:numPr>
          <w:ilvl w:val="0"/>
          <w:numId w:val="35"/>
        </w:numPr>
        <w:suppressAutoHyphens w:val="0"/>
        <w:spacing w:before="120"/>
        <w:ind w:left="357" w:hanging="357"/>
        <w:rPr>
          <w:lang w:val="el-GR"/>
        </w:rPr>
      </w:pPr>
      <w:r w:rsidRPr="00D86BD5">
        <w:rPr>
          <w:b/>
          <w:lang w:val="el-GR"/>
        </w:rPr>
        <w:t>Βλάβη:</w:t>
      </w:r>
      <w:r w:rsidRPr="00D86BD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0FA70CA" w14:textId="77777777" w:rsidR="007D69F3" w:rsidRPr="00D86BD5" w:rsidRDefault="007D69F3" w:rsidP="000A6F75">
      <w:pPr>
        <w:numPr>
          <w:ilvl w:val="0"/>
          <w:numId w:val="35"/>
        </w:numPr>
        <w:suppressAutoHyphens w:val="0"/>
        <w:spacing w:before="120"/>
        <w:ind w:left="357" w:hanging="357"/>
        <w:rPr>
          <w:lang w:val="el-GR"/>
        </w:rPr>
      </w:pPr>
      <w:r w:rsidRPr="00D86BD5">
        <w:rPr>
          <w:b/>
          <w:lang w:val="el-GR"/>
        </w:rPr>
        <w:lastRenderedPageBreak/>
        <w:t>Δυσλειτουργία:</w:t>
      </w:r>
      <w:r w:rsidRPr="00D86BD5">
        <w:rPr>
          <w:lang w:val="el-GR"/>
        </w:rPr>
        <w:t xml:space="preserve"> ζημιά μέρους ή όλης της διακριτής μονάδας λογισμικού/εφαρμογών, η οποία </w:t>
      </w:r>
      <w:r w:rsidRPr="00D86BD5">
        <w:rPr>
          <w:u w:val="single"/>
          <w:lang w:val="el-GR"/>
        </w:rPr>
        <w:t>δεν</w:t>
      </w:r>
      <w:r w:rsidRPr="00D86BD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77777777" w:rsidR="007D69F3" w:rsidRPr="004F2421" w:rsidRDefault="007D69F3" w:rsidP="000A6F75">
      <w:pPr>
        <w:numPr>
          <w:ilvl w:val="0"/>
          <w:numId w:val="35"/>
        </w:numPr>
        <w:suppressAutoHyphens w:val="0"/>
        <w:spacing w:before="120"/>
        <w:ind w:left="357" w:hanging="357"/>
        <w:rPr>
          <w:lang w:val="el-GR"/>
        </w:rPr>
      </w:pPr>
      <w:r w:rsidRPr="004F2421">
        <w:rPr>
          <w:b/>
          <w:lang w:val="el-GR"/>
        </w:rPr>
        <w:t>ΚΩΚ</w:t>
      </w:r>
      <w:r w:rsidRPr="004F2421">
        <w:rPr>
          <w:lang w:val="el-GR"/>
        </w:rPr>
        <w:t xml:space="preserve"> (κανονικές ώρες κάλυψης): Το χρονικό διάστημα 07:30 – 17:00 για τις εργάσιμες ημέρες.</w:t>
      </w:r>
    </w:p>
    <w:p w14:paraId="47A4B6B9" w14:textId="77777777" w:rsidR="007D69F3" w:rsidRPr="004F2421" w:rsidRDefault="007D69F3" w:rsidP="000A6F75">
      <w:pPr>
        <w:numPr>
          <w:ilvl w:val="0"/>
          <w:numId w:val="35"/>
        </w:numPr>
        <w:suppressAutoHyphens w:val="0"/>
        <w:spacing w:before="120"/>
        <w:ind w:left="357" w:hanging="357"/>
        <w:rPr>
          <w:lang w:val="el-GR"/>
        </w:rPr>
      </w:pPr>
      <w:r w:rsidRPr="004F2421">
        <w:rPr>
          <w:b/>
          <w:lang w:val="el-GR"/>
        </w:rPr>
        <w:t>ΕΩΚ</w:t>
      </w:r>
      <w:r w:rsidRPr="004F2421">
        <w:rPr>
          <w:lang w:val="el-GR"/>
        </w:rPr>
        <w:t xml:space="preserve"> (επιπλέον ώρες κάλυψης): Το υπόλοιπο χρονικό διάστημα.</w:t>
      </w:r>
    </w:p>
    <w:p w14:paraId="1502AC5E" w14:textId="77777777" w:rsidR="007D69F3" w:rsidRPr="004F2421" w:rsidRDefault="007D69F3" w:rsidP="000A6F75">
      <w:pPr>
        <w:numPr>
          <w:ilvl w:val="0"/>
          <w:numId w:val="35"/>
        </w:numPr>
        <w:suppressAutoHyphens w:val="0"/>
        <w:spacing w:before="120"/>
        <w:rPr>
          <w:b/>
          <w:u w:val="single"/>
        </w:rPr>
      </w:pPr>
      <w:r w:rsidRPr="004F2421">
        <w:rPr>
          <w:b/>
          <w:lang w:val="el-GR"/>
        </w:rPr>
        <w:t xml:space="preserve">Χρόνος αποκατάστασης βλάβης </w:t>
      </w:r>
      <w:r w:rsidRPr="004F2421">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4F2421">
        <w:rPr>
          <w:b/>
          <w:lang w:val="el-GR"/>
        </w:rPr>
        <w:t>αθροιστικά σε μηνιαία βάση.</w:t>
      </w:r>
      <w:r w:rsidRPr="004F2421">
        <w:rPr>
          <w:lang w:val="el-GR"/>
        </w:rPr>
        <w:t xml:space="preserve"> </w:t>
      </w:r>
      <w:r w:rsidRPr="004F2421">
        <w:t xml:space="preserve">Ο </w:t>
      </w:r>
      <w:r w:rsidRPr="004F2421">
        <w:rPr>
          <w:lang w:val="el-GR"/>
        </w:rPr>
        <w:t>χρόνος</w:t>
      </w:r>
      <w:r w:rsidRPr="004F2421">
        <w:t xml:space="preserve"> </w:t>
      </w:r>
      <w:r w:rsidRPr="004F2421">
        <w:rPr>
          <w:lang w:val="el-GR"/>
        </w:rPr>
        <w:t>αυτός είναι</w:t>
      </w:r>
      <w:r w:rsidRPr="004F2421">
        <w:t>:</w:t>
      </w:r>
    </w:p>
    <w:p w14:paraId="229B4327" w14:textId="77777777" w:rsidR="007D69F3" w:rsidRPr="004F2421" w:rsidRDefault="007D69F3" w:rsidP="000A6F75">
      <w:pPr>
        <w:numPr>
          <w:ilvl w:val="0"/>
          <w:numId w:val="33"/>
        </w:numPr>
        <w:suppressAutoHyphens w:val="0"/>
        <w:spacing w:before="120"/>
        <w:rPr>
          <w:lang w:val="el-GR"/>
        </w:rPr>
      </w:pPr>
      <w:r w:rsidRPr="004F2421">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396C0111" w14:textId="1911DBBA" w:rsidR="007D69F3" w:rsidRPr="004F2421" w:rsidRDefault="001F6F4D" w:rsidP="000A6F75">
      <w:pPr>
        <w:numPr>
          <w:ilvl w:val="0"/>
          <w:numId w:val="33"/>
        </w:numPr>
        <w:suppressAutoHyphens w:val="0"/>
        <w:spacing w:before="120"/>
        <w:rPr>
          <w:lang w:val="el-GR"/>
        </w:rPr>
      </w:pPr>
      <w:r w:rsidRPr="004F2421">
        <w:rPr>
          <w:lang w:val="el-GR"/>
        </w:rPr>
        <w:t xml:space="preserve">οκτώ </w:t>
      </w:r>
      <w:r w:rsidR="007D69F3" w:rsidRPr="004F2421">
        <w:rPr>
          <w:lang w:val="el-GR"/>
        </w:rPr>
        <w:t>(</w:t>
      </w:r>
      <w:r w:rsidRPr="004F2421">
        <w:rPr>
          <w:lang w:val="el-GR"/>
        </w:rPr>
        <w:t>8</w:t>
      </w:r>
      <w:r w:rsidR="007D69F3" w:rsidRPr="004F2421">
        <w:rPr>
          <w:lang w:val="el-GR"/>
        </w:rPr>
        <w:t>) ώρες οι οποίες θα προσμετρούνται από τις 07.30 της επόμενης εργάσιμης ημέρας, για τις λοιπές ώρες ανακοίνωσης προβλήματος βλάβης</w:t>
      </w:r>
    </w:p>
    <w:p w14:paraId="7F71B11A" w14:textId="77777777" w:rsidR="007D69F3" w:rsidRPr="004F2421" w:rsidRDefault="007D69F3" w:rsidP="000A6F75">
      <w:pPr>
        <w:numPr>
          <w:ilvl w:val="0"/>
          <w:numId w:val="35"/>
        </w:numPr>
        <w:suppressAutoHyphens w:val="0"/>
        <w:spacing w:before="120"/>
        <w:rPr>
          <w:b/>
          <w:bCs/>
          <w:u w:val="single"/>
          <w:lang w:val="el-GR"/>
        </w:rPr>
      </w:pPr>
      <w:r w:rsidRPr="004F2421">
        <w:rPr>
          <w:b/>
          <w:bCs/>
          <w:lang w:val="el-GR"/>
        </w:rPr>
        <w:t xml:space="preserve">Χρόνος αποκατάστασης δυσλειτουργίας </w:t>
      </w:r>
      <w:r w:rsidRPr="004F2421">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4F2421">
        <w:rPr>
          <w:b/>
          <w:bCs/>
          <w:lang w:val="el-GR"/>
        </w:rPr>
        <w:t>αθροιστικά σε μηνιαία βάση.</w:t>
      </w:r>
      <w:r w:rsidRPr="004F2421">
        <w:rPr>
          <w:lang w:val="el-GR"/>
        </w:rPr>
        <w:t xml:space="preserve"> Ο χρόνος αυτός είναι:</w:t>
      </w:r>
    </w:p>
    <w:p w14:paraId="47A44109" w14:textId="77777777" w:rsidR="007D69F3" w:rsidRPr="004F2421" w:rsidRDefault="007D69F3" w:rsidP="000A6F75">
      <w:pPr>
        <w:numPr>
          <w:ilvl w:val="0"/>
          <w:numId w:val="33"/>
        </w:numPr>
        <w:suppressAutoHyphens w:val="0"/>
        <w:spacing w:before="120"/>
        <w:rPr>
          <w:lang w:val="el-GR"/>
        </w:rPr>
      </w:pPr>
      <w:r w:rsidRPr="004F2421">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35FC33A" w14:textId="77777777" w:rsidR="007D69F3" w:rsidRPr="004F2421" w:rsidRDefault="007D69F3" w:rsidP="000A6F75">
      <w:pPr>
        <w:numPr>
          <w:ilvl w:val="0"/>
          <w:numId w:val="33"/>
        </w:numPr>
        <w:suppressAutoHyphens w:val="0"/>
        <w:spacing w:before="120"/>
        <w:rPr>
          <w:lang w:val="el-GR"/>
        </w:rPr>
      </w:pPr>
      <w:r w:rsidRPr="004F2421">
        <w:rPr>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724879A9" w14:textId="77777777" w:rsidR="007D69F3" w:rsidRPr="00D86BD5" w:rsidRDefault="007D69F3" w:rsidP="007D69F3">
      <w:pPr>
        <w:spacing w:before="120"/>
        <w:rPr>
          <w:b/>
          <w:u w:val="single"/>
          <w:lang w:val="el-GR"/>
        </w:rPr>
      </w:pPr>
      <w:r w:rsidRPr="00D86BD5">
        <w:rPr>
          <w:b/>
          <w:u w:val="single"/>
          <w:lang w:val="el-GR"/>
        </w:rPr>
        <w:t xml:space="preserve">Μη διαθεσιμότητα – Ρήτρες: </w:t>
      </w:r>
    </w:p>
    <w:p w14:paraId="61704945" w14:textId="77777777" w:rsidR="007D69F3" w:rsidRPr="00D86BD5" w:rsidRDefault="007D69F3" w:rsidP="007D69F3">
      <w:pPr>
        <w:spacing w:before="120"/>
        <w:rPr>
          <w:lang w:val="el-GR"/>
        </w:rPr>
      </w:pPr>
      <w:bookmarkStart w:id="693" w:name="OLE_LINK5"/>
      <w:bookmarkStart w:id="694" w:name="OLE_LINK6"/>
      <w:r w:rsidRPr="00D86BD5">
        <w:rPr>
          <w:lang w:val="el-GR"/>
        </w:rPr>
        <w:t xml:space="preserve">Σε περίπτωση υπέρβασης του </w:t>
      </w:r>
      <w:r w:rsidRPr="00D86BD5">
        <w:rPr>
          <w:b/>
          <w:lang w:val="el-GR"/>
        </w:rPr>
        <w:t xml:space="preserve">μηνιαίου </w:t>
      </w:r>
      <w:r w:rsidRPr="00D86BD5">
        <w:rPr>
          <w:b/>
          <w:bCs/>
          <w:lang w:val="el-GR"/>
        </w:rPr>
        <w:t>χρόνου αποκατάστασης βλάβης</w:t>
      </w:r>
      <w:r w:rsidRPr="00D86BD5">
        <w:rPr>
          <w:lang w:val="el-GR"/>
        </w:rPr>
        <w:t>, επιβάλλεται στον Ανάδοχο ρήτρα ίση με το μεγαλύτερο εκ των δύο ακόλουθων τιμών:</w:t>
      </w:r>
    </w:p>
    <w:p w14:paraId="2BB7C617" w14:textId="77777777" w:rsidR="007D69F3" w:rsidRPr="00D86BD5" w:rsidRDefault="007D69F3" w:rsidP="000A6F75">
      <w:pPr>
        <w:numPr>
          <w:ilvl w:val="0"/>
          <w:numId w:val="34"/>
        </w:numPr>
        <w:suppressAutoHyphens w:val="0"/>
        <w:spacing w:before="120"/>
        <w:rPr>
          <w:lang w:val="el-GR"/>
        </w:rPr>
      </w:pPr>
      <w:r w:rsidRPr="00D86BD5">
        <w:rPr>
          <w:b/>
          <w:lang w:val="el-GR"/>
        </w:rPr>
        <w:t>0,05%</w:t>
      </w:r>
      <w:r w:rsidRPr="00D86BD5">
        <w:rPr>
          <w:lang w:val="el-GR"/>
        </w:rPr>
        <w:t xml:space="preserve"> επί του συμβατικού τιμήματος της μονάδας/τμήματος που είναι εκτός λειτουργίας</w:t>
      </w:r>
    </w:p>
    <w:p w14:paraId="44373B05" w14:textId="77777777" w:rsidR="007D69F3" w:rsidRPr="00D86BD5" w:rsidRDefault="007D69F3" w:rsidP="000A6F75">
      <w:pPr>
        <w:numPr>
          <w:ilvl w:val="0"/>
          <w:numId w:val="34"/>
        </w:numPr>
        <w:suppressAutoHyphens w:val="0"/>
        <w:spacing w:before="120"/>
        <w:rPr>
          <w:rFonts w:eastAsia="SimSun"/>
          <w:sz w:val="24"/>
          <w:lang w:val="el-GR"/>
        </w:rPr>
      </w:pPr>
      <w:r w:rsidRPr="00D86BD5">
        <w:rPr>
          <w:b/>
          <w:lang w:val="el-GR"/>
        </w:rPr>
        <w:t>0,2%</w:t>
      </w:r>
      <w:r w:rsidRPr="00D86BD5">
        <w:rPr>
          <w:lang w:val="el-GR"/>
        </w:rPr>
        <w:t xml:space="preserve"> επί του τρέχοντος ετήσιου κόστους συντήρησης του συνόλου του συστήματος.</w:t>
      </w:r>
    </w:p>
    <w:p w14:paraId="15E0006B" w14:textId="77777777" w:rsidR="007D69F3" w:rsidRPr="00D86BD5" w:rsidRDefault="007D69F3" w:rsidP="007D69F3">
      <w:pPr>
        <w:spacing w:before="120"/>
        <w:rPr>
          <w:lang w:val="el-GR"/>
        </w:rPr>
      </w:pPr>
      <w:r w:rsidRPr="00D86BD5">
        <w:rPr>
          <w:b/>
          <w:lang w:val="el-GR"/>
        </w:rPr>
        <w:t>για κάθε επιπλέον ώρα βλάβης</w:t>
      </w:r>
      <w:r w:rsidRPr="00D86BD5">
        <w:rPr>
          <w:lang w:val="el-GR"/>
        </w:rPr>
        <w:t xml:space="preserve"> </w:t>
      </w:r>
      <w:r w:rsidRPr="00D86BD5">
        <w:rPr>
          <w:b/>
          <w:lang w:val="el-GR"/>
        </w:rPr>
        <w:t>(μη διαθεσιμότητας)/δυσλειτουργίας</w:t>
      </w:r>
      <w:r w:rsidRPr="00D86BD5">
        <w:rPr>
          <w:lang w:val="el-GR"/>
        </w:rPr>
        <w:t>, εφόσον αυτή είναι εντός ΚΩΚ, ή το ήμισυ του ως άνω υπολογιζόμενου ποσού, εφόσον η ώρα είναι εκτός ΚΩΚ.</w:t>
      </w:r>
    </w:p>
    <w:bookmarkEnd w:id="693"/>
    <w:bookmarkEnd w:id="694"/>
    <w:p w14:paraId="4435E0CF" w14:textId="77777777" w:rsidR="007D69F3" w:rsidRPr="00D86BD5" w:rsidRDefault="007D69F3" w:rsidP="007D69F3">
      <w:pPr>
        <w:spacing w:before="120"/>
        <w:rPr>
          <w:lang w:val="el-GR"/>
        </w:rPr>
      </w:pPr>
      <w:r w:rsidRPr="00D86BD5">
        <w:rPr>
          <w:lang w:val="el-GR"/>
        </w:rPr>
        <w:t xml:space="preserve">Σε περίπτωση υπέρβασης του </w:t>
      </w:r>
      <w:r w:rsidRPr="00D86BD5">
        <w:rPr>
          <w:b/>
          <w:lang w:val="el-GR"/>
        </w:rPr>
        <w:t xml:space="preserve">μηνιαίου </w:t>
      </w:r>
      <w:r w:rsidRPr="00D86BD5">
        <w:rPr>
          <w:b/>
          <w:bCs/>
          <w:lang w:val="el-GR"/>
        </w:rPr>
        <w:t>χρόνου αποκατάστασης δυσλειτουργίας</w:t>
      </w:r>
      <w:r w:rsidRPr="00D86BD5">
        <w:rPr>
          <w:lang w:val="el-GR"/>
        </w:rPr>
        <w:t>, επιβάλλεται στον Ανάδοχο ρήτρα ίση με το μεγαλύτερο εκ των δύο ακόλουθων τιμών:</w:t>
      </w:r>
    </w:p>
    <w:p w14:paraId="61FE3093" w14:textId="77777777" w:rsidR="007D69F3" w:rsidRPr="00D86BD5" w:rsidRDefault="007D69F3" w:rsidP="000A6F75">
      <w:pPr>
        <w:numPr>
          <w:ilvl w:val="0"/>
          <w:numId w:val="34"/>
        </w:numPr>
        <w:suppressAutoHyphens w:val="0"/>
        <w:spacing w:before="120"/>
        <w:rPr>
          <w:lang w:val="el-GR"/>
        </w:rPr>
      </w:pPr>
      <w:r w:rsidRPr="00D86BD5">
        <w:rPr>
          <w:b/>
          <w:lang w:val="el-GR"/>
        </w:rPr>
        <w:t>0,02%</w:t>
      </w:r>
      <w:r w:rsidRPr="00D86BD5">
        <w:rPr>
          <w:lang w:val="el-GR"/>
        </w:rPr>
        <w:t xml:space="preserve"> επί του συμβατικού τιμήματος της μονάδας/τμήματος που είναι εκτός λειτουργίας</w:t>
      </w:r>
    </w:p>
    <w:p w14:paraId="6F9A6D43" w14:textId="77777777" w:rsidR="007D69F3" w:rsidRPr="00D86BD5" w:rsidRDefault="007D69F3" w:rsidP="000A6F75">
      <w:pPr>
        <w:numPr>
          <w:ilvl w:val="0"/>
          <w:numId w:val="34"/>
        </w:numPr>
        <w:suppressAutoHyphens w:val="0"/>
        <w:spacing w:before="120"/>
        <w:rPr>
          <w:rFonts w:eastAsia="SimSun"/>
          <w:sz w:val="24"/>
          <w:lang w:val="el-GR"/>
        </w:rPr>
      </w:pPr>
      <w:r w:rsidRPr="00D86BD5">
        <w:rPr>
          <w:b/>
          <w:lang w:val="el-GR"/>
        </w:rPr>
        <w:t>0,1%</w:t>
      </w:r>
      <w:r w:rsidRPr="00D86BD5">
        <w:rPr>
          <w:lang w:val="el-GR"/>
        </w:rPr>
        <w:t xml:space="preserve"> επί του τρέχοντος ετήσιου κόστους συντήρησης του συνόλου του συστήματος.</w:t>
      </w:r>
    </w:p>
    <w:p w14:paraId="125E98D5" w14:textId="77777777" w:rsidR="007D69F3" w:rsidRPr="00D86BD5" w:rsidRDefault="007D69F3" w:rsidP="007D69F3">
      <w:pPr>
        <w:spacing w:before="120"/>
        <w:rPr>
          <w:lang w:val="el-GR"/>
        </w:rPr>
      </w:pPr>
      <w:r w:rsidRPr="00D86BD5">
        <w:rPr>
          <w:b/>
          <w:lang w:val="el-GR"/>
        </w:rPr>
        <w:t>για κάθε επιπλέον ώρα βλάβης</w:t>
      </w:r>
      <w:r w:rsidRPr="00D86BD5">
        <w:rPr>
          <w:lang w:val="el-GR"/>
        </w:rPr>
        <w:t xml:space="preserve"> </w:t>
      </w:r>
      <w:r w:rsidRPr="00D86BD5">
        <w:rPr>
          <w:b/>
          <w:lang w:val="el-GR"/>
        </w:rPr>
        <w:t>(μη διαθεσιμότητας)/δυσλειτουργίας</w:t>
      </w:r>
      <w:r w:rsidRPr="00D86BD5">
        <w:rPr>
          <w:lang w:val="el-GR"/>
        </w:rPr>
        <w:t>, εφόσον αυτή είναι εντός ΚΩΚ, ή το ήμισυ του ως άνω υπολογιζόμενου ποσού, εφόσον η ώρα είναι εκτός ΚΩΚ.</w:t>
      </w:r>
    </w:p>
    <w:p w14:paraId="43406DA5" w14:textId="77777777" w:rsidR="007D69F3" w:rsidRPr="00D86BD5" w:rsidRDefault="007D69F3" w:rsidP="007D69F3">
      <w:pPr>
        <w:spacing w:before="120"/>
        <w:rPr>
          <w:i/>
          <w:u w:val="single"/>
        </w:rPr>
      </w:pPr>
      <w:r w:rsidRPr="00D86BD5">
        <w:rPr>
          <w:i/>
          <w:u w:val="single"/>
        </w:rPr>
        <w:t>Διευκρινίζεται ότι:</w:t>
      </w:r>
    </w:p>
    <w:p w14:paraId="19BB3852" w14:textId="77777777" w:rsidR="007D69F3" w:rsidRPr="00D86BD5" w:rsidRDefault="007D69F3" w:rsidP="000A6F75">
      <w:pPr>
        <w:numPr>
          <w:ilvl w:val="0"/>
          <w:numId w:val="36"/>
        </w:numPr>
        <w:suppressAutoHyphens w:val="0"/>
        <w:spacing w:before="120"/>
        <w:rPr>
          <w:i/>
          <w:lang w:val="el-GR"/>
        </w:rPr>
      </w:pPr>
      <w:r w:rsidRPr="00D86BD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D86BD5" w:rsidRDefault="007D69F3" w:rsidP="000A6F75">
      <w:pPr>
        <w:numPr>
          <w:ilvl w:val="0"/>
          <w:numId w:val="36"/>
        </w:numPr>
        <w:suppressAutoHyphens w:val="0"/>
        <w:spacing w:before="120"/>
        <w:rPr>
          <w:i/>
          <w:lang w:val="el-GR"/>
        </w:rPr>
      </w:pPr>
      <w:r w:rsidRPr="00D86BD5">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6919ABB" w14:textId="77777777" w:rsidR="007D69F3" w:rsidRPr="00D86BD5" w:rsidRDefault="007D69F3" w:rsidP="007D69F3">
      <w:pPr>
        <w:spacing w:before="120"/>
        <w:rPr>
          <w:b/>
          <w:u w:val="single"/>
        </w:rPr>
      </w:pPr>
      <w:r w:rsidRPr="00D86BD5">
        <w:rPr>
          <w:b/>
          <w:u w:val="single"/>
        </w:rPr>
        <w:t xml:space="preserve">Επιπρόσθετες ρήτρες </w:t>
      </w:r>
    </w:p>
    <w:p w14:paraId="2AE9E4CE" w14:textId="77777777" w:rsidR="007D69F3" w:rsidRPr="00D86BD5" w:rsidRDefault="007D69F3" w:rsidP="000A6F75">
      <w:pPr>
        <w:numPr>
          <w:ilvl w:val="0"/>
          <w:numId w:val="37"/>
        </w:numPr>
        <w:tabs>
          <w:tab w:val="num" w:pos="284"/>
        </w:tabs>
        <w:suppressAutoHyphens w:val="0"/>
        <w:spacing w:before="120"/>
        <w:ind w:left="284" w:hanging="291"/>
        <w:rPr>
          <w:lang w:val="el-GR"/>
        </w:rPr>
      </w:pPr>
      <w:r w:rsidRPr="00D86BD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D86BD5" w:rsidRDefault="007D69F3" w:rsidP="000A6F75">
      <w:pPr>
        <w:numPr>
          <w:ilvl w:val="0"/>
          <w:numId w:val="34"/>
        </w:numPr>
        <w:suppressAutoHyphens w:val="0"/>
        <w:spacing w:before="120"/>
        <w:rPr>
          <w:b/>
          <w:lang w:val="el-GR"/>
        </w:rPr>
      </w:pPr>
      <w:r w:rsidRPr="00D86BD5">
        <w:rPr>
          <w:lang w:val="el-GR"/>
        </w:rPr>
        <w:t xml:space="preserve">επιβάλλεται στον Ανάδοχο ρήτρα ίση με </w:t>
      </w:r>
      <w:r w:rsidRPr="00D86BD5">
        <w:rPr>
          <w:b/>
          <w:lang w:val="el-GR"/>
        </w:rPr>
        <w:t>0,02%</w:t>
      </w:r>
      <w:r w:rsidRPr="00D86BD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D86BD5" w:rsidRDefault="007D69F3" w:rsidP="000A6F75">
      <w:pPr>
        <w:numPr>
          <w:ilvl w:val="0"/>
          <w:numId w:val="34"/>
        </w:numPr>
        <w:suppressAutoHyphens w:val="0"/>
        <w:spacing w:before="120"/>
        <w:rPr>
          <w:lang w:val="el-GR"/>
        </w:rPr>
      </w:pPr>
      <w:r w:rsidRPr="00D86BD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DF0B348" w14:textId="197B1C05" w:rsidR="007D69F3" w:rsidRPr="00D86BD5" w:rsidRDefault="001F6F4D" w:rsidP="00EF2204">
      <w:pPr>
        <w:rPr>
          <w:rFonts w:eastAsia="SimSun"/>
          <w:lang w:val="el-GR"/>
        </w:rPr>
      </w:pPr>
      <w:r w:rsidRPr="00D86BD5">
        <w:rPr>
          <w:lang w:val="el-GR"/>
        </w:rPr>
        <w:t>Οι ρήτρες της παρούσας παραγράφου δεν ισχύουν στην περίπτωση που εξοπλισμός ή λογισμικό του Κυβερνητικού Υπολογιστικού Νέφους G-Cloud (Government Cloud) η/και του νέου public cloud ή/και του ΣΥΖΕΥΞΙΣ προκαλέσει αποδεδειγμένα δυσλειτουργία (τεκμαιρόμενη από τα εργαλεία και τις αναφορές διαθεσιμότητας των σχετικών πόρων / υπηρεσιών του G-Cloud/Public Cloud) σε παραδοτέο του Έργου.</w:t>
      </w:r>
    </w:p>
    <w:p w14:paraId="161ADFBF" w14:textId="77777777" w:rsidR="003C2BEF" w:rsidRPr="00FE51D8" w:rsidRDefault="003C2BEF" w:rsidP="00D84329">
      <w:pPr>
        <w:pStyle w:val="40"/>
        <w:numPr>
          <w:ilvl w:val="2"/>
          <w:numId w:val="24"/>
        </w:numPr>
        <w:rPr>
          <w:rFonts w:cs="Tahoma"/>
          <w:szCs w:val="22"/>
          <w:lang w:val="el-GR"/>
        </w:rPr>
      </w:pPr>
      <w:bookmarkStart w:id="695" w:name="_Toc122685366"/>
      <w:r w:rsidRPr="00D86BD5">
        <w:rPr>
          <w:rFonts w:cs="Tahoma"/>
          <w:szCs w:val="22"/>
          <w:lang w:val="el-GR"/>
        </w:rPr>
        <w:t>Προγραμματισμένες</w:t>
      </w:r>
      <w:r w:rsidRPr="00FE51D8">
        <w:rPr>
          <w:rFonts w:cs="Tahoma"/>
          <w:szCs w:val="22"/>
          <w:lang w:val="el-GR"/>
        </w:rPr>
        <w:t xml:space="preserve"> Διακοπές Υπηρεσίας</w:t>
      </w:r>
      <w:bookmarkEnd w:id="695"/>
    </w:p>
    <w:p w14:paraId="20066F57" w14:textId="77777777" w:rsidR="007D69F3" w:rsidRPr="00D86BD5" w:rsidRDefault="007D69F3" w:rsidP="007D69F3">
      <w:pPr>
        <w:spacing w:before="120"/>
        <w:rPr>
          <w:lang w:val="el-GR"/>
        </w:rPr>
      </w:pPr>
      <w:r w:rsidRPr="00D86BD5">
        <w:rPr>
          <w:lang w:val="el-GR"/>
        </w:rPr>
        <w:t>Επιτρέπεται η διενέργεια προγραμματισμένων διακοπών της Υπηρεσίας (</w:t>
      </w:r>
      <w:r w:rsidRPr="00D86BD5">
        <w:rPr>
          <w:lang w:val="en-US"/>
        </w:rPr>
        <w:t>Planned</w:t>
      </w:r>
      <w:r w:rsidRPr="00D86BD5">
        <w:rPr>
          <w:lang w:val="el-GR"/>
        </w:rPr>
        <w:t xml:space="preserve"> </w:t>
      </w:r>
      <w:r w:rsidRPr="00D86BD5">
        <w:rPr>
          <w:lang w:val="en-US"/>
        </w:rPr>
        <w:t>Outages</w:t>
      </w:r>
      <w:r w:rsidRPr="00D86BD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D86BD5" w:rsidRDefault="007D69F3" w:rsidP="000A6F75">
      <w:pPr>
        <w:widowControl w:val="0"/>
        <w:numPr>
          <w:ilvl w:val="0"/>
          <w:numId w:val="38"/>
        </w:numPr>
        <w:suppressAutoHyphens w:val="0"/>
        <w:adjustRightInd w:val="0"/>
        <w:spacing w:before="120"/>
        <w:textAlignment w:val="baseline"/>
        <w:rPr>
          <w:lang w:val="el-GR"/>
        </w:rPr>
      </w:pPr>
      <w:r w:rsidRPr="00D86BD5">
        <w:rPr>
          <w:lang w:val="el-GR"/>
        </w:rPr>
        <w:t xml:space="preserve">Κάθε προγραμματισμένη διακοπή της υπηρεσίας από τον Ανάδοχο θα ανακοινώνεται τουλάχιστον </w:t>
      </w:r>
      <w:r w:rsidRPr="00D86BD5">
        <w:rPr>
          <w:b/>
          <w:lang w:val="el-GR"/>
        </w:rPr>
        <w:t>15 ημερολογιακές ημέρες</w:t>
      </w:r>
      <w:r w:rsidRPr="00D86BD5">
        <w:rPr>
          <w:lang w:val="el-GR"/>
        </w:rPr>
        <w:t xml:space="preserve"> νωρίτερα στο Φορέα, και θα πρέπει να τεκμηριώνεται κατάλληλα.</w:t>
      </w:r>
    </w:p>
    <w:p w14:paraId="7E99C337" w14:textId="77777777" w:rsidR="007D69F3" w:rsidRPr="00D86BD5" w:rsidRDefault="007D69F3" w:rsidP="000A6F75">
      <w:pPr>
        <w:widowControl w:val="0"/>
        <w:numPr>
          <w:ilvl w:val="0"/>
          <w:numId w:val="38"/>
        </w:numPr>
        <w:suppressAutoHyphens w:val="0"/>
        <w:adjustRightInd w:val="0"/>
        <w:spacing w:before="120"/>
        <w:textAlignment w:val="baseline"/>
        <w:rPr>
          <w:lang w:val="el-GR"/>
        </w:rPr>
      </w:pPr>
      <w:r w:rsidRPr="00D86BD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D86BD5" w:rsidRDefault="007D69F3" w:rsidP="000A6F75">
      <w:pPr>
        <w:widowControl w:val="0"/>
        <w:numPr>
          <w:ilvl w:val="0"/>
          <w:numId w:val="38"/>
        </w:numPr>
        <w:suppressAutoHyphens w:val="0"/>
        <w:adjustRightInd w:val="0"/>
        <w:spacing w:before="120"/>
        <w:textAlignment w:val="baseline"/>
        <w:rPr>
          <w:lang w:val="el-GR"/>
        </w:rPr>
      </w:pPr>
      <w:r w:rsidRPr="00D86BD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D86BD5" w:rsidRDefault="007D69F3" w:rsidP="000A6F75">
      <w:pPr>
        <w:widowControl w:val="0"/>
        <w:numPr>
          <w:ilvl w:val="0"/>
          <w:numId w:val="38"/>
        </w:numPr>
        <w:suppressAutoHyphens w:val="0"/>
        <w:adjustRightInd w:val="0"/>
        <w:spacing w:before="120"/>
        <w:textAlignment w:val="baseline"/>
        <w:rPr>
          <w:lang w:val="el-GR"/>
        </w:rPr>
      </w:pPr>
      <w:r w:rsidRPr="00D86BD5">
        <w:rPr>
          <w:lang w:val="el-GR"/>
        </w:rPr>
        <w:t xml:space="preserve">Θα πραγματοποιείται μόνο </w:t>
      </w:r>
      <w:r w:rsidRPr="00D86BD5">
        <w:rPr>
          <w:b/>
          <w:lang w:val="el-GR"/>
        </w:rPr>
        <w:t>σε ώρες ΕΩΚ</w:t>
      </w:r>
      <w:r w:rsidRPr="00D86BD5">
        <w:rPr>
          <w:lang w:val="el-GR"/>
        </w:rPr>
        <w:t xml:space="preserve"> (όπως αυτές ορίζονται στην προηγούμενη ενότητα).</w:t>
      </w:r>
    </w:p>
    <w:p w14:paraId="4B4E9ADE" w14:textId="77777777" w:rsidR="007D69F3" w:rsidRPr="00D86BD5" w:rsidRDefault="007D69F3" w:rsidP="000A6F75">
      <w:pPr>
        <w:widowControl w:val="0"/>
        <w:numPr>
          <w:ilvl w:val="0"/>
          <w:numId w:val="38"/>
        </w:numPr>
        <w:suppressAutoHyphens w:val="0"/>
        <w:adjustRightInd w:val="0"/>
        <w:spacing w:before="120"/>
        <w:textAlignment w:val="baseline"/>
        <w:rPr>
          <w:lang w:val="el-GR"/>
        </w:rPr>
      </w:pPr>
      <w:r w:rsidRPr="00D86BD5">
        <w:rPr>
          <w:lang w:val="el-GR"/>
        </w:rPr>
        <w:t xml:space="preserve">Η χρονική περίοδος απώλειας της υπηρεσίας που οφείλεται σε προγραμματισμένη διακοπή </w:t>
      </w:r>
      <w:r w:rsidRPr="00D86BD5">
        <w:rPr>
          <w:b/>
          <w:lang w:val="el-GR"/>
        </w:rPr>
        <w:t>δε</w:t>
      </w:r>
      <w:r w:rsidRPr="00D86BD5">
        <w:rPr>
          <w:lang w:val="el-GR"/>
        </w:rPr>
        <w:t xml:space="preserve"> θα υπολογίζεται στη μέτρηση των Ποιοτικών Κριτηρίων.</w:t>
      </w:r>
    </w:p>
    <w:p w14:paraId="21980F38" w14:textId="77777777" w:rsidR="007D69F3" w:rsidRPr="00D86BD5" w:rsidRDefault="007D69F3" w:rsidP="007D69F3">
      <w:pPr>
        <w:spacing w:before="120"/>
        <w:rPr>
          <w:lang w:val="el-GR"/>
        </w:rPr>
      </w:pPr>
      <w:r w:rsidRPr="00D86BD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96E382C" w14:textId="77777777" w:rsidR="00025B9C" w:rsidRPr="00D86BD5" w:rsidRDefault="00025B9C" w:rsidP="00D84329">
      <w:pPr>
        <w:pStyle w:val="40"/>
        <w:numPr>
          <w:ilvl w:val="1"/>
          <w:numId w:val="24"/>
        </w:numPr>
        <w:tabs>
          <w:tab w:val="left" w:pos="993"/>
        </w:tabs>
        <w:ind w:left="993" w:hanging="567"/>
        <w:rPr>
          <w:rFonts w:cs="Tahoma"/>
          <w:szCs w:val="22"/>
          <w:lang w:val="el-GR"/>
        </w:rPr>
      </w:pPr>
      <w:bookmarkStart w:id="696" w:name="_Toc97194370"/>
      <w:bookmarkStart w:id="697" w:name="_Ref121743516"/>
      <w:bookmarkStart w:id="698" w:name="_Toc122685367"/>
      <w:r w:rsidRPr="00D86BD5">
        <w:rPr>
          <w:rFonts w:cs="Tahoma"/>
          <w:szCs w:val="22"/>
          <w:lang w:val="el-GR"/>
        </w:rPr>
        <w:t>Ομάδα Έργου/Σχήμα Διοίκησης Έργου</w:t>
      </w:r>
      <w:bookmarkEnd w:id="696"/>
      <w:bookmarkEnd w:id="697"/>
      <w:bookmarkEnd w:id="698"/>
      <w:r w:rsidRPr="00D86BD5">
        <w:rPr>
          <w:rFonts w:cs="Tahoma"/>
          <w:szCs w:val="22"/>
          <w:lang w:val="el-GR"/>
        </w:rPr>
        <w:tab/>
      </w:r>
    </w:p>
    <w:p w14:paraId="446DDF07" w14:textId="77777777" w:rsidR="003C2BEF" w:rsidRPr="00D86BD5" w:rsidRDefault="003C2BEF" w:rsidP="00EF2204">
      <w:pPr>
        <w:rPr>
          <w:lang w:val="el-GR"/>
        </w:rPr>
      </w:pPr>
      <w:r w:rsidRPr="00D86BD5">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D86BD5" w:rsidRDefault="003C2BEF" w:rsidP="00EF2204">
      <w:pPr>
        <w:rPr>
          <w:lang w:val="el-GR"/>
        </w:rPr>
      </w:pPr>
      <w:r w:rsidRPr="00D86BD5">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D86BD5" w:rsidRDefault="003C2BEF" w:rsidP="00EF2204">
      <w:pPr>
        <w:rPr>
          <w:lang w:val="el-GR"/>
        </w:rPr>
      </w:pPr>
      <w:r w:rsidRPr="00D86BD5">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9D80E62" w14:textId="77777777" w:rsidR="00025B9C" w:rsidRPr="00D86BD5" w:rsidRDefault="00025B9C" w:rsidP="00D84329">
      <w:pPr>
        <w:pStyle w:val="40"/>
        <w:numPr>
          <w:ilvl w:val="1"/>
          <w:numId w:val="24"/>
        </w:numPr>
        <w:tabs>
          <w:tab w:val="left" w:pos="993"/>
        </w:tabs>
        <w:ind w:left="993" w:hanging="567"/>
        <w:rPr>
          <w:rFonts w:cs="Tahoma"/>
          <w:szCs w:val="22"/>
          <w:lang w:val="el-GR"/>
        </w:rPr>
      </w:pPr>
      <w:bookmarkStart w:id="699" w:name="_Toc97194371"/>
      <w:bookmarkStart w:id="700" w:name="_Ref121743521"/>
      <w:bookmarkStart w:id="701" w:name="_Toc122685368"/>
      <w:r w:rsidRPr="00D86BD5">
        <w:rPr>
          <w:rFonts w:cs="Tahoma"/>
          <w:szCs w:val="22"/>
          <w:lang w:val="el-GR"/>
        </w:rPr>
        <w:t>Μεθοδολογία διοίκησης και διασφάλισης ποιότητας</w:t>
      </w:r>
      <w:bookmarkEnd w:id="699"/>
      <w:bookmarkEnd w:id="700"/>
      <w:bookmarkEnd w:id="701"/>
      <w:r w:rsidRPr="00D86BD5">
        <w:rPr>
          <w:rFonts w:cs="Tahoma"/>
          <w:szCs w:val="22"/>
          <w:lang w:val="el-GR"/>
        </w:rPr>
        <w:tab/>
      </w:r>
    </w:p>
    <w:p w14:paraId="20ACB7DF" w14:textId="77777777" w:rsidR="003C2BEF" w:rsidRPr="00D86BD5" w:rsidRDefault="003C2BEF" w:rsidP="003C2BEF">
      <w:pPr>
        <w:spacing w:before="120"/>
        <w:rPr>
          <w:lang w:val="el-GR"/>
        </w:rPr>
      </w:pPr>
      <w:r w:rsidRPr="00D86BD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D86BD5">
        <w:t> </w:t>
      </w:r>
      <w:r w:rsidRPr="00D86BD5">
        <w:rPr>
          <w:lang w:val="el-GR"/>
        </w:rPr>
        <w:t>/</w:t>
      </w:r>
      <w:r w:rsidRPr="00D86BD5">
        <w:t> </w:t>
      </w:r>
      <w:r w:rsidRPr="00D86BD5">
        <w:rPr>
          <w:lang w:val="el-GR"/>
        </w:rPr>
        <w:t xml:space="preserve">ομάδες έργου) και αρμοδιότητες, καθώς και τα κύρια ορόσημα του Έργου. </w:t>
      </w:r>
    </w:p>
    <w:p w14:paraId="1D169991" w14:textId="77777777" w:rsidR="003C2BEF" w:rsidRPr="00D86BD5" w:rsidRDefault="003C2BEF" w:rsidP="003C2BEF">
      <w:pPr>
        <w:spacing w:before="120"/>
        <w:rPr>
          <w:lang w:val="el-GR"/>
        </w:rPr>
      </w:pPr>
      <w:r w:rsidRPr="00D86BD5">
        <w:rPr>
          <w:lang w:val="el-GR"/>
        </w:rPr>
        <w:t>Κατά τη διάρκεια υλοποίησης του Έργου, ο Ανάδοχος θα υποβάλλει Μηνιαίες Αναφορές Προόδου (</w:t>
      </w:r>
      <w:r w:rsidRPr="00D86BD5">
        <w:t>progress</w:t>
      </w:r>
      <w:r w:rsidRPr="00D86BD5">
        <w:rPr>
          <w:lang w:val="el-GR"/>
        </w:rPr>
        <w:t xml:space="preserve"> </w:t>
      </w:r>
      <w:r w:rsidRPr="00D86BD5">
        <w:t>reports</w:t>
      </w:r>
      <w:r w:rsidRPr="00D86BD5">
        <w:rPr>
          <w:lang w:val="el-GR"/>
        </w:rPr>
        <w:t>) σχετικά με τις δράσεις του και τις διαδικασίες εκτέλεσης του Έργου, έτσι ώστε να διασφαλίζεται:</w:t>
      </w:r>
    </w:p>
    <w:p w14:paraId="070E01F5" w14:textId="77777777" w:rsidR="003C2BEF" w:rsidRPr="00D86BD5" w:rsidRDefault="003C2BEF" w:rsidP="000A6F75">
      <w:pPr>
        <w:numPr>
          <w:ilvl w:val="0"/>
          <w:numId w:val="25"/>
        </w:numPr>
        <w:suppressAutoHyphens w:val="0"/>
        <w:spacing w:before="120"/>
        <w:ind w:left="714" w:hanging="357"/>
        <w:rPr>
          <w:lang w:val="el-GR"/>
        </w:rPr>
      </w:pPr>
      <w:r w:rsidRPr="00D86BD5">
        <w:rPr>
          <w:lang w:val="el-GR"/>
        </w:rPr>
        <w:t>η τήρηση του χρονοδιαγράμματος του Έργου</w:t>
      </w:r>
    </w:p>
    <w:p w14:paraId="3F6DC2E9" w14:textId="77777777" w:rsidR="003C2BEF" w:rsidRPr="00D86BD5" w:rsidRDefault="003C2BEF" w:rsidP="000A6F75">
      <w:pPr>
        <w:numPr>
          <w:ilvl w:val="0"/>
          <w:numId w:val="25"/>
        </w:numPr>
        <w:suppressAutoHyphens w:val="0"/>
        <w:spacing w:before="120"/>
        <w:ind w:left="714" w:hanging="357"/>
        <w:rPr>
          <w:lang w:val="el-GR"/>
        </w:rPr>
      </w:pPr>
      <w:r w:rsidRPr="00D86BD5">
        <w:rPr>
          <w:lang w:val="el-GR"/>
        </w:rPr>
        <w:t>η ορθή, και συμβατή με τις προδιαγραφές, εκτέλεση των υποχρεώσεων του Αναδόχου.</w:t>
      </w:r>
    </w:p>
    <w:p w14:paraId="70DB333E" w14:textId="77777777" w:rsidR="003C2BEF" w:rsidRPr="00D86BD5" w:rsidRDefault="003C2BEF" w:rsidP="003C2BEF">
      <w:pPr>
        <w:spacing w:before="120"/>
        <w:rPr>
          <w:lang w:val="el-GR"/>
        </w:rPr>
      </w:pPr>
      <w:r w:rsidRPr="00D86BD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D86BD5" w:rsidRDefault="003C2BEF" w:rsidP="003C2BEF">
      <w:pPr>
        <w:spacing w:before="120"/>
        <w:rPr>
          <w:lang w:val="el-GR"/>
        </w:rPr>
      </w:pPr>
      <w:r w:rsidRPr="00D86BD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D86BD5" w:rsidRDefault="003C2BEF" w:rsidP="003C2BEF">
      <w:pPr>
        <w:spacing w:before="120"/>
        <w:rPr>
          <w:lang w:val="el-GR"/>
        </w:rPr>
      </w:pPr>
      <w:r w:rsidRPr="00D86BD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D86BD5" w:rsidRDefault="003C2BEF" w:rsidP="003C2BEF">
      <w:pPr>
        <w:spacing w:before="120"/>
        <w:rPr>
          <w:lang w:val="el-GR"/>
        </w:rPr>
      </w:pPr>
      <w:r w:rsidRPr="00D86BD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623E0867" w:rsidR="003C2BEF" w:rsidRPr="00D86BD5" w:rsidRDefault="003C2BEF" w:rsidP="003C2BEF">
      <w:pPr>
        <w:spacing w:before="120"/>
        <w:rPr>
          <w:lang w:val="el-GR"/>
        </w:rPr>
      </w:pPr>
      <w:r w:rsidRPr="00D86BD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C444B2F" w14:textId="77777777" w:rsidR="00025B9C" w:rsidRPr="00D86BD5" w:rsidRDefault="00025B9C" w:rsidP="00D84329">
      <w:pPr>
        <w:pStyle w:val="40"/>
        <w:numPr>
          <w:ilvl w:val="1"/>
          <w:numId w:val="24"/>
        </w:numPr>
        <w:tabs>
          <w:tab w:val="left" w:pos="993"/>
        </w:tabs>
        <w:ind w:left="993" w:hanging="567"/>
        <w:rPr>
          <w:rFonts w:cs="Tahoma"/>
          <w:szCs w:val="22"/>
          <w:lang w:val="el-GR"/>
        </w:rPr>
      </w:pPr>
      <w:bookmarkStart w:id="702" w:name="_Toc97194372"/>
      <w:bookmarkStart w:id="703" w:name="_Toc122685369"/>
      <w:r w:rsidRPr="00D86BD5">
        <w:rPr>
          <w:rFonts w:cs="Tahoma"/>
          <w:szCs w:val="22"/>
          <w:lang w:val="el-GR"/>
        </w:rPr>
        <w:t>Τόπος υλοποίησης/ παροχής των υπηρεσιών</w:t>
      </w:r>
      <w:bookmarkEnd w:id="702"/>
      <w:bookmarkEnd w:id="703"/>
      <w:r w:rsidRPr="00D86BD5">
        <w:rPr>
          <w:rFonts w:cs="Tahoma"/>
          <w:szCs w:val="22"/>
          <w:lang w:val="el-GR"/>
        </w:rPr>
        <w:tab/>
      </w:r>
    </w:p>
    <w:p w14:paraId="5EA8A8D7" w14:textId="77777777" w:rsidR="001F6F4D" w:rsidRPr="00D86BD5" w:rsidRDefault="001F6F4D" w:rsidP="001F6F4D">
      <w:pPr>
        <w:rPr>
          <w:lang w:val="el-GR"/>
        </w:rPr>
      </w:pPr>
      <w:r w:rsidRPr="00D86BD5">
        <w:rPr>
          <w:lang w:val="el-GR"/>
        </w:rPr>
        <w:t>Ο Ανάδοχος θα πρέπει να εγκαταστήσει το σύνολο των υφιστάμενων και νέων λειτουργικοτήτων στο νέο περιβάλλον λειτουργίας του Μητρώου Πολιτών και να το παραδώσει σε πλήρη λειτουργία στον Κύριο του έργου.</w:t>
      </w:r>
    </w:p>
    <w:p w14:paraId="0762165A" w14:textId="77777777" w:rsidR="001F6F4D" w:rsidRPr="00D86BD5" w:rsidRDefault="001F6F4D" w:rsidP="001F6F4D">
      <w:pPr>
        <w:rPr>
          <w:lang w:val="el-GR"/>
        </w:rPr>
      </w:pPr>
      <w:r w:rsidRPr="00D86BD5">
        <w:rPr>
          <w:lang w:val="el-GR"/>
        </w:rPr>
        <w:t xml:space="preserve">Ο Ανάδοχος θα προσφέρει τις υπηρεσίες του κατά κύριο λόγο στις εγκαταστάσεις του Κυρίου του έργου αλλά και σε όποια άλλα σημεία προκύψουν από τις απαιτήσεις του Έργου. </w:t>
      </w:r>
    </w:p>
    <w:p w14:paraId="590030CB" w14:textId="77777777" w:rsidR="001F6F4D" w:rsidRPr="00D86BD5" w:rsidRDefault="001F6F4D" w:rsidP="001F6F4D">
      <w:pPr>
        <w:rPr>
          <w:lang w:val="el-GR"/>
        </w:rPr>
      </w:pPr>
      <w:r w:rsidRPr="00D86BD5">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8CC9A6A" w14:textId="635A796E" w:rsidR="00A613D1" w:rsidRPr="00D86BD5" w:rsidRDefault="001F6F4D" w:rsidP="00E022C9">
      <w:pPr>
        <w:rPr>
          <w:rFonts w:eastAsia="SimSun"/>
          <w:lang w:val="el-GR"/>
        </w:rPr>
      </w:pPr>
      <w:r w:rsidRPr="00D86BD5">
        <w:rPr>
          <w:color w:val="262626" w:themeColor="text1" w:themeTint="D9"/>
          <w:kern w:val="32"/>
          <w:szCs w:val="28"/>
          <w:lang w:val="el-GR" w:eastAsia="en-US"/>
        </w:rPr>
        <w:t>Τόπος υποβολής των παραδοτέων είναι η έδρα της ΚτΠ Μ.Α.Ε.</w:t>
      </w:r>
      <w:r w:rsidRPr="00D86BD5">
        <w:rPr>
          <w:bCs/>
          <w:color w:val="262626" w:themeColor="text1" w:themeTint="D9"/>
          <w:kern w:val="32"/>
          <w:szCs w:val="28"/>
          <w:lang w:val="el-GR" w:eastAsia="en-US"/>
        </w:rPr>
        <w:t xml:space="preserve"> </w:t>
      </w:r>
    </w:p>
    <w:p w14:paraId="3C4CA7FA" w14:textId="77777777" w:rsidR="00CB3073" w:rsidRPr="00D86BD5" w:rsidRDefault="00CB3073">
      <w:pPr>
        <w:suppressAutoHyphens w:val="0"/>
        <w:autoSpaceDE w:val="0"/>
        <w:spacing w:after="60"/>
        <w:rPr>
          <w:rFonts w:eastAsia="SimSun"/>
          <w:lang w:val="el-GR"/>
        </w:rPr>
        <w:sectPr w:rsidR="00CB3073" w:rsidRPr="00D86BD5" w:rsidSect="00DF02B0">
          <w:pgSz w:w="11906" w:h="16838"/>
          <w:pgMar w:top="1134" w:right="1134" w:bottom="1134" w:left="1134" w:header="720" w:footer="709" w:gutter="0"/>
          <w:cols w:space="720"/>
          <w:titlePg/>
          <w:docGrid w:linePitch="360"/>
        </w:sectPr>
      </w:pPr>
    </w:p>
    <w:p w14:paraId="63D508FF" w14:textId="77777777" w:rsidR="008338F0" w:rsidRPr="00D86BD5" w:rsidRDefault="003355E7" w:rsidP="003329FF">
      <w:pPr>
        <w:pStyle w:val="20"/>
        <w:numPr>
          <w:ilvl w:val="0"/>
          <w:numId w:val="0"/>
        </w:numPr>
        <w:ind w:left="576" w:hanging="576"/>
        <w:rPr>
          <w:rFonts w:cs="Tahoma"/>
          <w:lang w:val="el-GR"/>
        </w:rPr>
      </w:pPr>
      <w:bookmarkStart w:id="704" w:name="_Ref510087011"/>
      <w:bookmarkStart w:id="705" w:name="_Ref40980421"/>
      <w:bookmarkStart w:id="706" w:name="_Toc97194373"/>
      <w:bookmarkStart w:id="707" w:name="_Toc97194478"/>
      <w:bookmarkStart w:id="708" w:name="_Toc122685370"/>
      <w:r w:rsidRPr="00D86BD5">
        <w:rPr>
          <w:rFonts w:cs="Tahoma"/>
          <w:lang w:val="el-GR"/>
        </w:rPr>
        <w:lastRenderedPageBreak/>
        <w:t>ΠΑΡΑΡΤΗΜΑ ΙΙ –</w:t>
      </w:r>
      <w:r w:rsidR="00E1337D" w:rsidRPr="00D86BD5">
        <w:rPr>
          <w:rFonts w:cs="Tahoma"/>
          <w:lang w:val="el-GR"/>
        </w:rPr>
        <w:t xml:space="preserve"> </w:t>
      </w:r>
      <w:r w:rsidR="007A3AC0" w:rsidRPr="00D86BD5">
        <w:rPr>
          <w:rFonts w:cs="Tahoma"/>
          <w:lang w:val="el-GR"/>
        </w:rPr>
        <w:t>Πίνακες Συμμόρφωσης</w:t>
      </w:r>
      <w:bookmarkEnd w:id="704"/>
      <w:bookmarkEnd w:id="705"/>
      <w:bookmarkEnd w:id="706"/>
      <w:bookmarkEnd w:id="707"/>
      <w:bookmarkEnd w:id="708"/>
      <w:r w:rsidR="007A3AC0" w:rsidRPr="00D86BD5">
        <w:rPr>
          <w:rFonts w:cs="Tahoma"/>
          <w:lang w:val="el-GR"/>
        </w:rPr>
        <w:t xml:space="preserve"> </w:t>
      </w:r>
    </w:p>
    <w:p w14:paraId="7C7E5859" w14:textId="77777777" w:rsidR="00E83539" w:rsidRPr="00D86BD5" w:rsidRDefault="00E83539" w:rsidP="00E83539">
      <w:pPr>
        <w:suppressAutoHyphens w:val="0"/>
        <w:autoSpaceDE w:val="0"/>
        <w:spacing w:after="60"/>
        <w:rPr>
          <w:rFonts w:eastAsia="SimSun"/>
          <w:i/>
          <w:iCs/>
          <w:color w:val="5B9BD5"/>
          <w:lang w:val="el-GR"/>
        </w:rPr>
      </w:pPr>
      <w:bookmarkStart w:id="709" w:name="_Toc85457544"/>
      <w:bookmarkStart w:id="710" w:name="_Toc75348106"/>
      <w:bookmarkStart w:id="711" w:name="_Toc65576938"/>
      <w:bookmarkStart w:id="712" w:name="_Toc687772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1"/>
        <w:gridCol w:w="1296"/>
        <w:gridCol w:w="1359"/>
        <w:gridCol w:w="1862"/>
      </w:tblGrid>
      <w:tr w:rsidR="00E83539" w:rsidRPr="00D86BD5" w14:paraId="265254AA" w14:textId="77777777" w:rsidTr="007738A3">
        <w:trPr>
          <w:jc w:val="center"/>
        </w:trPr>
        <w:tc>
          <w:tcPr>
            <w:tcW w:w="3110" w:type="pct"/>
            <w:shd w:val="clear" w:color="auto" w:fill="A6A6A6"/>
            <w:tcMar>
              <w:left w:w="57" w:type="dxa"/>
              <w:right w:w="57" w:type="dxa"/>
            </w:tcMar>
            <w:vAlign w:val="center"/>
          </w:tcPr>
          <w:p w14:paraId="16104C11" w14:textId="77777777" w:rsidR="00E83539" w:rsidRPr="00D86BD5" w:rsidRDefault="00E83539" w:rsidP="006177BE">
            <w:pPr>
              <w:spacing w:before="60" w:after="60"/>
              <w:jc w:val="center"/>
              <w:rPr>
                <w:b/>
              </w:rPr>
            </w:pPr>
            <w:r w:rsidRPr="00D86BD5">
              <w:rPr>
                <w:b/>
                <w:lang w:val="el-GR"/>
              </w:rPr>
              <w:t>Α</w:t>
            </w:r>
            <w:r w:rsidRPr="00D86BD5">
              <w:rPr>
                <w:b/>
              </w:rPr>
              <w:t>/Α</w:t>
            </w:r>
          </w:p>
        </w:tc>
        <w:tc>
          <w:tcPr>
            <w:tcW w:w="519" w:type="pct"/>
            <w:shd w:val="clear" w:color="auto" w:fill="A6A6A6"/>
            <w:tcMar>
              <w:left w:w="57" w:type="dxa"/>
              <w:right w:w="57" w:type="dxa"/>
            </w:tcMar>
            <w:vAlign w:val="center"/>
          </w:tcPr>
          <w:p w14:paraId="0A42D3DD" w14:textId="77777777" w:rsidR="00E83539" w:rsidRPr="00D86BD5" w:rsidRDefault="00E83539" w:rsidP="006177BE">
            <w:pPr>
              <w:spacing w:before="60" w:after="60"/>
              <w:jc w:val="center"/>
              <w:rPr>
                <w:b/>
              </w:rPr>
            </w:pPr>
            <w:r w:rsidRPr="00D86BD5">
              <w:rPr>
                <w:b/>
              </w:rPr>
              <w:t>ΑΠΑΙΤΗΣΗ</w:t>
            </w:r>
          </w:p>
        </w:tc>
        <w:tc>
          <w:tcPr>
            <w:tcW w:w="666" w:type="pct"/>
            <w:shd w:val="clear" w:color="auto" w:fill="A6A6A6"/>
            <w:tcMar>
              <w:left w:w="57" w:type="dxa"/>
              <w:right w:w="57" w:type="dxa"/>
            </w:tcMar>
            <w:vAlign w:val="center"/>
          </w:tcPr>
          <w:p w14:paraId="40C674CA" w14:textId="77777777" w:rsidR="00E83539" w:rsidRPr="00D86BD5" w:rsidRDefault="00E83539" w:rsidP="006177BE">
            <w:pPr>
              <w:spacing w:before="60" w:after="60"/>
              <w:jc w:val="center"/>
              <w:rPr>
                <w:b/>
              </w:rPr>
            </w:pPr>
            <w:r w:rsidRPr="00D86BD5">
              <w:rPr>
                <w:b/>
              </w:rPr>
              <w:t>ΑΠΑΝΤΗΣΗ</w:t>
            </w:r>
          </w:p>
        </w:tc>
        <w:tc>
          <w:tcPr>
            <w:tcW w:w="705" w:type="pct"/>
            <w:shd w:val="clear" w:color="auto" w:fill="A6A6A6"/>
          </w:tcPr>
          <w:p w14:paraId="187B495E" w14:textId="77777777" w:rsidR="00E83539" w:rsidRPr="00D86BD5" w:rsidRDefault="00E83539" w:rsidP="006177BE">
            <w:pPr>
              <w:spacing w:before="60" w:after="60"/>
              <w:jc w:val="center"/>
              <w:rPr>
                <w:b/>
              </w:rPr>
            </w:pPr>
            <w:r w:rsidRPr="00D86BD5">
              <w:rPr>
                <w:b/>
              </w:rPr>
              <w:t>ΠΑΡΑΠΟΜΠΗ</w:t>
            </w:r>
          </w:p>
          <w:p w14:paraId="4CBA68C6" w14:textId="77777777" w:rsidR="00E83539" w:rsidRPr="00D86BD5" w:rsidRDefault="00E83539" w:rsidP="006177BE">
            <w:pPr>
              <w:spacing w:before="60" w:after="60"/>
              <w:jc w:val="center"/>
              <w:rPr>
                <w:b/>
              </w:rPr>
            </w:pPr>
            <w:r w:rsidRPr="00D86BD5">
              <w:rPr>
                <w:b/>
              </w:rPr>
              <w:t>ΤΕΚΜΗΡΙΩΣΗΣ</w:t>
            </w:r>
          </w:p>
        </w:tc>
      </w:tr>
      <w:tr w:rsidR="00E83539" w:rsidRPr="00D86BD5" w14:paraId="2E50ABC7" w14:textId="77777777" w:rsidTr="007738A3">
        <w:trPr>
          <w:jc w:val="center"/>
        </w:trPr>
        <w:tc>
          <w:tcPr>
            <w:tcW w:w="3110" w:type="pct"/>
            <w:shd w:val="clear" w:color="auto" w:fill="A6A6A6"/>
            <w:tcMar>
              <w:left w:w="57" w:type="dxa"/>
              <w:right w:w="57" w:type="dxa"/>
            </w:tcMar>
            <w:vAlign w:val="center"/>
          </w:tcPr>
          <w:p w14:paraId="3F86C457" w14:textId="77777777" w:rsidR="00E83539" w:rsidRPr="00D86BD5" w:rsidRDefault="00E83539" w:rsidP="006177BE">
            <w:pPr>
              <w:spacing w:before="60" w:after="60"/>
              <w:rPr>
                <w:b/>
              </w:rPr>
            </w:pPr>
            <w:r w:rsidRPr="00D86BD5">
              <w:rPr>
                <w:b/>
              </w:rPr>
              <w:t xml:space="preserve">ΑΡΧΙΤΕΚΤΟΝΙΚΗ ΠΡΟΣΦΕΡΟΜΕΝΗΣ ΛΥΣΗΣ </w:t>
            </w:r>
          </w:p>
        </w:tc>
        <w:tc>
          <w:tcPr>
            <w:tcW w:w="519" w:type="pct"/>
            <w:shd w:val="clear" w:color="auto" w:fill="A6A6A6"/>
            <w:tcMar>
              <w:left w:w="57" w:type="dxa"/>
              <w:right w:w="57" w:type="dxa"/>
            </w:tcMar>
            <w:vAlign w:val="center"/>
          </w:tcPr>
          <w:p w14:paraId="30271B7E" w14:textId="77777777" w:rsidR="00E83539" w:rsidRPr="00D86BD5" w:rsidRDefault="00E83539" w:rsidP="006177BE">
            <w:pPr>
              <w:spacing w:before="60" w:after="60"/>
              <w:rPr>
                <w:b/>
              </w:rPr>
            </w:pPr>
          </w:p>
        </w:tc>
        <w:tc>
          <w:tcPr>
            <w:tcW w:w="666" w:type="pct"/>
            <w:shd w:val="clear" w:color="auto" w:fill="A6A6A6"/>
            <w:tcMar>
              <w:left w:w="57" w:type="dxa"/>
              <w:right w:w="57" w:type="dxa"/>
            </w:tcMar>
            <w:vAlign w:val="center"/>
          </w:tcPr>
          <w:p w14:paraId="67567B1A" w14:textId="77777777" w:rsidR="00E83539" w:rsidRPr="00D86BD5" w:rsidRDefault="00E83539" w:rsidP="006177BE">
            <w:pPr>
              <w:spacing w:before="60" w:after="60"/>
              <w:rPr>
                <w:b/>
              </w:rPr>
            </w:pPr>
          </w:p>
        </w:tc>
        <w:tc>
          <w:tcPr>
            <w:tcW w:w="705" w:type="pct"/>
            <w:shd w:val="clear" w:color="auto" w:fill="A6A6A6"/>
          </w:tcPr>
          <w:p w14:paraId="7BBD7579" w14:textId="77777777" w:rsidR="00E83539" w:rsidRPr="00D86BD5" w:rsidRDefault="00E83539" w:rsidP="006177BE">
            <w:pPr>
              <w:spacing w:before="60" w:after="60"/>
              <w:rPr>
                <w:b/>
              </w:rPr>
            </w:pPr>
          </w:p>
        </w:tc>
      </w:tr>
      <w:tr w:rsidR="00E83539" w:rsidRPr="00D86BD5" w14:paraId="57E4DAF0" w14:textId="77777777" w:rsidTr="007738A3">
        <w:trPr>
          <w:jc w:val="center"/>
        </w:trPr>
        <w:tc>
          <w:tcPr>
            <w:tcW w:w="3110" w:type="pct"/>
            <w:shd w:val="clear" w:color="auto" w:fill="auto"/>
            <w:tcMar>
              <w:left w:w="57" w:type="dxa"/>
              <w:right w:w="57" w:type="dxa"/>
            </w:tcMar>
            <w:vAlign w:val="center"/>
          </w:tcPr>
          <w:p w14:paraId="67DABED7" w14:textId="1887C315" w:rsidR="00E83539" w:rsidRPr="00D86BD5" w:rsidRDefault="00E83539" w:rsidP="006177BE">
            <w:pPr>
              <w:spacing w:before="60" w:after="60"/>
              <w:jc w:val="left"/>
              <w:rPr>
                <w:lang w:val="el-GR"/>
              </w:rPr>
            </w:pPr>
            <w:r w:rsidRPr="00D86BD5">
              <w:rPr>
                <w:lang w:val="el-GR"/>
              </w:rPr>
              <w:t>Η προτεινόμενη λύση θα πρέπει να καλύπτει τις απαιτήσεις της Παραγράφου 3. του παραρτήματος Ι.</w:t>
            </w:r>
          </w:p>
        </w:tc>
        <w:tc>
          <w:tcPr>
            <w:tcW w:w="519" w:type="pct"/>
            <w:shd w:val="clear" w:color="auto" w:fill="auto"/>
            <w:tcMar>
              <w:left w:w="57" w:type="dxa"/>
              <w:right w:w="57" w:type="dxa"/>
            </w:tcMar>
            <w:vAlign w:val="center"/>
          </w:tcPr>
          <w:p w14:paraId="4DD83E3B" w14:textId="77777777" w:rsidR="00E83539" w:rsidRPr="00D86BD5" w:rsidRDefault="00E83539" w:rsidP="006177BE">
            <w:pPr>
              <w:spacing w:before="60" w:after="60"/>
              <w:jc w:val="center"/>
              <w:rPr>
                <w:b/>
                <w:lang w:val="el-GR"/>
              </w:rPr>
            </w:pPr>
            <w:r w:rsidRPr="00D86BD5">
              <w:rPr>
                <w:b/>
                <w:lang w:val="el-GR"/>
              </w:rPr>
              <w:t>ΝΑΙ</w:t>
            </w:r>
          </w:p>
        </w:tc>
        <w:tc>
          <w:tcPr>
            <w:tcW w:w="666" w:type="pct"/>
            <w:shd w:val="clear" w:color="auto" w:fill="auto"/>
            <w:tcMar>
              <w:left w:w="57" w:type="dxa"/>
              <w:right w:w="57" w:type="dxa"/>
            </w:tcMar>
            <w:vAlign w:val="center"/>
          </w:tcPr>
          <w:p w14:paraId="7BD84E7F" w14:textId="77777777" w:rsidR="00E83539" w:rsidRPr="00D86BD5" w:rsidRDefault="00E83539" w:rsidP="006177BE">
            <w:pPr>
              <w:spacing w:before="60" w:after="60"/>
              <w:rPr>
                <w:b/>
                <w:lang w:val="el-GR"/>
              </w:rPr>
            </w:pPr>
          </w:p>
        </w:tc>
        <w:tc>
          <w:tcPr>
            <w:tcW w:w="705" w:type="pct"/>
          </w:tcPr>
          <w:p w14:paraId="34486203" w14:textId="77777777" w:rsidR="00E83539" w:rsidRPr="00D86BD5" w:rsidRDefault="00E83539" w:rsidP="006177BE">
            <w:pPr>
              <w:spacing w:before="60" w:after="60"/>
              <w:rPr>
                <w:b/>
                <w:lang w:val="el-GR"/>
              </w:rPr>
            </w:pPr>
          </w:p>
        </w:tc>
      </w:tr>
      <w:tr w:rsidR="00E83539" w:rsidRPr="00D86BD5" w14:paraId="7D292E9B"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1B01ED4" w14:textId="77777777" w:rsidR="00E83539" w:rsidRPr="00D86BD5" w:rsidRDefault="00E83539" w:rsidP="006177BE">
            <w:pPr>
              <w:spacing w:before="60" w:after="60"/>
              <w:jc w:val="left"/>
              <w:rPr>
                <w:lang w:val="el-GR"/>
              </w:rPr>
            </w:pPr>
            <w:r w:rsidRPr="00D86BD5">
              <w:rPr>
                <w:lang w:val="el-GR"/>
              </w:rPr>
              <w:t xml:space="preserve">Η προτεινόμενη λύση θα πρέπει να ακολουθεί πολυ-επίπεδη (n-tier) αρχιτεκτονική (n≥3) </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C9B653C" w14:textId="77777777" w:rsidR="00E83539" w:rsidRPr="00D86BD5" w:rsidRDefault="00E83539" w:rsidP="006177BE">
            <w:pPr>
              <w:spacing w:before="60" w:after="60"/>
              <w:jc w:val="center"/>
              <w:rPr>
                <w:b/>
                <w:lang w:val="el-GR"/>
              </w:rPr>
            </w:pPr>
            <w:r w:rsidRPr="00D86BD5">
              <w:rPr>
                <w:b/>
                <w:lang w:val="el-GR"/>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0878DCF" w14:textId="77777777" w:rsidR="00E83539" w:rsidRPr="00D86BD5" w:rsidRDefault="00E83539" w:rsidP="006177BE">
            <w:pPr>
              <w:spacing w:before="60" w:after="60"/>
              <w:rPr>
                <w:b/>
                <w:lang w:val="el-GR"/>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B5814F6" w14:textId="77777777" w:rsidR="00E83539" w:rsidRPr="00D86BD5" w:rsidRDefault="00E83539" w:rsidP="006177BE">
            <w:pPr>
              <w:spacing w:before="60" w:after="60"/>
              <w:rPr>
                <w:b/>
                <w:lang w:val="el-GR"/>
              </w:rPr>
            </w:pPr>
          </w:p>
        </w:tc>
      </w:tr>
      <w:tr w:rsidR="00E83539" w:rsidRPr="00D86BD5" w14:paraId="13C1E277"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FEDD949" w14:textId="77777777" w:rsidR="00E83539" w:rsidRPr="00D86BD5" w:rsidRDefault="00E83539" w:rsidP="006177BE">
            <w:pPr>
              <w:spacing w:before="60" w:after="60"/>
              <w:jc w:val="left"/>
              <w:rPr>
                <w:lang w:val="el-GR"/>
              </w:rPr>
            </w:pPr>
            <w:r w:rsidRPr="00D86BD5">
              <w:rPr>
                <w:lang w:val="el-GR"/>
              </w:rPr>
              <w:t>Η προτεινόμενη από τον Ανάδοχο Μεθοδολογία υλοποίησης και Αρχιτεκτονική θα πρέπει να τεκμηριώνει τόσο σε επίπεδο υποδομών  όσο και σε επίπεδο λογισμικού:</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2B58B6D" w14:textId="77777777" w:rsidR="00E83539" w:rsidRPr="00D86BD5" w:rsidRDefault="00E83539" w:rsidP="006177BE">
            <w:pPr>
              <w:spacing w:before="60" w:after="60"/>
              <w:jc w:val="center"/>
              <w:rPr>
                <w:b/>
                <w:lang w:val="el-GR"/>
              </w:rPr>
            </w:pPr>
            <w:r w:rsidRPr="00D86BD5">
              <w:rPr>
                <w:b/>
                <w:lang w:val="el-GR"/>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B2C07F" w14:textId="77777777" w:rsidR="00E83539" w:rsidRPr="00D86BD5" w:rsidRDefault="00E83539" w:rsidP="006177BE">
            <w:pPr>
              <w:spacing w:before="60" w:after="60"/>
              <w:rPr>
                <w:b/>
                <w:lang w:val="el-GR"/>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98F9130" w14:textId="77777777" w:rsidR="00E83539" w:rsidRPr="00D86BD5" w:rsidRDefault="00E83539" w:rsidP="006177BE">
            <w:pPr>
              <w:spacing w:before="60" w:after="60"/>
              <w:rPr>
                <w:b/>
                <w:lang w:val="el-GR"/>
              </w:rPr>
            </w:pPr>
          </w:p>
        </w:tc>
      </w:tr>
      <w:tr w:rsidR="00E83539" w:rsidRPr="00D86BD5" w14:paraId="787085CC"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19A4CF" w14:textId="77777777" w:rsidR="00E83539" w:rsidRPr="00D86BD5" w:rsidRDefault="00E83539" w:rsidP="00D84329">
            <w:pPr>
              <w:numPr>
                <w:ilvl w:val="0"/>
                <w:numId w:val="7"/>
              </w:numPr>
              <w:spacing w:before="60" w:after="60"/>
              <w:rPr>
                <w:lang w:val="el-GR"/>
              </w:rPr>
            </w:pPr>
            <w:r w:rsidRPr="00D86BD5">
              <w:rPr>
                <w:lang w:val="el-GR"/>
              </w:rPr>
              <w:t>Την υψηλή διαθεσιμότητα του συστήματος</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D447CE" w14:textId="77777777" w:rsidR="00E83539" w:rsidRPr="00D86BD5" w:rsidRDefault="00E83539" w:rsidP="006177BE">
            <w:pPr>
              <w:spacing w:before="60" w:after="60"/>
              <w:jc w:val="center"/>
              <w:rPr>
                <w:b/>
              </w:rPr>
            </w:pPr>
            <w:r w:rsidRPr="00D86BD5">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4D382EC" w14:textId="77777777" w:rsidR="00E83539" w:rsidRPr="00D86BD5" w:rsidRDefault="00E83539" w:rsidP="006177BE">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215296D1" w14:textId="77777777" w:rsidR="00E83539" w:rsidRPr="00D86BD5" w:rsidRDefault="00E83539" w:rsidP="006177BE">
            <w:pPr>
              <w:spacing w:before="60" w:after="60"/>
              <w:rPr>
                <w:b/>
              </w:rPr>
            </w:pPr>
          </w:p>
        </w:tc>
      </w:tr>
      <w:tr w:rsidR="00E83539" w:rsidRPr="00D86BD5" w14:paraId="08683CC7"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FC9D3F4" w14:textId="77777777" w:rsidR="00E83539" w:rsidRPr="00D86BD5" w:rsidRDefault="00E83539" w:rsidP="00D84329">
            <w:pPr>
              <w:numPr>
                <w:ilvl w:val="0"/>
                <w:numId w:val="7"/>
              </w:numPr>
              <w:spacing w:before="60" w:after="60"/>
              <w:rPr>
                <w:lang w:val="el-GR"/>
              </w:rPr>
            </w:pPr>
            <w:r w:rsidRPr="00D86BD5">
              <w:rPr>
                <w:lang w:val="el-GR"/>
              </w:rPr>
              <w:t xml:space="preserve">Την υψηλή απόδοση </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CD50065" w14:textId="77777777" w:rsidR="00E83539" w:rsidRPr="00D86BD5" w:rsidRDefault="00E83539" w:rsidP="006177BE">
            <w:pPr>
              <w:spacing w:before="60" w:after="60"/>
              <w:jc w:val="center"/>
              <w:rPr>
                <w:b/>
              </w:rPr>
            </w:pPr>
            <w:r w:rsidRPr="00D86BD5">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27D0AD8" w14:textId="77777777" w:rsidR="00E83539" w:rsidRPr="00D86BD5" w:rsidRDefault="00E83539" w:rsidP="006177BE">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215C661" w14:textId="77777777" w:rsidR="00E83539" w:rsidRPr="00D86BD5" w:rsidRDefault="00E83539" w:rsidP="006177BE">
            <w:pPr>
              <w:spacing w:before="60" w:after="60"/>
              <w:rPr>
                <w:b/>
              </w:rPr>
            </w:pPr>
          </w:p>
        </w:tc>
      </w:tr>
      <w:tr w:rsidR="00E83539" w:rsidRPr="00D86BD5" w14:paraId="4CD0E0E0"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1F040FD" w14:textId="77777777" w:rsidR="00E83539" w:rsidRPr="00D86BD5" w:rsidRDefault="00E83539" w:rsidP="00D84329">
            <w:pPr>
              <w:numPr>
                <w:ilvl w:val="0"/>
                <w:numId w:val="7"/>
              </w:numPr>
              <w:spacing w:before="60" w:after="60"/>
              <w:rPr>
                <w:lang w:val="el-GR"/>
              </w:rPr>
            </w:pPr>
            <w:r w:rsidRPr="00D86BD5">
              <w:rPr>
                <w:lang w:val="el-GR"/>
              </w:rPr>
              <w:t>Την υψηλή αξιοπιστία</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F9E136" w14:textId="77777777" w:rsidR="00E83539" w:rsidRPr="00D86BD5" w:rsidRDefault="00E83539" w:rsidP="006177BE">
            <w:pPr>
              <w:spacing w:before="60" w:after="60"/>
              <w:jc w:val="center"/>
              <w:rPr>
                <w:b/>
              </w:rPr>
            </w:pPr>
            <w:r w:rsidRPr="00D86BD5">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5418A0B" w14:textId="77777777" w:rsidR="00E83539" w:rsidRPr="00D86BD5" w:rsidRDefault="00E83539" w:rsidP="006177BE">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E598F06" w14:textId="77777777" w:rsidR="00E83539" w:rsidRPr="00D86BD5" w:rsidRDefault="00E83539" w:rsidP="006177BE">
            <w:pPr>
              <w:spacing w:before="60" w:after="60"/>
              <w:rPr>
                <w:b/>
              </w:rPr>
            </w:pPr>
          </w:p>
        </w:tc>
      </w:tr>
      <w:tr w:rsidR="00E83539" w:rsidRPr="00D86BD5" w14:paraId="4B8826BE" w14:textId="77777777" w:rsidTr="007738A3">
        <w:trPr>
          <w:jc w:val="center"/>
        </w:trPr>
        <w:tc>
          <w:tcPr>
            <w:tcW w:w="3110"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4FC96B" w14:textId="77777777" w:rsidR="00E83539" w:rsidRPr="00D86BD5" w:rsidRDefault="00E83539" w:rsidP="00D84329">
            <w:pPr>
              <w:numPr>
                <w:ilvl w:val="0"/>
                <w:numId w:val="7"/>
              </w:numPr>
              <w:spacing w:before="60" w:after="60"/>
              <w:rPr>
                <w:lang w:val="el-GR"/>
              </w:rPr>
            </w:pPr>
            <w:r w:rsidRPr="00D86BD5">
              <w:rPr>
                <w:lang w:val="el-GR"/>
              </w:rPr>
              <w:t>Την επεκτασιμότητα</w:t>
            </w:r>
          </w:p>
        </w:tc>
        <w:tc>
          <w:tcPr>
            <w:tcW w:w="51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3EED1C3" w14:textId="77777777" w:rsidR="00E83539" w:rsidRPr="00D86BD5" w:rsidRDefault="00E83539" w:rsidP="006177BE">
            <w:pPr>
              <w:spacing w:before="60" w:after="60"/>
              <w:jc w:val="center"/>
              <w:rPr>
                <w:b/>
              </w:rPr>
            </w:pPr>
            <w:r w:rsidRPr="00D86BD5">
              <w:rPr>
                <w:b/>
              </w:rPr>
              <w:t>ΝΑΙ</w:t>
            </w:r>
          </w:p>
        </w:tc>
        <w:tc>
          <w:tcPr>
            <w:tcW w:w="66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F1C8AE" w14:textId="77777777" w:rsidR="00E83539" w:rsidRPr="00D86BD5" w:rsidRDefault="00E83539" w:rsidP="006177BE">
            <w:pPr>
              <w:spacing w:before="60" w:after="60"/>
              <w:rPr>
                <w:b/>
              </w:rPr>
            </w:pP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05ACA6D0" w14:textId="77777777" w:rsidR="00E83539" w:rsidRPr="00D86BD5" w:rsidRDefault="00E83539" w:rsidP="006177BE">
            <w:pPr>
              <w:spacing w:before="60" w:after="60"/>
              <w:rPr>
                <w:b/>
              </w:rPr>
            </w:pPr>
          </w:p>
        </w:tc>
      </w:tr>
    </w:tbl>
    <w:p w14:paraId="2C1A8166" w14:textId="77777777" w:rsidR="00E83539" w:rsidRPr="00D86BD5" w:rsidRDefault="00E83539" w:rsidP="00E83539">
      <w:pPr>
        <w:suppressAutoHyphens w:val="0"/>
        <w:autoSpaceDE w:val="0"/>
        <w:spacing w:after="60"/>
        <w:rPr>
          <w:rFonts w:eastAsia="SimSun"/>
          <w:i/>
          <w:iCs/>
          <w:color w:val="5B9BD5"/>
          <w:lang w:val="el-GR"/>
        </w:rPr>
      </w:pPr>
    </w:p>
    <w:p w14:paraId="113AF47B" w14:textId="5E9594FC" w:rsidR="00E83539" w:rsidRPr="00D86BD5" w:rsidRDefault="00E83539" w:rsidP="00E83539">
      <w:pPr>
        <w:spacing w:before="11" w:line="280" w:lineRule="exact"/>
        <w:ind w:left="656"/>
        <w:rPr>
          <w:rFonts w:eastAsia="Calibri"/>
          <w:lang w:val="el-GR"/>
        </w:rPr>
      </w:pPr>
      <w:r w:rsidRPr="00D86BD5">
        <w:rPr>
          <w:rFonts w:eastAsia="Calibri"/>
          <w:b/>
          <w:lang w:val="el-GR"/>
        </w:rPr>
        <w:t>Αναδιοργάνωση των υφιστάμενων υποδομών λειτουργίας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E83539" w:rsidRPr="00D86BD5" w14:paraId="6B98160D" w14:textId="77777777" w:rsidTr="006177B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1DC1CB08" w14:textId="77777777" w:rsidR="00E83539" w:rsidRPr="00D86BD5" w:rsidRDefault="00E83539" w:rsidP="006177BE">
            <w:pPr>
              <w:spacing w:before="5" w:line="240" w:lineRule="exact"/>
              <w:rPr>
                <w:lang w:val="el-GR"/>
              </w:rPr>
            </w:pPr>
          </w:p>
          <w:p w14:paraId="2E96BC29" w14:textId="77777777" w:rsidR="00E83539" w:rsidRPr="00D86BD5" w:rsidRDefault="00E83539" w:rsidP="006177BE">
            <w:pPr>
              <w:ind w:left="145"/>
              <w:rPr>
                <w:rFonts w:eastAsia="Calibri"/>
              </w:rPr>
            </w:pPr>
            <w:r w:rsidRPr="00D86BD5">
              <w:rPr>
                <w:rFonts w:eastAsia="Calibri"/>
                <w:b/>
                <w:spacing w:val="-1"/>
              </w:rPr>
              <w:t>Α</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67BD4AF5" w14:textId="77777777" w:rsidR="00E83539" w:rsidRPr="00D86BD5" w:rsidRDefault="00E83539" w:rsidP="006177BE">
            <w:pPr>
              <w:spacing w:before="5" w:line="240" w:lineRule="exact"/>
            </w:pPr>
          </w:p>
          <w:p w14:paraId="63F17F94" w14:textId="77777777" w:rsidR="00E83539" w:rsidRPr="00D86BD5" w:rsidRDefault="00E83539" w:rsidP="006177BE">
            <w:pPr>
              <w:ind w:left="1551" w:right="1550"/>
              <w:jc w:val="center"/>
              <w:rPr>
                <w:rFonts w:eastAsia="Calibri"/>
              </w:rPr>
            </w:pPr>
            <w:r w:rsidRPr="00D86BD5">
              <w:rPr>
                <w:rFonts w:eastAsia="Calibri"/>
                <w:b/>
                <w:spacing w:val="-1"/>
                <w:w w:val="99"/>
              </w:rPr>
              <w:t>Π</w:t>
            </w:r>
            <w:r w:rsidRPr="00D86BD5">
              <w:rPr>
                <w:rFonts w:eastAsia="Calibri"/>
                <w:b/>
                <w:w w:val="99"/>
              </w:rPr>
              <w:t>Ρ</w:t>
            </w:r>
            <w:r w:rsidRPr="00D86BD5">
              <w:rPr>
                <w:rFonts w:eastAsia="Calibri"/>
                <w:b/>
                <w:spacing w:val="-1"/>
                <w:w w:val="99"/>
              </w:rPr>
              <w:t>Ο</w:t>
            </w:r>
            <w:r w:rsidRPr="00D86BD5">
              <w:rPr>
                <w:rFonts w:eastAsia="Calibri"/>
                <w:b/>
                <w:spacing w:val="2"/>
                <w:w w:val="99"/>
              </w:rPr>
              <w:t>Δ</w:t>
            </w:r>
            <w:r w:rsidRPr="00D86BD5">
              <w:rPr>
                <w:rFonts w:eastAsia="Calibri"/>
                <w:b/>
                <w:w w:val="99"/>
              </w:rPr>
              <w:t>Ι</w:t>
            </w:r>
            <w:r w:rsidRPr="00D86BD5">
              <w:rPr>
                <w:rFonts w:eastAsia="Calibri"/>
                <w:b/>
                <w:spacing w:val="-1"/>
                <w:w w:val="99"/>
              </w:rPr>
              <w:t>Α</w:t>
            </w:r>
            <w:r w:rsidRPr="00D86BD5">
              <w:rPr>
                <w:rFonts w:eastAsia="Calibri"/>
                <w:b/>
                <w:spacing w:val="2"/>
                <w:w w:val="99"/>
              </w:rPr>
              <w:t>Γ</w:t>
            </w:r>
            <w:r w:rsidRPr="00D86BD5">
              <w:rPr>
                <w:rFonts w:eastAsia="Calibri"/>
                <w:b/>
                <w:w w:val="99"/>
              </w:rPr>
              <w:t>Ρ</w:t>
            </w:r>
            <w:r w:rsidRPr="00D86BD5">
              <w:rPr>
                <w:rFonts w:eastAsia="Calibri"/>
                <w:b/>
                <w:spacing w:val="-1"/>
                <w:w w:val="99"/>
              </w:rPr>
              <w:t>Α</w:t>
            </w:r>
            <w:r w:rsidRPr="00D86BD5">
              <w:rPr>
                <w:rFonts w:eastAsia="Calibri"/>
                <w:b/>
                <w:spacing w:val="3"/>
                <w:w w:val="99"/>
              </w:rPr>
              <w:t>Φ</w:t>
            </w:r>
            <w:r w:rsidRPr="00D86BD5">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42B84428" w14:textId="77777777" w:rsidR="00E83539" w:rsidRPr="00D86BD5" w:rsidRDefault="00E83539" w:rsidP="006177BE">
            <w:pPr>
              <w:spacing w:before="5" w:line="240" w:lineRule="exact"/>
            </w:pPr>
          </w:p>
          <w:p w14:paraId="321B81E2" w14:textId="77777777" w:rsidR="00E83539" w:rsidRPr="00D86BD5" w:rsidRDefault="00E83539" w:rsidP="006177BE">
            <w:pPr>
              <w:ind w:left="57"/>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rPr>
              <w:t>Ι</w:t>
            </w:r>
            <w:r w:rsidRPr="00D86BD5">
              <w:rPr>
                <w:rFonts w:eastAsia="Calibri"/>
                <w:b/>
                <w:spacing w:val="2"/>
              </w:rPr>
              <w:t>Τ</w:t>
            </w:r>
            <w:r w:rsidRPr="00D86BD5">
              <w:rPr>
                <w:rFonts w:eastAsia="Calibri"/>
                <w:b/>
                <w:spacing w:val="-1"/>
              </w:rPr>
              <w:t>Η</w:t>
            </w:r>
            <w:r w:rsidRPr="00D86BD5">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64527C4A" w14:textId="77777777" w:rsidR="00E83539" w:rsidRPr="00D86BD5" w:rsidRDefault="00E83539" w:rsidP="006177BE">
            <w:pPr>
              <w:spacing w:before="5" w:line="240" w:lineRule="exact"/>
            </w:pPr>
          </w:p>
          <w:p w14:paraId="4B76FDC5" w14:textId="77777777" w:rsidR="00E83539" w:rsidRPr="00D86BD5" w:rsidRDefault="00E83539" w:rsidP="006177BE">
            <w:pPr>
              <w:ind w:left="49"/>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spacing w:val="1"/>
              </w:rPr>
              <w:t>Ν</w:t>
            </w:r>
            <w:r w:rsidRPr="00D86BD5">
              <w:rPr>
                <w:rFonts w:eastAsia="Calibri"/>
                <w:b/>
              </w:rPr>
              <w:t>Τ</w:t>
            </w:r>
            <w:r w:rsidRPr="00D86BD5">
              <w:rPr>
                <w:rFonts w:eastAsia="Calibri"/>
                <w:b/>
                <w:spacing w:val="-1"/>
              </w:rPr>
              <w:t>Η</w:t>
            </w:r>
            <w:r w:rsidRPr="00D86BD5">
              <w:rPr>
                <w:rFonts w:eastAsia="Calibri"/>
                <w:b/>
                <w:spacing w:val="2"/>
              </w:rPr>
              <w:t>Σ</w:t>
            </w:r>
            <w:r w:rsidRPr="00D86BD5">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2EF25512" w14:textId="77777777" w:rsidR="00E83539" w:rsidRPr="00D86BD5" w:rsidRDefault="00E83539" w:rsidP="006177BE">
            <w:pPr>
              <w:spacing w:before="6" w:line="100" w:lineRule="exact"/>
            </w:pPr>
          </w:p>
          <w:p w14:paraId="21B65999" w14:textId="77777777" w:rsidR="00E83539" w:rsidRPr="00D86BD5" w:rsidRDefault="00E83539" w:rsidP="006177BE">
            <w:pPr>
              <w:spacing w:line="257" w:lineRule="auto"/>
              <w:ind w:left="112" w:right="68" w:firstLine="29"/>
              <w:rPr>
                <w:rFonts w:eastAsia="Calibri"/>
              </w:rPr>
            </w:pPr>
            <w:r w:rsidRPr="00D86BD5">
              <w:rPr>
                <w:rFonts w:eastAsia="Calibri"/>
                <w:b/>
                <w:spacing w:val="-1"/>
              </w:rPr>
              <w:t>ΠΑ</w:t>
            </w:r>
            <w:r w:rsidRPr="00D86BD5">
              <w:rPr>
                <w:rFonts w:eastAsia="Calibri"/>
                <w:b/>
                <w:spacing w:val="2"/>
              </w:rPr>
              <w:t>Ρ</w:t>
            </w:r>
            <w:r w:rsidRPr="00D86BD5">
              <w:rPr>
                <w:rFonts w:eastAsia="Calibri"/>
                <w:b/>
                <w:spacing w:val="1"/>
              </w:rPr>
              <w:t>Α</w:t>
            </w:r>
            <w:r w:rsidRPr="00D86BD5">
              <w:rPr>
                <w:rFonts w:eastAsia="Calibri"/>
                <w:b/>
                <w:spacing w:val="-1"/>
              </w:rPr>
              <w:t>Π</w:t>
            </w:r>
            <w:r w:rsidRPr="00D86BD5">
              <w:rPr>
                <w:rFonts w:eastAsia="Calibri"/>
                <w:b/>
              </w:rPr>
              <w:t>Ο</w:t>
            </w:r>
            <w:r w:rsidRPr="00D86BD5">
              <w:rPr>
                <w:rFonts w:eastAsia="Calibri"/>
                <w:b/>
                <w:spacing w:val="1"/>
              </w:rPr>
              <w:t>ΜΠ</w:t>
            </w:r>
            <w:r w:rsidRPr="00D86BD5">
              <w:rPr>
                <w:rFonts w:eastAsia="Calibri"/>
                <w:b/>
              </w:rPr>
              <w:t>Η Τ</w:t>
            </w:r>
            <w:r w:rsidRPr="00D86BD5">
              <w:rPr>
                <w:rFonts w:eastAsia="Calibri"/>
                <w:b/>
                <w:spacing w:val="1"/>
              </w:rPr>
              <w:t>Ε</w:t>
            </w:r>
            <w:r w:rsidRPr="00D86BD5">
              <w:rPr>
                <w:rFonts w:eastAsia="Calibri"/>
                <w:b/>
                <w:spacing w:val="-1"/>
              </w:rPr>
              <w:t>Κ</w:t>
            </w:r>
            <w:r w:rsidRPr="00D86BD5">
              <w:rPr>
                <w:rFonts w:eastAsia="Calibri"/>
                <w:b/>
                <w:spacing w:val="1"/>
              </w:rPr>
              <w:t>Μ</w:t>
            </w:r>
            <w:r w:rsidRPr="00D86BD5">
              <w:rPr>
                <w:rFonts w:eastAsia="Calibri"/>
                <w:b/>
                <w:spacing w:val="-1"/>
              </w:rPr>
              <w:t>Η</w:t>
            </w:r>
            <w:r w:rsidRPr="00D86BD5">
              <w:rPr>
                <w:rFonts w:eastAsia="Calibri"/>
                <w:b/>
              </w:rPr>
              <w:t>Ρ</w:t>
            </w:r>
            <w:r w:rsidRPr="00D86BD5">
              <w:rPr>
                <w:rFonts w:eastAsia="Calibri"/>
                <w:b/>
                <w:spacing w:val="-1"/>
              </w:rPr>
              <w:t>Ι</w:t>
            </w:r>
            <w:r w:rsidRPr="00D86BD5">
              <w:rPr>
                <w:rFonts w:eastAsia="Calibri"/>
                <w:b/>
                <w:spacing w:val="1"/>
              </w:rPr>
              <w:t>Ω</w:t>
            </w:r>
            <w:r w:rsidRPr="00D86BD5">
              <w:rPr>
                <w:rFonts w:eastAsia="Calibri"/>
                <w:b/>
                <w:spacing w:val="2"/>
              </w:rPr>
              <w:t>Σ</w:t>
            </w:r>
            <w:r w:rsidRPr="00D86BD5">
              <w:rPr>
                <w:rFonts w:eastAsia="Calibri"/>
                <w:b/>
                <w:spacing w:val="-1"/>
              </w:rPr>
              <w:t>Η</w:t>
            </w:r>
            <w:r w:rsidRPr="00D86BD5">
              <w:rPr>
                <w:rFonts w:eastAsia="Calibri"/>
                <w:b/>
              </w:rPr>
              <w:t>Σ</w:t>
            </w:r>
          </w:p>
        </w:tc>
      </w:tr>
      <w:tr w:rsidR="00E83539" w:rsidRPr="00D86BD5" w14:paraId="419E9908" w14:textId="77777777" w:rsidTr="006177B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4492D7E6" w14:textId="77777777" w:rsidR="00E83539" w:rsidRPr="00D86BD5" w:rsidRDefault="00E83539"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5071710A" w14:textId="707DD066" w:rsidR="00E83539" w:rsidRPr="00D86BD5" w:rsidRDefault="00E83539"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DE5C94">
              <w:rPr>
                <w:lang w:val="el-GR"/>
              </w:rPr>
              <w:fldChar w:fldCharType="begin"/>
            </w:r>
            <w:r w:rsidR="00DE5C94">
              <w:rPr>
                <w:rFonts w:eastAsia="Calibri"/>
                <w:lang w:val="el-GR"/>
              </w:rPr>
              <w:instrText xml:space="preserve"> REF _Ref121826046 \r \h </w:instrText>
            </w:r>
            <w:r w:rsidR="00DE5C94">
              <w:rPr>
                <w:lang w:val="el-GR"/>
              </w:rPr>
            </w:r>
            <w:r w:rsidR="00DE5C94">
              <w:rPr>
                <w:lang w:val="el-GR"/>
              </w:rPr>
              <w:fldChar w:fldCharType="separate"/>
            </w:r>
            <w:r w:rsidR="002E56D0">
              <w:rPr>
                <w:rFonts w:eastAsia="Calibri"/>
                <w:lang w:val="el-GR"/>
              </w:rPr>
              <w:t>7.3.2</w:t>
            </w:r>
            <w:r w:rsidR="00DE5C94">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2B0A6859" w14:textId="77777777" w:rsidR="00E83539" w:rsidRPr="00D86BD5" w:rsidRDefault="00E83539" w:rsidP="006177BE">
            <w:pPr>
              <w:spacing w:before="87"/>
              <w:ind w:left="366"/>
              <w:rPr>
                <w:rFonts w:eastAsia="Calibri"/>
                <w:lang w:val="el-GR"/>
              </w:rPr>
            </w:pPr>
            <w:r w:rsidRPr="00D86BD5">
              <w:rPr>
                <w:rFonts w:eastAsia="Calibri"/>
                <w:b/>
                <w:spacing w:val="1"/>
                <w:lang w:val="el-GR"/>
              </w:rPr>
              <w:t>Ν</w:t>
            </w:r>
            <w:r w:rsidRPr="00D86BD5">
              <w:rPr>
                <w:rFonts w:eastAsia="Calibri"/>
                <w:b/>
                <w:spacing w:val="-1"/>
                <w:lang w:val="el-GR"/>
              </w:rPr>
              <w:t>Α</w:t>
            </w:r>
            <w:r w:rsidRPr="00D86BD5">
              <w:rPr>
                <w:rFonts w:eastAsia="Calibri"/>
                <w:b/>
                <w:lang w:val="el-GR"/>
              </w:rPr>
              <w:t>Ι</w:t>
            </w:r>
          </w:p>
        </w:tc>
        <w:tc>
          <w:tcPr>
            <w:tcW w:w="612" w:type="pct"/>
            <w:tcBorders>
              <w:top w:val="single" w:sz="5" w:space="0" w:color="000000"/>
              <w:left w:val="single" w:sz="5" w:space="0" w:color="000000"/>
              <w:bottom w:val="single" w:sz="5" w:space="0" w:color="000000"/>
              <w:right w:val="single" w:sz="5" w:space="0" w:color="000000"/>
            </w:tcBorders>
          </w:tcPr>
          <w:p w14:paraId="4951DE65" w14:textId="77777777" w:rsidR="00E83539" w:rsidRPr="00D86BD5" w:rsidRDefault="00E83539" w:rsidP="006177BE">
            <w:pPr>
              <w:rPr>
                <w:lang w:val="el-GR"/>
              </w:rPr>
            </w:pPr>
          </w:p>
        </w:tc>
        <w:tc>
          <w:tcPr>
            <w:tcW w:w="1046" w:type="pct"/>
            <w:tcBorders>
              <w:top w:val="single" w:sz="5" w:space="0" w:color="000000"/>
              <w:left w:val="single" w:sz="5" w:space="0" w:color="000000"/>
              <w:bottom w:val="single" w:sz="5" w:space="0" w:color="000000"/>
              <w:right w:val="single" w:sz="5" w:space="0" w:color="000000"/>
            </w:tcBorders>
          </w:tcPr>
          <w:p w14:paraId="64CDAE24" w14:textId="77777777" w:rsidR="00E83539" w:rsidRPr="00D86BD5" w:rsidRDefault="00E83539" w:rsidP="006177BE">
            <w:pPr>
              <w:rPr>
                <w:lang w:val="el-GR"/>
              </w:rPr>
            </w:pPr>
          </w:p>
        </w:tc>
      </w:tr>
    </w:tbl>
    <w:p w14:paraId="7C61AEB4" w14:textId="77777777" w:rsidR="00E83539" w:rsidRPr="00D86BD5" w:rsidRDefault="00E83539" w:rsidP="00E83539">
      <w:pPr>
        <w:suppressAutoHyphens w:val="0"/>
        <w:autoSpaceDE w:val="0"/>
        <w:spacing w:after="60"/>
        <w:rPr>
          <w:rFonts w:eastAsia="SimSun"/>
          <w:i/>
          <w:iCs/>
          <w:color w:val="5B9BD5"/>
          <w:lang w:val="el-GR"/>
        </w:rPr>
      </w:pPr>
    </w:p>
    <w:p w14:paraId="4A7837AF" w14:textId="77777777" w:rsidR="00E83539" w:rsidRPr="00D86BD5" w:rsidRDefault="00E83539" w:rsidP="00E83539">
      <w:pPr>
        <w:spacing w:before="11" w:line="280" w:lineRule="exact"/>
        <w:ind w:left="656"/>
        <w:rPr>
          <w:rFonts w:eastAsia="Calibri"/>
          <w:b/>
          <w:lang w:val="el-GR"/>
        </w:rPr>
      </w:pPr>
      <w:r w:rsidRPr="00D86BD5">
        <w:rPr>
          <w:rFonts w:eastAsia="Calibri"/>
          <w:b/>
          <w:lang w:val="el-GR"/>
        </w:rPr>
        <w:t>Επαύξηση λειτουργικότητας εφαρμογών</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E83539" w:rsidRPr="00D86BD5" w14:paraId="2C20F336" w14:textId="77777777" w:rsidTr="006177B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00FD1E01" w14:textId="77777777" w:rsidR="00E83539" w:rsidRPr="00D86BD5" w:rsidRDefault="00E83539" w:rsidP="006177BE">
            <w:pPr>
              <w:spacing w:before="5" w:line="240" w:lineRule="exact"/>
              <w:rPr>
                <w:lang w:val="el-GR"/>
              </w:rPr>
            </w:pPr>
          </w:p>
          <w:p w14:paraId="0974AF49" w14:textId="77777777" w:rsidR="00E83539" w:rsidRPr="00D86BD5" w:rsidRDefault="00E83539" w:rsidP="006177BE">
            <w:pPr>
              <w:ind w:left="145"/>
              <w:rPr>
                <w:rFonts w:eastAsia="Calibri"/>
                <w:lang w:val="el-GR"/>
              </w:rPr>
            </w:pPr>
            <w:r w:rsidRPr="00D86BD5">
              <w:rPr>
                <w:rFonts w:eastAsia="Calibri"/>
                <w:b/>
                <w:spacing w:val="-1"/>
                <w:lang w:val="el-GR"/>
              </w:rPr>
              <w:t>Α</w:t>
            </w:r>
            <w:r w:rsidRPr="00D86BD5">
              <w:rPr>
                <w:rFonts w:eastAsia="Calibri"/>
                <w:b/>
                <w:spacing w:val="1"/>
                <w:lang w:val="el-GR"/>
              </w:rPr>
              <w:t>/</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5C75295C" w14:textId="77777777" w:rsidR="00E83539" w:rsidRPr="00D86BD5" w:rsidRDefault="00E83539" w:rsidP="006177BE">
            <w:pPr>
              <w:spacing w:before="5" w:line="240" w:lineRule="exact"/>
              <w:rPr>
                <w:lang w:val="el-GR"/>
              </w:rPr>
            </w:pPr>
          </w:p>
          <w:p w14:paraId="15C0895A" w14:textId="77777777" w:rsidR="00E83539" w:rsidRPr="00D86BD5" w:rsidRDefault="00E83539" w:rsidP="006177BE">
            <w:pPr>
              <w:ind w:left="1551" w:right="1550"/>
              <w:jc w:val="center"/>
              <w:rPr>
                <w:rFonts w:eastAsia="Calibri"/>
                <w:lang w:val="el-GR"/>
              </w:rPr>
            </w:pPr>
            <w:r w:rsidRPr="00D86BD5">
              <w:rPr>
                <w:rFonts w:eastAsia="Calibri"/>
                <w:b/>
                <w:spacing w:val="-1"/>
                <w:w w:val="99"/>
                <w:lang w:val="el-GR"/>
              </w:rPr>
              <w:t>Π</w:t>
            </w:r>
            <w:r w:rsidRPr="00D86BD5">
              <w:rPr>
                <w:rFonts w:eastAsia="Calibri"/>
                <w:b/>
                <w:w w:val="99"/>
                <w:lang w:val="el-GR"/>
              </w:rPr>
              <w:t>Ρ</w:t>
            </w:r>
            <w:r w:rsidRPr="00D86BD5">
              <w:rPr>
                <w:rFonts w:eastAsia="Calibri"/>
                <w:b/>
                <w:spacing w:val="-1"/>
                <w:w w:val="99"/>
                <w:lang w:val="el-GR"/>
              </w:rPr>
              <w:t>Ο</w:t>
            </w:r>
            <w:r w:rsidRPr="00D86BD5">
              <w:rPr>
                <w:rFonts w:eastAsia="Calibri"/>
                <w:b/>
                <w:spacing w:val="2"/>
                <w:w w:val="99"/>
                <w:lang w:val="el-GR"/>
              </w:rPr>
              <w:t>Δ</w:t>
            </w:r>
            <w:r w:rsidRPr="00D86BD5">
              <w:rPr>
                <w:rFonts w:eastAsia="Calibri"/>
                <w:b/>
                <w:w w:val="99"/>
                <w:lang w:val="el-GR"/>
              </w:rPr>
              <w:t>Ι</w:t>
            </w:r>
            <w:r w:rsidRPr="00D86BD5">
              <w:rPr>
                <w:rFonts w:eastAsia="Calibri"/>
                <w:b/>
                <w:spacing w:val="-1"/>
                <w:w w:val="99"/>
                <w:lang w:val="el-GR"/>
              </w:rPr>
              <w:t>Α</w:t>
            </w:r>
            <w:r w:rsidRPr="00D86BD5">
              <w:rPr>
                <w:rFonts w:eastAsia="Calibri"/>
                <w:b/>
                <w:spacing w:val="2"/>
                <w:w w:val="99"/>
                <w:lang w:val="el-GR"/>
              </w:rPr>
              <w:t>Γ</w:t>
            </w:r>
            <w:r w:rsidRPr="00D86BD5">
              <w:rPr>
                <w:rFonts w:eastAsia="Calibri"/>
                <w:b/>
                <w:w w:val="99"/>
                <w:lang w:val="el-GR"/>
              </w:rPr>
              <w:t>Ρ</w:t>
            </w:r>
            <w:r w:rsidRPr="00D86BD5">
              <w:rPr>
                <w:rFonts w:eastAsia="Calibri"/>
                <w:b/>
                <w:spacing w:val="-1"/>
                <w:w w:val="99"/>
                <w:lang w:val="el-GR"/>
              </w:rPr>
              <w:t>Α</w:t>
            </w:r>
            <w:r w:rsidRPr="00D86BD5">
              <w:rPr>
                <w:rFonts w:eastAsia="Calibri"/>
                <w:b/>
                <w:spacing w:val="3"/>
                <w:w w:val="99"/>
                <w:lang w:val="el-GR"/>
              </w:rPr>
              <w:t>Φ</w:t>
            </w:r>
            <w:r w:rsidRPr="00D86BD5">
              <w:rPr>
                <w:rFonts w:eastAsia="Calibri"/>
                <w:b/>
                <w:w w:val="99"/>
                <w:lang w:val="el-GR"/>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1661F21A" w14:textId="77777777" w:rsidR="00E83539" w:rsidRPr="00D86BD5" w:rsidRDefault="00E83539" w:rsidP="006177BE">
            <w:pPr>
              <w:spacing w:before="5" w:line="240" w:lineRule="exact"/>
              <w:rPr>
                <w:lang w:val="el-GR"/>
              </w:rPr>
            </w:pPr>
          </w:p>
          <w:p w14:paraId="46918FF5" w14:textId="77777777" w:rsidR="00E83539" w:rsidRPr="00D86BD5" w:rsidRDefault="00E83539" w:rsidP="006177BE">
            <w:pPr>
              <w:ind w:left="57"/>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lang w:val="el-GR"/>
              </w:rPr>
              <w:t>Ι</w:t>
            </w:r>
            <w:r w:rsidRPr="00D86BD5">
              <w:rPr>
                <w:rFonts w:eastAsia="Calibri"/>
                <w:b/>
                <w:spacing w:val="2"/>
                <w:lang w:val="el-GR"/>
              </w:rPr>
              <w:t>Τ</w:t>
            </w:r>
            <w:r w:rsidRPr="00D86BD5">
              <w:rPr>
                <w:rFonts w:eastAsia="Calibri"/>
                <w:b/>
                <w:spacing w:val="-1"/>
                <w:lang w:val="el-GR"/>
              </w:rPr>
              <w:t>Η</w:t>
            </w:r>
            <w:r w:rsidRPr="00D86BD5">
              <w:rPr>
                <w:rFonts w:eastAsia="Calibri"/>
                <w:b/>
                <w:lang w:val="el-GR"/>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594C92E7" w14:textId="77777777" w:rsidR="00E83539" w:rsidRPr="00D86BD5" w:rsidRDefault="00E83539" w:rsidP="006177BE">
            <w:pPr>
              <w:spacing w:before="5" w:line="240" w:lineRule="exact"/>
              <w:rPr>
                <w:lang w:val="el-GR"/>
              </w:rPr>
            </w:pPr>
          </w:p>
          <w:p w14:paraId="69AC8D25" w14:textId="77777777" w:rsidR="00E83539" w:rsidRPr="00D86BD5" w:rsidRDefault="00E83539" w:rsidP="006177BE">
            <w:pPr>
              <w:ind w:left="49"/>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spacing w:val="1"/>
                <w:lang w:val="el-GR"/>
              </w:rPr>
              <w:t>Ν</w:t>
            </w:r>
            <w:r w:rsidRPr="00D86BD5">
              <w:rPr>
                <w:rFonts w:eastAsia="Calibri"/>
                <w:b/>
                <w:lang w:val="el-GR"/>
              </w:rPr>
              <w:t>Τ</w:t>
            </w:r>
            <w:r w:rsidRPr="00D86BD5">
              <w:rPr>
                <w:rFonts w:eastAsia="Calibri"/>
                <w:b/>
                <w:spacing w:val="-1"/>
                <w:lang w:val="el-GR"/>
              </w:rPr>
              <w:t>Η</w:t>
            </w:r>
            <w:r w:rsidRPr="00D86BD5">
              <w:rPr>
                <w:rFonts w:eastAsia="Calibri"/>
                <w:b/>
                <w:spacing w:val="2"/>
                <w:lang w:val="el-GR"/>
              </w:rPr>
              <w:t>Σ</w:t>
            </w:r>
            <w:r w:rsidRPr="00D86BD5">
              <w:rPr>
                <w:rFonts w:eastAsia="Calibri"/>
                <w:b/>
                <w:lang w:val="el-GR"/>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1BAFAD7E" w14:textId="77777777" w:rsidR="00E83539" w:rsidRPr="00D86BD5" w:rsidRDefault="00E83539" w:rsidP="006177BE">
            <w:pPr>
              <w:spacing w:before="6" w:line="100" w:lineRule="exact"/>
              <w:rPr>
                <w:lang w:val="el-GR"/>
              </w:rPr>
            </w:pPr>
          </w:p>
          <w:p w14:paraId="3D9F8793" w14:textId="77777777" w:rsidR="00E83539" w:rsidRPr="00D86BD5" w:rsidRDefault="00E83539" w:rsidP="006177BE">
            <w:pPr>
              <w:spacing w:line="257" w:lineRule="auto"/>
              <w:ind w:left="112" w:right="68" w:firstLine="29"/>
              <w:rPr>
                <w:rFonts w:eastAsia="Calibri"/>
                <w:lang w:val="el-GR"/>
              </w:rPr>
            </w:pPr>
            <w:r w:rsidRPr="00D86BD5">
              <w:rPr>
                <w:rFonts w:eastAsia="Calibri"/>
                <w:b/>
                <w:spacing w:val="-1"/>
                <w:lang w:val="el-GR"/>
              </w:rPr>
              <w:t>ΠΑ</w:t>
            </w:r>
            <w:r w:rsidRPr="00D86BD5">
              <w:rPr>
                <w:rFonts w:eastAsia="Calibri"/>
                <w:b/>
                <w:spacing w:val="2"/>
                <w:lang w:val="el-GR"/>
              </w:rPr>
              <w:t>Ρ</w:t>
            </w:r>
            <w:r w:rsidRPr="00D86BD5">
              <w:rPr>
                <w:rFonts w:eastAsia="Calibri"/>
                <w:b/>
                <w:spacing w:val="1"/>
                <w:lang w:val="el-GR"/>
              </w:rPr>
              <w:t>Α</w:t>
            </w:r>
            <w:r w:rsidRPr="00D86BD5">
              <w:rPr>
                <w:rFonts w:eastAsia="Calibri"/>
                <w:b/>
                <w:spacing w:val="-1"/>
                <w:lang w:val="el-GR"/>
              </w:rPr>
              <w:t>Π</w:t>
            </w:r>
            <w:r w:rsidRPr="00D86BD5">
              <w:rPr>
                <w:rFonts w:eastAsia="Calibri"/>
                <w:b/>
                <w:lang w:val="el-GR"/>
              </w:rPr>
              <w:t>Ο</w:t>
            </w:r>
            <w:r w:rsidRPr="00D86BD5">
              <w:rPr>
                <w:rFonts w:eastAsia="Calibri"/>
                <w:b/>
                <w:spacing w:val="1"/>
                <w:lang w:val="el-GR"/>
              </w:rPr>
              <w:t>ΜΠ</w:t>
            </w:r>
            <w:r w:rsidRPr="00D86BD5">
              <w:rPr>
                <w:rFonts w:eastAsia="Calibri"/>
                <w:b/>
                <w:lang w:val="el-GR"/>
              </w:rPr>
              <w:t>Η Τ</w:t>
            </w:r>
            <w:r w:rsidRPr="00D86BD5">
              <w:rPr>
                <w:rFonts w:eastAsia="Calibri"/>
                <w:b/>
                <w:spacing w:val="1"/>
                <w:lang w:val="el-GR"/>
              </w:rPr>
              <w:t>Ε</w:t>
            </w:r>
            <w:r w:rsidRPr="00D86BD5">
              <w:rPr>
                <w:rFonts w:eastAsia="Calibri"/>
                <w:b/>
                <w:spacing w:val="-1"/>
                <w:lang w:val="el-GR"/>
              </w:rPr>
              <w:t>Κ</w:t>
            </w:r>
            <w:r w:rsidRPr="00D86BD5">
              <w:rPr>
                <w:rFonts w:eastAsia="Calibri"/>
                <w:b/>
                <w:spacing w:val="1"/>
                <w:lang w:val="el-GR"/>
              </w:rPr>
              <w:t>Μ</w:t>
            </w:r>
            <w:r w:rsidRPr="00D86BD5">
              <w:rPr>
                <w:rFonts w:eastAsia="Calibri"/>
                <w:b/>
                <w:spacing w:val="-1"/>
                <w:lang w:val="el-GR"/>
              </w:rPr>
              <w:t>Η</w:t>
            </w:r>
            <w:r w:rsidRPr="00D86BD5">
              <w:rPr>
                <w:rFonts w:eastAsia="Calibri"/>
                <w:b/>
                <w:lang w:val="el-GR"/>
              </w:rPr>
              <w:t>Ρ</w:t>
            </w:r>
            <w:r w:rsidRPr="00D86BD5">
              <w:rPr>
                <w:rFonts w:eastAsia="Calibri"/>
                <w:b/>
                <w:spacing w:val="-1"/>
                <w:lang w:val="el-GR"/>
              </w:rPr>
              <w:t>Ι</w:t>
            </w:r>
            <w:r w:rsidRPr="00D86BD5">
              <w:rPr>
                <w:rFonts w:eastAsia="Calibri"/>
                <w:b/>
                <w:spacing w:val="1"/>
                <w:lang w:val="el-GR"/>
              </w:rPr>
              <w:t>Ω</w:t>
            </w:r>
            <w:r w:rsidRPr="00D86BD5">
              <w:rPr>
                <w:rFonts w:eastAsia="Calibri"/>
                <w:b/>
                <w:spacing w:val="2"/>
                <w:lang w:val="el-GR"/>
              </w:rPr>
              <w:t>Σ</w:t>
            </w:r>
            <w:r w:rsidRPr="00D86BD5">
              <w:rPr>
                <w:rFonts w:eastAsia="Calibri"/>
                <w:b/>
                <w:spacing w:val="-1"/>
                <w:lang w:val="el-GR"/>
              </w:rPr>
              <w:t>Η</w:t>
            </w:r>
            <w:r w:rsidRPr="00D86BD5">
              <w:rPr>
                <w:rFonts w:eastAsia="Calibri"/>
                <w:b/>
                <w:lang w:val="el-GR"/>
              </w:rPr>
              <w:t>Σ</w:t>
            </w:r>
          </w:p>
        </w:tc>
      </w:tr>
      <w:tr w:rsidR="00E83539" w:rsidRPr="00D86BD5" w14:paraId="15BC48AB" w14:textId="77777777" w:rsidTr="006177B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071F2C2C" w14:textId="77777777" w:rsidR="00E83539" w:rsidRPr="00D86BD5" w:rsidRDefault="00E83539"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51EE4762" w14:textId="0AF63D09" w:rsidR="00E83539" w:rsidRPr="00D86BD5" w:rsidRDefault="00E83539"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_Ref121750180 \r \h </w:instrText>
            </w:r>
            <w:r w:rsidR="00F82C99">
              <w:rPr>
                <w:lang w:val="el-GR"/>
              </w:rPr>
            </w:r>
            <w:r w:rsidR="00F82C99">
              <w:rPr>
                <w:lang w:val="el-GR"/>
              </w:rPr>
              <w:fldChar w:fldCharType="separate"/>
            </w:r>
            <w:r w:rsidR="002E56D0">
              <w:rPr>
                <w:rFonts w:eastAsia="Calibri"/>
                <w:lang w:val="el-GR"/>
              </w:rPr>
              <w:t>7.3.3</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3D356BAB" w14:textId="77777777" w:rsidR="00E83539" w:rsidRPr="00D86BD5" w:rsidRDefault="00E83539" w:rsidP="006177BE">
            <w:pPr>
              <w:spacing w:before="87"/>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45705CA2"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029E80B5" w14:textId="77777777" w:rsidR="00E83539" w:rsidRPr="00D86BD5" w:rsidRDefault="00E83539" w:rsidP="006177BE"/>
        </w:tc>
      </w:tr>
    </w:tbl>
    <w:p w14:paraId="733C8257" w14:textId="77777777" w:rsidR="00E83539" w:rsidRPr="00D86BD5" w:rsidRDefault="00E83539" w:rsidP="00E83539">
      <w:pPr>
        <w:suppressAutoHyphens w:val="0"/>
        <w:autoSpaceDE w:val="0"/>
        <w:spacing w:after="60"/>
        <w:rPr>
          <w:rFonts w:eastAsia="SimSun"/>
          <w:i/>
          <w:iCs/>
          <w:color w:val="5B9BD5"/>
          <w:lang w:val="el-GR"/>
        </w:rPr>
      </w:pPr>
    </w:p>
    <w:p w14:paraId="4896D253" w14:textId="77777777" w:rsidR="007738A3" w:rsidRPr="00D86BD5" w:rsidRDefault="007738A3">
      <w:pPr>
        <w:suppressAutoHyphens w:val="0"/>
        <w:spacing w:after="0"/>
        <w:jc w:val="left"/>
        <w:rPr>
          <w:rFonts w:eastAsia="Calibri"/>
          <w:b/>
          <w:lang w:val="el-GR"/>
        </w:rPr>
      </w:pPr>
      <w:r w:rsidRPr="00D86BD5">
        <w:rPr>
          <w:rFonts w:eastAsia="Calibri"/>
          <w:b/>
          <w:lang w:val="el-GR"/>
        </w:rPr>
        <w:br w:type="page"/>
      </w:r>
    </w:p>
    <w:p w14:paraId="2F17DAAC" w14:textId="05A5E6E0" w:rsidR="00E83539" w:rsidRPr="00D86BD5" w:rsidRDefault="00E83539" w:rsidP="00E83539">
      <w:pPr>
        <w:spacing w:before="11" w:line="280" w:lineRule="exact"/>
        <w:ind w:left="656"/>
        <w:rPr>
          <w:rFonts w:eastAsia="Calibri"/>
          <w:b/>
          <w:lang w:val="el-GR"/>
        </w:rPr>
      </w:pPr>
      <w:r w:rsidRPr="00D86BD5">
        <w:rPr>
          <w:rFonts w:eastAsia="Calibri"/>
          <w:b/>
          <w:lang w:val="el-GR"/>
        </w:rPr>
        <w:lastRenderedPageBreak/>
        <w:t>Εκσυγχρονισμός/ αναμόρφωση υποσυστημάτων και αρχιτεκτονικής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E83539" w:rsidRPr="00D86BD5" w14:paraId="6CE91EFC" w14:textId="77777777" w:rsidTr="006177B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412CD5EC" w14:textId="77777777" w:rsidR="00E83539" w:rsidRPr="00D86BD5" w:rsidRDefault="00E83539" w:rsidP="006177BE">
            <w:pPr>
              <w:spacing w:before="5" w:line="240" w:lineRule="exact"/>
              <w:rPr>
                <w:lang w:val="el-GR"/>
              </w:rPr>
            </w:pPr>
          </w:p>
          <w:p w14:paraId="7017859D" w14:textId="77777777" w:rsidR="00E83539" w:rsidRPr="00D86BD5" w:rsidRDefault="00E83539" w:rsidP="006177BE">
            <w:pPr>
              <w:ind w:left="145"/>
              <w:rPr>
                <w:rFonts w:eastAsia="Calibri"/>
                <w:lang w:val="el-GR"/>
              </w:rPr>
            </w:pPr>
            <w:r w:rsidRPr="00D86BD5">
              <w:rPr>
                <w:rFonts w:eastAsia="Calibri"/>
                <w:b/>
                <w:spacing w:val="-1"/>
                <w:lang w:val="el-GR"/>
              </w:rPr>
              <w:t>Α</w:t>
            </w:r>
            <w:r w:rsidRPr="00D86BD5">
              <w:rPr>
                <w:rFonts w:eastAsia="Calibri"/>
                <w:b/>
                <w:spacing w:val="1"/>
                <w:lang w:val="el-GR"/>
              </w:rPr>
              <w:t>/</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516DD1CB" w14:textId="77777777" w:rsidR="00E83539" w:rsidRPr="00D86BD5" w:rsidRDefault="00E83539" w:rsidP="006177BE">
            <w:pPr>
              <w:spacing w:before="5" w:line="240" w:lineRule="exact"/>
              <w:rPr>
                <w:lang w:val="el-GR"/>
              </w:rPr>
            </w:pPr>
          </w:p>
          <w:p w14:paraId="7D163907" w14:textId="77777777" w:rsidR="00E83539" w:rsidRPr="00D86BD5" w:rsidRDefault="00E83539" w:rsidP="006177BE">
            <w:pPr>
              <w:ind w:left="1551" w:right="1550"/>
              <w:jc w:val="center"/>
              <w:rPr>
                <w:rFonts w:eastAsia="Calibri"/>
                <w:lang w:val="el-GR"/>
              </w:rPr>
            </w:pPr>
            <w:r w:rsidRPr="00D86BD5">
              <w:rPr>
                <w:rFonts w:eastAsia="Calibri"/>
                <w:b/>
                <w:spacing w:val="-1"/>
                <w:w w:val="99"/>
                <w:lang w:val="el-GR"/>
              </w:rPr>
              <w:t>Π</w:t>
            </w:r>
            <w:r w:rsidRPr="00D86BD5">
              <w:rPr>
                <w:rFonts w:eastAsia="Calibri"/>
                <w:b/>
                <w:w w:val="99"/>
                <w:lang w:val="el-GR"/>
              </w:rPr>
              <w:t>Ρ</w:t>
            </w:r>
            <w:r w:rsidRPr="00D86BD5">
              <w:rPr>
                <w:rFonts w:eastAsia="Calibri"/>
                <w:b/>
                <w:spacing w:val="-1"/>
                <w:w w:val="99"/>
                <w:lang w:val="el-GR"/>
              </w:rPr>
              <w:t>Ο</w:t>
            </w:r>
            <w:r w:rsidRPr="00D86BD5">
              <w:rPr>
                <w:rFonts w:eastAsia="Calibri"/>
                <w:b/>
                <w:spacing w:val="2"/>
                <w:w w:val="99"/>
                <w:lang w:val="el-GR"/>
              </w:rPr>
              <w:t>Δ</w:t>
            </w:r>
            <w:r w:rsidRPr="00D86BD5">
              <w:rPr>
                <w:rFonts w:eastAsia="Calibri"/>
                <w:b/>
                <w:w w:val="99"/>
                <w:lang w:val="el-GR"/>
              </w:rPr>
              <w:t>Ι</w:t>
            </w:r>
            <w:r w:rsidRPr="00D86BD5">
              <w:rPr>
                <w:rFonts w:eastAsia="Calibri"/>
                <w:b/>
                <w:spacing w:val="-1"/>
                <w:w w:val="99"/>
                <w:lang w:val="el-GR"/>
              </w:rPr>
              <w:t>Α</w:t>
            </w:r>
            <w:r w:rsidRPr="00D86BD5">
              <w:rPr>
                <w:rFonts w:eastAsia="Calibri"/>
                <w:b/>
                <w:spacing w:val="2"/>
                <w:w w:val="99"/>
                <w:lang w:val="el-GR"/>
              </w:rPr>
              <w:t>Γ</w:t>
            </w:r>
            <w:r w:rsidRPr="00D86BD5">
              <w:rPr>
                <w:rFonts w:eastAsia="Calibri"/>
                <w:b/>
                <w:w w:val="99"/>
                <w:lang w:val="el-GR"/>
              </w:rPr>
              <w:t>Ρ</w:t>
            </w:r>
            <w:r w:rsidRPr="00D86BD5">
              <w:rPr>
                <w:rFonts w:eastAsia="Calibri"/>
                <w:b/>
                <w:spacing w:val="-1"/>
                <w:w w:val="99"/>
                <w:lang w:val="el-GR"/>
              </w:rPr>
              <w:t>Α</w:t>
            </w:r>
            <w:r w:rsidRPr="00D86BD5">
              <w:rPr>
                <w:rFonts w:eastAsia="Calibri"/>
                <w:b/>
                <w:spacing w:val="3"/>
                <w:w w:val="99"/>
                <w:lang w:val="el-GR"/>
              </w:rPr>
              <w:t>Φ</w:t>
            </w:r>
            <w:r w:rsidRPr="00D86BD5">
              <w:rPr>
                <w:rFonts w:eastAsia="Calibri"/>
                <w:b/>
                <w:w w:val="99"/>
                <w:lang w:val="el-GR"/>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5896AB0A" w14:textId="77777777" w:rsidR="00E83539" w:rsidRPr="00D86BD5" w:rsidRDefault="00E83539" w:rsidP="006177BE">
            <w:pPr>
              <w:spacing w:before="5" w:line="240" w:lineRule="exact"/>
              <w:rPr>
                <w:lang w:val="el-GR"/>
              </w:rPr>
            </w:pPr>
          </w:p>
          <w:p w14:paraId="272C953F" w14:textId="77777777" w:rsidR="00E83539" w:rsidRPr="00D86BD5" w:rsidRDefault="00E83539" w:rsidP="006177BE">
            <w:pPr>
              <w:ind w:left="57"/>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lang w:val="el-GR"/>
              </w:rPr>
              <w:t>Ι</w:t>
            </w:r>
            <w:r w:rsidRPr="00D86BD5">
              <w:rPr>
                <w:rFonts w:eastAsia="Calibri"/>
                <w:b/>
                <w:spacing w:val="2"/>
                <w:lang w:val="el-GR"/>
              </w:rPr>
              <w:t>Τ</w:t>
            </w:r>
            <w:r w:rsidRPr="00D86BD5">
              <w:rPr>
                <w:rFonts w:eastAsia="Calibri"/>
                <w:b/>
                <w:spacing w:val="-1"/>
                <w:lang w:val="el-GR"/>
              </w:rPr>
              <w:t>Η</w:t>
            </w:r>
            <w:r w:rsidRPr="00D86BD5">
              <w:rPr>
                <w:rFonts w:eastAsia="Calibri"/>
                <w:b/>
                <w:lang w:val="el-GR"/>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746659F7" w14:textId="77777777" w:rsidR="00E83539" w:rsidRPr="00D86BD5" w:rsidRDefault="00E83539" w:rsidP="006177BE">
            <w:pPr>
              <w:spacing w:before="5" w:line="240" w:lineRule="exact"/>
              <w:rPr>
                <w:lang w:val="el-GR"/>
              </w:rPr>
            </w:pPr>
          </w:p>
          <w:p w14:paraId="15964EE5" w14:textId="77777777" w:rsidR="00E83539" w:rsidRPr="00D86BD5" w:rsidRDefault="00E83539" w:rsidP="006177BE">
            <w:pPr>
              <w:ind w:left="49"/>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spacing w:val="1"/>
                <w:lang w:val="el-GR"/>
              </w:rPr>
              <w:t>Ν</w:t>
            </w:r>
            <w:r w:rsidRPr="00D86BD5">
              <w:rPr>
                <w:rFonts w:eastAsia="Calibri"/>
                <w:b/>
                <w:lang w:val="el-GR"/>
              </w:rPr>
              <w:t>Τ</w:t>
            </w:r>
            <w:r w:rsidRPr="00D86BD5">
              <w:rPr>
                <w:rFonts w:eastAsia="Calibri"/>
                <w:b/>
                <w:spacing w:val="-1"/>
                <w:lang w:val="el-GR"/>
              </w:rPr>
              <w:t>Η</w:t>
            </w:r>
            <w:r w:rsidRPr="00D86BD5">
              <w:rPr>
                <w:rFonts w:eastAsia="Calibri"/>
                <w:b/>
                <w:spacing w:val="2"/>
                <w:lang w:val="el-GR"/>
              </w:rPr>
              <w:t>Σ</w:t>
            </w:r>
            <w:r w:rsidRPr="00D86BD5">
              <w:rPr>
                <w:rFonts w:eastAsia="Calibri"/>
                <w:b/>
                <w:lang w:val="el-GR"/>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425D6BE7" w14:textId="77777777" w:rsidR="00E83539" w:rsidRPr="00D86BD5" w:rsidRDefault="00E83539" w:rsidP="006177BE">
            <w:pPr>
              <w:spacing w:before="6" w:line="100" w:lineRule="exact"/>
              <w:rPr>
                <w:lang w:val="el-GR"/>
              </w:rPr>
            </w:pPr>
          </w:p>
          <w:p w14:paraId="1501460D" w14:textId="77777777" w:rsidR="00E83539" w:rsidRPr="00D86BD5" w:rsidRDefault="00E83539" w:rsidP="006177BE">
            <w:pPr>
              <w:spacing w:line="257" w:lineRule="auto"/>
              <w:ind w:left="112" w:right="68" w:firstLine="29"/>
              <w:rPr>
                <w:rFonts w:eastAsia="Calibri"/>
                <w:lang w:val="el-GR"/>
              </w:rPr>
            </w:pPr>
            <w:r w:rsidRPr="00D86BD5">
              <w:rPr>
                <w:rFonts w:eastAsia="Calibri"/>
                <w:b/>
                <w:spacing w:val="-1"/>
                <w:lang w:val="el-GR"/>
              </w:rPr>
              <w:t>ΠΑ</w:t>
            </w:r>
            <w:r w:rsidRPr="00D86BD5">
              <w:rPr>
                <w:rFonts w:eastAsia="Calibri"/>
                <w:b/>
                <w:spacing w:val="2"/>
                <w:lang w:val="el-GR"/>
              </w:rPr>
              <w:t>Ρ</w:t>
            </w:r>
            <w:r w:rsidRPr="00D86BD5">
              <w:rPr>
                <w:rFonts w:eastAsia="Calibri"/>
                <w:b/>
                <w:spacing w:val="1"/>
                <w:lang w:val="el-GR"/>
              </w:rPr>
              <w:t>Α</w:t>
            </w:r>
            <w:r w:rsidRPr="00D86BD5">
              <w:rPr>
                <w:rFonts w:eastAsia="Calibri"/>
                <w:b/>
                <w:spacing w:val="-1"/>
                <w:lang w:val="el-GR"/>
              </w:rPr>
              <w:t>Π</w:t>
            </w:r>
            <w:r w:rsidRPr="00D86BD5">
              <w:rPr>
                <w:rFonts w:eastAsia="Calibri"/>
                <w:b/>
                <w:lang w:val="el-GR"/>
              </w:rPr>
              <w:t>Ο</w:t>
            </w:r>
            <w:r w:rsidRPr="00D86BD5">
              <w:rPr>
                <w:rFonts w:eastAsia="Calibri"/>
                <w:b/>
                <w:spacing w:val="1"/>
                <w:lang w:val="el-GR"/>
              </w:rPr>
              <w:t>ΜΠ</w:t>
            </w:r>
            <w:r w:rsidRPr="00D86BD5">
              <w:rPr>
                <w:rFonts w:eastAsia="Calibri"/>
                <w:b/>
                <w:lang w:val="el-GR"/>
              </w:rPr>
              <w:t>Η Τ</w:t>
            </w:r>
            <w:r w:rsidRPr="00D86BD5">
              <w:rPr>
                <w:rFonts w:eastAsia="Calibri"/>
                <w:b/>
                <w:spacing w:val="1"/>
                <w:lang w:val="el-GR"/>
              </w:rPr>
              <w:t>Ε</w:t>
            </w:r>
            <w:r w:rsidRPr="00D86BD5">
              <w:rPr>
                <w:rFonts w:eastAsia="Calibri"/>
                <w:b/>
                <w:spacing w:val="-1"/>
                <w:lang w:val="el-GR"/>
              </w:rPr>
              <w:t>Κ</w:t>
            </w:r>
            <w:r w:rsidRPr="00D86BD5">
              <w:rPr>
                <w:rFonts w:eastAsia="Calibri"/>
                <w:b/>
                <w:spacing w:val="1"/>
                <w:lang w:val="el-GR"/>
              </w:rPr>
              <w:t>Μ</w:t>
            </w:r>
            <w:r w:rsidRPr="00D86BD5">
              <w:rPr>
                <w:rFonts w:eastAsia="Calibri"/>
                <w:b/>
                <w:spacing w:val="-1"/>
                <w:lang w:val="el-GR"/>
              </w:rPr>
              <w:t>Η</w:t>
            </w:r>
            <w:r w:rsidRPr="00D86BD5">
              <w:rPr>
                <w:rFonts w:eastAsia="Calibri"/>
                <w:b/>
                <w:lang w:val="el-GR"/>
              </w:rPr>
              <w:t>Ρ</w:t>
            </w:r>
            <w:r w:rsidRPr="00D86BD5">
              <w:rPr>
                <w:rFonts w:eastAsia="Calibri"/>
                <w:b/>
                <w:spacing w:val="-1"/>
                <w:lang w:val="el-GR"/>
              </w:rPr>
              <w:t>Ι</w:t>
            </w:r>
            <w:r w:rsidRPr="00D86BD5">
              <w:rPr>
                <w:rFonts w:eastAsia="Calibri"/>
                <w:b/>
                <w:spacing w:val="1"/>
                <w:lang w:val="el-GR"/>
              </w:rPr>
              <w:t>Ω</w:t>
            </w:r>
            <w:r w:rsidRPr="00D86BD5">
              <w:rPr>
                <w:rFonts w:eastAsia="Calibri"/>
                <w:b/>
                <w:spacing w:val="2"/>
                <w:lang w:val="el-GR"/>
              </w:rPr>
              <w:t>Σ</w:t>
            </w:r>
            <w:r w:rsidRPr="00D86BD5">
              <w:rPr>
                <w:rFonts w:eastAsia="Calibri"/>
                <w:b/>
                <w:spacing w:val="-1"/>
                <w:lang w:val="el-GR"/>
              </w:rPr>
              <w:t>Η</w:t>
            </w:r>
            <w:r w:rsidRPr="00D86BD5">
              <w:rPr>
                <w:rFonts w:eastAsia="Calibri"/>
                <w:b/>
                <w:lang w:val="el-GR"/>
              </w:rPr>
              <w:t>Σ</w:t>
            </w:r>
          </w:p>
        </w:tc>
      </w:tr>
      <w:tr w:rsidR="00E83539" w:rsidRPr="00D86BD5" w14:paraId="1A6F1614" w14:textId="77777777" w:rsidTr="00A105EE">
        <w:trPr>
          <w:trHeight w:hRule="exact" w:val="700"/>
        </w:trPr>
        <w:tc>
          <w:tcPr>
            <w:tcW w:w="289" w:type="pct"/>
            <w:tcBorders>
              <w:top w:val="single" w:sz="5" w:space="0" w:color="000000"/>
              <w:left w:val="single" w:sz="5" w:space="0" w:color="000000"/>
              <w:bottom w:val="single" w:sz="5" w:space="0" w:color="000000"/>
              <w:right w:val="single" w:sz="5" w:space="0" w:color="000000"/>
            </w:tcBorders>
          </w:tcPr>
          <w:p w14:paraId="4656A794" w14:textId="77777777" w:rsidR="00E83539" w:rsidRPr="00D86BD5" w:rsidRDefault="00E83539"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0567A053" w14:textId="7147B114" w:rsidR="00E83539" w:rsidRPr="00D86BD5" w:rsidRDefault="00E83539"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_Ref121750188 \r \h </w:instrText>
            </w:r>
            <w:r w:rsidR="00F82C99">
              <w:rPr>
                <w:lang w:val="el-GR"/>
              </w:rPr>
            </w:r>
            <w:r w:rsidR="00F82C99">
              <w:rPr>
                <w:lang w:val="el-GR"/>
              </w:rPr>
              <w:fldChar w:fldCharType="separate"/>
            </w:r>
            <w:r w:rsidR="002E56D0">
              <w:rPr>
                <w:rFonts w:eastAsia="Calibri"/>
                <w:lang w:val="el-GR"/>
              </w:rPr>
              <w:t>7.3.4</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737E5588" w14:textId="77777777" w:rsidR="00E83539" w:rsidRPr="00D86BD5" w:rsidRDefault="00E83539" w:rsidP="006177BE">
            <w:pPr>
              <w:spacing w:before="87"/>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50A44A40"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49C15F3A" w14:textId="77777777" w:rsidR="00E83539" w:rsidRPr="00D86BD5" w:rsidRDefault="00E83539" w:rsidP="006177BE"/>
        </w:tc>
      </w:tr>
    </w:tbl>
    <w:p w14:paraId="32AEC739" w14:textId="039A7560" w:rsidR="00E83539" w:rsidRPr="00D86BD5" w:rsidRDefault="00E83539" w:rsidP="00E83539">
      <w:pPr>
        <w:suppressAutoHyphens w:val="0"/>
        <w:autoSpaceDE w:val="0"/>
        <w:spacing w:after="60"/>
        <w:rPr>
          <w:rFonts w:eastAsia="SimSun"/>
          <w:i/>
          <w:iCs/>
          <w:color w:val="5B9BD5"/>
          <w:lang w:val="el-GR"/>
        </w:rPr>
      </w:pPr>
    </w:p>
    <w:p w14:paraId="4FB0CC99" w14:textId="77777777" w:rsidR="006A070D" w:rsidRPr="00D86BD5" w:rsidRDefault="006A070D" w:rsidP="006A070D">
      <w:pPr>
        <w:spacing w:before="11" w:line="280" w:lineRule="exact"/>
        <w:ind w:left="656"/>
        <w:rPr>
          <w:rFonts w:eastAsia="Calibri"/>
          <w:b/>
          <w:lang w:val="el-GR"/>
        </w:rPr>
      </w:pPr>
      <w:r w:rsidRPr="00D86BD5">
        <w:rPr>
          <w:rFonts w:eastAsia="Calibri"/>
          <w:b/>
          <w:lang w:val="el-GR"/>
        </w:rPr>
        <w:t>Πληρότητα δεδομένων</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6A070D" w:rsidRPr="00D86BD5" w14:paraId="2B5DAD01" w14:textId="77777777" w:rsidTr="006177B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4CA5EF1C" w14:textId="77777777" w:rsidR="006A070D" w:rsidRPr="00D86BD5" w:rsidRDefault="006A070D" w:rsidP="006177BE">
            <w:pPr>
              <w:spacing w:before="5" w:line="240" w:lineRule="exact"/>
              <w:rPr>
                <w:lang w:val="el-GR"/>
              </w:rPr>
            </w:pPr>
          </w:p>
          <w:p w14:paraId="14D2E3BC" w14:textId="77777777" w:rsidR="006A070D" w:rsidRPr="00D86BD5" w:rsidRDefault="006A070D" w:rsidP="006177BE">
            <w:pPr>
              <w:ind w:left="145"/>
              <w:rPr>
                <w:rFonts w:eastAsia="Calibri"/>
                <w:lang w:val="el-GR"/>
              </w:rPr>
            </w:pPr>
            <w:r w:rsidRPr="00D86BD5">
              <w:rPr>
                <w:rFonts w:eastAsia="Calibri"/>
                <w:b/>
                <w:spacing w:val="-1"/>
                <w:lang w:val="el-GR"/>
              </w:rPr>
              <w:t>Α</w:t>
            </w:r>
            <w:r w:rsidRPr="00D86BD5">
              <w:rPr>
                <w:rFonts w:eastAsia="Calibri"/>
                <w:b/>
                <w:spacing w:val="1"/>
                <w:lang w:val="el-GR"/>
              </w:rPr>
              <w:t>/</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79775F9C" w14:textId="77777777" w:rsidR="006A070D" w:rsidRPr="00D86BD5" w:rsidRDefault="006A070D" w:rsidP="006177BE">
            <w:pPr>
              <w:spacing w:before="5" w:line="240" w:lineRule="exact"/>
              <w:rPr>
                <w:lang w:val="el-GR"/>
              </w:rPr>
            </w:pPr>
          </w:p>
          <w:p w14:paraId="739BEC57" w14:textId="77777777" w:rsidR="006A070D" w:rsidRPr="00D86BD5" w:rsidRDefault="006A070D" w:rsidP="006177BE">
            <w:pPr>
              <w:ind w:left="1551" w:right="1550"/>
              <w:jc w:val="center"/>
              <w:rPr>
                <w:rFonts w:eastAsia="Calibri"/>
                <w:lang w:val="el-GR"/>
              </w:rPr>
            </w:pPr>
            <w:r w:rsidRPr="00D86BD5">
              <w:rPr>
                <w:rFonts w:eastAsia="Calibri"/>
                <w:b/>
                <w:spacing w:val="-1"/>
                <w:w w:val="99"/>
                <w:lang w:val="el-GR"/>
              </w:rPr>
              <w:t>Π</w:t>
            </w:r>
            <w:r w:rsidRPr="00D86BD5">
              <w:rPr>
                <w:rFonts w:eastAsia="Calibri"/>
                <w:b/>
                <w:w w:val="99"/>
                <w:lang w:val="el-GR"/>
              </w:rPr>
              <w:t>Ρ</w:t>
            </w:r>
            <w:r w:rsidRPr="00D86BD5">
              <w:rPr>
                <w:rFonts w:eastAsia="Calibri"/>
                <w:b/>
                <w:spacing w:val="-1"/>
                <w:w w:val="99"/>
                <w:lang w:val="el-GR"/>
              </w:rPr>
              <w:t>Ο</w:t>
            </w:r>
            <w:r w:rsidRPr="00D86BD5">
              <w:rPr>
                <w:rFonts w:eastAsia="Calibri"/>
                <w:b/>
                <w:spacing w:val="2"/>
                <w:w w:val="99"/>
                <w:lang w:val="el-GR"/>
              </w:rPr>
              <w:t>Δ</w:t>
            </w:r>
            <w:r w:rsidRPr="00D86BD5">
              <w:rPr>
                <w:rFonts w:eastAsia="Calibri"/>
                <w:b/>
                <w:w w:val="99"/>
                <w:lang w:val="el-GR"/>
              </w:rPr>
              <w:t>Ι</w:t>
            </w:r>
            <w:r w:rsidRPr="00D86BD5">
              <w:rPr>
                <w:rFonts w:eastAsia="Calibri"/>
                <w:b/>
                <w:spacing w:val="-1"/>
                <w:w w:val="99"/>
                <w:lang w:val="el-GR"/>
              </w:rPr>
              <w:t>Α</w:t>
            </w:r>
            <w:r w:rsidRPr="00D86BD5">
              <w:rPr>
                <w:rFonts w:eastAsia="Calibri"/>
                <w:b/>
                <w:spacing w:val="2"/>
                <w:w w:val="99"/>
                <w:lang w:val="el-GR"/>
              </w:rPr>
              <w:t>Γ</w:t>
            </w:r>
            <w:r w:rsidRPr="00D86BD5">
              <w:rPr>
                <w:rFonts w:eastAsia="Calibri"/>
                <w:b/>
                <w:w w:val="99"/>
                <w:lang w:val="el-GR"/>
              </w:rPr>
              <w:t>Ρ</w:t>
            </w:r>
            <w:r w:rsidRPr="00D86BD5">
              <w:rPr>
                <w:rFonts w:eastAsia="Calibri"/>
                <w:b/>
                <w:spacing w:val="-1"/>
                <w:w w:val="99"/>
                <w:lang w:val="el-GR"/>
              </w:rPr>
              <w:t>Α</w:t>
            </w:r>
            <w:r w:rsidRPr="00D86BD5">
              <w:rPr>
                <w:rFonts w:eastAsia="Calibri"/>
                <w:b/>
                <w:spacing w:val="3"/>
                <w:w w:val="99"/>
                <w:lang w:val="el-GR"/>
              </w:rPr>
              <w:t>Φ</w:t>
            </w:r>
            <w:r w:rsidRPr="00D86BD5">
              <w:rPr>
                <w:rFonts w:eastAsia="Calibri"/>
                <w:b/>
                <w:w w:val="99"/>
                <w:lang w:val="el-GR"/>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3FC6AB6F" w14:textId="77777777" w:rsidR="006A070D" w:rsidRPr="00D86BD5" w:rsidRDefault="006A070D" w:rsidP="006177BE">
            <w:pPr>
              <w:spacing w:before="5" w:line="240" w:lineRule="exact"/>
              <w:rPr>
                <w:lang w:val="el-GR"/>
              </w:rPr>
            </w:pPr>
          </w:p>
          <w:p w14:paraId="43AB9578" w14:textId="77777777" w:rsidR="006A070D" w:rsidRPr="00D86BD5" w:rsidRDefault="006A070D" w:rsidP="006177BE">
            <w:pPr>
              <w:ind w:left="57"/>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lang w:val="el-GR"/>
              </w:rPr>
              <w:t>Ι</w:t>
            </w:r>
            <w:r w:rsidRPr="00D86BD5">
              <w:rPr>
                <w:rFonts w:eastAsia="Calibri"/>
                <w:b/>
                <w:spacing w:val="2"/>
                <w:lang w:val="el-GR"/>
              </w:rPr>
              <w:t>Τ</w:t>
            </w:r>
            <w:r w:rsidRPr="00D86BD5">
              <w:rPr>
                <w:rFonts w:eastAsia="Calibri"/>
                <w:b/>
                <w:spacing w:val="-1"/>
                <w:lang w:val="el-GR"/>
              </w:rPr>
              <w:t>Η</w:t>
            </w:r>
            <w:r w:rsidRPr="00D86BD5">
              <w:rPr>
                <w:rFonts w:eastAsia="Calibri"/>
                <w:b/>
                <w:lang w:val="el-GR"/>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2891F5C3" w14:textId="77777777" w:rsidR="006A070D" w:rsidRPr="00D86BD5" w:rsidRDefault="006A070D" w:rsidP="006177BE">
            <w:pPr>
              <w:spacing w:before="5" w:line="240" w:lineRule="exact"/>
              <w:rPr>
                <w:lang w:val="el-GR"/>
              </w:rPr>
            </w:pPr>
          </w:p>
          <w:p w14:paraId="028DF32A" w14:textId="77777777" w:rsidR="006A070D" w:rsidRPr="00D86BD5" w:rsidRDefault="006A070D" w:rsidP="006177BE">
            <w:pPr>
              <w:ind w:left="49"/>
              <w:rPr>
                <w:rFonts w:eastAsia="Calibri"/>
                <w:lang w:val="el-GR"/>
              </w:rPr>
            </w:pPr>
            <w:r w:rsidRPr="00D86BD5">
              <w:rPr>
                <w:rFonts w:eastAsia="Calibri"/>
                <w:b/>
                <w:spacing w:val="-1"/>
                <w:lang w:val="el-GR"/>
              </w:rPr>
              <w:t>Α</w:t>
            </w:r>
            <w:r w:rsidRPr="00D86BD5">
              <w:rPr>
                <w:rFonts w:eastAsia="Calibri"/>
                <w:b/>
                <w:spacing w:val="1"/>
                <w:lang w:val="el-GR"/>
              </w:rPr>
              <w:t>Π</w:t>
            </w:r>
            <w:r w:rsidRPr="00D86BD5">
              <w:rPr>
                <w:rFonts w:eastAsia="Calibri"/>
                <w:b/>
                <w:spacing w:val="-1"/>
                <w:lang w:val="el-GR"/>
              </w:rPr>
              <w:t>Α</w:t>
            </w:r>
            <w:r w:rsidRPr="00D86BD5">
              <w:rPr>
                <w:rFonts w:eastAsia="Calibri"/>
                <w:b/>
                <w:spacing w:val="1"/>
                <w:lang w:val="el-GR"/>
              </w:rPr>
              <w:t>Ν</w:t>
            </w:r>
            <w:r w:rsidRPr="00D86BD5">
              <w:rPr>
                <w:rFonts w:eastAsia="Calibri"/>
                <w:b/>
                <w:lang w:val="el-GR"/>
              </w:rPr>
              <w:t>Τ</w:t>
            </w:r>
            <w:r w:rsidRPr="00D86BD5">
              <w:rPr>
                <w:rFonts w:eastAsia="Calibri"/>
                <w:b/>
                <w:spacing w:val="-1"/>
                <w:lang w:val="el-GR"/>
              </w:rPr>
              <w:t>Η</w:t>
            </w:r>
            <w:r w:rsidRPr="00D86BD5">
              <w:rPr>
                <w:rFonts w:eastAsia="Calibri"/>
                <w:b/>
                <w:spacing w:val="2"/>
                <w:lang w:val="el-GR"/>
              </w:rPr>
              <w:t>Σ</w:t>
            </w:r>
            <w:r w:rsidRPr="00D86BD5">
              <w:rPr>
                <w:rFonts w:eastAsia="Calibri"/>
                <w:b/>
                <w:lang w:val="el-GR"/>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1AB64403" w14:textId="77777777" w:rsidR="006A070D" w:rsidRPr="00D86BD5" w:rsidRDefault="006A070D" w:rsidP="006177BE">
            <w:pPr>
              <w:spacing w:before="6" w:line="100" w:lineRule="exact"/>
              <w:rPr>
                <w:lang w:val="el-GR"/>
              </w:rPr>
            </w:pPr>
          </w:p>
          <w:p w14:paraId="5D5BF1F2" w14:textId="77777777" w:rsidR="006A070D" w:rsidRPr="00D86BD5" w:rsidRDefault="006A070D" w:rsidP="006177BE">
            <w:pPr>
              <w:spacing w:line="257" w:lineRule="auto"/>
              <w:ind w:left="112" w:right="68" w:firstLine="29"/>
              <w:rPr>
                <w:rFonts w:eastAsia="Calibri"/>
                <w:lang w:val="el-GR"/>
              </w:rPr>
            </w:pPr>
            <w:r w:rsidRPr="00D86BD5">
              <w:rPr>
                <w:rFonts w:eastAsia="Calibri"/>
                <w:b/>
                <w:spacing w:val="-1"/>
                <w:lang w:val="el-GR"/>
              </w:rPr>
              <w:t>ΠΑ</w:t>
            </w:r>
            <w:r w:rsidRPr="00D86BD5">
              <w:rPr>
                <w:rFonts w:eastAsia="Calibri"/>
                <w:b/>
                <w:spacing w:val="2"/>
                <w:lang w:val="el-GR"/>
              </w:rPr>
              <w:t>Ρ</w:t>
            </w:r>
            <w:r w:rsidRPr="00D86BD5">
              <w:rPr>
                <w:rFonts w:eastAsia="Calibri"/>
                <w:b/>
                <w:spacing w:val="1"/>
                <w:lang w:val="el-GR"/>
              </w:rPr>
              <w:t>Α</w:t>
            </w:r>
            <w:r w:rsidRPr="00D86BD5">
              <w:rPr>
                <w:rFonts w:eastAsia="Calibri"/>
                <w:b/>
                <w:spacing w:val="-1"/>
                <w:lang w:val="el-GR"/>
              </w:rPr>
              <w:t>Π</w:t>
            </w:r>
            <w:r w:rsidRPr="00D86BD5">
              <w:rPr>
                <w:rFonts w:eastAsia="Calibri"/>
                <w:b/>
                <w:lang w:val="el-GR"/>
              </w:rPr>
              <w:t>Ο</w:t>
            </w:r>
            <w:r w:rsidRPr="00D86BD5">
              <w:rPr>
                <w:rFonts w:eastAsia="Calibri"/>
                <w:b/>
                <w:spacing w:val="1"/>
                <w:lang w:val="el-GR"/>
              </w:rPr>
              <w:t>ΜΠ</w:t>
            </w:r>
            <w:r w:rsidRPr="00D86BD5">
              <w:rPr>
                <w:rFonts w:eastAsia="Calibri"/>
                <w:b/>
                <w:lang w:val="el-GR"/>
              </w:rPr>
              <w:t>Η Τ</w:t>
            </w:r>
            <w:r w:rsidRPr="00D86BD5">
              <w:rPr>
                <w:rFonts w:eastAsia="Calibri"/>
                <w:b/>
                <w:spacing w:val="1"/>
                <w:lang w:val="el-GR"/>
              </w:rPr>
              <w:t>Ε</w:t>
            </w:r>
            <w:r w:rsidRPr="00D86BD5">
              <w:rPr>
                <w:rFonts w:eastAsia="Calibri"/>
                <w:b/>
                <w:spacing w:val="-1"/>
                <w:lang w:val="el-GR"/>
              </w:rPr>
              <w:t>Κ</w:t>
            </w:r>
            <w:r w:rsidRPr="00D86BD5">
              <w:rPr>
                <w:rFonts w:eastAsia="Calibri"/>
                <w:b/>
                <w:spacing w:val="1"/>
                <w:lang w:val="el-GR"/>
              </w:rPr>
              <w:t>Μ</w:t>
            </w:r>
            <w:r w:rsidRPr="00D86BD5">
              <w:rPr>
                <w:rFonts w:eastAsia="Calibri"/>
                <w:b/>
                <w:spacing w:val="-1"/>
                <w:lang w:val="el-GR"/>
              </w:rPr>
              <w:t>Η</w:t>
            </w:r>
            <w:r w:rsidRPr="00D86BD5">
              <w:rPr>
                <w:rFonts w:eastAsia="Calibri"/>
                <w:b/>
                <w:lang w:val="el-GR"/>
              </w:rPr>
              <w:t>Ρ</w:t>
            </w:r>
            <w:r w:rsidRPr="00D86BD5">
              <w:rPr>
                <w:rFonts w:eastAsia="Calibri"/>
                <w:b/>
                <w:spacing w:val="-1"/>
                <w:lang w:val="el-GR"/>
              </w:rPr>
              <w:t>Ι</w:t>
            </w:r>
            <w:r w:rsidRPr="00D86BD5">
              <w:rPr>
                <w:rFonts w:eastAsia="Calibri"/>
                <w:b/>
                <w:spacing w:val="1"/>
                <w:lang w:val="el-GR"/>
              </w:rPr>
              <w:t>Ω</w:t>
            </w:r>
            <w:r w:rsidRPr="00D86BD5">
              <w:rPr>
                <w:rFonts w:eastAsia="Calibri"/>
                <w:b/>
                <w:spacing w:val="2"/>
                <w:lang w:val="el-GR"/>
              </w:rPr>
              <w:t>Σ</w:t>
            </w:r>
            <w:r w:rsidRPr="00D86BD5">
              <w:rPr>
                <w:rFonts w:eastAsia="Calibri"/>
                <w:b/>
                <w:spacing w:val="-1"/>
                <w:lang w:val="el-GR"/>
              </w:rPr>
              <w:t>Η</w:t>
            </w:r>
            <w:r w:rsidRPr="00D86BD5">
              <w:rPr>
                <w:rFonts w:eastAsia="Calibri"/>
                <w:b/>
                <w:lang w:val="el-GR"/>
              </w:rPr>
              <w:t>Σ</w:t>
            </w:r>
          </w:p>
        </w:tc>
      </w:tr>
      <w:tr w:rsidR="006A070D" w:rsidRPr="00D86BD5" w14:paraId="716909B9" w14:textId="77777777" w:rsidTr="006177B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43C2BBE8" w14:textId="77777777" w:rsidR="006A070D" w:rsidRPr="00D86BD5" w:rsidRDefault="006A070D"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20AF8422" w14:textId="3B6C6409" w:rsidR="006A070D" w:rsidRPr="00D86BD5" w:rsidRDefault="006A070D"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_Ref121827149 \r \h </w:instrText>
            </w:r>
            <w:r w:rsidR="00F82C99">
              <w:rPr>
                <w:lang w:val="el-GR"/>
              </w:rPr>
            </w:r>
            <w:r w:rsidR="00F82C99">
              <w:rPr>
                <w:lang w:val="el-GR"/>
              </w:rPr>
              <w:fldChar w:fldCharType="separate"/>
            </w:r>
            <w:r w:rsidR="002E56D0">
              <w:rPr>
                <w:rFonts w:eastAsia="Calibri"/>
                <w:lang w:val="el-GR"/>
              </w:rPr>
              <w:t>7.3.5</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086CBF75" w14:textId="77777777" w:rsidR="006A070D" w:rsidRPr="00D86BD5" w:rsidRDefault="006A070D" w:rsidP="006177BE">
            <w:pPr>
              <w:spacing w:before="87"/>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4EF99A55" w14:textId="77777777" w:rsidR="006A070D" w:rsidRPr="00D86BD5" w:rsidRDefault="006A070D" w:rsidP="006177BE"/>
        </w:tc>
        <w:tc>
          <w:tcPr>
            <w:tcW w:w="1046" w:type="pct"/>
            <w:tcBorders>
              <w:top w:val="single" w:sz="5" w:space="0" w:color="000000"/>
              <w:left w:val="single" w:sz="5" w:space="0" w:color="000000"/>
              <w:bottom w:val="single" w:sz="5" w:space="0" w:color="000000"/>
              <w:right w:val="single" w:sz="5" w:space="0" w:color="000000"/>
            </w:tcBorders>
          </w:tcPr>
          <w:p w14:paraId="58A29CDF" w14:textId="77777777" w:rsidR="006A070D" w:rsidRPr="00D86BD5" w:rsidRDefault="006A070D" w:rsidP="006177BE"/>
        </w:tc>
      </w:tr>
    </w:tbl>
    <w:p w14:paraId="5795A5D0" w14:textId="77777777" w:rsidR="006A070D" w:rsidRPr="00D86BD5" w:rsidRDefault="006A070D" w:rsidP="00E83539">
      <w:pPr>
        <w:suppressAutoHyphens w:val="0"/>
        <w:autoSpaceDE w:val="0"/>
        <w:spacing w:after="60"/>
        <w:rPr>
          <w:rFonts w:eastAsia="SimSun"/>
          <w:i/>
          <w:iCs/>
          <w:color w:val="5B9BD5"/>
          <w:lang w:val="el-GR"/>
        </w:rPr>
      </w:pPr>
    </w:p>
    <w:p w14:paraId="67BFAF40" w14:textId="77777777" w:rsidR="00E83539" w:rsidRPr="00D86BD5" w:rsidRDefault="00E83539" w:rsidP="00E83539">
      <w:pPr>
        <w:spacing w:before="11" w:line="280" w:lineRule="exact"/>
        <w:ind w:left="656"/>
        <w:rPr>
          <w:rFonts w:eastAsia="Calibri"/>
        </w:rPr>
      </w:pPr>
      <w:r w:rsidRPr="00D86BD5">
        <w:rPr>
          <w:rFonts w:eastAsia="Calibri"/>
          <w:b/>
        </w:rPr>
        <w:t>Υπ</w:t>
      </w:r>
      <w:r w:rsidRPr="00D86BD5">
        <w:rPr>
          <w:rFonts w:eastAsia="Calibri"/>
          <w:b/>
          <w:spacing w:val="-1"/>
        </w:rPr>
        <w:t>η</w:t>
      </w:r>
      <w:r w:rsidRPr="00D86BD5">
        <w:rPr>
          <w:rFonts w:eastAsia="Calibri"/>
          <w:b/>
        </w:rPr>
        <w:t>ρεσί</w:t>
      </w:r>
      <w:r w:rsidRPr="00D86BD5">
        <w:rPr>
          <w:rFonts w:eastAsia="Calibri"/>
          <w:b/>
          <w:spacing w:val="1"/>
        </w:rPr>
        <w:t>ε</w:t>
      </w:r>
      <w:r w:rsidRPr="00D86BD5">
        <w:rPr>
          <w:rFonts w:eastAsia="Calibri"/>
          <w:b/>
        </w:rPr>
        <w:t>ς</w:t>
      </w:r>
      <w:r w:rsidRPr="00D86BD5">
        <w:rPr>
          <w:rFonts w:eastAsia="Calibri"/>
          <w:b/>
          <w:spacing w:val="1"/>
        </w:rPr>
        <w:t xml:space="preserve"> </w:t>
      </w:r>
      <w:r w:rsidRPr="00D86BD5">
        <w:rPr>
          <w:rFonts w:eastAsia="Calibri"/>
          <w:b/>
        </w:rPr>
        <w:t>Εκπαίδ</w:t>
      </w:r>
      <w:r w:rsidRPr="00D86BD5">
        <w:rPr>
          <w:rFonts w:eastAsia="Calibri"/>
          <w:b/>
          <w:spacing w:val="-2"/>
        </w:rPr>
        <w:t>ε</w:t>
      </w:r>
      <w:r w:rsidRPr="00D86BD5">
        <w:rPr>
          <w:rFonts w:eastAsia="Calibri"/>
          <w:b/>
        </w:rPr>
        <w:t>υσ</w:t>
      </w:r>
      <w:r w:rsidRPr="00D86BD5">
        <w:rPr>
          <w:rFonts w:eastAsia="Calibri"/>
          <w:b/>
          <w:spacing w:val="-1"/>
        </w:rPr>
        <w:t>η</w:t>
      </w:r>
      <w:r w:rsidRPr="00D86BD5">
        <w:rPr>
          <w:rFonts w:eastAsia="Calibri"/>
          <w:b/>
        </w:rPr>
        <w:t>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E83539" w:rsidRPr="00D86BD5" w14:paraId="1A81D132" w14:textId="77777777" w:rsidTr="006177B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3FB31C37" w14:textId="77777777" w:rsidR="00E83539" w:rsidRPr="00D86BD5" w:rsidRDefault="00E83539" w:rsidP="006177BE">
            <w:pPr>
              <w:spacing w:before="5" w:line="240" w:lineRule="exact"/>
            </w:pPr>
          </w:p>
          <w:p w14:paraId="554E4E62" w14:textId="77777777" w:rsidR="00E83539" w:rsidRPr="00D86BD5" w:rsidRDefault="00E83539" w:rsidP="006177BE">
            <w:pPr>
              <w:ind w:left="145"/>
              <w:rPr>
                <w:rFonts w:eastAsia="Calibri"/>
              </w:rPr>
            </w:pPr>
            <w:r w:rsidRPr="00D86BD5">
              <w:rPr>
                <w:rFonts w:eastAsia="Calibri"/>
                <w:b/>
                <w:spacing w:val="-1"/>
              </w:rPr>
              <w:t>Α</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3821EEBA" w14:textId="77777777" w:rsidR="00E83539" w:rsidRPr="00D86BD5" w:rsidRDefault="00E83539" w:rsidP="006177BE">
            <w:pPr>
              <w:spacing w:before="5" w:line="240" w:lineRule="exact"/>
            </w:pPr>
          </w:p>
          <w:p w14:paraId="08D02958" w14:textId="77777777" w:rsidR="00E83539" w:rsidRPr="00D86BD5" w:rsidRDefault="00E83539" w:rsidP="006177BE">
            <w:pPr>
              <w:ind w:left="1551" w:right="1550"/>
              <w:jc w:val="center"/>
              <w:rPr>
                <w:rFonts w:eastAsia="Calibri"/>
              </w:rPr>
            </w:pPr>
            <w:r w:rsidRPr="00D86BD5">
              <w:rPr>
                <w:rFonts w:eastAsia="Calibri"/>
                <w:b/>
                <w:spacing w:val="-1"/>
                <w:w w:val="99"/>
              </w:rPr>
              <w:t>Π</w:t>
            </w:r>
            <w:r w:rsidRPr="00D86BD5">
              <w:rPr>
                <w:rFonts w:eastAsia="Calibri"/>
                <w:b/>
                <w:w w:val="99"/>
              </w:rPr>
              <w:t>Ρ</w:t>
            </w:r>
            <w:r w:rsidRPr="00D86BD5">
              <w:rPr>
                <w:rFonts w:eastAsia="Calibri"/>
                <w:b/>
                <w:spacing w:val="-1"/>
                <w:w w:val="99"/>
              </w:rPr>
              <w:t>Ο</w:t>
            </w:r>
            <w:r w:rsidRPr="00D86BD5">
              <w:rPr>
                <w:rFonts w:eastAsia="Calibri"/>
                <w:b/>
                <w:spacing w:val="2"/>
                <w:w w:val="99"/>
              </w:rPr>
              <w:t>Δ</w:t>
            </w:r>
            <w:r w:rsidRPr="00D86BD5">
              <w:rPr>
                <w:rFonts w:eastAsia="Calibri"/>
                <w:b/>
                <w:w w:val="99"/>
              </w:rPr>
              <w:t>Ι</w:t>
            </w:r>
            <w:r w:rsidRPr="00D86BD5">
              <w:rPr>
                <w:rFonts w:eastAsia="Calibri"/>
                <w:b/>
                <w:spacing w:val="-1"/>
                <w:w w:val="99"/>
              </w:rPr>
              <w:t>Α</w:t>
            </w:r>
            <w:r w:rsidRPr="00D86BD5">
              <w:rPr>
                <w:rFonts w:eastAsia="Calibri"/>
                <w:b/>
                <w:spacing w:val="2"/>
                <w:w w:val="99"/>
              </w:rPr>
              <w:t>Γ</w:t>
            </w:r>
            <w:r w:rsidRPr="00D86BD5">
              <w:rPr>
                <w:rFonts w:eastAsia="Calibri"/>
                <w:b/>
                <w:w w:val="99"/>
              </w:rPr>
              <w:t>Ρ</w:t>
            </w:r>
            <w:r w:rsidRPr="00D86BD5">
              <w:rPr>
                <w:rFonts w:eastAsia="Calibri"/>
                <w:b/>
                <w:spacing w:val="-1"/>
                <w:w w:val="99"/>
              </w:rPr>
              <w:t>Α</w:t>
            </w:r>
            <w:r w:rsidRPr="00D86BD5">
              <w:rPr>
                <w:rFonts w:eastAsia="Calibri"/>
                <w:b/>
                <w:spacing w:val="3"/>
                <w:w w:val="99"/>
              </w:rPr>
              <w:t>Φ</w:t>
            </w:r>
            <w:r w:rsidRPr="00D86BD5">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34CECB4B" w14:textId="77777777" w:rsidR="00E83539" w:rsidRPr="00D86BD5" w:rsidRDefault="00E83539" w:rsidP="006177BE">
            <w:pPr>
              <w:spacing w:before="5" w:line="240" w:lineRule="exact"/>
            </w:pPr>
          </w:p>
          <w:p w14:paraId="7C59CA2B" w14:textId="77777777" w:rsidR="00E83539" w:rsidRPr="00D86BD5" w:rsidRDefault="00E83539" w:rsidP="006177BE">
            <w:pPr>
              <w:ind w:left="57"/>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rPr>
              <w:t>Ι</w:t>
            </w:r>
            <w:r w:rsidRPr="00D86BD5">
              <w:rPr>
                <w:rFonts w:eastAsia="Calibri"/>
                <w:b/>
                <w:spacing w:val="2"/>
              </w:rPr>
              <w:t>Τ</w:t>
            </w:r>
            <w:r w:rsidRPr="00D86BD5">
              <w:rPr>
                <w:rFonts w:eastAsia="Calibri"/>
                <w:b/>
                <w:spacing w:val="-1"/>
              </w:rPr>
              <w:t>Η</w:t>
            </w:r>
            <w:r w:rsidRPr="00D86BD5">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1BADD03B" w14:textId="77777777" w:rsidR="00E83539" w:rsidRPr="00D86BD5" w:rsidRDefault="00E83539" w:rsidP="006177BE">
            <w:pPr>
              <w:spacing w:before="5" w:line="240" w:lineRule="exact"/>
            </w:pPr>
          </w:p>
          <w:p w14:paraId="761A1D9B" w14:textId="77777777" w:rsidR="00E83539" w:rsidRPr="00D86BD5" w:rsidRDefault="00E83539" w:rsidP="006177BE">
            <w:pPr>
              <w:ind w:left="49"/>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spacing w:val="1"/>
              </w:rPr>
              <w:t>Ν</w:t>
            </w:r>
            <w:r w:rsidRPr="00D86BD5">
              <w:rPr>
                <w:rFonts w:eastAsia="Calibri"/>
                <w:b/>
              </w:rPr>
              <w:t>Τ</w:t>
            </w:r>
            <w:r w:rsidRPr="00D86BD5">
              <w:rPr>
                <w:rFonts w:eastAsia="Calibri"/>
                <w:b/>
                <w:spacing w:val="-1"/>
              </w:rPr>
              <w:t>Η</w:t>
            </w:r>
            <w:r w:rsidRPr="00D86BD5">
              <w:rPr>
                <w:rFonts w:eastAsia="Calibri"/>
                <w:b/>
                <w:spacing w:val="2"/>
              </w:rPr>
              <w:t>Σ</w:t>
            </w:r>
            <w:r w:rsidRPr="00D86BD5">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62EEA9A9" w14:textId="77777777" w:rsidR="00E83539" w:rsidRPr="00D86BD5" w:rsidRDefault="00E83539" w:rsidP="006177BE">
            <w:pPr>
              <w:spacing w:before="6" w:line="100" w:lineRule="exact"/>
            </w:pPr>
          </w:p>
          <w:p w14:paraId="78EF9707" w14:textId="77777777" w:rsidR="00E83539" w:rsidRPr="00D86BD5" w:rsidRDefault="00E83539" w:rsidP="006177BE">
            <w:pPr>
              <w:spacing w:line="257" w:lineRule="auto"/>
              <w:ind w:left="112" w:right="68" w:firstLine="29"/>
              <w:rPr>
                <w:rFonts w:eastAsia="Calibri"/>
              </w:rPr>
            </w:pPr>
            <w:r w:rsidRPr="00D86BD5">
              <w:rPr>
                <w:rFonts w:eastAsia="Calibri"/>
                <w:b/>
                <w:spacing w:val="-1"/>
              </w:rPr>
              <w:t>ΠΑ</w:t>
            </w:r>
            <w:r w:rsidRPr="00D86BD5">
              <w:rPr>
                <w:rFonts w:eastAsia="Calibri"/>
                <w:b/>
                <w:spacing w:val="2"/>
              </w:rPr>
              <w:t>Ρ</w:t>
            </w:r>
            <w:r w:rsidRPr="00D86BD5">
              <w:rPr>
                <w:rFonts w:eastAsia="Calibri"/>
                <w:b/>
                <w:spacing w:val="1"/>
              </w:rPr>
              <w:t>Α</w:t>
            </w:r>
            <w:r w:rsidRPr="00D86BD5">
              <w:rPr>
                <w:rFonts w:eastAsia="Calibri"/>
                <w:b/>
                <w:spacing w:val="-1"/>
              </w:rPr>
              <w:t>Π</w:t>
            </w:r>
            <w:r w:rsidRPr="00D86BD5">
              <w:rPr>
                <w:rFonts w:eastAsia="Calibri"/>
                <w:b/>
              </w:rPr>
              <w:t>Ο</w:t>
            </w:r>
            <w:r w:rsidRPr="00D86BD5">
              <w:rPr>
                <w:rFonts w:eastAsia="Calibri"/>
                <w:b/>
                <w:spacing w:val="1"/>
              </w:rPr>
              <w:t>ΜΠ</w:t>
            </w:r>
            <w:r w:rsidRPr="00D86BD5">
              <w:rPr>
                <w:rFonts w:eastAsia="Calibri"/>
                <w:b/>
              </w:rPr>
              <w:t>Η Τ</w:t>
            </w:r>
            <w:r w:rsidRPr="00D86BD5">
              <w:rPr>
                <w:rFonts w:eastAsia="Calibri"/>
                <w:b/>
                <w:spacing w:val="1"/>
              </w:rPr>
              <w:t>Ε</w:t>
            </w:r>
            <w:r w:rsidRPr="00D86BD5">
              <w:rPr>
                <w:rFonts w:eastAsia="Calibri"/>
                <w:b/>
                <w:spacing w:val="-1"/>
              </w:rPr>
              <w:t>Κ</w:t>
            </w:r>
            <w:r w:rsidRPr="00D86BD5">
              <w:rPr>
                <w:rFonts w:eastAsia="Calibri"/>
                <w:b/>
                <w:spacing w:val="1"/>
              </w:rPr>
              <w:t>Μ</w:t>
            </w:r>
            <w:r w:rsidRPr="00D86BD5">
              <w:rPr>
                <w:rFonts w:eastAsia="Calibri"/>
                <w:b/>
                <w:spacing w:val="-1"/>
              </w:rPr>
              <w:t>Η</w:t>
            </w:r>
            <w:r w:rsidRPr="00D86BD5">
              <w:rPr>
                <w:rFonts w:eastAsia="Calibri"/>
                <w:b/>
              </w:rPr>
              <w:t>Ρ</w:t>
            </w:r>
            <w:r w:rsidRPr="00D86BD5">
              <w:rPr>
                <w:rFonts w:eastAsia="Calibri"/>
                <w:b/>
                <w:spacing w:val="-1"/>
              </w:rPr>
              <w:t>Ι</w:t>
            </w:r>
            <w:r w:rsidRPr="00D86BD5">
              <w:rPr>
                <w:rFonts w:eastAsia="Calibri"/>
                <w:b/>
                <w:spacing w:val="1"/>
              </w:rPr>
              <w:t>Ω</w:t>
            </w:r>
            <w:r w:rsidRPr="00D86BD5">
              <w:rPr>
                <w:rFonts w:eastAsia="Calibri"/>
                <w:b/>
                <w:spacing w:val="2"/>
              </w:rPr>
              <w:t>Σ</w:t>
            </w:r>
            <w:r w:rsidRPr="00D86BD5">
              <w:rPr>
                <w:rFonts w:eastAsia="Calibri"/>
                <w:b/>
                <w:spacing w:val="-1"/>
              </w:rPr>
              <w:t>Η</w:t>
            </w:r>
            <w:r w:rsidRPr="00D86BD5">
              <w:rPr>
                <w:rFonts w:eastAsia="Calibri"/>
                <w:b/>
              </w:rPr>
              <w:t>Σ</w:t>
            </w:r>
          </w:p>
        </w:tc>
      </w:tr>
      <w:tr w:rsidR="00E83539" w:rsidRPr="00D86BD5" w14:paraId="61A67F80" w14:textId="77777777" w:rsidTr="006177B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01432324" w14:textId="5D0FA7C5" w:rsidR="00E83539" w:rsidRPr="00D86BD5" w:rsidRDefault="00E83539" w:rsidP="000A6F75">
            <w:pPr>
              <w:pStyle w:val="aff"/>
              <w:numPr>
                <w:ilvl w:val="0"/>
                <w:numId w:val="100"/>
              </w:numPr>
              <w:spacing w:before="94"/>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07A7C37F" w14:textId="56049FF8" w:rsidR="00E83539" w:rsidRPr="00D86BD5" w:rsidRDefault="00E83539"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_Ref121827155 \r \h </w:instrText>
            </w:r>
            <w:r w:rsidR="00F82C99">
              <w:rPr>
                <w:lang w:val="el-GR"/>
              </w:rPr>
            </w:r>
            <w:r w:rsidR="00F82C99">
              <w:rPr>
                <w:lang w:val="el-GR"/>
              </w:rPr>
              <w:fldChar w:fldCharType="separate"/>
            </w:r>
            <w:r w:rsidR="002E56D0">
              <w:rPr>
                <w:rFonts w:eastAsia="Calibri"/>
                <w:lang w:val="el-GR"/>
              </w:rPr>
              <w:t>7.3.6</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4A038115" w14:textId="77777777" w:rsidR="00E83539" w:rsidRPr="00D86BD5" w:rsidRDefault="00E83539" w:rsidP="006177BE">
            <w:pPr>
              <w:spacing w:before="87"/>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37BCC7A"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3F6004D7" w14:textId="77777777" w:rsidR="00E83539" w:rsidRPr="00D86BD5" w:rsidRDefault="00E83539" w:rsidP="006177BE"/>
        </w:tc>
      </w:tr>
      <w:tr w:rsidR="00E83539" w:rsidRPr="00D86BD5" w14:paraId="0C024F36" w14:textId="77777777" w:rsidTr="006177BE">
        <w:trPr>
          <w:trHeight w:hRule="exact" w:val="571"/>
        </w:trPr>
        <w:tc>
          <w:tcPr>
            <w:tcW w:w="289" w:type="pct"/>
            <w:tcBorders>
              <w:top w:val="single" w:sz="5" w:space="0" w:color="000000"/>
              <w:left w:val="single" w:sz="5" w:space="0" w:color="000000"/>
              <w:bottom w:val="single" w:sz="5" w:space="0" w:color="000000"/>
              <w:right w:val="single" w:sz="5" w:space="0" w:color="000000"/>
            </w:tcBorders>
          </w:tcPr>
          <w:p w14:paraId="105DCF4A" w14:textId="3CA426CE" w:rsidR="00E83539" w:rsidRPr="00D86BD5" w:rsidRDefault="00E83539" w:rsidP="000A6F75">
            <w:pPr>
              <w:pStyle w:val="aff"/>
              <w:numPr>
                <w:ilvl w:val="0"/>
                <w:numId w:val="100"/>
              </w:numPr>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79E5F7E3" w14:textId="77777777" w:rsidR="00E83539" w:rsidRPr="00D86BD5" w:rsidRDefault="00E83539" w:rsidP="006177BE">
            <w:pPr>
              <w:spacing w:line="276" w:lineRule="auto"/>
              <w:ind w:left="52" w:right="184"/>
              <w:jc w:val="left"/>
              <w:rPr>
                <w:rFonts w:eastAsia="Calibri"/>
                <w:lang w:val="el-GR"/>
              </w:rPr>
            </w:pPr>
            <w:r w:rsidRPr="00D86BD5">
              <w:rPr>
                <w:rFonts w:eastAsia="Calibri"/>
                <w:lang w:val="el-GR"/>
              </w:rPr>
              <w:t>Η</w:t>
            </w:r>
            <w:r w:rsidRPr="00D86BD5">
              <w:rPr>
                <w:rFonts w:eastAsia="Calibri"/>
                <w:spacing w:val="-1"/>
                <w:lang w:val="el-GR"/>
              </w:rPr>
              <w:t xml:space="preserve"> </w:t>
            </w:r>
            <w:r w:rsidRPr="00D86BD5">
              <w:rPr>
                <w:rFonts w:eastAsia="Calibri"/>
                <w:spacing w:val="1"/>
                <w:lang w:val="el-GR"/>
              </w:rPr>
              <w:t>ε</w:t>
            </w:r>
            <w:r w:rsidRPr="00D86BD5">
              <w:rPr>
                <w:rFonts w:eastAsia="Calibri"/>
                <w:lang w:val="el-GR"/>
              </w:rPr>
              <w:t>κ</w:t>
            </w:r>
            <w:r w:rsidRPr="00D86BD5">
              <w:rPr>
                <w:rFonts w:eastAsia="Calibri"/>
                <w:spacing w:val="1"/>
                <w:lang w:val="el-GR"/>
              </w:rPr>
              <w:t>π</w:t>
            </w:r>
            <w:r w:rsidRPr="00D86BD5">
              <w:rPr>
                <w:rFonts w:eastAsia="Calibri"/>
                <w:lang w:val="el-GR"/>
              </w:rPr>
              <w:t>αίδευση</w:t>
            </w:r>
            <w:r w:rsidRPr="00D86BD5">
              <w:rPr>
                <w:rFonts w:eastAsia="Calibri"/>
                <w:spacing w:val="-9"/>
                <w:lang w:val="el-GR"/>
              </w:rPr>
              <w:t xml:space="preserve"> μπορεί ν</w:t>
            </w:r>
            <w:r w:rsidRPr="00D86BD5">
              <w:rPr>
                <w:rFonts w:eastAsia="Calibri"/>
                <w:lang w:val="el-GR"/>
              </w:rPr>
              <w:t>α</w:t>
            </w:r>
            <w:r w:rsidRPr="00D86BD5">
              <w:rPr>
                <w:rFonts w:eastAsia="Calibri"/>
                <w:spacing w:val="-2"/>
                <w:lang w:val="el-GR"/>
              </w:rPr>
              <w:t xml:space="preserve"> </w:t>
            </w:r>
            <w:r w:rsidRPr="00D86BD5">
              <w:rPr>
                <w:rFonts w:eastAsia="Calibri"/>
                <w:lang w:val="el-GR"/>
              </w:rPr>
              <w:t>π</w:t>
            </w:r>
            <w:r w:rsidRPr="00D86BD5">
              <w:rPr>
                <w:rFonts w:eastAsia="Calibri"/>
                <w:spacing w:val="2"/>
                <w:lang w:val="el-GR"/>
              </w:rPr>
              <w:t>ρ</w:t>
            </w:r>
            <w:r w:rsidRPr="00D86BD5">
              <w:rPr>
                <w:rFonts w:eastAsia="Calibri"/>
                <w:lang w:val="el-GR"/>
              </w:rPr>
              <w:t>αγματο</w:t>
            </w:r>
            <w:r w:rsidRPr="00D86BD5">
              <w:rPr>
                <w:rFonts w:eastAsia="Calibri"/>
                <w:spacing w:val="3"/>
                <w:lang w:val="el-GR"/>
              </w:rPr>
              <w:t>π</w:t>
            </w:r>
            <w:r w:rsidRPr="00D86BD5">
              <w:rPr>
                <w:rFonts w:eastAsia="Calibri"/>
                <w:lang w:val="el-GR"/>
              </w:rPr>
              <w:t>οι</w:t>
            </w:r>
            <w:r w:rsidRPr="00D86BD5">
              <w:rPr>
                <w:rFonts w:eastAsia="Calibri"/>
                <w:spacing w:val="1"/>
                <w:lang w:val="el-GR"/>
              </w:rPr>
              <w:t>η</w:t>
            </w:r>
            <w:r w:rsidRPr="00D86BD5">
              <w:rPr>
                <w:rFonts w:eastAsia="Calibri"/>
                <w:lang w:val="el-GR"/>
              </w:rPr>
              <w:t>θεί</w:t>
            </w:r>
            <w:r w:rsidRPr="00D86BD5">
              <w:rPr>
                <w:rFonts w:eastAsia="Calibri"/>
                <w:spacing w:val="-14"/>
                <w:lang w:val="el-GR"/>
              </w:rPr>
              <w:t xml:space="preserve"> </w:t>
            </w:r>
            <w:r w:rsidRPr="00D86BD5">
              <w:rPr>
                <w:rFonts w:eastAsia="Calibri"/>
                <w:lang w:val="el-GR"/>
              </w:rPr>
              <w:t xml:space="preserve">μέσω </w:t>
            </w:r>
            <w:r w:rsidRPr="00D86BD5">
              <w:rPr>
                <w:rFonts w:eastAsia="Calibri"/>
                <w:lang w:val="en-US"/>
              </w:rPr>
              <w:t>webinars</w:t>
            </w:r>
            <w:r w:rsidRPr="00D86BD5">
              <w:rPr>
                <w:rFonts w:eastAsia="Calibri"/>
                <w:spacing w:val="-5"/>
                <w:lang w:val="el-GR"/>
              </w:rPr>
              <w:t xml:space="preserve"> </w:t>
            </w:r>
          </w:p>
        </w:tc>
        <w:tc>
          <w:tcPr>
            <w:tcW w:w="568" w:type="pct"/>
            <w:tcBorders>
              <w:top w:val="single" w:sz="5" w:space="0" w:color="000000"/>
              <w:left w:val="single" w:sz="5" w:space="0" w:color="000000"/>
              <w:bottom w:val="single" w:sz="5" w:space="0" w:color="000000"/>
              <w:right w:val="single" w:sz="5" w:space="0" w:color="000000"/>
            </w:tcBorders>
          </w:tcPr>
          <w:p w14:paraId="3905342A" w14:textId="77777777" w:rsidR="00E83539" w:rsidRPr="00D86BD5" w:rsidRDefault="00E83539" w:rsidP="006177BE">
            <w:pPr>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17AF0F78"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31F12AC3" w14:textId="77777777" w:rsidR="00E83539" w:rsidRPr="00D86BD5" w:rsidRDefault="00E83539" w:rsidP="006177BE"/>
        </w:tc>
      </w:tr>
      <w:tr w:rsidR="00E83539" w:rsidRPr="00D86BD5" w14:paraId="7BA4CEC1" w14:textId="77777777" w:rsidTr="006177B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6707F432" w14:textId="00717871" w:rsidR="00E83539" w:rsidRPr="00D86BD5" w:rsidRDefault="00E83539" w:rsidP="000A6F75">
            <w:pPr>
              <w:pStyle w:val="aff"/>
              <w:numPr>
                <w:ilvl w:val="0"/>
                <w:numId w:val="100"/>
              </w:numPr>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373008D1" w14:textId="77777777" w:rsidR="00E83539" w:rsidRPr="00D86BD5" w:rsidRDefault="00E83539" w:rsidP="006177BE">
            <w:pPr>
              <w:spacing w:before="60" w:line="276" w:lineRule="auto"/>
              <w:ind w:left="52" w:right="570"/>
              <w:jc w:val="left"/>
              <w:rPr>
                <w:rFonts w:eastAsia="Calibri"/>
                <w:lang w:val="el-GR"/>
              </w:rPr>
            </w:pPr>
            <w:r w:rsidRPr="00D86BD5">
              <w:rPr>
                <w:rFonts w:eastAsia="Calibri"/>
                <w:lang w:val="el-GR"/>
              </w:rPr>
              <w:t>Η</w:t>
            </w:r>
            <w:r w:rsidRPr="00D86BD5">
              <w:rPr>
                <w:rFonts w:eastAsia="Calibri"/>
                <w:spacing w:val="-1"/>
                <w:lang w:val="el-GR"/>
              </w:rPr>
              <w:t xml:space="preserve"> </w:t>
            </w:r>
            <w:r w:rsidRPr="00D86BD5">
              <w:rPr>
                <w:rFonts w:eastAsia="Calibri"/>
                <w:lang w:val="el-GR"/>
              </w:rPr>
              <w:t>χ</w:t>
            </w:r>
            <w:r w:rsidRPr="00D86BD5">
              <w:rPr>
                <w:rFonts w:eastAsia="Calibri"/>
                <w:spacing w:val="-1"/>
                <w:lang w:val="el-GR"/>
              </w:rPr>
              <w:t>ρ</w:t>
            </w:r>
            <w:r w:rsidRPr="00D86BD5">
              <w:rPr>
                <w:rFonts w:eastAsia="Calibri"/>
                <w:lang w:val="el-GR"/>
              </w:rPr>
              <w:t>ο</w:t>
            </w:r>
            <w:r w:rsidRPr="00D86BD5">
              <w:rPr>
                <w:rFonts w:eastAsia="Calibri"/>
                <w:spacing w:val="-1"/>
                <w:lang w:val="el-GR"/>
              </w:rPr>
              <w:t>ν</w:t>
            </w:r>
            <w:r w:rsidRPr="00D86BD5">
              <w:rPr>
                <w:rFonts w:eastAsia="Calibri"/>
                <w:lang w:val="el-GR"/>
              </w:rPr>
              <w:t>ική</w:t>
            </w:r>
            <w:r w:rsidRPr="00D86BD5">
              <w:rPr>
                <w:rFonts w:eastAsia="Calibri"/>
                <w:spacing w:val="-4"/>
                <w:lang w:val="el-GR"/>
              </w:rPr>
              <w:t xml:space="preserve"> </w:t>
            </w:r>
            <w:r w:rsidRPr="00D86BD5">
              <w:rPr>
                <w:rFonts w:eastAsia="Calibri"/>
                <w:spacing w:val="-1"/>
                <w:lang w:val="el-GR"/>
              </w:rPr>
              <w:t>δ</w:t>
            </w:r>
            <w:r w:rsidRPr="00D86BD5">
              <w:rPr>
                <w:rFonts w:eastAsia="Calibri"/>
                <w:lang w:val="el-GR"/>
              </w:rPr>
              <w:t>ι</w:t>
            </w:r>
            <w:r w:rsidRPr="00D86BD5">
              <w:rPr>
                <w:rFonts w:eastAsia="Calibri"/>
                <w:spacing w:val="2"/>
                <w:lang w:val="el-GR"/>
              </w:rPr>
              <w:t>ά</w:t>
            </w:r>
            <w:r w:rsidRPr="00D86BD5">
              <w:rPr>
                <w:rFonts w:eastAsia="Calibri"/>
                <w:lang w:val="el-GR"/>
              </w:rPr>
              <w:t>ρκε</w:t>
            </w:r>
            <w:r w:rsidRPr="00D86BD5">
              <w:rPr>
                <w:rFonts w:eastAsia="Calibri"/>
                <w:spacing w:val="1"/>
                <w:lang w:val="el-GR"/>
              </w:rPr>
              <w:t>ι</w:t>
            </w:r>
            <w:r w:rsidRPr="00D86BD5">
              <w:rPr>
                <w:rFonts w:eastAsia="Calibri"/>
                <w:lang w:val="el-GR"/>
              </w:rPr>
              <w:t>α</w:t>
            </w:r>
            <w:r w:rsidRPr="00D86BD5">
              <w:rPr>
                <w:rFonts w:eastAsia="Calibri"/>
                <w:spacing w:val="-7"/>
                <w:lang w:val="el-GR"/>
              </w:rPr>
              <w:t xml:space="preserve"> </w:t>
            </w:r>
            <w:r w:rsidRPr="00D86BD5">
              <w:rPr>
                <w:rFonts w:eastAsia="Calibri"/>
                <w:lang w:val="el-GR"/>
              </w:rPr>
              <w:t>τ</w:t>
            </w:r>
            <w:r w:rsidRPr="00D86BD5">
              <w:rPr>
                <w:rFonts w:eastAsia="Calibri"/>
                <w:spacing w:val="1"/>
                <w:lang w:val="el-GR"/>
              </w:rPr>
              <w:t>η</w:t>
            </w:r>
            <w:r w:rsidRPr="00D86BD5">
              <w:rPr>
                <w:rFonts w:eastAsia="Calibri"/>
                <w:lang w:val="el-GR"/>
              </w:rPr>
              <w:t>ς</w:t>
            </w:r>
            <w:r w:rsidRPr="00D86BD5">
              <w:rPr>
                <w:rFonts w:eastAsia="Calibri"/>
                <w:spacing w:val="-3"/>
                <w:lang w:val="el-GR"/>
              </w:rPr>
              <w:t xml:space="preserve"> </w:t>
            </w:r>
            <w:r w:rsidRPr="00D86BD5">
              <w:rPr>
                <w:rFonts w:eastAsia="Calibri"/>
                <w:spacing w:val="-1"/>
                <w:lang w:val="el-GR"/>
              </w:rPr>
              <w:t>δ</w:t>
            </w:r>
            <w:r w:rsidRPr="00D86BD5">
              <w:rPr>
                <w:rFonts w:eastAsia="Calibri"/>
                <w:spacing w:val="3"/>
                <w:lang w:val="el-GR"/>
              </w:rPr>
              <w:t>ι</w:t>
            </w:r>
            <w:r w:rsidRPr="00D86BD5">
              <w:rPr>
                <w:rFonts w:eastAsia="Calibri"/>
                <w:spacing w:val="-1"/>
                <w:lang w:val="el-GR"/>
              </w:rPr>
              <w:t>δ</w:t>
            </w:r>
            <w:r w:rsidRPr="00D86BD5">
              <w:rPr>
                <w:rFonts w:eastAsia="Calibri"/>
                <w:lang w:val="el-GR"/>
              </w:rPr>
              <w:t>α</w:t>
            </w:r>
            <w:r w:rsidRPr="00D86BD5">
              <w:rPr>
                <w:rFonts w:eastAsia="Calibri"/>
                <w:spacing w:val="2"/>
                <w:lang w:val="el-GR"/>
              </w:rPr>
              <w:t>σ</w:t>
            </w:r>
            <w:r w:rsidRPr="00D86BD5">
              <w:rPr>
                <w:rFonts w:eastAsia="Calibri"/>
                <w:lang w:val="el-GR"/>
              </w:rPr>
              <w:t>κα</w:t>
            </w:r>
            <w:r w:rsidRPr="00D86BD5">
              <w:rPr>
                <w:rFonts w:eastAsia="Calibri"/>
                <w:spacing w:val="-1"/>
                <w:lang w:val="el-GR"/>
              </w:rPr>
              <w:t>λ</w:t>
            </w:r>
            <w:r w:rsidRPr="00D86BD5">
              <w:rPr>
                <w:rFonts w:eastAsia="Calibri"/>
                <w:lang w:val="el-GR"/>
              </w:rPr>
              <w:t>ίας</w:t>
            </w:r>
            <w:r w:rsidRPr="00D86BD5">
              <w:rPr>
                <w:rFonts w:eastAsia="Calibri"/>
                <w:spacing w:val="-10"/>
                <w:lang w:val="el-GR"/>
              </w:rPr>
              <w:t xml:space="preserve"> </w:t>
            </w:r>
            <w:r w:rsidRPr="00D86BD5">
              <w:rPr>
                <w:rFonts w:eastAsia="Calibri"/>
                <w:lang w:val="el-GR"/>
              </w:rPr>
              <w:t>γ</w:t>
            </w:r>
            <w:r w:rsidRPr="00D86BD5">
              <w:rPr>
                <w:rFonts w:eastAsia="Calibri"/>
                <w:spacing w:val="1"/>
                <w:lang w:val="el-GR"/>
              </w:rPr>
              <w:t>ι</w:t>
            </w:r>
            <w:r w:rsidRPr="00D86BD5">
              <w:rPr>
                <w:rFonts w:eastAsia="Calibri"/>
                <w:lang w:val="el-GR"/>
              </w:rPr>
              <w:t>α</w:t>
            </w:r>
            <w:r w:rsidRPr="00D86BD5">
              <w:rPr>
                <w:rFonts w:eastAsia="Calibri"/>
                <w:spacing w:val="-3"/>
                <w:lang w:val="el-GR"/>
              </w:rPr>
              <w:t xml:space="preserve"> </w:t>
            </w:r>
            <w:r w:rsidRPr="00D86BD5">
              <w:rPr>
                <w:rFonts w:eastAsia="Calibri"/>
                <w:spacing w:val="1"/>
                <w:lang w:val="el-GR"/>
              </w:rPr>
              <w:t>κ</w:t>
            </w:r>
            <w:r w:rsidRPr="00D86BD5">
              <w:rPr>
                <w:rFonts w:eastAsia="Calibri"/>
                <w:spacing w:val="2"/>
                <w:lang w:val="el-GR"/>
              </w:rPr>
              <w:t>ά</w:t>
            </w:r>
            <w:r w:rsidRPr="00D86BD5">
              <w:rPr>
                <w:rFonts w:eastAsia="Calibri"/>
                <w:lang w:val="el-GR"/>
              </w:rPr>
              <w:t>θε Ο</w:t>
            </w:r>
            <w:r w:rsidRPr="00D86BD5">
              <w:rPr>
                <w:rFonts w:eastAsia="Calibri"/>
                <w:spacing w:val="1"/>
                <w:lang w:val="el-GR"/>
              </w:rPr>
              <w:t>μ</w:t>
            </w:r>
            <w:r w:rsidRPr="00D86BD5">
              <w:rPr>
                <w:rFonts w:eastAsia="Calibri"/>
                <w:lang w:val="el-GR"/>
              </w:rPr>
              <w:t>ά</w:t>
            </w:r>
            <w:r w:rsidRPr="00D86BD5">
              <w:rPr>
                <w:rFonts w:eastAsia="Calibri"/>
                <w:spacing w:val="-1"/>
                <w:lang w:val="el-GR"/>
              </w:rPr>
              <w:t>δ</w:t>
            </w:r>
            <w:r w:rsidRPr="00D86BD5">
              <w:rPr>
                <w:rFonts w:eastAsia="Calibri"/>
                <w:lang w:val="el-GR"/>
              </w:rPr>
              <w:t>α</w:t>
            </w:r>
            <w:r w:rsidRPr="00D86BD5">
              <w:rPr>
                <w:rFonts w:eastAsia="Calibri"/>
                <w:spacing w:val="-4"/>
                <w:lang w:val="el-GR"/>
              </w:rPr>
              <w:t xml:space="preserve"> </w:t>
            </w:r>
            <w:r w:rsidRPr="00D86BD5">
              <w:rPr>
                <w:rFonts w:eastAsia="Calibri"/>
                <w:spacing w:val="-1"/>
                <w:lang w:val="el-GR"/>
              </w:rPr>
              <w:t>δ</w:t>
            </w:r>
            <w:r w:rsidRPr="00D86BD5">
              <w:rPr>
                <w:rFonts w:eastAsia="Calibri"/>
                <w:lang w:val="el-GR"/>
              </w:rPr>
              <w:t>εν</w:t>
            </w:r>
            <w:r w:rsidRPr="00D86BD5">
              <w:rPr>
                <w:rFonts w:eastAsia="Calibri"/>
                <w:spacing w:val="-3"/>
                <w:lang w:val="el-GR"/>
              </w:rPr>
              <w:t xml:space="preserve"> </w:t>
            </w:r>
            <w:r w:rsidRPr="00D86BD5">
              <w:rPr>
                <w:rFonts w:eastAsia="Calibri"/>
                <w:spacing w:val="1"/>
                <w:lang w:val="el-GR"/>
              </w:rPr>
              <w:t>μ</w:t>
            </w:r>
            <w:r w:rsidRPr="00D86BD5">
              <w:rPr>
                <w:rFonts w:eastAsia="Calibri"/>
                <w:lang w:val="el-GR"/>
              </w:rPr>
              <w:t>π</w:t>
            </w:r>
            <w:r w:rsidRPr="00D86BD5">
              <w:rPr>
                <w:rFonts w:eastAsia="Calibri"/>
                <w:spacing w:val="1"/>
                <w:lang w:val="el-GR"/>
              </w:rPr>
              <w:t>ο</w:t>
            </w:r>
            <w:r w:rsidRPr="00D86BD5">
              <w:rPr>
                <w:rFonts w:eastAsia="Calibri"/>
                <w:lang w:val="el-GR"/>
              </w:rPr>
              <w:t>ρεί</w:t>
            </w:r>
            <w:r w:rsidRPr="00D86BD5">
              <w:rPr>
                <w:rFonts w:eastAsia="Calibri"/>
                <w:spacing w:val="-5"/>
                <w:lang w:val="el-GR"/>
              </w:rPr>
              <w:t xml:space="preserve"> </w:t>
            </w:r>
            <w:r w:rsidRPr="00D86BD5">
              <w:rPr>
                <w:rFonts w:eastAsia="Calibri"/>
                <w:spacing w:val="-1"/>
                <w:lang w:val="el-GR"/>
              </w:rPr>
              <w:t>ν</w:t>
            </w:r>
            <w:r w:rsidRPr="00D86BD5">
              <w:rPr>
                <w:rFonts w:eastAsia="Calibri"/>
                <w:lang w:val="el-GR"/>
              </w:rPr>
              <w:t>α</w:t>
            </w:r>
            <w:r w:rsidRPr="00D86BD5">
              <w:rPr>
                <w:rFonts w:eastAsia="Calibri"/>
                <w:spacing w:val="-2"/>
                <w:lang w:val="el-GR"/>
              </w:rPr>
              <w:t xml:space="preserve"> </w:t>
            </w:r>
            <w:r w:rsidRPr="00D86BD5">
              <w:rPr>
                <w:rFonts w:eastAsia="Calibri"/>
                <w:lang w:val="el-GR"/>
              </w:rPr>
              <w:t>υ</w:t>
            </w:r>
            <w:r w:rsidRPr="00D86BD5">
              <w:rPr>
                <w:rFonts w:eastAsia="Calibri"/>
                <w:spacing w:val="1"/>
                <w:lang w:val="el-GR"/>
              </w:rPr>
              <w:t>π</w:t>
            </w:r>
            <w:r w:rsidRPr="00D86BD5">
              <w:rPr>
                <w:rFonts w:eastAsia="Calibri"/>
                <w:spacing w:val="3"/>
                <w:lang w:val="el-GR"/>
              </w:rPr>
              <w:t>ε</w:t>
            </w:r>
            <w:r w:rsidRPr="00D86BD5">
              <w:rPr>
                <w:rFonts w:eastAsia="Calibri"/>
                <w:lang w:val="el-GR"/>
              </w:rPr>
              <w:t>ρ</w:t>
            </w:r>
            <w:r w:rsidRPr="00D86BD5">
              <w:rPr>
                <w:rFonts w:eastAsia="Calibri"/>
                <w:spacing w:val="-1"/>
                <w:lang w:val="el-GR"/>
              </w:rPr>
              <w:t>β</w:t>
            </w:r>
            <w:r w:rsidRPr="00D86BD5">
              <w:rPr>
                <w:rFonts w:eastAsia="Calibri"/>
                <w:spacing w:val="2"/>
                <w:lang w:val="el-GR"/>
              </w:rPr>
              <w:t>α</w:t>
            </w:r>
            <w:r w:rsidRPr="00D86BD5">
              <w:rPr>
                <w:rFonts w:eastAsia="Calibri"/>
                <w:lang w:val="el-GR"/>
              </w:rPr>
              <w:t>ί</w:t>
            </w:r>
            <w:r w:rsidRPr="00D86BD5">
              <w:rPr>
                <w:rFonts w:eastAsia="Calibri"/>
                <w:spacing w:val="-1"/>
                <w:lang w:val="el-GR"/>
              </w:rPr>
              <w:t>ν</w:t>
            </w:r>
            <w:r w:rsidRPr="00D86BD5">
              <w:rPr>
                <w:rFonts w:eastAsia="Calibri"/>
                <w:lang w:val="el-GR"/>
              </w:rPr>
              <w:t>ει</w:t>
            </w:r>
            <w:r w:rsidRPr="00D86BD5">
              <w:rPr>
                <w:rFonts w:eastAsia="Calibri"/>
                <w:spacing w:val="-8"/>
                <w:lang w:val="el-GR"/>
              </w:rPr>
              <w:t xml:space="preserve"> </w:t>
            </w:r>
            <w:r w:rsidRPr="00D86BD5">
              <w:rPr>
                <w:rFonts w:eastAsia="Calibri"/>
                <w:lang w:val="el-GR"/>
              </w:rPr>
              <w:t>τ</w:t>
            </w:r>
            <w:r w:rsidRPr="00D86BD5">
              <w:rPr>
                <w:rFonts w:eastAsia="Calibri"/>
                <w:spacing w:val="1"/>
                <w:lang w:val="el-GR"/>
              </w:rPr>
              <w:t>ι</w:t>
            </w:r>
            <w:r w:rsidRPr="00D86BD5">
              <w:rPr>
                <w:rFonts w:eastAsia="Calibri"/>
                <w:lang w:val="el-GR"/>
              </w:rPr>
              <w:t>ς</w:t>
            </w:r>
            <w:r w:rsidRPr="00D86BD5">
              <w:rPr>
                <w:rFonts w:eastAsia="Calibri"/>
                <w:spacing w:val="-2"/>
                <w:lang w:val="el-GR"/>
              </w:rPr>
              <w:t xml:space="preserve"> </w:t>
            </w:r>
            <w:r w:rsidRPr="00D86BD5">
              <w:rPr>
                <w:rFonts w:eastAsia="Calibri"/>
                <w:lang w:val="el-GR"/>
              </w:rPr>
              <w:t>π</w:t>
            </w:r>
            <w:r w:rsidRPr="00D86BD5">
              <w:rPr>
                <w:rFonts w:eastAsia="Calibri"/>
                <w:spacing w:val="1"/>
                <w:lang w:val="el-GR"/>
              </w:rPr>
              <w:t>έ</w:t>
            </w:r>
            <w:r w:rsidRPr="00D86BD5">
              <w:rPr>
                <w:rFonts w:eastAsia="Calibri"/>
                <w:spacing w:val="-1"/>
                <w:lang w:val="el-GR"/>
              </w:rPr>
              <w:t>ν</w:t>
            </w:r>
            <w:r w:rsidRPr="00D86BD5">
              <w:rPr>
                <w:rFonts w:eastAsia="Calibri"/>
                <w:lang w:val="el-GR"/>
              </w:rPr>
              <w:t>τε</w:t>
            </w:r>
            <w:r w:rsidRPr="00D86BD5">
              <w:rPr>
                <w:rFonts w:eastAsia="Calibri"/>
                <w:spacing w:val="-5"/>
                <w:lang w:val="el-GR"/>
              </w:rPr>
              <w:t xml:space="preserve"> </w:t>
            </w:r>
            <w:r w:rsidRPr="00D86BD5">
              <w:rPr>
                <w:rFonts w:eastAsia="Calibri"/>
                <w:lang w:val="el-GR"/>
              </w:rPr>
              <w:t xml:space="preserve">(5) </w:t>
            </w:r>
            <w:r w:rsidRPr="00D86BD5">
              <w:rPr>
                <w:rFonts w:eastAsia="Calibri"/>
                <w:spacing w:val="-1"/>
                <w:lang w:val="el-GR"/>
              </w:rPr>
              <w:t>δ</w:t>
            </w:r>
            <w:r w:rsidRPr="00D86BD5">
              <w:rPr>
                <w:rFonts w:eastAsia="Calibri"/>
                <w:lang w:val="el-GR"/>
              </w:rPr>
              <w:t>ι</w:t>
            </w:r>
            <w:r w:rsidRPr="00D86BD5">
              <w:rPr>
                <w:rFonts w:eastAsia="Calibri"/>
                <w:spacing w:val="-1"/>
                <w:lang w:val="el-GR"/>
              </w:rPr>
              <w:t>δ</w:t>
            </w:r>
            <w:r w:rsidRPr="00D86BD5">
              <w:rPr>
                <w:rFonts w:eastAsia="Calibri"/>
                <w:lang w:val="el-GR"/>
              </w:rPr>
              <w:t>α</w:t>
            </w:r>
            <w:r w:rsidRPr="00D86BD5">
              <w:rPr>
                <w:rFonts w:eastAsia="Calibri"/>
                <w:spacing w:val="3"/>
                <w:lang w:val="el-GR"/>
              </w:rPr>
              <w:t>κ</w:t>
            </w:r>
            <w:r w:rsidRPr="00D86BD5">
              <w:rPr>
                <w:rFonts w:eastAsia="Calibri"/>
                <w:lang w:val="el-GR"/>
              </w:rPr>
              <w:t>τι</w:t>
            </w:r>
            <w:r w:rsidRPr="00D86BD5">
              <w:rPr>
                <w:rFonts w:eastAsia="Calibri"/>
                <w:spacing w:val="1"/>
                <w:lang w:val="el-GR"/>
              </w:rPr>
              <w:t>κ</w:t>
            </w:r>
            <w:r w:rsidRPr="00D86BD5">
              <w:rPr>
                <w:rFonts w:eastAsia="Calibri"/>
                <w:lang w:val="el-GR"/>
              </w:rPr>
              <w:t>ές</w:t>
            </w:r>
            <w:r w:rsidRPr="00D86BD5">
              <w:rPr>
                <w:rFonts w:eastAsia="Calibri"/>
                <w:spacing w:val="-9"/>
                <w:lang w:val="el-GR"/>
              </w:rPr>
              <w:t xml:space="preserve"> </w:t>
            </w:r>
            <w:r w:rsidRPr="00D86BD5">
              <w:rPr>
                <w:rFonts w:eastAsia="Calibri"/>
                <w:lang w:val="el-GR"/>
              </w:rPr>
              <w:t>ώρες</w:t>
            </w:r>
            <w:r w:rsidRPr="00D86BD5">
              <w:rPr>
                <w:rFonts w:eastAsia="Calibri"/>
                <w:spacing w:val="-4"/>
                <w:lang w:val="el-GR"/>
              </w:rPr>
              <w:t xml:space="preserve"> </w:t>
            </w:r>
            <w:r w:rsidRPr="00D86BD5">
              <w:rPr>
                <w:rFonts w:eastAsia="Calibri"/>
                <w:spacing w:val="1"/>
                <w:lang w:val="el-GR"/>
              </w:rPr>
              <w:t>ημ</w:t>
            </w:r>
            <w:r w:rsidRPr="00D86BD5">
              <w:rPr>
                <w:rFonts w:eastAsia="Calibri"/>
                <w:lang w:val="el-GR"/>
              </w:rPr>
              <w:t>ερ</w:t>
            </w:r>
            <w:r w:rsidRPr="00D86BD5">
              <w:rPr>
                <w:rFonts w:eastAsia="Calibri"/>
                <w:spacing w:val="1"/>
                <w:lang w:val="el-GR"/>
              </w:rPr>
              <w:t>η</w:t>
            </w:r>
            <w:r w:rsidRPr="00D86BD5">
              <w:rPr>
                <w:rFonts w:eastAsia="Calibri"/>
                <w:lang w:val="el-GR"/>
              </w:rPr>
              <w:t>σί</w:t>
            </w:r>
            <w:r w:rsidRPr="00D86BD5">
              <w:rPr>
                <w:rFonts w:eastAsia="Calibri"/>
                <w:spacing w:val="1"/>
                <w:lang w:val="el-GR"/>
              </w:rPr>
              <w:t>ω</w:t>
            </w:r>
            <w:r w:rsidRPr="00D86BD5">
              <w:rPr>
                <w:rFonts w:eastAsia="Calibri"/>
                <w:lang w:val="el-GR"/>
              </w:rPr>
              <w:t>ς</w:t>
            </w:r>
          </w:p>
        </w:tc>
        <w:tc>
          <w:tcPr>
            <w:tcW w:w="568" w:type="pct"/>
            <w:tcBorders>
              <w:top w:val="single" w:sz="5" w:space="0" w:color="000000"/>
              <w:left w:val="single" w:sz="5" w:space="0" w:color="000000"/>
              <w:bottom w:val="single" w:sz="5" w:space="0" w:color="000000"/>
              <w:right w:val="single" w:sz="5" w:space="0" w:color="000000"/>
            </w:tcBorders>
          </w:tcPr>
          <w:p w14:paraId="5BCA824B" w14:textId="77777777" w:rsidR="00E83539" w:rsidRPr="00D86BD5" w:rsidRDefault="00E83539" w:rsidP="006177BE">
            <w:pPr>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2F54E9E"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17D5AEEF" w14:textId="77777777" w:rsidR="00E83539" w:rsidRPr="00D86BD5" w:rsidRDefault="00E83539" w:rsidP="006177BE"/>
        </w:tc>
      </w:tr>
      <w:tr w:rsidR="00E83539" w:rsidRPr="00D86BD5" w14:paraId="03071845" w14:textId="77777777" w:rsidTr="006177BE">
        <w:trPr>
          <w:trHeight w:hRule="exact" w:val="696"/>
        </w:trPr>
        <w:tc>
          <w:tcPr>
            <w:tcW w:w="289" w:type="pct"/>
            <w:tcBorders>
              <w:top w:val="single" w:sz="5" w:space="0" w:color="000000"/>
              <w:left w:val="single" w:sz="5" w:space="0" w:color="000000"/>
              <w:bottom w:val="single" w:sz="5" w:space="0" w:color="000000"/>
              <w:right w:val="single" w:sz="5" w:space="0" w:color="000000"/>
            </w:tcBorders>
          </w:tcPr>
          <w:p w14:paraId="24B210EE" w14:textId="1C264518" w:rsidR="00E83539" w:rsidRPr="00D86BD5" w:rsidRDefault="00E83539" w:rsidP="000A6F75">
            <w:pPr>
              <w:pStyle w:val="aff"/>
              <w:numPr>
                <w:ilvl w:val="0"/>
                <w:numId w:val="100"/>
              </w:numPr>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5E404AB5" w14:textId="77777777" w:rsidR="00E83539" w:rsidRPr="00D86BD5" w:rsidRDefault="00E83539" w:rsidP="006177BE">
            <w:pPr>
              <w:spacing w:before="60" w:line="276" w:lineRule="auto"/>
              <w:ind w:left="52" w:right="216"/>
              <w:jc w:val="left"/>
              <w:rPr>
                <w:rFonts w:eastAsia="Calibri"/>
                <w:lang w:val="el-GR"/>
              </w:rPr>
            </w:pPr>
            <w:r w:rsidRPr="00D86BD5">
              <w:rPr>
                <w:rFonts w:eastAsia="Calibri"/>
                <w:lang w:val="el-GR"/>
              </w:rPr>
              <w:t>Η</w:t>
            </w:r>
            <w:r w:rsidRPr="00D86BD5">
              <w:rPr>
                <w:rFonts w:eastAsia="Calibri"/>
                <w:spacing w:val="-1"/>
                <w:lang w:val="el-GR"/>
              </w:rPr>
              <w:t xml:space="preserve"> </w:t>
            </w:r>
            <w:r w:rsidRPr="00D86BD5">
              <w:rPr>
                <w:rFonts w:eastAsia="Calibri"/>
                <w:spacing w:val="1"/>
                <w:lang w:val="el-GR"/>
              </w:rPr>
              <w:t>ε</w:t>
            </w:r>
            <w:r w:rsidRPr="00D86BD5">
              <w:rPr>
                <w:rFonts w:eastAsia="Calibri"/>
                <w:lang w:val="el-GR"/>
              </w:rPr>
              <w:t>κ</w:t>
            </w:r>
            <w:r w:rsidRPr="00D86BD5">
              <w:rPr>
                <w:rFonts w:eastAsia="Calibri"/>
                <w:spacing w:val="1"/>
                <w:lang w:val="el-GR"/>
              </w:rPr>
              <w:t>π</w:t>
            </w:r>
            <w:r w:rsidRPr="00D86BD5">
              <w:rPr>
                <w:rFonts w:eastAsia="Calibri"/>
                <w:lang w:val="el-GR"/>
              </w:rPr>
              <w:t>αίδευση</w:t>
            </w:r>
            <w:r w:rsidRPr="00D86BD5">
              <w:rPr>
                <w:rFonts w:eastAsia="Calibri"/>
                <w:spacing w:val="-9"/>
                <w:lang w:val="el-GR"/>
              </w:rPr>
              <w:t xml:space="preserve"> </w:t>
            </w:r>
            <w:r w:rsidRPr="00D86BD5">
              <w:rPr>
                <w:rFonts w:eastAsia="Calibri"/>
                <w:lang w:val="el-GR"/>
              </w:rPr>
              <w:t>θα</w:t>
            </w:r>
            <w:r w:rsidRPr="00D86BD5">
              <w:rPr>
                <w:rFonts w:eastAsia="Calibri"/>
                <w:spacing w:val="-2"/>
                <w:lang w:val="el-GR"/>
              </w:rPr>
              <w:t xml:space="preserve"> </w:t>
            </w:r>
            <w:r w:rsidRPr="00D86BD5">
              <w:rPr>
                <w:rFonts w:eastAsia="Calibri"/>
                <w:lang w:val="el-GR"/>
              </w:rPr>
              <w:t>γί</w:t>
            </w:r>
            <w:r w:rsidRPr="00D86BD5">
              <w:rPr>
                <w:rFonts w:eastAsia="Calibri"/>
                <w:spacing w:val="-1"/>
                <w:lang w:val="el-GR"/>
              </w:rPr>
              <w:t>ν</w:t>
            </w:r>
            <w:r w:rsidRPr="00D86BD5">
              <w:rPr>
                <w:rFonts w:eastAsia="Calibri"/>
                <w:lang w:val="el-GR"/>
              </w:rPr>
              <w:t>ει</w:t>
            </w:r>
            <w:r w:rsidRPr="00D86BD5">
              <w:rPr>
                <w:rFonts w:eastAsia="Calibri"/>
                <w:spacing w:val="-3"/>
                <w:lang w:val="el-GR"/>
              </w:rPr>
              <w:t xml:space="preserve"> </w:t>
            </w:r>
            <w:r w:rsidRPr="00D86BD5">
              <w:rPr>
                <w:rFonts w:eastAsia="Calibri"/>
                <w:lang w:val="el-GR"/>
              </w:rPr>
              <w:t>σε</w:t>
            </w:r>
            <w:r w:rsidRPr="00D86BD5">
              <w:rPr>
                <w:rFonts w:eastAsia="Calibri"/>
                <w:spacing w:val="-1"/>
                <w:lang w:val="el-GR"/>
              </w:rPr>
              <w:t xml:space="preserve"> </w:t>
            </w:r>
            <w:r w:rsidRPr="00D86BD5">
              <w:rPr>
                <w:rFonts w:eastAsia="Calibri"/>
                <w:spacing w:val="2"/>
                <w:lang w:val="el-GR"/>
              </w:rPr>
              <w:t>10</w:t>
            </w:r>
            <w:r w:rsidRPr="00D86BD5">
              <w:rPr>
                <w:rFonts w:eastAsia="Calibri"/>
                <w:spacing w:val="1"/>
                <w:lang w:val="el-GR"/>
              </w:rPr>
              <w:t>-μ</w:t>
            </w:r>
            <w:r w:rsidRPr="00D86BD5">
              <w:rPr>
                <w:rFonts w:eastAsia="Calibri"/>
                <w:lang w:val="el-GR"/>
              </w:rPr>
              <w:t>ε</w:t>
            </w:r>
            <w:r w:rsidRPr="00D86BD5">
              <w:rPr>
                <w:rFonts w:eastAsia="Calibri"/>
                <w:spacing w:val="-1"/>
                <w:lang w:val="el-GR"/>
              </w:rPr>
              <w:t>λ</w:t>
            </w:r>
            <w:r w:rsidRPr="00D86BD5">
              <w:rPr>
                <w:rFonts w:eastAsia="Calibri"/>
                <w:lang w:val="el-GR"/>
              </w:rPr>
              <w:t>ή</w:t>
            </w:r>
            <w:r w:rsidRPr="00D86BD5">
              <w:rPr>
                <w:rFonts w:eastAsia="Calibri"/>
                <w:spacing w:val="-6"/>
                <w:lang w:val="el-GR"/>
              </w:rPr>
              <w:t xml:space="preserve"> </w:t>
            </w:r>
            <w:r w:rsidRPr="00D86BD5">
              <w:rPr>
                <w:rFonts w:eastAsia="Calibri"/>
                <w:lang w:val="el-GR"/>
              </w:rPr>
              <w:t>(</w:t>
            </w:r>
            <w:r w:rsidRPr="00D86BD5">
              <w:rPr>
                <w:rFonts w:eastAsia="Calibri"/>
                <w:spacing w:val="1"/>
                <w:lang w:val="el-GR"/>
              </w:rPr>
              <w:t>κ</w:t>
            </w:r>
            <w:r w:rsidRPr="00D86BD5">
              <w:rPr>
                <w:rFonts w:eastAsia="Calibri"/>
                <w:lang w:val="el-GR"/>
              </w:rPr>
              <w:t>ατά</w:t>
            </w:r>
            <w:r w:rsidRPr="00D86BD5">
              <w:rPr>
                <w:rFonts w:eastAsia="Calibri"/>
                <w:spacing w:val="-5"/>
                <w:lang w:val="el-GR"/>
              </w:rPr>
              <w:t xml:space="preserve"> </w:t>
            </w:r>
            <w:r w:rsidRPr="00D86BD5">
              <w:rPr>
                <w:rFonts w:eastAsia="Calibri"/>
                <w:spacing w:val="1"/>
                <w:lang w:val="el-GR"/>
              </w:rPr>
              <w:t>μ</w:t>
            </w:r>
            <w:r w:rsidRPr="00D86BD5">
              <w:rPr>
                <w:rFonts w:eastAsia="Calibri"/>
                <w:lang w:val="el-GR"/>
              </w:rPr>
              <w:t>έγ</w:t>
            </w:r>
            <w:r w:rsidRPr="00D86BD5">
              <w:rPr>
                <w:rFonts w:eastAsia="Calibri"/>
                <w:spacing w:val="1"/>
                <w:lang w:val="el-GR"/>
              </w:rPr>
              <w:t>ι</w:t>
            </w:r>
            <w:r w:rsidRPr="00D86BD5">
              <w:rPr>
                <w:rFonts w:eastAsia="Calibri"/>
                <w:lang w:val="el-GR"/>
              </w:rPr>
              <w:t>σ</w:t>
            </w:r>
            <w:r w:rsidRPr="00D86BD5">
              <w:rPr>
                <w:rFonts w:eastAsia="Calibri"/>
                <w:spacing w:val="-1"/>
                <w:lang w:val="el-GR"/>
              </w:rPr>
              <w:t>τ</w:t>
            </w:r>
            <w:r w:rsidRPr="00D86BD5">
              <w:rPr>
                <w:rFonts w:eastAsia="Calibri"/>
                <w:spacing w:val="3"/>
                <w:lang w:val="el-GR"/>
              </w:rPr>
              <w:t>ο</w:t>
            </w:r>
            <w:r w:rsidRPr="00D86BD5">
              <w:rPr>
                <w:rFonts w:eastAsia="Calibri"/>
                <w:spacing w:val="-1"/>
                <w:lang w:val="el-GR"/>
              </w:rPr>
              <w:t>ν</w:t>
            </w:r>
            <w:r w:rsidRPr="00D86BD5">
              <w:rPr>
                <w:rFonts w:eastAsia="Calibri"/>
                <w:lang w:val="el-GR"/>
              </w:rPr>
              <w:t xml:space="preserve">) </w:t>
            </w:r>
            <w:r w:rsidRPr="00D86BD5">
              <w:rPr>
                <w:rFonts w:eastAsia="Calibri"/>
                <w:spacing w:val="-1"/>
                <w:lang w:val="el-GR"/>
              </w:rPr>
              <w:t>Τ</w:t>
            </w:r>
            <w:r w:rsidRPr="00D86BD5">
              <w:rPr>
                <w:rFonts w:eastAsia="Calibri"/>
                <w:spacing w:val="1"/>
                <w:lang w:val="el-GR"/>
              </w:rPr>
              <w:t>μήμ</w:t>
            </w:r>
            <w:r w:rsidRPr="00D86BD5">
              <w:rPr>
                <w:rFonts w:eastAsia="Calibri"/>
                <w:lang w:val="el-GR"/>
              </w:rPr>
              <w:t>ατα</w:t>
            </w:r>
          </w:p>
        </w:tc>
        <w:tc>
          <w:tcPr>
            <w:tcW w:w="568" w:type="pct"/>
            <w:tcBorders>
              <w:top w:val="single" w:sz="5" w:space="0" w:color="000000"/>
              <w:left w:val="single" w:sz="5" w:space="0" w:color="000000"/>
              <w:bottom w:val="single" w:sz="5" w:space="0" w:color="000000"/>
              <w:right w:val="single" w:sz="5" w:space="0" w:color="000000"/>
            </w:tcBorders>
          </w:tcPr>
          <w:p w14:paraId="17D1A454" w14:textId="77777777" w:rsidR="00E83539" w:rsidRPr="00D86BD5" w:rsidRDefault="00E83539" w:rsidP="006177BE">
            <w:pPr>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6099EF26"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0C786D55" w14:textId="77777777" w:rsidR="00E83539" w:rsidRPr="00D86BD5" w:rsidRDefault="00E83539" w:rsidP="006177BE"/>
        </w:tc>
      </w:tr>
      <w:tr w:rsidR="00E83539" w:rsidRPr="00D86BD5" w14:paraId="3F6B06CB" w14:textId="77777777" w:rsidTr="006177BE">
        <w:trPr>
          <w:trHeight w:hRule="exact" w:val="976"/>
        </w:trPr>
        <w:tc>
          <w:tcPr>
            <w:tcW w:w="289" w:type="pct"/>
            <w:tcBorders>
              <w:top w:val="single" w:sz="5" w:space="0" w:color="000000"/>
              <w:left w:val="single" w:sz="5" w:space="0" w:color="000000"/>
              <w:bottom w:val="single" w:sz="5" w:space="0" w:color="000000"/>
              <w:right w:val="single" w:sz="5" w:space="0" w:color="000000"/>
            </w:tcBorders>
          </w:tcPr>
          <w:p w14:paraId="62E46491" w14:textId="03356C7C" w:rsidR="00E83539" w:rsidRPr="00D86BD5" w:rsidRDefault="00E83539" w:rsidP="000A6F75">
            <w:pPr>
              <w:pStyle w:val="aff"/>
              <w:numPr>
                <w:ilvl w:val="0"/>
                <w:numId w:val="100"/>
              </w:numPr>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6EF2F1BA" w14:textId="77777777" w:rsidR="00E83539" w:rsidRPr="00D86BD5" w:rsidRDefault="00E83539" w:rsidP="006177BE">
            <w:pPr>
              <w:spacing w:before="65" w:line="276" w:lineRule="auto"/>
              <w:ind w:left="52" w:right="948"/>
              <w:jc w:val="left"/>
              <w:rPr>
                <w:rFonts w:eastAsia="Calibri"/>
                <w:lang w:val="el-GR"/>
              </w:rPr>
            </w:pPr>
            <w:r w:rsidRPr="00D86BD5">
              <w:rPr>
                <w:rFonts w:eastAsia="Calibri"/>
                <w:lang w:val="el-GR"/>
              </w:rPr>
              <w:t>Συ</w:t>
            </w:r>
            <w:r w:rsidRPr="00D86BD5">
              <w:rPr>
                <w:rFonts w:eastAsia="Calibri"/>
                <w:spacing w:val="-1"/>
                <w:lang w:val="el-GR"/>
              </w:rPr>
              <w:t>ν</w:t>
            </w:r>
            <w:r w:rsidRPr="00D86BD5">
              <w:rPr>
                <w:rFonts w:eastAsia="Calibri"/>
                <w:lang w:val="el-GR"/>
              </w:rPr>
              <w:t>ο</w:t>
            </w:r>
            <w:r w:rsidRPr="00D86BD5">
              <w:rPr>
                <w:rFonts w:eastAsia="Calibri"/>
                <w:spacing w:val="-1"/>
                <w:lang w:val="el-GR"/>
              </w:rPr>
              <w:t>λ</w:t>
            </w:r>
            <w:r w:rsidRPr="00D86BD5">
              <w:rPr>
                <w:rFonts w:eastAsia="Calibri"/>
                <w:lang w:val="el-GR"/>
              </w:rPr>
              <w:t>ικ</w:t>
            </w:r>
            <w:r w:rsidRPr="00D86BD5">
              <w:rPr>
                <w:rFonts w:eastAsia="Calibri"/>
                <w:spacing w:val="1"/>
                <w:lang w:val="el-GR"/>
              </w:rPr>
              <w:t>έ</w:t>
            </w:r>
            <w:r w:rsidRPr="00D86BD5">
              <w:rPr>
                <w:rFonts w:eastAsia="Calibri"/>
                <w:lang w:val="el-GR"/>
              </w:rPr>
              <w:t>ς</w:t>
            </w:r>
            <w:r w:rsidRPr="00D86BD5">
              <w:rPr>
                <w:rFonts w:eastAsia="Calibri"/>
                <w:spacing w:val="-8"/>
                <w:lang w:val="el-GR"/>
              </w:rPr>
              <w:t xml:space="preserve"> </w:t>
            </w:r>
            <w:r w:rsidRPr="00D86BD5">
              <w:rPr>
                <w:rFonts w:eastAsia="Calibri"/>
                <w:spacing w:val="1"/>
                <w:lang w:val="el-GR"/>
              </w:rPr>
              <w:t>ώ</w:t>
            </w:r>
            <w:r w:rsidRPr="00D86BD5">
              <w:rPr>
                <w:rFonts w:eastAsia="Calibri"/>
                <w:lang w:val="el-GR"/>
              </w:rPr>
              <w:t>ρ</w:t>
            </w:r>
            <w:r w:rsidRPr="00D86BD5">
              <w:rPr>
                <w:rFonts w:eastAsia="Calibri"/>
                <w:spacing w:val="2"/>
                <w:lang w:val="el-GR"/>
              </w:rPr>
              <w:t>ε</w:t>
            </w:r>
            <w:r w:rsidRPr="00D86BD5">
              <w:rPr>
                <w:rFonts w:eastAsia="Calibri"/>
                <w:lang w:val="el-GR"/>
              </w:rPr>
              <w:t>ς</w:t>
            </w:r>
            <w:r w:rsidRPr="00D86BD5">
              <w:rPr>
                <w:rFonts w:eastAsia="Calibri"/>
                <w:spacing w:val="-4"/>
                <w:lang w:val="el-GR"/>
              </w:rPr>
              <w:t xml:space="preserve"> κ</w:t>
            </w:r>
            <w:r w:rsidRPr="00D86BD5">
              <w:rPr>
                <w:rFonts w:eastAsia="Calibri"/>
                <w:lang w:val="el-GR"/>
              </w:rPr>
              <w:t>ατ</w:t>
            </w:r>
            <w:r w:rsidRPr="00D86BD5">
              <w:rPr>
                <w:rFonts w:eastAsia="Calibri"/>
                <w:spacing w:val="2"/>
                <w:lang w:val="el-GR"/>
              </w:rPr>
              <w:t>ά</w:t>
            </w:r>
            <w:r w:rsidRPr="00D86BD5">
              <w:rPr>
                <w:rFonts w:eastAsia="Calibri"/>
                <w:lang w:val="el-GR"/>
              </w:rPr>
              <w:t>ρ</w:t>
            </w:r>
            <w:r w:rsidRPr="00D86BD5">
              <w:rPr>
                <w:rFonts w:eastAsia="Calibri"/>
                <w:spacing w:val="-1"/>
                <w:lang w:val="el-GR"/>
              </w:rPr>
              <w:t>τ</w:t>
            </w:r>
            <w:r w:rsidRPr="00D86BD5">
              <w:rPr>
                <w:rFonts w:eastAsia="Calibri"/>
                <w:lang w:val="el-GR"/>
              </w:rPr>
              <w:t>ισης/</w:t>
            </w:r>
            <w:r w:rsidRPr="00D86BD5">
              <w:rPr>
                <w:rFonts w:eastAsia="Calibri"/>
                <w:spacing w:val="2"/>
                <w:lang w:val="el-GR"/>
              </w:rPr>
              <w:t>ε</w:t>
            </w:r>
            <w:r w:rsidRPr="00D86BD5">
              <w:rPr>
                <w:rFonts w:eastAsia="Calibri"/>
                <w:lang w:val="el-GR"/>
              </w:rPr>
              <w:t>κ</w:t>
            </w:r>
            <w:r w:rsidRPr="00D86BD5">
              <w:rPr>
                <w:rFonts w:eastAsia="Calibri"/>
                <w:spacing w:val="1"/>
                <w:lang w:val="el-GR"/>
              </w:rPr>
              <w:t>π</w:t>
            </w:r>
            <w:r w:rsidRPr="00D86BD5">
              <w:rPr>
                <w:rFonts w:eastAsia="Calibri"/>
                <w:lang w:val="el-GR"/>
              </w:rPr>
              <w:t>αίδευσης σε</w:t>
            </w:r>
            <w:r w:rsidRPr="00D86BD5">
              <w:rPr>
                <w:rFonts w:eastAsia="Calibri"/>
                <w:spacing w:val="1"/>
                <w:lang w:val="el-GR"/>
              </w:rPr>
              <w:t>μ</w:t>
            </w:r>
            <w:r w:rsidRPr="00D86BD5">
              <w:rPr>
                <w:rFonts w:eastAsia="Calibri"/>
                <w:lang w:val="el-GR"/>
              </w:rPr>
              <w:t>ι</w:t>
            </w:r>
            <w:r w:rsidRPr="00D86BD5">
              <w:rPr>
                <w:rFonts w:eastAsia="Calibri"/>
                <w:spacing w:val="-1"/>
                <w:lang w:val="el-GR"/>
              </w:rPr>
              <w:t>ν</w:t>
            </w:r>
            <w:r w:rsidRPr="00D86BD5">
              <w:rPr>
                <w:rFonts w:eastAsia="Calibri"/>
                <w:lang w:val="el-GR"/>
              </w:rPr>
              <w:t>α</w:t>
            </w:r>
            <w:r w:rsidRPr="00D86BD5">
              <w:rPr>
                <w:rFonts w:eastAsia="Calibri"/>
                <w:spacing w:val="-1"/>
                <w:lang w:val="el-GR"/>
              </w:rPr>
              <w:t>ρ</w:t>
            </w:r>
            <w:r w:rsidRPr="00D86BD5">
              <w:rPr>
                <w:rFonts w:eastAsia="Calibri"/>
                <w:lang w:val="el-GR"/>
              </w:rPr>
              <w:t>ιακ</w:t>
            </w:r>
            <w:r w:rsidRPr="00D86BD5">
              <w:rPr>
                <w:rFonts w:eastAsia="Calibri"/>
                <w:spacing w:val="1"/>
                <w:lang w:val="el-GR"/>
              </w:rPr>
              <w:t>ο</w:t>
            </w:r>
            <w:r w:rsidRPr="00D86BD5">
              <w:rPr>
                <w:rFonts w:eastAsia="Calibri"/>
                <w:lang w:val="el-GR"/>
              </w:rPr>
              <w:t>ύ</w:t>
            </w:r>
            <w:r w:rsidRPr="00D86BD5">
              <w:rPr>
                <w:rFonts w:eastAsia="Calibri"/>
                <w:spacing w:val="-11"/>
                <w:lang w:val="el-GR"/>
              </w:rPr>
              <w:t xml:space="preserve"> τύπου (</w:t>
            </w:r>
            <w:r w:rsidRPr="00D86BD5">
              <w:rPr>
                <w:rFonts w:eastAsia="Calibri"/>
                <w:lang w:val="el-GR"/>
              </w:rPr>
              <w:t>webinars) σε</w:t>
            </w:r>
            <w:r w:rsidRPr="00D86BD5">
              <w:rPr>
                <w:rFonts w:eastAsia="Calibri"/>
                <w:spacing w:val="-2"/>
                <w:lang w:val="el-GR"/>
              </w:rPr>
              <w:t xml:space="preserve"> </w:t>
            </w:r>
            <w:r w:rsidRPr="00D86BD5">
              <w:rPr>
                <w:rFonts w:eastAsia="Calibri"/>
                <w:spacing w:val="1"/>
                <w:lang w:val="el-GR"/>
              </w:rPr>
              <w:t>ώ</w:t>
            </w:r>
            <w:r w:rsidRPr="00D86BD5">
              <w:rPr>
                <w:rFonts w:eastAsia="Calibri"/>
                <w:lang w:val="el-GR"/>
              </w:rPr>
              <w:t>ρες</w:t>
            </w:r>
            <w:r w:rsidRPr="00D86BD5">
              <w:rPr>
                <w:rFonts w:eastAsia="Calibri"/>
                <w:spacing w:val="-2"/>
                <w:lang w:val="el-GR"/>
              </w:rPr>
              <w:t xml:space="preserve"> </w:t>
            </w:r>
            <w:r w:rsidRPr="00D86BD5">
              <w:rPr>
                <w:rFonts w:eastAsia="Calibri"/>
                <w:lang w:val="el-GR"/>
              </w:rPr>
              <w:t>ε</w:t>
            </w:r>
            <w:r w:rsidRPr="00D86BD5">
              <w:rPr>
                <w:rFonts w:eastAsia="Calibri"/>
                <w:spacing w:val="1"/>
                <w:lang w:val="el-GR"/>
              </w:rPr>
              <w:t>κ</w:t>
            </w:r>
            <w:r w:rsidRPr="00D86BD5">
              <w:rPr>
                <w:rFonts w:eastAsia="Calibri"/>
                <w:lang w:val="el-GR"/>
              </w:rPr>
              <w:t>πα</w:t>
            </w:r>
            <w:r w:rsidRPr="00D86BD5">
              <w:rPr>
                <w:rFonts w:eastAsia="Calibri"/>
                <w:spacing w:val="1"/>
                <w:lang w:val="el-GR"/>
              </w:rPr>
              <w:t>ι</w:t>
            </w:r>
            <w:r w:rsidRPr="00D86BD5">
              <w:rPr>
                <w:rFonts w:eastAsia="Calibri"/>
                <w:spacing w:val="-1"/>
                <w:lang w:val="el-GR"/>
              </w:rPr>
              <w:t>δ</w:t>
            </w:r>
            <w:r w:rsidRPr="00D86BD5">
              <w:rPr>
                <w:rFonts w:eastAsia="Calibri"/>
                <w:lang w:val="el-GR"/>
              </w:rPr>
              <w:t>ευτή</w:t>
            </w:r>
          </w:p>
        </w:tc>
        <w:tc>
          <w:tcPr>
            <w:tcW w:w="568" w:type="pct"/>
            <w:tcBorders>
              <w:top w:val="single" w:sz="5" w:space="0" w:color="000000"/>
              <w:left w:val="single" w:sz="5" w:space="0" w:color="000000"/>
              <w:bottom w:val="single" w:sz="5" w:space="0" w:color="000000"/>
              <w:right w:val="single" w:sz="5" w:space="0" w:color="000000"/>
            </w:tcBorders>
          </w:tcPr>
          <w:p w14:paraId="52877124" w14:textId="5D35B155" w:rsidR="00E83539" w:rsidRPr="00D86BD5" w:rsidRDefault="00E83539" w:rsidP="006177BE">
            <w:pPr>
              <w:ind w:left="294"/>
              <w:rPr>
                <w:rFonts w:eastAsia="Calibri"/>
                <w:lang w:val="el-GR"/>
              </w:rPr>
            </w:pPr>
            <w:r w:rsidRPr="00D86BD5">
              <w:rPr>
                <w:rFonts w:eastAsia="Calibri"/>
                <w:b/>
              </w:rPr>
              <w:t>≥</w:t>
            </w:r>
            <w:r w:rsidRPr="00D86BD5">
              <w:rPr>
                <w:rFonts w:eastAsia="Calibri"/>
                <w:b/>
                <w:spacing w:val="-1"/>
              </w:rPr>
              <w:t xml:space="preserve"> </w:t>
            </w:r>
            <w:r w:rsidR="006A070D" w:rsidRPr="00D86BD5">
              <w:rPr>
                <w:rFonts w:eastAsia="Calibri"/>
                <w:b/>
                <w:spacing w:val="-1"/>
                <w:lang w:val="el-GR"/>
              </w:rPr>
              <w:t>100</w:t>
            </w:r>
          </w:p>
        </w:tc>
        <w:tc>
          <w:tcPr>
            <w:tcW w:w="612" w:type="pct"/>
            <w:tcBorders>
              <w:top w:val="single" w:sz="5" w:space="0" w:color="000000"/>
              <w:left w:val="single" w:sz="5" w:space="0" w:color="000000"/>
              <w:bottom w:val="single" w:sz="5" w:space="0" w:color="000000"/>
              <w:right w:val="single" w:sz="5" w:space="0" w:color="000000"/>
            </w:tcBorders>
          </w:tcPr>
          <w:p w14:paraId="310C4F11"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4042029D" w14:textId="77777777" w:rsidR="00E83539" w:rsidRPr="00D86BD5" w:rsidRDefault="00E83539" w:rsidP="006177BE"/>
        </w:tc>
      </w:tr>
      <w:tr w:rsidR="00E83539" w:rsidRPr="00D86BD5" w14:paraId="28FF69C3" w14:textId="77777777" w:rsidTr="006177BE">
        <w:trPr>
          <w:trHeight w:hRule="exact" w:val="685"/>
        </w:trPr>
        <w:tc>
          <w:tcPr>
            <w:tcW w:w="289" w:type="pct"/>
            <w:tcBorders>
              <w:top w:val="single" w:sz="5" w:space="0" w:color="000000"/>
              <w:left w:val="single" w:sz="5" w:space="0" w:color="000000"/>
              <w:bottom w:val="single" w:sz="5" w:space="0" w:color="000000"/>
              <w:right w:val="single" w:sz="5" w:space="0" w:color="000000"/>
            </w:tcBorders>
          </w:tcPr>
          <w:p w14:paraId="2F2D2C0D" w14:textId="338F89F5" w:rsidR="00E83539" w:rsidRPr="00D86BD5" w:rsidRDefault="00E83539" w:rsidP="000A6F75">
            <w:pPr>
              <w:pStyle w:val="aff"/>
              <w:numPr>
                <w:ilvl w:val="0"/>
                <w:numId w:val="100"/>
              </w:numPr>
              <w:rPr>
                <w:rFonts w:eastAsia="Calibri"/>
              </w:rPr>
            </w:pPr>
          </w:p>
        </w:tc>
        <w:tc>
          <w:tcPr>
            <w:tcW w:w="2485" w:type="pct"/>
            <w:tcBorders>
              <w:top w:val="single" w:sz="5" w:space="0" w:color="000000"/>
              <w:left w:val="single" w:sz="5" w:space="0" w:color="000000"/>
              <w:bottom w:val="single" w:sz="5" w:space="0" w:color="000000"/>
              <w:right w:val="single" w:sz="5" w:space="0" w:color="000000"/>
            </w:tcBorders>
          </w:tcPr>
          <w:p w14:paraId="72FFCBA2" w14:textId="77777777" w:rsidR="00E83539" w:rsidRPr="00D86BD5" w:rsidRDefault="00E83539" w:rsidP="006177BE">
            <w:pPr>
              <w:spacing w:before="60"/>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ρες</w:t>
            </w:r>
            <w:r w:rsidRPr="00D86BD5">
              <w:rPr>
                <w:rFonts w:eastAsia="Calibri"/>
                <w:spacing w:val="-6"/>
                <w:lang w:val="el-GR"/>
              </w:rPr>
              <w:t xml:space="preserve"> </w:t>
            </w:r>
            <w:r w:rsidRPr="00D86BD5">
              <w:rPr>
                <w:rFonts w:eastAsia="Calibri"/>
                <w:lang w:val="el-GR"/>
              </w:rPr>
              <w:t>ε</w:t>
            </w:r>
            <w:r w:rsidRPr="00D86BD5">
              <w:rPr>
                <w:rFonts w:eastAsia="Calibri"/>
                <w:spacing w:val="1"/>
                <w:lang w:val="el-GR"/>
              </w:rPr>
              <w:t>κ</w:t>
            </w:r>
            <w:r w:rsidRPr="00D86BD5">
              <w:rPr>
                <w:rFonts w:eastAsia="Calibri"/>
                <w:lang w:val="el-GR"/>
              </w:rPr>
              <w:t>πα</w:t>
            </w:r>
            <w:r w:rsidRPr="00D86BD5">
              <w:rPr>
                <w:rFonts w:eastAsia="Calibri"/>
                <w:spacing w:val="1"/>
                <w:lang w:val="el-GR"/>
              </w:rPr>
              <w:t>ι</w:t>
            </w:r>
            <w:r w:rsidRPr="00D86BD5">
              <w:rPr>
                <w:rFonts w:eastAsia="Calibri"/>
                <w:spacing w:val="-1"/>
                <w:lang w:val="el-GR"/>
              </w:rPr>
              <w:t>δ</w:t>
            </w:r>
            <w:r w:rsidRPr="00D86BD5">
              <w:rPr>
                <w:rFonts w:eastAsia="Calibri"/>
                <w:lang w:val="el-GR"/>
              </w:rPr>
              <w:t>ε</w:t>
            </w:r>
            <w:r w:rsidRPr="00D86BD5">
              <w:rPr>
                <w:rFonts w:eastAsia="Calibri"/>
                <w:spacing w:val="3"/>
                <w:lang w:val="el-GR"/>
              </w:rPr>
              <w:t>υ</w:t>
            </w:r>
            <w:r w:rsidRPr="00D86BD5">
              <w:rPr>
                <w:rFonts w:eastAsia="Calibri"/>
                <w:lang w:val="el-GR"/>
              </w:rPr>
              <w:t>τι</w:t>
            </w:r>
            <w:r w:rsidRPr="00D86BD5">
              <w:rPr>
                <w:rFonts w:eastAsia="Calibri"/>
                <w:spacing w:val="1"/>
                <w:lang w:val="el-GR"/>
              </w:rPr>
              <w:t>κ</w:t>
            </w:r>
            <w:r w:rsidRPr="00D86BD5">
              <w:rPr>
                <w:rFonts w:eastAsia="Calibri"/>
                <w:lang w:val="el-GR"/>
              </w:rPr>
              <w:t>ό</w:t>
            </w:r>
            <w:r w:rsidRPr="00D86BD5">
              <w:rPr>
                <w:rFonts w:eastAsia="Calibri"/>
                <w:spacing w:val="-11"/>
                <w:lang w:val="el-GR"/>
              </w:rPr>
              <w:t xml:space="preserve"> </w:t>
            </w:r>
            <w:r w:rsidRPr="00D86BD5">
              <w:rPr>
                <w:rFonts w:eastAsia="Calibri"/>
                <w:lang w:val="el-GR"/>
              </w:rPr>
              <w:t>υ</w:t>
            </w:r>
            <w:r w:rsidRPr="00D86BD5">
              <w:rPr>
                <w:rFonts w:eastAsia="Calibri"/>
                <w:spacing w:val="-1"/>
                <w:lang w:val="el-GR"/>
              </w:rPr>
              <w:t>λ</w:t>
            </w:r>
            <w:r w:rsidRPr="00D86BD5">
              <w:rPr>
                <w:rFonts w:eastAsia="Calibri"/>
                <w:lang w:val="el-GR"/>
              </w:rPr>
              <w:t>ικό</w:t>
            </w:r>
            <w:r w:rsidRPr="00D86BD5">
              <w:rPr>
                <w:rFonts w:eastAsia="Calibri"/>
                <w:spacing w:val="-4"/>
                <w:lang w:val="el-GR"/>
              </w:rPr>
              <w:t xml:space="preserve"> </w:t>
            </w:r>
            <w:r w:rsidRPr="00D86BD5">
              <w:rPr>
                <w:rFonts w:eastAsia="Calibri"/>
                <w:lang w:val="el-GR"/>
              </w:rPr>
              <w:t>(</w:t>
            </w:r>
            <w:r w:rsidRPr="00D86BD5">
              <w:rPr>
                <w:rFonts w:eastAsia="Calibri"/>
                <w:spacing w:val="2"/>
                <w:lang w:val="el-GR"/>
              </w:rPr>
              <w:t>σ</w:t>
            </w:r>
            <w:r w:rsidRPr="00D86BD5">
              <w:rPr>
                <w:rFonts w:eastAsia="Calibri"/>
                <w:lang w:val="el-GR"/>
              </w:rPr>
              <w:t>τ</w:t>
            </w:r>
            <w:r w:rsidRPr="00D86BD5">
              <w:rPr>
                <w:rFonts w:eastAsia="Calibri"/>
                <w:spacing w:val="1"/>
                <w:lang w:val="el-GR"/>
              </w:rPr>
              <w:t>η</w:t>
            </w:r>
            <w:r w:rsidRPr="00D86BD5">
              <w:rPr>
                <w:rFonts w:eastAsia="Calibri"/>
                <w:lang w:val="el-GR"/>
              </w:rPr>
              <w:t>ν</w:t>
            </w:r>
            <w:r w:rsidRPr="00D86BD5">
              <w:rPr>
                <w:rFonts w:eastAsia="Calibri"/>
                <w:spacing w:val="-5"/>
                <w:lang w:val="el-GR"/>
              </w:rPr>
              <w:t xml:space="preserve"> </w:t>
            </w:r>
            <w:r w:rsidRPr="00D86BD5">
              <w:rPr>
                <w:rFonts w:eastAsia="Calibri"/>
                <w:spacing w:val="1"/>
                <w:lang w:val="el-GR"/>
              </w:rPr>
              <w:t>ε</w:t>
            </w:r>
            <w:r w:rsidRPr="00D86BD5">
              <w:rPr>
                <w:rFonts w:eastAsia="Calibri"/>
                <w:spacing w:val="-1"/>
                <w:lang w:val="el-GR"/>
              </w:rPr>
              <w:t>λλ</w:t>
            </w:r>
            <w:r w:rsidRPr="00D86BD5">
              <w:rPr>
                <w:rFonts w:eastAsia="Calibri"/>
                <w:spacing w:val="3"/>
                <w:lang w:val="el-GR"/>
              </w:rPr>
              <w:t>η</w:t>
            </w:r>
            <w:r w:rsidRPr="00D86BD5">
              <w:rPr>
                <w:rFonts w:eastAsia="Calibri"/>
                <w:spacing w:val="-1"/>
                <w:lang w:val="el-GR"/>
              </w:rPr>
              <w:t>ν</w:t>
            </w:r>
            <w:r w:rsidRPr="00D86BD5">
              <w:rPr>
                <w:rFonts w:eastAsia="Calibri"/>
                <w:lang w:val="el-GR"/>
              </w:rPr>
              <w:t>ική</w:t>
            </w:r>
            <w:r w:rsidRPr="00D86BD5">
              <w:rPr>
                <w:rFonts w:eastAsia="Calibri"/>
                <w:spacing w:val="-6"/>
                <w:lang w:val="el-GR"/>
              </w:rPr>
              <w:t xml:space="preserve"> </w:t>
            </w:r>
            <w:r w:rsidRPr="00D86BD5">
              <w:rPr>
                <w:rFonts w:eastAsia="Calibri"/>
                <w:lang w:val="el-GR"/>
              </w:rPr>
              <w:t>γλώσ</w:t>
            </w:r>
            <w:r w:rsidRPr="00D86BD5">
              <w:rPr>
                <w:rFonts w:eastAsia="Calibri"/>
                <w:spacing w:val="2"/>
                <w:lang w:val="el-GR"/>
              </w:rPr>
              <w:t>σ</w:t>
            </w:r>
            <w:r w:rsidRPr="00D86BD5">
              <w:rPr>
                <w:rFonts w:eastAsia="Calibri"/>
                <w:lang w:val="el-GR"/>
              </w:rPr>
              <w:t>α)</w:t>
            </w:r>
          </w:p>
        </w:tc>
        <w:tc>
          <w:tcPr>
            <w:tcW w:w="568" w:type="pct"/>
            <w:tcBorders>
              <w:top w:val="single" w:sz="5" w:space="0" w:color="000000"/>
              <w:left w:val="single" w:sz="5" w:space="0" w:color="000000"/>
              <w:bottom w:val="single" w:sz="5" w:space="0" w:color="000000"/>
              <w:right w:val="single" w:sz="5" w:space="0" w:color="000000"/>
            </w:tcBorders>
          </w:tcPr>
          <w:p w14:paraId="14724B88" w14:textId="77777777" w:rsidR="00E83539" w:rsidRPr="00D86BD5" w:rsidRDefault="00E83539" w:rsidP="006177BE">
            <w:pPr>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7FC85E98"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44E1E448" w14:textId="77777777" w:rsidR="00E83539" w:rsidRPr="00D86BD5" w:rsidRDefault="00E83539" w:rsidP="006177BE"/>
        </w:tc>
      </w:tr>
      <w:tr w:rsidR="00E83539" w:rsidRPr="00D86BD5" w14:paraId="705952CC" w14:textId="77777777" w:rsidTr="006177BE">
        <w:trPr>
          <w:trHeight w:hRule="exact" w:val="1408"/>
        </w:trPr>
        <w:tc>
          <w:tcPr>
            <w:tcW w:w="289" w:type="pct"/>
            <w:tcBorders>
              <w:top w:val="single" w:sz="5" w:space="0" w:color="000000"/>
              <w:left w:val="single" w:sz="5" w:space="0" w:color="000000"/>
              <w:bottom w:val="single" w:sz="5" w:space="0" w:color="000000"/>
              <w:right w:val="single" w:sz="5" w:space="0" w:color="000000"/>
            </w:tcBorders>
            <w:vAlign w:val="bottom"/>
          </w:tcPr>
          <w:p w14:paraId="69891BE1" w14:textId="24AC40FB" w:rsidR="00E83539" w:rsidRPr="00D86BD5" w:rsidRDefault="00E83539" w:rsidP="000A6F75">
            <w:pPr>
              <w:pStyle w:val="aff"/>
              <w:numPr>
                <w:ilvl w:val="0"/>
                <w:numId w:val="100"/>
              </w:numPr>
              <w:spacing w:before="19" w:line="200" w:lineRule="exact"/>
              <w:jc w:val="left"/>
              <w:rPr>
                <w:b/>
                <w:lang w:val="el-GR"/>
              </w:rPr>
            </w:pPr>
          </w:p>
        </w:tc>
        <w:tc>
          <w:tcPr>
            <w:tcW w:w="2485" w:type="pct"/>
            <w:tcBorders>
              <w:top w:val="single" w:sz="5" w:space="0" w:color="000000"/>
              <w:left w:val="single" w:sz="5" w:space="0" w:color="000000"/>
              <w:bottom w:val="single" w:sz="5" w:space="0" w:color="000000"/>
              <w:right w:val="single" w:sz="5" w:space="0" w:color="000000"/>
            </w:tcBorders>
          </w:tcPr>
          <w:p w14:paraId="4BFF6FDD" w14:textId="77777777" w:rsidR="00E83539" w:rsidRPr="00D86BD5" w:rsidRDefault="00E83539" w:rsidP="006177BE">
            <w:pPr>
              <w:spacing w:before="60"/>
              <w:ind w:left="52"/>
              <w:jc w:val="left"/>
              <w:rPr>
                <w:rFonts w:eastAsia="Calibri"/>
                <w:spacing w:val="1"/>
                <w:lang w:val="el-GR"/>
              </w:rPr>
            </w:pPr>
            <w:r w:rsidRPr="00D86BD5">
              <w:rPr>
                <w:lang w:val="el-GR"/>
              </w:rPr>
              <w:t xml:space="preserve">Παροχή ολιγόλεπτων εκπαιδευτικών </w:t>
            </w:r>
            <w:r w:rsidRPr="00D86BD5">
              <w:t>video</w:t>
            </w:r>
            <w:r w:rsidRPr="00D86BD5">
              <w:rPr>
                <w:lang w:val="el-GR"/>
              </w:rPr>
              <w:t>’</w:t>
            </w:r>
            <w:r w:rsidRPr="00D86BD5">
              <w:t>s</w:t>
            </w:r>
            <w:r w:rsidRPr="00D86BD5">
              <w:rPr>
                <w:lang w:val="el-GR"/>
              </w:rPr>
              <w:t xml:space="preserve"> για λειτουργικότητες οι οποίες θα αναμορφωθούν/υλοποιηθούν στο πλαίσιο του έργου με στόχο την εξοικείωσή των χρηστών στη νέα λειτουργικότητα.</w:t>
            </w:r>
          </w:p>
        </w:tc>
        <w:tc>
          <w:tcPr>
            <w:tcW w:w="568" w:type="pct"/>
            <w:tcBorders>
              <w:top w:val="single" w:sz="5" w:space="0" w:color="000000"/>
              <w:left w:val="single" w:sz="5" w:space="0" w:color="000000"/>
              <w:bottom w:val="single" w:sz="5" w:space="0" w:color="000000"/>
              <w:right w:val="single" w:sz="5" w:space="0" w:color="000000"/>
            </w:tcBorders>
            <w:vAlign w:val="center"/>
          </w:tcPr>
          <w:p w14:paraId="2173450F" w14:textId="77777777" w:rsidR="00E83539" w:rsidRPr="00D86BD5" w:rsidRDefault="00E83539" w:rsidP="006177BE">
            <w:pPr>
              <w:spacing w:before="9" w:line="200" w:lineRule="exact"/>
              <w:jc w:val="center"/>
              <w:rPr>
                <w:lang w:val="el-GR"/>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5E2D06C5" w14:textId="77777777" w:rsidR="00E83539" w:rsidRPr="00D86BD5" w:rsidRDefault="00E83539" w:rsidP="006177BE">
            <w:pPr>
              <w:rPr>
                <w:lang w:val="el-GR"/>
              </w:rPr>
            </w:pPr>
          </w:p>
        </w:tc>
        <w:tc>
          <w:tcPr>
            <w:tcW w:w="1046" w:type="pct"/>
            <w:tcBorders>
              <w:top w:val="single" w:sz="5" w:space="0" w:color="000000"/>
              <w:left w:val="single" w:sz="5" w:space="0" w:color="000000"/>
              <w:bottom w:val="single" w:sz="5" w:space="0" w:color="000000"/>
              <w:right w:val="single" w:sz="5" w:space="0" w:color="000000"/>
            </w:tcBorders>
          </w:tcPr>
          <w:p w14:paraId="0069A7DC" w14:textId="77777777" w:rsidR="00E83539" w:rsidRPr="00D86BD5" w:rsidRDefault="00E83539" w:rsidP="006177BE">
            <w:pPr>
              <w:rPr>
                <w:lang w:val="el-GR"/>
              </w:rPr>
            </w:pPr>
          </w:p>
        </w:tc>
      </w:tr>
    </w:tbl>
    <w:p w14:paraId="2DCA5EF0" w14:textId="77777777" w:rsidR="00E83539" w:rsidRPr="00D86BD5" w:rsidRDefault="00E83539" w:rsidP="00E83539">
      <w:pPr>
        <w:suppressAutoHyphens w:val="0"/>
        <w:autoSpaceDE w:val="0"/>
        <w:spacing w:after="60"/>
        <w:rPr>
          <w:rFonts w:eastAsia="SimSun"/>
          <w:i/>
          <w:iCs/>
          <w:color w:val="5B9BD5"/>
          <w:lang w:val="el-GR"/>
        </w:rPr>
      </w:pPr>
    </w:p>
    <w:p w14:paraId="47A8E498" w14:textId="77777777" w:rsidR="00E83539" w:rsidRPr="00D86BD5" w:rsidRDefault="00E83539" w:rsidP="00E83539">
      <w:pPr>
        <w:suppressAutoHyphens w:val="0"/>
        <w:autoSpaceDE w:val="0"/>
        <w:spacing w:after="60"/>
        <w:rPr>
          <w:rFonts w:eastAsia="SimSun"/>
          <w:i/>
          <w:iCs/>
          <w:color w:val="5B9BD5"/>
          <w:lang w:val="el-GR"/>
        </w:rPr>
      </w:pPr>
    </w:p>
    <w:p w14:paraId="35567908" w14:textId="69A7C280" w:rsidR="00E83539" w:rsidRPr="00D86BD5" w:rsidRDefault="00E83539" w:rsidP="00E83539">
      <w:pPr>
        <w:spacing w:before="11" w:line="280" w:lineRule="exact"/>
        <w:rPr>
          <w:rFonts w:eastAsia="Calibri"/>
        </w:rPr>
      </w:pPr>
      <w:r w:rsidRPr="00D86BD5">
        <w:rPr>
          <w:rFonts w:eastAsia="Calibri"/>
          <w:b/>
        </w:rPr>
        <w:t>Υπ</w:t>
      </w:r>
      <w:r w:rsidRPr="00D86BD5">
        <w:rPr>
          <w:rFonts w:eastAsia="Calibri"/>
          <w:b/>
          <w:spacing w:val="-1"/>
        </w:rPr>
        <w:t>η</w:t>
      </w:r>
      <w:r w:rsidRPr="00D86BD5">
        <w:rPr>
          <w:rFonts w:eastAsia="Calibri"/>
          <w:b/>
        </w:rPr>
        <w:t>ρεσί</w:t>
      </w:r>
      <w:r w:rsidRPr="00D86BD5">
        <w:rPr>
          <w:rFonts w:eastAsia="Calibri"/>
          <w:b/>
          <w:spacing w:val="1"/>
        </w:rPr>
        <w:t>ε</w:t>
      </w:r>
      <w:r w:rsidRPr="00D86BD5">
        <w:rPr>
          <w:rFonts w:eastAsia="Calibri"/>
          <w:b/>
        </w:rPr>
        <w:t>ς</w:t>
      </w:r>
      <w:r w:rsidRPr="00D86BD5">
        <w:rPr>
          <w:rFonts w:eastAsia="Calibri"/>
          <w:b/>
          <w:spacing w:val="1"/>
        </w:rPr>
        <w:t xml:space="preserve"> </w:t>
      </w:r>
      <w:r w:rsidRPr="00D86BD5">
        <w:rPr>
          <w:rFonts w:eastAsia="Calibri"/>
          <w:b/>
        </w:rPr>
        <w:t>Δ</w:t>
      </w:r>
      <w:r w:rsidRPr="00D86BD5">
        <w:rPr>
          <w:rFonts w:eastAsia="Calibri"/>
          <w:b/>
          <w:spacing w:val="1"/>
        </w:rPr>
        <w:t>ο</w:t>
      </w:r>
      <w:r w:rsidRPr="00D86BD5">
        <w:rPr>
          <w:rFonts w:eastAsia="Calibri"/>
          <w:b/>
          <w:spacing w:val="-2"/>
        </w:rPr>
        <w:t>κ</w:t>
      </w:r>
      <w:r w:rsidRPr="00D86BD5">
        <w:rPr>
          <w:rFonts w:eastAsia="Calibri"/>
          <w:b/>
          <w:spacing w:val="1"/>
        </w:rPr>
        <w:t>ι</w:t>
      </w:r>
      <w:r w:rsidRPr="00D86BD5">
        <w:rPr>
          <w:rFonts w:eastAsia="Calibri"/>
          <w:b/>
          <w:spacing w:val="-1"/>
        </w:rPr>
        <w:t>μ</w:t>
      </w:r>
      <w:r w:rsidRPr="00D86BD5">
        <w:rPr>
          <w:rFonts w:eastAsia="Calibri"/>
          <w:b/>
        </w:rPr>
        <w:t>α</w:t>
      </w:r>
      <w:r w:rsidRPr="00D86BD5">
        <w:rPr>
          <w:rFonts w:eastAsia="Calibri"/>
          <w:b/>
          <w:spacing w:val="-1"/>
        </w:rPr>
        <w:t>στ</w:t>
      </w:r>
      <w:r w:rsidRPr="00D86BD5">
        <w:rPr>
          <w:rFonts w:eastAsia="Calibri"/>
          <w:b/>
          <w:spacing w:val="1"/>
        </w:rPr>
        <w:t>ι</w:t>
      </w:r>
      <w:r w:rsidRPr="00D86BD5">
        <w:rPr>
          <w:rFonts w:eastAsia="Calibri"/>
          <w:b/>
        </w:rPr>
        <w:t>κ</w:t>
      </w:r>
      <w:r w:rsidRPr="00D86BD5">
        <w:rPr>
          <w:rFonts w:eastAsia="Calibri"/>
          <w:b/>
          <w:spacing w:val="-1"/>
        </w:rPr>
        <w:t>ή</w:t>
      </w:r>
      <w:r w:rsidRPr="00D86BD5">
        <w:rPr>
          <w:rFonts w:eastAsia="Calibri"/>
          <w:b/>
        </w:rPr>
        <w:t>ς</w:t>
      </w:r>
      <w:r w:rsidRPr="00D86BD5">
        <w:rPr>
          <w:rFonts w:eastAsia="Calibri"/>
          <w:b/>
          <w:spacing w:val="1"/>
        </w:rPr>
        <w:t xml:space="preserve"> </w:t>
      </w:r>
      <w:r w:rsidRPr="00D86BD5">
        <w:rPr>
          <w:rFonts w:eastAsia="Calibri"/>
          <w:b/>
          <w:spacing w:val="-1"/>
        </w:rPr>
        <w:t>Λ</w:t>
      </w:r>
      <w:r w:rsidRPr="00D86BD5">
        <w:rPr>
          <w:rFonts w:eastAsia="Calibri"/>
          <w:b/>
        </w:rPr>
        <w:t>ε</w:t>
      </w:r>
      <w:r w:rsidRPr="00D86BD5">
        <w:rPr>
          <w:rFonts w:eastAsia="Calibri"/>
          <w:b/>
          <w:spacing w:val="1"/>
        </w:rPr>
        <w:t>ι</w:t>
      </w:r>
      <w:r w:rsidRPr="00D86BD5">
        <w:rPr>
          <w:rFonts w:eastAsia="Calibri"/>
          <w:b/>
          <w:spacing w:val="-1"/>
        </w:rPr>
        <w:t>τ</w:t>
      </w:r>
      <w:r w:rsidRPr="00D86BD5">
        <w:rPr>
          <w:rFonts w:eastAsia="Calibri"/>
          <w:b/>
        </w:rPr>
        <w:t>ο</w:t>
      </w:r>
      <w:r w:rsidRPr="00D86BD5">
        <w:rPr>
          <w:rFonts w:eastAsia="Calibri"/>
          <w:b/>
          <w:spacing w:val="1"/>
        </w:rPr>
        <w:t>υ</w:t>
      </w:r>
      <w:r w:rsidRPr="00D86BD5">
        <w:rPr>
          <w:rFonts w:eastAsia="Calibri"/>
          <w:b/>
        </w:rPr>
        <w:t>ρ</w:t>
      </w:r>
      <w:r w:rsidRPr="00D86BD5">
        <w:rPr>
          <w:rFonts w:eastAsia="Calibri"/>
          <w:b/>
          <w:spacing w:val="-2"/>
        </w:rPr>
        <w:t>γ</w:t>
      </w:r>
      <w:r w:rsidRPr="00D86BD5">
        <w:rPr>
          <w:rFonts w:eastAsia="Calibri"/>
          <w:b/>
          <w:spacing w:val="1"/>
        </w:rPr>
        <w:t>ί</w:t>
      </w:r>
      <w:r w:rsidRPr="00D86BD5">
        <w:rPr>
          <w:rFonts w:eastAsia="Calibri"/>
          <w:b/>
        </w:rPr>
        <w:t>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E83539" w:rsidRPr="00D86BD5" w14:paraId="600CD8F7" w14:textId="77777777" w:rsidTr="006177BE">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516DEB44" w14:textId="77777777" w:rsidR="00E83539" w:rsidRPr="00D86BD5" w:rsidRDefault="00E83539" w:rsidP="006177BE">
            <w:pPr>
              <w:spacing w:before="3" w:line="240" w:lineRule="exact"/>
            </w:pPr>
          </w:p>
          <w:p w14:paraId="00E774DC" w14:textId="77777777" w:rsidR="00E83539" w:rsidRPr="00D86BD5" w:rsidRDefault="00E83539" w:rsidP="006177BE">
            <w:pPr>
              <w:ind w:left="145"/>
              <w:rPr>
                <w:rFonts w:eastAsia="Calibri"/>
              </w:rPr>
            </w:pPr>
            <w:r w:rsidRPr="00D86BD5">
              <w:rPr>
                <w:rFonts w:eastAsia="Calibri"/>
                <w:b/>
                <w:spacing w:val="-1"/>
              </w:rPr>
              <w:t>Α</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4A7AD7A4" w14:textId="77777777" w:rsidR="00E83539" w:rsidRPr="00D86BD5" w:rsidRDefault="00E83539" w:rsidP="006177BE">
            <w:pPr>
              <w:spacing w:before="3" w:line="240" w:lineRule="exact"/>
            </w:pPr>
          </w:p>
          <w:p w14:paraId="65AF7F80" w14:textId="77777777" w:rsidR="00E83539" w:rsidRPr="00D86BD5" w:rsidRDefault="00E83539" w:rsidP="006177BE">
            <w:pPr>
              <w:ind w:left="1551" w:right="1550"/>
              <w:jc w:val="center"/>
              <w:rPr>
                <w:rFonts w:eastAsia="Calibri"/>
              </w:rPr>
            </w:pPr>
            <w:r w:rsidRPr="00D86BD5">
              <w:rPr>
                <w:rFonts w:eastAsia="Calibri"/>
                <w:b/>
                <w:spacing w:val="-1"/>
                <w:w w:val="99"/>
              </w:rPr>
              <w:t>Π</w:t>
            </w:r>
            <w:r w:rsidRPr="00D86BD5">
              <w:rPr>
                <w:rFonts w:eastAsia="Calibri"/>
                <w:b/>
                <w:w w:val="99"/>
              </w:rPr>
              <w:t>Ρ</w:t>
            </w:r>
            <w:r w:rsidRPr="00D86BD5">
              <w:rPr>
                <w:rFonts w:eastAsia="Calibri"/>
                <w:b/>
                <w:spacing w:val="-1"/>
                <w:w w:val="99"/>
              </w:rPr>
              <w:t>Ο</w:t>
            </w:r>
            <w:r w:rsidRPr="00D86BD5">
              <w:rPr>
                <w:rFonts w:eastAsia="Calibri"/>
                <w:b/>
                <w:spacing w:val="2"/>
                <w:w w:val="99"/>
              </w:rPr>
              <w:t>Δ</w:t>
            </w:r>
            <w:r w:rsidRPr="00D86BD5">
              <w:rPr>
                <w:rFonts w:eastAsia="Calibri"/>
                <w:b/>
                <w:w w:val="99"/>
              </w:rPr>
              <w:t>Ι</w:t>
            </w:r>
            <w:r w:rsidRPr="00D86BD5">
              <w:rPr>
                <w:rFonts w:eastAsia="Calibri"/>
                <w:b/>
                <w:spacing w:val="-1"/>
                <w:w w:val="99"/>
              </w:rPr>
              <w:t>Α</w:t>
            </w:r>
            <w:r w:rsidRPr="00D86BD5">
              <w:rPr>
                <w:rFonts w:eastAsia="Calibri"/>
                <w:b/>
                <w:spacing w:val="2"/>
                <w:w w:val="99"/>
              </w:rPr>
              <w:t>Γ</w:t>
            </w:r>
            <w:r w:rsidRPr="00D86BD5">
              <w:rPr>
                <w:rFonts w:eastAsia="Calibri"/>
                <w:b/>
                <w:w w:val="99"/>
              </w:rPr>
              <w:t>Ρ</w:t>
            </w:r>
            <w:r w:rsidRPr="00D86BD5">
              <w:rPr>
                <w:rFonts w:eastAsia="Calibri"/>
                <w:b/>
                <w:spacing w:val="-1"/>
                <w:w w:val="99"/>
              </w:rPr>
              <w:t>Α</w:t>
            </w:r>
            <w:r w:rsidRPr="00D86BD5">
              <w:rPr>
                <w:rFonts w:eastAsia="Calibri"/>
                <w:b/>
                <w:spacing w:val="3"/>
                <w:w w:val="99"/>
              </w:rPr>
              <w:t>Φ</w:t>
            </w:r>
            <w:r w:rsidRPr="00D86BD5">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18BB3D66" w14:textId="77777777" w:rsidR="00E83539" w:rsidRPr="00D86BD5" w:rsidRDefault="00E83539" w:rsidP="006177BE">
            <w:pPr>
              <w:spacing w:before="3" w:line="240" w:lineRule="exact"/>
            </w:pPr>
          </w:p>
          <w:p w14:paraId="622F3B1C" w14:textId="77777777" w:rsidR="00E83539" w:rsidRPr="00D86BD5" w:rsidRDefault="00E83539" w:rsidP="006177BE">
            <w:pPr>
              <w:ind w:left="57"/>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rPr>
              <w:t>Ι</w:t>
            </w:r>
            <w:r w:rsidRPr="00D86BD5">
              <w:rPr>
                <w:rFonts w:eastAsia="Calibri"/>
                <w:b/>
                <w:spacing w:val="2"/>
              </w:rPr>
              <w:t>Τ</w:t>
            </w:r>
            <w:r w:rsidRPr="00D86BD5">
              <w:rPr>
                <w:rFonts w:eastAsia="Calibri"/>
                <w:b/>
                <w:spacing w:val="-1"/>
              </w:rPr>
              <w:t>Η</w:t>
            </w:r>
            <w:r w:rsidRPr="00D86BD5">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48FB7ED5" w14:textId="77777777" w:rsidR="00E83539" w:rsidRPr="00D86BD5" w:rsidRDefault="00E83539" w:rsidP="006177BE">
            <w:pPr>
              <w:spacing w:before="3" w:line="240" w:lineRule="exact"/>
            </w:pPr>
          </w:p>
          <w:p w14:paraId="733D8D2A" w14:textId="77777777" w:rsidR="00E83539" w:rsidRPr="00D86BD5" w:rsidRDefault="00E83539" w:rsidP="006177BE">
            <w:pPr>
              <w:ind w:left="49"/>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spacing w:val="1"/>
              </w:rPr>
              <w:t>Ν</w:t>
            </w:r>
            <w:r w:rsidRPr="00D86BD5">
              <w:rPr>
                <w:rFonts w:eastAsia="Calibri"/>
                <w:b/>
              </w:rPr>
              <w:t>Τ</w:t>
            </w:r>
            <w:r w:rsidRPr="00D86BD5">
              <w:rPr>
                <w:rFonts w:eastAsia="Calibri"/>
                <w:b/>
                <w:spacing w:val="-1"/>
              </w:rPr>
              <w:t>Η</w:t>
            </w:r>
            <w:r w:rsidRPr="00D86BD5">
              <w:rPr>
                <w:rFonts w:eastAsia="Calibri"/>
                <w:b/>
                <w:spacing w:val="2"/>
              </w:rPr>
              <w:t>Σ</w:t>
            </w:r>
            <w:r w:rsidRPr="00D86BD5">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1B5D71A8" w14:textId="77777777" w:rsidR="00E83539" w:rsidRPr="00D86BD5" w:rsidRDefault="00E83539" w:rsidP="006177BE">
            <w:pPr>
              <w:spacing w:before="6" w:line="100" w:lineRule="exact"/>
            </w:pPr>
          </w:p>
          <w:p w14:paraId="6ADDF4FF" w14:textId="77777777" w:rsidR="00E83539" w:rsidRPr="00D86BD5" w:rsidRDefault="00E83539" w:rsidP="006177BE">
            <w:pPr>
              <w:spacing w:line="254" w:lineRule="auto"/>
              <w:ind w:left="112" w:right="68" w:firstLine="29"/>
              <w:rPr>
                <w:rFonts w:eastAsia="Calibri"/>
              </w:rPr>
            </w:pPr>
            <w:r w:rsidRPr="00D86BD5">
              <w:rPr>
                <w:rFonts w:eastAsia="Calibri"/>
                <w:b/>
                <w:spacing w:val="-1"/>
              </w:rPr>
              <w:t>ΠΑ</w:t>
            </w:r>
            <w:r w:rsidRPr="00D86BD5">
              <w:rPr>
                <w:rFonts w:eastAsia="Calibri"/>
                <w:b/>
                <w:spacing w:val="2"/>
              </w:rPr>
              <w:t>Ρ</w:t>
            </w:r>
            <w:r w:rsidRPr="00D86BD5">
              <w:rPr>
                <w:rFonts w:eastAsia="Calibri"/>
                <w:b/>
                <w:spacing w:val="1"/>
              </w:rPr>
              <w:t>Α</w:t>
            </w:r>
            <w:r w:rsidRPr="00D86BD5">
              <w:rPr>
                <w:rFonts w:eastAsia="Calibri"/>
                <w:b/>
                <w:spacing w:val="-1"/>
              </w:rPr>
              <w:t>Π</w:t>
            </w:r>
            <w:r w:rsidRPr="00D86BD5">
              <w:rPr>
                <w:rFonts w:eastAsia="Calibri"/>
                <w:b/>
              </w:rPr>
              <w:t>Ο</w:t>
            </w:r>
            <w:r w:rsidRPr="00D86BD5">
              <w:rPr>
                <w:rFonts w:eastAsia="Calibri"/>
                <w:b/>
                <w:spacing w:val="1"/>
              </w:rPr>
              <w:t>ΜΠ</w:t>
            </w:r>
            <w:r w:rsidRPr="00D86BD5">
              <w:rPr>
                <w:rFonts w:eastAsia="Calibri"/>
                <w:b/>
              </w:rPr>
              <w:t>Η Τ</w:t>
            </w:r>
            <w:r w:rsidRPr="00D86BD5">
              <w:rPr>
                <w:rFonts w:eastAsia="Calibri"/>
                <w:b/>
                <w:spacing w:val="1"/>
              </w:rPr>
              <w:t>Ε</w:t>
            </w:r>
            <w:r w:rsidRPr="00D86BD5">
              <w:rPr>
                <w:rFonts w:eastAsia="Calibri"/>
                <w:b/>
                <w:spacing w:val="-1"/>
              </w:rPr>
              <w:t>Κ</w:t>
            </w:r>
            <w:r w:rsidRPr="00D86BD5">
              <w:rPr>
                <w:rFonts w:eastAsia="Calibri"/>
                <w:b/>
                <w:spacing w:val="1"/>
              </w:rPr>
              <w:t>Μ</w:t>
            </w:r>
            <w:r w:rsidRPr="00D86BD5">
              <w:rPr>
                <w:rFonts w:eastAsia="Calibri"/>
                <w:b/>
                <w:spacing w:val="-1"/>
              </w:rPr>
              <w:t>Η</w:t>
            </w:r>
            <w:r w:rsidRPr="00D86BD5">
              <w:rPr>
                <w:rFonts w:eastAsia="Calibri"/>
                <w:b/>
              </w:rPr>
              <w:t>Ρ</w:t>
            </w:r>
            <w:r w:rsidRPr="00D86BD5">
              <w:rPr>
                <w:rFonts w:eastAsia="Calibri"/>
                <w:b/>
                <w:spacing w:val="-1"/>
              </w:rPr>
              <w:t>Ι</w:t>
            </w:r>
            <w:r w:rsidRPr="00D86BD5">
              <w:rPr>
                <w:rFonts w:eastAsia="Calibri"/>
                <w:b/>
                <w:spacing w:val="1"/>
              </w:rPr>
              <w:t>Ω</w:t>
            </w:r>
            <w:r w:rsidRPr="00D86BD5">
              <w:rPr>
                <w:rFonts w:eastAsia="Calibri"/>
                <w:b/>
                <w:spacing w:val="2"/>
              </w:rPr>
              <w:t>Σ</w:t>
            </w:r>
            <w:r w:rsidRPr="00D86BD5">
              <w:rPr>
                <w:rFonts w:eastAsia="Calibri"/>
                <w:b/>
                <w:spacing w:val="-1"/>
              </w:rPr>
              <w:t>Η</w:t>
            </w:r>
            <w:r w:rsidRPr="00D86BD5">
              <w:rPr>
                <w:rFonts w:eastAsia="Calibri"/>
                <w:b/>
              </w:rPr>
              <w:t>Σ</w:t>
            </w:r>
          </w:p>
        </w:tc>
      </w:tr>
      <w:tr w:rsidR="00E83539" w:rsidRPr="00D86BD5" w14:paraId="7EA24315" w14:textId="77777777" w:rsidTr="006177BE">
        <w:trPr>
          <w:trHeight w:hRule="exact" w:val="769"/>
        </w:trPr>
        <w:tc>
          <w:tcPr>
            <w:tcW w:w="289" w:type="pct"/>
            <w:tcBorders>
              <w:top w:val="single" w:sz="5" w:space="0" w:color="000000"/>
              <w:left w:val="single" w:sz="5" w:space="0" w:color="000000"/>
              <w:bottom w:val="single" w:sz="5" w:space="0" w:color="000000"/>
              <w:right w:val="single" w:sz="5" w:space="0" w:color="000000"/>
            </w:tcBorders>
          </w:tcPr>
          <w:p w14:paraId="67EC5F28" w14:textId="77777777" w:rsidR="00E83539" w:rsidRPr="00D86BD5" w:rsidRDefault="00E83539"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720B8328" w14:textId="0077C678" w:rsidR="00E83539" w:rsidRPr="00D86BD5" w:rsidRDefault="00E83539"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_Ref121827163 \r \h </w:instrText>
            </w:r>
            <w:r w:rsidR="00F82C99">
              <w:rPr>
                <w:lang w:val="el-GR"/>
              </w:rPr>
            </w:r>
            <w:r w:rsidR="00F82C99">
              <w:rPr>
                <w:lang w:val="el-GR"/>
              </w:rPr>
              <w:fldChar w:fldCharType="separate"/>
            </w:r>
            <w:r w:rsidR="002E56D0">
              <w:rPr>
                <w:rFonts w:eastAsia="Calibri"/>
                <w:lang w:val="el-GR"/>
              </w:rPr>
              <w:t>7.3.7</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3EB37883" w14:textId="77777777" w:rsidR="00E83539" w:rsidRPr="00D86BD5" w:rsidRDefault="00E83539" w:rsidP="006177BE">
            <w:pPr>
              <w:spacing w:before="84"/>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0623117C" w14:textId="77777777" w:rsidR="00E83539" w:rsidRPr="00D86BD5" w:rsidRDefault="00E83539" w:rsidP="006177BE"/>
        </w:tc>
        <w:tc>
          <w:tcPr>
            <w:tcW w:w="1046" w:type="pct"/>
            <w:tcBorders>
              <w:top w:val="single" w:sz="5" w:space="0" w:color="000000"/>
              <w:left w:val="single" w:sz="5" w:space="0" w:color="000000"/>
              <w:bottom w:val="single" w:sz="5" w:space="0" w:color="000000"/>
              <w:right w:val="single" w:sz="5" w:space="0" w:color="000000"/>
            </w:tcBorders>
          </w:tcPr>
          <w:p w14:paraId="0A627800" w14:textId="77777777" w:rsidR="00E83539" w:rsidRPr="00D86BD5" w:rsidRDefault="00E83539" w:rsidP="006177BE"/>
        </w:tc>
      </w:tr>
    </w:tbl>
    <w:p w14:paraId="31F4677A" w14:textId="77777777" w:rsidR="00E83539" w:rsidRPr="00D86BD5" w:rsidRDefault="00E83539" w:rsidP="00E83539">
      <w:pPr>
        <w:spacing w:before="3" w:line="260" w:lineRule="exact"/>
      </w:pPr>
    </w:p>
    <w:p w14:paraId="7EC3A999" w14:textId="15CF2847" w:rsidR="006A070D" w:rsidRPr="00D86BD5" w:rsidRDefault="006A070D" w:rsidP="006A070D">
      <w:pPr>
        <w:spacing w:before="11" w:line="280" w:lineRule="exact"/>
        <w:rPr>
          <w:rFonts w:eastAsia="Calibri"/>
        </w:rPr>
      </w:pPr>
      <w:r w:rsidRPr="00D86BD5">
        <w:rPr>
          <w:rFonts w:eastAsia="Calibri"/>
          <w:b/>
        </w:rPr>
        <w:t>Υπ</w:t>
      </w:r>
      <w:r w:rsidRPr="00D86BD5">
        <w:rPr>
          <w:rFonts w:eastAsia="Calibri"/>
          <w:b/>
          <w:spacing w:val="-1"/>
        </w:rPr>
        <w:t>η</w:t>
      </w:r>
      <w:r w:rsidRPr="00D86BD5">
        <w:rPr>
          <w:rFonts w:eastAsia="Calibri"/>
          <w:b/>
        </w:rPr>
        <w:t>ρεσί</w:t>
      </w:r>
      <w:r w:rsidRPr="00D86BD5">
        <w:rPr>
          <w:rFonts w:eastAsia="Calibri"/>
          <w:b/>
          <w:spacing w:val="1"/>
        </w:rPr>
        <w:t>ε</w:t>
      </w:r>
      <w:r w:rsidRPr="00D86BD5">
        <w:rPr>
          <w:rFonts w:eastAsia="Calibri"/>
          <w:b/>
        </w:rPr>
        <w:t>ς</w:t>
      </w:r>
      <w:r w:rsidRPr="00D86BD5">
        <w:rPr>
          <w:rFonts w:eastAsia="Calibri"/>
          <w:b/>
          <w:spacing w:val="1"/>
        </w:rPr>
        <w:t xml:space="preserve"> </w:t>
      </w:r>
      <w:r w:rsidRPr="00D86BD5">
        <w:rPr>
          <w:rFonts w:eastAsia="Calibri"/>
          <w:b/>
          <w:lang w:val="el-GR"/>
        </w:rPr>
        <w:t>Πιλοτικής</w:t>
      </w:r>
      <w:r w:rsidRPr="00D86BD5">
        <w:rPr>
          <w:rFonts w:eastAsia="Calibri"/>
          <w:b/>
          <w:spacing w:val="1"/>
        </w:rPr>
        <w:t xml:space="preserve"> </w:t>
      </w:r>
      <w:r w:rsidRPr="00D86BD5">
        <w:rPr>
          <w:rFonts w:eastAsia="Calibri"/>
          <w:b/>
          <w:spacing w:val="-1"/>
        </w:rPr>
        <w:t>Λ</w:t>
      </w:r>
      <w:r w:rsidRPr="00D86BD5">
        <w:rPr>
          <w:rFonts w:eastAsia="Calibri"/>
          <w:b/>
        </w:rPr>
        <w:t>ε</w:t>
      </w:r>
      <w:r w:rsidRPr="00D86BD5">
        <w:rPr>
          <w:rFonts w:eastAsia="Calibri"/>
          <w:b/>
          <w:spacing w:val="1"/>
        </w:rPr>
        <w:t>ι</w:t>
      </w:r>
      <w:r w:rsidRPr="00D86BD5">
        <w:rPr>
          <w:rFonts w:eastAsia="Calibri"/>
          <w:b/>
          <w:spacing w:val="-1"/>
        </w:rPr>
        <w:t>τ</w:t>
      </w:r>
      <w:r w:rsidRPr="00D86BD5">
        <w:rPr>
          <w:rFonts w:eastAsia="Calibri"/>
          <w:b/>
        </w:rPr>
        <w:t>ο</w:t>
      </w:r>
      <w:r w:rsidRPr="00D86BD5">
        <w:rPr>
          <w:rFonts w:eastAsia="Calibri"/>
          <w:b/>
          <w:spacing w:val="1"/>
        </w:rPr>
        <w:t>υ</w:t>
      </w:r>
      <w:r w:rsidRPr="00D86BD5">
        <w:rPr>
          <w:rFonts w:eastAsia="Calibri"/>
          <w:b/>
        </w:rPr>
        <w:t>ρ</w:t>
      </w:r>
      <w:r w:rsidRPr="00D86BD5">
        <w:rPr>
          <w:rFonts w:eastAsia="Calibri"/>
          <w:b/>
          <w:spacing w:val="-2"/>
        </w:rPr>
        <w:t>γ</w:t>
      </w:r>
      <w:r w:rsidRPr="00D86BD5">
        <w:rPr>
          <w:rFonts w:eastAsia="Calibri"/>
          <w:b/>
          <w:spacing w:val="1"/>
        </w:rPr>
        <w:t>ί</w:t>
      </w:r>
      <w:r w:rsidRPr="00D86BD5">
        <w:rPr>
          <w:rFonts w:eastAsia="Calibri"/>
          <w:b/>
        </w:rPr>
        <w:t>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6A070D" w:rsidRPr="00D86BD5" w14:paraId="174D814B" w14:textId="77777777" w:rsidTr="006177BE">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334E4D17" w14:textId="77777777" w:rsidR="006A070D" w:rsidRPr="00D86BD5" w:rsidRDefault="006A070D" w:rsidP="006177BE">
            <w:pPr>
              <w:spacing w:before="3" w:line="240" w:lineRule="exact"/>
            </w:pPr>
          </w:p>
          <w:p w14:paraId="5DF04498" w14:textId="77777777" w:rsidR="006A070D" w:rsidRPr="00D86BD5" w:rsidRDefault="006A070D" w:rsidP="006177BE">
            <w:pPr>
              <w:ind w:left="145"/>
              <w:rPr>
                <w:rFonts w:eastAsia="Calibri"/>
              </w:rPr>
            </w:pPr>
            <w:r w:rsidRPr="00D86BD5">
              <w:rPr>
                <w:rFonts w:eastAsia="Calibri"/>
                <w:b/>
                <w:spacing w:val="-1"/>
              </w:rPr>
              <w:t>Α</w:t>
            </w:r>
            <w:r w:rsidRPr="00D86BD5">
              <w:rPr>
                <w:rFonts w:eastAsia="Calibri"/>
                <w:b/>
                <w:spacing w:val="1"/>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658461DE" w14:textId="77777777" w:rsidR="006A070D" w:rsidRPr="00D86BD5" w:rsidRDefault="006A070D" w:rsidP="006177BE">
            <w:pPr>
              <w:spacing w:before="3" w:line="240" w:lineRule="exact"/>
            </w:pPr>
          </w:p>
          <w:p w14:paraId="22AB7C02" w14:textId="77777777" w:rsidR="006A070D" w:rsidRPr="00D86BD5" w:rsidRDefault="006A070D" w:rsidP="006177BE">
            <w:pPr>
              <w:ind w:left="1551" w:right="1550"/>
              <w:jc w:val="center"/>
              <w:rPr>
                <w:rFonts w:eastAsia="Calibri"/>
              </w:rPr>
            </w:pPr>
            <w:r w:rsidRPr="00D86BD5">
              <w:rPr>
                <w:rFonts w:eastAsia="Calibri"/>
                <w:b/>
                <w:spacing w:val="-1"/>
                <w:w w:val="99"/>
              </w:rPr>
              <w:t>Π</w:t>
            </w:r>
            <w:r w:rsidRPr="00D86BD5">
              <w:rPr>
                <w:rFonts w:eastAsia="Calibri"/>
                <w:b/>
                <w:w w:val="99"/>
              </w:rPr>
              <w:t>Ρ</w:t>
            </w:r>
            <w:r w:rsidRPr="00D86BD5">
              <w:rPr>
                <w:rFonts w:eastAsia="Calibri"/>
                <w:b/>
                <w:spacing w:val="-1"/>
                <w:w w:val="99"/>
              </w:rPr>
              <w:t>Ο</w:t>
            </w:r>
            <w:r w:rsidRPr="00D86BD5">
              <w:rPr>
                <w:rFonts w:eastAsia="Calibri"/>
                <w:b/>
                <w:spacing w:val="2"/>
                <w:w w:val="99"/>
              </w:rPr>
              <w:t>Δ</w:t>
            </w:r>
            <w:r w:rsidRPr="00D86BD5">
              <w:rPr>
                <w:rFonts w:eastAsia="Calibri"/>
                <w:b/>
                <w:w w:val="99"/>
              </w:rPr>
              <w:t>Ι</w:t>
            </w:r>
            <w:r w:rsidRPr="00D86BD5">
              <w:rPr>
                <w:rFonts w:eastAsia="Calibri"/>
                <w:b/>
                <w:spacing w:val="-1"/>
                <w:w w:val="99"/>
              </w:rPr>
              <w:t>Α</w:t>
            </w:r>
            <w:r w:rsidRPr="00D86BD5">
              <w:rPr>
                <w:rFonts w:eastAsia="Calibri"/>
                <w:b/>
                <w:spacing w:val="2"/>
                <w:w w:val="99"/>
              </w:rPr>
              <w:t>Γ</w:t>
            </w:r>
            <w:r w:rsidRPr="00D86BD5">
              <w:rPr>
                <w:rFonts w:eastAsia="Calibri"/>
                <w:b/>
                <w:w w:val="99"/>
              </w:rPr>
              <w:t>Ρ</w:t>
            </w:r>
            <w:r w:rsidRPr="00D86BD5">
              <w:rPr>
                <w:rFonts w:eastAsia="Calibri"/>
                <w:b/>
                <w:spacing w:val="-1"/>
                <w:w w:val="99"/>
              </w:rPr>
              <w:t>Α</w:t>
            </w:r>
            <w:r w:rsidRPr="00D86BD5">
              <w:rPr>
                <w:rFonts w:eastAsia="Calibri"/>
                <w:b/>
                <w:spacing w:val="3"/>
                <w:w w:val="99"/>
              </w:rPr>
              <w:t>Φ</w:t>
            </w:r>
            <w:r w:rsidRPr="00D86BD5">
              <w:rPr>
                <w:rFonts w:eastAsia="Calibri"/>
                <w:b/>
                <w:w w:val="99"/>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27C123F5" w14:textId="77777777" w:rsidR="006A070D" w:rsidRPr="00D86BD5" w:rsidRDefault="006A070D" w:rsidP="006177BE">
            <w:pPr>
              <w:spacing w:before="3" w:line="240" w:lineRule="exact"/>
            </w:pPr>
          </w:p>
          <w:p w14:paraId="378D2F91" w14:textId="77777777" w:rsidR="006A070D" w:rsidRPr="00D86BD5" w:rsidRDefault="006A070D" w:rsidP="006177BE">
            <w:pPr>
              <w:ind w:left="57"/>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rPr>
              <w:t>Ι</w:t>
            </w:r>
            <w:r w:rsidRPr="00D86BD5">
              <w:rPr>
                <w:rFonts w:eastAsia="Calibri"/>
                <w:b/>
                <w:spacing w:val="2"/>
              </w:rPr>
              <w:t>Τ</w:t>
            </w:r>
            <w:r w:rsidRPr="00D86BD5">
              <w:rPr>
                <w:rFonts w:eastAsia="Calibri"/>
                <w:b/>
                <w:spacing w:val="-1"/>
              </w:rPr>
              <w:t>Η</w:t>
            </w:r>
            <w:r w:rsidRPr="00D86BD5">
              <w:rPr>
                <w:rFonts w:eastAsia="Calibri"/>
                <w:b/>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3E66A50B" w14:textId="77777777" w:rsidR="006A070D" w:rsidRPr="00D86BD5" w:rsidRDefault="006A070D" w:rsidP="006177BE">
            <w:pPr>
              <w:spacing w:before="3" w:line="240" w:lineRule="exact"/>
            </w:pPr>
          </w:p>
          <w:p w14:paraId="02D668E6" w14:textId="77777777" w:rsidR="006A070D" w:rsidRPr="00D86BD5" w:rsidRDefault="006A070D" w:rsidP="006177BE">
            <w:pPr>
              <w:ind w:left="49"/>
              <w:rPr>
                <w:rFonts w:eastAsia="Calibri"/>
              </w:rPr>
            </w:pPr>
            <w:r w:rsidRPr="00D86BD5">
              <w:rPr>
                <w:rFonts w:eastAsia="Calibri"/>
                <w:b/>
                <w:spacing w:val="-1"/>
              </w:rPr>
              <w:t>Α</w:t>
            </w:r>
            <w:r w:rsidRPr="00D86BD5">
              <w:rPr>
                <w:rFonts w:eastAsia="Calibri"/>
                <w:b/>
                <w:spacing w:val="1"/>
              </w:rPr>
              <w:t>Π</w:t>
            </w:r>
            <w:r w:rsidRPr="00D86BD5">
              <w:rPr>
                <w:rFonts w:eastAsia="Calibri"/>
                <w:b/>
                <w:spacing w:val="-1"/>
              </w:rPr>
              <w:t>Α</w:t>
            </w:r>
            <w:r w:rsidRPr="00D86BD5">
              <w:rPr>
                <w:rFonts w:eastAsia="Calibri"/>
                <w:b/>
                <w:spacing w:val="1"/>
              </w:rPr>
              <w:t>Ν</w:t>
            </w:r>
            <w:r w:rsidRPr="00D86BD5">
              <w:rPr>
                <w:rFonts w:eastAsia="Calibri"/>
                <w:b/>
              </w:rPr>
              <w:t>Τ</w:t>
            </w:r>
            <w:r w:rsidRPr="00D86BD5">
              <w:rPr>
                <w:rFonts w:eastAsia="Calibri"/>
                <w:b/>
                <w:spacing w:val="-1"/>
              </w:rPr>
              <w:t>Η</w:t>
            </w:r>
            <w:r w:rsidRPr="00D86BD5">
              <w:rPr>
                <w:rFonts w:eastAsia="Calibri"/>
                <w:b/>
                <w:spacing w:val="2"/>
              </w:rPr>
              <w:t>Σ</w:t>
            </w:r>
            <w:r w:rsidRPr="00D86BD5">
              <w:rPr>
                <w:rFonts w:eastAsia="Calibri"/>
                <w:b/>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7682E11F" w14:textId="77777777" w:rsidR="006A070D" w:rsidRPr="00D86BD5" w:rsidRDefault="006A070D" w:rsidP="006177BE">
            <w:pPr>
              <w:spacing w:before="6" w:line="100" w:lineRule="exact"/>
            </w:pPr>
          </w:p>
          <w:p w14:paraId="16034A7E" w14:textId="77777777" w:rsidR="006A070D" w:rsidRPr="00D86BD5" w:rsidRDefault="006A070D" w:rsidP="006177BE">
            <w:pPr>
              <w:spacing w:line="254" w:lineRule="auto"/>
              <w:ind w:left="112" w:right="68" w:firstLine="29"/>
              <w:rPr>
                <w:rFonts w:eastAsia="Calibri"/>
              </w:rPr>
            </w:pPr>
            <w:r w:rsidRPr="00D86BD5">
              <w:rPr>
                <w:rFonts w:eastAsia="Calibri"/>
                <w:b/>
                <w:spacing w:val="-1"/>
              </w:rPr>
              <w:t>ΠΑ</w:t>
            </w:r>
            <w:r w:rsidRPr="00D86BD5">
              <w:rPr>
                <w:rFonts w:eastAsia="Calibri"/>
                <w:b/>
                <w:spacing w:val="2"/>
              </w:rPr>
              <w:t>Ρ</w:t>
            </w:r>
            <w:r w:rsidRPr="00D86BD5">
              <w:rPr>
                <w:rFonts w:eastAsia="Calibri"/>
                <w:b/>
                <w:spacing w:val="1"/>
              </w:rPr>
              <w:t>Α</w:t>
            </w:r>
            <w:r w:rsidRPr="00D86BD5">
              <w:rPr>
                <w:rFonts w:eastAsia="Calibri"/>
                <w:b/>
                <w:spacing w:val="-1"/>
              </w:rPr>
              <w:t>Π</w:t>
            </w:r>
            <w:r w:rsidRPr="00D86BD5">
              <w:rPr>
                <w:rFonts w:eastAsia="Calibri"/>
                <w:b/>
              </w:rPr>
              <w:t>Ο</w:t>
            </w:r>
            <w:r w:rsidRPr="00D86BD5">
              <w:rPr>
                <w:rFonts w:eastAsia="Calibri"/>
                <w:b/>
                <w:spacing w:val="1"/>
              </w:rPr>
              <w:t>ΜΠ</w:t>
            </w:r>
            <w:r w:rsidRPr="00D86BD5">
              <w:rPr>
                <w:rFonts w:eastAsia="Calibri"/>
                <w:b/>
              </w:rPr>
              <w:t>Η Τ</w:t>
            </w:r>
            <w:r w:rsidRPr="00D86BD5">
              <w:rPr>
                <w:rFonts w:eastAsia="Calibri"/>
                <w:b/>
                <w:spacing w:val="1"/>
              </w:rPr>
              <w:t>Ε</w:t>
            </w:r>
            <w:r w:rsidRPr="00D86BD5">
              <w:rPr>
                <w:rFonts w:eastAsia="Calibri"/>
                <w:b/>
                <w:spacing w:val="-1"/>
              </w:rPr>
              <w:t>Κ</w:t>
            </w:r>
            <w:r w:rsidRPr="00D86BD5">
              <w:rPr>
                <w:rFonts w:eastAsia="Calibri"/>
                <w:b/>
                <w:spacing w:val="1"/>
              </w:rPr>
              <w:t>Μ</w:t>
            </w:r>
            <w:r w:rsidRPr="00D86BD5">
              <w:rPr>
                <w:rFonts w:eastAsia="Calibri"/>
                <w:b/>
                <w:spacing w:val="-1"/>
              </w:rPr>
              <w:t>Η</w:t>
            </w:r>
            <w:r w:rsidRPr="00D86BD5">
              <w:rPr>
                <w:rFonts w:eastAsia="Calibri"/>
                <w:b/>
              </w:rPr>
              <w:t>Ρ</w:t>
            </w:r>
            <w:r w:rsidRPr="00D86BD5">
              <w:rPr>
                <w:rFonts w:eastAsia="Calibri"/>
                <w:b/>
                <w:spacing w:val="-1"/>
              </w:rPr>
              <w:t>Ι</w:t>
            </w:r>
            <w:r w:rsidRPr="00D86BD5">
              <w:rPr>
                <w:rFonts w:eastAsia="Calibri"/>
                <w:b/>
                <w:spacing w:val="1"/>
              </w:rPr>
              <w:t>Ω</w:t>
            </w:r>
            <w:r w:rsidRPr="00D86BD5">
              <w:rPr>
                <w:rFonts w:eastAsia="Calibri"/>
                <w:b/>
                <w:spacing w:val="2"/>
              </w:rPr>
              <w:t>Σ</w:t>
            </w:r>
            <w:r w:rsidRPr="00D86BD5">
              <w:rPr>
                <w:rFonts w:eastAsia="Calibri"/>
                <w:b/>
                <w:spacing w:val="-1"/>
              </w:rPr>
              <w:t>Η</w:t>
            </w:r>
            <w:r w:rsidRPr="00D86BD5">
              <w:rPr>
                <w:rFonts w:eastAsia="Calibri"/>
                <w:b/>
              </w:rPr>
              <w:t>Σ</w:t>
            </w:r>
          </w:p>
        </w:tc>
      </w:tr>
      <w:tr w:rsidR="006A070D" w:rsidRPr="00D86BD5" w14:paraId="44644231" w14:textId="77777777" w:rsidTr="006177BE">
        <w:trPr>
          <w:trHeight w:hRule="exact" w:val="769"/>
        </w:trPr>
        <w:tc>
          <w:tcPr>
            <w:tcW w:w="289" w:type="pct"/>
            <w:tcBorders>
              <w:top w:val="single" w:sz="5" w:space="0" w:color="000000"/>
              <w:left w:val="single" w:sz="5" w:space="0" w:color="000000"/>
              <w:bottom w:val="single" w:sz="5" w:space="0" w:color="000000"/>
              <w:right w:val="single" w:sz="5" w:space="0" w:color="000000"/>
            </w:tcBorders>
          </w:tcPr>
          <w:p w14:paraId="1365D298" w14:textId="77777777" w:rsidR="006A070D" w:rsidRPr="00D86BD5" w:rsidRDefault="006A070D" w:rsidP="006177BE">
            <w:pPr>
              <w:spacing w:before="94"/>
              <w:ind w:left="49"/>
              <w:rPr>
                <w:rFonts w:eastAsia="Calibri"/>
              </w:rPr>
            </w:pPr>
            <w:r w:rsidRPr="00D86BD5">
              <w:rPr>
                <w:rFonts w:eastAsia="Calibri"/>
                <w:b/>
              </w:rPr>
              <w:t>1.</w:t>
            </w:r>
          </w:p>
        </w:tc>
        <w:tc>
          <w:tcPr>
            <w:tcW w:w="2485" w:type="pct"/>
            <w:tcBorders>
              <w:top w:val="single" w:sz="5" w:space="0" w:color="000000"/>
              <w:left w:val="single" w:sz="5" w:space="0" w:color="000000"/>
              <w:bottom w:val="single" w:sz="5" w:space="0" w:color="000000"/>
              <w:right w:val="single" w:sz="5" w:space="0" w:color="000000"/>
            </w:tcBorders>
          </w:tcPr>
          <w:p w14:paraId="444CDB79" w14:textId="08D7A82C" w:rsidR="006A070D" w:rsidRPr="00D86BD5" w:rsidRDefault="006A070D" w:rsidP="006177BE">
            <w:pPr>
              <w:spacing w:before="77"/>
              <w:ind w:left="52"/>
              <w:jc w:val="left"/>
              <w:rPr>
                <w:rFonts w:eastAsia="Calibri"/>
                <w:lang w:val="el-GR"/>
              </w:rPr>
            </w:pPr>
            <w:r w:rsidRPr="00D86BD5">
              <w:rPr>
                <w:rFonts w:eastAsia="Calibri"/>
                <w:spacing w:val="1"/>
                <w:lang w:val="el-GR"/>
              </w:rPr>
              <w:t>Π</w:t>
            </w:r>
            <w:r w:rsidRPr="00D86BD5">
              <w:rPr>
                <w:rFonts w:eastAsia="Calibri"/>
                <w:spacing w:val="-1"/>
                <w:lang w:val="el-GR"/>
              </w:rPr>
              <w:t>λ</w:t>
            </w:r>
            <w:r w:rsidRPr="00D86BD5">
              <w:rPr>
                <w:rFonts w:eastAsia="Calibri"/>
                <w:spacing w:val="1"/>
                <w:lang w:val="el-GR"/>
              </w:rPr>
              <w:t>ή</w:t>
            </w:r>
            <w:r w:rsidRPr="00D86BD5">
              <w:rPr>
                <w:rFonts w:eastAsia="Calibri"/>
                <w:lang w:val="el-GR"/>
              </w:rPr>
              <w:t>ρης</w:t>
            </w:r>
            <w:r w:rsidRPr="00D86BD5">
              <w:rPr>
                <w:rFonts w:eastAsia="Calibri"/>
                <w:spacing w:val="-6"/>
                <w:lang w:val="el-GR"/>
              </w:rPr>
              <w:t xml:space="preserve"> </w:t>
            </w:r>
            <w:r w:rsidRPr="00D86BD5">
              <w:rPr>
                <w:rFonts w:eastAsia="Calibri"/>
                <w:lang w:val="el-GR"/>
              </w:rPr>
              <w:t>συμ</w:t>
            </w:r>
            <w:r w:rsidRPr="00D86BD5">
              <w:rPr>
                <w:rFonts w:eastAsia="Calibri"/>
                <w:spacing w:val="1"/>
                <w:lang w:val="el-GR"/>
              </w:rPr>
              <w:t>μ</w:t>
            </w:r>
            <w:r w:rsidRPr="00D86BD5">
              <w:rPr>
                <w:rFonts w:eastAsia="Calibri"/>
                <w:lang w:val="el-GR"/>
              </w:rPr>
              <w:t>όρ</w:t>
            </w:r>
            <w:r w:rsidRPr="00D86BD5">
              <w:rPr>
                <w:rFonts w:eastAsia="Calibri"/>
                <w:spacing w:val="-1"/>
                <w:lang w:val="el-GR"/>
              </w:rPr>
              <w:t>φ</w:t>
            </w:r>
            <w:r w:rsidRPr="00D86BD5">
              <w:rPr>
                <w:rFonts w:eastAsia="Calibri"/>
                <w:spacing w:val="3"/>
                <w:lang w:val="el-GR"/>
              </w:rPr>
              <w:t>ω</w:t>
            </w:r>
            <w:r w:rsidRPr="00D86BD5">
              <w:rPr>
                <w:rFonts w:eastAsia="Calibri"/>
                <w:lang w:val="el-GR"/>
              </w:rPr>
              <w:t>ση</w:t>
            </w:r>
            <w:r w:rsidRPr="00D86BD5">
              <w:rPr>
                <w:rFonts w:eastAsia="Calibri"/>
                <w:spacing w:val="-11"/>
                <w:lang w:val="el-GR"/>
              </w:rPr>
              <w:t xml:space="preserve"> </w:t>
            </w:r>
            <w:r w:rsidRPr="00D86BD5">
              <w:rPr>
                <w:rFonts w:eastAsia="Calibri"/>
                <w:lang w:val="el-GR"/>
              </w:rPr>
              <w:t>στις</w:t>
            </w:r>
            <w:r w:rsidRPr="00D86BD5">
              <w:rPr>
                <w:rFonts w:eastAsia="Calibri"/>
                <w:spacing w:val="-3"/>
                <w:lang w:val="el-GR"/>
              </w:rPr>
              <w:t xml:space="preserve"> </w:t>
            </w:r>
            <w:r w:rsidRPr="00D86BD5">
              <w:rPr>
                <w:rFonts w:eastAsia="Calibri"/>
                <w:lang w:val="el-GR"/>
              </w:rPr>
              <w:t>α</w:t>
            </w:r>
            <w:r w:rsidRPr="00D86BD5">
              <w:rPr>
                <w:rFonts w:eastAsia="Calibri"/>
                <w:spacing w:val="2"/>
                <w:lang w:val="el-GR"/>
              </w:rPr>
              <w:t>π</w:t>
            </w:r>
            <w:r w:rsidRPr="00D86BD5">
              <w:rPr>
                <w:rFonts w:eastAsia="Calibri"/>
                <w:lang w:val="el-GR"/>
              </w:rPr>
              <w:t>αιτ</w:t>
            </w:r>
            <w:r w:rsidRPr="00D86BD5">
              <w:rPr>
                <w:rFonts w:eastAsia="Calibri"/>
                <w:spacing w:val="1"/>
                <w:lang w:val="el-GR"/>
              </w:rPr>
              <w:t>ή</w:t>
            </w:r>
            <w:r w:rsidRPr="00D86BD5">
              <w:rPr>
                <w:rFonts w:eastAsia="Calibri"/>
                <w:lang w:val="el-GR"/>
              </w:rPr>
              <w:t>σεις</w:t>
            </w:r>
            <w:r w:rsidRPr="00D86BD5">
              <w:rPr>
                <w:rFonts w:eastAsia="Calibri"/>
                <w:spacing w:val="-9"/>
                <w:lang w:val="el-GR"/>
              </w:rPr>
              <w:t xml:space="preserve"> </w:t>
            </w:r>
            <w:r w:rsidRPr="00D86BD5">
              <w:rPr>
                <w:rFonts w:eastAsia="Calibri"/>
                <w:lang w:val="el-GR"/>
              </w:rPr>
              <w:t xml:space="preserve">της Παραγράφου </w:t>
            </w:r>
            <w:r w:rsidR="00F82C99">
              <w:rPr>
                <w:lang w:val="el-GR"/>
              </w:rPr>
              <w:fldChar w:fldCharType="begin"/>
            </w:r>
            <w:r w:rsidR="00F82C99">
              <w:rPr>
                <w:rFonts w:eastAsia="Calibri"/>
                <w:lang w:val="el-GR"/>
              </w:rPr>
              <w:instrText xml:space="preserve"> REF _Ref121827169 \r \h </w:instrText>
            </w:r>
            <w:r w:rsidR="00F82C99">
              <w:rPr>
                <w:lang w:val="el-GR"/>
              </w:rPr>
            </w:r>
            <w:r w:rsidR="00F82C99">
              <w:rPr>
                <w:lang w:val="el-GR"/>
              </w:rPr>
              <w:fldChar w:fldCharType="separate"/>
            </w:r>
            <w:r w:rsidR="002E56D0">
              <w:rPr>
                <w:rFonts w:eastAsia="Calibri"/>
                <w:lang w:val="el-GR"/>
              </w:rPr>
              <w:t>7.3.8</w:t>
            </w:r>
            <w:r w:rsidR="00F82C99">
              <w:rPr>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538C8B05" w14:textId="77777777" w:rsidR="006A070D" w:rsidRPr="00D86BD5" w:rsidRDefault="006A070D" w:rsidP="006177BE">
            <w:pPr>
              <w:spacing w:before="84"/>
              <w:ind w:left="366"/>
              <w:rPr>
                <w:rFonts w:eastAsia="Calibri"/>
              </w:rPr>
            </w:pPr>
            <w:r w:rsidRPr="00D86BD5">
              <w:rPr>
                <w:rFonts w:eastAsia="Calibri"/>
                <w:b/>
                <w:spacing w:val="1"/>
              </w:rPr>
              <w:t>Ν</w:t>
            </w:r>
            <w:r w:rsidRPr="00D86BD5">
              <w:rPr>
                <w:rFonts w:eastAsia="Calibri"/>
                <w:b/>
                <w:spacing w:val="-1"/>
              </w:rPr>
              <w:t>Α</w:t>
            </w:r>
            <w:r w:rsidRPr="00D86BD5">
              <w:rPr>
                <w:rFonts w:eastAsia="Calibri"/>
                <w:b/>
              </w:rPr>
              <w:t>Ι</w:t>
            </w:r>
          </w:p>
        </w:tc>
        <w:tc>
          <w:tcPr>
            <w:tcW w:w="612" w:type="pct"/>
            <w:tcBorders>
              <w:top w:val="single" w:sz="5" w:space="0" w:color="000000"/>
              <w:left w:val="single" w:sz="5" w:space="0" w:color="000000"/>
              <w:bottom w:val="single" w:sz="5" w:space="0" w:color="000000"/>
              <w:right w:val="single" w:sz="5" w:space="0" w:color="000000"/>
            </w:tcBorders>
          </w:tcPr>
          <w:p w14:paraId="51BE2564" w14:textId="77777777" w:rsidR="006A070D" w:rsidRPr="00D86BD5" w:rsidRDefault="006A070D" w:rsidP="006177BE"/>
        </w:tc>
        <w:tc>
          <w:tcPr>
            <w:tcW w:w="1046" w:type="pct"/>
            <w:tcBorders>
              <w:top w:val="single" w:sz="5" w:space="0" w:color="000000"/>
              <w:left w:val="single" w:sz="5" w:space="0" w:color="000000"/>
              <w:bottom w:val="single" w:sz="5" w:space="0" w:color="000000"/>
              <w:right w:val="single" w:sz="5" w:space="0" w:color="000000"/>
            </w:tcBorders>
          </w:tcPr>
          <w:p w14:paraId="06AD60B9" w14:textId="77777777" w:rsidR="006A070D" w:rsidRPr="00D86BD5" w:rsidRDefault="006A070D" w:rsidP="006177BE"/>
        </w:tc>
      </w:tr>
    </w:tbl>
    <w:p w14:paraId="44D22E76" w14:textId="77777777" w:rsidR="006A070D" w:rsidRPr="00D86BD5" w:rsidRDefault="006A070D" w:rsidP="00E83539">
      <w:pPr>
        <w:spacing w:before="11" w:line="280" w:lineRule="exact"/>
        <w:rPr>
          <w:rFonts w:eastAsia="Calibri"/>
          <w:b/>
          <w:lang w:val="el-GR"/>
        </w:rPr>
      </w:pPr>
    </w:p>
    <w:p w14:paraId="4B8D95F7" w14:textId="78C3E598" w:rsidR="006A070D" w:rsidRPr="00D86BD5" w:rsidRDefault="006A070D">
      <w:pPr>
        <w:suppressAutoHyphens w:val="0"/>
        <w:spacing w:after="0"/>
        <w:jc w:val="left"/>
        <w:rPr>
          <w:rFonts w:eastAsia="Calibri"/>
          <w:b/>
          <w:lang w:val="el-GR"/>
        </w:rPr>
      </w:pPr>
      <w:r w:rsidRPr="00D86BD5">
        <w:rPr>
          <w:rFonts w:eastAsia="Calibri"/>
          <w:b/>
          <w:lang w:val="el-GR"/>
        </w:rPr>
        <w:br w:type="page"/>
      </w:r>
    </w:p>
    <w:p w14:paraId="0FEF623A" w14:textId="77777777" w:rsidR="008338F0" w:rsidRPr="00D86BD5" w:rsidRDefault="003355E7">
      <w:pPr>
        <w:pStyle w:val="20"/>
        <w:numPr>
          <w:ilvl w:val="0"/>
          <w:numId w:val="0"/>
        </w:numPr>
        <w:tabs>
          <w:tab w:val="clear" w:pos="567"/>
          <w:tab w:val="left" w:pos="0"/>
        </w:tabs>
        <w:rPr>
          <w:rFonts w:cs="Tahoma"/>
          <w:color w:val="000099"/>
          <w:lang w:val="el-GR"/>
        </w:rPr>
      </w:pPr>
      <w:bookmarkStart w:id="713" w:name="_Toc97194374"/>
      <w:bookmarkStart w:id="714" w:name="_Toc97194479"/>
      <w:bookmarkStart w:id="715" w:name="_Toc122685371"/>
      <w:bookmarkStart w:id="716" w:name="_Ref496624736"/>
      <w:bookmarkStart w:id="717" w:name="_Ref496624788"/>
      <w:bookmarkEnd w:id="709"/>
      <w:bookmarkEnd w:id="710"/>
      <w:bookmarkEnd w:id="711"/>
      <w:bookmarkEnd w:id="712"/>
      <w:r w:rsidRPr="00D86BD5">
        <w:rPr>
          <w:rFonts w:cs="Tahoma"/>
          <w:color w:val="000099"/>
          <w:lang w:val="el-GR"/>
        </w:rPr>
        <w:lastRenderedPageBreak/>
        <w:t xml:space="preserve">ΠΑΡΑΡΤΗΜΑ ΙΙI – </w:t>
      </w:r>
      <w:r w:rsidR="004A23B9" w:rsidRPr="00D86BD5">
        <w:rPr>
          <w:rFonts w:cs="Tahoma"/>
          <w:color w:val="000099"/>
          <w:lang w:val="el-GR"/>
        </w:rPr>
        <w:t>ΕΥΡΩΠΑΙΚΟ ΕΝΙΑΙΟ ΕΓΓΡΑΦΟ ΣΥΜΒΑΣΗΣ (ΕΕΕΣ)</w:t>
      </w:r>
      <w:bookmarkEnd w:id="713"/>
      <w:bookmarkEnd w:id="714"/>
      <w:bookmarkEnd w:id="715"/>
      <w:r w:rsidR="004A23B9" w:rsidRPr="00D86BD5">
        <w:rPr>
          <w:rFonts w:cs="Tahoma"/>
          <w:color w:val="000099"/>
          <w:lang w:val="el-GR"/>
        </w:rPr>
        <w:t xml:space="preserve"> </w:t>
      </w:r>
      <w:bookmarkEnd w:id="716"/>
      <w:bookmarkEnd w:id="717"/>
    </w:p>
    <w:p w14:paraId="6D97FBB2" w14:textId="77777777" w:rsidR="000F62F0" w:rsidRPr="00D86BD5" w:rsidRDefault="000F62F0" w:rsidP="007738A3">
      <w:pPr>
        <w:pStyle w:val="normalwithoutspacing"/>
        <w:rPr>
          <w:b/>
        </w:rPr>
      </w:pPr>
      <w:bookmarkStart w:id="718" w:name="_Ref510086970"/>
      <w:bookmarkStart w:id="719" w:name="_Toc97194375"/>
      <w:r w:rsidRPr="00D86BD5">
        <w:rPr>
          <w:b/>
        </w:rPr>
        <w:t>ΕΥΡΩΠΑΙΚΟ ΕΝΙΑΙΟ ΕΓΓΡΑΦΟ ΣΥΜΒΑΣΗΣ (ΕΕΕΣ)</w:t>
      </w:r>
      <w:bookmarkEnd w:id="718"/>
      <w:bookmarkEnd w:id="719"/>
      <w:r w:rsidRPr="00D86BD5">
        <w:rPr>
          <w:b/>
        </w:rPr>
        <w:t xml:space="preserve"> </w:t>
      </w:r>
    </w:p>
    <w:p w14:paraId="7A9FD771" w14:textId="77777777" w:rsidR="00A4737C" w:rsidRPr="00D86BD5" w:rsidRDefault="00A4737C" w:rsidP="00A4737C">
      <w:pPr>
        <w:pStyle w:val="normalwithoutspacing"/>
      </w:pPr>
      <w:r w:rsidRPr="00D86BD5">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D86BD5" w:rsidRDefault="00A4737C" w:rsidP="00A4737C">
      <w:pPr>
        <w:pStyle w:val="normalwithoutspacing"/>
      </w:pPr>
      <w:r w:rsidRPr="00D86BD5">
        <w:t xml:space="preserve">Συνημμένα της παρούσας διακήρυξης περιλαμβάνονται: </w:t>
      </w:r>
    </w:p>
    <w:p w14:paraId="1912ACB5" w14:textId="77777777" w:rsidR="00A4737C" w:rsidRPr="00D86BD5" w:rsidRDefault="00A4737C" w:rsidP="00D84329">
      <w:pPr>
        <w:pStyle w:val="normalwithoutspacing"/>
        <w:numPr>
          <w:ilvl w:val="0"/>
          <w:numId w:val="18"/>
        </w:numPr>
      </w:pPr>
      <w:r w:rsidRPr="00D86BD5">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D86BD5" w:rsidRDefault="00A4737C" w:rsidP="00D84329">
      <w:pPr>
        <w:pStyle w:val="normalwithoutspacing"/>
        <w:numPr>
          <w:ilvl w:val="0"/>
          <w:numId w:val="18"/>
        </w:numPr>
      </w:pPr>
      <w:r w:rsidRPr="00D86BD5">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D86BD5">
        <w:t>.</w:t>
      </w:r>
      <w:r w:rsidRPr="00D86BD5">
        <w:t xml:space="preserve"> </w:t>
      </w:r>
    </w:p>
    <w:p w14:paraId="3041E810" w14:textId="77777777" w:rsidR="00A4737C" w:rsidRPr="00D86BD5" w:rsidRDefault="00A4737C" w:rsidP="006D70E7">
      <w:pPr>
        <w:pStyle w:val="normalwithoutspacing"/>
        <w:rPr>
          <w:b/>
        </w:rPr>
      </w:pPr>
      <w:r w:rsidRPr="00D86BD5">
        <w:rPr>
          <w:b/>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D86BD5" w:rsidRDefault="000F62F0">
      <w:pPr>
        <w:pStyle w:val="normalwithoutspacing"/>
        <w:rPr>
          <w:i/>
          <w:color w:val="5B9BD5"/>
        </w:rPr>
      </w:pPr>
    </w:p>
    <w:p w14:paraId="53454F0D" w14:textId="77777777" w:rsidR="008338F0" w:rsidRPr="00D86BD5" w:rsidRDefault="008338F0">
      <w:pPr>
        <w:pStyle w:val="normalwithoutspacing"/>
        <w:rPr>
          <w:i/>
          <w:color w:val="5B9BD5"/>
        </w:rPr>
      </w:pPr>
    </w:p>
    <w:p w14:paraId="24F68AF4" w14:textId="77777777" w:rsidR="00166662" w:rsidRPr="00D86BD5" w:rsidRDefault="00166662">
      <w:pPr>
        <w:pStyle w:val="normalwithoutspacing"/>
        <w:rPr>
          <w:i/>
          <w:color w:val="5B9BD5"/>
        </w:rPr>
        <w:sectPr w:rsidR="00166662" w:rsidRPr="00D86BD5" w:rsidSect="00DF02B0">
          <w:pgSz w:w="11906" w:h="16838"/>
          <w:pgMar w:top="1134" w:right="1134" w:bottom="1134" w:left="1134" w:header="720" w:footer="709" w:gutter="0"/>
          <w:cols w:space="720"/>
          <w:titlePg/>
          <w:docGrid w:linePitch="360"/>
        </w:sectPr>
      </w:pPr>
    </w:p>
    <w:p w14:paraId="4DCAE451" w14:textId="77777777" w:rsidR="006E4901" w:rsidRPr="00D86BD5" w:rsidRDefault="003355E7" w:rsidP="003329FF">
      <w:pPr>
        <w:pStyle w:val="20"/>
        <w:numPr>
          <w:ilvl w:val="0"/>
          <w:numId w:val="0"/>
        </w:numPr>
        <w:ind w:left="576" w:hanging="576"/>
        <w:rPr>
          <w:rFonts w:cs="Tahoma"/>
          <w:lang w:val="el-GR"/>
        </w:rPr>
      </w:pPr>
      <w:bookmarkStart w:id="720" w:name="_Ref496624509"/>
      <w:bookmarkStart w:id="721" w:name="_Toc97194376"/>
      <w:bookmarkStart w:id="722" w:name="_Toc97194480"/>
      <w:bookmarkStart w:id="723" w:name="_Toc122685372"/>
      <w:r w:rsidRPr="00D86BD5">
        <w:rPr>
          <w:rFonts w:cs="Tahoma"/>
          <w:lang w:val="el-GR"/>
        </w:rPr>
        <w:lastRenderedPageBreak/>
        <w:t>ΠΑΡΑΡΤΗΜΑ Ι</w:t>
      </w:r>
      <w:r w:rsidRPr="00D86BD5">
        <w:rPr>
          <w:rFonts w:cs="Tahoma"/>
        </w:rPr>
        <w:t>V</w:t>
      </w:r>
      <w:r w:rsidRPr="00D86BD5">
        <w:rPr>
          <w:rFonts w:cs="Tahoma"/>
          <w:lang w:val="el-GR"/>
        </w:rPr>
        <w:t xml:space="preserve"> – </w:t>
      </w:r>
      <w:r w:rsidR="006E4901" w:rsidRPr="00D86BD5">
        <w:rPr>
          <w:rFonts w:cs="Tahoma"/>
          <w:lang w:val="el-GR"/>
        </w:rPr>
        <w:t>Υπόδειγμα Βιογραφικού Σημειώματος</w:t>
      </w:r>
      <w:bookmarkEnd w:id="720"/>
      <w:bookmarkEnd w:id="721"/>
      <w:bookmarkEnd w:id="722"/>
      <w:bookmarkEnd w:id="723"/>
    </w:p>
    <w:p w14:paraId="7BA5D83B" w14:textId="77777777" w:rsidR="006E4901" w:rsidRPr="00D86BD5" w:rsidRDefault="006E4901" w:rsidP="006E4901">
      <w:pPr>
        <w:pStyle w:val="normalwithoutspacing"/>
        <w:rPr>
          <w:i/>
          <w:color w:val="5B9BD5"/>
        </w:rPr>
      </w:pPr>
    </w:p>
    <w:tbl>
      <w:tblPr>
        <w:tblW w:w="5000" w:type="pct"/>
        <w:tblLook w:val="0000" w:firstRow="0" w:lastRow="0" w:firstColumn="0" w:lastColumn="0" w:noHBand="0" w:noVBand="0"/>
      </w:tblPr>
      <w:tblGrid>
        <w:gridCol w:w="1450"/>
        <w:gridCol w:w="279"/>
        <w:gridCol w:w="93"/>
        <w:gridCol w:w="87"/>
        <w:gridCol w:w="155"/>
        <w:gridCol w:w="157"/>
        <w:gridCol w:w="157"/>
        <w:gridCol w:w="13"/>
        <w:gridCol w:w="3700"/>
        <w:gridCol w:w="1267"/>
        <w:gridCol w:w="399"/>
        <w:gridCol w:w="80"/>
        <w:gridCol w:w="252"/>
        <w:gridCol w:w="1533"/>
      </w:tblGrid>
      <w:tr w:rsidR="006E4901" w:rsidRPr="00D86BD5" w14:paraId="5BD5872B" w14:textId="77777777" w:rsidTr="008B4966">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D86BD5" w:rsidRDefault="006E4901" w:rsidP="008B4966">
            <w:pPr>
              <w:spacing w:line="276" w:lineRule="auto"/>
              <w:jc w:val="center"/>
              <w:rPr>
                <w:b/>
              </w:rPr>
            </w:pPr>
            <w:r w:rsidRPr="00D86BD5">
              <w:rPr>
                <w:b/>
              </w:rPr>
              <w:t>ΒΙΟΓΡΑΦΙΚΟ ΣΗΜΕΙΩΜΑ</w:t>
            </w:r>
          </w:p>
        </w:tc>
      </w:tr>
      <w:tr w:rsidR="006E4901" w:rsidRPr="00D86BD5" w14:paraId="4B1B2A6C" w14:textId="77777777" w:rsidTr="008B4966">
        <w:tc>
          <w:tcPr>
            <w:tcW w:w="5000" w:type="pct"/>
            <w:gridSpan w:val="14"/>
          </w:tcPr>
          <w:p w14:paraId="29AF74A8" w14:textId="77777777" w:rsidR="006E4901" w:rsidRPr="00D86BD5" w:rsidRDefault="006E4901" w:rsidP="008B4966">
            <w:pPr>
              <w:spacing w:line="276" w:lineRule="auto"/>
            </w:pPr>
          </w:p>
        </w:tc>
      </w:tr>
      <w:tr w:rsidR="006E4901" w:rsidRPr="00D86BD5" w14:paraId="3D3668D0" w14:textId="77777777" w:rsidTr="006E28C8">
        <w:tc>
          <w:tcPr>
            <w:tcW w:w="323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D86BD5" w:rsidRDefault="006E4901" w:rsidP="008B4966">
            <w:pPr>
              <w:spacing w:line="276" w:lineRule="auto"/>
              <w:rPr>
                <w:b/>
              </w:rPr>
            </w:pPr>
            <w:r w:rsidRPr="00D86BD5">
              <w:rPr>
                <w:b/>
              </w:rPr>
              <w:t>ΠΡΟΣΩΠΙΚΑ ΣΤΟΙΧΕΙΑ</w:t>
            </w:r>
          </w:p>
        </w:tc>
        <w:tc>
          <w:tcPr>
            <w:tcW w:w="1769" w:type="pct"/>
            <w:gridSpan w:val="5"/>
            <w:vAlign w:val="center"/>
          </w:tcPr>
          <w:p w14:paraId="1E8A5D9F" w14:textId="77777777" w:rsidR="006E4901" w:rsidRPr="00D86BD5" w:rsidRDefault="006E4901" w:rsidP="008B4966">
            <w:pPr>
              <w:spacing w:line="276" w:lineRule="auto"/>
            </w:pPr>
          </w:p>
        </w:tc>
      </w:tr>
      <w:tr w:rsidR="006E4901" w:rsidRPr="00D86BD5" w14:paraId="23532CAF" w14:textId="77777777" w:rsidTr="004843D5">
        <w:tc>
          <w:tcPr>
            <w:tcW w:w="761" w:type="pct"/>
            <w:tcBorders>
              <w:top w:val="double" w:sz="6" w:space="0" w:color="auto"/>
              <w:left w:val="double" w:sz="6" w:space="0" w:color="auto"/>
              <w:bottom w:val="nil"/>
              <w:right w:val="nil"/>
            </w:tcBorders>
            <w:vAlign w:val="center"/>
          </w:tcPr>
          <w:p w14:paraId="6B5FDB69" w14:textId="77777777" w:rsidR="006E4901" w:rsidRPr="00D86BD5" w:rsidRDefault="006E4901" w:rsidP="008B4966">
            <w:pPr>
              <w:spacing w:line="276" w:lineRule="auto"/>
              <w:rPr>
                <w:b/>
              </w:rPr>
            </w:pPr>
            <w:r w:rsidRPr="00D86BD5">
              <w:rPr>
                <w:b/>
              </w:rPr>
              <w:t>Επώνυμο:</w:t>
            </w:r>
          </w:p>
        </w:tc>
        <w:tc>
          <w:tcPr>
            <w:tcW w:w="2470" w:type="pct"/>
            <w:gridSpan w:val="8"/>
            <w:tcBorders>
              <w:top w:val="double" w:sz="6" w:space="0" w:color="auto"/>
              <w:left w:val="nil"/>
              <w:bottom w:val="single" w:sz="6" w:space="0" w:color="auto"/>
              <w:right w:val="nil"/>
            </w:tcBorders>
            <w:vAlign w:val="center"/>
          </w:tcPr>
          <w:p w14:paraId="577141E8" w14:textId="77777777" w:rsidR="006E4901" w:rsidRPr="00D86BD5" w:rsidRDefault="006E4901" w:rsidP="008B4966">
            <w:pPr>
              <w:spacing w:line="276" w:lineRule="auto"/>
            </w:pPr>
          </w:p>
        </w:tc>
        <w:tc>
          <w:tcPr>
            <w:tcW w:w="665" w:type="pct"/>
            <w:tcBorders>
              <w:top w:val="double" w:sz="6" w:space="0" w:color="auto"/>
              <w:left w:val="nil"/>
              <w:bottom w:val="nil"/>
              <w:right w:val="nil"/>
            </w:tcBorders>
            <w:vAlign w:val="center"/>
          </w:tcPr>
          <w:p w14:paraId="2EFA3760" w14:textId="77777777" w:rsidR="006E4901" w:rsidRPr="00D86BD5" w:rsidRDefault="006E4901" w:rsidP="008B4966">
            <w:pPr>
              <w:spacing w:line="276" w:lineRule="auto"/>
              <w:rPr>
                <w:b/>
              </w:rPr>
            </w:pPr>
            <w:r w:rsidRPr="00D86BD5">
              <w:rPr>
                <w:b/>
              </w:rPr>
              <w:t>Όνομα:</w:t>
            </w:r>
          </w:p>
        </w:tc>
        <w:tc>
          <w:tcPr>
            <w:tcW w:w="1104" w:type="pct"/>
            <w:gridSpan w:val="4"/>
            <w:tcBorders>
              <w:top w:val="double" w:sz="6" w:space="0" w:color="auto"/>
              <w:left w:val="nil"/>
              <w:bottom w:val="single" w:sz="6" w:space="0" w:color="auto"/>
              <w:right w:val="double" w:sz="6" w:space="0" w:color="auto"/>
            </w:tcBorders>
            <w:vAlign w:val="center"/>
          </w:tcPr>
          <w:p w14:paraId="502B2C66" w14:textId="77777777" w:rsidR="006E4901" w:rsidRPr="00D86BD5" w:rsidRDefault="006E4901" w:rsidP="008B4966">
            <w:pPr>
              <w:spacing w:line="276" w:lineRule="auto"/>
            </w:pPr>
          </w:p>
        </w:tc>
      </w:tr>
      <w:tr w:rsidR="006E4901" w:rsidRPr="00D86BD5" w14:paraId="385DFB8F" w14:textId="77777777" w:rsidTr="008B4966">
        <w:trPr>
          <w:trHeight w:val="247"/>
        </w:trPr>
        <w:tc>
          <w:tcPr>
            <w:tcW w:w="5000" w:type="pct"/>
            <w:gridSpan w:val="14"/>
            <w:tcBorders>
              <w:top w:val="nil"/>
              <w:left w:val="double" w:sz="6" w:space="0" w:color="auto"/>
              <w:bottom w:val="nil"/>
              <w:right w:val="double" w:sz="6" w:space="0" w:color="auto"/>
            </w:tcBorders>
            <w:vAlign w:val="center"/>
          </w:tcPr>
          <w:p w14:paraId="48E5F111" w14:textId="77777777" w:rsidR="006E4901" w:rsidRPr="00D86BD5" w:rsidRDefault="006E4901" w:rsidP="008B4966">
            <w:pPr>
              <w:spacing w:line="276" w:lineRule="auto"/>
            </w:pPr>
          </w:p>
        </w:tc>
      </w:tr>
      <w:tr w:rsidR="006E4901" w:rsidRPr="00D86BD5" w14:paraId="79146AC8" w14:textId="77777777" w:rsidTr="004843D5">
        <w:tc>
          <w:tcPr>
            <w:tcW w:w="913" w:type="pct"/>
            <w:gridSpan w:val="2"/>
            <w:tcBorders>
              <w:top w:val="nil"/>
              <w:left w:val="double" w:sz="6" w:space="0" w:color="auto"/>
              <w:bottom w:val="nil"/>
              <w:right w:val="nil"/>
            </w:tcBorders>
            <w:vAlign w:val="center"/>
          </w:tcPr>
          <w:p w14:paraId="08886363" w14:textId="77777777" w:rsidR="006E4901" w:rsidRPr="00D86BD5" w:rsidRDefault="006E4901" w:rsidP="008B4966">
            <w:pPr>
              <w:spacing w:line="276" w:lineRule="auto"/>
              <w:rPr>
                <w:b/>
              </w:rPr>
            </w:pPr>
            <w:r w:rsidRPr="00D86BD5">
              <w:rPr>
                <w:b/>
              </w:rPr>
              <w:t>Πατρώνυμο:</w:t>
            </w:r>
          </w:p>
        </w:tc>
        <w:tc>
          <w:tcPr>
            <w:tcW w:w="2318" w:type="pct"/>
            <w:gridSpan w:val="7"/>
            <w:tcBorders>
              <w:top w:val="nil"/>
              <w:left w:val="nil"/>
              <w:bottom w:val="single" w:sz="6" w:space="0" w:color="auto"/>
              <w:right w:val="nil"/>
            </w:tcBorders>
            <w:vAlign w:val="center"/>
          </w:tcPr>
          <w:p w14:paraId="7359768C" w14:textId="77777777" w:rsidR="006E4901" w:rsidRPr="00D86BD5" w:rsidRDefault="006E4901" w:rsidP="008B4966">
            <w:pPr>
              <w:spacing w:line="276" w:lineRule="auto"/>
            </w:pPr>
          </w:p>
        </w:tc>
        <w:tc>
          <w:tcPr>
            <w:tcW w:w="925" w:type="pct"/>
            <w:gridSpan w:val="3"/>
            <w:vAlign w:val="center"/>
          </w:tcPr>
          <w:p w14:paraId="4A25D1CB" w14:textId="77777777" w:rsidR="006E4901" w:rsidRPr="00D86BD5" w:rsidRDefault="006E4901" w:rsidP="008B4966">
            <w:pPr>
              <w:spacing w:line="276" w:lineRule="auto"/>
              <w:rPr>
                <w:b/>
              </w:rPr>
            </w:pPr>
            <w:r w:rsidRPr="00D86BD5">
              <w:rPr>
                <w:b/>
              </w:rPr>
              <w:t>Μητρώνυμο:</w:t>
            </w:r>
          </w:p>
        </w:tc>
        <w:tc>
          <w:tcPr>
            <w:tcW w:w="844" w:type="pct"/>
            <w:gridSpan w:val="2"/>
            <w:tcBorders>
              <w:top w:val="nil"/>
              <w:left w:val="nil"/>
              <w:bottom w:val="single" w:sz="6" w:space="0" w:color="auto"/>
              <w:right w:val="double" w:sz="6" w:space="0" w:color="auto"/>
            </w:tcBorders>
            <w:vAlign w:val="center"/>
          </w:tcPr>
          <w:p w14:paraId="27EE392E" w14:textId="77777777" w:rsidR="006E4901" w:rsidRPr="00D86BD5" w:rsidRDefault="006E4901" w:rsidP="008B4966">
            <w:pPr>
              <w:spacing w:line="276" w:lineRule="auto"/>
            </w:pPr>
          </w:p>
        </w:tc>
      </w:tr>
      <w:tr w:rsidR="006E4901" w:rsidRPr="00D86BD5" w14:paraId="1136FA74" w14:textId="77777777" w:rsidTr="008B4966">
        <w:tc>
          <w:tcPr>
            <w:tcW w:w="5000" w:type="pct"/>
            <w:gridSpan w:val="14"/>
            <w:tcBorders>
              <w:top w:val="nil"/>
              <w:left w:val="double" w:sz="6" w:space="0" w:color="auto"/>
              <w:bottom w:val="nil"/>
              <w:right w:val="double" w:sz="6" w:space="0" w:color="auto"/>
            </w:tcBorders>
            <w:vAlign w:val="center"/>
          </w:tcPr>
          <w:p w14:paraId="1F516907" w14:textId="77777777" w:rsidR="006E4901" w:rsidRPr="00D86BD5" w:rsidRDefault="006E4901" w:rsidP="008B4966">
            <w:pPr>
              <w:spacing w:line="276" w:lineRule="auto"/>
            </w:pPr>
          </w:p>
        </w:tc>
      </w:tr>
      <w:tr w:rsidR="006E4901" w:rsidRPr="00D86BD5" w14:paraId="6E0265E0" w14:textId="77777777" w:rsidTr="004843D5">
        <w:tc>
          <w:tcPr>
            <w:tcW w:w="1021" w:type="pct"/>
            <w:gridSpan w:val="4"/>
            <w:tcBorders>
              <w:top w:val="nil"/>
              <w:left w:val="double" w:sz="6" w:space="0" w:color="auto"/>
              <w:bottom w:val="nil"/>
              <w:right w:val="nil"/>
            </w:tcBorders>
            <w:vAlign w:val="center"/>
          </w:tcPr>
          <w:p w14:paraId="0532DD81" w14:textId="77777777" w:rsidR="006E4901" w:rsidRPr="00D86BD5" w:rsidRDefault="006E4901" w:rsidP="008B4966">
            <w:pPr>
              <w:spacing w:line="276" w:lineRule="auto"/>
              <w:rPr>
                <w:b/>
              </w:rPr>
            </w:pPr>
            <w:r w:rsidRPr="00D86BD5">
              <w:rPr>
                <w:b/>
              </w:rPr>
              <w:t>Ημερομηνία Γέννησης:</w:t>
            </w:r>
          </w:p>
        </w:tc>
        <w:tc>
          <w:tcPr>
            <w:tcW w:w="2210" w:type="pct"/>
            <w:gridSpan w:val="5"/>
            <w:tcBorders>
              <w:top w:val="nil"/>
              <w:left w:val="nil"/>
              <w:bottom w:val="single" w:sz="6" w:space="0" w:color="auto"/>
              <w:right w:val="nil"/>
            </w:tcBorders>
            <w:vAlign w:val="center"/>
          </w:tcPr>
          <w:p w14:paraId="0B685B88" w14:textId="77777777" w:rsidR="006E4901" w:rsidRPr="00D86BD5" w:rsidRDefault="006E4901" w:rsidP="008B4966">
            <w:pPr>
              <w:spacing w:line="276" w:lineRule="auto"/>
            </w:pPr>
            <w:r w:rsidRPr="00D86BD5">
              <w:t>__ /__ / ____</w:t>
            </w:r>
          </w:p>
        </w:tc>
        <w:tc>
          <w:tcPr>
            <w:tcW w:w="1065" w:type="pct"/>
            <w:gridSpan w:val="4"/>
            <w:vAlign w:val="center"/>
          </w:tcPr>
          <w:p w14:paraId="3D8C36B1" w14:textId="77777777" w:rsidR="006E4901" w:rsidRPr="00D86BD5" w:rsidRDefault="006E4901" w:rsidP="008B4966">
            <w:pPr>
              <w:spacing w:line="276" w:lineRule="auto"/>
              <w:rPr>
                <w:b/>
              </w:rPr>
            </w:pPr>
            <w:r w:rsidRPr="00D86BD5">
              <w:rPr>
                <w:b/>
              </w:rPr>
              <w:t>Τόπος Γέννησης:</w:t>
            </w:r>
          </w:p>
        </w:tc>
        <w:tc>
          <w:tcPr>
            <w:tcW w:w="704" w:type="pct"/>
            <w:tcBorders>
              <w:top w:val="nil"/>
              <w:left w:val="nil"/>
              <w:bottom w:val="single" w:sz="6" w:space="0" w:color="auto"/>
              <w:right w:val="double" w:sz="6" w:space="0" w:color="auto"/>
            </w:tcBorders>
            <w:vAlign w:val="center"/>
          </w:tcPr>
          <w:p w14:paraId="471AE650" w14:textId="77777777" w:rsidR="006E4901" w:rsidRPr="00D86BD5" w:rsidRDefault="006E4901" w:rsidP="008B4966">
            <w:pPr>
              <w:spacing w:line="276" w:lineRule="auto"/>
            </w:pPr>
          </w:p>
        </w:tc>
      </w:tr>
      <w:tr w:rsidR="006E4901" w:rsidRPr="00D86BD5" w14:paraId="5F20B1E6" w14:textId="77777777" w:rsidTr="008B4966">
        <w:tc>
          <w:tcPr>
            <w:tcW w:w="5000" w:type="pct"/>
            <w:gridSpan w:val="14"/>
            <w:tcBorders>
              <w:top w:val="nil"/>
              <w:left w:val="double" w:sz="6" w:space="0" w:color="auto"/>
              <w:bottom w:val="nil"/>
              <w:right w:val="double" w:sz="6" w:space="0" w:color="auto"/>
            </w:tcBorders>
            <w:vAlign w:val="center"/>
          </w:tcPr>
          <w:p w14:paraId="6D0B21E8" w14:textId="77777777" w:rsidR="006E4901" w:rsidRPr="00D86BD5" w:rsidRDefault="006E4901" w:rsidP="008B4966">
            <w:pPr>
              <w:spacing w:line="276" w:lineRule="auto"/>
            </w:pPr>
          </w:p>
        </w:tc>
      </w:tr>
      <w:tr w:rsidR="006E4901" w:rsidRPr="00D86BD5" w14:paraId="2E989FA2" w14:textId="77777777" w:rsidTr="004843D5">
        <w:tc>
          <w:tcPr>
            <w:tcW w:w="1287" w:type="pct"/>
            <w:gridSpan w:val="7"/>
            <w:tcBorders>
              <w:top w:val="nil"/>
              <w:left w:val="double" w:sz="6" w:space="0" w:color="auto"/>
              <w:bottom w:val="nil"/>
              <w:right w:val="nil"/>
            </w:tcBorders>
            <w:vAlign w:val="center"/>
          </w:tcPr>
          <w:p w14:paraId="04559EB3" w14:textId="77777777" w:rsidR="006E4901" w:rsidRPr="00D86BD5" w:rsidRDefault="006E4901" w:rsidP="008B4966">
            <w:pPr>
              <w:spacing w:line="276" w:lineRule="auto"/>
              <w:rPr>
                <w:b/>
              </w:rPr>
            </w:pPr>
            <w:r w:rsidRPr="00D86BD5">
              <w:rPr>
                <w:b/>
              </w:rPr>
              <w:t>Τηλέφωνο:</w:t>
            </w:r>
          </w:p>
        </w:tc>
        <w:tc>
          <w:tcPr>
            <w:tcW w:w="1944" w:type="pct"/>
            <w:gridSpan w:val="2"/>
            <w:tcBorders>
              <w:top w:val="nil"/>
              <w:left w:val="nil"/>
              <w:bottom w:val="single" w:sz="6" w:space="0" w:color="auto"/>
              <w:right w:val="nil"/>
            </w:tcBorders>
            <w:vAlign w:val="center"/>
          </w:tcPr>
          <w:p w14:paraId="63B5D9D8" w14:textId="77777777" w:rsidR="006E4901" w:rsidRPr="00D86BD5" w:rsidRDefault="006E4901" w:rsidP="008B4966">
            <w:pPr>
              <w:spacing w:line="276" w:lineRule="auto"/>
            </w:pPr>
          </w:p>
        </w:tc>
        <w:tc>
          <w:tcPr>
            <w:tcW w:w="879" w:type="pct"/>
            <w:gridSpan w:val="2"/>
            <w:vAlign w:val="center"/>
          </w:tcPr>
          <w:p w14:paraId="527322BD" w14:textId="77777777" w:rsidR="006E4901" w:rsidRPr="00D86BD5" w:rsidRDefault="006E4901" w:rsidP="008B4966">
            <w:pPr>
              <w:spacing w:line="276" w:lineRule="auto"/>
              <w:rPr>
                <w:b/>
              </w:rPr>
            </w:pPr>
            <w:r w:rsidRPr="00D86BD5">
              <w:rPr>
                <w:b/>
              </w:rPr>
              <w:t>E-mail:</w:t>
            </w:r>
          </w:p>
        </w:tc>
        <w:tc>
          <w:tcPr>
            <w:tcW w:w="890" w:type="pct"/>
            <w:gridSpan w:val="3"/>
            <w:tcBorders>
              <w:top w:val="nil"/>
              <w:left w:val="nil"/>
              <w:bottom w:val="single" w:sz="6" w:space="0" w:color="auto"/>
              <w:right w:val="double" w:sz="6" w:space="0" w:color="auto"/>
            </w:tcBorders>
            <w:vAlign w:val="center"/>
          </w:tcPr>
          <w:p w14:paraId="26087C63" w14:textId="77777777" w:rsidR="006E4901" w:rsidRPr="00D86BD5" w:rsidRDefault="006E4901" w:rsidP="008B4966">
            <w:pPr>
              <w:spacing w:line="276" w:lineRule="auto"/>
            </w:pPr>
          </w:p>
        </w:tc>
      </w:tr>
      <w:tr w:rsidR="006E4901" w:rsidRPr="00D86BD5" w14:paraId="487ED5E5" w14:textId="77777777" w:rsidTr="004843D5">
        <w:tc>
          <w:tcPr>
            <w:tcW w:w="1287" w:type="pct"/>
            <w:gridSpan w:val="7"/>
            <w:tcBorders>
              <w:top w:val="nil"/>
              <w:left w:val="double" w:sz="6" w:space="0" w:color="auto"/>
              <w:bottom w:val="nil"/>
              <w:right w:val="nil"/>
            </w:tcBorders>
            <w:vAlign w:val="center"/>
          </w:tcPr>
          <w:p w14:paraId="3030D023" w14:textId="77777777" w:rsidR="006E4901" w:rsidRPr="00D86BD5" w:rsidRDefault="006E4901" w:rsidP="008B4966">
            <w:pPr>
              <w:spacing w:line="276" w:lineRule="auto"/>
              <w:rPr>
                <w:b/>
              </w:rPr>
            </w:pPr>
            <w:r w:rsidRPr="00D86BD5">
              <w:rPr>
                <w:b/>
              </w:rPr>
              <w:t>Fax:</w:t>
            </w:r>
          </w:p>
        </w:tc>
        <w:tc>
          <w:tcPr>
            <w:tcW w:w="1944" w:type="pct"/>
            <w:gridSpan w:val="2"/>
            <w:tcBorders>
              <w:top w:val="nil"/>
              <w:left w:val="nil"/>
              <w:bottom w:val="single" w:sz="6" w:space="0" w:color="auto"/>
              <w:right w:val="nil"/>
            </w:tcBorders>
            <w:vAlign w:val="center"/>
          </w:tcPr>
          <w:p w14:paraId="5BAD90BA" w14:textId="77777777" w:rsidR="006E4901" w:rsidRPr="00D86BD5" w:rsidRDefault="006E4901" w:rsidP="008B4966">
            <w:pPr>
              <w:spacing w:line="276" w:lineRule="auto"/>
            </w:pPr>
          </w:p>
        </w:tc>
        <w:tc>
          <w:tcPr>
            <w:tcW w:w="879" w:type="pct"/>
            <w:gridSpan w:val="2"/>
            <w:vAlign w:val="center"/>
          </w:tcPr>
          <w:p w14:paraId="2C960A63" w14:textId="77777777" w:rsidR="006E4901" w:rsidRPr="00D86BD5" w:rsidRDefault="006E4901" w:rsidP="008B4966">
            <w:pPr>
              <w:spacing w:line="276" w:lineRule="auto"/>
              <w:rPr>
                <w:b/>
              </w:rPr>
            </w:pPr>
          </w:p>
        </w:tc>
        <w:tc>
          <w:tcPr>
            <w:tcW w:w="890" w:type="pct"/>
            <w:gridSpan w:val="3"/>
            <w:tcBorders>
              <w:top w:val="single" w:sz="6" w:space="0" w:color="auto"/>
              <w:left w:val="nil"/>
              <w:bottom w:val="nil"/>
              <w:right w:val="double" w:sz="6" w:space="0" w:color="auto"/>
            </w:tcBorders>
            <w:vAlign w:val="center"/>
          </w:tcPr>
          <w:p w14:paraId="13193123" w14:textId="77777777" w:rsidR="006E4901" w:rsidRPr="00D86BD5" w:rsidRDefault="006E4901" w:rsidP="008B4966">
            <w:pPr>
              <w:spacing w:line="276" w:lineRule="auto"/>
            </w:pPr>
          </w:p>
        </w:tc>
      </w:tr>
      <w:tr w:rsidR="006E4901" w:rsidRPr="00D86BD5" w14:paraId="247501E4" w14:textId="77777777" w:rsidTr="004843D5">
        <w:tc>
          <w:tcPr>
            <w:tcW w:w="1109" w:type="pct"/>
            <w:gridSpan w:val="5"/>
            <w:tcBorders>
              <w:top w:val="nil"/>
              <w:left w:val="double" w:sz="6" w:space="0" w:color="auto"/>
              <w:bottom w:val="nil"/>
              <w:right w:val="nil"/>
            </w:tcBorders>
            <w:vAlign w:val="center"/>
          </w:tcPr>
          <w:p w14:paraId="44E08549" w14:textId="77777777" w:rsidR="006E4901" w:rsidRPr="00D86BD5" w:rsidRDefault="006E4901" w:rsidP="008B4966">
            <w:pPr>
              <w:spacing w:line="276" w:lineRule="auto"/>
            </w:pPr>
          </w:p>
        </w:tc>
        <w:tc>
          <w:tcPr>
            <w:tcW w:w="2122" w:type="pct"/>
            <w:gridSpan w:val="4"/>
            <w:vAlign w:val="center"/>
          </w:tcPr>
          <w:p w14:paraId="74662C37" w14:textId="77777777" w:rsidR="006E4901" w:rsidRPr="00D86BD5" w:rsidRDefault="006E4901" w:rsidP="008B4966">
            <w:pPr>
              <w:spacing w:line="276" w:lineRule="auto"/>
            </w:pPr>
          </w:p>
        </w:tc>
        <w:tc>
          <w:tcPr>
            <w:tcW w:w="1065" w:type="pct"/>
            <w:gridSpan w:val="4"/>
            <w:vAlign w:val="center"/>
          </w:tcPr>
          <w:p w14:paraId="0EBB2D00" w14:textId="77777777" w:rsidR="006E4901" w:rsidRPr="00D86BD5" w:rsidRDefault="006E4901" w:rsidP="008B4966">
            <w:pPr>
              <w:spacing w:line="276" w:lineRule="auto"/>
            </w:pPr>
          </w:p>
        </w:tc>
        <w:tc>
          <w:tcPr>
            <w:tcW w:w="704" w:type="pct"/>
            <w:tcBorders>
              <w:top w:val="nil"/>
              <w:left w:val="nil"/>
              <w:bottom w:val="nil"/>
              <w:right w:val="double" w:sz="6" w:space="0" w:color="auto"/>
            </w:tcBorders>
            <w:vAlign w:val="center"/>
          </w:tcPr>
          <w:p w14:paraId="3DBA0595" w14:textId="77777777" w:rsidR="006E4901" w:rsidRPr="00D86BD5" w:rsidRDefault="006E4901" w:rsidP="008B4966">
            <w:pPr>
              <w:spacing w:line="276" w:lineRule="auto"/>
            </w:pPr>
          </w:p>
        </w:tc>
      </w:tr>
      <w:tr w:rsidR="006E4901" w:rsidRPr="00D86BD5" w14:paraId="550E51F3" w14:textId="77777777" w:rsidTr="004843D5">
        <w:tc>
          <w:tcPr>
            <w:tcW w:w="1198" w:type="pct"/>
            <w:gridSpan w:val="6"/>
            <w:tcBorders>
              <w:top w:val="nil"/>
              <w:left w:val="double" w:sz="6" w:space="0" w:color="auto"/>
              <w:bottom w:val="nil"/>
              <w:right w:val="nil"/>
            </w:tcBorders>
            <w:vAlign w:val="center"/>
          </w:tcPr>
          <w:p w14:paraId="37D65CB9" w14:textId="77777777" w:rsidR="006E4901" w:rsidRPr="00D86BD5" w:rsidRDefault="006E4901" w:rsidP="008B4966">
            <w:pPr>
              <w:spacing w:line="276" w:lineRule="auto"/>
              <w:rPr>
                <w:b/>
              </w:rPr>
            </w:pPr>
            <w:r w:rsidRPr="00D86BD5">
              <w:rPr>
                <w:b/>
              </w:rPr>
              <w:t>Διεύθυνση Κατοικίας:</w:t>
            </w:r>
          </w:p>
        </w:tc>
        <w:tc>
          <w:tcPr>
            <w:tcW w:w="2033" w:type="pct"/>
            <w:gridSpan w:val="3"/>
            <w:tcBorders>
              <w:top w:val="nil"/>
              <w:left w:val="nil"/>
              <w:bottom w:val="single" w:sz="6" w:space="0" w:color="auto"/>
              <w:right w:val="nil"/>
            </w:tcBorders>
            <w:vAlign w:val="center"/>
          </w:tcPr>
          <w:p w14:paraId="35AFF754" w14:textId="77777777" w:rsidR="006E4901" w:rsidRPr="00D86BD5" w:rsidRDefault="006E4901" w:rsidP="008B4966">
            <w:pPr>
              <w:spacing w:line="276" w:lineRule="auto"/>
            </w:pPr>
          </w:p>
        </w:tc>
        <w:tc>
          <w:tcPr>
            <w:tcW w:w="1065" w:type="pct"/>
            <w:gridSpan w:val="4"/>
            <w:tcBorders>
              <w:top w:val="nil"/>
              <w:left w:val="nil"/>
              <w:bottom w:val="single" w:sz="6" w:space="0" w:color="auto"/>
              <w:right w:val="nil"/>
            </w:tcBorders>
            <w:vAlign w:val="center"/>
          </w:tcPr>
          <w:p w14:paraId="3AB02E5A" w14:textId="77777777" w:rsidR="006E4901" w:rsidRPr="00D86BD5" w:rsidRDefault="006E4901" w:rsidP="008B4966">
            <w:pPr>
              <w:spacing w:line="276" w:lineRule="auto"/>
            </w:pPr>
          </w:p>
        </w:tc>
        <w:tc>
          <w:tcPr>
            <w:tcW w:w="704" w:type="pct"/>
            <w:tcBorders>
              <w:top w:val="nil"/>
              <w:left w:val="nil"/>
              <w:bottom w:val="single" w:sz="6" w:space="0" w:color="auto"/>
              <w:right w:val="double" w:sz="6" w:space="0" w:color="auto"/>
            </w:tcBorders>
            <w:vAlign w:val="center"/>
          </w:tcPr>
          <w:p w14:paraId="13EF0E8F" w14:textId="77777777" w:rsidR="006E4901" w:rsidRPr="00D86BD5" w:rsidRDefault="006E4901" w:rsidP="008B4966">
            <w:pPr>
              <w:spacing w:line="276" w:lineRule="auto"/>
            </w:pPr>
          </w:p>
        </w:tc>
      </w:tr>
      <w:tr w:rsidR="006E4901" w:rsidRPr="00D86BD5" w14:paraId="4DA4D10F" w14:textId="77777777" w:rsidTr="004843D5">
        <w:tc>
          <w:tcPr>
            <w:tcW w:w="1109" w:type="pct"/>
            <w:gridSpan w:val="5"/>
            <w:tcBorders>
              <w:top w:val="nil"/>
              <w:left w:val="double" w:sz="6" w:space="0" w:color="auto"/>
              <w:bottom w:val="double" w:sz="6" w:space="0" w:color="auto"/>
              <w:right w:val="nil"/>
            </w:tcBorders>
            <w:vAlign w:val="center"/>
          </w:tcPr>
          <w:p w14:paraId="61949870" w14:textId="77777777" w:rsidR="006E4901" w:rsidRPr="00D86BD5" w:rsidRDefault="006E4901" w:rsidP="008B4966">
            <w:pPr>
              <w:spacing w:line="276" w:lineRule="auto"/>
            </w:pPr>
          </w:p>
        </w:tc>
        <w:tc>
          <w:tcPr>
            <w:tcW w:w="2122" w:type="pct"/>
            <w:gridSpan w:val="4"/>
            <w:tcBorders>
              <w:top w:val="nil"/>
              <w:left w:val="nil"/>
              <w:bottom w:val="double" w:sz="6" w:space="0" w:color="auto"/>
              <w:right w:val="nil"/>
            </w:tcBorders>
            <w:vAlign w:val="center"/>
          </w:tcPr>
          <w:p w14:paraId="1CA8E505" w14:textId="77777777" w:rsidR="006E4901" w:rsidRPr="00D86BD5" w:rsidRDefault="006E4901" w:rsidP="008B4966">
            <w:pPr>
              <w:spacing w:line="276" w:lineRule="auto"/>
            </w:pPr>
          </w:p>
        </w:tc>
        <w:tc>
          <w:tcPr>
            <w:tcW w:w="1065" w:type="pct"/>
            <w:gridSpan w:val="4"/>
            <w:tcBorders>
              <w:top w:val="nil"/>
              <w:left w:val="nil"/>
              <w:bottom w:val="double" w:sz="6" w:space="0" w:color="auto"/>
              <w:right w:val="nil"/>
            </w:tcBorders>
            <w:vAlign w:val="center"/>
          </w:tcPr>
          <w:p w14:paraId="1666C39D" w14:textId="77777777" w:rsidR="006E4901" w:rsidRPr="00D86BD5" w:rsidRDefault="006E4901" w:rsidP="008B4966">
            <w:pPr>
              <w:spacing w:line="276" w:lineRule="auto"/>
            </w:pPr>
          </w:p>
        </w:tc>
        <w:tc>
          <w:tcPr>
            <w:tcW w:w="704" w:type="pct"/>
            <w:tcBorders>
              <w:top w:val="nil"/>
              <w:left w:val="nil"/>
              <w:bottom w:val="double" w:sz="6" w:space="0" w:color="auto"/>
              <w:right w:val="double" w:sz="6" w:space="0" w:color="auto"/>
            </w:tcBorders>
            <w:vAlign w:val="center"/>
          </w:tcPr>
          <w:p w14:paraId="7F6B2CDB" w14:textId="77777777" w:rsidR="006E4901" w:rsidRPr="00D86BD5" w:rsidRDefault="006E4901" w:rsidP="008B4966">
            <w:pPr>
              <w:spacing w:line="276" w:lineRule="auto"/>
            </w:pPr>
          </w:p>
        </w:tc>
      </w:tr>
      <w:tr w:rsidR="006E4901" w:rsidRPr="00D86BD5" w14:paraId="3FBD250A" w14:textId="77777777" w:rsidTr="008B4966">
        <w:tc>
          <w:tcPr>
            <w:tcW w:w="5000" w:type="pct"/>
            <w:gridSpan w:val="14"/>
          </w:tcPr>
          <w:p w14:paraId="46F4FDE5" w14:textId="77777777" w:rsidR="006E4901" w:rsidRPr="00D86BD5" w:rsidRDefault="006E4901" w:rsidP="008B4966">
            <w:pPr>
              <w:spacing w:line="276" w:lineRule="auto"/>
            </w:pPr>
          </w:p>
        </w:tc>
      </w:tr>
      <w:tr w:rsidR="006E4901" w:rsidRPr="00D86BD5" w14:paraId="1BC7FDC9" w14:textId="77777777" w:rsidTr="004843D5">
        <w:tc>
          <w:tcPr>
            <w:tcW w:w="967"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D86BD5" w:rsidRDefault="006E4901" w:rsidP="008B4966">
            <w:pPr>
              <w:spacing w:line="276" w:lineRule="auto"/>
              <w:rPr>
                <w:b/>
              </w:rPr>
            </w:pPr>
            <w:r w:rsidRPr="00D86BD5">
              <w:rPr>
                <w:b/>
              </w:rPr>
              <w:t>ΕΚΠΑΙΔΕΥΣΗ</w:t>
            </w:r>
          </w:p>
        </w:tc>
        <w:tc>
          <w:tcPr>
            <w:tcW w:w="4033" w:type="pct"/>
            <w:gridSpan w:val="11"/>
          </w:tcPr>
          <w:p w14:paraId="5B7B1456" w14:textId="77777777" w:rsidR="006E4901" w:rsidRPr="00D86BD5" w:rsidRDefault="006E4901" w:rsidP="008B4966">
            <w:pPr>
              <w:spacing w:line="276" w:lineRule="auto"/>
            </w:pPr>
          </w:p>
        </w:tc>
      </w:tr>
      <w:tr w:rsidR="006E4901" w:rsidRPr="00D86BD5" w14:paraId="1602E1A4" w14:textId="77777777" w:rsidTr="004843D5">
        <w:tc>
          <w:tcPr>
            <w:tcW w:w="1301" w:type="pct"/>
            <w:gridSpan w:val="8"/>
            <w:tcBorders>
              <w:top w:val="double" w:sz="6" w:space="0" w:color="auto"/>
              <w:left w:val="double" w:sz="6" w:space="0" w:color="auto"/>
              <w:bottom w:val="nil"/>
              <w:right w:val="single" w:sz="6" w:space="0" w:color="auto"/>
            </w:tcBorders>
            <w:vAlign w:val="center"/>
          </w:tcPr>
          <w:p w14:paraId="625FD9FD" w14:textId="77777777" w:rsidR="006E4901" w:rsidRPr="00D86BD5" w:rsidRDefault="006E4901" w:rsidP="008B4966">
            <w:pPr>
              <w:spacing w:line="276" w:lineRule="auto"/>
              <w:jc w:val="center"/>
              <w:rPr>
                <w:b/>
              </w:rPr>
            </w:pPr>
            <w:r w:rsidRPr="00D86BD5">
              <w:rPr>
                <w:b/>
              </w:rPr>
              <w:t>Όνομα Ιδρύματος</w:t>
            </w:r>
          </w:p>
        </w:tc>
        <w:tc>
          <w:tcPr>
            <w:tcW w:w="1930" w:type="pct"/>
            <w:tcBorders>
              <w:top w:val="double" w:sz="6" w:space="0" w:color="auto"/>
              <w:left w:val="nil"/>
              <w:bottom w:val="nil"/>
              <w:right w:val="single" w:sz="6" w:space="0" w:color="auto"/>
            </w:tcBorders>
            <w:vAlign w:val="center"/>
          </w:tcPr>
          <w:p w14:paraId="123AB42D" w14:textId="77777777" w:rsidR="006E4901" w:rsidRPr="00D86BD5" w:rsidRDefault="006E4901" w:rsidP="008B4966">
            <w:pPr>
              <w:spacing w:line="276" w:lineRule="auto"/>
              <w:jc w:val="center"/>
              <w:rPr>
                <w:b/>
              </w:rPr>
            </w:pPr>
            <w:r w:rsidRPr="00D86BD5">
              <w:rPr>
                <w:b/>
              </w:rPr>
              <w:t>Τίτλος Πτυχίου</w:t>
            </w:r>
          </w:p>
        </w:tc>
        <w:tc>
          <w:tcPr>
            <w:tcW w:w="1065" w:type="pct"/>
            <w:gridSpan w:val="4"/>
            <w:tcBorders>
              <w:top w:val="double" w:sz="6" w:space="0" w:color="auto"/>
              <w:left w:val="nil"/>
              <w:bottom w:val="nil"/>
              <w:right w:val="single" w:sz="6" w:space="0" w:color="auto"/>
            </w:tcBorders>
            <w:vAlign w:val="center"/>
          </w:tcPr>
          <w:p w14:paraId="711EE016" w14:textId="77777777" w:rsidR="006E4901" w:rsidRPr="00D86BD5" w:rsidRDefault="006E4901" w:rsidP="008B4966">
            <w:pPr>
              <w:spacing w:line="276" w:lineRule="auto"/>
              <w:jc w:val="center"/>
              <w:rPr>
                <w:b/>
              </w:rPr>
            </w:pPr>
            <w:r w:rsidRPr="00D86BD5">
              <w:rPr>
                <w:b/>
              </w:rPr>
              <w:t>Ειδικότητα</w:t>
            </w:r>
          </w:p>
        </w:tc>
        <w:tc>
          <w:tcPr>
            <w:tcW w:w="704" w:type="pct"/>
            <w:tcBorders>
              <w:top w:val="double" w:sz="6" w:space="0" w:color="auto"/>
              <w:left w:val="nil"/>
              <w:bottom w:val="nil"/>
              <w:right w:val="double" w:sz="6" w:space="0" w:color="auto"/>
            </w:tcBorders>
            <w:vAlign w:val="center"/>
          </w:tcPr>
          <w:p w14:paraId="48879F9B" w14:textId="77777777" w:rsidR="006E4901" w:rsidRPr="00D86BD5" w:rsidRDefault="006E4901" w:rsidP="008B4966">
            <w:pPr>
              <w:spacing w:line="276" w:lineRule="auto"/>
              <w:jc w:val="center"/>
              <w:rPr>
                <w:b/>
              </w:rPr>
            </w:pPr>
            <w:r w:rsidRPr="00D86BD5">
              <w:rPr>
                <w:b/>
              </w:rPr>
              <w:t>Ημερομηνία Απόκτησης Πτυχίου</w:t>
            </w:r>
          </w:p>
        </w:tc>
      </w:tr>
      <w:tr w:rsidR="006E4901" w:rsidRPr="00D86BD5" w14:paraId="7F000094" w14:textId="77777777" w:rsidTr="004843D5">
        <w:tc>
          <w:tcPr>
            <w:tcW w:w="130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D86BD5" w:rsidRDefault="006E4901" w:rsidP="008B4966">
            <w:pPr>
              <w:spacing w:line="276" w:lineRule="auto"/>
            </w:pPr>
          </w:p>
          <w:p w14:paraId="48C27067" w14:textId="77777777" w:rsidR="006E4901" w:rsidRPr="00D86BD5" w:rsidRDefault="006E4901" w:rsidP="008B4966">
            <w:pPr>
              <w:spacing w:line="276" w:lineRule="auto"/>
            </w:pPr>
          </w:p>
        </w:tc>
        <w:tc>
          <w:tcPr>
            <w:tcW w:w="1930" w:type="pct"/>
            <w:tcBorders>
              <w:top w:val="double" w:sz="6" w:space="0" w:color="auto"/>
              <w:left w:val="nil"/>
              <w:bottom w:val="single" w:sz="6" w:space="0" w:color="auto"/>
              <w:right w:val="single" w:sz="6" w:space="0" w:color="auto"/>
            </w:tcBorders>
          </w:tcPr>
          <w:p w14:paraId="665EFBBA" w14:textId="77777777" w:rsidR="006E4901" w:rsidRPr="00D86BD5" w:rsidRDefault="006E4901" w:rsidP="008B4966">
            <w:pPr>
              <w:spacing w:line="276" w:lineRule="auto"/>
            </w:pPr>
          </w:p>
        </w:tc>
        <w:tc>
          <w:tcPr>
            <w:tcW w:w="1065" w:type="pct"/>
            <w:gridSpan w:val="4"/>
            <w:tcBorders>
              <w:top w:val="double" w:sz="6" w:space="0" w:color="auto"/>
              <w:left w:val="nil"/>
              <w:bottom w:val="single" w:sz="6" w:space="0" w:color="auto"/>
              <w:right w:val="single" w:sz="6" w:space="0" w:color="auto"/>
            </w:tcBorders>
          </w:tcPr>
          <w:p w14:paraId="64EC0661" w14:textId="77777777" w:rsidR="006E4901" w:rsidRPr="00D86BD5" w:rsidRDefault="006E4901" w:rsidP="008B4966">
            <w:pPr>
              <w:spacing w:line="276" w:lineRule="auto"/>
            </w:pPr>
          </w:p>
        </w:tc>
        <w:tc>
          <w:tcPr>
            <w:tcW w:w="704" w:type="pct"/>
            <w:tcBorders>
              <w:top w:val="double" w:sz="6" w:space="0" w:color="auto"/>
              <w:left w:val="nil"/>
              <w:bottom w:val="single" w:sz="6" w:space="0" w:color="auto"/>
              <w:right w:val="double" w:sz="6" w:space="0" w:color="auto"/>
            </w:tcBorders>
          </w:tcPr>
          <w:p w14:paraId="4DBDA216" w14:textId="77777777" w:rsidR="006E4901" w:rsidRPr="00D86BD5" w:rsidRDefault="006E4901" w:rsidP="008B4966">
            <w:pPr>
              <w:spacing w:line="276" w:lineRule="auto"/>
            </w:pPr>
          </w:p>
        </w:tc>
      </w:tr>
      <w:tr w:rsidR="006E4901" w:rsidRPr="00D86BD5" w14:paraId="07289598" w14:textId="77777777" w:rsidTr="004843D5">
        <w:tc>
          <w:tcPr>
            <w:tcW w:w="1301" w:type="pct"/>
            <w:gridSpan w:val="8"/>
            <w:tcBorders>
              <w:top w:val="nil"/>
              <w:left w:val="double" w:sz="6" w:space="0" w:color="auto"/>
              <w:bottom w:val="nil"/>
              <w:right w:val="single" w:sz="6" w:space="0" w:color="auto"/>
            </w:tcBorders>
          </w:tcPr>
          <w:p w14:paraId="3E231EC2" w14:textId="77777777" w:rsidR="006E4901" w:rsidRPr="00D86BD5" w:rsidRDefault="006E4901" w:rsidP="008B4966">
            <w:pPr>
              <w:spacing w:line="276" w:lineRule="auto"/>
            </w:pPr>
          </w:p>
          <w:p w14:paraId="645FCF04" w14:textId="77777777" w:rsidR="006E4901" w:rsidRPr="00D86BD5" w:rsidRDefault="006E4901" w:rsidP="008B4966">
            <w:pPr>
              <w:spacing w:line="276" w:lineRule="auto"/>
            </w:pPr>
          </w:p>
        </w:tc>
        <w:tc>
          <w:tcPr>
            <w:tcW w:w="1930" w:type="pct"/>
            <w:tcBorders>
              <w:top w:val="nil"/>
              <w:left w:val="nil"/>
              <w:bottom w:val="nil"/>
              <w:right w:val="single" w:sz="6" w:space="0" w:color="auto"/>
            </w:tcBorders>
          </w:tcPr>
          <w:p w14:paraId="4A95C4CA" w14:textId="77777777" w:rsidR="006E4901" w:rsidRPr="00D86BD5" w:rsidRDefault="006E4901" w:rsidP="008B4966">
            <w:pPr>
              <w:spacing w:line="276" w:lineRule="auto"/>
            </w:pPr>
          </w:p>
        </w:tc>
        <w:tc>
          <w:tcPr>
            <w:tcW w:w="1065" w:type="pct"/>
            <w:gridSpan w:val="4"/>
            <w:tcBorders>
              <w:top w:val="nil"/>
              <w:left w:val="nil"/>
              <w:bottom w:val="nil"/>
              <w:right w:val="single" w:sz="6" w:space="0" w:color="auto"/>
            </w:tcBorders>
          </w:tcPr>
          <w:p w14:paraId="6EAB4848" w14:textId="77777777" w:rsidR="006E4901" w:rsidRPr="00D86BD5" w:rsidRDefault="006E4901" w:rsidP="008B4966">
            <w:pPr>
              <w:spacing w:line="276" w:lineRule="auto"/>
            </w:pPr>
          </w:p>
        </w:tc>
        <w:tc>
          <w:tcPr>
            <w:tcW w:w="704" w:type="pct"/>
            <w:tcBorders>
              <w:top w:val="nil"/>
              <w:left w:val="nil"/>
              <w:bottom w:val="nil"/>
              <w:right w:val="double" w:sz="6" w:space="0" w:color="auto"/>
            </w:tcBorders>
          </w:tcPr>
          <w:p w14:paraId="3C00D643" w14:textId="77777777" w:rsidR="006E4901" w:rsidRPr="00D86BD5" w:rsidRDefault="006E4901" w:rsidP="008B4966">
            <w:pPr>
              <w:spacing w:line="276" w:lineRule="auto"/>
            </w:pPr>
          </w:p>
        </w:tc>
      </w:tr>
      <w:tr w:rsidR="006E4901" w:rsidRPr="00D46B93" w14:paraId="51DD10AC" w14:textId="77777777" w:rsidTr="006E28C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1"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D86BD5" w:rsidRDefault="006E4901" w:rsidP="008B4966">
            <w:pPr>
              <w:spacing w:after="0" w:line="276" w:lineRule="auto"/>
              <w:jc w:val="center"/>
              <w:rPr>
                <w:b/>
                <w:lang w:val="el-GR"/>
              </w:rPr>
            </w:pPr>
            <w:r w:rsidRPr="00D86BD5">
              <w:rPr>
                <w:b/>
                <w:lang w:val="el-GR"/>
              </w:rPr>
              <w:t xml:space="preserve">ΚΑΤΗΓΟΡΙΑ ΣΤΕΛΕΧΟΥΣ </w:t>
            </w:r>
          </w:p>
          <w:p w14:paraId="2E76C552" w14:textId="77777777" w:rsidR="006E4901" w:rsidRPr="00D86BD5" w:rsidRDefault="006E4901" w:rsidP="008B4966">
            <w:pPr>
              <w:spacing w:after="0" w:line="276" w:lineRule="auto"/>
              <w:jc w:val="center"/>
              <w:rPr>
                <w:lang w:val="el-GR"/>
              </w:rPr>
            </w:pPr>
            <w:r w:rsidRPr="00D86BD5">
              <w:rPr>
                <w:lang w:val="el-GR"/>
              </w:rPr>
              <w:t>(στο προτεινόμενο, από τον υποψήφιο Οικονομικό Φορέα, σχήμα διοίκησης Έργου)</w:t>
            </w:r>
          </w:p>
        </w:tc>
        <w:tc>
          <w:tcPr>
            <w:tcW w:w="1769"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D86BD5" w:rsidRDefault="006E4901" w:rsidP="008B4966">
            <w:pPr>
              <w:spacing w:line="276" w:lineRule="auto"/>
              <w:rPr>
                <w:lang w:val="el-GR"/>
              </w:rPr>
            </w:pPr>
          </w:p>
        </w:tc>
      </w:tr>
    </w:tbl>
    <w:p w14:paraId="0DA41680" w14:textId="77777777" w:rsidR="006E4901" w:rsidRPr="00D86BD5"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D86BD5" w14:paraId="73CA9C4D" w14:textId="77777777" w:rsidTr="008B4966">
        <w:trPr>
          <w:trHeight w:val="567"/>
        </w:trPr>
        <w:tc>
          <w:tcPr>
            <w:tcW w:w="5000" w:type="pct"/>
            <w:shd w:val="pct10" w:color="auto" w:fill="auto"/>
            <w:vAlign w:val="center"/>
          </w:tcPr>
          <w:p w14:paraId="6AFFD63C" w14:textId="77777777" w:rsidR="006E4901" w:rsidRPr="00D86BD5" w:rsidRDefault="006E4901" w:rsidP="008B4966">
            <w:pPr>
              <w:spacing w:line="276" w:lineRule="auto"/>
              <w:jc w:val="center"/>
            </w:pPr>
            <w:r w:rsidRPr="00D86BD5">
              <w:rPr>
                <w:b/>
              </w:rPr>
              <w:lastRenderedPageBreak/>
              <w:t>ΕΠΑΓΓΕΛΜΑΤΙΚΗ ΕΜΠΕΙΡΙΑ</w:t>
            </w:r>
          </w:p>
        </w:tc>
      </w:tr>
    </w:tbl>
    <w:p w14:paraId="3EDB3461" w14:textId="77777777" w:rsidR="006E4901" w:rsidRPr="00D86BD5"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D86BD5" w14:paraId="63466DEE" w14:textId="77777777" w:rsidTr="008B4966">
        <w:trPr>
          <w:cantSplit/>
        </w:trPr>
        <w:tc>
          <w:tcPr>
            <w:tcW w:w="1315" w:type="pct"/>
            <w:vMerge w:val="restart"/>
            <w:shd w:val="clear" w:color="auto" w:fill="E6E6E6"/>
            <w:vAlign w:val="center"/>
          </w:tcPr>
          <w:p w14:paraId="7A753132" w14:textId="77777777" w:rsidR="006E4901" w:rsidRPr="00D86BD5" w:rsidRDefault="006E4901" w:rsidP="008B4966">
            <w:pPr>
              <w:spacing w:before="120" w:after="0" w:line="276" w:lineRule="auto"/>
              <w:jc w:val="center"/>
              <w:rPr>
                <w:b/>
              </w:rPr>
            </w:pPr>
            <w:r w:rsidRPr="00D86BD5">
              <w:rPr>
                <w:b/>
              </w:rPr>
              <w:t>Έργο</w:t>
            </w:r>
          </w:p>
        </w:tc>
        <w:tc>
          <w:tcPr>
            <w:tcW w:w="730" w:type="pct"/>
            <w:vMerge w:val="restart"/>
            <w:shd w:val="clear" w:color="auto" w:fill="E6E6E6"/>
            <w:vAlign w:val="center"/>
          </w:tcPr>
          <w:p w14:paraId="7CED41B2" w14:textId="77777777" w:rsidR="006E4901" w:rsidRPr="00D86BD5" w:rsidRDefault="006E4901" w:rsidP="008B4966">
            <w:pPr>
              <w:spacing w:before="120" w:after="0" w:line="276" w:lineRule="auto"/>
              <w:jc w:val="center"/>
              <w:rPr>
                <w:b/>
              </w:rPr>
            </w:pPr>
            <w:r w:rsidRPr="00D86BD5">
              <w:rPr>
                <w:b/>
              </w:rPr>
              <w:t>Εργοδότης</w:t>
            </w:r>
          </w:p>
        </w:tc>
        <w:tc>
          <w:tcPr>
            <w:tcW w:w="2008" w:type="pct"/>
            <w:vMerge w:val="restart"/>
            <w:shd w:val="clear" w:color="auto" w:fill="E6E6E6"/>
            <w:vAlign w:val="center"/>
          </w:tcPr>
          <w:p w14:paraId="34FE57A7" w14:textId="77777777" w:rsidR="006E4901" w:rsidRPr="00D86BD5" w:rsidRDefault="006E4901" w:rsidP="008B4966">
            <w:pPr>
              <w:spacing w:after="0" w:line="276" w:lineRule="auto"/>
              <w:jc w:val="center"/>
              <w:rPr>
                <w:lang w:val="el-GR"/>
              </w:rPr>
            </w:pPr>
            <w:r w:rsidRPr="00D86BD5">
              <w:rPr>
                <w:b/>
                <w:lang w:val="el-GR"/>
              </w:rPr>
              <w:t>Θέση</w:t>
            </w:r>
            <w:r w:rsidRPr="00D86BD5">
              <w:rPr>
                <w:rStyle w:val="ab"/>
              </w:rPr>
              <w:footnoteReference w:id="28"/>
            </w:r>
            <w:r w:rsidRPr="00D86BD5">
              <w:rPr>
                <w:b/>
                <w:lang w:val="el-GR"/>
              </w:rPr>
              <w:t xml:space="preserve"> και Καθήκοντα στο Έργο </w:t>
            </w:r>
          </w:p>
        </w:tc>
        <w:tc>
          <w:tcPr>
            <w:tcW w:w="947" w:type="pct"/>
            <w:gridSpan w:val="2"/>
            <w:shd w:val="clear" w:color="auto" w:fill="E6E6E6"/>
            <w:vAlign w:val="center"/>
          </w:tcPr>
          <w:p w14:paraId="1C75839A" w14:textId="77777777" w:rsidR="006E4901" w:rsidRPr="00D86BD5" w:rsidRDefault="006E4901" w:rsidP="008B4966">
            <w:pPr>
              <w:spacing w:before="120" w:after="0" w:line="276" w:lineRule="auto"/>
              <w:jc w:val="center"/>
              <w:rPr>
                <w:b/>
              </w:rPr>
            </w:pPr>
            <w:r w:rsidRPr="00D86BD5">
              <w:rPr>
                <w:b/>
              </w:rPr>
              <w:t>Απασχόληση στο Έργο</w:t>
            </w:r>
          </w:p>
        </w:tc>
      </w:tr>
      <w:tr w:rsidR="006E4901" w:rsidRPr="00D86BD5" w14:paraId="6CD8234A" w14:textId="77777777" w:rsidTr="008B4966">
        <w:trPr>
          <w:cantSplit/>
        </w:trPr>
        <w:tc>
          <w:tcPr>
            <w:tcW w:w="1315" w:type="pct"/>
            <w:vMerge/>
            <w:shd w:val="clear" w:color="auto" w:fill="E6E6E6"/>
            <w:vAlign w:val="center"/>
          </w:tcPr>
          <w:p w14:paraId="1FF42C23" w14:textId="77777777" w:rsidR="006E4901" w:rsidRPr="00D86BD5"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D86BD5"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D86BD5"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D86BD5" w:rsidRDefault="006E4901" w:rsidP="008B4966">
            <w:pPr>
              <w:spacing w:after="0" w:line="276" w:lineRule="auto"/>
              <w:jc w:val="center"/>
              <w:rPr>
                <w:b/>
              </w:rPr>
            </w:pPr>
            <w:r w:rsidRPr="00D86BD5">
              <w:rPr>
                <w:b/>
              </w:rPr>
              <w:t>Περίοδος</w:t>
            </w:r>
          </w:p>
          <w:p w14:paraId="16F3A87F" w14:textId="77777777" w:rsidR="006E4901" w:rsidRPr="00D86BD5" w:rsidRDefault="006E4901" w:rsidP="008B4966">
            <w:pPr>
              <w:spacing w:after="0" w:line="276" w:lineRule="auto"/>
              <w:jc w:val="center"/>
              <w:rPr>
                <w:b/>
              </w:rPr>
            </w:pPr>
            <w:r w:rsidRPr="00D86BD5">
              <w:t xml:space="preserve">(από </w:t>
            </w:r>
            <w:r w:rsidRPr="00D86BD5">
              <w:rPr>
                <w:b/>
              </w:rPr>
              <w:t>-</w:t>
            </w:r>
            <w:r w:rsidRPr="00D86BD5">
              <w:t xml:space="preserve"> έως)</w:t>
            </w:r>
          </w:p>
        </w:tc>
        <w:tc>
          <w:tcPr>
            <w:tcW w:w="399" w:type="pct"/>
            <w:shd w:val="clear" w:color="auto" w:fill="E6E6E6"/>
            <w:vAlign w:val="center"/>
          </w:tcPr>
          <w:p w14:paraId="1C93CACF" w14:textId="77777777" w:rsidR="006E4901" w:rsidRPr="00D86BD5" w:rsidRDefault="006E4901" w:rsidP="008B4966">
            <w:pPr>
              <w:spacing w:before="120" w:after="0" w:line="276" w:lineRule="auto"/>
              <w:jc w:val="center"/>
              <w:rPr>
                <w:b/>
              </w:rPr>
            </w:pPr>
            <w:r w:rsidRPr="00D86BD5">
              <w:rPr>
                <w:b/>
              </w:rPr>
              <w:t>Α/Μ</w:t>
            </w:r>
          </w:p>
        </w:tc>
      </w:tr>
      <w:tr w:rsidR="006E4901" w:rsidRPr="00D86BD5" w14:paraId="22A1F0E4" w14:textId="77777777" w:rsidTr="008B4966">
        <w:tc>
          <w:tcPr>
            <w:tcW w:w="1315" w:type="pct"/>
          </w:tcPr>
          <w:p w14:paraId="3ACEC1A6" w14:textId="77777777" w:rsidR="006E4901" w:rsidRPr="00D86BD5" w:rsidRDefault="006E4901" w:rsidP="008B4966">
            <w:pPr>
              <w:spacing w:before="120" w:after="0" w:line="276" w:lineRule="auto"/>
            </w:pPr>
          </w:p>
          <w:p w14:paraId="28E7C935" w14:textId="77777777" w:rsidR="006E4901" w:rsidRPr="00D86BD5" w:rsidRDefault="006E4901" w:rsidP="008B4966">
            <w:pPr>
              <w:spacing w:before="120" w:after="0" w:line="276" w:lineRule="auto"/>
            </w:pPr>
          </w:p>
        </w:tc>
        <w:tc>
          <w:tcPr>
            <w:tcW w:w="730" w:type="pct"/>
          </w:tcPr>
          <w:p w14:paraId="5F1ED02B" w14:textId="77777777" w:rsidR="006E4901" w:rsidRPr="00D86BD5" w:rsidRDefault="006E4901" w:rsidP="008B4966">
            <w:pPr>
              <w:spacing w:before="120" w:after="0" w:line="276" w:lineRule="auto"/>
            </w:pPr>
          </w:p>
        </w:tc>
        <w:tc>
          <w:tcPr>
            <w:tcW w:w="2008" w:type="pct"/>
          </w:tcPr>
          <w:p w14:paraId="3C24DA43" w14:textId="77777777" w:rsidR="006E4901" w:rsidRPr="00D86BD5" w:rsidRDefault="006E4901" w:rsidP="008B4966">
            <w:pPr>
              <w:spacing w:before="120" w:after="0" w:line="276" w:lineRule="auto"/>
            </w:pPr>
          </w:p>
          <w:p w14:paraId="6CD6119B" w14:textId="77777777" w:rsidR="006E4901" w:rsidRPr="00D86BD5" w:rsidRDefault="006E4901" w:rsidP="008B4966">
            <w:pPr>
              <w:spacing w:before="120" w:after="0" w:line="276" w:lineRule="auto"/>
            </w:pPr>
          </w:p>
          <w:p w14:paraId="6B6E5C45" w14:textId="77777777" w:rsidR="006E4901" w:rsidRPr="00D86BD5" w:rsidRDefault="006E4901" w:rsidP="008B4966">
            <w:pPr>
              <w:spacing w:before="120" w:after="0" w:line="276" w:lineRule="auto"/>
            </w:pPr>
          </w:p>
        </w:tc>
        <w:tc>
          <w:tcPr>
            <w:tcW w:w="548" w:type="pct"/>
          </w:tcPr>
          <w:p w14:paraId="03D6B1BD" w14:textId="77777777" w:rsidR="006E4901" w:rsidRPr="00D86BD5" w:rsidRDefault="006E4901" w:rsidP="008B4966">
            <w:pPr>
              <w:spacing w:before="120" w:after="0" w:line="276" w:lineRule="auto"/>
              <w:jc w:val="center"/>
            </w:pPr>
            <w:r w:rsidRPr="00D86BD5">
              <w:t>__ /__ / ___</w:t>
            </w:r>
          </w:p>
          <w:p w14:paraId="5E6D5E13" w14:textId="77777777" w:rsidR="006E4901" w:rsidRPr="00D86BD5" w:rsidRDefault="006E4901" w:rsidP="008B4966">
            <w:pPr>
              <w:spacing w:before="120" w:after="0" w:line="276" w:lineRule="auto"/>
              <w:jc w:val="center"/>
            </w:pPr>
            <w:r w:rsidRPr="00D86BD5">
              <w:t>-</w:t>
            </w:r>
          </w:p>
          <w:p w14:paraId="24BEE482" w14:textId="77777777" w:rsidR="006E4901" w:rsidRPr="00D86BD5" w:rsidRDefault="006E4901" w:rsidP="008B4966">
            <w:pPr>
              <w:spacing w:before="120" w:after="0" w:line="276" w:lineRule="auto"/>
              <w:jc w:val="center"/>
            </w:pPr>
            <w:r w:rsidRPr="00D86BD5">
              <w:t>__ /__ / ___</w:t>
            </w:r>
          </w:p>
        </w:tc>
        <w:tc>
          <w:tcPr>
            <w:tcW w:w="399" w:type="pct"/>
          </w:tcPr>
          <w:p w14:paraId="4A510E64" w14:textId="77777777" w:rsidR="006E4901" w:rsidRPr="00D86BD5" w:rsidRDefault="006E4901" w:rsidP="008B4966">
            <w:pPr>
              <w:spacing w:before="120" w:after="0" w:line="276" w:lineRule="auto"/>
              <w:jc w:val="center"/>
            </w:pPr>
          </w:p>
        </w:tc>
      </w:tr>
      <w:tr w:rsidR="006E4901" w:rsidRPr="00D86BD5" w14:paraId="2A8CC123" w14:textId="77777777" w:rsidTr="008B4966">
        <w:tc>
          <w:tcPr>
            <w:tcW w:w="1315" w:type="pct"/>
          </w:tcPr>
          <w:p w14:paraId="39A31725" w14:textId="77777777" w:rsidR="006E4901" w:rsidRPr="00D86BD5" w:rsidRDefault="006E4901" w:rsidP="008B4966">
            <w:pPr>
              <w:spacing w:before="120" w:after="0" w:line="276" w:lineRule="auto"/>
            </w:pPr>
          </w:p>
        </w:tc>
        <w:tc>
          <w:tcPr>
            <w:tcW w:w="730" w:type="pct"/>
          </w:tcPr>
          <w:p w14:paraId="40BBC8BF" w14:textId="77777777" w:rsidR="006E4901" w:rsidRPr="00D86BD5" w:rsidRDefault="006E4901" w:rsidP="008B4966">
            <w:pPr>
              <w:spacing w:before="120" w:after="0" w:line="276" w:lineRule="auto"/>
            </w:pPr>
          </w:p>
        </w:tc>
        <w:tc>
          <w:tcPr>
            <w:tcW w:w="2008" w:type="pct"/>
          </w:tcPr>
          <w:p w14:paraId="7F112D36" w14:textId="77777777" w:rsidR="006E4901" w:rsidRPr="00D86BD5" w:rsidRDefault="006E4901" w:rsidP="008B4966">
            <w:pPr>
              <w:spacing w:before="120" w:after="0" w:line="276" w:lineRule="auto"/>
            </w:pPr>
          </w:p>
        </w:tc>
        <w:tc>
          <w:tcPr>
            <w:tcW w:w="548" w:type="pct"/>
          </w:tcPr>
          <w:p w14:paraId="51006B0D" w14:textId="77777777" w:rsidR="006E4901" w:rsidRPr="00D86BD5" w:rsidRDefault="006E4901" w:rsidP="008B4966">
            <w:pPr>
              <w:spacing w:before="120" w:after="0" w:line="276" w:lineRule="auto"/>
              <w:jc w:val="center"/>
            </w:pPr>
            <w:r w:rsidRPr="00D86BD5">
              <w:t>__ /__ / ___</w:t>
            </w:r>
          </w:p>
          <w:p w14:paraId="1817A412" w14:textId="77777777" w:rsidR="006E4901" w:rsidRPr="00D86BD5" w:rsidRDefault="006E4901" w:rsidP="008B4966">
            <w:pPr>
              <w:spacing w:before="120" w:after="0" w:line="276" w:lineRule="auto"/>
              <w:jc w:val="center"/>
            </w:pPr>
            <w:r w:rsidRPr="00D86BD5">
              <w:t>-</w:t>
            </w:r>
          </w:p>
          <w:p w14:paraId="5DFE11EA" w14:textId="77777777" w:rsidR="006E4901" w:rsidRPr="00D86BD5" w:rsidRDefault="006E4901" w:rsidP="008B4966">
            <w:pPr>
              <w:spacing w:before="120" w:after="0" w:line="276" w:lineRule="auto"/>
              <w:jc w:val="center"/>
            </w:pPr>
            <w:r w:rsidRPr="00D86BD5">
              <w:t>__ /__ / ___</w:t>
            </w:r>
          </w:p>
        </w:tc>
        <w:tc>
          <w:tcPr>
            <w:tcW w:w="399" w:type="pct"/>
          </w:tcPr>
          <w:p w14:paraId="770233DE" w14:textId="77777777" w:rsidR="006E4901" w:rsidRPr="00D86BD5" w:rsidRDefault="006E4901" w:rsidP="008B4966">
            <w:pPr>
              <w:spacing w:before="120" w:after="0" w:line="276" w:lineRule="auto"/>
              <w:jc w:val="center"/>
            </w:pPr>
          </w:p>
        </w:tc>
      </w:tr>
      <w:tr w:rsidR="006E4901" w:rsidRPr="00D86BD5" w14:paraId="3CECC87D" w14:textId="77777777" w:rsidTr="008B4966">
        <w:tc>
          <w:tcPr>
            <w:tcW w:w="1315" w:type="pct"/>
          </w:tcPr>
          <w:p w14:paraId="74DA2E5C" w14:textId="77777777" w:rsidR="006E4901" w:rsidRPr="00D86BD5" w:rsidRDefault="006E4901" w:rsidP="008B4966">
            <w:pPr>
              <w:spacing w:before="120" w:after="0" w:line="276" w:lineRule="auto"/>
            </w:pPr>
          </w:p>
        </w:tc>
        <w:tc>
          <w:tcPr>
            <w:tcW w:w="730" w:type="pct"/>
          </w:tcPr>
          <w:p w14:paraId="713166AC" w14:textId="77777777" w:rsidR="006E4901" w:rsidRPr="00D86BD5" w:rsidRDefault="006E4901" w:rsidP="008B4966">
            <w:pPr>
              <w:spacing w:before="120" w:after="0" w:line="276" w:lineRule="auto"/>
            </w:pPr>
          </w:p>
        </w:tc>
        <w:tc>
          <w:tcPr>
            <w:tcW w:w="2008" w:type="pct"/>
          </w:tcPr>
          <w:p w14:paraId="0F3CBA04" w14:textId="77777777" w:rsidR="006E4901" w:rsidRPr="00D86BD5" w:rsidRDefault="006E4901" w:rsidP="008B4966">
            <w:pPr>
              <w:spacing w:before="120" w:after="0" w:line="276" w:lineRule="auto"/>
            </w:pPr>
          </w:p>
        </w:tc>
        <w:tc>
          <w:tcPr>
            <w:tcW w:w="548" w:type="pct"/>
          </w:tcPr>
          <w:p w14:paraId="27B8E3BA" w14:textId="77777777" w:rsidR="006E4901" w:rsidRPr="00D86BD5" w:rsidRDefault="006E4901" w:rsidP="008B4966">
            <w:pPr>
              <w:spacing w:before="120" w:after="0" w:line="276" w:lineRule="auto"/>
              <w:jc w:val="center"/>
            </w:pPr>
            <w:r w:rsidRPr="00D86BD5">
              <w:t>__ /__ / ___</w:t>
            </w:r>
          </w:p>
          <w:p w14:paraId="7B0519DA" w14:textId="77777777" w:rsidR="006E4901" w:rsidRPr="00D86BD5" w:rsidRDefault="006E4901" w:rsidP="008B4966">
            <w:pPr>
              <w:spacing w:before="120" w:after="0" w:line="276" w:lineRule="auto"/>
              <w:jc w:val="center"/>
            </w:pPr>
            <w:r w:rsidRPr="00D86BD5">
              <w:t>-</w:t>
            </w:r>
          </w:p>
          <w:p w14:paraId="0DBDC4BF" w14:textId="77777777" w:rsidR="006E4901" w:rsidRPr="00D86BD5" w:rsidRDefault="006E4901" w:rsidP="008B4966">
            <w:pPr>
              <w:spacing w:before="120" w:after="0" w:line="276" w:lineRule="auto"/>
              <w:jc w:val="center"/>
            </w:pPr>
            <w:r w:rsidRPr="00D86BD5">
              <w:t>__ /__ / ___</w:t>
            </w:r>
          </w:p>
        </w:tc>
        <w:tc>
          <w:tcPr>
            <w:tcW w:w="399" w:type="pct"/>
          </w:tcPr>
          <w:p w14:paraId="4431934D" w14:textId="77777777" w:rsidR="006E4901" w:rsidRPr="00D86BD5" w:rsidRDefault="006E4901" w:rsidP="008B4966">
            <w:pPr>
              <w:spacing w:before="120" w:after="0" w:line="276" w:lineRule="auto"/>
              <w:jc w:val="center"/>
            </w:pPr>
          </w:p>
        </w:tc>
      </w:tr>
    </w:tbl>
    <w:p w14:paraId="62D4433E" w14:textId="77777777" w:rsidR="006E4901" w:rsidRPr="00D86BD5" w:rsidRDefault="006E4901" w:rsidP="006E4901">
      <w:pPr>
        <w:spacing w:line="276" w:lineRule="auto"/>
        <w:sectPr w:rsidR="006E4901" w:rsidRPr="00D86BD5" w:rsidSect="006E28C8">
          <w:headerReference w:type="default" r:id="rId32"/>
          <w:footerReference w:type="default" r:id="rId33"/>
          <w:headerReference w:type="first" r:id="rId34"/>
          <w:pgSz w:w="11906" w:h="16838"/>
          <w:pgMar w:top="1134" w:right="1134" w:bottom="1134" w:left="1134" w:header="720" w:footer="709" w:gutter="0"/>
          <w:cols w:space="720"/>
          <w:titlePg/>
          <w:docGrid w:linePitch="360"/>
        </w:sectPr>
      </w:pPr>
    </w:p>
    <w:p w14:paraId="04248794" w14:textId="77777777" w:rsidR="008338F0" w:rsidRPr="00D86BD5" w:rsidRDefault="003355E7" w:rsidP="003329FF">
      <w:pPr>
        <w:pStyle w:val="20"/>
        <w:numPr>
          <w:ilvl w:val="0"/>
          <w:numId w:val="0"/>
        </w:numPr>
        <w:ind w:left="576" w:hanging="576"/>
        <w:rPr>
          <w:rFonts w:cs="Tahoma"/>
        </w:rPr>
      </w:pPr>
      <w:bookmarkStart w:id="724" w:name="_Ref510087097"/>
      <w:bookmarkStart w:id="725" w:name="_Ref40980475"/>
      <w:bookmarkStart w:id="726" w:name="_Ref55324393"/>
      <w:bookmarkStart w:id="727" w:name="_Toc97194377"/>
      <w:bookmarkStart w:id="728" w:name="_Toc97194481"/>
      <w:bookmarkStart w:id="729" w:name="_Toc122685373"/>
      <w:r w:rsidRPr="00D86BD5">
        <w:rPr>
          <w:rFonts w:cs="Tahoma"/>
        </w:rPr>
        <w:lastRenderedPageBreak/>
        <w:t>ΠΑΡΑΡΤΗΜΑ V – Υπόδειγμα Τεχνικής Προσφοράς</w:t>
      </w:r>
      <w:bookmarkEnd w:id="724"/>
      <w:bookmarkEnd w:id="725"/>
      <w:bookmarkEnd w:id="726"/>
      <w:bookmarkEnd w:id="727"/>
      <w:bookmarkEnd w:id="728"/>
      <w:bookmarkEnd w:id="729"/>
      <w:r w:rsidRPr="00D86BD5">
        <w:rPr>
          <w:rFonts w:cs="Tahoma"/>
        </w:rPr>
        <w:t xml:space="preserve"> </w:t>
      </w:r>
    </w:p>
    <w:tbl>
      <w:tblPr>
        <w:tblStyle w:val="aff0"/>
        <w:tblW w:w="0" w:type="auto"/>
        <w:tblLook w:val="04A0" w:firstRow="1" w:lastRow="0" w:firstColumn="1" w:lastColumn="0" w:noHBand="0" w:noVBand="1"/>
      </w:tblPr>
      <w:tblGrid>
        <w:gridCol w:w="832"/>
        <w:gridCol w:w="6971"/>
        <w:gridCol w:w="1825"/>
      </w:tblGrid>
      <w:tr w:rsidR="00E61351" w:rsidRPr="00D86BD5" w14:paraId="797944B1" w14:textId="77777777" w:rsidTr="00CD1D72">
        <w:trPr>
          <w:trHeight w:val="300"/>
          <w:tblHeader/>
        </w:trPr>
        <w:tc>
          <w:tcPr>
            <w:tcW w:w="834" w:type="dxa"/>
            <w:shd w:val="clear" w:color="auto" w:fill="ACB9CA" w:themeFill="text2" w:themeFillTint="66"/>
            <w:noWrap/>
            <w:vAlign w:val="center"/>
          </w:tcPr>
          <w:p w14:paraId="5284FF9C" w14:textId="77777777" w:rsidR="00E61351" w:rsidRPr="00D86BD5" w:rsidRDefault="00E61351" w:rsidP="00C05966">
            <w:pPr>
              <w:autoSpaceDE w:val="0"/>
              <w:autoSpaceDN w:val="0"/>
              <w:adjustRightInd w:val="0"/>
              <w:spacing w:after="0" w:line="276" w:lineRule="auto"/>
            </w:pPr>
            <w:bookmarkStart w:id="730" w:name="_Hlk119569967"/>
            <w:r w:rsidRPr="00D86BD5">
              <w:rPr>
                <w:b/>
                <w:lang w:val="el-GR" w:eastAsia="el-GR"/>
              </w:rPr>
              <w:t>Α/Α</w:t>
            </w:r>
          </w:p>
        </w:tc>
        <w:tc>
          <w:tcPr>
            <w:tcW w:w="6989" w:type="dxa"/>
            <w:shd w:val="clear" w:color="auto" w:fill="ACB9CA" w:themeFill="text2" w:themeFillTint="66"/>
            <w:noWrap/>
            <w:vAlign w:val="center"/>
          </w:tcPr>
          <w:p w14:paraId="534ED75E" w14:textId="77777777" w:rsidR="00E61351" w:rsidRPr="00D86BD5" w:rsidRDefault="00E61351" w:rsidP="00C05966">
            <w:pPr>
              <w:autoSpaceDE w:val="0"/>
              <w:autoSpaceDN w:val="0"/>
              <w:adjustRightInd w:val="0"/>
              <w:spacing w:after="0" w:line="276" w:lineRule="auto"/>
            </w:pPr>
            <w:r w:rsidRPr="00D86BD5">
              <w:rPr>
                <w:b/>
              </w:rPr>
              <w:t>Τίτλος Ενότητας</w:t>
            </w:r>
          </w:p>
        </w:tc>
        <w:tc>
          <w:tcPr>
            <w:tcW w:w="1805" w:type="dxa"/>
            <w:shd w:val="clear" w:color="auto" w:fill="ACB9CA" w:themeFill="text2" w:themeFillTint="66"/>
          </w:tcPr>
          <w:p w14:paraId="12A906DF" w14:textId="77777777" w:rsidR="00E61351" w:rsidRPr="00D86BD5" w:rsidRDefault="00E61351" w:rsidP="00C05966">
            <w:pPr>
              <w:spacing w:before="60" w:after="60"/>
              <w:jc w:val="center"/>
            </w:pPr>
            <w:r w:rsidRPr="00D86BD5">
              <w:rPr>
                <w:b/>
                <w:lang w:val="el-GR"/>
              </w:rPr>
              <w:t xml:space="preserve">Σύμφωνα με παραγράφους: </w:t>
            </w:r>
          </w:p>
        </w:tc>
      </w:tr>
      <w:tr w:rsidR="00E61351" w:rsidRPr="00D46B93" w14:paraId="4B77614E" w14:textId="77777777" w:rsidTr="00852540">
        <w:trPr>
          <w:trHeight w:val="300"/>
        </w:trPr>
        <w:tc>
          <w:tcPr>
            <w:tcW w:w="834" w:type="dxa"/>
            <w:noWrap/>
            <w:vAlign w:val="center"/>
          </w:tcPr>
          <w:p w14:paraId="3C4D3688" w14:textId="77777777" w:rsidR="00E61351" w:rsidRPr="00D86BD5" w:rsidRDefault="00E61351" w:rsidP="00C05966">
            <w:pPr>
              <w:autoSpaceDE w:val="0"/>
              <w:autoSpaceDN w:val="0"/>
              <w:adjustRightInd w:val="0"/>
              <w:spacing w:after="0" w:line="276" w:lineRule="auto"/>
              <w:rPr>
                <w:b/>
                <w:lang w:val="el-GR" w:eastAsia="el-GR"/>
              </w:rPr>
            </w:pPr>
            <w:r w:rsidRPr="00D86BD5">
              <w:rPr>
                <w:b/>
                <w:lang w:val="el-GR" w:eastAsia="el-GR"/>
              </w:rPr>
              <w:t>1.</w:t>
            </w:r>
          </w:p>
        </w:tc>
        <w:tc>
          <w:tcPr>
            <w:tcW w:w="6989" w:type="dxa"/>
            <w:noWrap/>
            <w:vAlign w:val="center"/>
          </w:tcPr>
          <w:p w14:paraId="7931DF89" w14:textId="77777777" w:rsidR="00E61351" w:rsidRPr="00D86BD5" w:rsidRDefault="00E61351" w:rsidP="00C05966">
            <w:pPr>
              <w:autoSpaceDE w:val="0"/>
              <w:autoSpaceDN w:val="0"/>
              <w:adjustRightInd w:val="0"/>
              <w:spacing w:after="0" w:line="276" w:lineRule="auto"/>
              <w:rPr>
                <w:lang w:val="el-GR"/>
              </w:rPr>
            </w:pPr>
            <w:r w:rsidRPr="00D86BD5">
              <w:rPr>
                <w:lang w:val="el-GR"/>
              </w:rPr>
              <w:t>Εισαγωγή: παρουσίαση του προσφέροντος, της καταλληλότητάς του για την υλοποίηση του έργου</w:t>
            </w:r>
          </w:p>
        </w:tc>
        <w:tc>
          <w:tcPr>
            <w:tcW w:w="1805" w:type="dxa"/>
          </w:tcPr>
          <w:p w14:paraId="09598CB3" w14:textId="77777777" w:rsidR="00E61351" w:rsidRPr="00D86BD5" w:rsidRDefault="00E61351" w:rsidP="00C05966">
            <w:pPr>
              <w:spacing w:before="60" w:after="60"/>
              <w:rPr>
                <w:b/>
                <w:lang w:val="el-GR"/>
              </w:rPr>
            </w:pPr>
          </w:p>
        </w:tc>
      </w:tr>
      <w:tr w:rsidR="00E61351" w:rsidRPr="00D86BD5" w14:paraId="04002B1D" w14:textId="77777777" w:rsidTr="00852540">
        <w:trPr>
          <w:trHeight w:val="300"/>
        </w:trPr>
        <w:tc>
          <w:tcPr>
            <w:tcW w:w="834" w:type="dxa"/>
            <w:shd w:val="clear" w:color="auto" w:fill="D5DCE4" w:themeFill="text2" w:themeFillTint="33"/>
            <w:noWrap/>
            <w:hideMark/>
          </w:tcPr>
          <w:p w14:paraId="3DDCC29B" w14:textId="77777777" w:rsidR="00E61351" w:rsidRPr="00D86BD5" w:rsidRDefault="00E61351" w:rsidP="00C05966">
            <w:pPr>
              <w:autoSpaceDE w:val="0"/>
              <w:autoSpaceDN w:val="0"/>
              <w:adjustRightInd w:val="0"/>
              <w:spacing w:after="0" w:line="276" w:lineRule="auto"/>
              <w:rPr>
                <w:b/>
                <w:lang w:val="el-GR"/>
              </w:rPr>
            </w:pPr>
            <w:r w:rsidRPr="00D86BD5">
              <w:rPr>
                <w:b/>
                <w:lang w:val="el-GR"/>
              </w:rPr>
              <w:t>2</w:t>
            </w:r>
            <w:r w:rsidRPr="00D86BD5">
              <w:rPr>
                <w:b/>
              </w:rPr>
              <w:t>.</w:t>
            </w:r>
          </w:p>
        </w:tc>
        <w:tc>
          <w:tcPr>
            <w:tcW w:w="6989" w:type="dxa"/>
            <w:shd w:val="clear" w:color="auto" w:fill="D5DCE4" w:themeFill="text2" w:themeFillTint="33"/>
            <w:noWrap/>
            <w:hideMark/>
          </w:tcPr>
          <w:p w14:paraId="592282E8" w14:textId="77777777" w:rsidR="00E61351" w:rsidRPr="00D86BD5" w:rsidRDefault="00E61351" w:rsidP="00C05966">
            <w:pPr>
              <w:autoSpaceDE w:val="0"/>
              <w:autoSpaceDN w:val="0"/>
              <w:adjustRightInd w:val="0"/>
              <w:spacing w:after="0" w:line="276" w:lineRule="auto"/>
              <w:rPr>
                <w:b/>
                <w:lang w:val="el-GR"/>
              </w:rPr>
            </w:pPr>
            <w:r w:rsidRPr="00D86BD5">
              <w:rPr>
                <w:b/>
                <w:lang w:val="el-GR"/>
              </w:rPr>
              <w:t>Προδιαγραφές Τεχνικής Λύσης</w:t>
            </w:r>
          </w:p>
        </w:tc>
        <w:tc>
          <w:tcPr>
            <w:tcW w:w="1805" w:type="dxa"/>
            <w:shd w:val="clear" w:color="auto" w:fill="D5DCE4" w:themeFill="text2" w:themeFillTint="33"/>
          </w:tcPr>
          <w:p w14:paraId="1C04ECE1" w14:textId="77777777" w:rsidR="00E61351" w:rsidRPr="00D86BD5" w:rsidRDefault="00E61351" w:rsidP="00C05966">
            <w:pPr>
              <w:autoSpaceDE w:val="0"/>
              <w:autoSpaceDN w:val="0"/>
              <w:adjustRightInd w:val="0"/>
              <w:spacing w:after="0" w:line="276" w:lineRule="auto"/>
            </w:pPr>
          </w:p>
        </w:tc>
      </w:tr>
      <w:tr w:rsidR="00E61351" w:rsidRPr="00D86BD5" w14:paraId="774732C9" w14:textId="77777777" w:rsidTr="00852540">
        <w:trPr>
          <w:trHeight w:val="300"/>
        </w:trPr>
        <w:tc>
          <w:tcPr>
            <w:tcW w:w="834" w:type="dxa"/>
            <w:noWrap/>
            <w:hideMark/>
          </w:tcPr>
          <w:p w14:paraId="1582B3EE" w14:textId="77777777" w:rsidR="00E61351" w:rsidRPr="00D86BD5" w:rsidRDefault="00E61351" w:rsidP="00C05966">
            <w:pPr>
              <w:autoSpaceDE w:val="0"/>
              <w:autoSpaceDN w:val="0"/>
              <w:adjustRightInd w:val="0"/>
              <w:spacing w:after="0" w:line="276" w:lineRule="auto"/>
            </w:pPr>
            <w:r w:rsidRPr="00D86BD5">
              <w:t>1.1.</w:t>
            </w:r>
          </w:p>
        </w:tc>
        <w:tc>
          <w:tcPr>
            <w:tcW w:w="6989" w:type="dxa"/>
            <w:noWrap/>
            <w:hideMark/>
          </w:tcPr>
          <w:p w14:paraId="523D745F" w14:textId="4DD7934B" w:rsidR="00E61351" w:rsidRPr="00D86BD5" w:rsidRDefault="00DE318E" w:rsidP="00C05966">
            <w:pPr>
              <w:autoSpaceDE w:val="0"/>
              <w:autoSpaceDN w:val="0"/>
              <w:adjustRightInd w:val="0"/>
              <w:spacing w:after="0" w:line="276" w:lineRule="auto"/>
              <w:rPr>
                <w:b/>
                <w:lang w:val="el-GR"/>
              </w:rPr>
            </w:pPr>
            <w:r w:rsidRPr="00D86BD5">
              <w:rPr>
                <w:lang w:val="el-GR"/>
              </w:rPr>
              <w:t>Αντίληψη και κατανόηση του έργου</w:t>
            </w:r>
            <w:r w:rsidR="00E61351" w:rsidRPr="00D86BD5">
              <w:rPr>
                <w:lang w:val="el-GR"/>
              </w:rPr>
              <w:t xml:space="preserve">: </w:t>
            </w:r>
            <w:r w:rsidR="00E61351" w:rsidRPr="00D86BD5">
              <w:rPr>
                <w:i/>
                <w:lang w:val="el-GR"/>
              </w:rPr>
              <w:t>Συνολική αντίληψη του υποψήφιου για το Έργο,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805" w:type="dxa"/>
          </w:tcPr>
          <w:p w14:paraId="1AA64239" w14:textId="34272605" w:rsidR="00AD4BEE" w:rsidRPr="00D86BD5" w:rsidRDefault="004A5FCB" w:rsidP="00AD4BEE">
            <w:pPr>
              <w:autoSpaceDE w:val="0"/>
              <w:autoSpaceDN w:val="0"/>
              <w:adjustRightInd w:val="0"/>
              <w:spacing w:after="0" w:line="276" w:lineRule="auto"/>
              <w:rPr>
                <w:lang w:val="el-GR"/>
              </w:rPr>
            </w:pPr>
            <w:r w:rsidRPr="00D86BD5">
              <w:rPr>
                <w:lang w:val="el-GR"/>
              </w:rPr>
              <w:t xml:space="preserve">ΠΑΡΑΡΤΗΜΑ Ι </w:t>
            </w:r>
            <w:r w:rsidR="00E61351" w:rsidRPr="00D86BD5">
              <w:rPr>
                <w:lang w:val="el-GR"/>
              </w:rPr>
              <w:t>Κεφ. 1</w:t>
            </w:r>
          </w:p>
        </w:tc>
      </w:tr>
      <w:tr w:rsidR="00E61351" w:rsidRPr="00D86BD5" w14:paraId="2DC462BF" w14:textId="77777777" w:rsidTr="00852540">
        <w:trPr>
          <w:trHeight w:val="300"/>
        </w:trPr>
        <w:tc>
          <w:tcPr>
            <w:tcW w:w="834" w:type="dxa"/>
            <w:noWrap/>
            <w:hideMark/>
          </w:tcPr>
          <w:p w14:paraId="01743E10" w14:textId="77777777" w:rsidR="00E61351" w:rsidRPr="00D86BD5" w:rsidRDefault="00E61351" w:rsidP="00C05966">
            <w:pPr>
              <w:autoSpaceDE w:val="0"/>
              <w:autoSpaceDN w:val="0"/>
              <w:adjustRightInd w:val="0"/>
              <w:spacing w:after="0" w:line="276" w:lineRule="auto"/>
            </w:pPr>
            <w:r w:rsidRPr="00D86BD5">
              <w:t>1.2.</w:t>
            </w:r>
          </w:p>
        </w:tc>
        <w:tc>
          <w:tcPr>
            <w:tcW w:w="6989" w:type="dxa"/>
            <w:noWrap/>
            <w:hideMark/>
          </w:tcPr>
          <w:p w14:paraId="637D94CC" w14:textId="77777777" w:rsidR="00E61351" w:rsidRPr="00D86BD5" w:rsidRDefault="00E61351" w:rsidP="00C05966">
            <w:pPr>
              <w:autoSpaceDE w:val="0"/>
              <w:autoSpaceDN w:val="0"/>
              <w:adjustRightInd w:val="0"/>
              <w:spacing w:after="0" w:line="276" w:lineRule="auto"/>
              <w:rPr>
                <w:lang w:val="el-GR"/>
              </w:rPr>
            </w:pPr>
            <w:r w:rsidRPr="00D86BD5">
              <w:rPr>
                <w:lang w:val="el-GR"/>
              </w:rPr>
              <w:t xml:space="preserve">Αντικείμενο του Έργου </w:t>
            </w:r>
          </w:p>
        </w:tc>
        <w:tc>
          <w:tcPr>
            <w:tcW w:w="1805" w:type="dxa"/>
          </w:tcPr>
          <w:p w14:paraId="63C23DA9" w14:textId="314EDC99" w:rsidR="00E61351" w:rsidRPr="00D86BD5" w:rsidRDefault="004A5FCB" w:rsidP="00C05966">
            <w:pPr>
              <w:autoSpaceDE w:val="0"/>
              <w:autoSpaceDN w:val="0"/>
              <w:adjustRightInd w:val="0"/>
              <w:spacing w:after="0" w:line="276" w:lineRule="auto"/>
              <w:rPr>
                <w:lang w:val="el-GR"/>
              </w:rPr>
            </w:pPr>
            <w:r w:rsidRPr="00D86BD5">
              <w:rPr>
                <w:lang w:val="el-GR"/>
              </w:rPr>
              <w:t xml:space="preserve">ΠΑΡΑΡΤΗΜΑ Ι </w:t>
            </w:r>
            <w:r w:rsidR="00E61351" w:rsidRPr="00D86BD5">
              <w:rPr>
                <w:lang w:val="el-GR"/>
              </w:rPr>
              <w:t>Κεφ. 2</w:t>
            </w:r>
          </w:p>
        </w:tc>
      </w:tr>
      <w:tr w:rsidR="00E61351" w:rsidRPr="00D86BD5" w14:paraId="54BD584E" w14:textId="77777777" w:rsidTr="00852540">
        <w:trPr>
          <w:trHeight w:val="300"/>
        </w:trPr>
        <w:tc>
          <w:tcPr>
            <w:tcW w:w="834" w:type="dxa"/>
            <w:noWrap/>
            <w:hideMark/>
          </w:tcPr>
          <w:p w14:paraId="620D17DF" w14:textId="77777777" w:rsidR="00E61351" w:rsidRPr="00D86BD5" w:rsidRDefault="00E61351" w:rsidP="00C05966">
            <w:pPr>
              <w:autoSpaceDE w:val="0"/>
              <w:autoSpaceDN w:val="0"/>
              <w:adjustRightInd w:val="0"/>
              <w:spacing w:after="0" w:line="276" w:lineRule="auto"/>
            </w:pPr>
            <w:r w:rsidRPr="00D86BD5">
              <w:t>1.3</w:t>
            </w:r>
          </w:p>
        </w:tc>
        <w:tc>
          <w:tcPr>
            <w:tcW w:w="6989" w:type="dxa"/>
            <w:noWrap/>
            <w:hideMark/>
          </w:tcPr>
          <w:p w14:paraId="2B59A1BA" w14:textId="77777777" w:rsidR="00E61351" w:rsidRPr="00D86BD5" w:rsidRDefault="00E61351" w:rsidP="00C05966">
            <w:pPr>
              <w:autoSpaceDE w:val="0"/>
              <w:autoSpaceDN w:val="0"/>
              <w:adjustRightInd w:val="0"/>
              <w:spacing w:after="0" w:line="276" w:lineRule="auto"/>
              <w:rPr>
                <w:lang w:val="el-GR"/>
              </w:rPr>
            </w:pPr>
            <w:r w:rsidRPr="00D86BD5">
              <w:t>Αρχιτεκτονική</w:t>
            </w:r>
          </w:p>
        </w:tc>
        <w:tc>
          <w:tcPr>
            <w:tcW w:w="1805" w:type="dxa"/>
          </w:tcPr>
          <w:p w14:paraId="289E1CA3" w14:textId="3971B8BE" w:rsidR="00E61351" w:rsidRPr="00D86BD5" w:rsidRDefault="004A5FCB" w:rsidP="00C05966">
            <w:pPr>
              <w:autoSpaceDE w:val="0"/>
              <w:autoSpaceDN w:val="0"/>
              <w:adjustRightInd w:val="0"/>
              <w:spacing w:after="0" w:line="276" w:lineRule="auto"/>
              <w:rPr>
                <w:lang w:val="el-GR"/>
              </w:rPr>
            </w:pPr>
            <w:r w:rsidRPr="00D86BD5">
              <w:rPr>
                <w:lang w:val="el-GR"/>
              </w:rPr>
              <w:t xml:space="preserve">ΠΑΡΑΡΤΗΜΑ Ι </w:t>
            </w:r>
            <w:r w:rsidR="00E61351" w:rsidRPr="00D86BD5">
              <w:rPr>
                <w:lang w:val="el-GR"/>
              </w:rPr>
              <w:t>Κεφ. 3</w:t>
            </w:r>
          </w:p>
        </w:tc>
      </w:tr>
      <w:tr w:rsidR="00E61351" w:rsidRPr="00D86BD5" w14:paraId="02BD8866" w14:textId="77777777" w:rsidTr="00852540">
        <w:trPr>
          <w:trHeight w:val="300"/>
        </w:trPr>
        <w:tc>
          <w:tcPr>
            <w:tcW w:w="834" w:type="dxa"/>
            <w:noWrap/>
          </w:tcPr>
          <w:p w14:paraId="7EF17FEC" w14:textId="77777777" w:rsidR="00E61351" w:rsidRPr="00D86BD5" w:rsidRDefault="00E61351" w:rsidP="00C05966">
            <w:pPr>
              <w:autoSpaceDE w:val="0"/>
              <w:autoSpaceDN w:val="0"/>
              <w:adjustRightInd w:val="0"/>
              <w:spacing w:after="0" w:line="276" w:lineRule="auto"/>
              <w:rPr>
                <w:lang w:val="el-GR"/>
              </w:rPr>
            </w:pPr>
            <w:r w:rsidRPr="00D86BD5">
              <w:rPr>
                <w:lang w:val="el-GR"/>
              </w:rPr>
              <w:t>1.4</w:t>
            </w:r>
          </w:p>
        </w:tc>
        <w:tc>
          <w:tcPr>
            <w:tcW w:w="6989" w:type="dxa"/>
            <w:noWrap/>
          </w:tcPr>
          <w:p w14:paraId="11C58DE7" w14:textId="77777777" w:rsidR="00E61351" w:rsidRPr="00D86BD5" w:rsidRDefault="00E61351" w:rsidP="00C05966">
            <w:pPr>
              <w:autoSpaceDE w:val="0"/>
              <w:autoSpaceDN w:val="0"/>
              <w:adjustRightInd w:val="0"/>
              <w:spacing w:after="0" w:line="276" w:lineRule="auto"/>
              <w:rPr>
                <w:lang w:val="el-GR"/>
              </w:rPr>
            </w:pPr>
            <w:r w:rsidRPr="00D86BD5">
              <w:rPr>
                <w:lang w:val="el-GR"/>
              </w:rPr>
              <w:t xml:space="preserve">Οριζόντιες Απαιτήσεις </w:t>
            </w:r>
          </w:p>
        </w:tc>
        <w:tc>
          <w:tcPr>
            <w:tcW w:w="1805" w:type="dxa"/>
          </w:tcPr>
          <w:p w14:paraId="62E1927C" w14:textId="5F73F924" w:rsidR="00E61351" w:rsidRPr="00D86BD5" w:rsidRDefault="004A5FCB" w:rsidP="00C05966">
            <w:pPr>
              <w:autoSpaceDE w:val="0"/>
              <w:autoSpaceDN w:val="0"/>
              <w:adjustRightInd w:val="0"/>
              <w:spacing w:after="0" w:line="276" w:lineRule="auto"/>
              <w:rPr>
                <w:lang w:val="el-GR"/>
              </w:rPr>
            </w:pPr>
            <w:r w:rsidRPr="00D86BD5">
              <w:rPr>
                <w:lang w:val="el-GR"/>
              </w:rPr>
              <w:t xml:space="preserve">ΠΑΡΑΡΤΗΜΑ Ι </w:t>
            </w:r>
            <w:r w:rsidR="00E61351" w:rsidRPr="00D86BD5">
              <w:rPr>
                <w:lang w:val="el-GR"/>
              </w:rPr>
              <w:t>Κεφ. 5</w:t>
            </w:r>
          </w:p>
        </w:tc>
      </w:tr>
      <w:tr w:rsidR="00E61351" w:rsidRPr="00D86BD5" w14:paraId="4E07F2B3" w14:textId="77777777" w:rsidTr="00852540">
        <w:trPr>
          <w:trHeight w:val="300"/>
        </w:trPr>
        <w:tc>
          <w:tcPr>
            <w:tcW w:w="834" w:type="dxa"/>
            <w:shd w:val="clear" w:color="auto" w:fill="D5DCE4" w:themeFill="text2" w:themeFillTint="33"/>
            <w:noWrap/>
            <w:hideMark/>
          </w:tcPr>
          <w:p w14:paraId="3C26735E" w14:textId="77777777" w:rsidR="00E61351" w:rsidRPr="00D86BD5" w:rsidRDefault="00E61351" w:rsidP="00C05966">
            <w:pPr>
              <w:autoSpaceDE w:val="0"/>
              <w:autoSpaceDN w:val="0"/>
              <w:adjustRightInd w:val="0"/>
              <w:spacing w:after="0" w:line="276" w:lineRule="auto"/>
              <w:rPr>
                <w:b/>
              </w:rPr>
            </w:pPr>
            <w:r w:rsidRPr="00D86BD5">
              <w:rPr>
                <w:b/>
                <w:lang w:val="el-GR"/>
              </w:rPr>
              <w:t>3</w:t>
            </w:r>
            <w:r w:rsidRPr="00D86BD5">
              <w:rPr>
                <w:b/>
              </w:rPr>
              <w:t>.</w:t>
            </w:r>
          </w:p>
        </w:tc>
        <w:tc>
          <w:tcPr>
            <w:tcW w:w="6989" w:type="dxa"/>
            <w:shd w:val="clear" w:color="auto" w:fill="D5DCE4" w:themeFill="text2" w:themeFillTint="33"/>
            <w:noWrap/>
            <w:hideMark/>
          </w:tcPr>
          <w:p w14:paraId="2A24AD7A" w14:textId="77777777" w:rsidR="00E61351" w:rsidRPr="00D86BD5" w:rsidRDefault="00E61351" w:rsidP="00C05966">
            <w:pPr>
              <w:autoSpaceDE w:val="0"/>
              <w:autoSpaceDN w:val="0"/>
              <w:adjustRightInd w:val="0"/>
              <w:spacing w:after="0" w:line="276" w:lineRule="auto"/>
              <w:rPr>
                <w:b/>
              </w:rPr>
            </w:pPr>
            <w:r w:rsidRPr="00D86BD5">
              <w:rPr>
                <w:b/>
              </w:rPr>
              <w:t>Λειτουργικές Απαιτήσεις</w:t>
            </w:r>
          </w:p>
        </w:tc>
        <w:tc>
          <w:tcPr>
            <w:tcW w:w="1805" w:type="dxa"/>
            <w:shd w:val="clear" w:color="auto" w:fill="D5DCE4" w:themeFill="text2" w:themeFillTint="33"/>
          </w:tcPr>
          <w:p w14:paraId="5C1FE102" w14:textId="77777777" w:rsidR="00E61351" w:rsidRPr="00D86BD5" w:rsidRDefault="00E61351" w:rsidP="00C05966">
            <w:pPr>
              <w:autoSpaceDE w:val="0"/>
              <w:autoSpaceDN w:val="0"/>
              <w:adjustRightInd w:val="0"/>
              <w:spacing w:after="0" w:line="276" w:lineRule="auto"/>
            </w:pPr>
          </w:p>
        </w:tc>
      </w:tr>
      <w:tr w:rsidR="004A5FCB" w:rsidRPr="00D86BD5" w14:paraId="0EDE5F9E" w14:textId="77777777" w:rsidTr="00852540">
        <w:trPr>
          <w:trHeight w:val="300"/>
        </w:trPr>
        <w:tc>
          <w:tcPr>
            <w:tcW w:w="834" w:type="dxa"/>
            <w:noWrap/>
            <w:hideMark/>
          </w:tcPr>
          <w:p w14:paraId="21F6A93A" w14:textId="77777777" w:rsidR="004A5FCB" w:rsidRPr="00D86BD5" w:rsidRDefault="004A5FCB" w:rsidP="004A5FCB">
            <w:pPr>
              <w:autoSpaceDE w:val="0"/>
              <w:autoSpaceDN w:val="0"/>
              <w:adjustRightInd w:val="0"/>
              <w:spacing w:after="0" w:line="276" w:lineRule="auto"/>
            </w:pPr>
            <w:r w:rsidRPr="00D86BD5">
              <w:rPr>
                <w:lang w:val="el-GR"/>
              </w:rPr>
              <w:t>3</w:t>
            </w:r>
            <w:r w:rsidRPr="00D86BD5">
              <w:t>.1</w:t>
            </w:r>
          </w:p>
        </w:tc>
        <w:tc>
          <w:tcPr>
            <w:tcW w:w="6989" w:type="dxa"/>
            <w:noWrap/>
            <w:hideMark/>
          </w:tcPr>
          <w:p w14:paraId="0EC6D4A4" w14:textId="77777777" w:rsidR="004A5FCB" w:rsidRPr="00D86BD5" w:rsidRDefault="004A5FCB" w:rsidP="004A5FCB">
            <w:pPr>
              <w:autoSpaceDE w:val="0"/>
              <w:autoSpaceDN w:val="0"/>
              <w:adjustRightInd w:val="0"/>
              <w:spacing w:after="0" w:line="276" w:lineRule="auto"/>
              <w:rPr>
                <w:lang w:val="el-GR"/>
              </w:rPr>
            </w:pPr>
            <w:r w:rsidRPr="00D86BD5">
              <w:rPr>
                <w:lang w:val="el-GR"/>
              </w:rPr>
              <w:t>Μηχανισμός παροχής δεδομένων στο Κεντρικό Μητρώο της Δημόσιας Διοίκησης (</w:t>
            </w:r>
            <w:r w:rsidRPr="00D86BD5">
              <w:t>golden</w:t>
            </w:r>
            <w:r w:rsidRPr="00D86BD5">
              <w:rPr>
                <w:lang w:val="el-GR"/>
              </w:rPr>
              <w:t xml:space="preserve"> </w:t>
            </w:r>
            <w:r w:rsidRPr="00D86BD5">
              <w:t>record</w:t>
            </w:r>
            <w:r w:rsidRPr="00D86BD5">
              <w:rPr>
                <w:lang w:val="el-GR"/>
              </w:rPr>
              <w:t>) μέσω του ΚΕΔ</w:t>
            </w:r>
          </w:p>
        </w:tc>
        <w:tc>
          <w:tcPr>
            <w:tcW w:w="1805" w:type="dxa"/>
          </w:tcPr>
          <w:p w14:paraId="7CD83E63" w14:textId="2DE32E7C" w:rsidR="004A5FCB" w:rsidRPr="00D86BD5" w:rsidRDefault="004A5FCB" w:rsidP="004A5FCB">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4.1</w:t>
            </w:r>
          </w:p>
        </w:tc>
      </w:tr>
      <w:tr w:rsidR="004A5FCB" w:rsidRPr="00D86BD5" w14:paraId="1205DDFC" w14:textId="77777777" w:rsidTr="00852540">
        <w:trPr>
          <w:trHeight w:val="300"/>
        </w:trPr>
        <w:tc>
          <w:tcPr>
            <w:tcW w:w="834" w:type="dxa"/>
            <w:noWrap/>
            <w:hideMark/>
          </w:tcPr>
          <w:p w14:paraId="0406E96C" w14:textId="77777777" w:rsidR="004A5FCB" w:rsidRPr="00D86BD5" w:rsidRDefault="004A5FCB" w:rsidP="004A5FCB">
            <w:pPr>
              <w:autoSpaceDE w:val="0"/>
              <w:autoSpaceDN w:val="0"/>
              <w:adjustRightInd w:val="0"/>
              <w:spacing w:after="0" w:line="276" w:lineRule="auto"/>
            </w:pPr>
            <w:r w:rsidRPr="00D86BD5">
              <w:rPr>
                <w:lang w:val="el-GR"/>
              </w:rPr>
              <w:t>3</w:t>
            </w:r>
            <w:r w:rsidRPr="00D86BD5">
              <w:t>.2</w:t>
            </w:r>
          </w:p>
        </w:tc>
        <w:tc>
          <w:tcPr>
            <w:tcW w:w="6989" w:type="dxa"/>
            <w:noWrap/>
            <w:hideMark/>
          </w:tcPr>
          <w:p w14:paraId="1835907B" w14:textId="77777777" w:rsidR="004A5FCB" w:rsidRPr="00D86BD5" w:rsidRDefault="004A5FCB" w:rsidP="004A5FCB">
            <w:pPr>
              <w:autoSpaceDE w:val="0"/>
              <w:autoSpaceDN w:val="0"/>
              <w:adjustRightInd w:val="0"/>
              <w:spacing w:after="0" w:line="276" w:lineRule="auto"/>
              <w:rPr>
                <w:lang w:val="el-GR"/>
              </w:rPr>
            </w:pPr>
            <w:r w:rsidRPr="00D86BD5">
              <w:rPr>
                <w:lang w:val="el-GR"/>
              </w:rPr>
              <w:t>Διάθεση Πολυγλωσσικών πιστοποιητικών και ΛΠ</w:t>
            </w:r>
          </w:p>
        </w:tc>
        <w:tc>
          <w:tcPr>
            <w:tcW w:w="1805" w:type="dxa"/>
          </w:tcPr>
          <w:p w14:paraId="59F473A8" w14:textId="55E9EAA6" w:rsidR="004A5FCB" w:rsidRPr="00D86BD5" w:rsidRDefault="004A5FCB" w:rsidP="004A5FCB">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4.2</w:t>
            </w:r>
          </w:p>
        </w:tc>
      </w:tr>
      <w:tr w:rsidR="004A5FCB" w:rsidRPr="00D86BD5" w14:paraId="515AFB17" w14:textId="77777777" w:rsidTr="00852540">
        <w:trPr>
          <w:trHeight w:val="300"/>
        </w:trPr>
        <w:tc>
          <w:tcPr>
            <w:tcW w:w="834" w:type="dxa"/>
            <w:noWrap/>
            <w:hideMark/>
          </w:tcPr>
          <w:p w14:paraId="0621B9E2" w14:textId="77777777" w:rsidR="004A5FCB" w:rsidRPr="00D86BD5" w:rsidRDefault="004A5FCB" w:rsidP="004A5FCB">
            <w:pPr>
              <w:autoSpaceDE w:val="0"/>
              <w:autoSpaceDN w:val="0"/>
              <w:adjustRightInd w:val="0"/>
              <w:spacing w:after="0" w:line="276" w:lineRule="auto"/>
            </w:pPr>
            <w:r w:rsidRPr="00D86BD5">
              <w:rPr>
                <w:lang w:val="el-GR"/>
              </w:rPr>
              <w:t>3</w:t>
            </w:r>
            <w:r w:rsidRPr="00D86BD5">
              <w:t>.3</w:t>
            </w:r>
          </w:p>
        </w:tc>
        <w:tc>
          <w:tcPr>
            <w:tcW w:w="6989" w:type="dxa"/>
            <w:noWrap/>
            <w:hideMark/>
          </w:tcPr>
          <w:p w14:paraId="56E4C275" w14:textId="77777777" w:rsidR="004A5FCB" w:rsidRPr="00D86BD5" w:rsidRDefault="004A5FCB" w:rsidP="004A5FCB">
            <w:pPr>
              <w:autoSpaceDE w:val="0"/>
              <w:autoSpaceDN w:val="0"/>
              <w:adjustRightInd w:val="0"/>
              <w:spacing w:after="0" w:line="276" w:lineRule="auto"/>
              <w:rPr>
                <w:lang w:val="el-GR"/>
              </w:rPr>
            </w:pPr>
            <w:r w:rsidRPr="00D86BD5">
              <w:rPr>
                <w:lang w:val="el-GR"/>
              </w:rPr>
              <w:t>Διαχείριση ψηφιακών δηλώσεων – αιτήσεων πρωτογενών γεγονότων ζωής</w:t>
            </w:r>
          </w:p>
        </w:tc>
        <w:tc>
          <w:tcPr>
            <w:tcW w:w="1805" w:type="dxa"/>
          </w:tcPr>
          <w:p w14:paraId="2104D48D" w14:textId="22DEBD62" w:rsidR="004A5FCB" w:rsidRPr="00D86BD5" w:rsidRDefault="004A5FCB" w:rsidP="004A5FCB">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4.3</w:t>
            </w:r>
          </w:p>
        </w:tc>
      </w:tr>
      <w:tr w:rsidR="004A5FCB" w:rsidRPr="00D86BD5" w14:paraId="32F16434" w14:textId="77777777" w:rsidTr="00852540">
        <w:trPr>
          <w:trHeight w:val="300"/>
        </w:trPr>
        <w:tc>
          <w:tcPr>
            <w:tcW w:w="834" w:type="dxa"/>
            <w:noWrap/>
            <w:hideMark/>
          </w:tcPr>
          <w:p w14:paraId="2A5F8157" w14:textId="77777777" w:rsidR="004A5FCB" w:rsidRPr="00D86BD5" w:rsidRDefault="004A5FCB" w:rsidP="004A5FCB">
            <w:pPr>
              <w:autoSpaceDE w:val="0"/>
              <w:autoSpaceDN w:val="0"/>
              <w:adjustRightInd w:val="0"/>
              <w:spacing w:after="0" w:line="276" w:lineRule="auto"/>
            </w:pPr>
            <w:r w:rsidRPr="00D86BD5">
              <w:rPr>
                <w:lang w:val="el-GR"/>
              </w:rPr>
              <w:t>3</w:t>
            </w:r>
            <w:r w:rsidRPr="00D86BD5">
              <w:t>.4</w:t>
            </w:r>
          </w:p>
        </w:tc>
        <w:tc>
          <w:tcPr>
            <w:tcW w:w="6989" w:type="dxa"/>
            <w:noWrap/>
            <w:hideMark/>
          </w:tcPr>
          <w:p w14:paraId="2CF1B43C" w14:textId="77777777" w:rsidR="004A5FCB" w:rsidRPr="00D86BD5" w:rsidRDefault="004A5FCB" w:rsidP="004A5FCB">
            <w:pPr>
              <w:autoSpaceDE w:val="0"/>
              <w:autoSpaceDN w:val="0"/>
              <w:adjustRightInd w:val="0"/>
              <w:spacing w:after="0" w:line="276" w:lineRule="auto"/>
              <w:rPr>
                <w:lang w:val="el-GR"/>
              </w:rPr>
            </w:pPr>
            <w:r w:rsidRPr="00D86BD5">
              <w:rPr>
                <w:lang w:val="el-GR"/>
              </w:rPr>
              <w:t>Υποσύστημα παροχής στατιστικών δεδομένων στους Φορείς λειτουργίας του έργου</w:t>
            </w:r>
          </w:p>
        </w:tc>
        <w:tc>
          <w:tcPr>
            <w:tcW w:w="1805" w:type="dxa"/>
          </w:tcPr>
          <w:p w14:paraId="4F9C1C2A" w14:textId="5EBCA75C" w:rsidR="004A5FCB" w:rsidRPr="00D86BD5" w:rsidRDefault="004A5FCB" w:rsidP="004A5FCB">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4.4.</w:t>
            </w:r>
          </w:p>
        </w:tc>
      </w:tr>
      <w:tr w:rsidR="004A5FCB" w:rsidRPr="00D86BD5" w14:paraId="70CF1A33" w14:textId="77777777" w:rsidTr="00852540">
        <w:trPr>
          <w:trHeight w:val="300"/>
        </w:trPr>
        <w:tc>
          <w:tcPr>
            <w:tcW w:w="834" w:type="dxa"/>
            <w:noWrap/>
            <w:hideMark/>
          </w:tcPr>
          <w:p w14:paraId="719DFCC6" w14:textId="77777777" w:rsidR="004A5FCB" w:rsidRPr="00D86BD5" w:rsidRDefault="004A5FCB" w:rsidP="004A5FCB">
            <w:pPr>
              <w:autoSpaceDE w:val="0"/>
              <w:autoSpaceDN w:val="0"/>
              <w:adjustRightInd w:val="0"/>
              <w:spacing w:after="0" w:line="276" w:lineRule="auto"/>
            </w:pPr>
            <w:r w:rsidRPr="00D86BD5">
              <w:rPr>
                <w:lang w:val="el-GR"/>
              </w:rPr>
              <w:t>3</w:t>
            </w:r>
            <w:r w:rsidRPr="00D86BD5">
              <w:t>.5</w:t>
            </w:r>
          </w:p>
        </w:tc>
        <w:tc>
          <w:tcPr>
            <w:tcW w:w="6989" w:type="dxa"/>
            <w:noWrap/>
            <w:hideMark/>
          </w:tcPr>
          <w:p w14:paraId="54F7289F" w14:textId="77777777" w:rsidR="004A5FCB" w:rsidRPr="00D86BD5" w:rsidRDefault="004A5FCB" w:rsidP="004A5FCB">
            <w:pPr>
              <w:autoSpaceDE w:val="0"/>
              <w:autoSpaceDN w:val="0"/>
              <w:adjustRightInd w:val="0"/>
              <w:spacing w:after="0" w:line="276" w:lineRule="auto"/>
              <w:rPr>
                <w:lang w:val="el-GR"/>
              </w:rPr>
            </w:pPr>
            <w:r w:rsidRPr="00D86BD5">
              <w:rPr>
                <w:lang w:val="el-GR"/>
              </w:rPr>
              <w:t>Μηχανισμός επαλήθευσης προσωπικών στοιχείων πολιτών</w:t>
            </w:r>
          </w:p>
        </w:tc>
        <w:tc>
          <w:tcPr>
            <w:tcW w:w="1805" w:type="dxa"/>
          </w:tcPr>
          <w:p w14:paraId="28DE3CCC" w14:textId="1E737384" w:rsidR="004A5FCB" w:rsidRPr="00D86BD5" w:rsidRDefault="004A5FCB" w:rsidP="004A5FCB">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4.5</w:t>
            </w:r>
          </w:p>
        </w:tc>
      </w:tr>
      <w:tr w:rsidR="00852540" w:rsidRPr="00852540" w14:paraId="785FD9DF" w14:textId="77777777" w:rsidTr="00852540">
        <w:trPr>
          <w:trHeight w:val="300"/>
        </w:trPr>
        <w:tc>
          <w:tcPr>
            <w:tcW w:w="834" w:type="dxa"/>
            <w:noWrap/>
          </w:tcPr>
          <w:p w14:paraId="60E80AB8" w14:textId="23CD2EEB" w:rsidR="00852540" w:rsidRPr="00D86BD5" w:rsidRDefault="00852540" w:rsidP="00852540">
            <w:pPr>
              <w:autoSpaceDE w:val="0"/>
              <w:autoSpaceDN w:val="0"/>
              <w:adjustRightInd w:val="0"/>
              <w:spacing w:after="0" w:line="276" w:lineRule="auto"/>
              <w:rPr>
                <w:lang w:val="el-GR"/>
              </w:rPr>
            </w:pPr>
            <w:r w:rsidRPr="00D86BD5">
              <w:rPr>
                <w:lang w:val="el-GR"/>
              </w:rPr>
              <w:t>3</w:t>
            </w:r>
            <w:r w:rsidRPr="00D86BD5">
              <w:t>.6</w:t>
            </w:r>
          </w:p>
        </w:tc>
        <w:tc>
          <w:tcPr>
            <w:tcW w:w="6989" w:type="dxa"/>
            <w:noWrap/>
          </w:tcPr>
          <w:p w14:paraId="40F01520" w14:textId="21F25515" w:rsidR="00852540" w:rsidRPr="00852540" w:rsidRDefault="00852540" w:rsidP="00852540">
            <w:pPr>
              <w:autoSpaceDE w:val="0"/>
              <w:autoSpaceDN w:val="0"/>
              <w:adjustRightInd w:val="0"/>
              <w:spacing w:after="0" w:line="276" w:lineRule="auto"/>
              <w:rPr>
                <w:lang w:val="el-GR"/>
              </w:rPr>
            </w:pPr>
            <w:r>
              <w:rPr>
                <w:lang w:val="el-GR"/>
              </w:rPr>
              <w:t>Μηχανισμός διάθεσης στοιχείων γενεαλογικού δένδρου μέσω του ΚΕΔ</w:t>
            </w:r>
          </w:p>
        </w:tc>
        <w:tc>
          <w:tcPr>
            <w:tcW w:w="1805" w:type="dxa"/>
          </w:tcPr>
          <w:p w14:paraId="55675620" w14:textId="1CE58E0B" w:rsidR="00852540" w:rsidRPr="00D86BD5" w:rsidRDefault="00852540" w:rsidP="00852540">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4.6</w:t>
            </w:r>
          </w:p>
        </w:tc>
      </w:tr>
      <w:tr w:rsidR="00852540" w:rsidRPr="00D86BD5" w14:paraId="7FBC2D7B" w14:textId="77777777" w:rsidTr="00852540">
        <w:trPr>
          <w:trHeight w:val="300"/>
        </w:trPr>
        <w:tc>
          <w:tcPr>
            <w:tcW w:w="834" w:type="dxa"/>
            <w:noWrap/>
          </w:tcPr>
          <w:p w14:paraId="542D0A4A" w14:textId="4D823E4F" w:rsidR="00852540" w:rsidRPr="00D86BD5" w:rsidRDefault="00852540" w:rsidP="00852540">
            <w:pPr>
              <w:autoSpaceDE w:val="0"/>
              <w:autoSpaceDN w:val="0"/>
              <w:adjustRightInd w:val="0"/>
              <w:spacing w:after="0" w:line="276" w:lineRule="auto"/>
            </w:pPr>
            <w:r w:rsidRPr="00D86BD5">
              <w:rPr>
                <w:lang w:val="el-GR"/>
              </w:rPr>
              <w:t>3</w:t>
            </w:r>
            <w:r w:rsidRPr="00D86BD5">
              <w:t>.7</w:t>
            </w:r>
          </w:p>
        </w:tc>
        <w:tc>
          <w:tcPr>
            <w:tcW w:w="6989" w:type="dxa"/>
            <w:noWrap/>
            <w:hideMark/>
          </w:tcPr>
          <w:p w14:paraId="5EF0AB26" w14:textId="77777777" w:rsidR="00852540" w:rsidRPr="00D86BD5" w:rsidRDefault="00852540" w:rsidP="00852540">
            <w:pPr>
              <w:autoSpaceDE w:val="0"/>
              <w:autoSpaceDN w:val="0"/>
              <w:adjustRightInd w:val="0"/>
              <w:spacing w:after="0" w:line="276" w:lineRule="auto"/>
            </w:pPr>
            <w:r w:rsidRPr="00D86BD5">
              <w:t>Πληρότητα Δεδομένων</w:t>
            </w:r>
          </w:p>
        </w:tc>
        <w:tc>
          <w:tcPr>
            <w:tcW w:w="1805" w:type="dxa"/>
          </w:tcPr>
          <w:p w14:paraId="51E2AAB8" w14:textId="3F97ED84" w:rsidR="00852540" w:rsidRPr="00D86BD5" w:rsidRDefault="00852540" w:rsidP="00852540">
            <w:pPr>
              <w:autoSpaceDE w:val="0"/>
              <w:autoSpaceDN w:val="0"/>
              <w:adjustRightInd w:val="0"/>
              <w:spacing w:after="0" w:line="276" w:lineRule="auto"/>
            </w:pPr>
            <w:r w:rsidRPr="00D86BD5">
              <w:rPr>
                <w:lang w:val="el-GR"/>
              </w:rPr>
              <w:t>ΠΑΡΑΡΤΗΜΑ Ι</w:t>
            </w:r>
            <w:r w:rsidR="000B5CC5">
              <w:rPr>
                <w:lang w:val="el-GR"/>
              </w:rPr>
              <w:t xml:space="preserve"> Κεφ. 4.7</w:t>
            </w:r>
          </w:p>
        </w:tc>
      </w:tr>
      <w:tr w:rsidR="00852540" w:rsidRPr="00D86BD5" w14:paraId="27A11252" w14:textId="77777777" w:rsidTr="00852540">
        <w:trPr>
          <w:trHeight w:val="300"/>
        </w:trPr>
        <w:tc>
          <w:tcPr>
            <w:tcW w:w="834" w:type="dxa"/>
            <w:noWrap/>
          </w:tcPr>
          <w:p w14:paraId="7129C350" w14:textId="6145292F" w:rsidR="00852540" w:rsidRPr="00D86BD5" w:rsidRDefault="00852540" w:rsidP="00852540">
            <w:pPr>
              <w:autoSpaceDE w:val="0"/>
              <w:autoSpaceDN w:val="0"/>
              <w:adjustRightInd w:val="0"/>
              <w:spacing w:after="0" w:line="276" w:lineRule="auto"/>
            </w:pPr>
            <w:r w:rsidRPr="00D86BD5">
              <w:rPr>
                <w:lang w:val="el-GR"/>
              </w:rPr>
              <w:t>3</w:t>
            </w:r>
            <w:r w:rsidRPr="00D86BD5">
              <w:t>.8</w:t>
            </w:r>
          </w:p>
        </w:tc>
        <w:tc>
          <w:tcPr>
            <w:tcW w:w="6989" w:type="dxa"/>
            <w:noWrap/>
            <w:hideMark/>
          </w:tcPr>
          <w:p w14:paraId="6A36C92C" w14:textId="77777777" w:rsidR="00852540" w:rsidRPr="00D86BD5" w:rsidRDefault="00852540" w:rsidP="00852540">
            <w:pPr>
              <w:autoSpaceDE w:val="0"/>
              <w:autoSpaceDN w:val="0"/>
              <w:adjustRightInd w:val="0"/>
              <w:spacing w:after="0" w:line="276" w:lineRule="auto"/>
              <w:rPr>
                <w:lang w:val="el-GR"/>
              </w:rPr>
            </w:pPr>
            <w:r w:rsidRPr="00D86BD5">
              <w:rPr>
                <w:lang w:val="el-GR"/>
              </w:rPr>
              <w:t xml:space="preserve">Δράσεις Διαλειτουργικότητας </w:t>
            </w:r>
          </w:p>
        </w:tc>
        <w:tc>
          <w:tcPr>
            <w:tcW w:w="1805" w:type="dxa"/>
          </w:tcPr>
          <w:p w14:paraId="52D09997" w14:textId="7B992EE1" w:rsidR="00852540" w:rsidRPr="00D86BD5" w:rsidRDefault="00852540" w:rsidP="00852540">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4.8</w:t>
            </w:r>
          </w:p>
        </w:tc>
      </w:tr>
      <w:tr w:rsidR="00852540" w:rsidRPr="00D86BD5" w14:paraId="2F602EEF" w14:textId="77777777" w:rsidTr="00852540">
        <w:trPr>
          <w:trHeight w:val="300"/>
        </w:trPr>
        <w:tc>
          <w:tcPr>
            <w:tcW w:w="834" w:type="dxa"/>
            <w:noWrap/>
          </w:tcPr>
          <w:p w14:paraId="69488CCF" w14:textId="6D5D8A73" w:rsidR="00852540" w:rsidRPr="00D86BD5" w:rsidRDefault="00852540" w:rsidP="00852540">
            <w:pPr>
              <w:autoSpaceDE w:val="0"/>
              <w:autoSpaceDN w:val="0"/>
              <w:adjustRightInd w:val="0"/>
              <w:spacing w:after="0" w:line="276" w:lineRule="auto"/>
            </w:pPr>
            <w:r>
              <w:rPr>
                <w:lang w:val="el-GR"/>
              </w:rPr>
              <w:t>3.9</w:t>
            </w:r>
          </w:p>
        </w:tc>
        <w:tc>
          <w:tcPr>
            <w:tcW w:w="6989" w:type="dxa"/>
            <w:noWrap/>
            <w:hideMark/>
          </w:tcPr>
          <w:p w14:paraId="1F4EC3CF" w14:textId="77777777" w:rsidR="00852540" w:rsidRPr="00D86BD5" w:rsidRDefault="00852540" w:rsidP="00852540">
            <w:pPr>
              <w:autoSpaceDE w:val="0"/>
              <w:autoSpaceDN w:val="0"/>
              <w:adjustRightInd w:val="0"/>
              <w:spacing w:after="0" w:line="276" w:lineRule="auto"/>
              <w:rPr>
                <w:lang w:val="el-GR"/>
              </w:rPr>
            </w:pPr>
            <w:r w:rsidRPr="00D86BD5">
              <w:rPr>
                <w:lang w:val="el-GR"/>
              </w:rPr>
              <w:t>Εργασίες εκσυγχρονισμού και αναμόρφωσης υποσυστημάτων</w:t>
            </w:r>
          </w:p>
        </w:tc>
        <w:tc>
          <w:tcPr>
            <w:tcW w:w="1805" w:type="dxa"/>
          </w:tcPr>
          <w:p w14:paraId="2BBA912D" w14:textId="5406D409" w:rsidR="00852540" w:rsidRPr="00D86BD5" w:rsidRDefault="00852540" w:rsidP="00852540">
            <w:pPr>
              <w:autoSpaceDE w:val="0"/>
              <w:autoSpaceDN w:val="0"/>
              <w:adjustRightInd w:val="0"/>
              <w:spacing w:after="0" w:line="276" w:lineRule="auto"/>
              <w:rPr>
                <w:lang w:val="el-GR"/>
              </w:rPr>
            </w:pPr>
            <w:r w:rsidRPr="00D86BD5">
              <w:rPr>
                <w:lang w:val="el-GR"/>
              </w:rPr>
              <w:t>ΠΑΡΑΡΤΗΜΑ Ι</w:t>
            </w:r>
            <w:r w:rsidR="000B5CC5">
              <w:rPr>
                <w:lang w:val="el-GR"/>
              </w:rPr>
              <w:t xml:space="preserve"> Κεφ. 4.9</w:t>
            </w:r>
          </w:p>
        </w:tc>
      </w:tr>
      <w:tr w:rsidR="00852540" w:rsidRPr="00D86BD5" w14:paraId="17293E4C" w14:textId="77777777" w:rsidTr="00852540">
        <w:trPr>
          <w:trHeight w:val="300"/>
        </w:trPr>
        <w:tc>
          <w:tcPr>
            <w:tcW w:w="834" w:type="dxa"/>
            <w:shd w:val="clear" w:color="auto" w:fill="D5DCE4" w:themeFill="text2" w:themeFillTint="33"/>
            <w:noWrap/>
            <w:hideMark/>
          </w:tcPr>
          <w:p w14:paraId="17F55A86" w14:textId="77777777" w:rsidR="00852540" w:rsidRPr="00D86BD5" w:rsidRDefault="00852540" w:rsidP="00852540">
            <w:pPr>
              <w:autoSpaceDE w:val="0"/>
              <w:autoSpaceDN w:val="0"/>
              <w:adjustRightInd w:val="0"/>
              <w:spacing w:after="0" w:line="276" w:lineRule="auto"/>
              <w:rPr>
                <w:b/>
              </w:rPr>
            </w:pPr>
            <w:r w:rsidRPr="00D86BD5">
              <w:rPr>
                <w:b/>
                <w:lang w:val="el-GR"/>
              </w:rPr>
              <w:t>4</w:t>
            </w:r>
            <w:r w:rsidRPr="00D86BD5">
              <w:rPr>
                <w:b/>
              </w:rPr>
              <w:t>.</w:t>
            </w:r>
          </w:p>
        </w:tc>
        <w:tc>
          <w:tcPr>
            <w:tcW w:w="6989" w:type="dxa"/>
            <w:shd w:val="clear" w:color="auto" w:fill="D5DCE4" w:themeFill="text2" w:themeFillTint="33"/>
            <w:noWrap/>
            <w:hideMark/>
          </w:tcPr>
          <w:p w14:paraId="3A9E7609" w14:textId="77777777" w:rsidR="00852540" w:rsidRPr="00D86BD5" w:rsidRDefault="00852540" w:rsidP="00852540">
            <w:pPr>
              <w:autoSpaceDE w:val="0"/>
              <w:autoSpaceDN w:val="0"/>
              <w:adjustRightInd w:val="0"/>
              <w:spacing w:after="0" w:line="276" w:lineRule="auto"/>
              <w:rPr>
                <w:b/>
              </w:rPr>
            </w:pPr>
            <w:r w:rsidRPr="00D86BD5">
              <w:rPr>
                <w:b/>
              </w:rPr>
              <w:t>Υπηρεσίες</w:t>
            </w:r>
          </w:p>
        </w:tc>
        <w:tc>
          <w:tcPr>
            <w:tcW w:w="1805" w:type="dxa"/>
            <w:shd w:val="clear" w:color="auto" w:fill="D5DCE4" w:themeFill="text2" w:themeFillTint="33"/>
          </w:tcPr>
          <w:p w14:paraId="6C230950" w14:textId="77777777" w:rsidR="00852540" w:rsidRPr="00D86BD5" w:rsidRDefault="00852540" w:rsidP="00852540">
            <w:pPr>
              <w:autoSpaceDE w:val="0"/>
              <w:autoSpaceDN w:val="0"/>
              <w:adjustRightInd w:val="0"/>
              <w:spacing w:after="0" w:line="276" w:lineRule="auto"/>
            </w:pPr>
          </w:p>
        </w:tc>
      </w:tr>
      <w:tr w:rsidR="00852540" w:rsidRPr="00D86BD5" w14:paraId="1478CE24" w14:textId="77777777" w:rsidTr="00852540">
        <w:trPr>
          <w:trHeight w:val="300"/>
        </w:trPr>
        <w:tc>
          <w:tcPr>
            <w:tcW w:w="834" w:type="dxa"/>
            <w:noWrap/>
            <w:hideMark/>
          </w:tcPr>
          <w:p w14:paraId="2447A362" w14:textId="77777777" w:rsidR="00852540" w:rsidRPr="00D86BD5" w:rsidRDefault="00852540" w:rsidP="00852540">
            <w:pPr>
              <w:autoSpaceDE w:val="0"/>
              <w:autoSpaceDN w:val="0"/>
              <w:adjustRightInd w:val="0"/>
              <w:spacing w:after="0" w:line="276" w:lineRule="auto"/>
            </w:pPr>
            <w:r w:rsidRPr="00D86BD5">
              <w:rPr>
                <w:lang w:val="el-GR"/>
              </w:rPr>
              <w:t>4</w:t>
            </w:r>
            <w:r w:rsidRPr="00D86BD5">
              <w:t>.1</w:t>
            </w:r>
          </w:p>
        </w:tc>
        <w:tc>
          <w:tcPr>
            <w:tcW w:w="6989" w:type="dxa"/>
            <w:noWrap/>
            <w:hideMark/>
          </w:tcPr>
          <w:p w14:paraId="6B539BCC" w14:textId="77777777" w:rsidR="00852540" w:rsidRPr="00D86BD5" w:rsidRDefault="00852540" w:rsidP="00852540">
            <w:pPr>
              <w:autoSpaceDE w:val="0"/>
              <w:autoSpaceDN w:val="0"/>
              <w:adjustRightInd w:val="0"/>
              <w:spacing w:after="0" w:line="276" w:lineRule="auto"/>
            </w:pPr>
            <w:r w:rsidRPr="00D86BD5">
              <w:t>Ανάλυση Απαιτήσεων</w:t>
            </w:r>
          </w:p>
        </w:tc>
        <w:tc>
          <w:tcPr>
            <w:tcW w:w="1805" w:type="dxa"/>
          </w:tcPr>
          <w:p w14:paraId="018CDFF8" w14:textId="74BAA1C6"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6.1</w:t>
            </w:r>
          </w:p>
        </w:tc>
      </w:tr>
      <w:tr w:rsidR="00852540" w:rsidRPr="00D86BD5" w14:paraId="454C3D25" w14:textId="77777777" w:rsidTr="00852540">
        <w:trPr>
          <w:trHeight w:val="300"/>
        </w:trPr>
        <w:tc>
          <w:tcPr>
            <w:tcW w:w="834" w:type="dxa"/>
            <w:noWrap/>
            <w:hideMark/>
          </w:tcPr>
          <w:p w14:paraId="7988F286" w14:textId="77777777" w:rsidR="00852540" w:rsidRPr="00D86BD5" w:rsidRDefault="00852540" w:rsidP="00852540">
            <w:pPr>
              <w:autoSpaceDE w:val="0"/>
              <w:autoSpaceDN w:val="0"/>
              <w:adjustRightInd w:val="0"/>
              <w:spacing w:after="0" w:line="276" w:lineRule="auto"/>
            </w:pPr>
            <w:r w:rsidRPr="00D86BD5">
              <w:rPr>
                <w:lang w:val="el-GR"/>
              </w:rPr>
              <w:t>4</w:t>
            </w:r>
            <w:r w:rsidRPr="00D86BD5">
              <w:t>.2</w:t>
            </w:r>
          </w:p>
        </w:tc>
        <w:tc>
          <w:tcPr>
            <w:tcW w:w="6989" w:type="dxa"/>
            <w:noWrap/>
            <w:hideMark/>
          </w:tcPr>
          <w:p w14:paraId="15CCF3E8" w14:textId="77777777" w:rsidR="00852540" w:rsidRPr="00D86BD5" w:rsidRDefault="00852540" w:rsidP="00852540">
            <w:pPr>
              <w:autoSpaceDE w:val="0"/>
              <w:autoSpaceDN w:val="0"/>
              <w:adjustRightInd w:val="0"/>
              <w:spacing w:after="0" w:line="276" w:lineRule="auto"/>
            </w:pPr>
            <w:r w:rsidRPr="00D86BD5">
              <w:t>Υπηρεσίες Εκπαίδευσης</w:t>
            </w:r>
          </w:p>
        </w:tc>
        <w:tc>
          <w:tcPr>
            <w:tcW w:w="1805" w:type="dxa"/>
          </w:tcPr>
          <w:p w14:paraId="72B5D8D4" w14:textId="5C325E19"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6.2</w:t>
            </w:r>
          </w:p>
        </w:tc>
      </w:tr>
      <w:tr w:rsidR="00852540" w:rsidRPr="00D86BD5" w14:paraId="632B9A74" w14:textId="77777777" w:rsidTr="00852540">
        <w:trPr>
          <w:trHeight w:val="300"/>
        </w:trPr>
        <w:tc>
          <w:tcPr>
            <w:tcW w:w="834" w:type="dxa"/>
            <w:noWrap/>
            <w:hideMark/>
          </w:tcPr>
          <w:p w14:paraId="18D27F4C" w14:textId="77777777" w:rsidR="00852540" w:rsidRPr="00D86BD5" w:rsidRDefault="00852540" w:rsidP="00852540">
            <w:pPr>
              <w:autoSpaceDE w:val="0"/>
              <w:autoSpaceDN w:val="0"/>
              <w:adjustRightInd w:val="0"/>
              <w:spacing w:after="0" w:line="276" w:lineRule="auto"/>
            </w:pPr>
            <w:r w:rsidRPr="00D86BD5">
              <w:rPr>
                <w:lang w:val="el-GR"/>
              </w:rPr>
              <w:lastRenderedPageBreak/>
              <w:t>4</w:t>
            </w:r>
            <w:r w:rsidRPr="00D86BD5">
              <w:t>.3</w:t>
            </w:r>
          </w:p>
        </w:tc>
        <w:tc>
          <w:tcPr>
            <w:tcW w:w="6989" w:type="dxa"/>
            <w:noWrap/>
            <w:hideMark/>
          </w:tcPr>
          <w:p w14:paraId="5E6A4BB1" w14:textId="77777777" w:rsidR="00852540" w:rsidRPr="00D86BD5" w:rsidRDefault="00852540" w:rsidP="00852540">
            <w:pPr>
              <w:autoSpaceDE w:val="0"/>
              <w:autoSpaceDN w:val="0"/>
              <w:adjustRightInd w:val="0"/>
              <w:spacing w:after="0" w:line="276" w:lineRule="auto"/>
            </w:pPr>
            <w:r w:rsidRPr="00D86BD5">
              <w:t>Υπηρεσίες Δοκιμαστικής Λειτουργίας</w:t>
            </w:r>
          </w:p>
        </w:tc>
        <w:tc>
          <w:tcPr>
            <w:tcW w:w="1805" w:type="dxa"/>
          </w:tcPr>
          <w:p w14:paraId="2EE6B146" w14:textId="1F59ABA3"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6.3</w:t>
            </w:r>
          </w:p>
        </w:tc>
      </w:tr>
      <w:tr w:rsidR="00852540" w:rsidRPr="00D86BD5" w14:paraId="64DEF8B1" w14:textId="77777777" w:rsidTr="00852540">
        <w:trPr>
          <w:trHeight w:val="300"/>
        </w:trPr>
        <w:tc>
          <w:tcPr>
            <w:tcW w:w="834" w:type="dxa"/>
            <w:noWrap/>
            <w:hideMark/>
          </w:tcPr>
          <w:p w14:paraId="1AD12DAF" w14:textId="77777777" w:rsidR="00852540" w:rsidRPr="00D86BD5" w:rsidRDefault="00852540" w:rsidP="00852540">
            <w:pPr>
              <w:autoSpaceDE w:val="0"/>
              <w:autoSpaceDN w:val="0"/>
              <w:adjustRightInd w:val="0"/>
              <w:spacing w:after="0" w:line="276" w:lineRule="auto"/>
            </w:pPr>
            <w:r w:rsidRPr="00D86BD5">
              <w:rPr>
                <w:lang w:val="el-GR"/>
              </w:rPr>
              <w:t>4</w:t>
            </w:r>
            <w:r w:rsidRPr="00D86BD5">
              <w:t>.4</w:t>
            </w:r>
          </w:p>
        </w:tc>
        <w:tc>
          <w:tcPr>
            <w:tcW w:w="6989" w:type="dxa"/>
            <w:noWrap/>
            <w:hideMark/>
          </w:tcPr>
          <w:p w14:paraId="65D2485F" w14:textId="77777777" w:rsidR="00852540" w:rsidRPr="00D86BD5" w:rsidRDefault="00852540" w:rsidP="00852540">
            <w:pPr>
              <w:autoSpaceDE w:val="0"/>
              <w:autoSpaceDN w:val="0"/>
              <w:adjustRightInd w:val="0"/>
              <w:spacing w:after="0" w:line="276" w:lineRule="auto"/>
            </w:pPr>
            <w:r w:rsidRPr="00D86BD5">
              <w:t>Υπηρεσίες Πιλοτικής Λειτουργίας</w:t>
            </w:r>
          </w:p>
        </w:tc>
        <w:tc>
          <w:tcPr>
            <w:tcW w:w="1805" w:type="dxa"/>
          </w:tcPr>
          <w:p w14:paraId="4F2F4E63" w14:textId="61B687B4"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6.4</w:t>
            </w:r>
          </w:p>
        </w:tc>
      </w:tr>
      <w:tr w:rsidR="00852540" w:rsidRPr="00D86BD5" w14:paraId="1E8AB44E" w14:textId="77777777" w:rsidTr="00852540">
        <w:trPr>
          <w:trHeight w:val="300"/>
        </w:trPr>
        <w:tc>
          <w:tcPr>
            <w:tcW w:w="834" w:type="dxa"/>
            <w:noWrap/>
            <w:hideMark/>
          </w:tcPr>
          <w:p w14:paraId="58F77823" w14:textId="77777777" w:rsidR="00852540" w:rsidRPr="00D86BD5" w:rsidRDefault="00852540" w:rsidP="00852540">
            <w:pPr>
              <w:autoSpaceDE w:val="0"/>
              <w:autoSpaceDN w:val="0"/>
              <w:adjustRightInd w:val="0"/>
              <w:spacing w:after="0" w:line="276" w:lineRule="auto"/>
            </w:pPr>
            <w:r w:rsidRPr="00D86BD5">
              <w:rPr>
                <w:lang w:val="el-GR"/>
              </w:rPr>
              <w:t>4</w:t>
            </w:r>
            <w:r w:rsidRPr="00D86BD5">
              <w:t>.5</w:t>
            </w:r>
          </w:p>
        </w:tc>
        <w:tc>
          <w:tcPr>
            <w:tcW w:w="6989" w:type="dxa"/>
            <w:noWrap/>
            <w:hideMark/>
          </w:tcPr>
          <w:p w14:paraId="28C8CEC0" w14:textId="77777777" w:rsidR="00852540" w:rsidRPr="00D86BD5" w:rsidRDefault="00852540" w:rsidP="00852540">
            <w:pPr>
              <w:autoSpaceDE w:val="0"/>
              <w:autoSpaceDN w:val="0"/>
              <w:adjustRightInd w:val="0"/>
              <w:spacing w:after="0" w:line="276" w:lineRule="auto"/>
            </w:pPr>
            <w:r w:rsidRPr="00D86BD5">
              <w:t>Υπηρεσίες Τεχνικής Υποστήριξης</w:t>
            </w:r>
          </w:p>
        </w:tc>
        <w:tc>
          <w:tcPr>
            <w:tcW w:w="1805" w:type="dxa"/>
          </w:tcPr>
          <w:p w14:paraId="3AB07524" w14:textId="14C07046"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6.5</w:t>
            </w:r>
          </w:p>
        </w:tc>
      </w:tr>
      <w:tr w:rsidR="00852540" w:rsidRPr="00D86BD5" w14:paraId="5A50245C" w14:textId="77777777" w:rsidTr="00852540">
        <w:trPr>
          <w:trHeight w:val="300"/>
        </w:trPr>
        <w:tc>
          <w:tcPr>
            <w:tcW w:w="834" w:type="dxa"/>
            <w:noWrap/>
            <w:hideMark/>
          </w:tcPr>
          <w:p w14:paraId="4A33E017" w14:textId="77777777" w:rsidR="00852540" w:rsidRPr="00D86BD5" w:rsidRDefault="00852540" w:rsidP="00852540">
            <w:pPr>
              <w:autoSpaceDE w:val="0"/>
              <w:autoSpaceDN w:val="0"/>
              <w:adjustRightInd w:val="0"/>
              <w:spacing w:after="0" w:line="276" w:lineRule="auto"/>
            </w:pPr>
            <w:r w:rsidRPr="00D86BD5">
              <w:rPr>
                <w:lang w:val="el-GR"/>
              </w:rPr>
              <w:t>4</w:t>
            </w:r>
            <w:r w:rsidRPr="00D86BD5">
              <w:t>.6</w:t>
            </w:r>
          </w:p>
        </w:tc>
        <w:tc>
          <w:tcPr>
            <w:tcW w:w="6989" w:type="dxa"/>
            <w:noWrap/>
            <w:hideMark/>
          </w:tcPr>
          <w:p w14:paraId="43289E55" w14:textId="77777777" w:rsidR="00852540" w:rsidRPr="00D86BD5" w:rsidRDefault="00852540" w:rsidP="00852540">
            <w:pPr>
              <w:autoSpaceDE w:val="0"/>
              <w:autoSpaceDN w:val="0"/>
              <w:adjustRightInd w:val="0"/>
              <w:spacing w:after="0" w:line="276" w:lineRule="auto"/>
            </w:pPr>
            <w:r w:rsidRPr="00D86BD5">
              <w:t>Υπηρεσίες Εγγύησης και Συντήρησης</w:t>
            </w:r>
          </w:p>
        </w:tc>
        <w:tc>
          <w:tcPr>
            <w:tcW w:w="1805" w:type="dxa"/>
          </w:tcPr>
          <w:p w14:paraId="084F03C4" w14:textId="5141D8ED"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6.6 &amp; 7.4</w:t>
            </w:r>
          </w:p>
        </w:tc>
      </w:tr>
      <w:tr w:rsidR="00852540" w:rsidRPr="00D86BD5" w14:paraId="22AF9C8E" w14:textId="77777777" w:rsidTr="00852540">
        <w:trPr>
          <w:trHeight w:val="300"/>
        </w:trPr>
        <w:tc>
          <w:tcPr>
            <w:tcW w:w="834" w:type="dxa"/>
            <w:shd w:val="clear" w:color="auto" w:fill="D5DCE4" w:themeFill="text2" w:themeFillTint="33"/>
            <w:noWrap/>
            <w:hideMark/>
          </w:tcPr>
          <w:p w14:paraId="4F8FB310" w14:textId="77777777" w:rsidR="00852540" w:rsidRPr="00D86BD5" w:rsidRDefault="00852540" w:rsidP="00852540">
            <w:pPr>
              <w:autoSpaceDE w:val="0"/>
              <w:autoSpaceDN w:val="0"/>
              <w:adjustRightInd w:val="0"/>
              <w:spacing w:after="0" w:line="276" w:lineRule="auto"/>
              <w:rPr>
                <w:b/>
              </w:rPr>
            </w:pPr>
            <w:r w:rsidRPr="00D86BD5">
              <w:rPr>
                <w:b/>
                <w:lang w:val="el-GR"/>
              </w:rPr>
              <w:t>5</w:t>
            </w:r>
            <w:r w:rsidRPr="00D86BD5">
              <w:rPr>
                <w:b/>
              </w:rPr>
              <w:t>.</w:t>
            </w:r>
          </w:p>
        </w:tc>
        <w:tc>
          <w:tcPr>
            <w:tcW w:w="6989" w:type="dxa"/>
            <w:shd w:val="clear" w:color="auto" w:fill="D5DCE4" w:themeFill="text2" w:themeFillTint="33"/>
            <w:noWrap/>
            <w:hideMark/>
          </w:tcPr>
          <w:p w14:paraId="56D55E41" w14:textId="77777777" w:rsidR="00852540" w:rsidRPr="00D86BD5" w:rsidRDefault="00852540" w:rsidP="00852540">
            <w:pPr>
              <w:autoSpaceDE w:val="0"/>
              <w:autoSpaceDN w:val="0"/>
              <w:adjustRightInd w:val="0"/>
              <w:spacing w:after="0" w:line="276" w:lineRule="auto"/>
              <w:rPr>
                <w:b/>
                <w:lang w:val="el-GR"/>
              </w:rPr>
            </w:pPr>
            <w:r w:rsidRPr="00D86BD5">
              <w:rPr>
                <w:b/>
                <w:lang w:val="el-GR"/>
              </w:rPr>
              <w:t>Μεθοδολογία Υλοποίησης</w:t>
            </w:r>
          </w:p>
        </w:tc>
        <w:tc>
          <w:tcPr>
            <w:tcW w:w="1805" w:type="dxa"/>
            <w:shd w:val="clear" w:color="auto" w:fill="D5DCE4" w:themeFill="text2" w:themeFillTint="33"/>
          </w:tcPr>
          <w:p w14:paraId="528DBD9A" w14:textId="77777777" w:rsidR="00852540" w:rsidRPr="00D86BD5" w:rsidRDefault="00852540" w:rsidP="00852540">
            <w:pPr>
              <w:autoSpaceDE w:val="0"/>
              <w:autoSpaceDN w:val="0"/>
              <w:adjustRightInd w:val="0"/>
              <w:spacing w:after="0" w:line="276" w:lineRule="auto"/>
              <w:rPr>
                <w:lang w:val="el-GR"/>
              </w:rPr>
            </w:pPr>
          </w:p>
        </w:tc>
      </w:tr>
      <w:tr w:rsidR="00852540" w:rsidRPr="00D86BD5" w14:paraId="390648E2" w14:textId="77777777" w:rsidTr="00852540">
        <w:trPr>
          <w:trHeight w:val="300"/>
        </w:trPr>
        <w:tc>
          <w:tcPr>
            <w:tcW w:w="834" w:type="dxa"/>
            <w:noWrap/>
            <w:hideMark/>
          </w:tcPr>
          <w:p w14:paraId="4615C4BC" w14:textId="77777777" w:rsidR="00852540" w:rsidRPr="00D86BD5" w:rsidRDefault="00852540" w:rsidP="00852540">
            <w:pPr>
              <w:autoSpaceDE w:val="0"/>
              <w:autoSpaceDN w:val="0"/>
              <w:adjustRightInd w:val="0"/>
              <w:spacing w:after="0" w:line="276" w:lineRule="auto"/>
            </w:pPr>
            <w:r w:rsidRPr="00D86BD5">
              <w:rPr>
                <w:lang w:val="el-GR"/>
              </w:rPr>
              <w:t>5</w:t>
            </w:r>
            <w:r w:rsidRPr="00D86BD5">
              <w:t>.1</w:t>
            </w:r>
          </w:p>
        </w:tc>
        <w:tc>
          <w:tcPr>
            <w:tcW w:w="6989" w:type="dxa"/>
            <w:noWrap/>
            <w:hideMark/>
          </w:tcPr>
          <w:p w14:paraId="4C292F45" w14:textId="77777777" w:rsidR="00852540" w:rsidRPr="00D86BD5" w:rsidRDefault="00852540" w:rsidP="00852540">
            <w:pPr>
              <w:autoSpaceDE w:val="0"/>
              <w:autoSpaceDN w:val="0"/>
              <w:adjustRightInd w:val="0"/>
              <w:spacing w:after="0" w:line="276" w:lineRule="auto"/>
              <w:rPr>
                <w:lang w:val="el-GR"/>
              </w:rPr>
            </w:pPr>
            <w:r w:rsidRPr="00D86BD5">
              <w:rPr>
                <w:lang w:val="el-GR"/>
              </w:rPr>
              <w:t xml:space="preserve">Οργάνωση Υλοποίησης Έργου </w:t>
            </w:r>
          </w:p>
          <w:p w14:paraId="63075523" w14:textId="77777777" w:rsidR="00852540" w:rsidRPr="00D86BD5" w:rsidRDefault="00852540" w:rsidP="00852540">
            <w:pPr>
              <w:autoSpaceDE w:val="0"/>
              <w:autoSpaceDN w:val="0"/>
              <w:adjustRightInd w:val="0"/>
              <w:spacing w:after="0" w:line="276" w:lineRule="auto"/>
              <w:rPr>
                <w:lang w:val="el-GR"/>
              </w:rPr>
            </w:pPr>
            <w:r w:rsidRPr="00D86BD5">
              <w:rPr>
                <w:lang w:val="el-GR"/>
              </w:rPr>
              <w:t>(Χρονοδιάγραμμα &amp; Πακέτα Εργασίας – Παραδοτέα)</w:t>
            </w:r>
          </w:p>
        </w:tc>
        <w:tc>
          <w:tcPr>
            <w:tcW w:w="1805" w:type="dxa"/>
          </w:tcPr>
          <w:p w14:paraId="2B5A0F36" w14:textId="3D5EAB78"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7.2 &amp; 7.3</w:t>
            </w:r>
          </w:p>
        </w:tc>
      </w:tr>
      <w:tr w:rsidR="00852540" w:rsidRPr="00D86BD5" w14:paraId="7AE1CD6C" w14:textId="77777777" w:rsidTr="00852540">
        <w:trPr>
          <w:trHeight w:val="300"/>
        </w:trPr>
        <w:tc>
          <w:tcPr>
            <w:tcW w:w="834" w:type="dxa"/>
            <w:noWrap/>
            <w:hideMark/>
          </w:tcPr>
          <w:p w14:paraId="4126DDC5" w14:textId="77777777" w:rsidR="00852540" w:rsidRPr="00D86BD5" w:rsidRDefault="00852540" w:rsidP="00852540">
            <w:pPr>
              <w:autoSpaceDE w:val="0"/>
              <w:autoSpaceDN w:val="0"/>
              <w:adjustRightInd w:val="0"/>
              <w:spacing w:after="0" w:line="276" w:lineRule="auto"/>
            </w:pPr>
            <w:r w:rsidRPr="00D86BD5">
              <w:rPr>
                <w:lang w:val="el-GR"/>
              </w:rPr>
              <w:t>5</w:t>
            </w:r>
            <w:r w:rsidRPr="00D86BD5">
              <w:t>.2</w:t>
            </w:r>
          </w:p>
        </w:tc>
        <w:tc>
          <w:tcPr>
            <w:tcW w:w="6989" w:type="dxa"/>
            <w:noWrap/>
          </w:tcPr>
          <w:p w14:paraId="0B1695FA" w14:textId="77777777" w:rsidR="00852540" w:rsidRPr="00D86BD5" w:rsidRDefault="00852540" w:rsidP="00852540">
            <w:pPr>
              <w:autoSpaceDE w:val="0"/>
              <w:autoSpaceDN w:val="0"/>
              <w:adjustRightInd w:val="0"/>
              <w:spacing w:after="0" w:line="276" w:lineRule="auto"/>
              <w:rPr>
                <w:lang w:val="el-GR"/>
              </w:rPr>
            </w:pPr>
            <w:r w:rsidRPr="00D86BD5">
              <w:rPr>
                <w:lang w:val="el-GR"/>
              </w:rPr>
              <w:t>Μεθοδολογία Διοίκησης &amp; Υλοποίησης Έργου – Προτεινόμενο Σχήμα Διοίκησης</w:t>
            </w:r>
          </w:p>
        </w:tc>
        <w:tc>
          <w:tcPr>
            <w:tcW w:w="1805" w:type="dxa"/>
          </w:tcPr>
          <w:p w14:paraId="7C844F44" w14:textId="300988F0" w:rsidR="00852540" w:rsidRPr="00D86BD5" w:rsidRDefault="00852540" w:rsidP="00852540">
            <w:pPr>
              <w:autoSpaceDE w:val="0"/>
              <w:autoSpaceDN w:val="0"/>
              <w:adjustRightInd w:val="0"/>
              <w:spacing w:after="0" w:line="276" w:lineRule="auto"/>
              <w:rPr>
                <w:lang w:val="el-GR"/>
              </w:rPr>
            </w:pPr>
            <w:r w:rsidRPr="00D86BD5">
              <w:rPr>
                <w:lang w:val="el-GR"/>
              </w:rPr>
              <w:t>ΠΑΡΑΡΤΗΜΑ Ι Κεφ. 7.1, 7.5 &amp; 7.6</w:t>
            </w:r>
          </w:p>
        </w:tc>
      </w:tr>
      <w:tr w:rsidR="00852540" w:rsidRPr="00D86BD5" w14:paraId="33880EA6" w14:textId="77777777" w:rsidTr="00852540">
        <w:trPr>
          <w:trHeight w:val="300"/>
        </w:trPr>
        <w:tc>
          <w:tcPr>
            <w:tcW w:w="834" w:type="dxa"/>
            <w:shd w:val="clear" w:color="auto" w:fill="D5DCE4" w:themeFill="text2" w:themeFillTint="33"/>
            <w:noWrap/>
            <w:hideMark/>
          </w:tcPr>
          <w:p w14:paraId="4392B3D3" w14:textId="77777777" w:rsidR="00852540" w:rsidRPr="00D86BD5" w:rsidRDefault="00852540" w:rsidP="00852540">
            <w:pPr>
              <w:autoSpaceDE w:val="0"/>
              <w:autoSpaceDN w:val="0"/>
              <w:adjustRightInd w:val="0"/>
              <w:spacing w:after="0" w:line="276" w:lineRule="auto"/>
              <w:rPr>
                <w:b/>
                <w:lang w:val="el-GR"/>
              </w:rPr>
            </w:pPr>
            <w:r w:rsidRPr="00D86BD5">
              <w:rPr>
                <w:b/>
                <w:lang w:val="el-GR"/>
              </w:rPr>
              <w:t>6</w:t>
            </w:r>
          </w:p>
        </w:tc>
        <w:tc>
          <w:tcPr>
            <w:tcW w:w="6989" w:type="dxa"/>
            <w:shd w:val="clear" w:color="auto" w:fill="D5DCE4" w:themeFill="text2" w:themeFillTint="33"/>
            <w:noWrap/>
            <w:hideMark/>
          </w:tcPr>
          <w:p w14:paraId="6E098EC6" w14:textId="77777777" w:rsidR="00852540" w:rsidRPr="00D86BD5" w:rsidRDefault="00852540" w:rsidP="00852540">
            <w:pPr>
              <w:autoSpaceDE w:val="0"/>
              <w:autoSpaceDN w:val="0"/>
              <w:adjustRightInd w:val="0"/>
              <w:spacing w:after="0" w:line="276" w:lineRule="auto"/>
              <w:rPr>
                <w:b/>
              </w:rPr>
            </w:pPr>
            <w:r w:rsidRPr="00D86BD5">
              <w:rPr>
                <w:b/>
              </w:rPr>
              <w:t>Πίνακες Συμμόρφωσης</w:t>
            </w:r>
          </w:p>
        </w:tc>
        <w:tc>
          <w:tcPr>
            <w:tcW w:w="1805" w:type="dxa"/>
            <w:shd w:val="clear" w:color="auto" w:fill="D5DCE4" w:themeFill="text2" w:themeFillTint="33"/>
          </w:tcPr>
          <w:p w14:paraId="7FB73C0F" w14:textId="1543970B" w:rsidR="00852540" w:rsidRPr="00D86BD5" w:rsidRDefault="00852540" w:rsidP="00852540">
            <w:pPr>
              <w:autoSpaceDE w:val="0"/>
              <w:autoSpaceDN w:val="0"/>
              <w:adjustRightInd w:val="0"/>
              <w:spacing w:after="0" w:line="276" w:lineRule="auto"/>
              <w:rPr>
                <w:lang w:val="en-US"/>
              </w:rPr>
            </w:pPr>
            <w:r w:rsidRPr="00D86BD5">
              <w:rPr>
                <w:lang w:val="el-GR"/>
              </w:rPr>
              <w:t>ΠΑΡΑΡΤΗΜΑ Ι</w:t>
            </w:r>
            <w:r w:rsidRPr="00D86BD5">
              <w:rPr>
                <w:lang w:val="en-US"/>
              </w:rPr>
              <w:t>I</w:t>
            </w:r>
          </w:p>
        </w:tc>
      </w:tr>
      <w:tr w:rsidR="00852540" w:rsidRPr="00D86BD5" w14:paraId="23FD8E1D" w14:textId="77777777" w:rsidTr="00852540">
        <w:trPr>
          <w:trHeight w:val="300"/>
        </w:trPr>
        <w:tc>
          <w:tcPr>
            <w:tcW w:w="834" w:type="dxa"/>
            <w:shd w:val="clear" w:color="auto" w:fill="D5DCE4" w:themeFill="text2" w:themeFillTint="33"/>
            <w:noWrap/>
            <w:hideMark/>
          </w:tcPr>
          <w:p w14:paraId="05A6D23F" w14:textId="77777777" w:rsidR="00852540" w:rsidRPr="00D86BD5" w:rsidRDefault="00852540" w:rsidP="00852540">
            <w:pPr>
              <w:autoSpaceDE w:val="0"/>
              <w:autoSpaceDN w:val="0"/>
              <w:adjustRightInd w:val="0"/>
              <w:spacing w:after="0" w:line="276" w:lineRule="auto"/>
              <w:rPr>
                <w:b/>
                <w:lang w:val="el-GR"/>
              </w:rPr>
            </w:pPr>
            <w:r w:rsidRPr="00D86BD5">
              <w:rPr>
                <w:b/>
                <w:lang w:val="el-GR"/>
              </w:rPr>
              <w:t>7</w:t>
            </w:r>
          </w:p>
        </w:tc>
        <w:tc>
          <w:tcPr>
            <w:tcW w:w="6989" w:type="dxa"/>
            <w:shd w:val="clear" w:color="auto" w:fill="D5DCE4" w:themeFill="text2" w:themeFillTint="33"/>
            <w:noWrap/>
            <w:hideMark/>
          </w:tcPr>
          <w:p w14:paraId="6BDC697D" w14:textId="77777777" w:rsidR="00852540" w:rsidRPr="00D86BD5" w:rsidRDefault="00852540" w:rsidP="00852540">
            <w:pPr>
              <w:autoSpaceDE w:val="0"/>
              <w:autoSpaceDN w:val="0"/>
              <w:adjustRightInd w:val="0"/>
              <w:spacing w:after="0" w:line="276" w:lineRule="auto"/>
              <w:rPr>
                <w:b/>
                <w:lang w:val="el-GR"/>
              </w:rPr>
            </w:pPr>
            <w:r w:rsidRPr="00D86BD5">
              <w:rPr>
                <w:b/>
                <w:lang w:val="el-GR"/>
              </w:rPr>
              <w:t xml:space="preserve">Πίνακες Οικονομικής Προσφοράς, </w:t>
            </w:r>
            <w:r w:rsidRPr="00D86BD5">
              <w:rPr>
                <w:b/>
                <w:u w:val="single"/>
                <w:lang w:val="el-GR"/>
              </w:rPr>
              <w:t>χωρίς τιμές</w:t>
            </w:r>
          </w:p>
          <w:p w14:paraId="01C7DFDE" w14:textId="77777777" w:rsidR="00852540" w:rsidRPr="00D86BD5" w:rsidRDefault="00852540" w:rsidP="00852540">
            <w:pPr>
              <w:autoSpaceDE w:val="0"/>
              <w:autoSpaceDN w:val="0"/>
              <w:adjustRightInd w:val="0"/>
              <w:spacing w:after="0" w:line="276" w:lineRule="auto"/>
              <w:rPr>
                <w:i/>
                <w:lang w:val="el-GR"/>
              </w:rPr>
            </w:pPr>
            <w:r w:rsidRPr="00D86BD5">
              <w:rPr>
                <w:i/>
                <w:lang w:val="el-GR"/>
              </w:rPr>
              <w:t>Η εμφάνιση τιμής/ τιμών στον εν λόγω πίνακα αποτελεί λόγο απόρριψης της προσφοράς</w:t>
            </w:r>
          </w:p>
        </w:tc>
        <w:tc>
          <w:tcPr>
            <w:tcW w:w="1805" w:type="dxa"/>
            <w:shd w:val="clear" w:color="auto" w:fill="D5DCE4" w:themeFill="text2" w:themeFillTint="33"/>
          </w:tcPr>
          <w:p w14:paraId="6BE3FA13" w14:textId="13F0BB06" w:rsidR="00852540" w:rsidRPr="00D86BD5" w:rsidRDefault="00852540" w:rsidP="00852540">
            <w:pPr>
              <w:autoSpaceDE w:val="0"/>
              <w:autoSpaceDN w:val="0"/>
              <w:adjustRightInd w:val="0"/>
              <w:spacing w:after="0" w:line="276" w:lineRule="auto"/>
              <w:rPr>
                <w:lang w:val="el-GR"/>
              </w:rPr>
            </w:pPr>
            <w:r w:rsidRPr="00D86BD5">
              <w:rPr>
                <w:lang w:val="el-GR"/>
              </w:rPr>
              <w:t xml:space="preserve">ΠΑΡΑΡΤΗΜΑ </w:t>
            </w:r>
            <w:r w:rsidRPr="00D86BD5">
              <w:rPr>
                <w:lang w:val="en-US"/>
              </w:rPr>
              <w:t>V</w:t>
            </w:r>
            <w:r w:rsidRPr="00D86BD5">
              <w:rPr>
                <w:lang w:val="el-GR"/>
              </w:rPr>
              <w:t>Ι</w:t>
            </w:r>
          </w:p>
        </w:tc>
      </w:tr>
      <w:bookmarkEnd w:id="730"/>
    </w:tbl>
    <w:p w14:paraId="0B270432" w14:textId="77777777" w:rsidR="003D154A" w:rsidRPr="00D86BD5" w:rsidRDefault="003D154A">
      <w:pPr>
        <w:pStyle w:val="normalwithoutspacing"/>
        <w:sectPr w:rsidR="003D154A" w:rsidRPr="00D86BD5" w:rsidSect="00DF02B0">
          <w:pgSz w:w="11906" w:h="16838"/>
          <w:pgMar w:top="1134" w:right="1134" w:bottom="1134" w:left="1134" w:header="720" w:footer="709" w:gutter="0"/>
          <w:cols w:space="720"/>
          <w:titlePg/>
          <w:docGrid w:linePitch="360"/>
        </w:sectPr>
      </w:pPr>
    </w:p>
    <w:p w14:paraId="7A380EB0" w14:textId="77777777" w:rsidR="008338F0" w:rsidRPr="00D86BD5" w:rsidRDefault="003355E7" w:rsidP="00F82A8D">
      <w:pPr>
        <w:pStyle w:val="20"/>
        <w:numPr>
          <w:ilvl w:val="0"/>
          <w:numId w:val="0"/>
        </w:numPr>
        <w:ind w:left="576" w:hanging="576"/>
        <w:rPr>
          <w:rFonts w:cs="Tahoma"/>
          <w:lang w:val="el-GR"/>
        </w:rPr>
      </w:pPr>
      <w:bookmarkStart w:id="731" w:name="_Ref510087099"/>
      <w:bookmarkStart w:id="732" w:name="_Ref40980023"/>
      <w:bookmarkStart w:id="733" w:name="_Ref40980058"/>
      <w:bookmarkStart w:id="734" w:name="_Ref40980548"/>
      <w:bookmarkStart w:id="735" w:name="_Ref55324421"/>
      <w:bookmarkStart w:id="736" w:name="_Toc97194378"/>
      <w:bookmarkStart w:id="737" w:name="_Toc97194482"/>
      <w:bookmarkStart w:id="738" w:name="_Toc122685374"/>
      <w:r w:rsidRPr="00D86BD5">
        <w:rPr>
          <w:rFonts w:cs="Tahoma"/>
          <w:lang w:val="el-GR"/>
        </w:rPr>
        <w:lastRenderedPageBreak/>
        <w:t xml:space="preserve">ΠΑΡΑΡΤΗΜΑ </w:t>
      </w:r>
      <w:r w:rsidRPr="00D86BD5">
        <w:rPr>
          <w:rFonts w:cs="Tahoma"/>
        </w:rPr>
        <w:t>VI</w:t>
      </w:r>
      <w:r w:rsidRPr="00D86BD5">
        <w:rPr>
          <w:rFonts w:cs="Tahoma"/>
          <w:lang w:val="el-GR"/>
        </w:rPr>
        <w:t xml:space="preserve"> – </w:t>
      </w:r>
      <w:r w:rsidR="006E4901" w:rsidRPr="00D86BD5">
        <w:rPr>
          <w:rFonts w:cs="Tahoma"/>
          <w:lang w:val="el-GR"/>
        </w:rPr>
        <w:t>Υπόδειγμα Οικονομικής Προσφοράς</w:t>
      </w:r>
      <w:bookmarkEnd w:id="731"/>
      <w:bookmarkEnd w:id="732"/>
      <w:bookmarkEnd w:id="733"/>
      <w:bookmarkEnd w:id="734"/>
      <w:bookmarkEnd w:id="735"/>
      <w:bookmarkEnd w:id="736"/>
      <w:bookmarkEnd w:id="737"/>
      <w:bookmarkEnd w:id="738"/>
      <w:r w:rsidR="00E1337D" w:rsidRPr="00D86BD5">
        <w:rPr>
          <w:rFonts w:cs="Tahoma"/>
          <w:lang w:val="el-GR"/>
        </w:rPr>
        <w:t xml:space="preserve"> </w:t>
      </w:r>
    </w:p>
    <w:p w14:paraId="4098D56C" w14:textId="77777777" w:rsidR="00623457" w:rsidRPr="00D86BD5" w:rsidRDefault="00623457" w:rsidP="00623457">
      <w:pPr>
        <w:spacing w:before="100" w:beforeAutospacing="1" w:after="100" w:afterAutospacing="1"/>
        <w:jc w:val="center"/>
        <w:rPr>
          <w:lang w:val="el-GR"/>
        </w:rPr>
      </w:pPr>
      <w:bookmarkStart w:id="739" w:name="_Toc119330027"/>
      <w:bookmarkStart w:id="740" w:name="_Toc119408412"/>
      <w:bookmarkStart w:id="741" w:name="_Toc119330045"/>
      <w:bookmarkStart w:id="742" w:name="_Toc119408430"/>
      <w:bookmarkStart w:id="743" w:name="_Toc119330057"/>
      <w:bookmarkStart w:id="744" w:name="_Toc119408442"/>
      <w:bookmarkStart w:id="745" w:name="_Toc119330069"/>
      <w:bookmarkStart w:id="746" w:name="_Toc119408454"/>
      <w:bookmarkStart w:id="747" w:name="_Toc119330089"/>
      <w:bookmarkStart w:id="748" w:name="_Toc119408474"/>
      <w:bookmarkEnd w:id="739"/>
      <w:bookmarkEnd w:id="740"/>
      <w:bookmarkEnd w:id="741"/>
      <w:bookmarkEnd w:id="742"/>
      <w:bookmarkEnd w:id="743"/>
      <w:bookmarkEnd w:id="744"/>
      <w:bookmarkEnd w:id="745"/>
      <w:bookmarkEnd w:id="746"/>
      <w:bookmarkEnd w:id="747"/>
      <w:bookmarkEnd w:id="748"/>
    </w:p>
    <w:p w14:paraId="42405FA9" w14:textId="550A134C" w:rsidR="00623457" w:rsidRPr="00D86BD5" w:rsidRDefault="0021287C" w:rsidP="00D84329">
      <w:pPr>
        <w:pStyle w:val="30"/>
        <w:numPr>
          <w:ilvl w:val="2"/>
          <w:numId w:val="20"/>
        </w:numPr>
        <w:ind w:left="1134" w:hanging="414"/>
        <w:rPr>
          <w:rFonts w:cs="Tahoma"/>
          <w:lang w:val="el-GR"/>
        </w:rPr>
      </w:pPr>
      <w:bookmarkStart w:id="749" w:name="_Toc122685375"/>
      <w:r w:rsidRPr="00D86BD5">
        <w:rPr>
          <w:rFonts w:cs="Tahoma"/>
          <w:lang w:val="el-GR"/>
        </w:rPr>
        <w:t>Υποσυστήματα</w:t>
      </w:r>
      <w:bookmarkEnd w:id="749"/>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700"/>
        <w:gridCol w:w="566"/>
        <w:gridCol w:w="709"/>
        <w:gridCol w:w="851"/>
        <w:gridCol w:w="709"/>
        <w:gridCol w:w="709"/>
        <w:gridCol w:w="1277"/>
        <w:gridCol w:w="851"/>
        <w:gridCol w:w="849"/>
        <w:gridCol w:w="811"/>
      </w:tblGrid>
      <w:tr w:rsidR="009161F1" w:rsidRPr="00D86BD5" w14:paraId="752581C6" w14:textId="77777777" w:rsidTr="00CD1D72">
        <w:trPr>
          <w:cantSplit/>
          <w:tblHeader/>
        </w:trPr>
        <w:tc>
          <w:tcPr>
            <w:tcW w:w="310" w:type="pct"/>
            <w:vMerge w:val="restart"/>
            <w:shd w:val="pct15" w:color="auto" w:fill="FFFFFF"/>
            <w:vAlign w:val="center"/>
          </w:tcPr>
          <w:p w14:paraId="3AA29E8D" w14:textId="77777777" w:rsidR="00623457" w:rsidRPr="00D86BD5" w:rsidRDefault="00623457" w:rsidP="00CD1D72">
            <w:pPr>
              <w:spacing w:after="0"/>
              <w:ind w:left="-108" w:right="-88"/>
              <w:jc w:val="center"/>
              <w:rPr>
                <w:sz w:val="18"/>
                <w:szCs w:val="18"/>
                <w:lang w:val="el-GR"/>
              </w:rPr>
            </w:pPr>
            <w:r w:rsidRPr="00D86BD5">
              <w:rPr>
                <w:sz w:val="18"/>
                <w:szCs w:val="18"/>
                <w:lang w:val="el-GR"/>
              </w:rPr>
              <w:t>Α/Α</w:t>
            </w:r>
          </w:p>
        </w:tc>
        <w:tc>
          <w:tcPr>
            <w:tcW w:w="883" w:type="pct"/>
            <w:vMerge w:val="restart"/>
            <w:shd w:val="pct15" w:color="auto" w:fill="FFFFFF"/>
            <w:vAlign w:val="center"/>
          </w:tcPr>
          <w:p w14:paraId="0BA95DFE" w14:textId="77777777" w:rsidR="00623457" w:rsidRPr="00852540" w:rsidRDefault="00623457" w:rsidP="00C4217E">
            <w:pPr>
              <w:spacing w:after="0"/>
              <w:jc w:val="center"/>
              <w:rPr>
                <w:sz w:val="18"/>
                <w:szCs w:val="18"/>
                <w:lang w:val="el-GR"/>
              </w:rPr>
            </w:pPr>
            <w:r w:rsidRPr="00852540">
              <w:rPr>
                <w:sz w:val="18"/>
                <w:szCs w:val="18"/>
                <w:lang w:val="el-GR"/>
              </w:rPr>
              <w:t>ΠΕΡΙΓΡΑΦΗ</w:t>
            </w:r>
          </w:p>
        </w:tc>
        <w:tc>
          <w:tcPr>
            <w:tcW w:w="294" w:type="pct"/>
            <w:vMerge w:val="restart"/>
            <w:shd w:val="pct15" w:color="auto" w:fill="FFFFFF"/>
            <w:vAlign w:val="center"/>
          </w:tcPr>
          <w:p w14:paraId="7B8799C9" w14:textId="77777777" w:rsidR="00623457" w:rsidRPr="00D86BD5" w:rsidRDefault="00623457" w:rsidP="00C4217E">
            <w:pPr>
              <w:spacing w:after="0"/>
              <w:jc w:val="center"/>
              <w:rPr>
                <w:sz w:val="18"/>
                <w:szCs w:val="18"/>
                <w:lang w:val="el-GR"/>
              </w:rPr>
            </w:pPr>
            <w:r w:rsidRPr="00D86BD5">
              <w:rPr>
                <w:sz w:val="18"/>
                <w:szCs w:val="18"/>
                <w:lang w:val="el-GR"/>
              </w:rPr>
              <w:t>ΤΥΠΟΣ</w:t>
            </w:r>
          </w:p>
        </w:tc>
        <w:tc>
          <w:tcPr>
            <w:tcW w:w="368" w:type="pct"/>
            <w:vMerge w:val="restart"/>
            <w:shd w:val="pct15" w:color="auto" w:fill="FFFFFF"/>
            <w:vAlign w:val="center"/>
          </w:tcPr>
          <w:p w14:paraId="1C239CEC" w14:textId="64BFD829" w:rsidR="00623457" w:rsidRPr="00D86BD5" w:rsidRDefault="00623457" w:rsidP="00C4217E">
            <w:pPr>
              <w:spacing w:after="0"/>
              <w:jc w:val="center"/>
              <w:rPr>
                <w:sz w:val="18"/>
                <w:szCs w:val="18"/>
                <w:lang w:val="el-GR"/>
              </w:rPr>
            </w:pPr>
            <w:r w:rsidRPr="00D86BD5">
              <w:rPr>
                <w:sz w:val="18"/>
                <w:szCs w:val="18"/>
                <w:lang w:val="el-GR"/>
              </w:rPr>
              <w:t>ΠΟΣΟΤΗΤΑ</w:t>
            </w:r>
            <w:r w:rsidR="00483953" w:rsidRPr="00D86BD5">
              <w:rPr>
                <w:sz w:val="18"/>
                <w:szCs w:val="18"/>
                <w:lang w:val="el-GR"/>
              </w:rPr>
              <w:t xml:space="preserve"> (ανθρωπομήνες)</w:t>
            </w:r>
          </w:p>
        </w:tc>
        <w:tc>
          <w:tcPr>
            <w:tcW w:w="810" w:type="pct"/>
            <w:gridSpan w:val="2"/>
            <w:shd w:val="pct15" w:color="auto" w:fill="FFFFFF"/>
            <w:vAlign w:val="center"/>
          </w:tcPr>
          <w:p w14:paraId="1D47C89A" w14:textId="77777777" w:rsidR="00623457" w:rsidRPr="00D86BD5" w:rsidRDefault="00623457" w:rsidP="00C4217E">
            <w:pPr>
              <w:spacing w:after="0"/>
              <w:jc w:val="center"/>
              <w:rPr>
                <w:sz w:val="18"/>
                <w:szCs w:val="18"/>
                <w:lang w:val="el-GR"/>
              </w:rPr>
            </w:pPr>
            <w:r w:rsidRPr="00D86BD5">
              <w:rPr>
                <w:sz w:val="18"/>
                <w:szCs w:val="18"/>
                <w:lang w:val="el-GR"/>
              </w:rPr>
              <w:t>ΑΞΙΑ ΧΩΡΙΣ ΦΠΑ [€]</w:t>
            </w:r>
          </w:p>
        </w:tc>
        <w:tc>
          <w:tcPr>
            <w:tcW w:w="368" w:type="pct"/>
            <w:vMerge w:val="restart"/>
            <w:shd w:val="pct15" w:color="auto" w:fill="FFFFFF"/>
            <w:vAlign w:val="center"/>
          </w:tcPr>
          <w:p w14:paraId="65E77EA1" w14:textId="77777777" w:rsidR="00623457" w:rsidRPr="00D86BD5" w:rsidRDefault="00623457" w:rsidP="00C4217E">
            <w:pPr>
              <w:spacing w:after="0"/>
              <w:jc w:val="center"/>
              <w:rPr>
                <w:sz w:val="18"/>
                <w:szCs w:val="18"/>
                <w:lang w:val="el-GR"/>
              </w:rPr>
            </w:pPr>
            <w:r w:rsidRPr="00D86BD5">
              <w:rPr>
                <w:sz w:val="18"/>
                <w:szCs w:val="18"/>
                <w:lang w:val="el-GR"/>
              </w:rPr>
              <w:t>ΦΠΑ [€]</w:t>
            </w:r>
          </w:p>
        </w:tc>
        <w:tc>
          <w:tcPr>
            <w:tcW w:w="663" w:type="pct"/>
            <w:vMerge w:val="restart"/>
            <w:shd w:val="pct15" w:color="auto" w:fill="FFFFFF"/>
            <w:vAlign w:val="center"/>
          </w:tcPr>
          <w:p w14:paraId="7CF1D9A6" w14:textId="77777777" w:rsidR="00623457" w:rsidRPr="00D86BD5" w:rsidRDefault="00623457" w:rsidP="00C4217E">
            <w:pPr>
              <w:spacing w:after="0"/>
              <w:jc w:val="center"/>
              <w:rPr>
                <w:sz w:val="18"/>
                <w:szCs w:val="18"/>
                <w:lang w:val="el-GR"/>
              </w:rPr>
            </w:pPr>
            <w:r w:rsidRPr="00D86BD5">
              <w:rPr>
                <w:sz w:val="18"/>
                <w:szCs w:val="18"/>
                <w:lang w:val="el-GR"/>
              </w:rPr>
              <w:t>ΣΥΝΟΛΙΚΗ ΑΞΙΑ</w:t>
            </w:r>
          </w:p>
          <w:p w14:paraId="6537BC79" w14:textId="77777777" w:rsidR="00623457" w:rsidRPr="00D86BD5" w:rsidRDefault="00623457" w:rsidP="00C4217E">
            <w:pPr>
              <w:spacing w:after="0"/>
              <w:jc w:val="center"/>
              <w:rPr>
                <w:sz w:val="18"/>
                <w:szCs w:val="18"/>
                <w:lang w:val="el-GR"/>
              </w:rPr>
            </w:pPr>
            <w:r w:rsidRPr="00D86BD5">
              <w:rPr>
                <w:sz w:val="18"/>
                <w:szCs w:val="18"/>
                <w:lang w:val="el-GR"/>
              </w:rPr>
              <w:t>ΜΕ ΦΠΑ [€]</w:t>
            </w:r>
          </w:p>
        </w:tc>
        <w:tc>
          <w:tcPr>
            <w:tcW w:w="1304" w:type="pct"/>
            <w:gridSpan w:val="3"/>
            <w:shd w:val="pct15" w:color="auto" w:fill="FFFFFF"/>
            <w:vAlign w:val="center"/>
          </w:tcPr>
          <w:p w14:paraId="264661DF" w14:textId="77777777" w:rsidR="00623457" w:rsidRPr="00D86BD5" w:rsidRDefault="00623457" w:rsidP="00C4217E">
            <w:pPr>
              <w:spacing w:after="0"/>
              <w:jc w:val="center"/>
              <w:rPr>
                <w:sz w:val="18"/>
                <w:szCs w:val="18"/>
                <w:lang w:val="el-GR"/>
              </w:rPr>
            </w:pPr>
            <w:r w:rsidRPr="00D86BD5">
              <w:rPr>
                <w:sz w:val="18"/>
                <w:szCs w:val="18"/>
                <w:lang w:val="el-GR"/>
              </w:rPr>
              <w:t>* ΚΟΣΤΟΣ ΣΥΝΤΗΡΗΣΗΣ ΧΩΡΙΣ ΦΠΑ [€]</w:t>
            </w:r>
          </w:p>
        </w:tc>
      </w:tr>
      <w:tr w:rsidR="009161F1" w:rsidRPr="00D86BD5" w14:paraId="7DDF6DD8" w14:textId="77777777" w:rsidTr="00CD1D72">
        <w:trPr>
          <w:cantSplit/>
          <w:tblHeader/>
        </w:trPr>
        <w:tc>
          <w:tcPr>
            <w:tcW w:w="310" w:type="pct"/>
            <w:vMerge/>
            <w:shd w:val="pct15" w:color="auto" w:fill="FFFFFF"/>
            <w:vAlign w:val="center"/>
          </w:tcPr>
          <w:p w14:paraId="3AF079FF" w14:textId="77777777" w:rsidR="00623457" w:rsidRPr="00D86BD5" w:rsidRDefault="00623457">
            <w:pPr>
              <w:spacing w:after="0"/>
              <w:jc w:val="center"/>
              <w:rPr>
                <w:sz w:val="18"/>
                <w:szCs w:val="18"/>
                <w:lang w:val="el-GR"/>
              </w:rPr>
            </w:pPr>
          </w:p>
        </w:tc>
        <w:tc>
          <w:tcPr>
            <w:tcW w:w="883" w:type="pct"/>
            <w:vMerge/>
            <w:shd w:val="pct15" w:color="auto" w:fill="FFFFFF"/>
            <w:vAlign w:val="center"/>
          </w:tcPr>
          <w:p w14:paraId="36850939" w14:textId="77777777" w:rsidR="00623457" w:rsidRPr="009161F1" w:rsidRDefault="00623457" w:rsidP="00C4217E">
            <w:pPr>
              <w:spacing w:after="0"/>
              <w:jc w:val="center"/>
              <w:rPr>
                <w:sz w:val="18"/>
                <w:szCs w:val="18"/>
                <w:lang w:val="el-GR"/>
              </w:rPr>
            </w:pPr>
          </w:p>
        </w:tc>
        <w:tc>
          <w:tcPr>
            <w:tcW w:w="294" w:type="pct"/>
            <w:vMerge/>
            <w:shd w:val="pct15" w:color="auto" w:fill="FFFFFF"/>
            <w:vAlign w:val="center"/>
          </w:tcPr>
          <w:p w14:paraId="28BFA487" w14:textId="77777777" w:rsidR="00623457" w:rsidRPr="00D86BD5" w:rsidRDefault="00623457" w:rsidP="00C4217E">
            <w:pPr>
              <w:spacing w:after="0"/>
              <w:jc w:val="center"/>
              <w:rPr>
                <w:sz w:val="18"/>
                <w:szCs w:val="18"/>
                <w:lang w:val="el-GR"/>
              </w:rPr>
            </w:pPr>
          </w:p>
        </w:tc>
        <w:tc>
          <w:tcPr>
            <w:tcW w:w="368" w:type="pct"/>
            <w:vMerge/>
            <w:shd w:val="pct15" w:color="auto" w:fill="FFFFFF"/>
            <w:vAlign w:val="center"/>
          </w:tcPr>
          <w:p w14:paraId="5B179A32" w14:textId="77777777" w:rsidR="00623457" w:rsidRPr="00D86BD5" w:rsidRDefault="00623457" w:rsidP="00C4217E">
            <w:pPr>
              <w:spacing w:after="0"/>
              <w:jc w:val="center"/>
              <w:rPr>
                <w:sz w:val="18"/>
                <w:szCs w:val="18"/>
                <w:lang w:val="el-GR"/>
              </w:rPr>
            </w:pPr>
          </w:p>
        </w:tc>
        <w:tc>
          <w:tcPr>
            <w:tcW w:w="442" w:type="pct"/>
            <w:shd w:val="pct15" w:color="auto" w:fill="FFFFFF"/>
            <w:vAlign w:val="center"/>
          </w:tcPr>
          <w:p w14:paraId="3383511F" w14:textId="77777777" w:rsidR="00623457" w:rsidRPr="00D86BD5" w:rsidRDefault="00623457" w:rsidP="00C4217E">
            <w:pPr>
              <w:spacing w:after="0"/>
              <w:jc w:val="center"/>
              <w:rPr>
                <w:spacing w:val="-4"/>
                <w:sz w:val="18"/>
                <w:szCs w:val="18"/>
                <w:lang w:val="el-GR"/>
              </w:rPr>
            </w:pPr>
            <w:r w:rsidRPr="00D86BD5">
              <w:rPr>
                <w:spacing w:val="-4"/>
                <w:sz w:val="18"/>
                <w:szCs w:val="18"/>
                <w:lang w:val="el-GR"/>
              </w:rPr>
              <w:t>ΤΙΜΗ</w:t>
            </w:r>
          </w:p>
          <w:p w14:paraId="4FCBEDC0" w14:textId="77777777" w:rsidR="00623457" w:rsidRPr="00D86BD5" w:rsidRDefault="00623457" w:rsidP="00C4217E">
            <w:pPr>
              <w:spacing w:after="0"/>
              <w:jc w:val="center"/>
              <w:rPr>
                <w:spacing w:val="-4"/>
                <w:sz w:val="18"/>
                <w:szCs w:val="18"/>
                <w:lang w:val="el-GR"/>
              </w:rPr>
            </w:pPr>
            <w:r w:rsidRPr="00D86BD5">
              <w:rPr>
                <w:spacing w:val="-4"/>
                <w:sz w:val="18"/>
                <w:szCs w:val="18"/>
                <w:lang w:val="el-GR"/>
              </w:rPr>
              <w:t>ΜΟΝΑΔΑΣ</w:t>
            </w:r>
          </w:p>
        </w:tc>
        <w:tc>
          <w:tcPr>
            <w:tcW w:w="368" w:type="pct"/>
            <w:shd w:val="pct15" w:color="auto" w:fill="FFFFFF"/>
            <w:vAlign w:val="center"/>
          </w:tcPr>
          <w:p w14:paraId="5D6CB045" w14:textId="77777777" w:rsidR="00623457" w:rsidRPr="00D86BD5" w:rsidRDefault="00623457" w:rsidP="00C4217E">
            <w:pPr>
              <w:spacing w:after="0"/>
              <w:jc w:val="center"/>
              <w:rPr>
                <w:sz w:val="18"/>
                <w:szCs w:val="18"/>
                <w:lang w:val="el-GR"/>
              </w:rPr>
            </w:pPr>
            <w:r w:rsidRPr="00D86BD5">
              <w:rPr>
                <w:sz w:val="18"/>
                <w:szCs w:val="18"/>
                <w:lang w:val="el-GR"/>
              </w:rPr>
              <w:t>ΣΥΝΟΛΟ</w:t>
            </w:r>
          </w:p>
        </w:tc>
        <w:tc>
          <w:tcPr>
            <w:tcW w:w="368" w:type="pct"/>
            <w:vMerge/>
            <w:shd w:val="pct15" w:color="auto" w:fill="FFFFFF"/>
            <w:vAlign w:val="center"/>
          </w:tcPr>
          <w:p w14:paraId="2DB338E2" w14:textId="77777777" w:rsidR="00623457" w:rsidRPr="00D86BD5" w:rsidRDefault="00623457" w:rsidP="00C4217E">
            <w:pPr>
              <w:spacing w:after="0"/>
              <w:jc w:val="center"/>
              <w:rPr>
                <w:sz w:val="18"/>
                <w:szCs w:val="18"/>
                <w:lang w:val="el-GR"/>
              </w:rPr>
            </w:pPr>
          </w:p>
        </w:tc>
        <w:tc>
          <w:tcPr>
            <w:tcW w:w="663" w:type="pct"/>
            <w:vMerge/>
            <w:shd w:val="pct15" w:color="auto" w:fill="FFFFFF"/>
            <w:vAlign w:val="center"/>
          </w:tcPr>
          <w:p w14:paraId="4F9A0C91" w14:textId="77777777" w:rsidR="00623457" w:rsidRPr="00D86BD5" w:rsidRDefault="00623457" w:rsidP="00C4217E">
            <w:pPr>
              <w:spacing w:after="0"/>
              <w:jc w:val="center"/>
              <w:rPr>
                <w:sz w:val="18"/>
                <w:szCs w:val="18"/>
                <w:lang w:val="el-GR"/>
              </w:rPr>
            </w:pPr>
          </w:p>
        </w:tc>
        <w:tc>
          <w:tcPr>
            <w:tcW w:w="442" w:type="pct"/>
            <w:shd w:val="pct15" w:color="auto" w:fill="FFFFFF"/>
            <w:vAlign w:val="center"/>
          </w:tcPr>
          <w:p w14:paraId="63E1080A" w14:textId="77777777" w:rsidR="00623457" w:rsidRPr="00D86BD5" w:rsidRDefault="00623457" w:rsidP="00C4217E">
            <w:pPr>
              <w:spacing w:after="0"/>
              <w:jc w:val="center"/>
              <w:rPr>
                <w:sz w:val="18"/>
                <w:szCs w:val="18"/>
                <w:lang w:val="el-GR"/>
              </w:rPr>
            </w:pPr>
            <w:r w:rsidRPr="00D86BD5">
              <w:rPr>
                <w:sz w:val="18"/>
                <w:szCs w:val="18"/>
                <w:lang w:val="el-GR"/>
              </w:rPr>
              <w:t>1</w:t>
            </w:r>
            <w:r w:rsidRPr="00D86BD5">
              <w:rPr>
                <w:sz w:val="18"/>
                <w:szCs w:val="18"/>
                <w:vertAlign w:val="superscript"/>
                <w:lang w:val="el-GR"/>
              </w:rPr>
              <w:t>ο</w:t>
            </w:r>
            <w:r w:rsidRPr="00D86BD5">
              <w:rPr>
                <w:sz w:val="18"/>
                <w:szCs w:val="18"/>
                <w:lang w:val="el-GR"/>
              </w:rPr>
              <w:t xml:space="preserve"> έτος</w:t>
            </w:r>
          </w:p>
        </w:tc>
        <w:tc>
          <w:tcPr>
            <w:tcW w:w="441" w:type="pct"/>
            <w:shd w:val="pct15" w:color="auto" w:fill="FFFFFF"/>
            <w:vAlign w:val="center"/>
          </w:tcPr>
          <w:p w14:paraId="4AFE6104" w14:textId="77777777" w:rsidR="00623457" w:rsidRPr="00D86BD5" w:rsidRDefault="00623457" w:rsidP="00C4217E">
            <w:pPr>
              <w:spacing w:after="0"/>
              <w:jc w:val="center"/>
              <w:rPr>
                <w:sz w:val="18"/>
                <w:szCs w:val="18"/>
                <w:lang w:val="el-GR"/>
              </w:rPr>
            </w:pPr>
            <w:r w:rsidRPr="00D86BD5">
              <w:rPr>
                <w:sz w:val="18"/>
                <w:szCs w:val="18"/>
                <w:lang w:val="el-GR"/>
              </w:rPr>
              <w:t>2</w:t>
            </w:r>
            <w:r w:rsidRPr="00D86BD5">
              <w:rPr>
                <w:sz w:val="18"/>
                <w:szCs w:val="18"/>
                <w:vertAlign w:val="superscript"/>
                <w:lang w:val="el-GR"/>
              </w:rPr>
              <w:t>ο</w:t>
            </w:r>
            <w:r w:rsidRPr="00D86BD5">
              <w:rPr>
                <w:sz w:val="18"/>
                <w:szCs w:val="18"/>
                <w:lang w:val="el-GR"/>
              </w:rPr>
              <w:t xml:space="preserve"> έτος</w:t>
            </w:r>
          </w:p>
        </w:tc>
        <w:tc>
          <w:tcPr>
            <w:tcW w:w="421" w:type="pct"/>
            <w:shd w:val="pct15" w:color="auto" w:fill="FFFFFF"/>
            <w:vAlign w:val="center"/>
          </w:tcPr>
          <w:p w14:paraId="1BDCBA2F" w14:textId="77777777" w:rsidR="00623457" w:rsidRPr="00D86BD5" w:rsidRDefault="00623457" w:rsidP="00C4217E">
            <w:pPr>
              <w:spacing w:after="0"/>
              <w:jc w:val="center"/>
              <w:rPr>
                <w:sz w:val="18"/>
                <w:szCs w:val="18"/>
                <w:lang w:val="el-GR"/>
              </w:rPr>
            </w:pPr>
            <w:r w:rsidRPr="00D86BD5">
              <w:rPr>
                <w:sz w:val="18"/>
                <w:szCs w:val="18"/>
                <w:lang w:val="el-GR"/>
              </w:rPr>
              <w:t>3</w:t>
            </w:r>
            <w:r w:rsidRPr="00D86BD5">
              <w:rPr>
                <w:sz w:val="18"/>
                <w:szCs w:val="18"/>
                <w:vertAlign w:val="superscript"/>
                <w:lang w:val="el-GR"/>
              </w:rPr>
              <w:t>ο</w:t>
            </w:r>
            <w:r w:rsidRPr="00D86BD5">
              <w:rPr>
                <w:sz w:val="18"/>
                <w:szCs w:val="18"/>
                <w:lang w:val="el-GR"/>
              </w:rPr>
              <w:t xml:space="preserve"> έτος</w:t>
            </w:r>
          </w:p>
        </w:tc>
      </w:tr>
      <w:tr w:rsidR="009161F1" w:rsidRPr="003818D9" w14:paraId="0C60AD6A" w14:textId="77777777" w:rsidTr="00CD1D72">
        <w:trPr>
          <w:trHeight w:val="340"/>
        </w:trPr>
        <w:tc>
          <w:tcPr>
            <w:tcW w:w="310" w:type="pct"/>
            <w:vAlign w:val="center"/>
          </w:tcPr>
          <w:p w14:paraId="7F85F053" w14:textId="302CF9D0" w:rsidR="00852540" w:rsidRPr="00D86BD5" w:rsidRDefault="00CD1D72" w:rsidP="00CD1D72">
            <w:pPr>
              <w:spacing w:before="100" w:beforeAutospacing="1" w:after="100" w:afterAutospacing="1"/>
              <w:jc w:val="center"/>
              <w:rPr>
                <w:sz w:val="18"/>
                <w:szCs w:val="18"/>
                <w:lang w:val="el-GR"/>
              </w:rPr>
            </w:pPr>
            <w:r>
              <w:rPr>
                <w:sz w:val="18"/>
                <w:szCs w:val="18"/>
                <w:lang w:val="el-GR"/>
              </w:rPr>
              <w:t>1.</w:t>
            </w:r>
          </w:p>
        </w:tc>
        <w:tc>
          <w:tcPr>
            <w:tcW w:w="883" w:type="pct"/>
          </w:tcPr>
          <w:p w14:paraId="50619FE8" w14:textId="5B8A0433" w:rsidR="00852540" w:rsidRPr="00852540" w:rsidRDefault="00852540" w:rsidP="00852540">
            <w:pPr>
              <w:spacing w:before="100" w:beforeAutospacing="1" w:after="100" w:afterAutospacing="1"/>
              <w:rPr>
                <w:sz w:val="18"/>
                <w:szCs w:val="18"/>
                <w:lang w:val="el-GR"/>
              </w:rPr>
            </w:pPr>
            <w:r w:rsidRPr="00852540">
              <w:rPr>
                <w:color w:val="000000"/>
                <w:sz w:val="18"/>
                <w:szCs w:val="18"/>
              </w:rPr>
              <w:t>Υποσύστημα Διαλειτουργικότητας</w:t>
            </w:r>
          </w:p>
        </w:tc>
        <w:tc>
          <w:tcPr>
            <w:tcW w:w="294" w:type="pct"/>
            <w:vAlign w:val="center"/>
          </w:tcPr>
          <w:p w14:paraId="4C405595"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5B2007D9" w14:textId="77777777" w:rsidR="00852540" w:rsidRPr="00D86BD5" w:rsidRDefault="00852540" w:rsidP="00852540">
            <w:pPr>
              <w:spacing w:before="100" w:beforeAutospacing="1" w:after="100" w:afterAutospacing="1"/>
              <w:rPr>
                <w:sz w:val="18"/>
                <w:szCs w:val="18"/>
                <w:lang w:val="el-GR"/>
              </w:rPr>
            </w:pPr>
          </w:p>
        </w:tc>
        <w:tc>
          <w:tcPr>
            <w:tcW w:w="442" w:type="pct"/>
            <w:vAlign w:val="center"/>
          </w:tcPr>
          <w:p w14:paraId="76D9FE0C"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23F419FB"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66958354" w14:textId="77777777" w:rsidR="00852540" w:rsidRPr="00D86BD5" w:rsidRDefault="00852540" w:rsidP="00852540">
            <w:pPr>
              <w:spacing w:before="100" w:beforeAutospacing="1" w:after="100" w:afterAutospacing="1"/>
              <w:rPr>
                <w:sz w:val="18"/>
                <w:szCs w:val="18"/>
                <w:lang w:val="el-GR"/>
              </w:rPr>
            </w:pPr>
          </w:p>
        </w:tc>
        <w:tc>
          <w:tcPr>
            <w:tcW w:w="663" w:type="pct"/>
            <w:vAlign w:val="center"/>
          </w:tcPr>
          <w:p w14:paraId="10DC22DB" w14:textId="77777777" w:rsidR="00852540" w:rsidRPr="00D86BD5" w:rsidRDefault="00852540" w:rsidP="00852540">
            <w:pPr>
              <w:spacing w:before="100" w:beforeAutospacing="1" w:after="100" w:afterAutospacing="1"/>
              <w:rPr>
                <w:sz w:val="18"/>
                <w:szCs w:val="18"/>
                <w:lang w:val="el-GR"/>
              </w:rPr>
            </w:pPr>
          </w:p>
        </w:tc>
        <w:tc>
          <w:tcPr>
            <w:tcW w:w="442" w:type="pct"/>
            <w:vAlign w:val="center"/>
          </w:tcPr>
          <w:p w14:paraId="6831F044" w14:textId="77777777" w:rsidR="00852540" w:rsidRPr="00D86BD5" w:rsidRDefault="00852540" w:rsidP="00852540">
            <w:pPr>
              <w:spacing w:before="100" w:beforeAutospacing="1" w:after="100" w:afterAutospacing="1"/>
              <w:rPr>
                <w:sz w:val="18"/>
                <w:szCs w:val="18"/>
                <w:lang w:val="el-GR"/>
              </w:rPr>
            </w:pPr>
          </w:p>
        </w:tc>
        <w:tc>
          <w:tcPr>
            <w:tcW w:w="441" w:type="pct"/>
            <w:vAlign w:val="center"/>
          </w:tcPr>
          <w:p w14:paraId="5EDB5032" w14:textId="77777777" w:rsidR="00852540" w:rsidRPr="00D86BD5" w:rsidRDefault="00852540" w:rsidP="00852540">
            <w:pPr>
              <w:spacing w:before="100" w:beforeAutospacing="1" w:after="100" w:afterAutospacing="1"/>
              <w:rPr>
                <w:sz w:val="18"/>
                <w:szCs w:val="18"/>
                <w:lang w:val="el-GR"/>
              </w:rPr>
            </w:pPr>
          </w:p>
        </w:tc>
        <w:tc>
          <w:tcPr>
            <w:tcW w:w="421" w:type="pct"/>
            <w:vAlign w:val="center"/>
          </w:tcPr>
          <w:p w14:paraId="1EA072CC" w14:textId="77777777" w:rsidR="00852540" w:rsidRPr="00D86BD5" w:rsidRDefault="00852540" w:rsidP="00852540">
            <w:pPr>
              <w:spacing w:before="100" w:beforeAutospacing="1" w:after="100" w:afterAutospacing="1"/>
              <w:rPr>
                <w:sz w:val="18"/>
                <w:szCs w:val="18"/>
                <w:lang w:val="el-GR"/>
              </w:rPr>
            </w:pPr>
          </w:p>
        </w:tc>
      </w:tr>
      <w:tr w:rsidR="009161F1" w:rsidRPr="00D86BD5" w14:paraId="24152A04" w14:textId="77777777" w:rsidTr="00CD1D72">
        <w:trPr>
          <w:trHeight w:val="340"/>
        </w:trPr>
        <w:tc>
          <w:tcPr>
            <w:tcW w:w="310" w:type="pct"/>
            <w:vAlign w:val="center"/>
          </w:tcPr>
          <w:p w14:paraId="73E982E9" w14:textId="487860C7" w:rsidR="00852540" w:rsidRPr="00D86BD5" w:rsidRDefault="00CD1D72" w:rsidP="00CD1D72">
            <w:pPr>
              <w:spacing w:before="100" w:beforeAutospacing="1" w:after="100" w:afterAutospacing="1"/>
              <w:jc w:val="center"/>
              <w:rPr>
                <w:sz w:val="18"/>
                <w:szCs w:val="18"/>
                <w:lang w:val="el-GR"/>
              </w:rPr>
            </w:pPr>
            <w:r>
              <w:rPr>
                <w:sz w:val="18"/>
                <w:szCs w:val="18"/>
                <w:lang w:val="el-GR"/>
              </w:rPr>
              <w:t>2.</w:t>
            </w:r>
          </w:p>
        </w:tc>
        <w:tc>
          <w:tcPr>
            <w:tcW w:w="883" w:type="pct"/>
          </w:tcPr>
          <w:p w14:paraId="605028D1" w14:textId="59BA4F88" w:rsidR="00852540" w:rsidRPr="00852540" w:rsidRDefault="00852540" w:rsidP="00852540">
            <w:pPr>
              <w:spacing w:before="100" w:beforeAutospacing="1" w:after="100" w:afterAutospacing="1"/>
              <w:rPr>
                <w:sz w:val="18"/>
                <w:szCs w:val="18"/>
                <w:lang w:val="el-GR"/>
              </w:rPr>
            </w:pPr>
            <w:r w:rsidRPr="00852540">
              <w:rPr>
                <w:color w:val="000000"/>
                <w:sz w:val="18"/>
                <w:szCs w:val="18"/>
              </w:rPr>
              <w:t>Υποσύστημα Ψηφιακών δηλώσεων - αιτήσεων</w:t>
            </w:r>
          </w:p>
        </w:tc>
        <w:tc>
          <w:tcPr>
            <w:tcW w:w="294" w:type="pct"/>
            <w:vAlign w:val="center"/>
          </w:tcPr>
          <w:p w14:paraId="7E3AC3A5"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2F709C76" w14:textId="77777777" w:rsidR="00852540" w:rsidRPr="00D86BD5" w:rsidRDefault="00852540" w:rsidP="00852540">
            <w:pPr>
              <w:spacing w:before="100" w:beforeAutospacing="1" w:after="100" w:afterAutospacing="1"/>
              <w:rPr>
                <w:sz w:val="18"/>
                <w:szCs w:val="18"/>
                <w:lang w:val="el-GR"/>
              </w:rPr>
            </w:pPr>
          </w:p>
        </w:tc>
        <w:tc>
          <w:tcPr>
            <w:tcW w:w="442" w:type="pct"/>
            <w:vAlign w:val="center"/>
          </w:tcPr>
          <w:p w14:paraId="0E2F16BD"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3F880928"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60D41BB8" w14:textId="77777777" w:rsidR="00852540" w:rsidRPr="00D86BD5" w:rsidRDefault="00852540" w:rsidP="00852540">
            <w:pPr>
              <w:spacing w:before="100" w:beforeAutospacing="1" w:after="100" w:afterAutospacing="1"/>
              <w:rPr>
                <w:sz w:val="18"/>
                <w:szCs w:val="18"/>
                <w:lang w:val="el-GR"/>
              </w:rPr>
            </w:pPr>
          </w:p>
        </w:tc>
        <w:tc>
          <w:tcPr>
            <w:tcW w:w="663" w:type="pct"/>
            <w:vAlign w:val="center"/>
          </w:tcPr>
          <w:p w14:paraId="44385A07" w14:textId="77777777" w:rsidR="00852540" w:rsidRPr="00D86BD5" w:rsidRDefault="00852540" w:rsidP="00852540">
            <w:pPr>
              <w:spacing w:before="100" w:beforeAutospacing="1" w:after="100" w:afterAutospacing="1"/>
              <w:rPr>
                <w:sz w:val="18"/>
                <w:szCs w:val="18"/>
                <w:lang w:val="el-GR"/>
              </w:rPr>
            </w:pPr>
          </w:p>
        </w:tc>
        <w:tc>
          <w:tcPr>
            <w:tcW w:w="442" w:type="pct"/>
            <w:vAlign w:val="center"/>
          </w:tcPr>
          <w:p w14:paraId="40E2A5DF" w14:textId="77777777" w:rsidR="00852540" w:rsidRPr="00D86BD5" w:rsidRDefault="00852540" w:rsidP="00852540">
            <w:pPr>
              <w:spacing w:before="100" w:beforeAutospacing="1" w:after="100" w:afterAutospacing="1"/>
              <w:rPr>
                <w:sz w:val="18"/>
                <w:szCs w:val="18"/>
                <w:lang w:val="el-GR"/>
              </w:rPr>
            </w:pPr>
          </w:p>
        </w:tc>
        <w:tc>
          <w:tcPr>
            <w:tcW w:w="441" w:type="pct"/>
            <w:vAlign w:val="center"/>
          </w:tcPr>
          <w:p w14:paraId="520221FE" w14:textId="77777777" w:rsidR="00852540" w:rsidRPr="00D86BD5" w:rsidRDefault="00852540" w:rsidP="00852540">
            <w:pPr>
              <w:spacing w:before="100" w:beforeAutospacing="1" w:after="100" w:afterAutospacing="1"/>
              <w:rPr>
                <w:sz w:val="18"/>
                <w:szCs w:val="18"/>
                <w:lang w:val="el-GR"/>
              </w:rPr>
            </w:pPr>
          </w:p>
        </w:tc>
        <w:tc>
          <w:tcPr>
            <w:tcW w:w="421" w:type="pct"/>
            <w:vAlign w:val="center"/>
          </w:tcPr>
          <w:p w14:paraId="36DF0024" w14:textId="77777777" w:rsidR="00852540" w:rsidRPr="00D86BD5" w:rsidRDefault="00852540" w:rsidP="00852540">
            <w:pPr>
              <w:spacing w:before="100" w:beforeAutospacing="1" w:after="100" w:afterAutospacing="1"/>
              <w:rPr>
                <w:sz w:val="18"/>
                <w:szCs w:val="18"/>
                <w:lang w:val="el-GR"/>
              </w:rPr>
            </w:pPr>
          </w:p>
        </w:tc>
      </w:tr>
      <w:tr w:rsidR="009161F1" w:rsidRPr="00D46B93" w14:paraId="182D0F98" w14:textId="77777777" w:rsidTr="00CD1D72">
        <w:trPr>
          <w:trHeight w:val="340"/>
        </w:trPr>
        <w:tc>
          <w:tcPr>
            <w:tcW w:w="310" w:type="pct"/>
            <w:tcBorders>
              <w:bottom w:val="single" w:sz="4" w:space="0" w:color="auto"/>
            </w:tcBorders>
            <w:vAlign w:val="center"/>
          </w:tcPr>
          <w:p w14:paraId="5AF99320" w14:textId="4D257F52" w:rsidR="00852540" w:rsidRPr="00D86BD5" w:rsidRDefault="00CD1D72" w:rsidP="00CD1D72">
            <w:pPr>
              <w:spacing w:before="100" w:beforeAutospacing="1" w:after="100" w:afterAutospacing="1"/>
              <w:jc w:val="center"/>
              <w:rPr>
                <w:sz w:val="18"/>
                <w:szCs w:val="18"/>
                <w:lang w:val="el-GR"/>
              </w:rPr>
            </w:pPr>
            <w:r>
              <w:rPr>
                <w:sz w:val="18"/>
                <w:szCs w:val="18"/>
                <w:lang w:val="el-GR"/>
              </w:rPr>
              <w:t>3.</w:t>
            </w:r>
          </w:p>
        </w:tc>
        <w:tc>
          <w:tcPr>
            <w:tcW w:w="883" w:type="pct"/>
            <w:tcBorders>
              <w:bottom w:val="single" w:sz="4" w:space="0" w:color="auto"/>
            </w:tcBorders>
          </w:tcPr>
          <w:p w14:paraId="338E0AE4" w14:textId="4608C6AA" w:rsidR="00852540" w:rsidRPr="00852540" w:rsidRDefault="00852540" w:rsidP="00852540">
            <w:pPr>
              <w:spacing w:before="100" w:beforeAutospacing="1" w:after="100" w:afterAutospacing="1"/>
              <w:rPr>
                <w:sz w:val="18"/>
                <w:szCs w:val="18"/>
                <w:lang w:val="el-GR"/>
              </w:rPr>
            </w:pPr>
            <w:r w:rsidRPr="00852540">
              <w:rPr>
                <w:color w:val="000000"/>
                <w:sz w:val="18"/>
                <w:szCs w:val="18"/>
                <w:lang w:val="el-GR"/>
              </w:rPr>
              <w:t>Υποσύστημα Διάθεσης στατιστικών για τους Φορείς λειτουργίας του έργου</w:t>
            </w:r>
          </w:p>
        </w:tc>
        <w:tc>
          <w:tcPr>
            <w:tcW w:w="294" w:type="pct"/>
            <w:tcBorders>
              <w:bottom w:val="single" w:sz="4" w:space="0" w:color="auto"/>
            </w:tcBorders>
            <w:vAlign w:val="center"/>
          </w:tcPr>
          <w:p w14:paraId="6B44A59E" w14:textId="77777777" w:rsidR="00852540" w:rsidRPr="00D86BD5" w:rsidRDefault="00852540" w:rsidP="00852540">
            <w:pPr>
              <w:spacing w:before="100" w:beforeAutospacing="1" w:after="100" w:afterAutospacing="1"/>
              <w:rPr>
                <w:sz w:val="18"/>
                <w:szCs w:val="18"/>
                <w:lang w:val="el-GR"/>
              </w:rPr>
            </w:pPr>
          </w:p>
        </w:tc>
        <w:tc>
          <w:tcPr>
            <w:tcW w:w="368" w:type="pct"/>
            <w:tcBorders>
              <w:bottom w:val="single" w:sz="4" w:space="0" w:color="auto"/>
            </w:tcBorders>
            <w:vAlign w:val="center"/>
          </w:tcPr>
          <w:p w14:paraId="4392819B" w14:textId="77777777" w:rsidR="00852540" w:rsidRPr="00D86BD5" w:rsidRDefault="00852540" w:rsidP="00852540">
            <w:pPr>
              <w:spacing w:before="100" w:beforeAutospacing="1" w:after="100" w:afterAutospacing="1"/>
              <w:rPr>
                <w:sz w:val="18"/>
                <w:szCs w:val="18"/>
                <w:lang w:val="el-GR"/>
              </w:rPr>
            </w:pPr>
          </w:p>
        </w:tc>
        <w:tc>
          <w:tcPr>
            <w:tcW w:w="442" w:type="pct"/>
            <w:tcBorders>
              <w:bottom w:val="single" w:sz="4" w:space="0" w:color="auto"/>
            </w:tcBorders>
            <w:vAlign w:val="center"/>
          </w:tcPr>
          <w:p w14:paraId="6682DDAA"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457EB21A" w14:textId="77777777" w:rsidR="00852540" w:rsidRPr="00D86BD5" w:rsidRDefault="00852540" w:rsidP="00852540">
            <w:pPr>
              <w:spacing w:before="100" w:beforeAutospacing="1" w:after="100" w:afterAutospacing="1"/>
              <w:rPr>
                <w:sz w:val="18"/>
                <w:szCs w:val="18"/>
                <w:lang w:val="el-GR"/>
              </w:rPr>
            </w:pPr>
          </w:p>
        </w:tc>
        <w:tc>
          <w:tcPr>
            <w:tcW w:w="368" w:type="pct"/>
            <w:vAlign w:val="center"/>
          </w:tcPr>
          <w:p w14:paraId="28836624" w14:textId="77777777" w:rsidR="00852540" w:rsidRPr="00D86BD5" w:rsidRDefault="00852540" w:rsidP="00852540">
            <w:pPr>
              <w:spacing w:before="100" w:beforeAutospacing="1" w:after="100" w:afterAutospacing="1"/>
              <w:rPr>
                <w:sz w:val="18"/>
                <w:szCs w:val="18"/>
                <w:lang w:val="el-GR"/>
              </w:rPr>
            </w:pPr>
          </w:p>
        </w:tc>
        <w:tc>
          <w:tcPr>
            <w:tcW w:w="663" w:type="pct"/>
            <w:vAlign w:val="center"/>
          </w:tcPr>
          <w:p w14:paraId="53F22C9F" w14:textId="77777777" w:rsidR="00852540" w:rsidRPr="00D86BD5" w:rsidRDefault="00852540" w:rsidP="00852540">
            <w:pPr>
              <w:spacing w:before="100" w:beforeAutospacing="1" w:after="100" w:afterAutospacing="1"/>
              <w:rPr>
                <w:sz w:val="18"/>
                <w:szCs w:val="18"/>
                <w:lang w:val="el-GR"/>
              </w:rPr>
            </w:pPr>
          </w:p>
        </w:tc>
        <w:tc>
          <w:tcPr>
            <w:tcW w:w="442" w:type="pct"/>
            <w:vAlign w:val="center"/>
          </w:tcPr>
          <w:p w14:paraId="0CA6BCC9" w14:textId="77777777" w:rsidR="00852540" w:rsidRPr="00D86BD5" w:rsidRDefault="00852540" w:rsidP="00852540">
            <w:pPr>
              <w:spacing w:before="100" w:beforeAutospacing="1" w:after="100" w:afterAutospacing="1"/>
              <w:rPr>
                <w:sz w:val="18"/>
                <w:szCs w:val="18"/>
                <w:lang w:val="el-GR"/>
              </w:rPr>
            </w:pPr>
          </w:p>
        </w:tc>
        <w:tc>
          <w:tcPr>
            <w:tcW w:w="441" w:type="pct"/>
            <w:vAlign w:val="center"/>
          </w:tcPr>
          <w:p w14:paraId="73A52982" w14:textId="77777777" w:rsidR="00852540" w:rsidRPr="00D86BD5" w:rsidRDefault="00852540" w:rsidP="00852540">
            <w:pPr>
              <w:spacing w:before="100" w:beforeAutospacing="1" w:after="100" w:afterAutospacing="1"/>
              <w:rPr>
                <w:sz w:val="18"/>
                <w:szCs w:val="18"/>
                <w:lang w:val="el-GR"/>
              </w:rPr>
            </w:pPr>
          </w:p>
        </w:tc>
        <w:tc>
          <w:tcPr>
            <w:tcW w:w="421" w:type="pct"/>
            <w:vAlign w:val="center"/>
          </w:tcPr>
          <w:p w14:paraId="22364CCD" w14:textId="77777777" w:rsidR="00852540" w:rsidRPr="00D86BD5" w:rsidRDefault="00852540" w:rsidP="00852540">
            <w:pPr>
              <w:spacing w:before="100" w:beforeAutospacing="1" w:after="100" w:afterAutospacing="1"/>
              <w:rPr>
                <w:sz w:val="18"/>
                <w:szCs w:val="18"/>
                <w:lang w:val="el-GR"/>
              </w:rPr>
            </w:pPr>
          </w:p>
        </w:tc>
      </w:tr>
      <w:tr w:rsidR="00FE3E17" w:rsidRPr="00D46B93" w14:paraId="6967E9DD" w14:textId="77777777" w:rsidTr="00CD1D72">
        <w:trPr>
          <w:trHeight w:val="340"/>
        </w:trPr>
        <w:tc>
          <w:tcPr>
            <w:tcW w:w="310" w:type="pct"/>
            <w:tcBorders>
              <w:bottom w:val="single" w:sz="4" w:space="0" w:color="auto"/>
            </w:tcBorders>
            <w:vAlign w:val="center"/>
          </w:tcPr>
          <w:p w14:paraId="6F28C8D9" w14:textId="32923C24" w:rsidR="00FE3E17" w:rsidRPr="00D86BD5" w:rsidRDefault="00CD1D72" w:rsidP="00CD1D72">
            <w:pPr>
              <w:spacing w:before="100" w:beforeAutospacing="1" w:after="100" w:afterAutospacing="1"/>
              <w:jc w:val="center"/>
              <w:rPr>
                <w:sz w:val="18"/>
                <w:szCs w:val="18"/>
                <w:lang w:val="el-GR"/>
              </w:rPr>
            </w:pPr>
            <w:r>
              <w:rPr>
                <w:sz w:val="18"/>
                <w:szCs w:val="18"/>
                <w:lang w:val="el-GR"/>
              </w:rPr>
              <w:t>4.</w:t>
            </w:r>
          </w:p>
        </w:tc>
        <w:tc>
          <w:tcPr>
            <w:tcW w:w="883" w:type="pct"/>
            <w:tcBorders>
              <w:bottom w:val="single" w:sz="4" w:space="0" w:color="auto"/>
            </w:tcBorders>
          </w:tcPr>
          <w:p w14:paraId="0AAE17D5" w14:textId="78F15711" w:rsidR="00FE3E17" w:rsidRPr="00852540" w:rsidRDefault="00FE3E17" w:rsidP="00FE3E17">
            <w:pPr>
              <w:spacing w:before="100" w:beforeAutospacing="1" w:after="100" w:afterAutospacing="1"/>
              <w:rPr>
                <w:sz w:val="18"/>
                <w:szCs w:val="18"/>
                <w:lang w:val="el-GR"/>
              </w:rPr>
            </w:pPr>
            <w:r w:rsidRPr="00852540">
              <w:rPr>
                <w:color w:val="000000"/>
                <w:sz w:val="18"/>
                <w:szCs w:val="18"/>
                <w:lang w:val="el-GR"/>
              </w:rPr>
              <w:t>Μηχανισμός διαχείρισης  γενεαλογικού δένδρου με χρήση εργαλείων τεχνητής νοημοσύνης</w:t>
            </w:r>
          </w:p>
        </w:tc>
        <w:tc>
          <w:tcPr>
            <w:tcW w:w="294" w:type="pct"/>
            <w:tcBorders>
              <w:bottom w:val="single" w:sz="4" w:space="0" w:color="auto"/>
            </w:tcBorders>
            <w:vAlign w:val="center"/>
          </w:tcPr>
          <w:p w14:paraId="53D5088A"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2EB57EE2"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03D17B66"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16779C9F"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05C04BD1"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D29526A" w14:textId="287BCE09" w:rsidR="00FE3E17" w:rsidRPr="00D86BD5" w:rsidRDefault="00FE3E17" w:rsidP="00FE3E17">
            <w:pPr>
              <w:spacing w:before="100" w:beforeAutospacing="1" w:after="100" w:afterAutospacing="1"/>
              <w:rPr>
                <w:sz w:val="18"/>
                <w:szCs w:val="18"/>
                <w:lang w:val="el-GR"/>
              </w:rPr>
            </w:pPr>
          </w:p>
        </w:tc>
        <w:tc>
          <w:tcPr>
            <w:tcW w:w="442" w:type="pct"/>
            <w:vAlign w:val="center"/>
          </w:tcPr>
          <w:p w14:paraId="754B7CE7"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6C03A64C"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630F9F87" w14:textId="77777777" w:rsidR="00FE3E17" w:rsidRPr="00D86BD5" w:rsidRDefault="00FE3E17" w:rsidP="00FE3E17">
            <w:pPr>
              <w:spacing w:before="100" w:beforeAutospacing="1" w:after="100" w:afterAutospacing="1"/>
              <w:rPr>
                <w:sz w:val="18"/>
                <w:szCs w:val="18"/>
                <w:lang w:val="el-GR"/>
              </w:rPr>
            </w:pPr>
          </w:p>
        </w:tc>
      </w:tr>
      <w:tr w:rsidR="00FE3E17" w:rsidRPr="00D46B93" w14:paraId="59B7B6B8" w14:textId="77777777" w:rsidTr="00CD1D72">
        <w:trPr>
          <w:trHeight w:val="340"/>
        </w:trPr>
        <w:tc>
          <w:tcPr>
            <w:tcW w:w="310" w:type="pct"/>
            <w:tcBorders>
              <w:bottom w:val="single" w:sz="4" w:space="0" w:color="auto"/>
            </w:tcBorders>
            <w:vAlign w:val="center"/>
          </w:tcPr>
          <w:p w14:paraId="3BF04285" w14:textId="2F19F244" w:rsidR="00FE3E17" w:rsidRPr="00D86BD5" w:rsidRDefault="00CD1D72" w:rsidP="00CD1D72">
            <w:pPr>
              <w:spacing w:before="100" w:beforeAutospacing="1" w:after="100" w:afterAutospacing="1"/>
              <w:jc w:val="center"/>
              <w:rPr>
                <w:sz w:val="18"/>
                <w:szCs w:val="18"/>
                <w:lang w:val="el-GR"/>
              </w:rPr>
            </w:pPr>
            <w:r>
              <w:rPr>
                <w:sz w:val="18"/>
                <w:szCs w:val="18"/>
                <w:lang w:val="el-GR"/>
              </w:rPr>
              <w:t>5.</w:t>
            </w:r>
          </w:p>
        </w:tc>
        <w:tc>
          <w:tcPr>
            <w:tcW w:w="883" w:type="pct"/>
            <w:tcBorders>
              <w:bottom w:val="single" w:sz="4" w:space="0" w:color="auto"/>
            </w:tcBorders>
          </w:tcPr>
          <w:p w14:paraId="0B34B173" w14:textId="153282D2" w:rsidR="00FE3E17" w:rsidRPr="00852540" w:rsidRDefault="00FE3E17" w:rsidP="00FE3E17">
            <w:pPr>
              <w:spacing w:before="100" w:beforeAutospacing="1" w:after="100" w:afterAutospacing="1"/>
              <w:rPr>
                <w:sz w:val="18"/>
                <w:szCs w:val="18"/>
                <w:lang w:val="el-GR"/>
              </w:rPr>
            </w:pPr>
            <w:r w:rsidRPr="00852540">
              <w:rPr>
                <w:color w:val="000000"/>
                <w:sz w:val="18"/>
                <w:szCs w:val="18"/>
                <w:lang w:val="el-GR"/>
              </w:rPr>
              <w:t>Μηχανισμός παροχής δεδομένων στο  κεντρικό Μητρώο της Δημόσιας Διοίκησης μέσω του ΚΕΔ</w:t>
            </w:r>
          </w:p>
        </w:tc>
        <w:tc>
          <w:tcPr>
            <w:tcW w:w="294" w:type="pct"/>
            <w:tcBorders>
              <w:bottom w:val="single" w:sz="4" w:space="0" w:color="auto"/>
            </w:tcBorders>
            <w:vAlign w:val="center"/>
          </w:tcPr>
          <w:p w14:paraId="7F88470A"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2A1A48AA"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4D626950"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536F0DCF"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66719FAE"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007BC1D"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33C87F93"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2DD2F87B"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11934481" w14:textId="77777777" w:rsidR="00FE3E17" w:rsidRPr="00D86BD5" w:rsidRDefault="00FE3E17" w:rsidP="00FE3E17">
            <w:pPr>
              <w:spacing w:before="100" w:beforeAutospacing="1" w:after="100" w:afterAutospacing="1"/>
              <w:rPr>
                <w:sz w:val="18"/>
                <w:szCs w:val="18"/>
                <w:lang w:val="el-GR"/>
              </w:rPr>
            </w:pPr>
          </w:p>
        </w:tc>
      </w:tr>
      <w:tr w:rsidR="00FE3E17" w:rsidRPr="00D46B93" w14:paraId="0F148D18" w14:textId="77777777" w:rsidTr="00CD1D72">
        <w:trPr>
          <w:trHeight w:val="340"/>
        </w:trPr>
        <w:tc>
          <w:tcPr>
            <w:tcW w:w="310" w:type="pct"/>
            <w:tcBorders>
              <w:bottom w:val="single" w:sz="4" w:space="0" w:color="auto"/>
            </w:tcBorders>
            <w:vAlign w:val="center"/>
          </w:tcPr>
          <w:p w14:paraId="77E990F9" w14:textId="116FF598" w:rsidR="00FE3E17" w:rsidRPr="00D86BD5" w:rsidRDefault="00CD1D72" w:rsidP="00CD1D72">
            <w:pPr>
              <w:spacing w:before="100" w:beforeAutospacing="1" w:after="100" w:afterAutospacing="1"/>
              <w:jc w:val="center"/>
              <w:rPr>
                <w:sz w:val="18"/>
                <w:szCs w:val="18"/>
                <w:lang w:val="el-GR"/>
              </w:rPr>
            </w:pPr>
            <w:r>
              <w:rPr>
                <w:sz w:val="18"/>
                <w:szCs w:val="18"/>
                <w:lang w:val="el-GR"/>
              </w:rPr>
              <w:t>6.</w:t>
            </w:r>
          </w:p>
        </w:tc>
        <w:tc>
          <w:tcPr>
            <w:tcW w:w="883" w:type="pct"/>
            <w:tcBorders>
              <w:bottom w:val="single" w:sz="4" w:space="0" w:color="auto"/>
            </w:tcBorders>
          </w:tcPr>
          <w:p w14:paraId="566BA262" w14:textId="4DD17E91" w:rsidR="00FE3E17" w:rsidRPr="00852540" w:rsidRDefault="00FE3E17" w:rsidP="00FE3E17">
            <w:pPr>
              <w:spacing w:before="100" w:beforeAutospacing="1" w:after="100" w:afterAutospacing="1"/>
              <w:rPr>
                <w:sz w:val="18"/>
                <w:szCs w:val="18"/>
                <w:lang w:val="el-GR"/>
              </w:rPr>
            </w:pPr>
            <w:r w:rsidRPr="00852540">
              <w:rPr>
                <w:color w:val="000000"/>
                <w:sz w:val="18"/>
                <w:szCs w:val="18"/>
                <w:lang w:val="el-GR"/>
              </w:rPr>
              <w:t>Μηχανισμός επαλήθευσης προσωπικών στοιχείων Πολιτών</w:t>
            </w:r>
          </w:p>
        </w:tc>
        <w:tc>
          <w:tcPr>
            <w:tcW w:w="294" w:type="pct"/>
            <w:tcBorders>
              <w:bottom w:val="single" w:sz="4" w:space="0" w:color="auto"/>
            </w:tcBorders>
            <w:vAlign w:val="center"/>
          </w:tcPr>
          <w:p w14:paraId="7A41623D"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3962B9CB"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1B7E6F80"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5C88314E"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6FD852D4"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58EE7285"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4EAC3A8C"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404EEBB8"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2EB5CA09" w14:textId="77777777" w:rsidR="00FE3E17" w:rsidRPr="00D86BD5" w:rsidRDefault="00FE3E17" w:rsidP="00FE3E17">
            <w:pPr>
              <w:spacing w:before="100" w:beforeAutospacing="1" w:after="100" w:afterAutospacing="1"/>
              <w:rPr>
                <w:sz w:val="18"/>
                <w:szCs w:val="18"/>
                <w:lang w:val="el-GR"/>
              </w:rPr>
            </w:pPr>
          </w:p>
        </w:tc>
      </w:tr>
      <w:tr w:rsidR="00FE3E17" w:rsidRPr="00D46B93" w14:paraId="1BAC0BFC" w14:textId="77777777" w:rsidTr="00CD1D72">
        <w:trPr>
          <w:trHeight w:val="340"/>
        </w:trPr>
        <w:tc>
          <w:tcPr>
            <w:tcW w:w="310" w:type="pct"/>
            <w:tcBorders>
              <w:bottom w:val="single" w:sz="4" w:space="0" w:color="auto"/>
            </w:tcBorders>
            <w:vAlign w:val="center"/>
          </w:tcPr>
          <w:p w14:paraId="5BDA530A" w14:textId="0F2D885C" w:rsidR="00FE3E17" w:rsidRPr="00D86BD5" w:rsidRDefault="00CD1D72" w:rsidP="00CD1D72">
            <w:pPr>
              <w:spacing w:before="100" w:beforeAutospacing="1" w:after="100" w:afterAutospacing="1"/>
              <w:jc w:val="center"/>
              <w:rPr>
                <w:sz w:val="18"/>
                <w:szCs w:val="18"/>
                <w:lang w:val="el-GR"/>
              </w:rPr>
            </w:pPr>
            <w:r>
              <w:rPr>
                <w:sz w:val="18"/>
                <w:szCs w:val="18"/>
                <w:lang w:val="el-GR"/>
              </w:rPr>
              <w:t>7.</w:t>
            </w:r>
          </w:p>
        </w:tc>
        <w:tc>
          <w:tcPr>
            <w:tcW w:w="883" w:type="pct"/>
            <w:tcBorders>
              <w:bottom w:val="single" w:sz="4" w:space="0" w:color="auto"/>
            </w:tcBorders>
          </w:tcPr>
          <w:p w14:paraId="61B086C4" w14:textId="5DA61193" w:rsidR="00FE3E17" w:rsidRPr="00852540" w:rsidRDefault="00FE3E17" w:rsidP="00FE3E17">
            <w:pPr>
              <w:spacing w:before="100" w:beforeAutospacing="1" w:after="100" w:afterAutospacing="1"/>
              <w:rPr>
                <w:sz w:val="18"/>
                <w:szCs w:val="18"/>
                <w:lang w:val="el-GR"/>
              </w:rPr>
            </w:pPr>
            <w:r w:rsidRPr="00852540">
              <w:rPr>
                <w:color w:val="000000"/>
                <w:sz w:val="18"/>
                <w:szCs w:val="18"/>
                <w:lang w:val="el-GR"/>
              </w:rPr>
              <w:t>Μηχανισμός διαχείρισης πολυγλωσσικών πιστοποιητικών &amp; ΛΠ</w:t>
            </w:r>
          </w:p>
        </w:tc>
        <w:tc>
          <w:tcPr>
            <w:tcW w:w="294" w:type="pct"/>
            <w:tcBorders>
              <w:bottom w:val="single" w:sz="4" w:space="0" w:color="auto"/>
            </w:tcBorders>
            <w:vAlign w:val="center"/>
          </w:tcPr>
          <w:p w14:paraId="4C2EE8C4"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3EA47FB2"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47C396FF"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35848B7B"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38E7B52A"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2C1DF10A"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13B4CBE0"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19FE0F8B"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42A6FFB1" w14:textId="77777777" w:rsidR="00FE3E17" w:rsidRPr="00D86BD5" w:rsidRDefault="00FE3E17" w:rsidP="00FE3E17">
            <w:pPr>
              <w:spacing w:before="100" w:beforeAutospacing="1" w:after="100" w:afterAutospacing="1"/>
              <w:rPr>
                <w:sz w:val="18"/>
                <w:szCs w:val="18"/>
                <w:lang w:val="el-GR"/>
              </w:rPr>
            </w:pPr>
          </w:p>
        </w:tc>
      </w:tr>
      <w:tr w:rsidR="00FE3E17" w:rsidRPr="00F71AC0" w14:paraId="2E2B2793" w14:textId="77777777" w:rsidTr="00CD1D72">
        <w:trPr>
          <w:trHeight w:val="340"/>
        </w:trPr>
        <w:tc>
          <w:tcPr>
            <w:tcW w:w="310" w:type="pct"/>
            <w:tcBorders>
              <w:bottom w:val="single" w:sz="4" w:space="0" w:color="auto"/>
            </w:tcBorders>
            <w:vAlign w:val="center"/>
          </w:tcPr>
          <w:p w14:paraId="32547E7E" w14:textId="60D4F77A" w:rsidR="00FE3E17" w:rsidRPr="00D86BD5" w:rsidRDefault="00CD1D72" w:rsidP="00CD1D72">
            <w:pPr>
              <w:spacing w:before="100" w:beforeAutospacing="1" w:after="100" w:afterAutospacing="1"/>
              <w:jc w:val="center"/>
              <w:rPr>
                <w:sz w:val="18"/>
                <w:szCs w:val="18"/>
                <w:lang w:val="el-GR"/>
              </w:rPr>
            </w:pPr>
            <w:r>
              <w:rPr>
                <w:sz w:val="18"/>
                <w:szCs w:val="18"/>
                <w:lang w:val="el-GR"/>
              </w:rPr>
              <w:t>8.</w:t>
            </w:r>
          </w:p>
        </w:tc>
        <w:tc>
          <w:tcPr>
            <w:tcW w:w="883" w:type="pct"/>
            <w:tcBorders>
              <w:bottom w:val="single" w:sz="4" w:space="0" w:color="auto"/>
            </w:tcBorders>
          </w:tcPr>
          <w:p w14:paraId="6E85673C" w14:textId="46FD0B8B" w:rsidR="00FE3E17" w:rsidRPr="00852540" w:rsidRDefault="00FE3E17" w:rsidP="00FE3E17">
            <w:pPr>
              <w:spacing w:before="100" w:beforeAutospacing="1" w:after="100" w:afterAutospacing="1"/>
              <w:rPr>
                <w:sz w:val="18"/>
                <w:szCs w:val="18"/>
                <w:lang w:val="el-GR"/>
              </w:rPr>
            </w:pPr>
            <w:r w:rsidRPr="00FE3E17">
              <w:rPr>
                <w:sz w:val="18"/>
                <w:szCs w:val="18"/>
                <w:lang w:val="el-GR"/>
              </w:rPr>
              <w:t>Υποσύστημα ΒΙ</w:t>
            </w:r>
            <w:r w:rsidRPr="00852540" w:rsidDel="00FE3E17">
              <w:rPr>
                <w:color w:val="000000"/>
                <w:sz w:val="18"/>
                <w:szCs w:val="18"/>
                <w:lang w:val="el-GR"/>
              </w:rPr>
              <w:t xml:space="preserve"> </w:t>
            </w:r>
          </w:p>
        </w:tc>
        <w:tc>
          <w:tcPr>
            <w:tcW w:w="294" w:type="pct"/>
            <w:tcBorders>
              <w:bottom w:val="single" w:sz="4" w:space="0" w:color="auto"/>
            </w:tcBorders>
            <w:vAlign w:val="center"/>
          </w:tcPr>
          <w:p w14:paraId="0ED6633C"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51A9A0C7"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7389E408"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0BFDFCC6"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29D6E0C4"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37998D2"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5AE86D0E"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21AC97D7"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7549E034" w14:textId="77777777" w:rsidR="00FE3E17" w:rsidRPr="00D86BD5" w:rsidRDefault="00FE3E17" w:rsidP="00FE3E17">
            <w:pPr>
              <w:spacing w:before="100" w:beforeAutospacing="1" w:after="100" w:afterAutospacing="1"/>
              <w:rPr>
                <w:sz w:val="18"/>
                <w:szCs w:val="18"/>
                <w:lang w:val="el-GR"/>
              </w:rPr>
            </w:pPr>
          </w:p>
        </w:tc>
      </w:tr>
      <w:tr w:rsidR="00FE3E17" w:rsidRPr="009161F1" w14:paraId="662C1C26" w14:textId="77777777" w:rsidTr="00CD1D72">
        <w:trPr>
          <w:trHeight w:val="340"/>
        </w:trPr>
        <w:tc>
          <w:tcPr>
            <w:tcW w:w="310" w:type="pct"/>
            <w:tcBorders>
              <w:bottom w:val="single" w:sz="4" w:space="0" w:color="auto"/>
            </w:tcBorders>
            <w:vAlign w:val="center"/>
          </w:tcPr>
          <w:p w14:paraId="6DC2A18C" w14:textId="6526FD27" w:rsidR="00FE3E17" w:rsidRPr="00D86BD5" w:rsidRDefault="00CD1D72" w:rsidP="00CD1D72">
            <w:pPr>
              <w:spacing w:before="100" w:beforeAutospacing="1" w:after="100" w:afterAutospacing="1"/>
              <w:jc w:val="center"/>
              <w:rPr>
                <w:sz w:val="18"/>
                <w:szCs w:val="18"/>
                <w:lang w:val="el-GR"/>
              </w:rPr>
            </w:pPr>
            <w:r>
              <w:rPr>
                <w:sz w:val="18"/>
                <w:szCs w:val="18"/>
                <w:lang w:val="el-GR"/>
              </w:rPr>
              <w:t>9.</w:t>
            </w:r>
          </w:p>
        </w:tc>
        <w:tc>
          <w:tcPr>
            <w:tcW w:w="883" w:type="pct"/>
            <w:tcBorders>
              <w:bottom w:val="single" w:sz="4" w:space="0" w:color="auto"/>
            </w:tcBorders>
          </w:tcPr>
          <w:p w14:paraId="5EBC78F6" w14:textId="19092FA5" w:rsidR="00FE3E17" w:rsidRPr="00852540" w:rsidRDefault="00FE3E17" w:rsidP="00FE3E17">
            <w:pPr>
              <w:spacing w:before="100" w:beforeAutospacing="1" w:after="100" w:afterAutospacing="1"/>
              <w:rPr>
                <w:sz w:val="18"/>
                <w:szCs w:val="18"/>
                <w:lang w:val="el-GR"/>
              </w:rPr>
            </w:pPr>
            <w:r w:rsidRPr="00852540">
              <w:rPr>
                <w:color w:val="000000"/>
                <w:sz w:val="18"/>
                <w:szCs w:val="18"/>
              </w:rPr>
              <w:t>Υποσύστημα Ευρετηρίασης</w:t>
            </w:r>
          </w:p>
        </w:tc>
        <w:tc>
          <w:tcPr>
            <w:tcW w:w="294" w:type="pct"/>
            <w:tcBorders>
              <w:bottom w:val="single" w:sz="4" w:space="0" w:color="auto"/>
            </w:tcBorders>
            <w:vAlign w:val="center"/>
          </w:tcPr>
          <w:p w14:paraId="7F794E01"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6BB277FE"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38B24063"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295CEC36"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6CDE89B7"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05610DE"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70D1D0F7"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3C4A7609"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0F9F1D1A" w14:textId="77777777" w:rsidR="00FE3E17" w:rsidRPr="00D86BD5" w:rsidRDefault="00FE3E17" w:rsidP="00FE3E17">
            <w:pPr>
              <w:spacing w:before="100" w:beforeAutospacing="1" w:after="100" w:afterAutospacing="1"/>
              <w:rPr>
                <w:sz w:val="18"/>
                <w:szCs w:val="18"/>
                <w:lang w:val="el-GR"/>
              </w:rPr>
            </w:pPr>
          </w:p>
        </w:tc>
      </w:tr>
      <w:tr w:rsidR="00FE3E17" w:rsidRPr="00D86BD5" w14:paraId="13CC2D6D" w14:textId="77777777" w:rsidTr="00CD1D72">
        <w:trPr>
          <w:trHeight w:val="340"/>
        </w:trPr>
        <w:tc>
          <w:tcPr>
            <w:tcW w:w="310" w:type="pct"/>
            <w:tcBorders>
              <w:bottom w:val="single" w:sz="4" w:space="0" w:color="auto"/>
            </w:tcBorders>
            <w:vAlign w:val="center"/>
          </w:tcPr>
          <w:p w14:paraId="40AEF93F" w14:textId="23CAA859" w:rsidR="00FE3E17" w:rsidRPr="00D86BD5" w:rsidRDefault="00CD1D72" w:rsidP="00CD1D72">
            <w:pPr>
              <w:spacing w:before="100" w:beforeAutospacing="1" w:after="100" w:afterAutospacing="1"/>
              <w:jc w:val="center"/>
              <w:rPr>
                <w:sz w:val="18"/>
                <w:szCs w:val="18"/>
                <w:lang w:val="el-GR"/>
              </w:rPr>
            </w:pPr>
            <w:r>
              <w:rPr>
                <w:sz w:val="18"/>
                <w:szCs w:val="18"/>
                <w:lang w:val="el-GR"/>
              </w:rPr>
              <w:t>10.</w:t>
            </w:r>
          </w:p>
        </w:tc>
        <w:tc>
          <w:tcPr>
            <w:tcW w:w="883" w:type="pct"/>
            <w:tcBorders>
              <w:bottom w:val="single" w:sz="4" w:space="0" w:color="auto"/>
            </w:tcBorders>
            <w:vAlign w:val="center"/>
          </w:tcPr>
          <w:p w14:paraId="139CAAF9" w14:textId="3C9D514E" w:rsidR="00FE3E17" w:rsidRPr="00852540" w:rsidRDefault="00FE3E17" w:rsidP="00FE3E17">
            <w:pPr>
              <w:suppressAutoHyphens w:val="0"/>
              <w:spacing w:after="0"/>
              <w:rPr>
                <w:sz w:val="18"/>
                <w:szCs w:val="18"/>
                <w:lang w:val="el-GR"/>
              </w:rPr>
            </w:pPr>
            <w:r w:rsidRPr="00852540">
              <w:rPr>
                <w:color w:val="000000"/>
                <w:sz w:val="18"/>
                <w:szCs w:val="18"/>
              </w:rPr>
              <w:t>Υποσύστημα αυθεντικοποίησης  χρηστών</w:t>
            </w:r>
          </w:p>
        </w:tc>
        <w:tc>
          <w:tcPr>
            <w:tcW w:w="294" w:type="pct"/>
            <w:tcBorders>
              <w:bottom w:val="single" w:sz="4" w:space="0" w:color="auto"/>
            </w:tcBorders>
            <w:vAlign w:val="center"/>
          </w:tcPr>
          <w:p w14:paraId="7C57D810"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5108D433"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5AC18211"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4CA7A256"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560BA71D"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1816F6A1"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440031F7"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5689A267"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792822CE" w14:textId="77777777" w:rsidR="00FE3E17" w:rsidRPr="00D86BD5" w:rsidRDefault="00FE3E17" w:rsidP="00FE3E17">
            <w:pPr>
              <w:spacing w:before="100" w:beforeAutospacing="1" w:after="100" w:afterAutospacing="1"/>
              <w:rPr>
                <w:sz w:val="18"/>
                <w:szCs w:val="18"/>
                <w:lang w:val="el-GR"/>
              </w:rPr>
            </w:pPr>
          </w:p>
        </w:tc>
      </w:tr>
      <w:tr w:rsidR="00FE3E17" w:rsidRPr="00D46B93" w14:paraId="379EB6EA" w14:textId="77777777" w:rsidTr="00CD1D72">
        <w:trPr>
          <w:trHeight w:val="340"/>
        </w:trPr>
        <w:tc>
          <w:tcPr>
            <w:tcW w:w="310" w:type="pct"/>
            <w:tcBorders>
              <w:bottom w:val="single" w:sz="4" w:space="0" w:color="auto"/>
            </w:tcBorders>
            <w:vAlign w:val="center"/>
          </w:tcPr>
          <w:p w14:paraId="38E96F5F" w14:textId="30A91661" w:rsidR="00FE3E17" w:rsidRPr="00D86BD5" w:rsidRDefault="00CD1D72" w:rsidP="00CD1D72">
            <w:pPr>
              <w:spacing w:before="100" w:beforeAutospacing="1" w:after="100" w:afterAutospacing="1"/>
              <w:jc w:val="center"/>
              <w:rPr>
                <w:sz w:val="18"/>
                <w:szCs w:val="18"/>
                <w:lang w:val="el-GR"/>
              </w:rPr>
            </w:pPr>
            <w:r>
              <w:rPr>
                <w:sz w:val="18"/>
                <w:szCs w:val="18"/>
                <w:lang w:val="el-GR"/>
              </w:rPr>
              <w:t>11.</w:t>
            </w:r>
          </w:p>
        </w:tc>
        <w:tc>
          <w:tcPr>
            <w:tcW w:w="883" w:type="pct"/>
            <w:tcBorders>
              <w:bottom w:val="single" w:sz="4" w:space="0" w:color="auto"/>
            </w:tcBorders>
          </w:tcPr>
          <w:p w14:paraId="6E62703E" w14:textId="3801FA9C" w:rsidR="00FE3E17" w:rsidRPr="00852540" w:rsidRDefault="00FE3E17" w:rsidP="00FE3E17">
            <w:pPr>
              <w:suppressAutoHyphens w:val="0"/>
              <w:spacing w:after="0"/>
              <w:rPr>
                <w:color w:val="000000"/>
                <w:sz w:val="18"/>
                <w:szCs w:val="18"/>
                <w:lang w:val="el-GR"/>
              </w:rPr>
            </w:pPr>
            <w:r w:rsidRPr="00852540">
              <w:rPr>
                <w:sz w:val="18"/>
                <w:szCs w:val="18"/>
                <w:lang w:val="el-GR"/>
              </w:rPr>
              <w:t xml:space="preserve">Μηχανισμός </w:t>
            </w:r>
            <w:r w:rsidRPr="00852540">
              <w:rPr>
                <w:sz w:val="18"/>
                <w:szCs w:val="18"/>
              </w:rPr>
              <w:t>Archiving</w:t>
            </w:r>
            <w:r w:rsidRPr="00852540">
              <w:rPr>
                <w:sz w:val="18"/>
                <w:szCs w:val="18"/>
                <w:lang w:val="el-GR"/>
              </w:rPr>
              <w:t xml:space="preserve"> μεγάλου όγκου δεδομένων</w:t>
            </w:r>
          </w:p>
        </w:tc>
        <w:tc>
          <w:tcPr>
            <w:tcW w:w="294" w:type="pct"/>
            <w:tcBorders>
              <w:bottom w:val="single" w:sz="4" w:space="0" w:color="auto"/>
            </w:tcBorders>
            <w:vAlign w:val="center"/>
          </w:tcPr>
          <w:p w14:paraId="5178E778"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2654C4A1"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1D082CC2"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5DA9C0E7"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545A411F"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25812EFC"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67F44286"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20A90BBD"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10340B35" w14:textId="77777777" w:rsidR="00FE3E17" w:rsidRPr="00D86BD5" w:rsidRDefault="00FE3E17" w:rsidP="00FE3E17">
            <w:pPr>
              <w:spacing w:before="100" w:beforeAutospacing="1" w:after="100" w:afterAutospacing="1"/>
              <w:rPr>
                <w:sz w:val="18"/>
                <w:szCs w:val="18"/>
                <w:lang w:val="el-GR"/>
              </w:rPr>
            </w:pPr>
          </w:p>
        </w:tc>
      </w:tr>
      <w:tr w:rsidR="00FE3E17" w:rsidRPr="00D86BD5" w14:paraId="7E5C74E8" w14:textId="77777777" w:rsidTr="00CD1D72">
        <w:trPr>
          <w:trHeight w:val="340"/>
        </w:trPr>
        <w:tc>
          <w:tcPr>
            <w:tcW w:w="310" w:type="pct"/>
            <w:tcBorders>
              <w:bottom w:val="single" w:sz="4" w:space="0" w:color="auto"/>
            </w:tcBorders>
            <w:vAlign w:val="center"/>
          </w:tcPr>
          <w:p w14:paraId="5EDBED7F" w14:textId="61CC5BFB" w:rsidR="00FE3E17" w:rsidRPr="00D86BD5" w:rsidRDefault="00CD1D72" w:rsidP="00CD1D72">
            <w:pPr>
              <w:spacing w:before="100" w:beforeAutospacing="1" w:after="100" w:afterAutospacing="1"/>
              <w:jc w:val="center"/>
              <w:rPr>
                <w:sz w:val="18"/>
                <w:szCs w:val="18"/>
                <w:lang w:val="el-GR"/>
              </w:rPr>
            </w:pPr>
            <w:r>
              <w:rPr>
                <w:sz w:val="18"/>
                <w:szCs w:val="18"/>
                <w:lang w:val="el-GR"/>
              </w:rPr>
              <w:t>12.</w:t>
            </w:r>
          </w:p>
        </w:tc>
        <w:tc>
          <w:tcPr>
            <w:tcW w:w="883" w:type="pct"/>
            <w:tcBorders>
              <w:bottom w:val="single" w:sz="4" w:space="0" w:color="auto"/>
            </w:tcBorders>
          </w:tcPr>
          <w:p w14:paraId="36330DB5" w14:textId="3EF7FEF3" w:rsidR="00FE3E17" w:rsidRPr="00852540" w:rsidRDefault="00FE3E17" w:rsidP="00FE3E17">
            <w:pPr>
              <w:suppressAutoHyphens w:val="0"/>
              <w:spacing w:after="0"/>
              <w:rPr>
                <w:color w:val="000000"/>
                <w:sz w:val="18"/>
                <w:szCs w:val="18"/>
              </w:rPr>
            </w:pPr>
            <w:r w:rsidRPr="00852540">
              <w:rPr>
                <w:sz w:val="18"/>
                <w:szCs w:val="18"/>
              </w:rPr>
              <w:t>Μηχανισμός alerting υποδομής</w:t>
            </w:r>
          </w:p>
        </w:tc>
        <w:tc>
          <w:tcPr>
            <w:tcW w:w="294" w:type="pct"/>
            <w:tcBorders>
              <w:bottom w:val="single" w:sz="4" w:space="0" w:color="auto"/>
            </w:tcBorders>
            <w:vAlign w:val="center"/>
          </w:tcPr>
          <w:p w14:paraId="5FA1BA29"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5A6F95D4"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05D3C52E"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28401D0D"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3EA73D0F"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0DE5146"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5BE0C8B0"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597FF51B"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1CEAFF9A" w14:textId="77777777" w:rsidR="00FE3E17" w:rsidRPr="00D86BD5" w:rsidRDefault="00FE3E17" w:rsidP="00FE3E17">
            <w:pPr>
              <w:spacing w:before="100" w:beforeAutospacing="1" w:after="100" w:afterAutospacing="1"/>
              <w:rPr>
                <w:sz w:val="18"/>
                <w:szCs w:val="18"/>
                <w:lang w:val="el-GR"/>
              </w:rPr>
            </w:pPr>
          </w:p>
        </w:tc>
      </w:tr>
      <w:tr w:rsidR="00FE3E17" w:rsidRPr="00D46B93" w14:paraId="16B23E97" w14:textId="77777777" w:rsidTr="00CD1D72">
        <w:trPr>
          <w:trHeight w:val="340"/>
        </w:trPr>
        <w:tc>
          <w:tcPr>
            <w:tcW w:w="310" w:type="pct"/>
            <w:tcBorders>
              <w:bottom w:val="single" w:sz="4" w:space="0" w:color="auto"/>
            </w:tcBorders>
            <w:vAlign w:val="center"/>
          </w:tcPr>
          <w:p w14:paraId="2ECA20AE" w14:textId="77F196BB" w:rsidR="00FE3E17" w:rsidRPr="00D86BD5" w:rsidRDefault="00CD1D72" w:rsidP="00CD1D72">
            <w:pPr>
              <w:spacing w:before="100" w:beforeAutospacing="1" w:after="100" w:afterAutospacing="1"/>
              <w:jc w:val="center"/>
              <w:rPr>
                <w:sz w:val="18"/>
                <w:szCs w:val="18"/>
                <w:lang w:val="el-GR"/>
              </w:rPr>
            </w:pPr>
            <w:r>
              <w:rPr>
                <w:sz w:val="18"/>
                <w:szCs w:val="18"/>
                <w:lang w:val="el-GR"/>
              </w:rPr>
              <w:lastRenderedPageBreak/>
              <w:t>13.</w:t>
            </w:r>
          </w:p>
        </w:tc>
        <w:tc>
          <w:tcPr>
            <w:tcW w:w="883" w:type="pct"/>
            <w:tcBorders>
              <w:bottom w:val="single" w:sz="4" w:space="0" w:color="auto"/>
            </w:tcBorders>
          </w:tcPr>
          <w:p w14:paraId="1B548E67" w14:textId="6F822583" w:rsidR="00FE3E17" w:rsidRPr="00852540" w:rsidRDefault="00FE3E17" w:rsidP="00FE3E17">
            <w:pPr>
              <w:suppressAutoHyphens w:val="0"/>
              <w:spacing w:after="0"/>
              <w:rPr>
                <w:sz w:val="18"/>
                <w:szCs w:val="18"/>
                <w:lang w:val="el-GR"/>
              </w:rPr>
            </w:pPr>
            <w:r w:rsidRPr="00852540">
              <w:rPr>
                <w:color w:val="000000"/>
                <w:sz w:val="18"/>
                <w:szCs w:val="18"/>
                <w:lang w:val="el-GR"/>
              </w:rPr>
              <w:t>Μηχανισμός ψηφιακής σήμανσης επί των εκδιδόμενων εγγράφων</w:t>
            </w:r>
          </w:p>
        </w:tc>
        <w:tc>
          <w:tcPr>
            <w:tcW w:w="294" w:type="pct"/>
            <w:tcBorders>
              <w:bottom w:val="single" w:sz="4" w:space="0" w:color="auto"/>
            </w:tcBorders>
            <w:vAlign w:val="center"/>
          </w:tcPr>
          <w:p w14:paraId="15E7BB12" w14:textId="77777777" w:rsidR="00FE3E17" w:rsidRPr="00D86BD5" w:rsidRDefault="00FE3E17" w:rsidP="00FE3E17">
            <w:pPr>
              <w:spacing w:before="100" w:beforeAutospacing="1" w:after="100" w:afterAutospacing="1"/>
              <w:rPr>
                <w:sz w:val="18"/>
                <w:szCs w:val="18"/>
                <w:lang w:val="el-GR"/>
              </w:rPr>
            </w:pPr>
          </w:p>
        </w:tc>
        <w:tc>
          <w:tcPr>
            <w:tcW w:w="368" w:type="pct"/>
            <w:tcBorders>
              <w:bottom w:val="single" w:sz="4" w:space="0" w:color="auto"/>
            </w:tcBorders>
            <w:vAlign w:val="center"/>
          </w:tcPr>
          <w:p w14:paraId="7600571C" w14:textId="77777777" w:rsidR="00FE3E17" w:rsidRPr="00D86BD5" w:rsidRDefault="00FE3E17" w:rsidP="00FE3E17">
            <w:pPr>
              <w:spacing w:before="100" w:beforeAutospacing="1" w:after="100" w:afterAutospacing="1"/>
              <w:rPr>
                <w:sz w:val="18"/>
                <w:szCs w:val="18"/>
                <w:lang w:val="el-GR"/>
              </w:rPr>
            </w:pPr>
          </w:p>
        </w:tc>
        <w:tc>
          <w:tcPr>
            <w:tcW w:w="442" w:type="pct"/>
            <w:tcBorders>
              <w:bottom w:val="single" w:sz="4" w:space="0" w:color="auto"/>
            </w:tcBorders>
            <w:vAlign w:val="center"/>
          </w:tcPr>
          <w:p w14:paraId="061AC882"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4C8AD61A"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05448A1A"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3172B514"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18998B7F"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558948B3"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0EB6D266" w14:textId="77777777" w:rsidR="00FE3E17" w:rsidRPr="00D86BD5" w:rsidRDefault="00FE3E17" w:rsidP="00FE3E17">
            <w:pPr>
              <w:spacing w:before="100" w:beforeAutospacing="1" w:after="100" w:afterAutospacing="1"/>
              <w:rPr>
                <w:sz w:val="18"/>
                <w:szCs w:val="18"/>
                <w:lang w:val="el-GR"/>
              </w:rPr>
            </w:pPr>
          </w:p>
        </w:tc>
      </w:tr>
      <w:tr w:rsidR="00FE3E17" w:rsidRPr="00D86BD5" w14:paraId="06905BC8" w14:textId="77777777" w:rsidTr="009161F1">
        <w:trPr>
          <w:trHeight w:val="340"/>
        </w:trPr>
        <w:tc>
          <w:tcPr>
            <w:tcW w:w="2296" w:type="pct"/>
            <w:gridSpan w:val="5"/>
            <w:shd w:val="pct15" w:color="auto" w:fill="FFFFFF"/>
            <w:vAlign w:val="center"/>
          </w:tcPr>
          <w:p w14:paraId="13BBF9C3" w14:textId="77777777" w:rsidR="00FE3E17" w:rsidRPr="00852540" w:rsidRDefault="00FE3E17" w:rsidP="00CD1D72">
            <w:pPr>
              <w:spacing w:before="100" w:beforeAutospacing="1" w:after="100" w:afterAutospacing="1"/>
              <w:jc w:val="center"/>
              <w:rPr>
                <w:sz w:val="18"/>
                <w:szCs w:val="18"/>
                <w:lang w:val="el-GR"/>
              </w:rPr>
            </w:pPr>
            <w:r w:rsidRPr="00852540">
              <w:rPr>
                <w:b/>
                <w:sz w:val="18"/>
                <w:szCs w:val="18"/>
                <w:lang w:val="el-GR"/>
              </w:rPr>
              <w:t>ΣΥΝΟΛΟ</w:t>
            </w:r>
          </w:p>
        </w:tc>
        <w:tc>
          <w:tcPr>
            <w:tcW w:w="368" w:type="pct"/>
            <w:vAlign w:val="center"/>
          </w:tcPr>
          <w:p w14:paraId="2D696284" w14:textId="77777777" w:rsidR="00FE3E17" w:rsidRPr="00D86BD5" w:rsidRDefault="00FE3E17" w:rsidP="00FE3E17">
            <w:pPr>
              <w:spacing w:before="100" w:beforeAutospacing="1" w:after="100" w:afterAutospacing="1"/>
              <w:rPr>
                <w:sz w:val="18"/>
                <w:szCs w:val="18"/>
                <w:lang w:val="el-GR"/>
              </w:rPr>
            </w:pPr>
          </w:p>
        </w:tc>
        <w:tc>
          <w:tcPr>
            <w:tcW w:w="368" w:type="pct"/>
            <w:vAlign w:val="center"/>
          </w:tcPr>
          <w:p w14:paraId="3EF53007" w14:textId="77777777" w:rsidR="00FE3E17" w:rsidRPr="00D86BD5" w:rsidRDefault="00FE3E17" w:rsidP="00FE3E17">
            <w:pPr>
              <w:spacing w:before="100" w:beforeAutospacing="1" w:after="100" w:afterAutospacing="1"/>
              <w:rPr>
                <w:sz w:val="18"/>
                <w:szCs w:val="18"/>
                <w:lang w:val="el-GR"/>
              </w:rPr>
            </w:pPr>
          </w:p>
        </w:tc>
        <w:tc>
          <w:tcPr>
            <w:tcW w:w="663" w:type="pct"/>
            <w:vAlign w:val="center"/>
          </w:tcPr>
          <w:p w14:paraId="5F4060B8" w14:textId="77777777" w:rsidR="00FE3E17" w:rsidRPr="00D86BD5" w:rsidRDefault="00FE3E17" w:rsidP="00FE3E17">
            <w:pPr>
              <w:spacing w:before="100" w:beforeAutospacing="1" w:after="100" w:afterAutospacing="1"/>
              <w:rPr>
                <w:sz w:val="18"/>
                <w:szCs w:val="18"/>
                <w:lang w:val="el-GR"/>
              </w:rPr>
            </w:pPr>
          </w:p>
        </w:tc>
        <w:tc>
          <w:tcPr>
            <w:tcW w:w="442" w:type="pct"/>
            <w:vAlign w:val="center"/>
          </w:tcPr>
          <w:p w14:paraId="43CB6D6D" w14:textId="77777777" w:rsidR="00FE3E17" w:rsidRPr="00D86BD5" w:rsidRDefault="00FE3E17" w:rsidP="00FE3E17">
            <w:pPr>
              <w:spacing w:before="100" w:beforeAutospacing="1" w:after="100" w:afterAutospacing="1"/>
              <w:rPr>
                <w:sz w:val="18"/>
                <w:szCs w:val="18"/>
                <w:lang w:val="el-GR"/>
              </w:rPr>
            </w:pPr>
          </w:p>
        </w:tc>
        <w:tc>
          <w:tcPr>
            <w:tcW w:w="441" w:type="pct"/>
            <w:vAlign w:val="center"/>
          </w:tcPr>
          <w:p w14:paraId="6E31CEBA" w14:textId="77777777" w:rsidR="00FE3E17" w:rsidRPr="00D86BD5" w:rsidRDefault="00FE3E17" w:rsidP="00FE3E17">
            <w:pPr>
              <w:spacing w:before="100" w:beforeAutospacing="1" w:after="100" w:afterAutospacing="1"/>
              <w:rPr>
                <w:sz w:val="18"/>
                <w:szCs w:val="18"/>
                <w:lang w:val="el-GR"/>
              </w:rPr>
            </w:pPr>
          </w:p>
        </w:tc>
        <w:tc>
          <w:tcPr>
            <w:tcW w:w="421" w:type="pct"/>
            <w:vAlign w:val="center"/>
          </w:tcPr>
          <w:p w14:paraId="07D4B780" w14:textId="77777777" w:rsidR="00FE3E17" w:rsidRPr="00D86BD5" w:rsidRDefault="00FE3E17" w:rsidP="00FE3E17">
            <w:pPr>
              <w:spacing w:before="100" w:beforeAutospacing="1" w:after="100" w:afterAutospacing="1"/>
              <w:rPr>
                <w:sz w:val="18"/>
                <w:szCs w:val="18"/>
                <w:lang w:val="el-GR"/>
              </w:rPr>
            </w:pPr>
          </w:p>
        </w:tc>
      </w:tr>
    </w:tbl>
    <w:p w14:paraId="6B1DB68F" w14:textId="77777777" w:rsidR="00623457" w:rsidRPr="00D86BD5" w:rsidRDefault="00623457" w:rsidP="00623457">
      <w:pPr>
        <w:spacing w:before="100" w:beforeAutospacing="1" w:after="100" w:afterAutospacing="1"/>
        <w:jc w:val="center"/>
        <w:rPr>
          <w:sz w:val="20"/>
          <w:lang w:val="el-GR"/>
        </w:rPr>
      </w:pPr>
      <w:r w:rsidRPr="00D86BD5">
        <w:rPr>
          <w:sz w:val="20"/>
          <w:lang w:val="el-GR"/>
        </w:rPr>
        <w:t xml:space="preserve">* Το ΚΟΣΤΟΣ ΣΥΝΤΗΡΗΣΗΣ αφορά στα έτη μετά την ελάχιστη </w:t>
      </w:r>
      <w:r w:rsidRPr="00D86BD5">
        <w:rPr>
          <w:b/>
          <w:sz w:val="20"/>
          <w:lang w:val="el-GR"/>
        </w:rPr>
        <w:t>ζητούμενη</w:t>
      </w:r>
      <w:r w:rsidRPr="00D86BD5">
        <w:rPr>
          <w:sz w:val="20"/>
          <w:lang w:val="el-GR"/>
        </w:rPr>
        <w:t xml:space="preserve"> Περίοδο Εγγύησης.</w:t>
      </w:r>
    </w:p>
    <w:p w14:paraId="6DF180E9" w14:textId="77777777" w:rsidR="00623457" w:rsidRPr="00D86BD5" w:rsidRDefault="00623457" w:rsidP="00D84329">
      <w:pPr>
        <w:pStyle w:val="30"/>
        <w:numPr>
          <w:ilvl w:val="2"/>
          <w:numId w:val="20"/>
        </w:numPr>
        <w:ind w:left="1134" w:hanging="414"/>
        <w:rPr>
          <w:rFonts w:cs="Tahoma"/>
          <w:lang w:val="el-GR"/>
        </w:rPr>
      </w:pPr>
      <w:bookmarkStart w:id="750" w:name="_Toc240445878"/>
      <w:bookmarkStart w:id="751" w:name="_Toc366852699"/>
      <w:bookmarkStart w:id="752" w:name="_Ref508304059"/>
      <w:bookmarkStart w:id="753" w:name="_Toc10632752"/>
      <w:bookmarkStart w:id="754" w:name="_Toc42167519"/>
      <w:bookmarkStart w:id="755" w:name="_Toc53671372"/>
      <w:bookmarkStart w:id="756" w:name="_Toc97194382"/>
      <w:bookmarkStart w:id="757" w:name="_Toc97194486"/>
      <w:bookmarkStart w:id="758" w:name="_Toc122685376"/>
      <w:r w:rsidRPr="00D86BD5">
        <w:rPr>
          <w:rFonts w:cs="Tahoma"/>
          <w:lang w:val="el-GR"/>
        </w:rPr>
        <w:t>Υπηρεσίες</w:t>
      </w:r>
      <w:bookmarkEnd w:id="750"/>
      <w:bookmarkEnd w:id="751"/>
      <w:bookmarkEnd w:id="752"/>
      <w:bookmarkEnd w:id="753"/>
      <w:bookmarkEnd w:id="754"/>
      <w:bookmarkEnd w:id="755"/>
      <w:bookmarkEnd w:id="756"/>
      <w:bookmarkEnd w:id="757"/>
      <w:bookmarkEnd w:id="758"/>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623457" w:rsidRPr="00D86BD5" w14:paraId="5379985B" w14:textId="77777777" w:rsidTr="00F82A8D">
        <w:trPr>
          <w:cantSplit/>
          <w:tblHeader/>
        </w:trPr>
        <w:tc>
          <w:tcPr>
            <w:tcW w:w="251" w:type="pct"/>
            <w:vMerge w:val="restart"/>
            <w:shd w:val="pct15" w:color="auto" w:fill="FFFFFF"/>
            <w:vAlign w:val="center"/>
          </w:tcPr>
          <w:p w14:paraId="64EB5950" w14:textId="77777777" w:rsidR="00623457" w:rsidRPr="00D86BD5" w:rsidRDefault="00623457" w:rsidP="00C4217E">
            <w:pPr>
              <w:keepNext/>
              <w:keepLines/>
              <w:spacing w:before="60" w:after="60"/>
              <w:ind w:right="-191"/>
              <w:rPr>
                <w:sz w:val="18"/>
                <w:szCs w:val="18"/>
                <w:lang w:val="el-GR"/>
              </w:rPr>
            </w:pPr>
            <w:r w:rsidRPr="00D86BD5">
              <w:rPr>
                <w:sz w:val="18"/>
                <w:szCs w:val="18"/>
                <w:lang w:val="el-GR"/>
              </w:rPr>
              <w:t>Α/Α</w:t>
            </w:r>
          </w:p>
        </w:tc>
        <w:tc>
          <w:tcPr>
            <w:tcW w:w="2077" w:type="pct"/>
            <w:vMerge w:val="restart"/>
            <w:shd w:val="pct15" w:color="auto" w:fill="FFFFFF"/>
            <w:vAlign w:val="center"/>
          </w:tcPr>
          <w:p w14:paraId="33CE36D8" w14:textId="77777777" w:rsidR="00623457" w:rsidRPr="00E83C8F" w:rsidRDefault="00623457" w:rsidP="00C4217E">
            <w:pPr>
              <w:keepNext/>
              <w:keepLines/>
              <w:spacing w:before="60" w:after="60"/>
              <w:jc w:val="center"/>
              <w:rPr>
                <w:sz w:val="18"/>
                <w:szCs w:val="18"/>
                <w:lang w:val="el-GR"/>
              </w:rPr>
            </w:pPr>
            <w:r w:rsidRPr="00E83C8F">
              <w:rPr>
                <w:sz w:val="18"/>
                <w:szCs w:val="18"/>
                <w:lang w:val="el-GR"/>
              </w:rPr>
              <w:t>ΠΕΡΙΓΡΑΦΗ</w:t>
            </w:r>
          </w:p>
        </w:tc>
        <w:tc>
          <w:tcPr>
            <w:tcW w:w="440" w:type="pct"/>
            <w:gridSpan w:val="2"/>
            <w:vMerge w:val="restart"/>
            <w:shd w:val="pct15" w:color="auto" w:fill="FFFFFF"/>
            <w:vAlign w:val="center"/>
          </w:tcPr>
          <w:p w14:paraId="091ABBB6" w14:textId="77777777" w:rsidR="00623457" w:rsidRPr="00D86BD5" w:rsidRDefault="00623457" w:rsidP="00C4217E">
            <w:pPr>
              <w:keepNext/>
              <w:keepLines/>
              <w:spacing w:before="60" w:after="60"/>
              <w:ind w:left="-100" w:right="-11"/>
              <w:jc w:val="center"/>
              <w:rPr>
                <w:sz w:val="18"/>
                <w:szCs w:val="18"/>
                <w:lang w:val="el-GR"/>
              </w:rPr>
            </w:pPr>
            <w:r w:rsidRPr="00D86BD5">
              <w:rPr>
                <w:sz w:val="18"/>
                <w:szCs w:val="18"/>
                <w:lang w:val="el-GR"/>
              </w:rPr>
              <w:t>Ανθρωπομήνες</w:t>
            </w:r>
          </w:p>
        </w:tc>
        <w:tc>
          <w:tcPr>
            <w:tcW w:w="1079" w:type="pct"/>
            <w:gridSpan w:val="2"/>
            <w:tcBorders>
              <w:bottom w:val="single" w:sz="4" w:space="0" w:color="auto"/>
            </w:tcBorders>
            <w:shd w:val="pct15" w:color="auto" w:fill="FFFFFF"/>
            <w:vAlign w:val="center"/>
          </w:tcPr>
          <w:p w14:paraId="619FF448" w14:textId="77777777" w:rsidR="00623457" w:rsidRPr="00D86BD5" w:rsidRDefault="00623457" w:rsidP="00C4217E">
            <w:pPr>
              <w:keepNext/>
              <w:keepLines/>
              <w:spacing w:before="60" w:after="60"/>
              <w:rPr>
                <w:sz w:val="18"/>
                <w:szCs w:val="18"/>
                <w:lang w:val="el-GR"/>
              </w:rPr>
            </w:pPr>
            <w:r w:rsidRPr="00D86BD5">
              <w:rPr>
                <w:sz w:val="18"/>
                <w:szCs w:val="18"/>
                <w:lang w:val="el-GR"/>
              </w:rPr>
              <w:t>ΑΞΙΑ ΧΩΡΙΣ ΦΠΑ [€]</w:t>
            </w:r>
          </w:p>
        </w:tc>
        <w:tc>
          <w:tcPr>
            <w:tcW w:w="544" w:type="pct"/>
            <w:vMerge w:val="restart"/>
            <w:shd w:val="pct15" w:color="auto" w:fill="FFFFFF"/>
            <w:vAlign w:val="center"/>
          </w:tcPr>
          <w:p w14:paraId="506B4CB7" w14:textId="77777777" w:rsidR="00623457" w:rsidRPr="00D86BD5" w:rsidRDefault="00623457" w:rsidP="00C4217E">
            <w:pPr>
              <w:keepNext/>
              <w:keepLines/>
              <w:spacing w:before="60" w:after="60"/>
              <w:rPr>
                <w:sz w:val="18"/>
                <w:szCs w:val="18"/>
                <w:lang w:val="el-GR"/>
              </w:rPr>
            </w:pPr>
            <w:r w:rsidRPr="00D86BD5">
              <w:rPr>
                <w:sz w:val="18"/>
                <w:szCs w:val="18"/>
                <w:lang w:val="el-GR"/>
              </w:rPr>
              <w:t>ΦΠΑ [€]</w:t>
            </w:r>
          </w:p>
        </w:tc>
        <w:tc>
          <w:tcPr>
            <w:tcW w:w="609" w:type="pct"/>
            <w:vMerge w:val="restart"/>
            <w:shd w:val="pct15" w:color="auto" w:fill="FFFFFF"/>
            <w:vAlign w:val="center"/>
          </w:tcPr>
          <w:p w14:paraId="3F6AEB29" w14:textId="77777777" w:rsidR="00623457" w:rsidRPr="00D86BD5" w:rsidRDefault="00623457" w:rsidP="00C4217E">
            <w:pPr>
              <w:keepNext/>
              <w:keepLines/>
              <w:spacing w:before="60" w:after="60"/>
              <w:rPr>
                <w:sz w:val="18"/>
                <w:szCs w:val="18"/>
                <w:lang w:val="el-GR"/>
              </w:rPr>
            </w:pPr>
            <w:r w:rsidRPr="00D86BD5">
              <w:rPr>
                <w:sz w:val="18"/>
                <w:szCs w:val="18"/>
                <w:lang w:val="el-GR"/>
              </w:rPr>
              <w:t xml:space="preserve">ΣΥΝΟΛΙΚΗ ΑΞΙΑ </w:t>
            </w:r>
          </w:p>
          <w:p w14:paraId="03CC6634" w14:textId="77777777" w:rsidR="00623457" w:rsidRPr="00D86BD5" w:rsidRDefault="00623457" w:rsidP="00C4217E">
            <w:pPr>
              <w:keepNext/>
              <w:keepLines/>
              <w:spacing w:before="60" w:after="60"/>
              <w:rPr>
                <w:sz w:val="18"/>
                <w:szCs w:val="18"/>
                <w:lang w:val="el-GR"/>
              </w:rPr>
            </w:pPr>
            <w:r w:rsidRPr="00D86BD5">
              <w:rPr>
                <w:sz w:val="18"/>
                <w:szCs w:val="18"/>
                <w:lang w:val="el-GR"/>
              </w:rPr>
              <w:t>ΜΕ ΦΠΑ [€]</w:t>
            </w:r>
          </w:p>
        </w:tc>
      </w:tr>
      <w:tr w:rsidR="00623457" w:rsidRPr="00D86BD5" w14:paraId="2D0F3E1A" w14:textId="77777777" w:rsidTr="00C4217E">
        <w:tc>
          <w:tcPr>
            <w:tcW w:w="251" w:type="pct"/>
            <w:vMerge/>
            <w:shd w:val="clear" w:color="auto" w:fill="FFFFFF"/>
            <w:vAlign w:val="center"/>
          </w:tcPr>
          <w:p w14:paraId="7AD6AF20" w14:textId="77777777" w:rsidR="00623457" w:rsidRPr="00D86BD5" w:rsidRDefault="00623457" w:rsidP="00C4217E">
            <w:pPr>
              <w:keepNext/>
              <w:keepLines/>
              <w:spacing w:before="60" w:after="60"/>
              <w:rPr>
                <w:sz w:val="18"/>
                <w:szCs w:val="18"/>
                <w:lang w:val="el-GR"/>
              </w:rPr>
            </w:pPr>
          </w:p>
        </w:tc>
        <w:tc>
          <w:tcPr>
            <w:tcW w:w="2077" w:type="pct"/>
            <w:vMerge/>
            <w:shd w:val="clear" w:color="auto" w:fill="FFFFFF"/>
            <w:vAlign w:val="center"/>
          </w:tcPr>
          <w:p w14:paraId="19095730" w14:textId="77777777" w:rsidR="00623457" w:rsidRPr="00E83C8F" w:rsidRDefault="00623457" w:rsidP="00C4217E">
            <w:pPr>
              <w:keepNext/>
              <w:keepLines/>
              <w:spacing w:before="60" w:after="60"/>
              <w:rPr>
                <w:sz w:val="18"/>
                <w:szCs w:val="18"/>
                <w:lang w:val="el-GR"/>
              </w:rPr>
            </w:pPr>
          </w:p>
        </w:tc>
        <w:tc>
          <w:tcPr>
            <w:tcW w:w="440" w:type="pct"/>
            <w:gridSpan w:val="2"/>
            <w:vMerge/>
            <w:shd w:val="clear" w:color="auto" w:fill="FFFFFF"/>
            <w:vAlign w:val="center"/>
          </w:tcPr>
          <w:p w14:paraId="166289F5" w14:textId="77777777" w:rsidR="00623457" w:rsidRPr="00D86BD5" w:rsidRDefault="00623457" w:rsidP="00C4217E">
            <w:pPr>
              <w:keepNext/>
              <w:keepLines/>
              <w:spacing w:before="60" w:after="60"/>
              <w:rPr>
                <w:sz w:val="18"/>
                <w:szCs w:val="18"/>
                <w:lang w:val="el-GR"/>
              </w:rPr>
            </w:pPr>
          </w:p>
        </w:tc>
        <w:tc>
          <w:tcPr>
            <w:tcW w:w="578" w:type="pct"/>
            <w:shd w:val="pct15" w:color="auto" w:fill="FFFFFF"/>
            <w:vAlign w:val="center"/>
          </w:tcPr>
          <w:p w14:paraId="5D533459"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ΤΙΜΗ ΜΟΝΑΔΑΣ</w:t>
            </w:r>
          </w:p>
        </w:tc>
        <w:tc>
          <w:tcPr>
            <w:tcW w:w="501" w:type="pct"/>
            <w:shd w:val="pct15" w:color="auto" w:fill="FFFFFF"/>
            <w:vAlign w:val="center"/>
          </w:tcPr>
          <w:p w14:paraId="5C0C2AF3"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ΣΥΝΟΛΟ</w:t>
            </w:r>
          </w:p>
        </w:tc>
        <w:tc>
          <w:tcPr>
            <w:tcW w:w="544" w:type="pct"/>
            <w:vMerge/>
            <w:shd w:val="clear" w:color="auto" w:fill="FFFFFF"/>
            <w:vAlign w:val="center"/>
          </w:tcPr>
          <w:p w14:paraId="59D88657" w14:textId="77777777" w:rsidR="00623457" w:rsidRPr="00D86BD5" w:rsidRDefault="00623457" w:rsidP="00C4217E">
            <w:pPr>
              <w:keepNext/>
              <w:keepLines/>
              <w:spacing w:before="60" w:after="60"/>
              <w:rPr>
                <w:sz w:val="18"/>
                <w:szCs w:val="18"/>
                <w:lang w:val="el-GR"/>
              </w:rPr>
            </w:pPr>
          </w:p>
        </w:tc>
        <w:tc>
          <w:tcPr>
            <w:tcW w:w="609" w:type="pct"/>
            <w:vMerge/>
            <w:shd w:val="clear" w:color="auto" w:fill="FFFFFF"/>
            <w:vAlign w:val="center"/>
          </w:tcPr>
          <w:p w14:paraId="62A69E2E" w14:textId="77777777" w:rsidR="00623457" w:rsidRPr="00D86BD5" w:rsidRDefault="00623457" w:rsidP="00C4217E">
            <w:pPr>
              <w:keepNext/>
              <w:keepLines/>
              <w:spacing w:before="60" w:after="60"/>
              <w:rPr>
                <w:sz w:val="18"/>
                <w:szCs w:val="18"/>
                <w:lang w:val="el-GR"/>
              </w:rPr>
            </w:pPr>
          </w:p>
        </w:tc>
      </w:tr>
      <w:tr w:rsidR="00623457" w:rsidRPr="00D86BD5" w14:paraId="472AD229" w14:textId="77777777" w:rsidTr="00C4217E">
        <w:trPr>
          <w:trHeight w:val="284"/>
        </w:trPr>
        <w:tc>
          <w:tcPr>
            <w:tcW w:w="251" w:type="pct"/>
            <w:shd w:val="clear" w:color="auto" w:fill="FFFFFF"/>
            <w:vAlign w:val="center"/>
          </w:tcPr>
          <w:p w14:paraId="3CCE3ACB" w14:textId="77777777" w:rsidR="00623457" w:rsidRPr="00D86BD5" w:rsidRDefault="00623457" w:rsidP="00C4217E">
            <w:pPr>
              <w:keepNext/>
              <w:keepLines/>
              <w:spacing w:before="60" w:after="60"/>
              <w:rPr>
                <w:sz w:val="18"/>
                <w:szCs w:val="18"/>
                <w:lang w:val="el-GR"/>
              </w:rPr>
            </w:pPr>
            <w:r w:rsidRPr="00D86BD5">
              <w:rPr>
                <w:sz w:val="18"/>
                <w:szCs w:val="18"/>
                <w:lang w:val="el-GR"/>
              </w:rPr>
              <w:t>1.</w:t>
            </w:r>
          </w:p>
        </w:tc>
        <w:tc>
          <w:tcPr>
            <w:tcW w:w="2077" w:type="pct"/>
            <w:shd w:val="clear" w:color="auto" w:fill="FFFFFF"/>
            <w:vAlign w:val="center"/>
          </w:tcPr>
          <w:p w14:paraId="4EB2654C" w14:textId="77777777" w:rsidR="00623457" w:rsidRPr="00E83C8F" w:rsidRDefault="00623457" w:rsidP="00C4217E">
            <w:pPr>
              <w:keepNext/>
              <w:keepLines/>
              <w:spacing w:before="60" w:after="60"/>
              <w:rPr>
                <w:sz w:val="18"/>
                <w:szCs w:val="18"/>
                <w:lang w:val="el-GR"/>
              </w:rPr>
            </w:pPr>
            <w:r w:rsidRPr="00E83C8F">
              <w:rPr>
                <w:sz w:val="18"/>
                <w:szCs w:val="18"/>
                <w:lang w:val="el-GR"/>
              </w:rPr>
              <w:t>Υπηρεσίες Μελέτης Εφαρμογής</w:t>
            </w:r>
          </w:p>
        </w:tc>
        <w:tc>
          <w:tcPr>
            <w:tcW w:w="440" w:type="pct"/>
            <w:gridSpan w:val="2"/>
            <w:shd w:val="clear" w:color="auto" w:fill="FFFFFF"/>
            <w:vAlign w:val="center"/>
          </w:tcPr>
          <w:p w14:paraId="2CE4EF80" w14:textId="77777777" w:rsidR="00623457" w:rsidRPr="00D86BD5" w:rsidRDefault="00623457" w:rsidP="00C4217E">
            <w:pPr>
              <w:keepNext/>
              <w:keepLines/>
              <w:spacing w:before="60" w:after="60"/>
              <w:rPr>
                <w:sz w:val="18"/>
                <w:szCs w:val="18"/>
                <w:lang w:val="el-GR"/>
              </w:rPr>
            </w:pPr>
          </w:p>
        </w:tc>
        <w:tc>
          <w:tcPr>
            <w:tcW w:w="578" w:type="pct"/>
            <w:shd w:val="clear" w:color="auto" w:fill="FFFFFF"/>
            <w:vAlign w:val="center"/>
          </w:tcPr>
          <w:p w14:paraId="65C4C1A3" w14:textId="77777777" w:rsidR="00623457" w:rsidRPr="00D86BD5" w:rsidRDefault="00623457" w:rsidP="00C4217E">
            <w:pPr>
              <w:keepNext/>
              <w:keepLines/>
              <w:spacing w:before="60" w:after="60"/>
              <w:rPr>
                <w:sz w:val="18"/>
                <w:szCs w:val="18"/>
                <w:lang w:val="el-GR"/>
              </w:rPr>
            </w:pPr>
          </w:p>
        </w:tc>
        <w:tc>
          <w:tcPr>
            <w:tcW w:w="501" w:type="pct"/>
            <w:shd w:val="clear" w:color="auto" w:fill="FFFFFF"/>
            <w:vAlign w:val="center"/>
          </w:tcPr>
          <w:p w14:paraId="484576A3" w14:textId="77777777" w:rsidR="00623457" w:rsidRPr="00D86BD5" w:rsidRDefault="00623457" w:rsidP="00C4217E">
            <w:pPr>
              <w:keepNext/>
              <w:keepLines/>
              <w:spacing w:before="60" w:after="60"/>
              <w:rPr>
                <w:sz w:val="18"/>
                <w:szCs w:val="18"/>
                <w:lang w:val="el-GR"/>
              </w:rPr>
            </w:pPr>
          </w:p>
        </w:tc>
        <w:tc>
          <w:tcPr>
            <w:tcW w:w="544" w:type="pct"/>
            <w:shd w:val="clear" w:color="auto" w:fill="FFFFFF"/>
            <w:vAlign w:val="center"/>
          </w:tcPr>
          <w:p w14:paraId="2BE51EB0" w14:textId="77777777" w:rsidR="00623457" w:rsidRPr="00D86BD5" w:rsidRDefault="00623457" w:rsidP="00C4217E">
            <w:pPr>
              <w:keepNext/>
              <w:keepLines/>
              <w:spacing w:before="60" w:after="60"/>
              <w:rPr>
                <w:sz w:val="18"/>
                <w:szCs w:val="18"/>
                <w:lang w:val="el-GR"/>
              </w:rPr>
            </w:pPr>
          </w:p>
        </w:tc>
        <w:tc>
          <w:tcPr>
            <w:tcW w:w="609" w:type="pct"/>
            <w:shd w:val="clear" w:color="auto" w:fill="FFFFFF"/>
            <w:vAlign w:val="center"/>
          </w:tcPr>
          <w:p w14:paraId="0FD706C1" w14:textId="77777777" w:rsidR="00623457" w:rsidRPr="00D86BD5" w:rsidRDefault="00623457" w:rsidP="00C4217E">
            <w:pPr>
              <w:keepNext/>
              <w:keepLines/>
              <w:spacing w:before="60" w:after="60"/>
              <w:rPr>
                <w:sz w:val="18"/>
                <w:szCs w:val="18"/>
                <w:lang w:val="el-GR"/>
              </w:rPr>
            </w:pPr>
          </w:p>
        </w:tc>
      </w:tr>
      <w:tr w:rsidR="00623457" w:rsidRPr="00D46B93" w14:paraId="67FC78A1" w14:textId="77777777" w:rsidTr="00C4217E">
        <w:trPr>
          <w:trHeight w:val="284"/>
        </w:trPr>
        <w:tc>
          <w:tcPr>
            <w:tcW w:w="251" w:type="pct"/>
            <w:shd w:val="clear" w:color="auto" w:fill="FFFFFF"/>
            <w:vAlign w:val="center"/>
          </w:tcPr>
          <w:p w14:paraId="50CD43A3" w14:textId="77777777" w:rsidR="00623457" w:rsidRPr="00D86BD5" w:rsidRDefault="00623457" w:rsidP="00C4217E">
            <w:pPr>
              <w:keepNext/>
              <w:keepLines/>
              <w:spacing w:before="60" w:after="60"/>
              <w:rPr>
                <w:sz w:val="18"/>
                <w:szCs w:val="18"/>
                <w:lang w:val="el-GR"/>
              </w:rPr>
            </w:pPr>
            <w:r w:rsidRPr="00D86BD5">
              <w:rPr>
                <w:sz w:val="18"/>
                <w:szCs w:val="18"/>
                <w:lang w:val="el-GR"/>
              </w:rPr>
              <w:t>2.</w:t>
            </w:r>
          </w:p>
        </w:tc>
        <w:tc>
          <w:tcPr>
            <w:tcW w:w="2077" w:type="pct"/>
            <w:shd w:val="clear" w:color="auto" w:fill="FFFFFF"/>
            <w:vAlign w:val="center"/>
          </w:tcPr>
          <w:p w14:paraId="6DA8AEC3" w14:textId="6704EEA3" w:rsidR="00623457" w:rsidRPr="00E83C8F" w:rsidRDefault="00623457" w:rsidP="00C4217E">
            <w:pPr>
              <w:keepNext/>
              <w:keepLines/>
              <w:spacing w:before="60" w:after="60"/>
              <w:rPr>
                <w:sz w:val="18"/>
                <w:szCs w:val="18"/>
                <w:lang w:val="el-GR"/>
              </w:rPr>
            </w:pPr>
            <w:r w:rsidRPr="00E83C8F">
              <w:rPr>
                <w:sz w:val="18"/>
                <w:szCs w:val="18"/>
                <w:lang w:val="el-GR"/>
              </w:rPr>
              <w:t xml:space="preserve">Υπηρεσίες </w:t>
            </w:r>
            <w:r w:rsidR="004F6CB1" w:rsidRPr="00E83C8F">
              <w:rPr>
                <w:sz w:val="18"/>
                <w:szCs w:val="18"/>
                <w:lang w:val="el-GR"/>
              </w:rPr>
              <w:t>Αναδιοργάνωσης των υφιστάμενων υποδομών λειτουργίας</w:t>
            </w:r>
          </w:p>
        </w:tc>
        <w:tc>
          <w:tcPr>
            <w:tcW w:w="440" w:type="pct"/>
            <w:gridSpan w:val="2"/>
            <w:tcBorders>
              <w:bottom w:val="single" w:sz="4" w:space="0" w:color="auto"/>
            </w:tcBorders>
            <w:shd w:val="clear" w:color="auto" w:fill="FFFFFF"/>
            <w:vAlign w:val="center"/>
          </w:tcPr>
          <w:p w14:paraId="7B4553EA" w14:textId="77777777" w:rsidR="00623457" w:rsidRPr="00D86BD5"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2DB1398F" w14:textId="77777777" w:rsidR="00623457" w:rsidRPr="00D86BD5" w:rsidRDefault="00623457" w:rsidP="00C4217E">
            <w:pPr>
              <w:keepNext/>
              <w:keepLines/>
              <w:spacing w:before="60" w:after="60"/>
              <w:rPr>
                <w:sz w:val="18"/>
                <w:szCs w:val="18"/>
                <w:lang w:val="el-GR"/>
              </w:rPr>
            </w:pPr>
          </w:p>
        </w:tc>
        <w:tc>
          <w:tcPr>
            <w:tcW w:w="501" w:type="pct"/>
            <w:shd w:val="clear" w:color="auto" w:fill="FFFFFF"/>
            <w:vAlign w:val="center"/>
          </w:tcPr>
          <w:p w14:paraId="02F9FF0A" w14:textId="77777777" w:rsidR="00623457" w:rsidRPr="00D86BD5" w:rsidRDefault="00623457" w:rsidP="00C4217E">
            <w:pPr>
              <w:keepNext/>
              <w:keepLines/>
              <w:spacing w:before="60" w:after="60"/>
              <w:rPr>
                <w:sz w:val="18"/>
                <w:szCs w:val="18"/>
                <w:lang w:val="el-GR"/>
              </w:rPr>
            </w:pPr>
          </w:p>
        </w:tc>
        <w:tc>
          <w:tcPr>
            <w:tcW w:w="544" w:type="pct"/>
            <w:shd w:val="clear" w:color="auto" w:fill="FFFFFF"/>
            <w:vAlign w:val="center"/>
          </w:tcPr>
          <w:p w14:paraId="4BB9DF2D" w14:textId="77777777" w:rsidR="00623457" w:rsidRPr="00D86BD5" w:rsidRDefault="00623457" w:rsidP="00C4217E">
            <w:pPr>
              <w:keepNext/>
              <w:keepLines/>
              <w:spacing w:before="60" w:after="60"/>
              <w:rPr>
                <w:sz w:val="18"/>
                <w:szCs w:val="18"/>
                <w:lang w:val="el-GR"/>
              </w:rPr>
            </w:pPr>
          </w:p>
        </w:tc>
        <w:tc>
          <w:tcPr>
            <w:tcW w:w="609" w:type="pct"/>
            <w:shd w:val="clear" w:color="auto" w:fill="FFFFFF"/>
            <w:vAlign w:val="center"/>
          </w:tcPr>
          <w:p w14:paraId="34B39233" w14:textId="77777777" w:rsidR="00623457" w:rsidRPr="00D86BD5" w:rsidRDefault="00623457" w:rsidP="00C4217E">
            <w:pPr>
              <w:keepNext/>
              <w:keepLines/>
              <w:spacing w:before="60" w:after="60"/>
              <w:rPr>
                <w:sz w:val="18"/>
                <w:szCs w:val="18"/>
                <w:lang w:val="el-GR"/>
              </w:rPr>
            </w:pPr>
          </w:p>
        </w:tc>
      </w:tr>
      <w:tr w:rsidR="00623457" w:rsidRPr="00D86BD5" w14:paraId="35655600" w14:textId="77777777" w:rsidTr="00C4217E">
        <w:trPr>
          <w:trHeight w:val="284"/>
        </w:trPr>
        <w:tc>
          <w:tcPr>
            <w:tcW w:w="251" w:type="pct"/>
            <w:shd w:val="clear" w:color="auto" w:fill="FFFFFF"/>
            <w:vAlign w:val="center"/>
          </w:tcPr>
          <w:p w14:paraId="5BACAAFA" w14:textId="77777777" w:rsidR="00623457" w:rsidRPr="00D86BD5" w:rsidRDefault="00623457" w:rsidP="00C4217E">
            <w:pPr>
              <w:keepNext/>
              <w:keepLines/>
              <w:spacing w:before="60" w:after="60"/>
              <w:rPr>
                <w:sz w:val="18"/>
                <w:szCs w:val="18"/>
                <w:lang w:val="el-GR"/>
              </w:rPr>
            </w:pPr>
            <w:r w:rsidRPr="00D86BD5">
              <w:rPr>
                <w:sz w:val="18"/>
                <w:szCs w:val="18"/>
                <w:lang w:val="el-GR"/>
              </w:rPr>
              <w:t>3.</w:t>
            </w:r>
          </w:p>
        </w:tc>
        <w:tc>
          <w:tcPr>
            <w:tcW w:w="2077" w:type="pct"/>
            <w:shd w:val="clear" w:color="auto" w:fill="FFFFFF"/>
            <w:vAlign w:val="center"/>
          </w:tcPr>
          <w:p w14:paraId="0A2827A5" w14:textId="4949FFDC" w:rsidR="00623457" w:rsidRPr="00E83C8F" w:rsidRDefault="00623457" w:rsidP="00C4217E">
            <w:pPr>
              <w:keepNext/>
              <w:keepLines/>
              <w:spacing w:before="60" w:after="60"/>
              <w:rPr>
                <w:sz w:val="18"/>
                <w:szCs w:val="18"/>
                <w:lang w:val="el-GR"/>
              </w:rPr>
            </w:pPr>
            <w:r w:rsidRPr="00E83C8F">
              <w:rPr>
                <w:sz w:val="18"/>
                <w:szCs w:val="18"/>
                <w:lang w:val="el-GR"/>
              </w:rPr>
              <w:t xml:space="preserve">Υπηρεσίες </w:t>
            </w:r>
            <w:r w:rsidR="001714C4" w:rsidRPr="00E83C8F">
              <w:rPr>
                <w:sz w:val="18"/>
                <w:szCs w:val="18"/>
                <w:lang w:val="el-GR"/>
              </w:rPr>
              <w:t>αναμόρφωσης επιχειρησιακών διαδικασιών</w:t>
            </w:r>
          </w:p>
        </w:tc>
        <w:tc>
          <w:tcPr>
            <w:tcW w:w="440" w:type="pct"/>
            <w:gridSpan w:val="2"/>
            <w:tcBorders>
              <w:bottom w:val="single" w:sz="4" w:space="0" w:color="auto"/>
            </w:tcBorders>
            <w:shd w:val="clear" w:color="auto" w:fill="FFFFFF"/>
            <w:vAlign w:val="center"/>
          </w:tcPr>
          <w:p w14:paraId="41858ADB" w14:textId="77777777" w:rsidR="00623457" w:rsidRPr="00D86BD5"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B2CC9F4" w14:textId="77777777" w:rsidR="00623457" w:rsidRPr="00D86BD5" w:rsidRDefault="00623457" w:rsidP="00C4217E">
            <w:pPr>
              <w:keepNext/>
              <w:keepLines/>
              <w:spacing w:before="60" w:after="60"/>
              <w:rPr>
                <w:sz w:val="18"/>
                <w:szCs w:val="18"/>
                <w:lang w:val="el-GR"/>
              </w:rPr>
            </w:pPr>
          </w:p>
        </w:tc>
        <w:tc>
          <w:tcPr>
            <w:tcW w:w="501" w:type="pct"/>
            <w:shd w:val="clear" w:color="auto" w:fill="FFFFFF"/>
            <w:vAlign w:val="center"/>
          </w:tcPr>
          <w:p w14:paraId="404C59AD" w14:textId="77777777" w:rsidR="00623457" w:rsidRPr="00D86BD5" w:rsidRDefault="00623457" w:rsidP="00C4217E">
            <w:pPr>
              <w:keepNext/>
              <w:keepLines/>
              <w:spacing w:before="60" w:after="60"/>
              <w:rPr>
                <w:sz w:val="18"/>
                <w:szCs w:val="18"/>
                <w:lang w:val="el-GR"/>
              </w:rPr>
            </w:pPr>
          </w:p>
        </w:tc>
        <w:tc>
          <w:tcPr>
            <w:tcW w:w="544" w:type="pct"/>
            <w:shd w:val="clear" w:color="auto" w:fill="FFFFFF"/>
            <w:vAlign w:val="center"/>
          </w:tcPr>
          <w:p w14:paraId="4C1918FD" w14:textId="77777777" w:rsidR="00623457" w:rsidRPr="00D86BD5" w:rsidRDefault="00623457" w:rsidP="00C4217E">
            <w:pPr>
              <w:keepNext/>
              <w:keepLines/>
              <w:spacing w:before="60" w:after="60"/>
              <w:rPr>
                <w:sz w:val="18"/>
                <w:szCs w:val="18"/>
                <w:lang w:val="el-GR"/>
              </w:rPr>
            </w:pPr>
          </w:p>
        </w:tc>
        <w:tc>
          <w:tcPr>
            <w:tcW w:w="609" w:type="pct"/>
            <w:shd w:val="clear" w:color="auto" w:fill="FFFFFF"/>
            <w:vAlign w:val="center"/>
          </w:tcPr>
          <w:p w14:paraId="79E08543" w14:textId="77777777" w:rsidR="00623457" w:rsidRPr="00D86BD5" w:rsidRDefault="00623457" w:rsidP="00C4217E">
            <w:pPr>
              <w:keepNext/>
              <w:keepLines/>
              <w:spacing w:before="60" w:after="60"/>
              <w:rPr>
                <w:sz w:val="18"/>
                <w:szCs w:val="18"/>
                <w:lang w:val="el-GR"/>
              </w:rPr>
            </w:pPr>
          </w:p>
        </w:tc>
      </w:tr>
      <w:tr w:rsidR="001714C4" w:rsidRPr="00D86BD5" w14:paraId="28314A8D" w14:textId="77777777" w:rsidTr="00C4217E">
        <w:trPr>
          <w:trHeight w:val="284"/>
        </w:trPr>
        <w:tc>
          <w:tcPr>
            <w:tcW w:w="251" w:type="pct"/>
            <w:shd w:val="clear" w:color="auto" w:fill="FFFFFF"/>
            <w:vAlign w:val="center"/>
          </w:tcPr>
          <w:p w14:paraId="5F953438" w14:textId="21011626" w:rsidR="001714C4" w:rsidRPr="00D86BD5" w:rsidRDefault="001714C4" w:rsidP="001714C4">
            <w:pPr>
              <w:keepNext/>
              <w:keepLines/>
              <w:spacing w:before="60" w:after="60"/>
              <w:rPr>
                <w:sz w:val="18"/>
                <w:szCs w:val="18"/>
                <w:lang w:val="el-GR"/>
              </w:rPr>
            </w:pPr>
            <w:r w:rsidRPr="00D86BD5">
              <w:rPr>
                <w:sz w:val="18"/>
                <w:szCs w:val="18"/>
                <w:lang w:val="el-GR"/>
              </w:rPr>
              <w:t>4.</w:t>
            </w:r>
          </w:p>
        </w:tc>
        <w:tc>
          <w:tcPr>
            <w:tcW w:w="2077" w:type="pct"/>
            <w:shd w:val="clear" w:color="auto" w:fill="FFFFFF"/>
            <w:vAlign w:val="center"/>
          </w:tcPr>
          <w:p w14:paraId="7A012879" w14:textId="59E19685" w:rsidR="001714C4" w:rsidRPr="00E83C8F" w:rsidRDefault="001714C4" w:rsidP="001714C4">
            <w:pPr>
              <w:keepNext/>
              <w:keepLines/>
              <w:spacing w:before="60" w:after="60"/>
              <w:rPr>
                <w:sz w:val="18"/>
                <w:szCs w:val="18"/>
                <w:lang w:val="en-US"/>
              </w:rPr>
            </w:pPr>
            <w:r w:rsidRPr="00E83C8F">
              <w:rPr>
                <w:sz w:val="18"/>
                <w:szCs w:val="18"/>
                <w:lang w:val="el-GR"/>
              </w:rPr>
              <w:t xml:space="preserve">Υπηρεσίες </w:t>
            </w:r>
            <w:r w:rsidRPr="00E83C8F">
              <w:rPr>
                <w:sz w:val="18"/>
                <w:szCs w:val="18"/>
                <w:lang w:val="en-US"/>
              </w:rPr>
              <w:t>migration &amp; data cleansing</w:t>
            </w:r>
          </w:p>
        </w:tc>
        <w:tc>
          <w:tcPr>
            <w:tcW w:w="440" w:type="pct"/>
            <w:gridSpan w:val="2"/>
            <w:tcBorders>
              <w:bottom w:val="single" w:sz="4" w:space="0" w:color="auto"/>
            </w:tcBorders>
            <w:shd w:val="clear" w:color="auto" w:fill="FFFFFF"/>
            <w:vAlign w:val="center"/>
          </w:tcPr>
          <w:p w14:paraId="197AABE3" w14:textId="77777777" w:rsidR="001714C4" w:rsidRPr="00D86BD5" w:rsidRDefault="001714C4" w:rsidP="001714C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1220D5BF" w14:textId="77777777" w:rsidR="001714C4" w:rsidRPr="00D86BD5" w:rsidRDefault="001714C4" w:rsidP="001714C4">
            <w:pPr>
              <w:keepNext/>
              <w:keepLines/>
              <w:spacing w:before="60" w:after="60"/>
              <w:rPr>
                <w:sz w:val="18"/>
                <w:szCs w:val="18"/>
                <w:lang w:val="el-GR"/>
              </w:rPr>
            </w:pPr>
          </w:p>
        </w:tc>
        <w:tc>
          <w:tcPr>
            <w:tcW w:w="501" w:type="pct"/>
            <w:shd w:val="clear" w:color="auto" w:fill="FFFFFF"/>
            <w:vAlign w:val="center"/>
          </w:tcPr>
          <w:p w14:paraId="10B4AF4C" w14:textId="77777777" w:rsidR="001714C4" w:rsidRPr="00D86BD5" w:rsidRDefault="001714C4" w:rsidP="001714C4">
            <w:pPr>
              <w:keepNext/>
              <w:keepLines/>
              <w:spacing w:before="60" w:after="60"/>
              <w:rPr>
                <w:sz w:val="18"/>
                <w:szCs w:val="18"/>
                <w:lang w:val="el-GR"/>
              </w:rPr>
            </w:pPr>
          </w:p>
        </w:tc>
        <w:tc>
          <w:tcPr>
            <w:tcW w:w="544" w:type="pct"/>
            <w:shd w:val="clear" w:color="auto" w:fill="FFFFFF"/>
            <w:vAlign w:val="center"/>
          </w:tcPr>
          <w:p w14:paraId="7EB59ED8" w14:textId="77777777" w:rsidR="001714C4" w:rsidRPr="00D86BD5" w:rsidRDefault="001714C4" w:rsidP="001714C4">
            <w:pPr>
              <w:keepNext/>
              <w:keepLines/>
              <w:spacing w:before="60" w:after="60"/>
              <w:rPr>
                <w:sz w:val="18"/>
                <w:szCs w:val="18"/>
                <w:lang w:val="el-GR"/>
              </w:rPr>
            </w:pPr>
          </w:p>
        </w:tc>
        <w:tc>
          <w:tcPr>
            <w:tcW w:w="609" w:type="pct"/>
            <w:shd w:val="clear" w:color="auto" w:fill="FFFFFF"/>
            <w:vAlign w:val="center"/>
          </w:tcPr>
          <w:p w14:paraId="189BB311" w14:textId="77777777" w:rsidR="001714C4" w:rsidRPr="00D86BD5" w:rsidRDefault="001714C4" w:rsidP="001714C4">
            <w:pPr>
              <w:keepNext/>
              <w:keepLines/>
              <w:spacing w:before="60" w:after="60"/>
              <w:rPr>
                <w:sz w:val="18"/>
                <w:szCs w:val="18"/>
                <w:lang w:val="el-GR"/>
              </w:rPr>
            </w:pPr>
          </w:p>
        </w:tc>
      </w:tr>
      <w:tr w:rsidR="001714C4" w:rsidRPr="00D86BD5" w14:paraId="2EFFDB29" w14:textId="77777777" w:rsidTr="00C4217E">
        <w:trPr>
          <w:trHeight w:val="284"/>
        </w:trPr>
        <w:tc>
          <w:tcPr>
            <w:tcW w:w="251" w:type="pct"/>
            <w:shd w:val="clear" w:color="auto" w:fill="FFFFFF"/>
            <w:vAlign w:val="center"/>
          </w:tcPr>
          <w:p w14:paraId="0BA0FED1" w14:textId="6689A348" w:rsidR="001714C4" w:rsidRPr="00D86BD5" w:rsidRDefault="001714C4" w:rsidP="001714C4">
            <w:pPr>
              <w:keepNext/>
              <w:keepLines/>
              <w:spacing w:before="60" w:after="60"/>
              <w:rPr>
                <w:sz w:val="18"/>
                <w:szCs w:val="18"/>
                <w:lang w:val="el-GR"/>
              </w:rPr>
            </w:pPr>
            <w:r w:rsidRPr="00D86BD5">
              <w:rPr>
                <w:sz w:val="18"/>
                <w:szCs w:val="18"/>
                <w:lang w:val="el-GR"/>
              </w:rPr>
              <w:t>5.</w:t>
            </w:r>
          </w:p>
        </w:tc>
        <w:tc>
          <w:tcPr>
            <w:tcW w:w="2077" w:type="pct"/>
            <w:shd w:val="clear" w:color="auto" w:fill="FFFFFF"/>
            <w:vAlign w:val="center"/>
          </w:tcPr>
          <w:p w14:paraId="3A5C4FF9" w14:textId="77777777" w:rsidR="001714C4" w:rsidRPr="00E83C8F" w:rsidRDefault="001714C4" w:rsidP="001714C4">
            <w:pPr>
              <w:keepNext/>
              <w:keepLines/>
              <w:spacing w:before="60" w:after="60"/>
              <w:rPr>
                <w:sz w:val="18"/>
                <w:szCs w:val="18"/>
                <w:lang w:val="el-GR"/>
              </w:rPr>
            </w:pPr>
            <w:r w:rsidRPr="00E83C8F">
              <w:rPr>
                <w:sz w:val="18"/>
                <w:szCs w:val="18"/>
                <w:lang w:val="el-GR"/>
              </w:rPr>
              <w:t>Υπηρεσίες Εκπαίδευσης</w:t>
            </w:r>
          </w:p>
        </w:tc>
        <w:tc>
          <w:tcPr>
            <w:tcW w:w="440" w:type="pct"/>
            <w:gridSpan w:val="2"/>
            <w:tcBorders>
              <w:bottom w:val="single" w:sz="4" w:space="0" w:color="auto"/>
            </w:tcBorders>
            <w:shd w:val="clear" w:color="auto" w:fill="FFFFFF"/>
            <w:vAlign w:val="center"/>
          </w:tcPr>
          <w:p w14:paraId="0274D834" w14:textId="77777777" w:rsidR="001714C4" w:rsidRPr="00D86BD5" w:rsidRDefault="001714C4" w:rsidP="001714C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7970713" w14:textId="77777777" w:rsidR="001714C4" w:rsidRPr="00D86BD5" w:rsidRDefault="001714C4" w:rsidP="001714C4">
            <w:pPr>
              <w:keepNext/>
              <w:keepLines/>
              <w:spacing w:before="60" w:after="60"/>
              <w:rPr>
                <w:sz w:val="18"/>
                <w:szCs w:val="18"/>
                <w:lang w:val="el-GR"/>
              </w:rPr>
            </w:pPr>
          </w:p>
        </w:tc>
        <w:tc>
          <w:tcPr>
            <w:tcW w:w="501" w:type="pct"/>
            <w:shd w:val="clear" w:color="auto" w:fill="FFFFFF"/>
            <w:vAlign w:val="center"/>
          </w:tcPr>
          <w:p w14:paraId="57F748FB" w14:textId="77777777" w:rsidR="001714C4" w:rsidRPr="00D86BD5" w:rsidRDefault="001714C4" w:rsidP="001714C4">
            <w:pPr>
              <w:keepNext/>
              <w:keepLines/>
              <w:spacing w:before="60" w:after="60"/>
              <w:rPr>
                <w:sz w:val="18"/>
                <w:szCs w:val="18"/>
                <w:lang w:val="el-GR"/>
              </w:rPr>
            </w:pPr>
          </w:p>
        </w:tc>
        <w:tc>
          <w:tcPr>
            <w:tcW w:w="544" w:type="pct"/>
            <w:shd w:val="clear" w:color="auto" w:fill="FFFFFF"/>
            <w:vAlign w:val="center"/>
          </w:tcPr>
          <w:p w14:paraId="44B7B74D" w14:textId="77777777" w:rsidR="001714C4" w:rsidRPr="00D86BD5" w:rsidRDefault="001714C4" w:rsidP="001714C4">
            <w:pPr>
              <w:keepNext/>
              <w:keepLines/>
              <w:spacing w:before="60" w:after="60"/>
              <w:rPr>
                <w:sz w:val="18"/>
                <w:szCs w:val="18"/>
                <w:lang w:val="el-GR"/>
              </w:rPr>
            </w:pPr>
          </w:p>
        </w:tc>
        <w:tc>
          <w:tcPr>
            <w:tcW w:w="609" w:type="pct"/>
            <w:shd w:val="clear" w:color="auto" w:fill="FFFFFF"/>
            <w:vAlign w:val="center"/>
          </w:tcPr>
          <w:p w14:paraId="56FFD0F3" w14:textId="77777777" w:rsidR="001714C4" w:rsidRPr="00D86BD5" w:rsidRDefault="001714C4" w:rsidP="001714C4">
            <w:pPr>
              <w:keepNext/>
              <w:keepLines/>
              <w:spacing w:before="60" w:after="60"/>
              <w:rPr>
                <w:sz w:val="18"/>
                <w:szCs w:val="18"/>
                <w:lang w:val="el-GR"/>
              </w:rPr>
            </w:pPr>
          </w:p>
        </w:tc>
      </w:tr>
      <w:tr w:rsidR="001714C4" w:rsidRPr="00D86BD5" w14:paraId="37B48B07" w14:textId="77777777" w:rsidTr="00C4217E">
        <w:trPr>
          <w:trHeight w:val="284"/>
        </w:trPr>
        <w:tc>
          <w:tcPr>
            <w:tcW w:w="251" w:type="pct"/>
            <w:shd w:val="clear" w:color="auto" w:fill="FFFFFF"/>
            <w:vAlign w:val="center"/>
          </w:tcPr>
          <w:p w14:paraId="2887886A" w14:textId="36E97AAE" w:rsidR="001714C4" w:rsidRPr="00D86BD5" w:rsidRDefault="001714C4" w:rsidP="001714C4">
            <w:pPr>
              <w:keepNext/>
              <w:keepLines/>
              <w:spacing w:before="60" w:after="60"/>
              <w:rPr>
                <w:sz w:val="18"/>
                <w:szCs w:val="18"/>
                <w:lang w:val="el-GR"/>
              </w:rPr>
            </w:pPr>
            <w:r w:rsidRPr="00D86BD5">
              <w:rPr>
                <w:sz w:val="18"/>
                <w:szCs w:val="18"/>
                <w:lang w:val="el-GR"/>
              </w:rPr>
              <w:t>6.</w:t>
            </w:r>
          </w:p>
        </w:tc>
        <w:tc>
          <w:tcPr>
            <w:tcW w:w="2077" w:type="pct"/>
            <w:shd w:val="clear" w:color="auto" w:fill="FFFFFF"/>
            <w:vAlign w:val="center"/>
          </w:tcPr>
          <w:p w14:paraId="72892026" w14:textId="58AC59FC" w:rsidR="001714C4" w:rsidRPr="00E83C8F" w:rsidRDefault="001714C4" w:rsidP="001714C4">
            <w:pPr>
              <w:keepNext/>
              <w:keepLines/>
              <w:spacing w:before="60" w:after="60"/>
              <w:rPr>
                <w:sz w:val="18"/>
                <w:szCs w:val="18"/>
                <w:lang w:val="el-GR"/>
              </w:rPr>
            </w:pPr>
            <w:r w:rsidRPr="00E83C8F">
              <w:rPr>
                <w:sz w:val="18"/>
                <w:szCs w:val="18"/>
                <w:lang w:val="el-GR"/>
              </w:rPr>
              <w:t xml:space="preserve">Υπηρεσίες Δοκιμαστικής Λειτουργίας </w:t>
            </w:r>
          </w:p>
        </w:tc>
        <w:tc>
          <w:tcPr>
            <w:tcW w:w="440" w:type="pct"/>
            <w:gridSpan w:val="2"/>
            <w:tcBorders>
              <w:bottom w:val="single" w:sz="4" w:space="0" w:color="auto"/>
            </w:tcBorders>
            <w:shd w:val="clear" w:color="auto" w:fill="FFFFFF"/>
            <w:vAlign w:val="center"/>
          </w:tcPr>
          <w:p w14:paraId="11A34340" w14:textId="77777777" w:rsidR="001714C4" w:rsidRPr="00D86BD5" w:rsidRDefault="001714C4" w:rsidP="001714C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F57A207" w14:textId="77777777" w:rsidR="001714C4" w:rsidRPr="00D86BD5" w:rsidRDefault="001714C4" w:rsidP="001714C4">
            <w:pPr>
              <w:keepNext/>
              <w:keepLines/>
              <w:spacing w:before="60" w:after="60"/>
              <w:rPr>
                <w:sz w:val="18"/>
                <w:szCs w:val="18"/>
                <w:lang w:val="el-GR"/>
              </w:rPr>
            </w:pPr>
          </w:p>
        </w:tc>
        <w:tc>
          <w:tcPr>
            <w:tcW w:w="501" w:type="pct"/>
            <w:shd w:val="clear" w:color="auto" w:fill="FFFFFF"/>
            <w:vAlign w:val="center"/>
          </w:tcPr>
          <w:p w14:paraId="1FEFADBA" w14:textId="77777777" w:rsidR="001714C4" w:rsidRPr="00D86BD5" w:rsidRDefault="001714C4" w:rsidP="001714C4">
            <w:pPr>
              <w:keepNext/>
              <w:keepLines/>
              <w:spacing w:before="60" w:after="60"/>
              <w:rPr>
                <w:sz w:val="18"/>
                <w:szCs w:val="18"/>
                <w:lang w:val="el-GR"/>
              </w:rPr>
            </w:pPr>
          </w:p>
        </w:tc>
        <w:tc>
          <w:tcPr>
            <w:tcW w:w="544" w:type="pct"/>
            <w:shd w:val="clear" w:color="auto" w:fill="FFFFFF"/>
            <w:vAlign w:val="center"/>
          </w:tcPr>
          <w:p w14:paraId="48E8817A" w14:textId="77777777" w:rsidR="001714C4" w:rsidRPr="00D86BD5" w:rsidRDefault="001714C4" w:rsidP="001714C4">
            <w:pPr>
              <w:keepNext/>
              <w:keepLines/>
              <w:spacing w:before="60" w:after="60"/>
              <w:rPr>
                <w:sz w:val="18"/>
                <w:szCs w:val="18"/>
                <w:lang w:val="el-GR"/>
              </w:rPr>
            </w:pPr>
          </w:p>
        </w:tc>
        <w:tc>
          <w:tcPr>
            <w:tcW w:w="609" w:type="pct"/>
            <w:shd w:val="clear" w:color="auto" w:fill="FFFFFF"/>
            <w:vAlign w:val="center"/>
          </w:tcPr>
          <w:p w14:paraId="1ABBF50C" w14:textId="77777777" w:rsidR="001714C4" w:rsidRPr="00D86BD5" w:rsidRDefault="001714C4" w:rsidP="001714C4">
            <w:pPr>
              <w:keepNext/>
              <w:keepLines/>
              <w:spacing w:before="60" w:after="60"/>
              <w:rPr>
                <w:sz w:val="18"/>
                <w:szCs w:val="18"/>
                <w:lang w:val="el-GR"/>
              </w:rPr>
            </w:pPr>
          </w:p>
        </w:tc>
      </w:tr>
      <w:tr w:rsidR="001714C4" w:rsidRPr="00D86BD5" w14:paraId="69046F83" w14:textId="77777777" w:rsidTr="00C4217E">
        <w:trPr>
          <w:trHeight w:val="284"/>
        </w:trPr>
        <w:tc>
          <w:tcPr>
            <w:tcW w:w="251" w:type="pct"/>
            <w:shd w:val="clear" w:color="auto" w:fill="FFFFFF"/>
            <w:vAlign w:val="center"/>
          </w:tcPr>
          <w:p w14:paraId="244651D4" w14:textId="3614444C" w:rsidR="001714C4" w:rsidRPr="00D86BD5" w:rsidRDefault="001714C4" w:rsidP="001714C4">
            <w:pPr>
              <w:keepNext/>
              <w:keepLines/>
              <w:spacing w:before="60" w:after="60"/>
              <w:rPr>
                <w:sz w:val="18"/>
                <w:szCs w:val="18"/>
                <w:lang w:val="el-GR"/>
              </w:rPr>
            </w:pPr>
            <w:r w:rsidRPr="00D86BD5">
              <w:rPr>
                <w:sz w:val="18"/>
                <w:szCs w:val="18"/>
                <w:lang w:val="el-GR"/>
              </w:rPr>
              <w:t>7.</w:t>
            </w:r>
          </w:p>
        </w:tc>
        <w:tc>
          <w:tcPr>
            <w:tcW w:w="2077" w:type="pct"/>
            <w:shd w:val="clear" w:color="auto" w:fill="FFFFFF"/>
            <w:vAlign w:val="center"/>
          </w:tcPr>
          <w:p w14:paraId="38BDF407" w14:textId="65751B7C" w:rsidR="001714C4" w:rsidRPr="00E83C8F" w:rsidRDefault="001714C4" w:rsidP="001714C4">
            <w:pPr>
              <w:keepNext/>
              <w:keepLines/>
              <w:spacing w:before="60" w:after="60"/>
              <w:rPr>
                <w:sz w:val="18"/>
                <w:szCs w:val="18"/>
                <w:lang w:val="el-GR"/>
              </w:rPr>
            </w:pPr>
            <w:r w:rsidRPr="00E83C8F">
              <w:rPr>
                <w:sz w:val="18"/>
                <w:szCs w:val="18"/>
                <w:lang w:val="el-GR"/>
              </w:rPr>
              <w:t xml:space="preserve">Υπηρεσίες Πιλοτικής Λειτουργίας </w:t>
            </w:r>
          </w:p>
        </w:tc>
        <w:tc>
          <w:tcPr>
            <w:tcW w:w="440" w:type="pct"/>
            <w:gridSpan w:val="2"/>
            <w:tcBorders>
              <w:bottom w:val="single" w:sz="4" w:space="0" w:color="auto"/>
            </w:tcBorders>
            <w:shd w:val="clear" w:color="auto" w:fill="FFFFFF"/>
            <w:vAlign w:val="center"/>
          </w:tcPr>
          <w:p w14:paraId="6A478B5B" w14:textId="77777777" w:rsidR="001714C4" w:rsidRPr="00D86BD5" w:rsidRDefault="001714C4" w:rsidP="001714C4">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5BA0197" w14:textId="77777777" w:rsidR="001714C4" w:rsidRPr="00D86BD5" w:rsidRDefault="001714C4" w:rsidP="001714C4">
            <w:pPr>
              <w:keepNext/>
              <w:keepLines/>
              <w:spacing w:before="60" w:after="60"/>
              <w:rPr>
                <w:sz w:val="18"/>
                <w:szCs w:val="18"/>
                <w:lang w:val="el-GR"/>
              </w:rPr>
            </w:pPr>
          </w:p>
        </w:tc>
        <w:tc>
          <w:tcPr>
            <w:tcW w:w="501" w:type="pct"/>
            <w:shd w:val="clear" w:color="auto" w:fill="FFFFFF"/>
            <w:vAlign w:val="center"/>
          </w:tcPr>
          <w:p w14:paraId="5BDBEE65" w14:textId="77777777" w:rsidR="001714C4" w:rsidRPr="00D86BD5" w:rsidRDefault="001714C4" w:rsidP="001714C4">
            <w:pPr>
              <w:keepNext/>
              <w:keepLines/>
              <w:spacing w:before="60" w:after="60"/>
              <w:rPr>
                <w:sz w:val="18"/>
                <w:szCs w:val="18"/>
                <w:lang w:val="el-GR"/>
              </w:rPr>
            </w:pPr>
          </w:p>
        </w:tc>
        <w:tc>
          <w:tcPr>
            <w:tcW w:w="544" w:type="pct"/>
            <w:shd w:val="clear" w:color="auto" w:fill="FFFFFF"/>
            <w:vAlign w:val="center"/>
          </w:tcPr>
          <w:p w14:paraId="1F559227" w14:textId="77777777" w:rsidR="001714C4" w:rsidRPr="00D86BD5" w:rsidRDefault="001714C4" w:rsidP="001714C4">
            <w:pPr>
              <w:keepNext/>
              <w:keepLines/>
              <w:spacing w:before="60" w:after="60"/>
              <w:rPr>
                <w:sz w:val="18"/>
                <w:szCs w:val="18"/>
                <w:lang w:val="el-GR"/>
              </w:rPr>
            </w:pPr>
          </w:p>
        </w:tc>
        <w:tc>
          <w:tcPr>
            <w:tcW w:w="609" w:type="pct"/>
            <w:shd w:val="clear" w:color="auto" w:fill="FFFFFF"/>
            <w:vAlign w:val="center"/>
          </w:tcPr>
          <w:p w14:paraId="30D4A681" w14:textId="77777777" w:rsidR="001714C4" w:rsidRPr="00D86BD5" w:rsidRDefault="001714C4" w:rsidP="001714C4">
            <w:pPr>
              <w:keepNext/>
              <w:keepLines/>
              <w:spacing w:before="60" w:after="60"/>
              <w:rPr>
                <w:sz w:val="18"/>
                <w:szCs w:val="18"/>
                <w:lang w:val="el-GR"/>
              </w:rPr>
            </w:pPr>
          </w:p>
        </w:tc>
      </w:tr>
      <w:tr w:rsidR="001714C4" w:rsidRPr="00D86BD5" w14:paraId="0657E8FF" w14:textId="77777777" w:rsidTr="00C4217E">
        <w:trPr>
          <w:trHeight w:val="337"/>
        </w:trPr>
        <w:tc>
          <w:tcPr>
            <w:tcW w:w="251" w:type="pct"/>
            <w:shd w:val="clear" w:color="auto" w:fill="FFFFFF"/>
            <w:vAlign w:val="center"/>
          </w:tcPr>
          <w:p w14:paraId="6A36EDD2" w14:textId="53B64B14" w:rsidR="001714C4" w:rsidRPr="00CD1D72" w:rsidRDefault="001714C4" w:rsidP="001714C4">
            <w:pPr>
              <w:keepNext/>
              <w:keepLines/>
              <w:spacing w:before="60" w:after="60"/>
              <w:rPr>
                <w:sz w:val="18"/>
                <w:szCs w:val="18"/>
                <w:lang w:val="el-GR"/>
              </w:rPr>
            </w:pPr>
            <w:r>
              <w:rPr>
                <w:sz w:val="18"/>
                <w:szCs w:val="18"/>
                <w:lang w:val="en-US"/>
              </w:rPr>
              <w:t>8</w:t>
            </w:r>
            <w:r w:rsidR="00CD1D72">
              <w:rPr>
                <w:sz w:val="18"/>
                <w:szCs w:val="18"/>
                <w:lang w:val="el-GR"/>
              </w:rPr>
              <w:t>.</w:t>
            </w:r>
          </w:p>
        </w:tc>
        <w:tc>
          <w:tcPr>
            <w:tcW w:w="2077" w:type="pct"/>
            <w:shd w:val="clear" w:color="auto" w:fill="FFFFFF"/>
            <w:vAlign w:val="center"/>
          </w:tcPr>
          <w:p w14:paraId="584E8D72" w14:textId="5F57FBD9" w:rsidR="001714C4" w:rsidRPr="00E83C8F" w:rsidRDefault="001714C4" w:rsidP="001714C4">
            <w:pPr>
              <w:keepNext/>
              <w:keepLines/>
              <w:spacing w:before="60" w:after="60"/>
              <w:rPr>
                <w:sz w:val="18"/>
                <w:szCs w:val="18"/>
                <w:lang w:val="el-GR"/>
              </w:rPr>
            </w:pPr>
            <w:r w:rsidRPr="00E83C8F">
              <w:rPr>
                <w:sz w:val="18"/>
                <w:szCs w:val="18"/>
                <w:lang w:val="el-GR"/>
              </w:rPr>
              <w:t>Υπηρεσίες Τεχνικής Υποστήριξης</w:t>
            </w:r>
          </w:p>
        </w:tc>
        <w:tc>
          <w:tcPr>
            <w:tcW w:w="440" w:type="pct"/>
            <w:gridSpan w:val="2"/>
            <w:tcBorders>
              <w:bottom w:val="single" w:sz="4" w:space="0" w:color="auto"/>
              <w:right w:val="single" w:sz="4" w:space="0" w:color="auto"/>
            </w:tcBorders>
            <w:shd w:val="clear" w:color="auto" w:fill="FFFFFF"/>
            <w:vAlign w:val="center"/>
          </w:tcPr>
          <w:p w14:paraId="5895276D" w14:textId="77777777" w:rsidR="001714C4" w:rsidRPr="00D86BD5" w:rsidRDefault="001714C4" w:rsidP="001714C4">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6D1678B5" w14:textId="77777777" w:rsidR="001714C4" w:rsidRPr="00D86BD5" w:rsidRDefault="001714C4" w:rsidP="001714C4">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1221981D" w14:textId="77777777" w:rsidR="001714C4" w:rsidRPr="00D86BD5" w:rsidRDefault="001714C4" w:rsidP="001714C4">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2DD55ACA" w14:textId="77777777" w:rsidR="001714C4" w:rsidRPr="00D86BD5" w:rsidRDefault="001714C4" w:rsidP="001714C4">
            <w:pPr>
              <w:keepNext/>
              <w:keepLines/>
              <w:spacing w:before="60" w:after="60"/>
              <w:rPr>
                <w:sz w:val="18"/>
                <w:szCs w:val="18"/>
                <w:lang w:val="el-GR"/>
              </w:rPr>
            </w:pPr>
          </w:p>
        </w:tc>
        <w:tc>
          <w:tcPr>
            <w:tcW w:w="609" w:type="pct"/>
            <w:tcBorders>
              <w:bottom w:val="single" w:sz="4" w:space="0" w:color="auto"/>
            </w:tcBorders>
            <w:shd w:val="clear" w:color="auto" w:fill="FFFFFF"/>
            <w:vAlign w:val="center"/>
          </w:tcPr>
          <w:p w14:paraId="6D08D172" w14:textId="77777777" w:rsidR="001714C4" w:rsidRPr="00D86BD5" w:rsidRDefault="001714C4" w:rsidP="001714C4">
            <w:pPr>
              <w:keepNext/>
              <w:keepLines/>
              <w:spacing w:before="60" w:after="60"/>
              <w:rPr>
                <w:sz w:val="18"/>
                <w:szCs w:val="18"/>
                <w:lang w:val="el-GR"/>
              </w:rPr>
            </w:pPr>
          </w:p>
        </w:tc>
      </w:tr>
      <w:tr w:rsidR="001714C4" w:rsidRPr="00D86BD5" w14:paraId="6C009641" w14:textId="77777777" w:rsidTr="00C4217E">
        <w:trPr>
          <w:trHeight w:val="284"/>
        </w:trPr>
        <w:tc>
          <w:tcPr>
            <w:tcW w:w="251" w:type="pct"/>
            <w:shd w:val="clear" w:color="auto" w:fill="FFFFFF"/>
          </w:tcPr>
          <w:p w14:paraId="7592255F" w14:textId="77777777" w:rsidR="001714C4" w:rsidRPr="00D86BD5" w:rsidRDefault="001714C4" w:rsidP="001714C4">
            <w:pPr>
              <w:keepNext/>
              <w:keepLines/>
              <w:spacing w:before="60" w:after="60"/>
              <w:rPr>
                <w:i/>
                <w:iCs/>
                <w:sz w:val="18"/>
                <w:szCs w:val="20"/>
                <w:lang w:val="el-GR"/>
              </w:rPr>
            </w:pPr>
            <w:r w:rsidRPr="00D86BD5">
              <w:rPr>
                <w:i/>
                <w:iCs/>
                <w:sz w:val="18"/>
                <w:szCs w:val="20"/>
              </w:rPr>
              <w:t>…</w:t>
            </w:r>
          </w:p>
        </w:tc>
        <w:tc>
          <w:tcPr>
            <w:tcW w:w="2077" w:type="pct"/>
            <w:shd w:val="clear" w:color="auto" w:fill="FFFFFF"/>
          </w:tcPr>
          <w:p w14:paraId="02B0AA32" w14:textId="77777777" w:rsidR="001714C4" w:rsidRPr="00D86BD5" w:rsidRDefault="001714C4" w:rsidP="001714C4">
            <w:pPr>
              <w:keepNext/>
              <w:keepLines/>
              <w:spacing w:before="60" w:after="60"/>
              <w:rPr>
                <w:i/>
                <w:iCs/>
                <w:sz w:val="18"/>
                <w:szCs w:val="20"/>
                <w:lang w:val="el-GR"/>
              </w:rPr>
            </w:pPr>
            <w:r w:rsidRPr="00D86BD5">
              <w:rPr>
                <w:i/>
                <w:iCs/>
                <w:sz w:val="18"/>
                <w:szCs w:val="20"/>
              </w:rPr>
              <w:t>Άλλες Υπηρεσίες …</w:t>
            </w:r>
          </w:p>
        </w:tc>
        <w:tc>
          <w:tcPr>
            <w:tcW w:w="440" w:type="pct"/>
            <w:gridSpan w:val="2"/>
            <w:tcBorders>
              <w:bottom w:val="single" w:sz="4" w:space="0" w:color="auto"/>
              <w:right w:val="single" w:sz="4" w:space="0" w:color="auto"/>
            </w:tcBorders>
            <w:shd w:val="clear" w:color="auto" w:fill="FFFFFF"/>
            <w:vAlign w:val="center"/>
          </w:tcPr>
          <w:p w14:paraId="4E7DFD3B" w14:textId="77777777" w:rsidR="001714C4" w:rsidRPr="00D86BD5" w:rsidRDefault="001714C4" w:rsidP="001714C4">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52689BB3" w14:textId="77777777" w:rsidR="001714C4" w:rsidRPr="00D86BD5" w:rsidRDefault="001714C4" w:rsidP="001714C4">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1229F5A7" w14:textId="77777777" w:rsidR="001714C4" w:rsidRPr="00D86BD5" w:rsidRDefault="001714C4" w:rsidP="001714C4">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6EC1B00D" w14:textId="77777777" w:rsidR="001714C4" w:rsidRPr="00D86BD5" w:rsidRDefault="001714C4" w:rsidP="001714C4">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178BDF42" w14:textId="77777777" w:rsidR="001714C4" w:rsidRPr="00D86BD5" w:rsidRDefault="001714C4" w:rsidP="001714C4">
            <w:pPr>
              <w:keepNext/>
              <w:keepLines/>
              <w:spacing w:before="60" w:after="60"/>
              <w:rPr>
                <w:i/>
                <w:iCs/>
                <w:sz w:val="18"/>
                <w:szCs w:val="20"/>
                <w:lang w:val="el-GR"/>
              </w:rPr>
            </w:pPr>
          </w:p>
        </w:tc>
      </w:tr>
      <w:tr w:rsidR="001714C4" w:rsidRPr="00D86BD5" w14:paraId="5138E881" w14:textId="77777777" w:rsidTr="00C4217E">
        <w:trPr>
          <w:trHeight w:val="284"/>
        </w:trPr>
        <w:tc>
          <w:tcPr>
            <w:tcW w:w="2331" w:type="pct"/>
            <w:gridSpan w:val="3"/>
            <w:tcBorders>
              <w:right w:val="single" w:sz="4" w:space="0" w:color="auto"/>
            </w:tcBorders>
            <w:shd w:val="pct15" w:color="auto" w:fill="auto"/>
            <w:vAlign w:val="center"/>
          </w:tcPr>
          <w:p w14:paraId="6D912D0D" w14:textId="77777777" w:rsidR="001714C4" w:rsidRPr="00D86BD5" w:rsidRDefault="001714C4" w:rsidP="001714C4">
            <w:pPr>
              <w:keepNext/>
              <w:keepLines/>
              <w:spacing w:before="60" w:after="60"/>
              <w:jc w:val="center"/>
              <w:rPr>
                <w:sz w:val="18"/>
                <w:szCs w:val="18"/>
              </w:rPr>
            </w:pPr>
            <w:r w:rsidRPr="00D86BD5">
              <w:rPr>
                <w:b/>
                <w:sz w:val="18"/>
                <w:szCs w:val="18"/>
                <w:lang w:val="el-GR"/>
              </w:rPr>
              <w:t>ΣΥΝΟΛΟ</w:t>
            </w:r>
          </w:p>
        </w:tc>
        <w:tc>
          <w:tcPr>
            <w:tcW w:w="437" w:type="pct"/>
            <w:tcBorders>
              <w:right w:val="single" w:sz="4" w:space="0" w:color="auto"/>
            </w:tcBorders>
            <w:shd w:val="pct15" w:color="auto" w:fill="auto"/>
            <w:vAlign w:val="center"/>
          </w:tcPr>
          <w:p w14:paraId="757A4C39" w14:textId="77777777" w:rsidR="001714C4" w:rsidRPr="00D86BD5" w:rsidRDefault="001714C4" w:rsidP="001714C4">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FCB1453" w14:textId="77777777" w:rsidR="001714C4" w:rsidRPr="00D86BD5" w:rsidRDefault="001714C4" w:rsidP="001714C4">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CD7AA76" w14:textId="77777777" w:rsidR="001714C4" w:rsidRPr="00D86BD5" w:rsidRDefault="001714C4" w:rsidP="001714C4">
            <w:pPr>
              <w:keepNext/>
              <w:keepLines/>
              <w:spacing w:before="60" w:after="60"/>
              <w:rPr>
                <w:sz w:val="18"/>
                <w:szCs w:val="18"/>
              </w:rPr>
            </w:pPr>
          </w:p>
        </w:tc>
        <w:tc>
          <w:tcPr>
            <w:tcW w:w="544" w:type="pct"/>
            <w:shd w:val="clear" w:color="auto" w:fill="D9D9D9" w:themeFill="background1" w:themeFillShade="D9"/>
            <w:vAlign w:val="center"/>
          </w:tcPr>
          <w:p w14:paraId="58B369E0" w14:textId="77777777" w:rsidR="001714C4" w:rsidRPr="00D86BD5" w:rsidRDefault="001714C4" w:rsidP="001714C4">
            <w:pPr>
              <w:keepNext/>
              <w:keepLines/>
              <w:spacing w:before="60" w:after="60"/>
              <w:rPr>
                <w:sz w:val="18"/>
                <w:szCs w:val="18"/>
              </w:rPr>
            </w:pPr>
          </w:p>
        </w:tc>
        <w:tc>
          <w:tcPr>
            <w:tcW w:w="609" w:type="pct"/>
            <w:shd w:val="clear" w:color="auto" w:fill="D9D9D9" w:themeFill="background1" w:themeFillShade="D9"/>
            <w:vAlign w:val="center"/>
          </w:tcPr>
          <w:p w14:paraId="75F19DA0" w14:textId="77777777" w:rsidR="001714C4" w:rsidRPr="00D86BD5" w:rsidRDefault="001714C4" w:rsidP="001714C4">
            <w:pPr>
              <w:keepNext/>
              <w:keepLines/>
              <w:spacing w:before="60" w:after="60"/>
              <w:rPr>
                <w:sz w:val="18"/>
                <w:szCs w:val="18"/>
              </w:rPr>
            </w:pPr>
          </w:p>
        </w:tc>
      </w:tr>
    </w:tbl>
    <w:p w14:paraId="0F3C6D90" w14:textId="77777777" w:rsidR="00623457" w:rsidRPr="00D86BD5" w:rsidRDefault="00623457" w:rsidP="00623457">
      <w:pPr>
        <w:rPr>
          <w:lang w:val="el-GR"/>
        </w:rPr>
      </w:pPr>
      <w:bookmarkStart w:id="759" w:name="_Toc240445879"/>
      <w:bookmarkStart w:id="760" w:name="_Toc366852700"/>
      <w:bookmarkStart w:id="761" w:name="_Ref508304072"/>
      <w:bookmarkStart w:id="762" w:name="_Toc10632753"/>
      <w:bookmarkStart w:id="763" w:name="_Toc42167520"/>
    </w:p>
    <w:p w14:paraId="248C758F" w14:textId="77777777" w:rsidR="00FE1C26" w:rsidRPr="00D86BD5" w:rsidRDefault="00FE1C26" w:rsidP="00623457">
      <w:pPr>
        <w:rPr>
          <w:lang w:val="el-GR"/>
        </w:rPr>
      </w:pPr>
    </w:p>
    <w:p w14:paraId="3B86A679" w14:textId="4AF904BC" w:rsidR="00623457" w:rsidRPr="00D86BD5" w:rsidRDefault="00623457" w:rsidP="00D84329">
      <w:pPr>
        <w:pStyle w:val="30"/>
        <w:numPr>
          <w:ilvl w:val="2"/>
          <w:numId w:val="20"/>
        </w:numPr>
        <w:ind w:left="1134" w:hanging="414"/>
        <w:rPr>
          <w:rFonts w:cs="Tahoma"/>
          <w:lang w:val="el-GR"/>
        </w:rPr>
      </w:pPr>
      <w:bookmarkStart w:id="764" w:name="_Toc53671373"/>
      <w:bookmarkStart w:id="765" w:name="_Toc97194383"/>
      <w:bookmarkStart w:id="766" w:name="_Toc97194487"/>
      <w:bookmarkStart w:id="767" w:name="_Toc122685377"/>
      <w:r w:rsidRPr="00D86BD5">
        <w:rPr>
          <w:rFonts w:cs="Tahoma"/>
          <w:lang w:val="el-GR"/>
        </w:rPr>
        <w:t>Άλλες δαπάνες</w:t>
      </w:r>
      <w:bookmarkEnd w:id="759"/>
      <w:bookmarkEnd w:id="760"/>
      <w:bookmarkEnd w:id="761"/>
      <w:bookmarkEnd w:id="762"/>
      <w:bookmarkEnd w:id="763"/>
      <w:bookmarkEnd w:id="764"/>
      <w:bookmarkEnd w:id="765"/>
      <w:bookmarkEnd w:id="766"/>
      <w:bookmarkEnd w:id="76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D86BD5" w14:paraId="45405C0F" w14:textId="77777777" w:rsidTr="00C4217E">
        <w:trPr>
          <w:cantSplit/>
        </w:trPr>
        <w:tc>
          <w:tcPr>
            <w:tcW w:w="260" w:type="pct"/>
            <w:vMerge w:val="restart"/>
            <w:shd w:val="clear" w:color="auto" w:fill="E6E6E6"/>
            <w:vAlign w:val="center"/>
          </w:tcPr>
          <w:p w14:paraId="37AD3A49"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Α/Α</w:t>
            </w:r>
          </w:p>
        </w:tc>
        <w:tc>
          <w:tcPr>
            <w:tcW w:w="1619" w:type="pct"/>
            <w:vMerge w:val="restart"/>
            <w:shd w:val="clear" w:color="auto" w:fill="E6E6E6"/>
            <w:vAlign w:val="center"/>
          </w:tcPr>
          <w:p w14:paraId="0BA1E38E"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ΠΕΡΙΓΡΑΦΗ</w:t>
            </w:r>
          </w:p>
        </w:tc>
        <w:tc>
          <w:tcPr>
            <w:tcW w:w="650" w:type="pct"/>
            <w:vMerge w:val="restart"/>
            <w:shd w:val="clear" w:color="auto" w:fill="E6E6E6"/>
            <w:vAlign w:val="center"/>
          </w:tcPr>
          <w:p w14:paraId="5CA37AAD"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ΠΟΣΟΤΗΤΑ</w:t>
            </w:r>
          </w:p>
        </w:tc>
        <w:tc>
          <w:tcPr>
            <w:tcW w:w="1173" w:type="pct"/>
            <w:gridSpan w:val="2"/>
            <w:shd w:val="clear" w:color="auto" w:fill="E6E6E6"/>
            <w:vAlign w:val="center"/>
          </w:tcPr>
          <w:p w14:paraId="06A6329E"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ΑΞΙΑ ΧΩΡΙΣ ΦΠΑ [€]</w:t>
            </w:r>
          </w:p>
        </w:tc>
        <w:tc>
          <w:tcPr>
            <w:tcW w:w="621" w:type="pct"/>
            <w:vMerge w:val="restart"/>
            <w:shd w:val="clear" w:color="auto" w:fill="E6E6E6"/>
            <w:vAlign w:val="center"/>
          </w:tcPr>
          <w:p w14:paraId="30F07CDD"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ΦΠΑ [€]</w:t>
            </w:r>
          </w:p>
        </w:tc>
        <w:tc>
          <w:tcPr>
            <w:tcW w:w="677" w:type="pct"/>
            <w:vMerge w:val="restart"/>
            <w:shd w:val="clear" w:color="auto" w:fill="E6E6E6"/>
            <w:vAlign w:val="center"/>
          </w:tcPr>
          <w:p w14:paraId="14F2FD3C"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 xml:space="preserve">ΣΥΝΟΛΙΚΗ ΑΞΙΑ </w:t>
            </w:r>
          </w:p>
          <w:p w14:paraId="48E99D32"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ΜΕ ΦΠΑ [€]</w:t>
            </w:r>
          </w:p>
        </w:tc>
      </w:tr>
      <w:tr w:rsidR="00623457" w:rsidRPr="00D86BD5" w14:paraId="5DC65F65" w14:textId="77777777" w:rsidTr="00C4217E">
        <w:trPr>
          <w:cantSplit/>
        </w:trPr>
        <w:tc>
          <w:tcPr>
            <w:tcW w:w="229" w:type="pct"/>
            <w:vMerge/>
            <w:shd w:val="clear" w:color="auto" w:fill="E6E6E6"/>
            <w:vAlign w:val="center"/>
          </w:tcPr>
          <w:p w14:paraId="51187D92" w14:textId="77777777" w:rsidR="00623457" w:rsidRPr="00D86BD5" w:rsidRDefault="00623457" w:rsidP="00C4217E">
            <w:pPr>
              <w:spacing w:before="60" w:after="60"/>
              <w:rPr>
                <w:sz w:val="18"/>
                <w:szCs w:val="18"/>
                <w:lang w:val="el-GR"/>
              </w:rPr>
            </w:pPr>
          </w:p>
        </w:tc>
        <w:tc>
          <w:tcPr>
            <w:tcW w:w="1623" w:type="pct"/>
            <w:vMerge/>
            <w:shd w:val="clear" w:color="auto" w:fill="E6E6E6"/>
            <w:vAlign w:val="center"/>
          </w:tcPr>
          <w:p w14:paraId="339626E0" w14:textId="77777777" w:rsidR="00623457" w:rsidRPr="00D86BD5" w:rsidRDefault="00623457" w:rsidP="00C4217E">
            <w:pPr>
              <w:spacing w:before="60" w:after="60"/>
              <w:rPr>
                <w:sz w:val="18"/>
                <w:szCs w:val="18"/>
                <w:lang w:val="el-GR"/>
              </w:rPr>
            </w:pPr>
          </w:p>
        </w:tc>
        <w:tc>
          <w:tcPr>
            <w:tcW w:w="655" w:type="pct"/>
            <w:vMerge/>
            <w:shd w:val="clear" w:color="auto" w:fill="E6E6E6"/>
            <w:vAlign w:val="center"/>
          </w:tcPr>
          <w:p w14:paraId="225E3B3D" w14:textId="77777777" w:rsidR="00623457" w:rsidRPr="00D86BD5" w:rsidRDefault="00623457" w:rsidP="00C4217E">
            <w:pPr>
              <w:spacing w:before="60" w:after="60"/>
              <w:rPr>
                <w:sz w:val="18"/>
                <w:szCs w:val="18"/>
                <w:lang w:val="el-GR"/>
              </w:rPr>
            </w:pPr>
          </w:p>
        </w:tc>
        <w:tc>
          <w:tcPr>
            <w:tcW w:w="621" w:type="pct"/>
            <w:shd w:val="clear" w:color="auto" w:fill="E6E6E6"/>
            <w:vAlign w:val="center"/>
          </w:tcPr>
          <w:p w14:paraId="1413612A" w14:textId="77777777" w:rsidR="00623457" w:rsidRPr="00D86BD5" w:rsidRDefault="00623457" w:rsidP="00C4217E">
            <w:pPr>
              <w:spacing w:before="60" w:after="60"/>
              <w:jc w:val="center"/>
              <w:rPr>
                <w:sz w:val="18"/>
                <w:szCs w:val="18"/>
                <w:lang w:val="el-GR"/>
              </w:rPr>
            </w:pPr>
            <w:r w:rsidRPr="00D86BD5">
              <w:rPr>
                <w:sz w:val="18"/>
                <w:szCs w:val="18"/>
                <w:lang w:val="el-GR"/>
              </w:rPr>
              <w:t>ΤΙΜΗ ΜΟΝΑΔΑΣ</w:t>
            </w:r>
          </w:p>
        </w:tc>
        <w:tc>
          <w:tcPr>
            <w:tcW w:w="563" w:type="pct"/>
            <w:shd w:val="clear" w:color="auto" w:fill="E6E6E6"/>
            <w:vAlign w:val="center"/>
          </w:tcPr>
          <w:p w14:paraId="46833F1B" w14:textId="77777777" w:rsidR="00623457" w:rsidRPr="00D86BD5" w:rsidRDefault="00623457" w:rsidP="00C4217E">
            <w:pPr>
              <w:spacing w:before="60" w:after="60"/>
              <w:jc w:val="center"/>
              <w:rPr>
                <w:sz w:val="18"/>
                <w:szCs w:val="18"/>
                <w:lang w:val="el-GR"/>
              </w:rPr>
            </w:pPr>
            <w:r w:rsidRPr="00D86BD5">
              <w:rPr>
                <w:sz w:val="18"/>
                <w:szCs w:val="18"/>
                <w:lang w:val="el-GR"/>
              </w:rPr>
              <w:t>ΣΥΝΟΛΟ</w:t>
            </w:r>
          </w:p>
        </w:tc>
        <w:tc>
          <w:tcPr>
            <w:tcW w:w="626" w:type="pct"/>
            <w:vMerge/>
            <w:shd w:val="clear" w:color="auto" w:fill="E6E6E6"/>
            <w:vAlign w:val="center"/>
          </w:tcPr>
          <w:p w14:paraId="3418C726" w14:textId="77777777" w:rsidR="00623457" w:rsidRPr="00D86BD5" w:rsidRDefault="00623457" w:rsidP="00C4217E">
            <w:pPr>
              <w:spacing w:before="60" w:after="60"/>
              <w:rPr>
                <w:sz w:val="18"/>
                <w:szCs w:val="18"/>
                <w:lang w:val="el-GR"/>
              </w:rPr>
            </w:pPr>
          </w:p>
        </w:tc>
        <w:tc>
          <w:tcPr>
            <w:tcW w:w="682" w:type="pct"/>
            <w:vMerge/>
            <w:shd w:val="clear" w:color="auto" w:fill="E6E6E6"/>
            <w:vAlign w:val="center"/>
          </w:tcPr>
          <w:p w14:paraId="359CDC90" w14:textId="77777777" w:rsidR="00623457" w:rsidRPr="00D86BD5" w:rsidRDefault="00623457" w:rsidP="00C4217E">
            <w:pPr>
              <w:spacing w:before="60" w:after="60"/>
              <w:rPr>
                <w:sz w:val="18"/>
                <w:szCs w:val="18"/>
                <w:lang w:val="el-GR"/>
              </w:rPr>
            </w:pPr>
          </w:p>
        </w:tc>
      </w:tr>
      <w:tr w:rsidR="00623457" w:rsidRPr="00D86BD5" w14:paraId="7DD034CC" w14:textId="77777777" w:rsidTr="00C4217E">
        <w:trPr>
          <w:trHeight w:val="284"/>
        </w:trPr>
        <w:tc>
          <w:tcPr>
            <w:tcW w:w="229" w:type="pct"/>
            <w:vAlign w:val="center"/>
          </w:tcPr>
          <w:p w14:paraId="1E4692CA" w14:textId="77777777" w:rsidR="00623457" w:rsidRPr="00D86BD5" w:rsidRDefault="00623457" w:rsidP="00C4217E">
            <w:pPr>
              <w:spacing w:before="60" w:after="60"/>
              <w:rPr>
                <w:sz w:val="18"/>
                <w:szCs w:val="18"/>
                <w:lang w:val="el-GR"/>
              </w:rPr>
            </w:pPr>
          </w:p>
        </w:tc>
        <w:tc>
          <w:tcPr>
            <w:tcW w:w="1623" w:type="pct"/>
            <w:vAlign w:val="center"/>
          </w:tcPr>
          <w:p w14:paraId="147A14D8" w14:textId="77777777" w:rsidR="00623457" w:rsidRPr="00D86BD5" w:rsidRDefault="00623457" w:rsidP="00C4217E">
            <w:pPr>
              <w:spacing w:before="60" w:after="60"/>
              <w:rPr>
                <w:sz w:val="18"/>
                <w:szCs w:val="18"/>
                <w:lang w:val="el-GR"/>
              </w:rPr>
            </w:pPr>
          </w:p>
        </w:tc>
        <w:tc>
          <w:tcPr>
            <w:tcW w:w="655" w:type="pct"/>
            <w:vAlign w:val="center"/>
          </w:tcPr>
          <w:p w14:paraId="2A7E648F" w14:textId="77777777" w:rsidR="00623457" w:rsidRPr="00D86BD5" w:rsidRDefault="00623457" w:rsidP="00C4217E">
            <w:pPr>
              <w:spacing w:before="60" w:after="60"/>
              <w:rPr>
                <w:sz w:val="18"/>
                <w:szCs w:val="18"/>
                <w:lang w:val="el-GR"/>
              </w:rPr>
            </w:pPr>
          </w:p>
        </w:tc>
        <w:tc>
          <w:tcPr>
            <w:tcW w:w="621" w:type="pct"/>
            <w:vAlign w:val="center"/>
          </w:tcPr>
          <w:p w14:paraId="4DE47D5E" w14:textId="77777777" w:rsidR="00623457" w:rsidRPr="00D86BD5" w:rsidRDefault="00623457" w:rsidP="00C4217E">
            <w:pPr>
              <w:spacing w:before="60" w:after="60"/>
              <w:rPr>
                <w:sz w:val="18"/>
                <w:szCs w:val="18"/>
                <w:lang w:val="el-GR"/>
              </w:rPr>
            </w:pPr>
          </w:p>
        </w:tc>
        <w:tc>
          <w:tcPr>
            <w:tcW w:w="563" w:type="pct"/>
            <w:vAlign w:val="center"/>
          </w:tcPr>
          <w:p w14:paraId="51AA5A8F" w14:textId="77777777" w:rsidR="00623457" w:rsidRPr="00D86BD5" w:rsidRDefault="00623457" w:rsidP="00C4217E">
            <w:pPr>
              <w:spacing w:before="60" w:after="60"/>
              <w:rPr>
                <w:sz w:val="18"/>
                <w:szCs w:val="18"/>
                <w:lang w:val="el-GR"/>
              </w:rPr>
            </w:pPr>
          </w:p>
        </w:tc>
        <w:tc>
          <w:tcPr>
            <w:tcW w:w="626" w:type="pct"/>
            <w:vAlign w:val="center"/>
          </w:tcPr>
          <w:p w14:paraId="0F6110DF" w14:textId="77777777" w:rsidR="00623457" w:rsidRPr="00D86BD5" w:rsidRDefault="00623457" w:rsidP="00C4217E">
            <w:pPr>
              <w:spacing w:before="60" w:after="60"/>
              <w:rPr>
                <w:sz w:val="18"/>
                <w:szCs w:val="18"/>
                <w:lang w:val="el-GR"/>
              </w:rPr>
            </w:pPr>
          </w:p>
        </w:tc>
        <w:tc>
          <w:tcPr>
            <w:tcW w:w="682" w:type="pct"/>
            <w:vAlign w:val="center"/>
          </w:tcPr>
          <w:p w14:paraId="19D0E43A" w14:textId="77777777" w:rsidR="00623457" w:rsidRPr="00D86BD5" w:rsidRDefault="00623457" w:rsidP="00C4217E">
            <w:pPr>
              <w:spacing w:before="60" w:after="60"/>
              <w:rPr>
                <w:sz w:val="18"/>
                <w:szCs w:val="18"/>
                <w:lang w:val="el-GR"/>
              </w:rPr>
            </w:pPr>
          </w:p>
        </w:tc>
      </w:tr>
      <w:tr w:rsidR="00623457" w:rsidRPr="00D86BD5" w14:paraId="1B87E2C9" w14:textId="77777777" w:rsidTr="00C4217E">
        <w:trPr>
          <w:trHeight w:val="284"/>
        </w:trPr>
        <w:tc>
          <w:tcPr>
            <w:tcW w:w="229" w:type="pct"/>
            <w:vAlign w:val="center"/>
          </w:tcPr>
          <w:p w14:paraId="37866B00" w14:textId="77777777" w:rsidR="00623457" w:rsidRPr="00D86BD5" w:rsidRDefault="00623457" w:rsidP="00C4217E">
            <w:pPr>
              <w:spacing w:before="60" w:after="60"/>
              <w:rPr>
                <w:sz w:val="18"/>
                <w:szCs w:val="18"/>
                <w:lang w:val="el-GR"/>
              </w:rPr>
            </w:pPr>
          </w:p>
        </w:tc>
        <w:tc>
          <w:tcPr>
            <w:tcW w:w="1623" w:type="pct"/>
            <w:vAlign w:val="center"/>
          </w:tcPr>
          <w:p w14:paraId="3AC3A043" w14:textId="77777777" w:rsidR="00623457" w:rsidRPr="00D86BD5" w:rsidRDefault="00623457" w:rsidP="00C4217E">
            <w:pPr>
              <w:spacing w:before="60" w:after="60"/>
              <w:rPr>
                <w:sz w:val="18"/>
                <w:szCs w:val="18"/>
                <w:lang w:val="el-GR"/>
              </w:rPr>
            </w:pPr>
          </w:p>
        </w:tc>
        <w:tc>
          <w:tcPr>
            <w:tcW w:w="655" w:type="pct"/>
            <w:tcBorders>
              <w:bottom w:val="single" w:sz="4" w:space="0" w:color="auto"/>
            </w:tcBorders>
            <w:vAlign w:val="center"/>
          </w:tcPr>
          <w:p w14:paraId="7DE80C31" w14:textId="77777777" w:rsidR="00623457" w:rsidRPr="00D86BD5" w:rsidRDefault="00623457" w:rsidP="00C4217E">
            <w:pPr>
              <w:spacing w:before="60" w:after="60"/>
              <w:rPr>
                <w:sz w:val="18"/>
                <w:szCs w:val="18"/>
                <w:lang w:val="el-GR"/>
              </w:rPr>
            </w:pPr>
          </w:p>
        </w:tc>
        <w:tc>
          <w:tcPr>
            <w:tcW w:w="621" w:type="pct"/>
            <w:tcBorders>
              <w:bottom w:val="single" w:sz="4" w:space="0" w:color="auto"/>
            </w:tcBorders>
            <w:vAlign w:val="center"/>
          </w:tcPr>
          <w:p w14:paraId="4A28BC8B" w14:textId="77777777" w:rsidR="00623457" w:rsidRPr="00D86BD5" w:rsidRDefault="00623457" w:rsidP="00C4217E">
            <w:pPr>
              <w:spacing w:before="60" w:after="60"/>
              <w:rPr>
                <w:sz w:val="18"/>
                <w:szCs w:val="18"/>
                <w:lang w:val="el-GR"/>
              </w:rPr>
            </w:pPr>
          </w:p>
        </w:tc>
        <w:tc>
          <w:tcPr>
            <w:tcW w:w="563" w:type="pct"/>
            <w:vAlign w:val="center"/>
          </w:tcPr>
          <w:p w14:paraId="17D60D5F" w14:textId="77777777" w:rsidR="00623457" w:rsidRPr="00D86BD5" w:rsidRDefault="00623457" w:rsidP="00C4217E">
            <w:pPr>
              <w:spacing w:before="60" w:after="60"/>
              <w:rPr>
                <w:sz w:val="18"/>
                <w:szCs w:val="18"/>
                <w:lang w:val="el-GR"/>
              </w:rPr>
            </w:pPr>
          </w:p>
        </w:tc>
        <w:tc>
          <w:tcPr>
            <w:tcW w:w="626" w:type="pct"/>
            <w:vAlign w:val="center"/>
          </w:tcPr>
          <w:p w14:paraId="09CBA612" w14:textId="77777777" w:rsidR="00623457" w:rsidRPr="00D86BD5" w:rsidRDefault="00623457" w:rsidP="00C4217E">
            <w:pPr>
              <w:spacing w:before="60" w:after="60"/>
              <w:rPr>
                <w:sz w:val="18"/>
                <w:szCs w:val="18"/>
                <w:lang w:val="el-GR"/>
              </w:rPr>
            </w:pPr>
          </w:p>
        </w:tc>
        <w:tc>
          <w:tcPr>
            <w:tcW w:w="682" w:type="pct"/>
            <w:vAlign w:val="center"/>
          </w:tcPr>
          <w:p w14:paraId="64AEA8A0" w14:textId="77777777" w:rsidR="00623457" w:rsidRPr="00D86BD5" w:rsidRDefault="00623457" w:rsidP="00C4217E">
            <w:pPr>
              <w:spacing w:before="60" w:after="60"/>
              <w:rPr>
                <w:sz w:val="18"/>
                <w:szCs w:val="18"/>
                <w:lang w:val="el-GR"/>
              </w:rPr>
            </w:pPr>
          </w:p>
        </w:tc>
      </w:tr>
      <w:tr w:rsidR="00623457" w:rsidRPr="00D86BD5" w14:paraId="6AF9325D" w14:textId="77777777" w:rsidTr="00C4217E">
        <w:trPr>
          <w:trHeight w:val="284"/>
        </w:trPr>
        <w:tc>
          <w:tcPr>
            <w:tcW w:w="229" w:type="pct"/>
            <w:tcBorders>
              <w:bottom w:val="single" w:sz="4" w:space="0" w:color="auto"/>
            </w:tcBorders>
            <w:vAlign w:val="center"/>
          </w:tcPr>
          <w:p w14:paraId="4713F8A2" w14:textId="77777777" w:rsidR="00623457" w:rsidRPr="00D86BD5" w:rsidRDefault="00623457" w:rsidP="00C4217E">
            <w:pPr>
              <w:spacing w:before="60" w:after="60"/>
              <w:rPr>
                <w:sz w:val="18"/>
                <w:szCs w:val="18"/>
                <w:lang w:val="el-GR"/>
              </w:rPr>
            </w:pPr>
          </w:p>
        </w:tc>
        <w:tc>
          <w:tcPr>
            <w:tcW w:w="1623" w:type="pct"/>
            <w:tcBorders>
              <w:bottom w:val="single" w:sz="4" w:space="0" w:color="auto"/>
            </w:tcBorders>
            <w:vAlign w:val="center"/>
          </w:tcPr>
          <w:p w14:paraId="643640DB" w14:textId="77777777" w:rsidR="00623457" w:rsidRPr="00D86BD5" w:rsidRDefault="00623457" w:rsidP="00C4217E">
            <w:pPr>
              <w:spacing w:before="60" w:after="60"/>
              <w:rPr>
                <w:sz w:val="18"/>
                <w:szCs w:val="18"/>
                <w:lang w:val="el-GR"/>
              </w:rPr>
            </w:pPr>
          </w:p>
        </w:tc>
        <w:tc>
          <w:tcPr>
            <w:tcW w:w="655" w:type="pct"/>
            <w:tcBorders>
              <w:bottom w:val="single" w:sz="4" w:space="0" w:color="auto"/>
            </w:tcBorders>
            <w:vAlign w:val="center"/>
          </w:tcPr>
          <w:p w14:paraId="106301E1" w14:textId="77777777" w:rsidR="00623457" w:rsidRPr="00D86BD5" w:rsidRDefault="00623457" w:rsidP="00C4217E">
            <w:pPr>
              <w:spacing w:before="60" w:after="60"/>
              <w:rPr>
                <w:sz w:val="18"/>
                <w:szCs w:val="18"/>
                <w:lang w:val="el-GR"/>
              </w:rPr>
            </w:pPr>
          </w:p>
        </w:tc>
        <w:tc>
          <w:tcPr>
            <w:tcW w:w="621" w:type="pct"/>
            <w:tcBorders>
              <w:bottom w:val="single" w:sz="4" w:space="0" w:color="auto"/>
            </w:tcBorders>
            <w:vAlign w:val="center"/>
          </w:tcPr>
          <w:p w14:paraId="414BD2EE" w14:textId="77777777" w:rsidR="00623457" w:rsidRPr="00D86BD5" w:rsidRDefault="00623457" w:rsidP="00C4217E">
            <w:pPr>
              <w:spacing w:before="60" w:after="60"/>
              <w:rPr>
                <w:sz w:val="18"/>
                <w:szCs w:val="18"/>
                <w:lang w:val="el-GR"/>
              </w:rPr>
            </w:pPr>
          </w:p>
        </w:tc>
        <w:tc>
          <w:tcPr>
            <w:tcW w:w="563" w:type="pct"/>
            <w:tcBorders>
              <w:bottom w:val="single" w:sz="4" w:space="0" w:color="auto"/>
            </w:tcBorders>
            <w:vAlign w:val="center"/>
          </w:tcPr>
          <w:p w14:paraId="14E7C529" w14:textId="77777777" w:rsidR="00623457" w:rsidRPr="00D86BD5" w:rsidRDefault="00623457" w:rsidP="00C4217E">
            <w:pPr>
              <w:spacing w:before="60" w:after="60"/>
              <w:rPr>
                <w:sz w:val="18"/>
                <w:szCs w:val="18"/>
                <w:lang w:val="el-GR"/>
              </w:rPr>
            </w:pPr>
          </w:p>
        </w:tc>
        <w:tc>
          <w:tcPr>
            <w:tcW w:w="626" w:type="pct"/>
            <w:vAlign w:val="center"/>
          </w:tcPr>
          <w:p w14:paraId="1A83816D" w14:textId="77777777" w:rsidR="00623457" w:rsidRPr="00D86BD5" w:rsidRDefault="00623457" w:rsidP="00C4217E">
            <w:pPr>
              <w:spacing w:before="60" w:after="60"/>
              <w:rPr>
                <w:sz w:val="18"/>
                <w:szCs w:val="18"/>
                <w:lang w:val="el-GR"/>
              </w:rPr>
            </w:pPr>
          </w:p>
        </w:tc>
        <w:tc>
          <w:tcPr>
            <w:tcW w:w="682" w:type="pct"/>
            <w:vAlign w:val="center"/>
          </w:tcPr>
          <w:p w14:paraId="4208E9AC" w14:textId="77777777" w:rsidR="00623457" w:rsidRPr="00D86BD5" w:rsidRDefault="00623457" w:rsidP="00C4217E">
            <w:pPr>
              <w:spacing w:before="60" w:after="60"/>
              <w:rPr>
                <w:sz w:val="18"/>
                <w:szCs w:val="18"/>
                <w:lang w:val="el-GR"/>
              </w:rPr>
            </w:pPr>
          </w:p>
        </w:tc>
      </w:tr>
      <w:tr w:rsidR="00623457" w:rsidRPr="00D86BD5" w14:paraId="0AF6B19D"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750E138A" w14:textId="77777777" w:rsidR="00623457" w:rsidRPr="00D86BD5" w:rsidRDefault="00623457" w:rsidP="00C4217E">
            <w:pPr>
              <w:spacing w:before="60" w:after="60"/>
              <w:jc w:val="center"/>
              <w:rPr>
                <w:sz w:val="18"/>
                <w:szCs w:val="18"/>
                <w:lang w:val="el-GR"/>
              </w:rPr>
            </w:pPr>
            <w:bookmarkStart w:id="768" w:name="_Toc240445880"/>
            <w:r w:rsidRPr="00D86BD5">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8109BC8" w14:textId="77777777" w:rsidR="00623457" w:rsidRPr="00D86BD5" w:rsidRDefault="00623457" w:rsidP="00C4217E">
            <w:pPr>
              <w:spacing w:before="60" w:after="60"/>
              <w:rPr>
                <w:sz w:val="18"/>
                <w:szCs w:val="18"/>
                <w:lang w:val="el-GR"/>
              </w:rPr>
            </w:pPr>
          </w:p>
        </w:tc>
        <w:tc>
          <w:tcPr>
            <w:tcW w:w="626" w:type="pct"/>
            <w:shd w:val="clear" w:color="auto" w:fill="FFFFFF"/>
            <w:vAlign w:val="center"/>
          </w:tcPr>
          <w:p w14:paraId="70350ADD" w14:textId="77777777" w:rsidR="00623457" w:rsidRPr="00D86BD5" w:rsidRDefault="00623457" w:rsidP="00C4217E">
            <w:pPr>
              <w:spacing w:before="60" w:after="60"/>
              <w:rPr>
                <w:sz w:val="18"/>
                <w:szCs w:val="18"/>
                <w:lang w:val="el-GR"/>
              </w:rPr>
            </w:pPr>
          </w:p>
        </w:tc>
        <w:tc>
          <w:tcPr>
            <w:tcW w:w="682" w:type="pct"/>
            <w:shd w:val="clear" w:color="auto" w:fill="FFFFFF"/>
            <w:vAlign w:val="center"/>
          </w:tcPr>
          <w:p w14:paraId="3DEEBDDE" w14:textId="77777777" w:rsidR="00623457" w:rsidRPr="00D86BD5" w:rsidRDefault="00623457" w:rsidP="00C4217E">
            <w:pPr>
              <w:spacing w:before="60" w:after="60"/>
              <w:rPr>
                <w:sz w:val="18"/>
                <w:szCs w:val="18"/>
                <w:lang w:val="el-GR"/>
              </w:rPr>
            </w:pPr>
          </w:p>
        </w:tc>
      </w:tr>
    </w:tbl>
    <w:p w14:paraId="35087DD9" w14:textId="77777777" w:rsidR="00623457" w:rsidRPr="00D86BD5" w:rsidRDefault="00623457" w:rsidP="00623457">
      <w:pPr>
        <w:rPr>
          <w:lang w:val="el-GR"/>
        </w:rPr>
      </w:pPr>
      <w:bookmarkStart w:id="769" w:name="_Toc46178225"/>
      <w:bookmarkStart w:id="770" w:name="_Toc46178713"/>
      <w:bookmarkStart w:id="771" w:name="_Toc46179200"/>
      <w:bookmarkStart w:id="772" w:name="_Toc63254467"/>
      <w:bookmarkStart w:id="773" w:name="_Ref104352824"/>
      <w:bookmarkStart w:id="774" w:name="_Ref104352827"/>
      <w:bookmarkStart w:id="775" w:name="_Ref104352962"/>
      <w:bookmarkStart w:id="776" w:name="_Toc240445882"/>
      <w:bookmarkStart w:id="777" w:name="_Toc366852703"/>
      <w:bookmarkStart w:id="778" w:name="_Toc10632754"/>
      <w:bookmarkStart w:id="779" w:name="_Toc42167521"/>
      <w:bookmarkEnd w:id="768"/>
      <w:bookmarkEnd w:id="769"/>
      <w:bookmarkEnd w:id="770"/>
      <w:bookmarkEnd w:id="771"/>
    </w:p>
    <w:p w14:paraId="21D0AEF2" w14:textId="77777777" w:rsidR="00623457" w:rsidRPr="00D86BD5" w:rsidRDefault="00623457" w:rsidP="00D84329">
      <w:pPr>
        <w:pStyle w:val="30"/>
        <w:numPr>
          <w:ilvl w:val="2"/>
          <w:numId w:val="20"/>
        </w:numPr>
        <w:ind w:left="1134" w:hanging="414"/>
        <w:rPr>
          <w:rFonts w:cs="Tahoma"/>
          <w:lang w:val="el-GR"/>
        </w:rPr>
      </w:pPr>
      <w:bookmarkStart w:id="780" w:name="_Ref52978018"/>
      <w:bookmarkStart w:id="781" w:name="_Toc53671374"/>
      <w:bookmarkStart w:id="782" w:name="_Toc97194384"/>
      <w:bookmarkStart w:id="783" w:name="_Toc97194488"/>
      <w:bookmarkStart w:id="784" w:name="_Toc122685378"/>
      <w:r w:rsidRPr="00D86BD5">
        <w:rPr>
          <w:rFonts w:cs="Tahoma"/>
          <w:lang w:val="el-GR"/>
        </w:rPr>
        <w:lastRenderedPageBreak/>
        <w:t>Συγκεντρωτικός Πίνακας Οικονομικής Προσφοράς</w:t>
      </w:r>
      <w:bookmarkEnd w:id="772"/>
      <w:r w:rsidRPr="00D86BD5">
        <w:rPr>
          <w:rFonts w:cs="Tahoma"/>
          <w:lang w:val="el-GR"/>
        </w:rPr>
        <w:t xml:space="preserve"> Έργου</w:t>
      </w:r>
      <w:bookmarkEnd w:id="773"/>
      <w:bookmarkEnd w:id="774"/>
      <w:bookmarkEnd w:id="775"/>
      <w:bookmarkEnd w:id="776"/>
      <w:bookmarkEnd w:id="777"/>
      <w:bookmarkEnd w:id="778"/>
      <w:bookmarkEnd w:id="779"/>
      <w:bookmarkEnd w:id="780"/>
      <w:bookmarkEnd w:id="781"/>
      <w:bookmarkEnd w:id="782"/>
      <w:bookmarkEnd w:id="783"/>
      <w:bookmarkEnd w:id="7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D86BD5" w14:paraId="35298E84" w14:textId="77777777" w:rsidTr="00C4217E">
        <w:trPr>
          <w:cantSplit/>
          <w:trHeight w:val="280"/>
        </w:trPr>
        <w:tc>
          <w:tcPr>
            <w:tcW w:w="290" w:type="pct"/>
            <w:vMerge w:val="restart"/>
            <w:shd w:val="pct15" w:color="auto" w:fill="FFFFFF"/>
            <w:vAlign w:val="center"/>
          </w:tcPr>
          <w:p w14:paraId="5DD44DD5" w14:textId="77777777" w:rsidR="00623457" w:rsidRPr="00D86BD5" w:rsidRDefault="00623457" w:rsidP="00C4217E">
            <w:pPr>
              <w:keepNext/>
              <w:keepLines/>
              <w:spacing w:before="60" w:after="60"/>
              <w:rPr>
                <w:sz w:val="18"/>
                <w:szCs w:val="18"/>
                <w:lang w:val="el-GR"/>
              </w:rPr>
            </w:pPr>
            <w:r w:rsidRPr="00D86BD5">
              <w:rPr>
                <w:sz w:val="18"/>
                <w:szCs w:val="18"/>
                <w:lang w:val="el-GR"/>
              </w:rPr>
              <w:t>Α/Α</w:t>
            </w:r>
          </w:p>
        </w:tc>
        <w:tc>
          <w:tcPr>
            <w:tcW w:w="2173" w:type="pct"/>
            <w:vMerge w:val="restart"/>
            <w:shd w:val="pct15" w:color="auto" w:fill="FFFFFF"/>
            <w:vAlign w:val="center"/>
          </w:tcPr>
          <w:p w14:paraId="34BACF01" w14:textId="77777777" w:rsidR="00623457" w:rsidRPr="00D86BD5" w:rsidRDefault="00623457" w:rsidP="00C4217E">
            <w:pPr>
              <w:keepNext/>
              <w:keepLines/>
              <w:spacing w:before="60" w:after="60"/>
              <w:rPr>
                <w:sz w:val="18"/>
                <w:szCs w:val="18"/>
                <w:lang w:val="el-GR"/>
              </w:rPr>
            </w:pPr>
            <w:r w:rsidRPr="00D86BD5">
              <w:rPr>
                <w:sz w:val="18"/>
                <w:szCs w:val="18"/>
                <w:lang w:val="el-GR"/>
              </w:rPr>
              <w:t>ΠΕΡΙΓΡΑΦΗ</w:t>
            </w:r>
          </w:p>
        </w:tc>
        <w:tc>
          <w:tcPr>
            <w:tcW w:w="845" w:type="pct"/>
            <w:vMerge w:val="restart"/>
            <w:shd w:val="pct15" w:color="auto" w:fill="FFFFFF"/>
            <w:vAlign w:val="center"/>
          </w:tcPr>
          <w:p w14:paraId="7DA41F0B"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ΣΥΝΟΛΙΚΗ ΑΞΙΑ ΕΡΓΟΥ</w:t>
            </w:r>
          </w:p>
          <w:p w14:paraId="1C47E65B"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ΧΩΡΙΣ ΦΠΑ [€]</w:t>
            </w:r>
          </w:p>
        </w:tc>
        <w:tc>
          <w:tcPr>
            <w:tcW w:w="846" w:type="pct"/>
            <w:vMerge w:val="restart"/>
            <w:shd w:val="pct15" w:color="auto" w:fill="FFFFFF"/>
            <w:vAlign w:val="center"/>
          </w:tcPr>
          <w:p w14:paraId="0D5CE031"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ΦΠΑ [€]</w:t>
            </w:r>
          </w:p>
        </w:tc>
        <w:tc>
          <w:tcPr>
            <w:tcW w:w="846" w:type="pct"/>
            <w:vMerge w:val="restart"/>
            <w:shd w:val="pct15" w:color="auto" w:fill="FFFFFF"/>
            <w:vAlign w:val="center"/>
          </w:tcPr>
          <w:p w14:paraId="3F1174F1"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ΣΥΝΟΛΙΚΗ ΑΞΙΑ ΕΡΓΟΥ</w:t>
            </w:r>
          </w:p>
          <w:p w14:paraId="1BC023C9" w14:textId="77777777" w:rsidR="00623457" w:rsidRPr="00D86BD5" w:rsidRDefault="00623457" w:rsidP="00C4217E">
            <w:pPr>
              <w:keepNext/>
              <w:keepLines/>
              <w:spacing w:before="60" w:after="60"/>
              <w:jc w:val="center"/>
              <w:rPr>
                <w:sz w:val="18"/>
                <w:szCs w:val="18"/>
                <w:lang w:val="el-GR"/>
              </w:rPr>
            </w:pPr>
            <w:r w:rsidRPr="00D86BD5">
              <w:rPr>
                <w:sz w:val="18"/>
                <w:szCs w:val="18"/>
                <w:lang w:val="el-GR"/>
              </w:rPr>
              <w:t>ΜΕ ΦΠΑ [€]</w:t>
            </w:r>
          </w:p>
        </w:tc>
      </w:tr>
      <w:tr w:rsidR="00623457" w:rsidRPr="00D86BD5" w14:paraId="7607AFBC" w14:textId="77777777" w:rsidTr="00C4217E">
        <w:trPr>
          <w:cantSplit/>
          <w:trHeight w:val="340"/>
        </w:trPr>
        <w:tc>
          <w:tcPr>
            <w:tcW w:w="290" w:type="pct"/>
            <w:vMerge/>
            <w:shd w:val="pct15" w:color="auto" w:fill="FFFFFF"/>
            <w:vAlign w:val="center"/>
          </w:tcPr>
          <w:p w14:paraId="164D3626" w14:textId="77777777" w:rsidR="00623457" w:rsidRPr="00D86BD5"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D86BD5"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D86BD5"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D86BD5"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D86BD5" w:rsidRDefault="00623457" w:rsidP="00C4217E">
            <w:pPr>
              <w:keepNext/>
              <w:keepLines/>
              <w:spacing w:before="60" w:after="60"/>
              <w:rPr>
                <w:sz w:val="18"/>
                <w:szCs w:val="18"/>
                <w:lang w:val="el-GR"/>
              </w:rPr>
            </w:pPr>
          </w:p>
        </w:tc>
      </w:tr>
      <w:tr w:rsidR="00623457" w:rsidRPr="00D86BD5" w14:paraId="68E9859F" w14:textId="77777777" w:rsidTr="00302D18">
        <w:trPr>
          <w:trHeight w:val="284"/>
        </w:trPr>
        <w:tc>
          <w:tcPr>
            <w:tcW w:w="290" w:type="pct"/>
            <w:vAlign w:val="center"/>
          </w:tcPr>
          <w:p w14:paraId="39B14D75" w14:textId="76A1090D" w:rsidR="00623457" w:rsidRPr="00D86BD5" w:rsidRDefault="009D051F" w:rsidP="00C4217E">
            <w:pPr>
              <w:keepNext/>
              <w:keepLines/>
              <w:spacing w:before="60" w:after="60"/>
              <w:rPr>
                <w:sz w:val="18"/>
                <w:szCs w:val="18"/>
                <w:lang w:val="el-GR"/>
              </w:rPr>
            </w:pPr>
            <w:r>
              <w:rPr>
                <w:sz w:val="18"/>
                <w:szCs w:val="18"/>
                <w:lang w:val="el-GR"/>
              </w:rPr>
              <w:t>1</w:t>
            </w:r>
          </w:p>
        </w:tc>
        <w:tc>
          <w:tcPr>
            <w:tcW w:w="2173" w:type="pct"/>
            <w:vAlign w:val="center"/>
          </w:tcPr>
          <w:p w14:paraId="61F54AB5" w14:textId="1AE52BCA" w:rsidR="00623457" w:rsidRPr="00D86BD5" w:rsidRDefault="00623457" w:rsidP="00302D18">
            <w:pPr>
              <w:keepNext/>
              <w:keepLines/>
              <w:spacing w:before="60" w:after="60"/>
              <w:jc w:val="left"/>
              <w:rPr>
                <w:sz w:val="18"/>
                <w:szCs w:val="18"/>
                <w:lang w:val="el-GR"/>
              </w:rPr>
            </w:pPr>
            <w:r w:rsidRPr="00D86BD5">
              <w:rPr>
                <w:sz w:val="18"/>
                <w:szCs w:val="18"/>
                <w:lang w:val="el-GR"/>
              </w:rPr>
              <w:t xml:space="preserve">Εφαρμογές (Πίνακας </w:t>
            </w:r>
            <w:r w:rsidR="009D051F">
              <w:rPr>
                <w:sz w:val="18"/>
                <w:szCs w:val="18"/>
                <w:lang w:val="el-GR"/>
              </w:rPr>
              <w:t>1</w:t>
            </w:r>
            <w:r w:rsidRPr="00D86BD5">
              <w:rPr>
                <w:sz w:val="18"/>
                <w:szCs w:val="18"/>
                <w:lang w:val="el-GR"/>
              </w:rPr>
              <w:t>)</w:t>
            </w:r>
          </w:p>
        </w:tc>
        <w:tc>
          <w:tcPr>
            <w:tcW w:w="845" w:type="pct"/>
            <w:vAlign w:val="center"/>
          </w:tcPr>
          <w:p w14:paraId="1A3FED5B" w14:textId="77777777" w:rsidR="00623457" w:rsidRPr="00D86BD5" w:rsidRDefault="00623457" w:rsidP="00302D18">
            <w:pPr>
              <w:keepNext/>
              <w:keepLines/>
              <w:spacing w:before="60" w:after="60"/>
              <w:jc w:val="left"/>
              <w:rPr>
                <w:sz w:val="18"/>
                <w:szCs w:val="18"/>
                <w:lang w:val="el-GR"/>
              </w:rPr>
            </w:pPr>
          </w:p>
        </w:tc>
        <w:tc>
          <w:tcPr>
            <w:tcW w:w="846" w:type="pct"/>
            <w:vAlign w:val="center"/>
          </w:tcPr>
          <w:p w14:paraId="2181693E" w14:textId="77777777" w:rsidR="00623457" w:rsidRPr="00D86BD5" w:rsidRDefault="00623457" w:rsidP="00302D18">
            <w:pPr>
              <w:keepNext/>
              <w:keepLines/>
              <w:spacing w:before="60" w:after="60"/>
              <w:jc w:val="left"/>
              <w:rPr>
                <w:sz w:val="18"/>
                <w:szCs w:val="18"/>
                <w:lang w:val="el-GR"/>
              </w:rPr>
            </w:pPr>
          </w:p>
        </w:tc>
        <w:tc>
          <w:tcPr>
            <w:tcW w:w="846" w:type="pct"/>
            <w:vAlign w:val="center"/>
          </w:tcPr>
          <w:p w14:paraId="7CAF374D" w14:textId="77777777" w:rsidR="00623457" w:rsidRPr="00D86BD5" w:rsidRDefault="00623457" w:rsidP="00302D18">
            <w:pPr>
              <w:keepNext/>
              <w:keepLines/>
              <w:spacing w:before="60" w:after="60"/>
              <w:jc w:val="left"/>
              <w:rPr>
                <w:sz w:val="18"/>
                <w:szCs w:val="18"/>
                <w:lang w:val="el-GR"/>
              </w:rPr>
            </w:pPr>
          </w:p>
        </w:tc>
      </w:tr>
      <w:tr w:rsidR="00623457" w:rsidRPr="00D86BD5" w14:paraId="4C5FC75D" w14:textId="77777777" w:rsidTr="00C4217E">
        <w:trPr>
          <w:trHeight w:val="284"/>
        </w:trPr>
        <w:tc>
          <w:tcPr>
            <w:tcW w:w="290" w:type="pct"/>
            <w:vAlign w:val="center"/>
          </w:tcPr>
          <w:p w14:paraId="61B82051" w14:textId="64CDA5CB" w:rsidR="00623457" w:rsidRPr="00D86BD5" w:rsidRDefault="009D051F" w:rsidP="00C4217E">
            <w:pPr>
              <w:keepNext/>
              <w:keepLines/>
              <w:spacing w:before="60" w:after="60"/>
              <w:rPr>
                <w:sz w:val="18"/>
                <w:szCs w:val="18"/>
                <w:lang w:val="el-GR"/>
              </w:rPr>
            </w:pPr>
            <w:r>
              <w:rPr>
                <w:sz w:val="18"/>
                <w:szCs w:val="18"/>
                <w:lang w:val="el-GR"/>
              </w:rPr>
              <w:t>2</w:t>
            </w:r>
          </w:p>
        </w:tc>
        <w:tc>
          <w:tcPr>
            <w:tcW w:w="2173" w:type="pct"/>
            <w:vAlign w:val="center"/>
          </w:tcPr>
          <w:p w14:paraId="6FBCB16B" w14:textId="405E4C8A" w:rsidR="00623457" w:rsidRPr="00D86BD5" w:rsidRDefault="00623457" w:rsidP="00C4217E">
            <w:pPr>
              <w:keepNext/>
              <w:keepLines/>
              <w:spacing w:before="60" w:after="60"/>
              <w:rPr>
                <w:sz w:val="18"/>
                <w:szCs w:val="18"/>
                <w:lang w:val="el-GR"/>
              </w:rPr>
            </w:pPr>
            <w:r w:rsidRPr="00D86BD5">
              <w:rPr>
                <w:sz w:val="18"/>
                <w:szCs w:val="18"/>
                <w:lang w:val="el-GR"/>
              </w:rPr>
              <w:t xml:space="preserve">Υπηρεσίες (Πίνακας </w:t>
            </w:r>
            <w:r w:rsidR="009D051F">
              <w:rPr>
                <w:sz w:val="18"/>
                <w:szCs w:val="18"/>
                <w:lang w:val="el-GR"/>
              </w:rPr>
              <w:t>2</w:t>
            </w:r>
            <w:r w:rsidRPr="00D86BD5">
              <w:rPr>
                <w:sz w:val="18"/>
                <w:szCs w:val="18"/>
                <w:lang w:val="el-GR"/>
              </w:rPr>
              <w:t>)</w:t>
            </w:r>
          </w:p>
        </w:tc>
        <w:tc>
          <w:tcPr>
            <w:tcW w:w="845" w:type="pct"/>
            <w:vAlign w:val="center"/>
          </w:tcPr>
          <w:p w14:paraId="34EF4896" w14:textId="77777777" w:rsidR="00623457" w:rsidRPr="00D86BD5" w:rsidRDefault="00623457" w:rsidP="00C4217E">
            <w:pPr>
              <w:keepNext/>
              <w:keepLines/>
              <w:spacing w:before="60" w:after="60"/>
              <w:rPr>
                <w:sz w:val="18"/>
                <w:szCs w:val="18"/>
                <w:lang w:val="el-GR"/>
              </w:rPr>
            </w:pPr>
          </w:p>
        </w:tc>
        <w:tc>
          <w:tcPr>
            <w:tcW w:w="846" w:type="pct"/>
            <w:vAlign w:val="center"/>
          </w:tcPr>
          <w:p w14:paraId="5AC07FED" w14:textId="77777777" w:rsidR="00623457" w:rsidRPr="00D86BD5" w:rsidRDefault="00623457" w:rsidP="00C4217E">
            <w:pPr>
              <w:keepNext/>
              <w:keepLines/>
              <w:spacing w:before="60" w:after="60"/>
              <w:rPr>
                <w:sz w:val="18"/>
                <w:szCs w:val="18"/>
                <w:lang w:val="el-GR"/>
              </w:rPr>
            </w:pPr>
          </w:p>
        </w:tc>
        <w:tc>
          <w:tcPr>
            <w:tcW w:w="846" w:type="pct"/>
            <w:vAlign w:val="center"/>
          </w:tcPr>
          <w:p w14:paraId="25F89458" w14:textId="77777777" w:rsidR="00623457" w:rsidRPr="00D86BD5" w:rsidRDefault="00623457" w:rsidP="00C4217E">
            <w:pPr>
              <w:keepNext/>
              <w:keepLines/>
              <w:spacing w:before="60" w:after="60"/>
              <w:rPr>
                <w:sz w:val="18"/>
                <w:szCs w:val="18"/>
                <w:lang w:val="el-GR"/>
              </w:rPr>
            </w:pPr>
          </w:p>
        </w:tc>
      </w:tr>
      <w:tr w:rsidR="00623457" w:rsidRPr="00D86BD5" w14:paraId="7FF8C42C" w14:textId="77777777" w:rsidTr="00C4217E">
        <w:trPr>
          <w:trHeight w:val="284"/>
        </w:trPr>
        <w:tc>
          <w:tcPr>
            <w:tcW w:w="290" w:type="pct"/>
            <w:vAlign w:val="center"/>
          </w:tcPr>
          <w:p w14:paraId="11701AFF" w14:textId="7CAB2445" w:rsidR="00623457" w:rsidRPr="00D86BD5" w:rsidRDefault="009D051F" w:rsidP="00C4217E">
            <w:pPr>
              <w:keepNext/>
              <w:keepLines/>
              <w:spacing w:before="60" w:after="60"/>
              <w:rPr>
                <w:sz w:val="18"/>
                <w:szCs w:val="18"/>
                <w:lang w:val="el-GR"/>
              </w:rPr>
            </w:pPr>
            <w:r>
              <w:rPr>
                <w:sz w:val="18"/>
                <w:szCs w:val="18"/>
                <w:lang w:val="el-GR"/>
              </w:rPr>
              <w:t>3</w:t>
            </w:r>
          </w:p>
        </w:tc>
        <w:tc>
          <w:tcPr>
            <w:tcW w:w="2173" w:type="pct"/>
            <w:vAlign w:val="center"/>
          </w:tcPr>
          <w:p w14:paraId="14C864CF" w14:textId="4C9B589C" w:rsidR="00623457" w:rsidRPr="00D86BD5" w:rsidRDefault="00623457" w:rsidP="00C4217E">
            <w:pPr>
              <w:keepNext/>
              <w:keepLines/>
              <w:spacing w:before="60" w:after="60"/>
              <w:rPr>
                <w:sz w:val="18"/>
                <w:szCs w:val="18"/>
                <w:lang w:val="el-GR"/>
              </w:rPr>
            </w:pPr>
            <w:r w:rsidRPr="00D86BD5">
              <w:rPr>
                <w:sz w:val="18"/>
                <w:szCs w:val="18"/>
                <w:lang w:val="el-GR"/>
              </w:rPr>
              <w:t xml:space="preserve">Άλλες δαπάνες (Πίνακας </w:t>
            </w:r>
            <w:r w:rsidR="009D051F">
              <w:rPr>
                <w:sz w:val="18"/>
                <w:szCs w:val="18"/>
                <w:lang w:val="el-GR"/>
              </w:rPr>
              <w:t>3</w:t>
            </w:r>
            <w:r w:rsidRPr="00D86BD5">
              <w:rPr>
                <w:sz w:val="18"/>
                <w:szCs w:val="18"/>
                <w:lang w:val="el-GR"/>
              </w:rPr>
              <w:t>)</w:t>
            </w:r>
          </w:p>
        </w:tc>
        <w:tc>
          <w:tcPr>
            <w:tcW w:w="845" w:type="pct"/>
            <w:vAlign w:val="center"/>
          </w:tcPr>
          <w:p w14:paraId="66D00734" w14:textId="77777777" w:rsidR="00623457" w:rsidRPr="00D86BD5" w:rsidRDefault="00623457" w:rsidP="00C4217E">
            <w:pPr>
              <w:keepNext/>
              <w:keepLines/>
              <w:spacing w:before="60" w:after="60"/>
              <w:rPr>
                <w:sz w:val="18"/>
                <w:szCs w:val="18"/>
                <w:lang w:val="el-GR"/>
              </w:rPr>
            </w:pPr>
          </w:p>
        </w:tc>
        <w:tc>
          <w:tcPr>
            <w:tcW w:w="846" w:type="pct"/>
            <w:vAlign w:val="center"/>
          </w:tcPr>
          <w:p w14:paraId="55B143F6" w14:textId="77777777" w:rsidR="00623457" w:rsidRPr="00D86BD5" w:rsidRDefault="00623457" w:rsidP="00C4217E">
            <w:pPr>
              <w:keepNext/>
              <w:keepLines/>
              <w:spacing w:before="60" w:after="60"/>
              <w:rPr>
                <w:sz w:val="18"/>
                <w:szCs w:val="18"/>
                <w:lang w:val="el-GR"/>
              </w:rPr>
            </w:pPr>
          </w:p>
        </w:tc>
        <w:tc>
          <w:tcPr>
            <w:tcW w:w="846" w:type="pct"/>
            <w:vAlign w:val="center"/>
          </w:tcPr>
          <w:p w14:paraId="0C8907B1" w14:textId="77777777" w:rsidR="00623457" w:rsidRPr="00D86BD5" w:rsidRDefault="00623457" w:rsidP="00C4217E">
            <w:pPr>
              <w:keepNext/>
              <w:keepLines/>
              <w:spacing w:before="60" w:after="60"/>
              <w:rPr>
                <w:sz w:val="18"/>
                <w:szCs w:val="18"/>
                <w:lang w:val="el-GR"/>
              </w:rPr>
            </w:pPr>
          </w:p>
        </w:tc>
      </w:tr>
      <w:tr w:rsidR="00623457" w:rsidRPr="00D86BD5" w14:paraId="4EFE9D2E" w14:textId="77777777" w:rsidTr="00C4217E">
        <w:trPr>
          <w:trHeight w:val="284"/>
        </w:trPr>
        <w:tc>
          <w:tcPr>
            <w:tcW w:w="290" w:type="pct"/>
            <w:shd w:val="clear" w:color="auto" w:fill="A0A0A0"/>
            <w:vAlign w:val="center"/>
          </w:tcPr>
          <w:p w14:paraId="058AD901" w14:textId="77777777" w:rsidR="00623457" w:rsidRPr="00D86BD5"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D86BD5" w:rsidRDefault="00623457" w:rsidP="00C4217E">
            <w:pPr>
              <w:pStyle w:val="afe"/>
              <w:keepNext/>
              <w:keepLines/>
              <w:spacing w:before="60" w:after="60"/>
              <w:rPr>
                <w:b/>
                <w:sz w:val="18"/>
                <w:szCs w:val="18"/>
                <w:lang w:val="el-GR"/>
              </w:rPr>
            </w:pPr>
            <w:r w:rsidRPr="00D86BD5">
              <w:rPr>
                <w:b/>
                <w:sz w:val="18"/>
                <w:szCs w:val="18"/>
                <w:lang w:val="el-GR"/>
              </w:rPr>
              <w:t>ΓΕΝΙΚΟ ΣΥΝΟΛΟ</w:t>
            </w:r>
          </w:p>
        </w:tc>
        <w:tc>
          <w:tcPr>
            <w:tcW w:w="845" w:type="pct"/>
            <w:shd w:val="clear" w:color="auto" w:fill="A0A0A0"/>
            <w:vAlign w:val="center"/>
          </w:tcPr>
          <w:p w14:paraId="196CC99C" w14:textId="77777777" w:rsidR="00623457" w:rsidRPr="00D86BD5"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D86BD5"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D86BD5" w:rsidRDefault="00623457" w:rsidP="00C4217E">
            <w:pPr>
              <w:keepNext/>
              <w:keepLines/>
              <w:spacing w:before="60" w:after="60"/>
              <w:rPr>
                <w:sz w:val="18"/>
                <w:szCs w:val="18"/>
                <w:lang w:val="el-GR"/>
              </w:rPr>
            </w:pPr>
          </w:p>
        </w:tc>
      </w:tr>
    </w:tbl>
    <w:p w14:paraId="18E0D929" w14:textId="77777777" w:rsidR="00623457" w:rsidRPr="00D86BD5" w:rsidRDefault="00623457" w:rsidP="00623457">
      <w:pPr>
        <w:rPr>
          <w:b/>
        </w:rPr>
      </w:pPr>
      <w:bookmarkStart w:id="785" w:name="_Ref104352863"/>
      <w:bookmarkStart w:id="786" w:name="_Ref104352865"/>
      <w:bookmarkStart w:id="787" w:name="_Ref104352990"/>
      <w:bookmarkStart w:id="788" w:name="_Toc240445883"/>
      <w:bookmarkStart w:id="789" w:name="_Toc366852704"/>
      <w:bookmarkStart w:id="790" w:name="_Toc10632755"/>
      <w:bookmarkStart w:id="791" w:name="_Toc42167522"/>
    </w:p>
    <w:p w14:paraId="04F7BF82" w14:textId="77777777" w:rsidR="00623457" w:rsidRPr="00D86BD5" w:rsidRDefault="00623457" w:rsidP="00D84329">
      <w:pPr>
        <w:pStyle w:val="30"/>
        <w:numPr>
          <w:ilvl w:val="2"/>
          <w:numId w:val="20"/>
        </w:numPr>
        <w:rPr>
          <w:rFonts w:cs="Tahoma"/>
          <w:lang w:val="el-GR"/>
        </w:rPr>
      </w:pPr>
      <w:bookmarkStart w:id="792" w:name="_Ref46148857"/>
      <w:bookmarkStart w:id="793" w:name="_Toc53671375"/>
      <w:bookmarkStart w:id="794" w:name="_Toc97194385"/>
      <w:bookmarkStart w:id="795" w:name="_Toc97194489"/>
      <w:bookmarkStart w:id="796" w:name="_Toc122685379"/>
      <w:r w:rsidRPr="00D86BD5">
        <w:rPr>
          <w:rFonts w:cs="Tahoma"/>
          <w:lang w:val="el-GR"/>
        </w:rPr>
        <w:t>Συγκεντρωτικός Πίνακας Οικονομικής Προσφοράς Συντήρησης</w:t>
      </w:r>
      <w:bookmarkEnd w:id="785"/>
      <w:bookmarkEnd w:id="786"/>
      <w:bookmarkEnd w:id="787"/>
      <w:bookmarkEnd w:id="788"/>
      <w:bookmarkEnd w:id="789"/>
      <w:bookmarkEnd w:id="790"/>
      <w:bookmarkEnd w:id="791"/>
      <w:bookmarkEnd w:id="792"/>
      <w:bookmarkEnd w:id="793"/>
      <w:bookmarkEnd w:id="794"/>
      <w:bookmarkEnd w:id="795"/>
      <w:bookmarkEnd w:id="796"/>
    </w:p>
    <w:tbl>
      <w:tblPr>
        <w:tblW w:w="37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554"/>
        <w:gridCol w:w="1310"/>
        <w:gridCol w:w="581"/>
        <w:gridCol w:w="1310"/>
        <w:gridCol w:w="1506"/>
      </w:tblGrid>
      <w:tr w:rsidR="009D051F" w:rsidRPr="00D86BD5" w14:paraId="1925305C" w14:textId="77777777" w:rsidTr="00DE5C94">
        <w:trPr>
          <w:cantSplit/>
          <w:tblHeader/>
          <w:jc w:val="center"/>
        </w:trPr>
        <w:tc>
          <w:tcPr>
            <w:tcW w:w="680" w:type="pct"/>
            <w:shd w:val="clear" w:color="auto" w:fill="E6E6E6"/>
            <w:vAlign w:val="center"/>
          </w:tcPr>
          <w:p w14:paraId="2F7A87E3" w14:textId="77777777" w:rsidR="009D051F" w:rsidRPr="00D86BD5" w:rsidRDefault="009D051F" w:rsidP="00C4217E">
            <w:pPr>
              <w:spacing w:after="0"/>
              <w:jc w:val="center"/>
              <w:rPr>
                <w:sz w:val="18"/>
                <w:szCs w:val="18"/>
                <w:lang w:val="el-GR"/>
              </w:rPr>
            </w:pPr>
            <w:r w:rsidRPr="00D86BD5">
              <w:rPr>
                <w:sz w:val="18"/>
                <w:szCs w:val="18"/>
                <w:lang w:val="el-GR"/>
              </w:rPr>
              <w:t>ΕΤΟΣ*</w:t>
            </w:r>
          </w:p>
        </w:tc>
        <w:tc>
          <w:tcPr>
            <w:tcW w:w="1072" w:type="pct"/>
            <w:shd w:val="clear" w:color="auto" w:fill="E6E6E6"/>
            <w:vAlign w:val="center"/>
          </w:tcPr>
          <w:p w14:paraId="04D8CBE8" w14:textId="77777777" w:rsidR="009D051F" w:rsidRPr="00D86BD5" w:rsidRDefault="009D051F" w:rsidP="00C4217E">
            <w:pPr>
              <w:spacing w:after="0"/>
              <w:jc w:val="center"/>
              <w:rPr>
                <w:sz w:val="18"/>
                <w:szCs w:val="18"/>
                <w:lang w:val="el-GR"/>
              </w:rPr>
            </w:pPr>
            <w:r w:rsidRPr="00D86BD5">
              <w:rPr>
                <w:sz w:val="18"/>
                <w:szCs w:val="18"/>
                <w:lang w:val="el-GR"/>
              </w:rPr>
              <w:t>ΕΤΗΣΙΑ ΣΥΝΤΗΡΗΣΗ ΕΦΑΡΜΟΓΗΣ/ΩΝ</w:t>
            </w:r>
          </w:p>
          <w:p w14:paraId="0C132E98" w14:textId="77777777" w:rsidR="009D051F" w:rsidRPr="00D86BD5" w:rsidRDefault="009D051F" w:rsidP="00C4217E">
            <w:pPr>
              <w:spacing w:after="0"/>
              <w:jc w:val="center"/>
              <w:rPr>
                <w:sz w:val="18"/>
                <w:szCs w:val="18"/>
                <w:lang w:val="el-GR"/>
              </w:rPr>
            </w:pPr>
            <w:r w:rsidRPr="00D86BD5">
              <w:rPr>
                <w:sz w:val="18"/>
                <w:szCs w:val="18"/>
                <w:lang w:val="el-GR"/>
              </w:rPr>
              <w:t>(ΧΩΡΙΣ ΦΠΑ) [€]</w:t>
            </w:r>
          </w:p>
        </w:tc>
        <w:tc>
          <w:tcPr>
            <w:tcW w:w="904" w:type="pct"/>
            <w:shd w:val="clear" w:color="auto" w:fill="E6E6E6"/>
            <w:vAlign w:val="center"/>
          </w:tcPr>
          <w:p w14:paraId="56EF303E" w14:textId="77777777" w:rsidR="009D051F" w:rsidRPr="00D86BD5" w:rsidRDefault="009D051F" w:rsidP="00C4217E">
            <w:pPr>
              <w:spacing w:after="0"/>
              <w:jc w:val="center"/>
              <w:rPr>
                <w:sz w:val="18"/>
                <w:szCs w:val="18"/>
                <w:lang w:val="el-GR"/>
              </w:rPr>
            </w:pPr>
            <w:r w:rsidRPr="00D86BD5">
              <w:rPr>
                <w:sz w:val="18"/>
                <w:szCs w:val="18"/>
                <w:lang w:val="el-GR"/>
              </w:rPr>
              <w:t>ΣΥΝΟΛΙΚΗ ΕΤΗΣΙΑ ΑΞΙΑ ΣΥΝΤΗΡΗΣΗΣ (ΧΩΡΙΣ ΦΠΑ) [€]</w:t>
            </w:r>
          </w:p>
        </w:tc>
        <w:tc>
          <w:tcPr>
            <w:tcW w:w="401" w:type="pct"/>
            <w:shd w:val="clear" w:color="auto" w:fill="E6E6E6"/>
            <w:vAlign w:val="center"/>
          </w:tcPr>
          <w:p w14:paraId="311AAF1D" w14:textId="77777777" w:rsidR="009D051F" w:rsidRPr="00D86BD5" w:rsidRDefault="009D051F" w:rsidP="00C4217E">
            <w:pPr>
              <w:spacing w:after="0"/>
              <w:jc w:val="center"/>
              <w:rPr>
                <w:sz w:val="18"/>
                <w:szCs w:val="18"/>
                <w:lang w:val="el-GR"/>
              </w:rPr>
            </w:pPr>
            <w:r w:rsidRPr="00D86BD5">
              <w:rPr>
                <w:sz w:val="18"/>
                <w:szCs w:val="18"/>
                <w:lang w:val="el-GR"/>
              </w:rPr>
              <w:t>ΦΠΑ [€]</w:t>
            </w:r>
          </w:p>
        </w:tc>
        <w:tc>
          <w:tcPr>
            <w:tcW w:w="904" w:type="pct"/>
            <w:shd w:val="clear" w:color="auto" w:fill="E6E6E6"/>
            <w:vAlign w:val="center"/>
          </w:tcPr>
          <w:p w14:paraId="67BCB749" w14:textId="77777777" w:rsidR="009D051F" w:rsidRPr="00D86BD5" w:rsidRDefault="009D051F" w:rsidP="00C4217E">
            <w:pPr>
              <w:spacing w:after="0"/>
              <w:jc w:val="center"/>
              <w:rPr>
                <w:sz w:val="18"/>
                <w:szCs w:val="18"/>
                <w:lang w:val="el-GR"/>
              </w:rPr>
            </w:pPr>
            <w:r w:rsidRPr="00D86BD5">
              <w:rPr>
                <w:sz w:val="18"/>
                <w:szCs w:val="18"/>
                <w:lang w:val="el-GR"/>
              </w:rPr>
              <w:t>ΣΥΝΟΛΙΚΗ ΕΤΗΣΙΑ ΑΞΙΑ ΣΥΝΤΗΡΗΣΗΣ</w:t>
            </w:r>
          </w:p>
          <w:p w14:paraId="4DD05DDC" w14:textId="77777777" w:rsidR="009D051F" w:rsidRPr="00D86BD5" w:rsidRDefault="009D051F" w:rsidP="00C4217E">
            <w:pPr>
              <w:spacing w:after="0"/>
              <w:jc w:val="center"/>
              <w:rPr>
                <w:sz w:val="18"/>
                <w:szCs w:val="18"/>
                <w:lang w:val="el-GR"/>
              </w:rPr>
            </w:pPr>
            <w:r w:rsidRPr="00D86BD5">
              <w:rPr>
                <w:sz w:val="18"/>
                <w:szCs w:val="18"/>
                <w:lang w:val="el-GR"/>
              </w:rPr>
              <w:t>(ΜΕ ΦΠΑ) [€]</w:t>
            </w:r>
          </w:p>
        </w:tc>
        <w:tc>
          <w:tcPr>
            <w:tcW w:w="1039" w:type="pct"/>
            <w:shd w:val="clear" w:color="auto" w:fill="E6E6E6"/>
            <w:vAlign w:val="center"/>
          </w:tcPr>
          <w:p w14:paraId="4DADA1CE" w14:textId="77777777" w:rsidR="009D051F" w:rsidRPr="00D86BD5" w:rsidRDefault="009D051F" w:rsidP="00C4217E">
            <w:pPr>
              <w:spacing w:after="0"/>
              <w:jc w:val="center"/>
              <w:rPr>
                <w:sz w:val="18"/>
                <w:szCs w:val="18"/>
                <w:lang w:val="el-GR"/>
              </w:rPr>
            </w:pPr>
            <w:r w:rsidRPr="00D86BD5">
              <w:rPr>
                <w:sz w:val="18"/>
                <w:szCs w:val="18"/>
                <w:lang w:val="el-GR"/>
              </w:rPr>
              <w:t>ΕΤΗΣΙΟ ΠΟΣΟΣΤΟ ΣΥΝΤΗΡΗΣΗΣ**</w:t>
            </w:r>
          </w:p>
        </w:tc>
      </w:tr>
      <w:tr w:rsidR="009D051F" w:rsidRPr="00D86BD5" w14:paraId="30646C44" w14:textId="77777777" w:rsidTr="00DE5C94">
        <w:trPr>
          <w:trHeight w:val="284"/>
          <w:jc w:val="center"/>
        </w:trPr>
        <w:tc>
          <w:tcPr>
            <w:tcW w:w="680" w:type="pct"/>
            <w:vAlign w:val="center"/>
          </w:tcPr>
          <w:p w14:paraId="42BCE8B4" w14:textId="77777777" w:rsidR="009D051F" w:rsidRPr="00D86BD5" w:rsidRDefault="009D051F" w:rsidP="00C4217E">
            <w:pPr>
              <w:spacing w:before="60" w:after="60"/>
              <w:rPr>
                <w:sz w:val="18"/>
                <w:szCs w:val="18"/>
                <w:lang w:val="el-GR"/>
              </w:rPr>
            </w:pPr>
            <w:r w:rsidRPr="00D86BD5">
              <w:rPr>
                <w:sz w:val="18"/>
                <w:szCs w:val="18"/>
                <w:lang w:val="el-GR"/>
              </w:rPr>
              <w:t>1</w:t>
            </w:r>
            <w:r w:rsidRPr="00D86BD5">
              <w:rPr>
                <w:sz w:val="18"/>
                <w:szCs w:val="18"/>
                <w:vertAlign w:val="superscript"/>
                <w:lang w:val="el-GR"/>
              </w:rPr>
              <w:t>ο</w:t>
            </w:r>
          </w:p>
        </w:tc>
        <w:tc>
          <w:tcPr>
            <w:tcW w:w="1072" w:type="pct"/>
            <w:vAlign w:val="center"/>
          </w:tcPr>
          <w:p w14:paraId="0DD200BE" w14:textId="77777777" w:rsidR="009D051F" w:rsidRPr="00D86BD5" w:rsidRDefault="009D051F" w:rsidP="00C4217E">
            <w:pPr>
              <w:spacing w:before="60" w:after="60"/>
              <w:rPr>
                <w:sz w:val="18"/>
                <w:szCs w:val="18"/>
                <w:lang w:val="el-GR"/>
              </w:rPr>
            </w:pPr>
          </w:p>
        </w:tc>
        <w:tc>
          <w:tcPr>
            <w:tcW w:w="904" w:type="pct"/>
          </w:tcPr>
          <w:p w14:paraId="4C7323CF" w14:textId="77777777" w:rsidR="009D051F" w:rsidRPr="00D86BD5" w:rsidRDefault="009D051F" w:rsidP="00C4217E">
            <w:pPr>
              <w:spacing w:before="60" w:after="60"/>
              <w:rPr>
                <w:sz w:val="18"/>
                <w:szCs w:val="18"/>
                <w:lang w:val="el-GR"/>
              </w:rPr>
            </w:pPr>
          </w:p>
        </w:tc>
        <w:tc>
          <w:tcPr>
            <w:tcW w:w="401" w:type="pct"/>
            <w:vAlign w:val="center"/>
          </w:tcPr>
          <w:p w14:paraId="78318B2C" w14:textId="77777777" w:rsidR="009D051F" w:rsidRPr="00D86BD5" w:rsidRDefault="009D051F" w:rsidP="00C4217E">
            <w:pPr>
              <w:spacing w:before="60" w:after="60"/>
              <w:rPr>
                <w:sz w:val="18"/>
                <w:szCs w:val="18"/>
                <w:lang w:val="el-GR"/>
              </w:rPr>
            </w:pPr>
          </w:p>
        </w:tc>
        <w:tc>
          <w:tcPr>
            <w:tcW w:w="904" w:type="pct"/>
            <w:vAlign w:val="center"/>
          </w:tcPr>
          <w:p w14:paraId="1FB5020F" w14:textId="77777777" w:rsidR="009D051F" w:rsidRPr="00D86BD5" w:rsidRDefault="009D051F" w:rsidP="00C4217E">
            <w:pPr>
              <w:spacing w:before="60" w:after="60"/>
              <w:rPr>
                <w:sz w:val="18"/>
                <w:szCs w:val="18"/>
                <w:lang w:val="el-GR"/>
              </w:rPr>
            </w:pPr>
          </w:p>
        </w:tc>
        <w:tc>
          <w:tcPr>
            <w:tcW w:w="1039" w:type="pct"/>
            <w:vAlign w:val="center"/>
          </w:tcPr>
          <w:p w14:paraId="7E1CC2A7" w14:textId="77777777" w:rsidR="009D051F" w:rsidRPr="00D86BD5" w:rsidRDefault="009D051F" w:rsidP="00C4217E">
            <w:pPr>
              <w:spacing w:before="60" w:after="60"/>
              <w:rPr>
                <w:sz w:val="18"/>
                <w:szCs w:val="18"/>
                <w:lang w:val="el-GR"/>
              </w:rPr>
            </w:pPr>
          </w:p>
        </w:tc>
      </w:tr>
      <w:tr w:rsidR="009D051F" w:rsidRPr="00D86BD5" w14:paraId="4E70E2B2" w14:textId="77777777" w:rsidTr="00DE5C94">
        <w:trPr>
          <w:trHeight w:val="284"/>
          <w:jc w:val="center"/>
        </w:trPr>
        <w:tc>
          <w:tcPr>
            <w:tcW w:w="680" w:type="pct"/>
            <w:vAlign w:val="center"/>
          </w:tcPr>
          <w:p w14:paraId="179A4040" w14:textId="77777777" w:rsidR="009D051F" w:rsidRPr="00D86BD5" w:rsidRDefault="009D051F" w:rsidP="00C4217E">
            <w:pPr>
              <w:spacing w:before="60" w:after="60"/>
              <w:rPr>
                <w:sz w:val="18"/>
                <w:szCs w:val="18"/>
                <w:lang w:val="el-GR"/>
              </w:rPr>
            </w:pPr>
            <w:r w:rsidRPr="00D86BD5">
              <w:rPr>
                <w:sz w:val="18"/>
                <w:szCs w:val="18"/>
                <w:lang w:val="el-GR"/>
              </w:rPr>
              <w:t>2</w:t>
            </w:r>
            <w:r w:rsidRPr="00D86BD5">
              <w:rPr>
                <w:sz w:val="18"/>
                <w:szCs w:val="18"/>
                <w:vertAlign w:val="superscript"/>
                <w:lang w:val="el-GR"/>
              </w:rPr>
              <w:t>ο</w:t>
            </w:r>
          </w:p>
        </w:tc>
        <w:tc>
          <w:tcPr>
            <w:tcW w:w="1072" w:type="pct"/>
            <w:vAlign w:val="center"/>
          </w:tcPr>
          <w:p w14:paraId="66D3E348" w14:textId="77777777" w:rsidR="009D051F" w:rsidRPr="00D86BD5" w:rsidRDefault="009D051F" w:rsidP="00C4217E">
            <w:pPr>
              <w:spacing w:before="60" w:after="60"/>
              <w:rPr>
                <w:sz w:val="18"/>
                <w:szCs w:val="18"/>
                <w:lang w:val="el-GR"/>
              </w:rPr>
            </w:pPr>
          </w:p>
        </w:tc>
        <w:tc>
          <w:tcPr>
            <w:tcW w:w="904" w:type="pct"/>
          </w:tcPr>
          <w:p w14:paraId="69C3282E" w14:textId="77777777" w:rsidR="009D051F" w:rsidRPr="00D86BD5" w:rsidRDefault="009D051F" w:rsidP="00C4217E">
            <w:pPr>
              <w:spacing w:before="60" w:after="60"/>
              <w:rPr>
                <w:sz w:val="18"/>
                <w:szCs w:val="18"/>
                <w:lang w:val="el-GR"/>
              </w:rPr>
            </w:pPr>
          </w:p>
        </w:tc>
        <w:tc>
          <w:tcPr>
            <w:tcW w:w="401" w:type="pct"/>
            <w:vAlign w:val="center"/>
          </w:tcPr>
          <w:p w14:paraId="7EE9638B" w14:textId="77777777" w:rsidR="009D051F" w:rsidRPr="00D86BD5" w:rsidRDefault="009D051F" w:rsidP="00C4217E">
            <w:pPr>
              <w:spacing w:before="60" w:after="60"/>
              <w:rPr>
                <w:sz w:val="18"/>
                <w:szCs w:val="18"/>
                <w:lang w:val="el-GR"/>
              </w:rPr>
            </w:pPr>
          </w:p>
        </w:tc>
        <w:tc>
          <w:tcPr>
            <w:tcW w:w="904" w:type="pct"/>
            <w:vAlign w:val="center"/>
          </w:tcPr>
          <w:p w14:paraId="5A9CCED8" w14:textId="77777777" w:rsidR="009D051F" w:rsidRPr="00D86BD5" w:rsidRDefault="009D051F" w:rsidP="00C4217E">
            <w:pPr>
              <w:spacing w:before="60" w:after="60"/>
              <w:rPr>
                <w:sz w:val="18"/>
                <w:szCs w:val="18"/>
                <w:lang w:val="el-GR"/>
              </w:rPr>
            </w:pPr>
          </w:p>
        </w:tc>
        <w:tc>
          <w:tcPr>
            <w:tcW w:w="1039" w:type="pct"/>
            <w:vAlign w:val="center"/>
          </w:tcPr>
          <w:p w14:paraId="4CB81E58" w14:textId="77777777" w:rsidR="009D051F" w:rsidRPr="00D86BD5" w:rsidRDefault="009D051F" w:rsidP="00C4217E">
            <w:pPr>
              <w:spacing w:before="60" w:after="60"/>
              <w:rPr>
                <w:sz w:val="18"/>
                <w:szCs w:val="18"/>
                <w:lang w:val="el-GR"/>
              </w:rPr>
            </w:pPr>
          </w:p>
        </w:tc>
      </w:tr>
      <w:tr w:rsidR="009D051F" w:rsidRPr="00D86BD5" w14:paraId="6DFF2EA6" w14:textId="77777777" w:rsidTr="00DE5C94">
        <w:trPr>
          <w:trHeight w:val="284"/>
          <w:jc w:val="center"/>
        </w:trPr>
        <w:tc>
          <w:tcPr>
            <w:tcW w:w="680" w:type="pct"/>
            <w:shd w:val="clear" w:color="auto" w:fill="E0E0E0"/>
            <w:vAlign w:val="center"/>
          </w:tcPr>
          <w:p w14:paraId="414455F6" w14:textId="77777777" w:rsidR="009D051F" w:rsidRPr="00D86BD5" w:rsidRDefault="009D051F" w:rsidP="00C4217E">
            <w:pPr>
              <w:spacing w:before="100" w:beforeAutospacing="1" w:after="100" w:afterAutospacing="1"/>
              <w:ind w:left="-120" w:right="-123" w:firstLine="120"/>
              <w:rPr>
                <w:b/>
                <w:sz w:val="18"/>
                <w:szCs w:val="18"/>
                <w:lang w:val="el-GR"/>
              </w:rPr>
            </w:pPr>
            <w:r w:rsidRPr="00D86BD5">
              <w:rPr>
                <w:b/>
                <w:sz w:val="18"/>
                <w:szCs w:val="18"/>
                <w:lang w:val="el-GR"/>
              </w:rPr>
              <w:t>ΣΥΝΟΛΟ</w:t>
            </w:r>
          </w:p>
        </w:tc>
        <w:tc>
          <w:tcPr>
            <w:tcW w:w="1072" w:type="pct"/>
            <w:shd w:val="clear" w:color="auto" w:fill="FFFFFF"/>
            <w:vAlign w:val="center"/>
          </w:tcPr>
          <w:p w14:paraId="5B7A3313" w14:textId="77777777" w:rsidR="009D051F" w:rsidRPr="00D86BD5" w:rsidRDefault="009D051F" w:rsidP="00C4217E">
            <w:pPr>
              <w:spacing w:before="100" w:beforeAutospacing="1" w:after="100" w:afterAutospacing="1"/>
              <w:rPr>
                <w:sz w:val="18"/>
                <w:szCs w:val="18"/>
                <w:lang w:val="el-GR"/>
              </w:rPr>
            </w:pPr>
          </w:p>
        </w:tc>
        <w:tc>
          <w:tcPr>
            <w:tcW w:w="904" w:type="pct"/>
            <w:shd w:val="clear" w:color="auto" w:fill="FFFFFF"/>
          </w:tcPr>
          <w:p w14:paraId="7A063AF0" w14:textId="77777777" w:rsidR="009D051F" w:rsidRPr="00D86BD5" w:rsidRDefault="009D051F" w:rsidP="00C4217E">
            <w:pPr>
              <w:spacing w:before="100" w:beforeAutospacing="1" w:after="100" w:afterAutospacing="1"/>
              <w:rPr>
                <w:sz w:val="18"/>
                <w:szCs w:val="18"/>
                <w:lang w:val="el-GR"/>
              </w:rPr>
            </w:pPr>
          </w:p>
        </w:tc>
        <w:tc>
          <w:tcPr>
            <w:tcW w:w="401" w:type="pct"/>
            <w:shd w:val="clear" w:color="auto" w:fill="FFFFFF"/>
            <w:vAlign w:val="center"/>
          </w:tcPr>
          <w:p w14:paraId="5C0FFDA0" w14:textId="77777777" w:rsidR="009D051F" w:rsidRPr="00D86BD5" w:rsidRDefault="009D051F" w:rsidP="00C4217E">
            <w:pPr>
              <w:spacing w:before="100" w:beforeAutospacing="1" w:after="100" w:afterAutospacing="1"/>
              <w:rPr>
                <w:sz w:val="18"/>
                <w:szCs w:val="18"/>
                <w:lang w:val="el-GR"/>
              </w:rPr>
            </w:pPr>
          </w:p>
        </w:tc>
        <w:tc>
          <w:tcPr>
            <w:tcW w:w="904" w:type="pct"/>
            <w:shd w:val="clear" w:color="auto" w:fill="FFFFFF"/>
            <w:vAlign w:val="center"/>
          </w:tcPr>
          <w:p w14:paraId="6C81C774" w14:textId="77777777" w:rsidR="009D051F" w:rsidRPr="00D86BD5" w:rsidRDefault="009D051F" w:rsidP="00C4217E">
            <w:pPr>
              <w:spacing w:before="100" w:beforeAutospacing="1" w:after="100" w:afterAutospacing="1"/>
              <w:rPr>
                <w:sz w:val="18"/>
                <w:szCs w:val="18"/>
                <w:lang w:val="el-GR"/>
              </w:rPr>
            </w:pPr>
          </w:p>
        </w:tc>
        <w:tc>
          <w:tcPr>
            <w:tcW w:w="1039" w:type="pct"/>
            <w:shd w:val="clear" w:color="auto" w:fill="FFFFFF"/>
            <w:vAlign w:val="center"/>
          </w:tcPr>
          <w:p w14:paraId="49CD8F4C" w14:textId="77777777" w:rsidR="009D051F" w:rsidRPr="00D86BD5" w:rsidRDefault="009D051F" w:rsidP="00C4217E">
            <w:pPr>
              <w:spacing w:before="100" w:beforeAutospacing="1" w:after="100" w:afterAutospacing="1"/>
              <w:rPr>
                <w:sz w:val="18"/>
                <w:szCs w:val="18"/>
                <w:lang w:val="el-GR"/>
              </w:rPr>
            </w:pPr>
          </w:p>
        </w:tc>
      </w:tr>
    </w:tbl>
    <w:p w14:paraId="71AD808D" w14:textId="77777777" w:rsidR="00623457" w:rsidRPr="00D86BD5" w:rsidRDefault="00623457" w:rsidP="00623457">
      <w:pPr>
        <w:spacing w:before="100" w:beforeAutospacing="1" w:after="100" w:afterAutospacing="1"/>
        <w:rPr>
          <w:sz w:val="20"/>
          <w:lang w:val="el-GR"/>
        </w:rPr>
      </w:pPr>
      <w:r w:rsidRPr="00D86BD5">
        <w:rPr>
          <w:sz w:val="20"/>
          <w:lang w:val="el-GR"/>
        </w:rPr>
        <w:t xml:space="preserve">* ΕΤΟΣ: μετά την </w:t>
      </w:r>
      <w:r w:rsidRPr="00D86BD5">
        <w:rPr>
          <w:b/>
          <w:sz w:val="20"/>
          <w:lang w:val="el-GR"/>
        </w:rPr>
        <w:t>ελάχιστη</w:t>
      </w:r>
      <w:r w:rsidRPr="00D86BD5">
        <w:rPr>
          <w:sz w:val="20"/>
          <w:lang w:val="el-GR"/>
        </w:rPr>
        <w:t xml:space="preserve"> ζητούμενη Περίοδο Εγγύησης</w:t>
      </w:r>
    </w:p>
    <w:p w14:paraId="282990F1" w14:textId="370E3AD3" w:rsidR="00623457" w:rsidRPr="00D86BD5" w:rsidRDefault="00623457" w:rsidP="00C4217E">
      <w:pPr>
        <w:spacing w:before="100" w:beforeAutospacing="1" w:after="100" w:afterAutospacing="1"/>
        <w:rPr>
          <w:lang w:val="el-GR"/>
        </w:rPr>
      </w:pPr>
      <w:r w:rsidRPr="00D86BD5">
        <w:rPr>
          <w:sz w:val="20"/>
          <w:lang w:val="el-GR"/>
        </w:rPr>
        <w:t xml:space="preserve">** Το </w:t>
      </w:r>
      <w:r w:rsidRPr="00D86BD5">
        <w:rPr>
          <w:b/>
          <w:sz w:val="20"/>
          <w:lang w:val="el-GR"/>
        </w:rPr>
        <w:t xml:space="preserve">ΕΤΗΣΙΟ ΠΟΣΟΣΤΟ ΣΥΝΤΗΡΗΣΗΣ </w:t>
      </w:r>
      <w:r w:rsidRPr="00D86BD5">
        <w:rPr>
          <w:sz w:val="20"/>
          <w:lang w:val="el-GR"/>
        </w:rPr>
        <w:t xml:space="preserve">(για την κάθε γραμμή του Πίνακα </w:t>
      </w:r>
      <w:r w:rsidR="009D051F">
        <w:rPr>
          <w:sz w:val="20"/>
          <w:szCs w:val="20"/>
          <w:lang w:val="el-GR"/>
        </w:rPr>
        <w:t>5</w:t>
      </w:r>
      <w:r w:rsidRPr="00D86BD5">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D86BD5">
        <w:rPr>
          <w:b/>
          <w:sz w:val="20"/>
          <w:lang w:val="el-GR"/>
        </w:rPr>
        <w:t>Πίνακα</w:t>
      </w:r>
      <w:r w:rsidR="00323645">
        <w:rPr>
          <w:b/>
          <w:sz w:val="20"/>
          <w:lang w:val="el-GR"/>
        </w:rPr>
        <w:fldChar w:fldCharType="begin"/>
      </w:r>
      <w:r w:rsidR="00323645">
        <w:rPr>
          <w:b/>
          <w:sz w:val="20"/>
          <w:lang w:val="el-GR"/>
        </w:rPr>
        <w:instrText xml:space="preserve"> REF _Ref52978018 \n \h </w:instrText>
      </w:r>
      <w:r w:rsidR="00323645">
        <w:rPr>
          <w:b/>
          <w:sz w:val="20"/>
          <w:lang w:val="el-GR"/>
        </w:rPr>
      </w:r>
      <w:r w:rsidR="00323645">
        <w:rPr>
          <w:b/>
          <w:sz w:val="20"/>
          <w:lang w:val="el-GR"/>
        </w:rPr>
        <w:fldChar w:fldCharType="separate"/>
      </w:r>
      <w:r w:rsidR="002E56D0">
        <w:rPr>
          <w:b/>
          <w:sz w:val="20"/>
          <w:lang w:val="el-GR"/>
        </w:rPr>
        <w:t>4</w:t>
      </w:r>
      <w:r w:rsidR="00323645">
        <w:rPr>
          <w:b/>
          <w:sz w:val="20"/>
          <w:lang w:val="el-GR"/>
        </w:rPr>
        <w:fldChar w:fldCharType="end"/>
      </w:r>
      <w:r w:rsidRPr="00D86BD5">
        <w:rPr>
          <w:sz w:val="20"/>
          <w:lang w:val="el-GR"/>
        </w:rPr>
        <w:t>.</w:t>
      </w:r>
    </w:p>
    <w:p w14:paraId="5DAA40CB" w14:textId="77777777" w:rsidR="00623457" w:rsidRPr="00D86BD5" w:rsidRDefault="00623457" w:rsidP="00623457">
      <w:pPr>
        <w:rPr>
          <w:i/>
          <w:color w:val="5B9BD5"/>
          <w:lang w:val="el-GR"/>
        </w:rPr>
        <w:sectPr w:rsidR="00623457" w:rsidRPr="00D86BD5" w:rsidSect="00C4217E">
          <w:headerReference w:type="first" r:id="rId35"/>
          <w:pgSz w:w="11906" w:h="16838"/>
          <w:pgMar w:top="1134" w:right="1134" w:bottom="1134" w:left="1134" w:header="720" w:footer="97" w:gutter="0"/>
          <w:cols w:space="720"/>
          <w:titlePg/>
          <w:docGrid w:linePitch="360"/>
        </w:sectPr>
      </w:pPr>
    </w:p>
    <w:p w14:paraId="66A30802" w14:textId="77777777" w:rsidR="008338F0" w:rsidRPr="00D86BD5" w:rsidRDefault="003355E7" w:rsidP="004F6CB1">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797" w:name="_Ref494118533"/>
      <w:bookmarkStart w:id="798" w:name="_Ref40984039"/>
      <w:bookmarkStart w:id="799" w:name="_Toc97194386"/>
      <w:bookmarkStart w:id="800" w:name="_Toc97194490"/>
      <w:bookmarkStart w:id="801" w:name="_Toc122685380"/>
      <w:r w:rsidRPr="00D86BD5">
        <w:rPr>
          <w:rFonts w:cs="Tahoma"/>
          <w:lang w:val="el-GR"/>
        </w:rPr>
        <w:lastRenderedPageBreak/>
        <w:t xml:space="preserve">ΠΑΡΑΡΤΗΜΑ </w:t>
      </w:r>
      <w:r w:rsidRPr="00D86BD5">
        <w:rPr>
          <w:rFonts w:cs="Tahoma"/>
        </w:rPr>
        <w:t>VI</w:t>
      </w:r>
      <w:r w:rsidRPr="00D86BD5">
        <w:rPr>
          <w:rFonts w:cs="Tahoma"/>
          <w:lang w:val="el-GR"/>
        </w:rPr>
        <w:t xml:space="preserve">Ι – </w:t>
      </w:r>
      <w:r w:rsidR="006E4901" w:rsidRPr="00D86BD5">
        <w:rPr>
          <w:rFonts w:cs="Tahoma"/>
          <w:lang w:val="el-GR"/>
        </w:rPr>
        <w:t>Άλλες Δηλώσεις</w:t>
      </w:r>
      <w:bookmarkEnd w:id="797"/>
      <w:bookmarkEnd w:id="798"/>
      <w:bookmarkEnd w:id="799"/>
      <w:bookmarkEnd w:id="800"/>
      <w:bookmarkEnd w:id="801"/>
      <w:r w:rsidR="00E1337D" w:rsidRPr="00D86BD5">
        <w:rPr>
          <w:rFonts w:cs="Tahoma"/>
          <w:lang w:val="el-GR"/>
        </w:rPr>
        <w:t xml:space="preserve"> </w:t>
      </w:r>
    </w:p>
    <w:p w14:paraId="5984E1DF" w14:textId="77777777" w:rsidR="00CD4F51" w:rsidRPr="00D86BD5" w:rsidRDefault="00CD4F51" w:rsidP="00CD4F51">
      <w:pPr>
        <w:rPr>
          <w:rFonts w:eastAsia="SimSun"/>
          <w:lang w:val="el-GR" w:eastAsia="el-GR" w:bidi="he-IL"/>
        </w:rPr>
      </w:pPr>
    </w:p>
    <w:p w14:paraId="22547C25" w14:textId="206E45F3" w:rsidR="00CD4F51" w:rsidRPr="00D86BD5" w:rsidRDefault="00CD4F51" w:rsidP="004F6CB1">
      <w:pPr>
        <w:jc w:val="center"/>
        <w:rPr>
          <w:rFonts w:eastAsia="SimSun"/>
          <w:bCs/>
          <w:lang w:val="el-GR" w:eastAsia="el-GR" w:bidi="he-IL"/>
        </w:rPr>
      </w:pPr>
      <w:r w:rsidRPr="00D86BD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D86BD5" w:rsidRDefault="00CD4F51" w:rsidP="00CD4F51">
      <w:pPr>
        <w:rPr>
          <w:lang w:val="el-GR"/>
        </w:rPr>
      </w:pPr>
    </w:p>
    <w:p w14:paraId="4C501BF3" w14:textId="77777777" w:rsidR="00CD4F51" w:rsidRPr="00D86BD5" w:rsidRDefault="00CD4F51" w:rsidP="00CD4F51">
      <w:pPr>
        <w:pStyle w:val="Default"/>
        <w:spacing w:before="120" w:after="120"/>
        <w:jc w:val="both"/>
        <w:rPr>
          <w:rFonts w:ascii="Tahoma" w:hAnsi="Tahoma" w:cs="Tahoma"/>
          <w:color w:val="auto"/>
          <w:sz w:val="22"/>
          <w:szCs w:val="22"/>
          <w:lang w:eastAsia="el-GR" w:bidi="he-IL"/>
        </w:rPr>
      </w:pPr>
      <w:r w:rsidRPr="00D86BD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D86BD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D86BD5" w:rsidRDefault="00CD4F51" w:rsidP="000A6F75">
      <w:pPr>
        <w:pStyle w:val="aff"/>
        <w:numPr>
          <w:ilvl w:val="0"/>
          <w:numId w:val="52"/>
        </w:numPr>
        <w:suppressAutoHyphens w:val="0"/>
        <w:autoSpaceDE w:val="0"/>
        <w:autoSpaceDN w:val="0"/>
        <w:adjustRightInd w:val="0"/>
        <w:spacing w:before="120"/>
        <w:ind w:left="714" w:hanging="357"/>
        <w:contextualSpacing w:val="0"/>
        <w:rPr>
          <w:lang w:val="el-GR" w:eastAsia="el-GR" w:bidi="he-IL"/>
        </w:rPr>
      </w:pPr>
      <w:r w:rsidRPr="00D86BD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D86BD5" w:rsidRDefault="00CD4F51" w:rsidP="000A6F75">
      <w:pPr>
        <w:pStyle w:val="aff"/>
        <w:numPr>
          <w:ilvl w:val="0"/>
          <w:numId w:val="52"/>
        </w:numPr>
        <w:suppressAutoHyphens w:val="0"/>
        <w:autoSpaceDE w:val="0"/>
        <w:autoSpaceDN w:val="0"/>
        <w:adjustRightInd w:val="0"/>
        <w:spacing w:before="120"/>
        <w:ind w:left="714" w:hanging="357"/>
        <w:contextualSpacing w:val="0"/>
        <w:rPr>
          <w:lang w:val="el-GR" w:eastAsia="el-GR" w:bidi="he-IL"/>
        </w:rPr>
      </w:pPr>
      <w:r w:rsidRPr="00D86BD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D86BD5" w:rsidRDefault="00CD4F51" w:rsidP="000A6F75">
      <w:pPr>
        <w:pStyle w:val="aff"/>
        <w:numPr>
          <w:ilvl w:val="0"/>
          <w:numId w:val="52"/>
        </w:numPr>
        <w:suppressAutoHyphens w:val="0"/>
        <w:autoSpaceDE w:val="0"/>
        <w:autoSpaceDN w:val="0"/>
        <w:adjustRightInd w:val="0"/>
        <w:spacing w:before="120"/>
        <w:ind w:left="714" w:hanging="357"/>
        <w:contextualSpacing w:val="0"/>
        <w:rPr>
          <w:lang w:val="el-GR" w:eastAsia="el-GR" w:bidi="he-IL"/>
        </w:rPr>
      </w:pPr>
      <w:r w:rsidRPr="00D86BD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D86BD5" w:rsidRDefault="00CD4F51" w:rsidP="000A6F75">
      <w:pPr>
        <w:pStyle w:val="aff"/>
        <w:numPr>
          <w:ilvl w:val="0"/>
          <w:numId w:val="52"/>
        </w:numPr>
        <w:suppressAutoHyphens w:val="0"/>
        <w:spacing w:before="120"/>
        <w:ind w:left="714" w:hanging="357"/>
        <w:contextualSpacing w:val="0"/>
        <w:rPr>
          <w:lang w:val="el-GR"/>
        </w:rPr>
      </w:pPr>
      <w:r w:rsidRPr="00D86BD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7772EB6" w14:textId="77777777" w:rsidR="008338F0" w:rsidRPr="00D86BD5" w:rsidRDefault="008338F0">
      <w:pPr>
        <w:rPr>
          <w:lang w:val="el-GR"/>
        </w:rPr>
      </w:pPr>
    </w:p>
    <w:p w14:paraId="3A57A655" w14:textId="77777777" w:rsidR="00CD4F51" w:rsidRPr="00D86BD5" w:rsidRDefault="00CD4F51">
      <w:pPr>
        <w:suppressAutoHyphens w:val="0"/>
        <w:spacing w:after="0"/>
        <w:jc w:val="left"/>
        <w:rPr>
          <w:b/>
          <w:color w:val="002060"/>
          <w:lang w:val="el-GR"/>
        </w:rPr>
      </w:pPr>
      <w:bookmarkStart w:id="802" w:name="_Ref496623895"/>
      <w:bookmarkStart w:id="803" w:name="_Ref496624676"/>
      <w:bookmarkStart w:id="804" w:name="_Ref496625135"/>
      <w:bookmarkStart w:id="805" w:name="_Toc97194387"/>
      <w:bookmarkStart w:id="806" w:name="_Toc97194491"/>
      <w:r w:rsidRPr="00D86BD5">
        <w:rPr>
          <w:lang w:val="el-GR"/>
        </w:rPr>
        <w:br w:type="page"/>
      </w:r>
    </w:p>
    <w:p w14:paraId="5247CADE" w14:textId="51CF01DA" w:rsidR="008338F0" w:rsidRPr="00D86BD5" w:rsidRDefault="003355E7" w:rsidP="003329FF">
      <w:pPr>
        <w:pStyle w:val="20"/>
        <w:numPr>
          <w:ilvl w:val="0"/>
          <w:numId w:val="0"/>
        </w:numPr>
        <w:ind w:left="576" w:hanging="576"/>
        <w:rPr>
          <w:rFonts w:cs="Tahoma"/>
          <w:lang w:val="el-GR"/>
        </w:rPr>
      </w:pPr>
      <w:bookmarkStart w:id="807" w:name="_Toc122685381"/>
      <w:r w:rsidRPr="00D86BD5">
        <w:rPr>
          <w:rFonts w:cs="Tahoma"/>
          <w:lang w:val="el-GR"/>
        </w:rPr>
        <w:lastRenderedPageBreak/>
        <w:t xml:space="preserve">ΠΑΡΑΡΤΗΜΑ </w:t>
      </w:r>
      <w:r w:rsidRPr="00D86BD5">
        <w:rPr>
          <w:rFonts w:cs="Tahoma"/>
        </w:rPr>
        <w:t>VIII</w:t>
      </w:r>
      <w:r w:rsidRPr="00D86BD5">
        <w:rPr>
          <w:rFonts w:cs="Tahoma"/>
          <w:lang w:val="el-GR"/>
        </w:rPr>
        <w:t xml:space="preserve"> – Υποδείγματα Εγγυητικών Επιστολών</w:t>
      </w:r>
      <w:bookmarkEnd w:id="802"/>
      <w:bookmarkEnd w:id="803"/>
      <w:bookmarkEnd w:id="804"/>
      <w:bookmarkEnd w:id="805"/>
      <w:bookmarkEnd w:id="806"/>
      <w:bookmarkEnd w:id="807"/>
      <w:r w:rsidRPr="00D86BD5">
        <w:rPr>
          <w:rFonts w:cs="Tahoma"/>
          <w:lang w:val="el-GR"/>
        </w:rPr>
        <w:t xml:space="preserve"> </w:t>
      </w:r>
    </w:p>
    <w:p w14:paraId="273E7CD1" w14:textId="77777777" w:rsidR="009B6AAD" w:rsidRPr="00D86BD5" w:rsidRDefault="009B6AAD" w:rsidP="00D84329">
      <w:pPr>
        <w:pStyle w:val="30"/>
        <w:numPr>
          <w:ilvl w:val="0"/>
          <w:numId w:val="9"/>
        </w:numPr>
        <w:rPr>
          <w:rFonts w:cs="Tahoma"/>
          <w:szCs w:val="22"/>
          <w:u w:val="single"/>
          <w:lang w:val="el-GR"/>
        </w:rPr>
      </w:pPr>
      <w:bookmarkStart w:id="808" w:name="_Toc43634808"/>
      <w:bookmarkStart w:id="809" w:name="_Toc44821188"/>
      <w:bookmarkStart w:id="810" w:name="_Toc48552980"/>
      <w:bookmarkStart w:id="811" w:name="_Toc49073807"/>
      <w:bookmarkStart w:id="812" w:name="_Toc62559079"/>
      <w:bookmarkStart w:id="813" w:name="_Toc487799701"/>
      <w:bookmarkStart w:id="814" w:name="_Toc97194388"/>
      <w:bookmarkStart w:id="815" w:name="_Toc97194492"/>
      <w:bookmarkStart w:id="816" w:name="_Toc122685382"/>
      <w:r w:rsidRPr="00D86BD5">
        <w:rPr>
          <w:rFonts w:cs="Tahoma"/>
          <w:szCs w:val="22"/>
          <w:u w:val="single"/>
          <w:lang w:val="el-GR"/>
        </w:rPr>
        <w:t>Εγγυητική Επιστολή Συμμετοχής</w:t>
      </w:r>
      <w:bookmarkEnd w:id="808"/>
      <w:bookmarkEnd w:id="809"/>
      <w:bookmarkEnd w:id="810"/>
      <w:bookmarkEnd w:id="811"/>
      <w:bookmarkEnd w:id="812"/>
      <w:bookmarkEnd w:id="813"/>
      <w:bookmarkEnd w:id="814"/>
      <w:bookmarkEnd w:id="815"/>
      <w:bookmarkEnd w:id="816"/>
    </w:p>
    <w:p w14:paraId="7D8C735F" w14:textId="77777777" w:rsidR="009B6AAD" w:rsidRPr="00D86BD5" w:rsidRDefault="009B6AAD" w:rsidP="009B6AAD">
      <w:pPr>
        <w:rPr>
          <w:lang w:val="el-GR" w:eastAsia="el-GR"/>
        </w:rPr>
      </w:pPr>
      <w:r w:rsidRPr="00D86BD5">
        <w:rPr>
          <w:lang w:val="el-GR" w:eastAsia="el-GR"/>
        </w:rPr>
        <w:t xml:space="preserve">ΕΚΔΟΤΗΣ </w:t>
      </w:r>
      <w:r w:rsidRPr="00D86BD5">
        <w:rPr>
          <w:lang w:val="el-GR"/>
        </w:rPr>
        <w:t>(Πλήρης επωνυμία).</w:t>
      </w:r>
      <w:r w:rsidRPr="00D86BD5">
        <w:rPr>
          <w:lang w:val="el-GR" w:eastAsia="el-GR"/>
        </w:rPr>
        <w:t>.......................................................................</w:t>
      </w:r>
    </w:p>
    <w:p w14:paraId="10330C1C" w14:textId="77777777" w:rsidR="009B6AAD" w:rsidRPr="00D86BD5" w:rsidRDefault="009B6AAD" w:rsidP="009B6AAD">
      <w:pPr>
        <w:jc w:val="right"/>
        <w:rPr>
          <w:lang w:val="el-GR" w:eastAsia="el-GR"/>
        </w:rPr>
      </w:pPr>
      <w:r w:rsidRPr="00D86BD5">
        <w:rPr>
          <w:lang w:val="el-GR" w:eastAsia="el-GR"/>
        </w:rPr>
        <w:t>Ημερομηνία έκδοσης...........................</w:t>
      </w:r>
    </w:p>
    <w:p w14:paraId="116446BF" w14:textId="2E9CC045" w:rsidR="009B6AAD" w:rsidRPr="00D86BD5" w:rsidRDefault="009B6AAD" w:rsidP="009B6AAD">
      <w:pPr>
        <w:rPr>
          <w:lang w:val="el-GR" w:eastAsia="el-GR"/>
        </w:rPr>
      </w:pPr>
      <w:r w:rsidRPr="00D86BD5">
        <w:rPr>
          <w:lang w:val="el-GR" w:eastAsia="el-GR"/>
        </w:rPr>
        <w:t xml:space="preserve">Προς: Την Κοινωνία της Πληροφορίας </w:t>
      </w:r>
      <w:r w:rsidR="00483953" w:rsidRPr="00D86BD5">
        <w:rPr>
          <w:lang w:val="el-GR" w:eastAsia="el-GR"/>
        </w:rPr>
        <w:t>Μ</w:t>
      </w:r>
      <w:r w:rsidRPr="00D86BD5">
        <w:rPr>
          <w:lang w:val="el-GR" w:eastAsia="el-GR"/>
        </w:rPr>
        <w:t>ΑΕ</w:t>
      </w:r>
    </w:p>
    <w:p w14:paraId="7D508EFD" w14:textId="77777777" w:rsidR="00483953" w:rsidRPr="00D86BD5" w:rsidRDefault="00483953" w:rsidP="00483953">
      <w:pPr>
        <w:rPr>
          <w:lang w:val="el-GR" w:eastAsia="el-GR"/>
        </w:rPr>
      </w:pPr>
      <w:r w:rsidRPr="00D86BD5">
        <w:rPr>
          <w:color w:val="000000"/>
          <w:lang w:val="el-GR"/>
        </w:rPr>
        <w:t>Λεωφ. Συγγρού 194, 176 71 Καλλιθέα Αθήνα</w:t>
      </w:r>
    </w:p>
    <w:p w14:paraId="0591C6C7" w14:textId="77777777" w:rsidR="009B6AAD" w:rsidRPr="00D86BD5" w:rsidRDefault="009B6AAD" w:rsidP="009B6AAD">
      <w:pPr>
        <w:rPr>
          <w:lang w:val="el-GR" w:eastAsia="el-GR"/>
        </w:rPr>
      </w:pPr>
      <w:r w:rsidRPr="00D86BD5">
        <w:rPr>
          <w:lang w:val="el-GR" w:eastAsia="el-GR"/>
        </w:rPr>
        <w:t xml:space="preserve">Εγγύηση μας υπ’ αριθμ. ……………….. ποσού ………………….……. ευρώ </w:t>
      </w:r>
    </w:p>
    <w:p w14:paraId="448381A1" w14:textId="77777777" w:rsidR="009B6AAD" w:rsidRPr="00D86BD5" w:rsidRDefault="009B6AAD" w:rsidP="009B6AAD">
      <w:pPr>
        <w:rPr>
          <w:lang w:val="el-GR" w:eastAsia="el-GR"/>
        </w:rPr>
      </w:pPr>
      <w:r w:rsidRPr="00D86BD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BD5">
        <w:rPr>
          <w:lang w:val="el-GR" w:eastAsia="el-GR"/>
        </w:rPr>
        <w:t xml:space="preserve"> </w:t>
      </w:r>
      <w:r w:rsidRPr="00D86BD5">
        <w:rPr>
          <w:lang w:val="el-GR" w:eastAsia="el-GR"/>
        </w:rPr>
        <w:t>………υπέρ του</w:t>
      </w:r>
    </w:p>
    <w:p w14:paraId="0410E651" w14:textId="77777777" w:rsidR="009B6AAD" w:rsidRPr="00D86BD5" w:rsidRDefault="009B6AAD" w:rsidP="009B6AAD">
      <w:pPr>
        <w:rPr>
          <w:lang w:val="el-GR" w:eastAsia="el-GR"/>
        </w:rPr>
      </w:pPr>
      <w:r w:rsidRPr="00D86BD5">
        <w:rPr>
          <w:i/>
          <w:color w:val="FF0000"/>
          <w:u w:val="single"/>
          <w:lang w:val="el-GR" w:eastAsia="el-GR"/>
        </w:rPr>
        <w:t>{σε περίπτωση φυσικού προσώπου}:</w:t>
      </w:r>
      <w:r w:rsidRPr="00D86BD5">
        <w:rPr>
          <w:bCs/>
          <w:lang w:val="el-GR"/>
        </w:rPr>
        <w:t xml:space="preserve"> </w:t>
      </w:r>
      <w:r w:rsidRPr="00D86BD5">
        <w:rPr>
          <w:rFonts w:eastAsia="Calibri"/>
          <w:bCs/>
          <w:lang w:val="el-GR"/>
        </w:rPr>
        <w:t>(</w:t>
      </w:r>
      <w:r w:rsidRPr="00D86BD5">
        <w:rPr>
          <w:lang w:val="el-GR" w:eastAsia="el-GR"/>
        </w:rPr>
        <w:t>ονοματεπώνυμο, πατρώνυμο) ..............................,</w:t>
      </w:r>
      <w:r w:rsidR="00E1337D" w:rsidRPr="00D86BD5">
        <w:rPr>
          <w:lang w:val="el-GR" w:eastAsia="el-GR"/>
        </w:rPr>
        <w:t xml:space="preserve"> </w:t>
      </w:r>
      <w:r w:rsidRPr="00D86BD5">
        <w:rPr>
          <w:lang w:val="el-GR" w:eastAsia="el-GR"/>
        </w:rPr>
        <w:t>ΑΦΜ: ................ οδός............................. αριθμός.................ΤΚ………………</w:t>
      </w:r>
    </w:p>
    <w:p w14:paraId="17606953" w14:textId="77777777" w:rsidR="009B6AAD" w:rsidRPr="00D86BD5" w:rsidRDefault="009B6AAD" w:rsidP="009B6AAD">
      <w:pPr>
        <w:rPr>
          <w:lang w:val="el-GR" w:eastAsia="el-GR"/>
        </w:rPr>
      </w:pPr>
      <w:r w:rsidRPr="00D86BD5">
        <w:rPr>
          <w:lang w:val="el-GR" w:eastAsia="el-GR"/>
        </w:rPr>
        <w:t>{</w:t>
      </w:r>
      <w:r w:rsidRPr="00D86BD5">
        <w:rPr>
          <w:i/>
          <w:color w:val="FF0000"/>
          <w:u w:val="single"/>
          <w:lang w:val="el-GR" w:eastAsia="el-GR"/>
        </w:rPr>
        <w:t>Σε περίπτωση μεμονωμένης εταιρίας:</w:t>
      </w:r>
      <w:r w:rsidRPr="00D86BD5">
        <w:rPr>
          <w:lang w:val="el-GR" w:eastAsia="el-GR"/>
        </w:rPr>
        <w:t xml:space="preserve"> της Εταιρίας ………. ΑΦΜ: ...... οδός …………. αριθμός … ΤΚ ………..,}</w:t>
      </w:r>
    </w:p>
    <w:p w14:paraId="68B55BF5" w14:textId="77777777" w:rsidR="009B6AAD" w:rsidRPr="00D86BD5" w:rsidRDefault="009B6AAD" w:rsidP="009B6AAD">
      <w:pPr>
        <w:rPr>
          <w:lang w:val="el-GR" w:eastAsia="el-GR"/>
        </w:rPr>
      </w:pPr>
      <w:r w:rsidRPr="00D86BD5">
        <w:rPr>
          <w:lang w:val="el-GR" w:eastAsia="el-GR"/>
        </w:rPr>
        <w:t>{</w:t>
      </w:r>
      <w:r w:rsidRPr="00D86BD5">
        <w:rPr>
          <w:i/>
          <w:color w:val="FF0000"/>
          <w:u w:val="single"/>
          <w:lang w:val="el-GR" w:eastAsia="el-GR"/>
        </w:rPr>
        <w:t>ή σε περίπτωση Ένωσης ή Κοινοπραξίας:</w:t>
      </w:r>
      <w:r w:rsidRPr="00D86BD5">
        <w:rPr>
          <w:lang w:val="el-GR" w:eastAsia="el-GR"/>
        </w:rPr>
        <w:t xml:space="preserve"> των Εταιριών </w:t>
      </w:r>
    </w:p>
    <w:p w14:paraId="1095B8CC" w14:textId="77777777" w:rsidR="009B6AAD" w:rsidRPr="00D86BD5" w:rsidRDefault="009B6AAD" w:rsidP="009B6AAD">
      <w:pPr>
        <w:rPr>
          <w:lang w:val="el-GR" w:eastAsia="el-GR"/>
        </w:rPr>
      </w:pPr>
      <w:r w:rsidRPr="00D86BD5">
        <w:rPr>
          <w:lang w:val="el-GR" w:eastAsia="el-GR"/>
        </w:rPr>
        <w:t>α) (πλήρη επωνυμία) …… ΑΦΜ…….….... οδός............................. αριθμός.................ΤΚ………………</w:t>
      </w:r>
    </w:p>
    <w:p w14:paraId="5ADF2813" w14:textId="77777777" w:rsidR="009B6AAD" w:rsidRPr="00D86BD5" w:rsidRDefault="009B6AAD" w:rsidP="009B6AAD">
      <w:pPr>
        <w:rPr>
          <w:lang w:val="el-GR" w:eastAsia="el-GR"/>
        </w:rPr>
      </w:pPr>
      <w:r w:rsidRPr="00D86BD5">
        <w:rPr>
          <w:lang w:val="el-GR" w:eastAsia="el-GR"/>
        </w:rPr>
        <w:t>β) (πλήρη επωνυμία) …… ΑΦΜ…….…....</w:t>
      </w:r>
      <w:r w:rsidR="00E1337D" w:rsidRPr="00D86BD5">
        <w:rPr>
          <w:lang w:val="el-GR" w:eastAsia="el-GR"/>
        </w:rPr>
        <w:t xml:space="preserve"> </w:t>
      </w:r>
      <w:r w:rsidRPr="00D86BD5">
        <w:rPr>
          <w:lang w:val="el-GR" w:eastAsia="el-GR"/>
        </w:rPr>
        <w:t>οδός............................. αριθμός.................ΤΚ………………</w:t>
      </w:r>
    </w:p>
    <w:p w14:paraId="3E11430F" w14:textId="77777777" w:rsidR="009B6AAD" w:rsidRPr="00D86BD5" w:rsidRDefault="009B6AAD" w:rsidP="009B6AAD">
      <w:pPr>
        <w:rPr>
          <w:lang w:val="el-GR" w:eastAsia="el-GR"/>
        </w:rPr>
      </w:pPr>
      <w:r w:rsidRPr="00D86BD5">
        <w:rPr>
          <w:lang w:val="el-GR" w:eastAsia="el-GR"/>
        </w:rPr>
        <w:t>γ) (πλήρη επωνυμία) …… ΑΦΜ…….…....</w:t>
      </w:r>
      <w:r w:rsidR="00E1337D" w:rsidRPr="00D86BD5">
        <w:rPr>
          <w:lang w:val="el-GR" w:eastAsia="el-GR"/>
        </w:rPr>
        <w:t xml:space="preserve"> </w:t>
      </w:r>
      <w:r w:rsidRPr="00D86BD5">
        <w:rPr>
          <w:lang w:val="el-GR" w:eastAsia="el-GR"/>
        </w:rPr>
        <w:t>οδός............................. αριθμός.................ΤΚ………………</w:t>
      </w:r>
    </w:p>
    <w:p w14:paraId="37466E57" w14:textId="77777777" w:rsidR="009B6AAD" w:rsidRPr="00D86BD5" w:rsidRDefault="009B6AAD" w:rsidP="009B6AAD">
      <w:pPr>
        <w:rPr>
          <w:lang w:val="el-GR" w:eastAsia="el-GR"/>
        </w:rPr>
      </w:pPr>
      <w:r w:rsidRPr="00D86BD5">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D86BD5" w:rsidRDefault="009B6AAD" w:rsidP="009B6AAD">
      <w:pPr>
        <w:rPr>
          <w:lang w:val="el-GR" w:eastAsia="el-GR"/>
        </w:rPr>
      </w:pPr>
      <w:r w:rsidRPr="00D86BD5">
        <w:rPr>
          <w:lang w:val="el-GR" w:eastAsia="el-GR"/>
        </w:rPr>
        <w:t>για τη συμμετοχή του/της/τους σύμφωνα με την (αριθμό/ημερομηνία) ..................... Διακήρυξη ..................................................... της (Αναθέτουσας Αρχής)</w:t>
      </w:r>
      <w:r w:rsidR="00C9729F" w:rsidRPr="00D86BD5">
        <w:rPr>
          <w:lang w:val="el-GR" w:eastAsia="el-GR"/>
        </w:rPr>
        <w:t xml:space="preserve"> με </w:t>
      </w:r>
      <w:r w:rsidR="009B195F" w:rsidRPr="00D86BD5">
        <w:rPr>
          <w:lang w:val="el-GR" w:eastAsia="el-GR"/>
        </w:rPr>
        <w:t>καταληκτική</w:t>
      </w:r>
      <w:r w:rsidR="00C9729F" w:rsidRPr="00D86BD5">
        <w:rPr>
          <w:lang w:val="el-GR" w:eastAsia="el-GR"/>
        </w:rPr>
        <w:t xml:space="preserve"> ημερομηνία υποβολής των προσφορών .........................</w:t>
      </w:r>
      <w:r w:rsidRPr="00D86BD5">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D86BD5" w:rsidRDefault="009B6AAD" w:rsidP="009B6AAD">
      <w:pPr>
        <w:rPr>
          <w:lang w:val="el-GR" w:eastAsia="el-GR"/>
        </w:rPr>
      </w:pPr>
      <w:r w:rsidRPr="00D86BD5">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D86BD5" w:rsidRDefault="009B6AAD" w:rsidP="009B6AAD">
      <w:pPr>
        <w:rPr>
          <w:lang w:val="el-GR" w:eastAsia="el-GR"/>
        </w:rPr>
      </w:pPr>
      <w:r w:rsidRPr="00D86BD5">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BD5">
        <w:rPr>
          <w:lang w:val="el-GR" w:eastAsia="el-GR"/>
        </w:rPr>
        <w:t xml:space="preserve"> </w:t>
      </w:r>
      <w:r w:rsidRPr="00D86BD5">
        <w:rPr>
          <w:lang w:val="el-GR" w:eastAsia="el-GR"/>
        </w:rPr>
        <w:t>(5) ημέρες από την απλή έγγραφη ειδοποίησή σας.</w:t>
      </w:r>
    </w:p>
    <w:p w14:paraId="09EDE186" w14:textId="77777777" w:rsidR="009B6AAD" w:rsidRPr="00D86BD5" w:rsidRDefault="009B6AAD" w:rsidP="009B6AAD">
      <w:pPr>
        <w:rPr>
          <w:lang w:val="el-GR" w:eastAsia="el-GR"/>
        </w:rPr>
      </w:pPr>
      <w:r w:rsidRPr="00D86BD5">
        <w:rPr>
          <w:lang w:val="el-GR" w:eastAsia="el-GR"/>
        </w:rPr>
        <w:t>Η παρούσα ισχύει μέχρι και την (</w:t>
      </w:r>
      <w:r w:rsidRPr="00D86BD5">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D86BD5">
        <w:rPr>
          <w:i/>
          <w:lang w:val="el-GR" w:eastAsia="el-GR"/>
        </w:rPr>
        <w:t xml:space="preserve"> </w:t>
      </w:r>
      <w:r w:rsidRPr="00D86BD5">
        <w:rPr>
          <w:lang w:val="el-GR" w:eastAsia="el-GR"/>
        </w:rPr>
        <w:t xml:space="preserve">) …………………………………… </w:t>
      </w:r>
    </w:p>
    <w:p w14:paraId="05F175F3" w14:textId="77777777" w:rsidR="009B6AAD" w:rsidRPr="00D86BD5" w:rsidRDefault="009B6AAD" w:rsidP="009B6AAD">
      <w:pPr>
        <w:rPr>
          <w:lang w:val="el-GR" w:eastAsia="el-GR"/>
        </w:rPr>
      </w:pPr>
      <w:r w:rsidRPr="00D86BD5">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67C2548" w:rsidR="009B6AAD" w:rsidRPr="00D86BD5" w:rsidRDefault="009B6AAD" w:rsidP="009B6AAD">
      <w:pPr>
        <w:rPr>
          <w:lang w:val="el-GR" w:eastAsia="el-GR"/>
        </w:rPr>
      </w:pPr>
      <w:r w:rsidRPr="00D86BD5">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17" w:name="_Hlk67671899"/>
      <w:r w:rsidRPr="00D86BD5">
        <w:rPr>
          <w:lang w:val="el-GR" w:eastAsia="el-GR"/>
        </w:rPr>
        <w:t xml:space="preserve">σύμφωνα </w:t>
      </w:r>
      <w:r w:rsidRPr="00E83C8F">
        <w:rPr>
          <w:lang w:val="el-GR" w:eastAsia="el-GR"/>
        </w:rPr>
        <w:t xml:space="preserve">με την παρ. </w:t>
      </w:r>
      <w:r w:rsidR="004A3382" w:rsidRPr="00E83C8F">
        <w:rPr>
          <w:b/>
          <w:bCs/>
          <w:lang w:val="el-GR"/>
        </w:rPr>
        <w:fldChar w:fldCharType="begin"/>
      </w:r>
      <w:r w:rsidR="004A3382" w:rsidRPr="00E83C8F">
        <w:rPr>
          <w:lang w:val="el-GR" w:eastAsia="el-GR"/>
        </w:rPr>
        <w:instrText xml:space="preserve"> REF _Ref496542081 \r \h </w:instrText>
      </w:r>
      <w:r w:rsidR="00DF02B0" w:rsidRPr="00E83C8F">
        <w:rPr>
          <w:b/>
          <w:bCs/>
          <w:lang w:val="el-GR"/>
        </w:rPr>
        <w:instrText xml:space="preserve"> \* MERGEFORMAT </w:instrText>
      </w:r>
      <w:r w:rsidR="004A3382" w:rsidRPr="00E83C8F">
        <w:rPr>
          <w:b/>
          <w:bCs/>
          <w:lang w:val="el-GR"/>
        </w:rPr>
      </w:r>
      <w:r w:rsidR="004A3382" w:rsidRPr="00E83C8F">
        <w:rPr>
          <w:b/>
          <w:bCs/>
          <w:lang w:val="el-GR"/>
        </w:rPr>
        <w:fldChar w:fldCharType="separate"/>
      </w:r>
      <w:r w:rsidR="002E56D0">
        <w:rPr>
          <w:lang w:val="el-GR" w:eastAsia="el-GR"/>
        </w:rPr>
        <w:t>2.2.2</w:t>
      </w:r>
      <w:r w:rsidR="004A3382" w:rsidRPr="00E83C8F">
        <w:rPr>
          <w:b/>
          <w:bCs/>
          <w:lang w:val="el-GR"/>
        </w:rPr>
        <w:fldChar w:fldCharType="end"/>
      </w:r>
      <w:r w:rsidR="004A3382" w:rsidRPr="00E83C8F">
        <w:rPr>
          <w:lang w:val="el-GR" w:eastAsia="el-GR"/>
        </w:rPr>
        <w:t xml:space="preserve"> της παρούσας </w:t>
      </w:r>
      <w:r w:rsidRPr="00E83C8F">
        <w:rPr>
          <w:lang w:val="el-GR" w:eastAsia="el-GR"/>
        </w:rPr>
        <w:t>,</w:t>
      </w:r>
      <w:r w:rsidRPr="00D86BD5">
        <w:rPr>
          <w:lang w:val="el-GR" w:eastAsia="el-GR"/>
        </w:rPr>
        <w:t xml:space="preserve"> </w:t>
      </w:r>
      <w:bookmarkEnd w:id="817"/>
      <w:r w:rsidRPr="00D86BD5">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D86BD5" w:rsidRDefault="009B6AAD" w:rsidP="009B6AAD">
      <w:pPr>
        <w:rPr>
          <w:lang w:val="el-GR" w:eastAsia="el-GR"/>
        </w:rPr>
      </w:pPr>
      <w:r w:rsidRPr="00D86BD5">
        <w:rPr>
          <w:lang w:val="el-GR" w:eastAsia="el-GR"/>
        </w:rPr>
        <w:tab/>
      </w:r>
      <w:r w:rsidRPr="00D86BD5">
        <w:rPr>
          <w:lang w:val="el-GR" w:eastAsia="el-GR"/>
        </w:rPr>
        <w:tab/>
      </w:r>
      <w:r w:rsidRPr="00D86BD5">
        <w:rPr>
          <w:lang w:val="el-GR" w:eastAsia="el-GR"/>
        </w:rPr>
        <w:tab/>
      </w:r>
      <w:r w:rsidRPr="00D86BD5">
        <w:rPr>
          <w:lang w:val="el-GR" w:eastAsia="el-GR"/>
        </w:rPr>
        <w:tab/>
      </w:r>
    </w:p>
    <w:p w14:paraId="26607C39" w14:textId="77777777" w:rsidR="009B6AAD" w:rsidRPr="00D86BD5" w:rsidRDefault="009B6AAD" w:rsidP="00F82A8D">
      <w:pPr>
        <w:jc w:val="right"/>
        <w:rPr>
          <w:lang w:val="el-GR"/>
        </w:rPr>
      </w:pPr>
      <w:r w:rsidRPr="00D86BD5">
        <w:rPr>
          <w:lang w:eastAsia="el-GR"/>
        </w:rPr>
        <w:t>(Εξουσιοδοτημένη υπογραφή)</w:t>
      </w:r>
    </w:p>
    <w:p w14:paraId="7BD96CE5" w14:textId="77777777" w:rsidR="007A7DCA" w:rsidRPr="00D86BD5" w:rsidRDefault="007A7DCA" w:rsidP="00D84329">
      <w:pPr>
        <w:pStyle w:val="30"/>
        <w:numPr>
          <w:ilvl w:val="0"/>
          <w:numId w:val="9"/>
        </w:numPr>
        <w:rPr>
          <w:rFonts w:cs="Tahoma"/>
          <w:szCs w:val="22"/>
          <w:u w:val="single"/>
          <w:lang w:val="el-GR"/>
        </w:rPr>
      </w:pPr>
      <w:bookmarkStart w:id="818" w:name="_Toc97194389"/>
      <w:bookmarkStart w:id="819" w:name="_Toc97194493"/>
      <w:bookmarkStart w:id="820" w:name="_Toc122685383"/>
      <w:r w:rsidRPr="00D86BD5">
        <w:rPr>
          <w:rFonts w:cs="Tahoma"/>
          <w:szCs w:val="22"/>
          <w:u w:val="single"/>
          <w:lang w:val="el-GR"/>
        </w:rPr>
        <w:lastRenderedPageBreak/>
        <w:t>Εγγυητική Επιστολή Καλής Εκτέλεσης</w:t>
      </w:r>
      <w:bookmarkEnd w:id="818"/>
      <w:bookmarkEnd w:id="819"/>
      <w:bookmarkEnd w:id="820"/>
      <w:r w:rsidRPr="00D86BD5">
        <w:rPr>
          <w:rFonts w:cs="Tahoma"/>
          <w:szCs w:val="22"/>
          <w:u w:val="single"/>
          <w:lang w:val="el-GR"/>
        </w:rPr>
        <w:t xml:space="preserve"> </w:t>
      </w:r>
    </w:p>
    <w:p w14:paraId="5F3393B0" w14:textId="77777777" w:rsidR="009B6AAD" w:rsidRPr="00D86BD5" w:rsidRDefault="009B6AAD">
      <w:pPr>
        <w:suppressAutoHyphens w:val="0"/>
        <w:spacing w:after="0"/>
        <w:jc w:val="left"/>
        <w:rPr>
          <w:lang w:val="el-GR"/>
        </w:rPr>
      </w:pPr>
    </w:p>
    <w:p w14:paraId="58B5A293" w14:textId="77777777" w:rsidR="007A7DCA" w:rsidRPr="00D86BD5" w:rsidRDefault="007A7DCA" w:rsidP="007A7DCA">
      <w:pPr>
        <w:rPr>
          <w:lang w:val="el-GR"/>
        </w:rPr>
      </w:pPr>
      <w:bookmarkStart w:id="821" w:name="_Toc336420407"/>
      <w:r w:rsidRPr="00D86BD5">
        <w:rPr>
          <w:lang w:val="el-GR"/>
        </w:rPr>
        <w:t>ΕΚΔΟΤΗΣ (Πλήρης επωνυμία).......................................................................</w:t>
      </w:r>
      <w:bookmarkEnd w:id="821"/>
    </w:p>
    <w:p w14:paraId="4B2AC0DC" w14:textId="77777777" w:rsidR="007A7DCA" w:rsidRPr="00D86BD5" w:rsidRDefault="007A7DCA" w:rsidP="007A7DCA">
      <w:pPr>
        <w:jc w:val="right"/>
        <w:rPr>
          <w:lang w:val="el-GR"/>
        </w:rPr>
      </w:pPr>
      <w:r w:rsidRPr="00D86BD5">
        <w:rPr>
          <w:lang w:val="el-GR"/>
        </w:rPr>
        <w:t>Ημερομηνία έκδοσης...........................</w:t>
      </w:r>
    </w:p>
    <w:p w14:paraId="4235A17F" w14:textId="43A1C628" w:rsidR="007A7DCA" w:rsidRPr="00D86BD5" w:rsidRDefault="007A7DCA" w:rsidP="007A7DCA">
      <w:pPr>
        <w:rPr>
          <w:lang w:val="el-GR"/>
        </w:rPr>
      </w:pPr>
      <w:r w:rsidRPr="00D86BD5">
        <w:rPr>
          <w:lang w:val="el-GR"/>
        </w:rPr>
        <w:t xml:space="preserve">Προς: Την Κοινωνία της Πληροφορίας </w:t>
      </w:r>
      <w:r w:rsidR="00483953" w:rsidRPr="00D86BD5">
        <w:rPr>
          <w:lang w:val="el-GR"/>
        </w:rPr>
        <w:t>Μ</w:t>
      </w:r>
      <w:r w:rsidRPr="00D86BD5">
        <w:rPr>
          <w:lang w:val="el-GR"/>
        </w:rPr>
        <w:t>ΑΕ</w:t>
      </w:r>
    </w:p>
    <w:p w14:paraId="33FC6F5C" w14:textId="77777777" w:rsidR="00483953" w:rsidRPr="00D86BD5" w:rsidRDefault="00483953" w:rsidP="00483953">
      <w:pPr>
        <w:rPr>
          <w:lang w:val="el-GR" w:eastAsia="el-GR"/>
        </w:rPr>
      </w:pPr>
      <w:r w:rsidRPr="00D86BD5">
        <w:rPr>
          <w:color w:val="000000"/>
          <w:lang w:val="el-GR"/>
        </w:rPr>
        <w:t>Λεωφ. Συγγρού 194, 176 71 Καλλιθέα Αθήνα</w:t>
      </w:r>
    </w:p>
    <w:p w14:paraId="63C0D304" w14:textId="77777777" w:rsidR="007A7DCA" w:rsidRPr="00D86BD5" w:rsidRDefault="007A7DCA" w:rsidP="007A7DCA">
      <w:pPr>
        <w:rPr>
          <w:lang w:val="el-GR"/>
        </w:rPr>
      </w:pPr>
    </w:p>
    <w:p w14:paraId="776C36FD" w14:textId="77777777" w:rsidR="007A7DCA" w:rsidRPr="00D86BD5" w:rsidRDefault="007A7DCA" w:rsidP="007A7DCA">
      <w:pPr>
        <w:rPr>
          <w:lang w:val="el-GR"/>
        </w:rPr>
      </w:pPr>
      <w:r w:rsidRPr="00D86BD5">
        <w:rPr>
          <w:lang w:val="el-GR"/>
        </w:rPr>
        <w:t xml:space="preserve">Εγγύηση μας υπ’ αριθμ. ……………….. ποσού ………………….……. ευρώ </w:t>
      </w:r>
    </w:p>
    <w:p w14:paraId="0D866F64" w14:textId="77777777" w:rsidR="007A7DCA" w:rsidRPr="00D86BD5" w:rsidRDefault="007A7DCA" w:rsidP="007A7DCA">
      <w:pPr>
        <w:rPr>
          <w:lang w:val="el-GR" w:eastAsia="el-GR"/>
        </w:rPr>
      </w:pPr>
      <w:r w:rsidRPr="00D86BD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BD5">
        <w:rPr>
          <w:lang w:val="el-GR" w:eastAsia="el-GR"/>
        </w:rPr>
        <w:t xml:space="preserve"> </w:t>
      </w:r>
      <w:r w:rsidRPr="00D86BD5">
        <w:rPr>
          <w:lang w:val="el-GR" w:eastAsia="el-GR"/>
        </w:rPr>
        <w:t>……………………………………………υπέρ του</w:t>
      </w:r>
    </w:p>
    <w:p w14:paraId="796BFCF5" w14:textId="77777777" w:rsidR="007A7DCA" w:rsidRPr="00D86BD5" w:rsidRDefault="007A7DCA" w:rsidP="007A7DCA">
      <w:pPr>
        <w:rPr>
          <w:lang w:val="el-GR" w:eastAsia="el-GR"/>
        </w:rPr>
      </w:pPr>
      <w:r w:rsidRPr="00D86BD5">
        <w:rPr>
          <w:i/>
          <w:color w:val="FF0000"/>
          <w:u w:val="single"/>
          <w:lang w:val="el-GR" w:eastAsia="el-GR"/>
        </w:rPr>
        <w:t>{σε περίπτωση φυσικού προσώπου}:</w:t>
      </w:r>
      <w:r w:rsidRPr="00D86BD5">
        <w:rPr>
          <w:bCs/>
          <w:lang w:val="el-GR"/>
        </w:rPr>
        <w:t xml:space="preserve"> </w:t>
      </w:r>
      <w:r w:rsidRPr="00D86BD5">
        <w:rPr>
          <w:rFonts w:eastAsia="Calibri"/>
          <w:bCs/>
          <w:lang w:val="el-GR"/>
        </w:rPr>
        <w:t>(</w:t>
      </w:r>
      <w:r w:rsidRPr="00D86BD5">
        <w:rPr>
          <w:lang w:val="el-GR" w:eastAsia="el-GR"/>
        </w:rPr>
        <w:t>ονοματεπώνυμο, πατρώνυμο) ..............................,</w:t>
      </w:r>
      <w:r w:rsidR="00E1337D" w:rsidRPr="00D86BD5">
        <w:rPr>
          <w:lang w:val="el-GR" w:eastAsia="el-GR"/>
        </w:rPr>
        <w:t xml:space="preserve"> </w:t>
      </w:r>
      <w:r w:rsidRPr="00D86BD5">
        <w:rPr>
          <w:lang w:val="el-GR" w:eastAsia="el-GR"/>
        </w:rPr>
        <w:t>ΑΦΜ: ................ οδός............................. αριθμός.................ΤΚ………………</w:t>
      </w:r>
    </w:p>
    <w:p w14:paraId="3ED43498" w14:textId="77777777" w:rsidR="007A7DCA" w:rsidRPr="00D86BD5" w:rsidRDefault="007A7DCA" w:rsidP="007A7DCA">
      <w:pPr>
        <w:rPr>
          <w:lang w:val="el-GR" w:eastAsia="el-GR"/>
        </w:rPr>
      </w:pPr>
      <w:r w:rsidRPr="00D86BD5">
        <w:rPr>
          <w:lang w:val="el-GR" w:eastAsia="el-GR"/>
        </w:rPr>
        <w:t>{</w:t>
      </w:r>
      <w:r w:rsidRPr="00D86BD5">
        <w:rPr>
          <w:i/>
          <w:color w:val="FF0000"/>
          <w:u w:val="single"/>
          <w:lang w:val="el-GR" w:eastAsia="el-GR"/>
        </w:rPr>
        <w:t>Σε περίπτωση μεμονωμένης εταιρίας:</w:t>
      </w:r>
      <w:r w:rsidRPr="00D86BD5">
        <w:rPr>
          <w:lang w:val="el-GR" w:eastAsia="el-GR"/>
        </w:rPr>
        <w:t xml:space="preserve"> της Εταιρίας ………. ΑΦΜ: ...... οδός …………. αριθμός … ΤΚ ………..,}</w:t>
      </w:r>
    </w:p>
    <w:p w14:paraId="6DF29324" w14:textId="77777777" w:rsidR="007A7DCA" w:rsidRPr="00D86BD5" w:rsidRDefault="007A7DCA" w:rsidP="007A7DCA">
      <w:pPr>
        <w:rPr>
          <w:lang w:val="el-GR" w:eastAsia="el-GR"/>
        </w:rPr>
      </w:pPr>
      <w:r w:rsidRPr="00D86BD5">
        <w:rPr>
          <w:lang w:val="el-GR" w:eastAsia="el-GR"/>
        </w:rPr>
        <w:t>{</w:t>
      </w:r>
      <w:r w:rsidRPr="00D86BD5">
        <w:rPr>
          <w:i/>
          <w:color w:val="FF0000"/>
          <w:u w:val="single"/>
          <w:lang w:val="el-GR" w:eastAsia="el-GR"/>
        </w:rPr>
        <w:t>ή σε περίπτωση Ένωσης ή Κοινοπραξίας:</w:t>
      </w:r>
      <w:r w:rsidRPr="00D86BD5">
        <w:rPr>
          <w:lang w:val="el-GR" w:eastAsia="el-GR"/>
        </w:rPr>
        <w:t xml:space="preserve"> των Εταιριών </w:t>
      </w:r>
    </w:p>
    <w:p w14:paraId="0E03C9D0" w14:textId="77777777" w:rsidR="007A7DCA" w:rsidRPr="00D86BD5" w:rsidRDefault="007A7DCA" w:rsidP="007A7DCA">
      <w:pPr>
        <w:rPr>
          <w:lang w:val="el-GR" w:eastAsia="el-GR"/>
        </w:rPr>
      </w:pPr>
      <w:r w:rsidRPr="00D86BD5">
        <w:rPr>
          <w:lang w:val="el-GR" w:eastAsia="el-GR"/>
        </w:rPr>
        <w:t>α) (πλήρη επωνυμία) …… ΑΦΜ…….….... οδός............................. αριθμός.................ΤΚ………………</w:t>
      </w:r>
    </w:p>
    <w:p w14:paraId="4261DC3F" w14:textId="77777777" w:rsidR="007A7DCA" w:rsidRPr="00D86BD5" w:rsidRDefault="007A7DCA" w:rsidP="007A7DCA">
      <w:pPr>
        <w:rPr>
          <w:lang w:val="el-GR" w:eastAsia="el-GR"/>
        </w:rPr>
      </w:pPr>
      <w:r w:rsidRPr="00D86BD5">
        <w:rPr>
          <w:lang w:val="el-GR" w:eastAsia="el-GR"/>
        </w:rPr>
        <w:t>β) (πλήρη επωνυμία) …… ΑΦΜ…….…....</w:t>
      </w:r>
      <w:r w:rsidR="00E1337D" w:rsidRPr="00D86BD5">
        <w:rPr>
          <w:lang w:val="el-GR" w:eastAsia="el-GR"/>
        </w:rPr>
        <w:t xml:space="preserve"> </w:t>
      </w:r>
      <w:r w:rsidRPr="00D86BD5">
        <w:rPr>
          <w:lang w:val="el-GR" w:eastAsia="el-GR"/>
        </w:rPr>
        <w:t>οδός............................. αριθμός.................ΤΚ………………</w:t>
      </w:r>
    </w:p>
    <w:p w14:paraId="3F4B32C1" w14:textId="77777777" w:rsidR="007A7DCA" w:rsidRPr="00D86BD5" w:rsidRDefault="007A7DCA" w:rsidP="007A7DCA">
      <w:pPr>
        <w:rPr>
          <w:lang w:val="el-GR" w:eastAsia="el-GR"/>
        </w:rPr>
      </w:pPr>
      <w:r w:rsidRPr="00D86BD5">
        <w:rPr>
          <w:lang w:val="el-GR" w:eastAsia="el-GR"/>
        </w:rPr>
        <w:t>γ) (πλήρη επωνυμία) …… ΑΦΜ…….…....</w:t>
      </w:r>
      <w:r w:rsidR="00E1337D" w:rsidRPr="00D86BD5">
        <w:rPr>
          <w:lang w:val="el-GR" w:eastAsia="el-GR"/>
        </w:rPr>
        <w:t xml:space="preserve"> </w:t>
      </w:r>
      <w:r w:rsidRPr="00D86BD5">
        <w:rPr>
          <w:lang w:val="el-GR" w:eastAsia="el-GR"/>
        </w:rPr>
        <w:t>οδός............................. αριθμός.................ΤΚ………………</w:t>
      </w:r>
    </w:p>
    <w:p w14:paraId="42E6F619" w14:textId="77777777" w:rsidR="007A7DCA" w:rsidRPr="00D86BD5" w:rsidRDefault="007A7DCA" w:rsidP="007A7DCA">
      <w:pPr>
        <w:rPr>
          <w:lang w:val="el-GR"/>
        </w:rPr>
      </w:pPr>
      <w:r w:rsidRPr="00D86BD5">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D86BD5" w:rsidRDefault="007A7DCA" w:rsidP="007A7DCA">
      <w:pPr>
        <w:rPr>
          <w:lang w:val="el-GR"/>
        </w:rPr>
      </w:pPr>
      <w:r w:rsidRPr="00D86BD5">
        <w:rPr>
          <w:lang w:val="el-GR"/>
        </w:rPr>
        <w:t>για την καλή εκτέλεση της υπ αριθ ..... σύμβασης “(τίτλος σύμβασης)”, σύμφωνα με την (αριθμό/ημερομηνία) ........................ Διακήρυξη</w:t>
      </w:r>
      <w:r w:rsidR="003153CD" w:rsidRPr="00D86BD5">
        <w:rPr>
          <w:lang w:val="el-GR"/>
        </w:rPr>
        <w:t>ς</w:t>
      </w:r>
      <w:r w:rsidRPr="00D86BD5">
        <w:rPr>
          <w:lang w:val="el-GR"/>
        </w:rPr>
        <w:t>.</w:t>
      </w:r>
    </w:p>
    <w:p w14:paraId="79E8027C" w14:textId="77777777" w:rsidR="007A7DCA" w:rsidRPr="00D86BD5" w:rsidRDefault="007A7DCA" w:rsidP="007A7DCA">
      <w:pPr>
        <w:rPr>
          <w:lang w:val="el-GR"/>
        </w:rPr>
      </w:pPr>
      <w:r w:rsidRPr="00D86BD5">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BD5">
        <w:rPr>
          <w:lang w:val="el-GR"/>
        </w:rPr>
        <w:t xml:space="preserve"> </w:t>
      </w:r>
      <w:r w:rsidRPr="00D86BD5">
        <w:rPr>
          <w:lang w:val="el-GR"/>
        </w:rPr>
        <w:t>(5) ημέρες από την απλή έγγραφη ειδοποίησή σας.</w:t>
      </w:r>
    </w:p>
    <w:p w14:paraId="54B43BFE" w14:textId="4B1D1F6E" w:rsidR="007A7DCA" w:rsidRPr="00D86BD5" w:rsidRDefault="007A7DCA" w:rsidP="007A7DCA">
      <w:pPr>
        <w:rPr>
          <w:lang w:val="el-GR"/>
        </w:rPr>
      </w:pPr>
      <w:r w:rsidRPr="00D86BD5">
        <w:rPr>
          <w:lang w:val="el-GR"/>
        </w:rPr>
        <w:t xml:space="preserve">Η παρούσα ισχύει μέχρι και την ............... </w:t>
      </w:r>
      <w:bookmarkStart w:id="822" w:name="_Hlk67671769"/>
      <w:r w:rsidRPr="00D86BD5">
        <w:rPr>
          <w:lang w:val="el-GR"/>
        </w:rPr>
        <w:t>(</w:t>
      </w:r>
      <w:r w:rsidR="00CA6082" w:rsidRPr="00D86BD5">
        <w:rPr>
          <w:b/>
          <w:color w:val="000000" w:themeColor="text1"/>
          <w:lang w:val="el-GR"/>
        </w:rPr>
        <w:t>διάρκεια ισχύος σύμφωνα με την παρ.</w:t>
      </w:r>
      <w:r w:rsidR="00061ADD" w:rsidRPr="00D86BD5">
        <w:rPr>
          <w:lang w:val="el-GR"/>
        </w:rPr>
        <w:t xml:space="preserve"> </w:t>
      </w:r>
      <w:r w:rsidR="00061ADD" w:rsidRPr="00D86BD5">
        <w:rPr>
          <w:b/>
          <w:lang w:val="el-GR"/>
        </w:rPr>
        <w:fldChar w:fldCharType="begin"/>
      </w:r>
      <w:r w:rsidR="00061ADD" w:rsidRPr="00D86BD5">
        <w:rPr>
          <w:b/>
          <w:lang w:val="el-GR"/>
        </w:rPr>
        <w:instrText xml:space="preserve"> REF _Ref496542746 \r \h  \* MERGEFORMAT </w:instrText>
      </w:r>
      <w:r w:rsidR="00061ADD" w:rsidRPr="00D86BD5">
        <w:rPr>
          <w:b/>
          <w:lang w:val="el-GR"/>
        </w:rPr>
      </w:r>
      <w:r w:rsidR="00061ADD" w:rsidRPr="00D86BD5">
        <w:rPr>
          <w:b/>
          <w:lang w:val="el-GR"/>
        </w:rPr>
        <w:fldChar w:fldCharType="separate"/>
      </w:r>
      <w:r w:rsidR="002E56D0">
        <w:rPr>
          <w:b/>
          <w:lang w:val="el-GR"/>
        </w:rPr>
        <w:t>4.1</w:t>
      </w:r>
      <w:r w:rsidR="00061ADD" w:rsidRPr="00D86BD5">
        <w:rPr>
          <w:b/>
          <w:lang w:val="el-GR"/>
        </w:rPr>
        <w:fldChar w:fldCharType="end"/>
      </w:r>
      <w:r w:rsidR="00CA6082" w:rsidRPr="00D86BD5">
        <w:rPr>
          <w:b/>
          <w:color w:val="000000" w:themeColor="text1"/>
          <w:lang w:val="el-GR"/>
        </w:rPr>
        <w:t xml:space="preserve"> της παρούσας</w:t>
      </w:r>
      <w:r w:rsidRPr="00D86BD5">
        <w:rPr>
          <w:lang w:val="el-GR"/>
        </w:rPr>
        <w:t>)</w:t>
      </w:r>
    </w:p>
    <w:bookmarkEnd w:id="822"/>
    <w:p w14:paraId="216E5D50" w14:textId="77777777" w:rsidR="007A7DCA" w:rsidRPr="00D86BD5" w:rsidRDefault="007A7DCA" w:rsidP="007A7DCA">
      <w:pPr>
        <w:rPr>
          <w:lang w:val="el-GR"/>
        </w:rPr>
      </w:pPr>
      <w:r w:rsidRPr="00D86BD5">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D86BD5" w:rsidRDefault="007A7DCA" w:rsidP="007A7DCA">
      <w:pPr>
        <w:jc w:val="right"/>
        <w:rPr>
          <w:lang w:val="el-GR"/>
        </w:rPr>
      </w:pPr>
    </w:p>
    <w:p w14:paraId="3A4D1785" w14:textId="77777777" w:rsidR="007A7DCA" w:rsidRPr="00D86BD5" w:rsidRDefault="007A7DCA" w:rsidP="007A7DCA">
      <w:pPr>
        <w:jc w:val="right"/>
      </w:pPr>
      <w:r w:rsidRPr="00D86BD5">
        <w:rPr>
          <w:lang w:eastAsia="el-GR"/>
        </w:rPr>
        <w:t>(Εξουσιοδοτημένη υπογραφή)</w:t>
      </w:r>
    </w:p>
    <w:p w14:paraId="3A8C2C86" w14:textId="77777777" w:rsidR="00DA2A67" w:rsidRPr="00D86BD5" w:rsidRDefault="00DA2A67">
      <w:pPr>
        <w:suppressAutoHyphens w:val="0"/>
        <w:spacing w:after="0"/>
        <w:jc w:val="left"/>
        <w:rPr>
          <w:b/>
          <w:bCs/>
          <w:lang w:val="el-GR"/>
        </w:rPr>
      </w:pPr>
      <w:r w:rsidRPr="00D86BD5">
        <w:rPr>
          <w:lang w:val="el-GR"/>
        </w:rPr>
        <w:br w:type="page"/>
      </w:r>
    </w:p>
    <w:p w14:paraId="2E94D70A" w14:textId="77777777" w:rsidR="007A7DCA" w:rsidRPr="00D86BD5" w:rsidRDefault="00DA2A67" w:rsidP="00FE3E17">
      <w:pPr>
        <w:pStyle w:val="30"/>
        <w:numPr>
          <w:ilvl w:val="0"/>
          <w:numId w:val="9"/>
        </w:numPr>
        <w:spacing w:after="100" w:afterAutospacing="1"/>
        <w:rPr>
          <w:rFonts w:cs="Tahoma"/>
          <w:szCs w:val="22"/>
          <w:lang w:val="el-GR" w:eastAsia="el-GR"/>
        </w:rPr>
      </w:pPr>
      <w:bookmarkStart w:id="823" w:name="_Toc97194390"/>
      <w:bookmarkStart w:id="824" w:name="_Toc97194494"/>
      <w:bookmarkStart w:id="825" w:name="_Toc122685384"/>
      <w:bookmarkStart w:id="826" w:name="_Hlk67672044"/>
      <w:r w:rsidRPr="00D86BD5">
        <w:rPr>
          <w:rFonts w:cs="Tahoma"/>
          <w:szCs w:val="22"/>
          <w:lang w:val="el-GR" w:eastAsia="el-GR"/>
        </w:rPr>
        <w:lastRenderedPageBreak/>
        <w:t>Εγγυητική Επιστολή Προκαταβολής</w:t>
      </w:r>
      <w:bookmarkEnd w:id="823"/>
      <w:bookmarkEnd w:id="824"/>
      <w:bookmarkEnd w:id="825"/>
      <w:r w:rsidRPr="00D86BD5">
        <w:rPr>
          <w:rFonts w:cs="Tahoma"/>
          <w:szCs w:val="22"/>
          <w:lang w:val="el-GR" w:eastAsia="el-GR"/>
        </w:rPr>
        <w:t xml:space="preserve"> </w:t>
      </w:r>
    </w:p>
    <w:p w14:paraId="6C9C54BA" w14:textId="77777777" w:rsidR="007E000B" w:rsidRPr="00D86BD5" w:rsidRDefault="007E000B" w:rsidP="00FE3E17">
      <w:pPr>
        <w:spacing w:after="100" w:afterAutospacing="1"/>
        <w:rPr>
          <w:lang w:val="el-GR"/>
        </w:rPr>
      </w:pPr>
      <w:bookmarkStart w:id="827" w:name="_Hlk494197599"/>
      <w:r w:rsidRPr="00D86BD5">
        <w:rPr>
          <w:lang w:val="el-GR"/>
        </w:rPr>
        <w:t>ΕΚΔΟΤΗΣ: .......................................................................</w:t>
      </w:r>
    </w:p>
    <w:p w14:paraId="446B437B" w14:textId="77777777" w:rsidR="007E000B" w:rsidRPr="00D86BD5" w:rsidRDefault="007E000B" w:rsidP="00FE3E17">
      <w:pPr>
        <w:jc w:val="right"/>
        <w:rPr>
          <w:lang w:val="el-GR"/>
        </w:rPr>
      </w:pPr>
      <w:r w:rsidRPr="00D86BD5">
        <w:rPr>
          <w:lang w:val="el-GR"/>
        </w:rPr>
        <w:t>Ημερομηνία έκδοσης: ...........................</w:t>
      </w:r>
    </w:p>
    <w:p w14:paraId="62088C57" w14:textId="77777777" w:rsidR="007E000B" w:rsidRPr="00D86BD5" w:rsidRDefault="007E000B" w:rsidP="00FE3E17">
      <w:pPr>
        <w:rPr>
          <w:lang w:val="el-GR"/>
        </w:rPr>
      </w:pPr>
      <w:r w:rsidRPr="00D86BD5">
        <w:rPr>
          <w:lang w:val="el-GR"/>
        </w:rPr>
        <w:t xml:space="preserve">Προς: </w:t>
      </w:r>
    </w:p>
    <w:p w14:paraId="7CFCCA75" w14:textId="705F4C14" w:rsidR="007E000B" w:rsidRPr="00D86BD5" w:rsidRDefault="007E000B" w:rsidP="007E000B">
      <w:pPr>
        <w:spacing w:line="276" w:lineRule="auto"/>
        <w:rPr>
          <w:lang w:val="el-GR" w:eastAsia="el-GR"/>
        </w:rPr>
      </w:pPr>
      <w:r w:rsidRPr="00D86BD5">
        <w:rPr>
          <w:lang w:val="el-GR" w:eastAsia="el-GR"/>
        </w:rPr>
        <w:t xml:space="preserve">Κοινωνία της Πληροφορίας </w:t>
      </w:r>
      <w:r w:rsidR="00483953" w:rsidRPr="00D86BD5">
        <w:rPr>
          <w:lang w:val="el-GR" w:eastAsia="el-GR"/>
        </w:rPr>
        <w:t>Μ.</w:t>
      </w:r>
      <w:r w:rsidRPr="00D86BD5">
        <w:rPr>
          <w:lang w:val="el-GR" w:eastAsia="el-GR"/>
        </w:rPr>
        <w:t>Α.Ε.</w:t>
      </w:r>
    </w:p>
    <w:p w14:paraId="5347614C" w14:textId="77777777" w:rsidR="00483953" w:rsidRPr="00D86BD5" w:rsidRDefault="00483953" w:rsidP="00483953">
      <w:pPr>
        <w:rPr>
          <w:lang w:val="el-GR" w:eastAsia="el-GR"/>
        </w:rPr>
      </w:pPr>
      <w:r w:rsidRPr="00D86BD5">
        <w:rPr>
          <w:color w:val="000000"/>
          <w:lang w:val="el-GR"/>
        </w:rPr>
        <w:t>Λεωφ. Συγγρού 194, 176 71 Καλλιθέα Αθήνα</w:t>
      </w:r>
    </w:p>
    <w:p w14:paraId="741AD562" w14:textId="77777777" w:rsidR="007E000B" w:rsidRPr="00D86BD5" w:rsidRDefault="007E000B" w:rsidP="007E000B">
      <w:pPr>
        <w:spacing w:line="276" w:lineRule="auto"/>
        <w:rPr>
          <w:lang w:val="el-GR" w:eastAsia="el-GR"/>
        </w:rPr>
      </w:pPr>
      <w:r w:rsidRPr="00D86BD5">
        <w:rPr>
          <w:lang w:val="el-GR" w:eastAsia="el-GR"/>
        </w:rPr>
        <w:t>ΑΦΜ:</w:t>
      </w:r>
      <w:r w:rsidR="00E1337D" w:rsidRPr="00D86BD5">
        <w:rPr>
          <w:lang w:val="el-GR" w:eastAsia="el-GR"/>
        </w:rPr>
        <w:t xml:space="preserve"> </w:t>
      </w:r>
      <w:r w:rsidRPr="00D86BD5">
        <w:rPr>
          <w:lang w:val="el-GR" w:eastAsia="el-GR"/>
        </w:rPr>
        <w:t>999983307</w:t>
      </w:r>
    </w:p>
    <w:p w14:paraId="4478F681" w14:textId="77777777" w:rsidR="007E000B" w:rsidRPr="00D86BD5" w:rsidRDefault="007E000B" w:rsidP="007E000B">
      <w:pPr>
        <w:rPr>
          <w:lang w:val="el-GR"/>
        </w:rPr>
      </w:pPr>
      <w:r w:rsidRPr="00D86BD5">
        <w:rPr>
          <w:lang w:val="el-GR"/>
        </w:rPr>
        <w:t xml:space="preserve">Εγγύηση μας υπ’ αριθμ. ……………….. ποσού ………………….……. ευρώ </w:t>
      </w:r>
    </w:p>
    <w:p w14:paraId="6F958DE6" w14:textId="77777777" w:rsidR="007E000B" w:rsidRPr="00D86BD5" w:rsidRDefault="007E000B" w:rsidP="007E000B">
      <w:pPr>
        <w:rPr>
          <w:lang w:val="el-GR" w:eastAsia="el-GR"/>
        </w:rPr>
      </w:pPr>
      <w:r w:rsidRPr="00D86BD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BD5">
        <w:rPr>
          <w:lang w:val="el-GR" w:eastAsia="el-GR"/>
        </w:rPr>
        <w:t xml:space="preserve"> </w:t>
      </w:r>
      <w:r w:rsidRPr="00D86BD5">
        <w:rPr>
          <w:lang w:val="el-GR" w:eastAsia="el-GR"/>
        </w:rPr>
        <w:t>……………………………………………υπέρ του</w:t>
      </w:r>
    </w:p>
    <w:p w14:paraId="5771A4FE" w14:textId="77777777" w:rsidR="007E000B" w:rsidRPr="00D86BD5" w:rsidRDefault="007E000B" w:rsidP="007E000B">
      <w:pPr>
        <w:rPr>
          <w:lang w:val="el-GR" w:eastAsia="el-GR"/>
        </w:rPr>
      </w:pPr>
      <w:r w:rsidRPr="00D86BD5">
        <w:rPr>
          <w:i/>
          <w:color w:val="FF0000"/>
          <w:u w:val="single"/>
          <w:lang w:val="el-GR" w:eastAsia="el-GR"/>
        </w:rPr>
        <w:t>{σε περίπτωση φυσικού προσώπου}:</w:t>
      </w:r>
      <w:r w:rsidRPr="00D86BD5">
        <w:rPr>
          <w:bCs/>
          <w:lang w:val="el-GR"/>
        </w:rPr>
        <w:t xml:space="preserve"> </w:t>
      </w:r>
      <w:r w:rsidRPr="00D86BD5">
        <w:rPr>
          <w:rFonts w:eastAsia="Calibri"/>
          <w:bCs/>
          <w:lang w:val="el-GR"/>
        </w:rPr>
        <w:t>(</w:t>
      </w:r>
      <w:r w:rsidRPr="00D86BD5">
        <w:rPr>
          <w:lang w:val="el-GR" w:eastAsia="el-GR"/>
        </w:rPr>
        <w:t>ονοματεπώνυμο, πατρώνυμο) ..............................,</w:t>
      </w:r>
      <w:r w:rsidR="00E1337D" w:rsidRPr="00D86BD5">
        <w:rPr>
          <w:lang w:val="el-GR" w:eastAsia="el-GR"/>
        </w:rPr>
        <w:t xml:space="preserve"> </w:t>
      </w:r>
      <w:r w:rsidRPr="00D86BD5">
        <w:rPr>
          <w:lang w:val="el-GR" w:eastAsia="el-GR"/>
        </w:rPr>
        <w:t>ΑΦΜ: ................ οδός............................. αριθμός.................ΤΚ………………</w:t>
      </w:r>
    </w:p>
    <w:p w14:paraId="3DD3889A" w14:textId="77777777" w:rsidR="007E000B" w:rsidRPr="00D86BD5" w:rsidRDefault="007E000B" w:rsidP="007E000B">
      <w:pPr>
        <w:rPr>
          <w:lang w:val="el-GR" w:eastAsia="el-GR"/>
        </w:rPr>
      </w:pPr>
      <w:r w:rsidRPr="00D86BD5">
        <w:rPr>
          <w:lang w:val="el-GR" w:eastAsia="el-GR"/>
        </w:rPr>
        <w:t>{</w:t>
      </w:r>
      <w:r w:rsidRPr="00D86BD5">
        <w:rPr>
          <w:i/>
          <w:color w:val="FF0000"/>
          <w:u w:val="single"/>
          <w:lang w:val="el-GR" w:eastAsia="el-GR"/>
        </w:rPr>
        <w:t>Σε περίπτωση μεμονωμένης εταιρίας:</w:t>
      </w:r>
      <w:r w:rsidRPr="00D86BD5">
        <w:rPr>
          <w:lang w:val="el-GR" w:eastAsia="el-GR"/>
        </w:rPr>
        <w:t xml:space="preserve"> της Εταιρίας ………. ΑΦΜ: ...... οδός …………. αριθμός … ΤΚ ………..,}</w:t>
      </w:r>
    </w:p>
    <w:p w14:paraId="772C5E19" w14:textId="77777777" w:rsidR="007E000B" w:rsidRPr="00D86BD5" w:rsidRDefault="007E000B" w:rsidP="007E000B">
      <w:pPr>
        <w:rPr>
          <w:lang w:val="el-GR" w:eastAsia="el-GR"/>
        </w:rPr>
      </w:pPr>
      <w:r w:rsidRPr="00D86BD5">
        <w:rPr>
          <w:lang w:val="el-GR" w:eastAsia="el-GR"/>
        </w:rPr>
        <w:t>{</w:t>
      </w:r>
      <w:r w:rsidRPr="00D86BD5">
        <w:rPr>
          <w:i/>
          <w:color w:val="FF0000"/>
          <w:u w:val="single"/>
          <w:lang w:val="el-GR" w:eastAsia="el-GR"/>
        </w:rPr>
        <w:t>ή σε περίπτωση Ένωσης ή Κοινοπραξίας:</w:t>
      </w:r>
      <w:r w:rsidRPr="00D86BD5">
        <w:rPr>
          <w:lang w:val="el-GR" w:eastAsia="el-GR"/>
        </w:rPr>
        <w:t xml:space="preserve"> των Εταιριών </w:t>
      </w:r>
    </w:p>
    <w:p w14:paraId="7C22E355" w14:textId="77777777" w:rsidR="007E000B" w:rsidRPr="00D86BD5" w:rsidRDefault="007E000B" w:rsidP="007E000B">
      <w:pPr>
        <w:rPr>
          <w:lang w:val="el-GR" w:eastAsia="el-GR"/>
        </w:rPr>
      </w:pPr>
      <w:r w:rsidRPr="00D86BD5">
        <w:rPr>
          <w:lang w:val="el-GR" w:eastAsia="el-GR"/>
        </w:rPr>
        <w:t>α) (πλήρη επωνυμία) …… ΑΦΜ…….….... οδός............................. αριθμός.................ΤΚ………………</w:t>
      </w:r>
    </w:p>
    <w:p w14:paraId="617836A1" w14:textId="77777777" w:rsidR="007E000B" w:rsidRPr="00D86BD5" w:rsidRDefault="007E000B" w:rsidP="007E000B">
      <w:pPr>
        <w:rPr>
          <w:lang w:val="el-GR" w:eastAsia="el-GR"/>
        </w:rPr>
      </w:pPr>
      <w:r w:rsidRPr="00D86BD5">
        <w:rPr>
          <w:lang w:val="el-GR" w:eastAsia="el-GR"/>
        </w:rPr>
        <w:t>β) (πλήρη επωνυμία) …… ΑΦΜ…….…....</w:t>
      </w:r>
      <w:r w:rsidR="00E1337D" w:rsidRPr="00D86BD5">
        <w:rPr>
          <w:lang w:val="el-GR" w:eastAsia="el-GR"/>
        </w:rPr>
        <w:t xml:space="preserve"> </w:t>
      </w:r>
      <w:r w:rsidRPr="00D86BD5">
        <w:rPr>
          <w:lang w:val="el-GR" w:eastAsia="el-GR"/>
        </w:rPr>
        <w:t>οδός............................. αριθμός.................ΤΚ………………</w:t>
      </w:r>
    </w:p>
    <w:p w14:paraId="5BD496FA" w14:textId="77777777" w:rsidR="007E000B" w:rsidRPr="00D86BD5" w:rsidRDefault="007E000B" w:rsidP="007E000B">
      <w:pPr>
        <w:rPr>
          <w:lang w:val="el-GR" w:eastAsia="el-GR"/>
        </w:rPr>
      </w:pPr>
      <w:r w:rsidRPr="00D86BD5">
        <w:rPr>
          <w:lang w:val="el-GR" w:eastAsia="el-GR"/>
        </w:rPr>
        <w:t>γ) (πλήρη επωνυμία) …… ΑΦΜ…….…....</w:t>
      </w:r>
      <w:r w:rsidR="00E1337D" w:rsidRPr="00D86BD5">
        <w:rPr>
          <w:lang w:val="el-GR" w:eastAsia="el-GR"/>
        </w:rPr>
        <w:t xml:space="preserve"> </w:t>
      </w:r>
      <w:r w:rsidRPr="00D86BD5">
        <w:rPr>
          <w:lang w:val="el-GR" w:eastAsia="el-GR"/>
        </w:rPr>
        <w:t>οδός............................. αριθμός.................ΤΚ………………</w:t>
      </w:r>
    </w:p>
    <w:p w14:paraId="05B0E285" w14:textId="77777777" w:rsidR="007E000B" w:rsidRPr="00D86BD5" w:rsidRDefault="007E000B" w:rsidP="007E000B">
      <w:pPr>
        <w:spacing w:line="276" w:lineRule="auto"/>
        <w:rPr>
          <w:color w:val="000000" w:themeColor="text1"/>
          <w:lang w:val="el-GR"/>
        </w:rPr>
      </w:pPr>
      <w:r w:rsidRPr="00D86BD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D86BD5" w:rsidRDefault="007E000B" w:rsidP="007E000B">
      <w:pPr>
        <w:spacing w:line="276" w:lineRule="auto"/>
        <w:rPr>
          <w:color w:val="000000" w:themeColor="text1"/>
          <w:lang w:val="el-GR"/>
        </w:rPr>
      </w:pPr>
      <w:r w:rsidRPr="00D86BD5">
        <w:rPr>
          <w:color w:val="000000" w:themeColor="text1"/>
          <w:lang w:val="el-GR"/>
        </w:rPr>
        <w:t xml:space="preserve">για την λήψη προκαταβολής για τη χορήγηση του …% </w:t>
      </w:r>
      <w:r w:rsidRPr="00D86BD5">
        <w:rPr>
          <w:color w:val="000000" w:themeColor="text1"/>
          <w:lang w:val="el-GR" w:eastAsia="el-GR"/>
        </w:rPr>
        <w:t xml:space="preserve">(συμπληρώνετε το συνολικό ποσοστό της λαμβανόμενης προκαταβολής) </w:t>
      </w:r>
      <w:r w:rsidRPr="00D86BD5">
        <w:rPr>
          <w:color w:val="000000" w:themeColor="text1"/>
          <w:lang w:val="el-GR"/>
        </w:rPr>
        <w:t xml:space="preserve">της συμβατικής αξίας μη περιλαμβανομένου του ΦΠΑ, ευρώ ………… </w:t>
      </w:r>
      <w:r w:rsidRPr="00D86BD5">
        <w:rPr>
          <w:color w:val="000000" w:themeColor="text1"/>
          <w:lang w:val="el-GR" w:eastAsia="el-GR"/>
        </w:rPr>
        <w:t xml:space="preserve">(συμπληρώνετε το συνολικό ποσό της λαμβανόμενης προκαταβολής) </w:t>
      </w:r>
      <w:r w:rsidRPr="00D86BD5">
        <w:rPr>
          <w:color w:val="000000" w:themeColor="text1"/>
          <w:lang w:val="el-GR"/>
        </w:rPr>
        <w:t xml:space="preserve">σύμφωνα με τη σύμβαση με αριθμό...................και τη Διακήρυξή σας με αριθμό………., στο πλαίσιο του διαγωνισμού της </w:t>
      </w:r>
      <w:r w:rsidRPr="00D86BD5">
        <w:rPr>
          <w:color w:val="000000" w:themeColor="text1"/>
          <w:lang w:val="el-GR" w:eastAsia="el-GR"/>
        </w:rPr>
        <w:t xml:space="preserve">(συμπληρώνετε την ημερομηνία διενέργειας του διαγωνισμού) </w:t>
      </w:r>
      <w:r w:rsidRPr="00D86BD5">
        <w:rPr>
          <w:color w:val="000000" w:themeColor="text1"/>
          <w:lang w:val="el-GR"/>
        </w:rPr>
        <w:t xml:space="preserve">…………. για εκτέλεση του έργου </w:t>
      </w:r>
      <w:r w:rsidRPr="00D86BD5">
        <w:rPr>
          <w:color w:val="000000" w:themeColor="text1"/>
          <w:lang w:val="el-GR" w:eastAsia="el-GR"/>
        </w:rPr>
        <w:t xml:space="preserve">(συμπληρώνετε τον τίτλο του έργου) </w:t>
      </w:r>
      <w:r w:rsidRPr="00D86BD5">
        <w:rPr>
          <w:color w:val="000000" w:themeColor="text1"/>
          <w:lang w:val="el-GR"/>
        </w:rPr>
        <w:t xml:space="preserve">……… ……… συνολικής αξίας </w:t>
      </w:r>
      <w:r w:rsidRPr="00D86BD5">
        <w:rPr>
          <w:color w:val="000000" w:themeColor="text1"/>
          <w:lang w:val="el-GR" w:eastAsia="el-GR"/>
        </w:rPr>
        <w:t xml:space="preserve">(συμπληρώνετε το συνολικό συμβατικό τίμημα με διευκρίνιση εάν περιλαμβάνει ή όχι τον ΦΠΑ) </w:t>
      </w:r>
      <w:r w:rsidRPr="00D86BD5">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D86BD5" w:rsidRDefault="007E000B" w:rsidP="007E000B">
      <w:pPr>
        <w:spacing w:line="276" w:lineRule="auto"/>
        <w:rPr>
          <w:color w:val="000000" w:themeColor="text1"/>
          <w:lang w:val="el-GR"/>
        </w:rPr>
      </w:pPr>
      <w:r w:rsidRPr="00D86BD5">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60FC85AE" w:rsidR="007E000B" w:rsidRPr="00D86BD5" w:rsidRDefault="007E000B" w:rsidP="007E000B">
      <w:pPr>
        <w:spacing w:line="276" w:lineRule="auto"/>
        <w:rPr>
          <w:color w:val="000000" w:themeColor="text1"/>
          <w:lang w:val="el-GR"/>
        </w:rPr>
      </w:pPr>
      <w:r w:rsidRPr="00D86BD5">
        <w:rPr>
          <w:color w:val="000000" w:themeColor="text1"/>
          <w:lang w:val="el-GR"/>
        </w:rPr>
        <w:lastRenderedPageBreak/>
        <w:t xml:space="preserve">Η παρούσα ισχύει </w:t>
      </w:r>
      <w:r w:rsidRPr="00D86BD5">
        <w:rPr>
          <w:iCs/>
          <w:color w:val="000000" w:themeColor="text1"/>
          <w:lang w:val="el-GR"/>
        </w:rPr>
        <w:t>μέχρι και την ………………(Σημείωση προς την Τράπεζα</w:t>
      </w:r>
      <w:r w:rsidRPr="00D86BD5">
        <w:rPr>
          <w:b/>
          <w:color w:val="000000" w:themeColor="text1"/>
          <w:lang w:val="el-GR"/>
        </w:rPr>
        <w:t>: διάρκεια ισχύος σύμφωνα με την παρ.</w:t>
      </w:r>
      <w:r w:rsidR="00EE2684" w:rsidRPr="00D86BD5">
        <w:rPr>
          <w:b/>
          <w:color w:val="000000" w:themeColor="text1"/>
          <w:lang w:val="el-GR"/>
        </w:rPr>
        <w:t xml:space="preserve"> </w:t>
      </w:r>
      <w:r w:rsidR="00061ADD" w:rsidRPr="00D86BD5">
        <w:rPr>
          <w:b/>
          <w:lang w:val="el-GR"/>
        </w:rPr>
        <w:fldChar w:fldCharType="begin"/>
      </w:r>
      <w:r w:rsidR="00061ADD" w:rsidRPr="00D86BD5">
        <w:rPr>
          <w:b/>
          <w:lang w:val="el-GR"/>
        </w:rPr>
        <w:instrText xml:space="preserve"> REF _Ref496542746 \r \h  \* MERGEFORMAT </w:instrText>
      </w:r>
      <w:r w:rsidR="00061ADD" w:rsidRPr="00D86BD5">
        <w:rPr>
          <w:b/>
          <w:lang w:val="el-GR"/>
        </w:rPr>
      </w:r>
      <w:r w:rsidR="00061ADD" w:rsidRPr="00D86BD5">
        <w:rPr>
          <w:b/>
          <w:lang w:val="el-GR"/>
        </w:rPr>
        <w:fldChar w:fldCharType="separate"/>
      </w:r>
      <w:r w:rsidR="002E56D0">
        <w:rPr>
          <w:b/>
          <w:lang w:val="el-GR"/>
        </w:rPr>
        <w:t>4.1</w:t>
      </w:r>
      <w:r w:rsidR="00061ADD" w:rsidRPr="00D86BD5">
        <w:rPr>
          <w:b/>
          <w:lang w:val="el-GR"/>
        </w:rPr>
        <w:fldChar w:fldCharType="end"/>
      </w:r>
      <w:r w:rsidRPr="00D86BD5">
        <w:rPr>
          <w:b/>
          <w:color w:val="000000" w:themeColor="text1"/>
          <w:lang w:val="el-GR"/>
        </w:rPr>
        <w:t xml:space="preserve"> της παρούσας </w:t>
      </w:r>
      <w:r w:rsidRPr="00D86BD5">
        <w:rPr>
          <w:iCs/>
          <w:color w:val="000000" w:themeColor="text1"/>
          <w:lang w:val="el-GR"/>
        </w:rPr>
        <w:t>)»</w:t>
      </w:r>
      <w:r w:rsidRPr="00D86BD5">
        <w:rPr>
          <w:color w:val="000000" w:themeColor="text1"/>
          <w:lang w:val="el-GR"/>
        </w:rPr>
        <w:t>.</w:t>
      </w:r>
    </w:p>
    <w:p w14:paraId="46F7B645" w14:textId="77777777" w:rsidR="007E000B" w:rsidRPr="00D86BD5" w:rsidRDefault="007E000B" w:rsidP="007E000B">
      <w:pPr>
        <w:overflowPunct w:val="0"/>
        <w:autoSpaceDE w:val="0"/>
        <w:autoSpaceDN w:val="0"/>
        <w:adjustRightInd w:val="0"/>
        <w:spacing w:line="276" w:lineRule="auto"/>
        <w:textAlignment w:val="baseline"/>
        <w:rPr>
          <w:color w:val="000000" w:themeColor="text1"/>
          <w:lang w:val="el-GR"/>
        </w:rPr>
      </w:pPr>
      <w:r w:rsidRPr="00D86BD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D86BD5" w:rsidRDefault="007E000B" w:rsidP="007E000B">
      <w:pPr>
        <w:spacing w:line="276" w:lineRule="auto"/>
        <w:jc w:val="right"/>
      </w:pPr>
      <w:r w:rsidRPr="00D86BD5">
        <w:t>(Εξουσιοδοτημένη υπογραφή)</w:t>
      </w:r>
    </w:p>
    <w:p w14:paraId="0A7F47D6" w14:textId="77777777" w:rsidR="00A84DDC" w:rsidRPr="00D86BD5" w:rsidRDefault="007E000B" w:rsidP="00D84329">
      <w:pPr>
        <w:pStyle w:val="30"/>
        <w:numPr>
          <w:ilvl w:val="0"/>
          <w:numId w:val="9"/>
        </w:numPr>
        <w:rPr>
          <w:rFonts w:cs="Tahoma"/>
          <w:szCs w:val="22"/>
          <w:lang w:val="el-GR" w:eastAsia="el-GR"/>
        </w:rPr>
      </w:pPr>
      <w:bookmarkStart w:id="828" w:name="_Toc97194391"/>
      <w:bookmarkStart w:id="829" w:name="_Toc97194495"/>
      <w:bookmarkStart w:id="830" w:name="_Toc97194593"/>
      <w:bookmarkStart w:id="831" w:name="_Toc97194691"/>
      <w:bookmarkStart w:id="832" w:name="_Toc97194796"/>
      <w:bookmarkStart w:id="833" w:name="_Toc97194893"/>
      <w:bookmarkStart w:id="834" w:name="_Toc97194987"/>
      <w:bookmarkStart w:id="835" w:name="_Toc97195081"/>
      <w:bookmarkStart w:id="836" w:name="_Toc97195175"/>
      <w:bookmarkStart w:id="837" w:name="_Toc97195270"/>
      <w:bookmarkStart w:id="838" w:name="_Toc97195439"/>
      <w:bookmarkStart w:id="839" w:name="_Toc97195608"/>
      <w:bookmarkStart w:id="840" w:name="_Toc97196988"/>
      <w:bookmarkStart w:id="841" w:name="_Toc97197151"/>
      <w:bookmarkStart w:id="842" w:name="_Toc97197313"/>
      <w:bookmarkStart w:id="843" w:name="_Toc97197577"/>
      <w:bookmarkStart w:id="844" w:name="_Toc97197829"/>
      <w:bookmarkStart w:id="845" w:name="_Toc97198113"/>
      <w:bookmarkStart w:id="846" w:name="_Toc97198272"/>
      <w:bookmarkStart w:id="847" w:name="_Toc97200874"/>
      <w:bookmarkStart w:id="848" w:name="_Toc97201033"/>
      <w:bookmarkStart w:id="849" w:name="_Toc97203485"/>
      <w:bookmarkStart w:id="850" w:name="_Toc97204776"/>
      <w:bookmarkStart w:id="851" w:name="_Toc97205029"/>
      <w:bookmarkStart w:id="852" w:name="_Toc119330101"/>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D86BD5">
        <w:rPr>
          <w:rFonts w:cs="Tahoma"/>
          <w:lang w:eastAsia="el-GR"/>
        </w:rPr>
        <w:br w:type="page"/>
      </w:r>
      <w:bookmarkStart w:id="853" w:name="_Toc97194392"/>
      <w:bookmarkStart w:id="854" w:name="_Toc97194496"/>
      <w:bookmarkStart w:id="855" w:name="_Toc122685385"/>
      <w:bookmarkEnd w:id="826"/>
      <w:r w:rsidR="00A84DDC" w:rsidRPr="00D86BD5">
        <w:rPr>
          <w:rFonts w:cs="Tahoma"/>
          <w:szCs w:val="22"/>
          <w:lang w:val="el-GR" w:eastAsia="el-GR"/>
        </w:rPr>
        <w:lastRenderedPageBreak/>
        <w:t>Εγγυητική Επιστολή Καλής Λειτουργίας</w:t>
      </w:r>
      <w:bookmarkEnd w:id="853"/>
      <w:bookmarkEnd w:id="854"/>
      <w:bookmarkEnd w:id="855"/>
      <w:r w:rsidR="00E1337D" w:rsidRPr="00D86BD5">
        <w:rPr>
          <w:rFonts w:cs="Tahoma"/>
          <w:szCs w:val="22"/>
          <w:lang w:val="el-GR" w:eastAsia="el-GR"/>
        </w:rPr>
        <w:t xml:space="preserve"> </w:t>
      </w:r>
    </w:p>
    <w:p w14:paraId="4FF39251" w14:textId="77777777" w:rsidR="00B048E7" w:rsidRPr="00D86BD5" w:rsidRDefault="00B048E7">
      <w:pPr>
        <w:suppressAutoHyphens w:val="0"/>
        <w:spacing w:after="0"/>
        <w:jc w:val="left"/>
        <w:rPr>
          <w:lang w:eastAsia="el-GR"/>
        </w:rPr>
      </w:pPr>
    </w:p>
    <w:p w14:paraId="2F05B5C8" w14:textId="77777777" w:rsidR="00B048E7" w:rsidRPr="00D86BD5" w:rsidRDefault="00B048E7" w:rsidP="00B048E7">
      <w:pPr>
        <w:spacing w:line="276" w:lineRule="auto"/>
        <w:rPr>
          <w:lang w:val="el-GR"/>
        </w:rPr>
      </w:pPr>
      <w:r w:rsidRPr="00D86BD5">
        <w:rPr>
          <w:lang w:val="el-GR"/>
        </w:rPr>
        <w:t>ΕΚΔΟΤΗΣ: .......................................................................</w:t>
      </w:r>
    </w:p>
    <w:p w14:paraId="091B9260" w14:textId="77777777" w:rsidR="00B048E7" w:rsidRPr="00D86BD5" w:rsidRDefault="00B048E7" w:rsidP="00B048E7">
      <w:pPr>
        <w:spacing w:line="276" w:lineRule="auto"/>
        <w:jc w:val="right"/>
        <w:rPr>
          <w:lang w:val="el-GR"/>
        </w:rPr>
      </w:pPr>
      <w:r w:rsidRPr="00D86BD5">
        <w:rPr>
          <w:lang w:val="el-GR"/>
        </w:rPr>
        <w:t>Ημερομηνία έκδοσης: ...........................</w:t>
      </w:r>
    </w:p>
    <w:p w14:paraId="01CB22C1" w14:textId="77777777" w:rsidR="00B048E7" w:rsidRPr="00D86BD5" w:rsidRDefault="00B048E7" w:rsidP="00B048E7">
      <w:pPr>
        <w:spacing w:line="276" w:lineRule="auto"/>
        <w:rPr>
          <w:lang w:val="el-GR"/>
        </w:rPr>
      </w:pPr>
      <w:r w:rsidRPr="00D86BD5">
        <w:rPr>
          <w:lang w:val="el-GR"/>
        </w:rPr>
        <w:t xml:space="preserve">Προς: </w:t>
      </w:r>
    </w:p>
    <w:p w14:paraId="66CF1FC0" w14:textId="6A16BC53" w:rsidR="00DA360B" w:rsidRPr="00D86BD5" w:rsidRDefault="00DA360B" w:rsidP="00B048E7">
      <w:pPr>
        <w:rPr>
          <w:lang w:val="el-GR" w:eastAsia="el-GR"/>
        </w:rPr>
      </w:pPr>
      <w:bookmarkStart w:id="856" w:name="_Hlk89177101"/>
      <w:r w:rsidRPr="00D86BD5">
        <w:rPr>
          <w:lang w:val="el-GR" w:eastAsia="el-GR"/>
        </w:rPr>
        <w:t xml:space="preserve">Κύριο του Έργου </w:t>
      </w:r>
    </w:p>
    <w:bookmarkEnd w:id="856"/>
    <w:p w14:paraId="50FB5247" w14:textId="705ACF49" w:rsidR="00B048E7" w:rsidRPr="00D86BD5" w:rsidRDefault="00B048E7" w:rsidP="00B048E7">
      <w:pPr>
        <w:rPr>
          <w:lang w:val="el-GR"/>
        </w:rPr>
      </w:pPr>
      <w:r w:rsidRPr="00D86BD5">
        <w:rPr>
          <w:lang w:val="el-GR"/>
        </w:rPr>
        <w:t xml:space="preserve">Εγγύηση μας υπ’ αριθμ. ……………….. ποσού ………………….……. ευρώ </w:t>
      </w:r>
    </w:p>
    <w:p w14:paraId="549059C4" w14:textId="77777777" w:rsidR="00B048E7" w:rsidRPr="00D86BD5" w:rsidRDefault="00B048E7" w:rsidP="00B048E7">
      <w:pPr>
        <w:rPr>
          <w:lang w:val="el-GR" w:eastAsia="el-GR"/>
        </w:rPr>
      </w:pPr>
      <w:r w:rsidRPr="00D86BD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BD5">
        <w:rPr>
          <w:lang w:val="el-GR" w:eastAsia="el-GR"/>
        </w:rPr>
        <w:t xml:space="preserve"> </w:t>
      </w:r>
      <w:r w:rsidRPr="00D86BD5">
        <w:rPr>
          <w:lang w:val="el-GR" w:eastAsia="el-GR"/>
        </w:rPr>
        <w:t>……………………………………………υπέρ του</w:t>
      </w:r>
    </w:p>
    <w:p w14:paraId="40D0843A" w14:textId="77777777" w:rsidR="00B048E7" w:rsidRPr="00D86BD5" w:rsidRDefault="00B048E7" w:rsidP="00B048E7">
      <w:pPr>
        <w:rPr>
          <w:lang w:val="el-GR" w:eastAsia="el-GR"/>
        </w:rPr>
      </w:pPr>
      <w:r w:rsidRPr="00D86BD5">
        <w:rPr>
          <w:i/>
          <w:color w:val="FF0000"/>
          <w:u w:val="single"/>
          <w:lang w:val="el-GR" w:eastAsia="el-GR"/>
        </w:rPr>
        <w:t>{σε περίπτωση φυσικού προσώπου}:</w:t>
      </w:r>
      <w:r w:rsidRPr="00D86BD5">
        <w:rPr>
          <w:bCs/>
          <w:lang w:val="el-GR"/>
        </w:rPr>
        <w:t xml:space="preserve"> </w:t>
      </w:r>
      <w:r w:rsidRPr="00D86BD5">
        <w:rPr>
          <w:rFonts w:eastAsia="Calibri"/>
          <w:bCs/>
          <w:lang w:val="el-GR"/>
        </w:rPr>
        <w:t>(</w:t>
      </w:r>
      <w:r w:rsidRPr="00D86BD5">
        <w:rPr>
          <w:lang w:val="el-GR" w:eastAsia="el-GR"/>
        </w:rPr>
        <w:t>ονοματεπώνυμο, πατρώνυμο) ..............................,</w:t>
      </w:r>
      <w:r w:rsidR="00E1337D" w:rsidRPr="00D86BD5">
        <w:rPr>
          <w:lang w:val="el-GR" w:eastAsia="el-GR"/>
        </w:rPr>
        <w:t xml:space="preserve"> </w:t>
      </w:r>
      <w:r w:rsidRPr="00D86BD5">
        <w:rPr>
          <w:lang w:val="el-GR" w:eastAsia="el-GR"/>
        </w:rPr>
        <w:t>ΑΦΜ: ................ οδός............................. αριθμός.................ΤΚ………………</w:t>
      </w:r>
    </w:p>
    <w:p w14:paraId="1A6D7E9D" w14:textId="77777777" w:rsidR="00B048E7" w:rsidRPr="00D86BD5" w:rsidRDefault="00B048E7" w:rsidP="00B048E7">
      <w:pPr>
        <w:rPr>
          <w:lang w:val="el-GR" w:eastAsia="el-GR"/>
        </w:rPr>
      </w:pPr>
      <w:r w:rsidRPr="00D86BD5">
        <w:rPr>
          <w:lang w:val="el-GR" w:eastAsia="el-GR"/>
        </w:rPr>
        <w:t>{</w:t>
      </w:r>
      <w:r w:rsidRPr="00D86BD5">
        <w:rPr>
          <w:i/>
          <w:color w:val="FF0000"/>
          <w:u w:val="single"/>
          <w:lang w:val="el-GR" w:eastAsia="el-GR"/>
        </w:rPr>
        <w:t>Σε περίπτωση μεμονωμένης εταιρίας:</w:t>
      </w:r>
      <w:r w:rsidRPr="00D86BD5">
        <w:rPr>
          <w:lang w:val="el-GR" w:eastAsia="el-GR"/>
        </w:rPr>
        <w:t xml:space="preserve"> της Εταιρίας ………. ΑΦΜ: ...... οδός …………. αριθμός … ΤΚ ………..,}</w:t>
      </w:r>
    </w:p>
    <w:p w14:paraId="759F02D5" w14:textId="77777777" w:rsidR="00B048E7" w:rsidRPr="00D86BD5" w:rsidRDefault="00B048E7" w:rsidP="00B048E7">
      <w:pPr>
        <w:rPr>
          <w:lang w:val="el-GR" w:eastAsia="el-GR"/>
        </w:rPr>
      </w:pPr>
      <w:r w:rsidRPr="00D86BD5">
        <w:rPr>
          <w:lang w:val="el-GR" w:eastAsia="el-GR"/>
        </w:rPr>
        <w:t>{</w:t>
      </w:r>
      <w:r w:rsidRPr="00D86BD5">
        <w:rPr>
          <w:i/>
          <w:color w:val="FF0000"/>
          <w:u w:val="single"/>
          <w:lang w:val="el-GR" w:eastAsia="el-GR"/>
        </w:rPr>
        <w:t>ή σε περίπτωση Ένωσης ή Κοινοπραξίας:</w:t>
      </w:r>
      <w:r w:rsidRPr="00D86BD5">
        <w:rPr>
          <w:lang w:val="el-GR" w:eastAsia="el-GR"/>
        </w:rPr>
        <w:t xml:space="preserve"> των Εταιριών </w:t>
      </w:r>
    </w:p>
    <w:p w14:paraId="703C8F40" w14:textId="77777777" w:rsidR="00B048E7" w:rsidRPr="00D86BD5" w:rsidRDefault="00B048E7" w:rsidP="00B048E7">
      <w:pPr>
        <w:rPr>
          <w:lang w:val="el-GR" w:eastAsia="el-GR"/>
        </w:rPr>
      </w:pPr>
      <w:r w:rsidRPr="00D86BD5">
        <w:rPr>
          <w:lang w:val="el-GR" w:eastAsia="el-GR"/>
        </w:rPr>
        <w:t>α) (πλήρη επωνυμία) …… ΑΦΜ…….….... οδός............................. αριθμός.................ΤΚ………………</w:t>
      </w:r>
    </w:p>
    <w:p w14:paraId="5E507D6A" w14:textId="77777777" w:rsidR="00B048E7" w:rsidRPr="00D86BD5" w:rsidRDefault="00B048E7" w:rsidP="00B048E7">
      <w:pPr>
        <w:rPr>
          <w:lang w:val="el-GR" w:eastAsia="el-GR"/>
        </w:rPr>
      </w:pPr>
      <w:r w:rsidRPr="00D86BD5">
        <w:rPr>
          <w:lang w:val="el-GR" w:eastAsia="el-GR"/>
        </w:rPr>
        <w:t>β) (πλήρη επωνυμία) …… ΑΦΜ…….…....</w:t>
      </w:r>
      <w:r w:rsidR="00E1337D" w:rsidRPr="00D86BD5">
        <w:rPr>
          <w:lang w:val="el-GR" w:eastAsia="el-GR"/>
        </w:rPr>
        <w:t xml:space="preserve"> </w:t>
      </w:r>
      <w:r w:rsidRPr="00D86BD5">
        <w:rPr>
          <w:lang w:val="el-GR" w:eastAsia="el-GR"/>
        </w:rPr>
        <w:t>οδός............................. αριθμός.................ΤΚ………………</w:t>
      </w:r>
    </w:p>
    <w:p w14:paraId="50E82C64" w14:textId="77777777" w:rsidR="00B048E7" w:rsidRPr="00D86BD5" w:rsidRDefault="00B048E7" w:rsidP="00B048E7">
      <w:pPr>
        <w:rPr>
          <w:lang w:val="el-GR" w:eastAsia="el-GR"/>
        </w:rPr>
      </w:pPr>
      <w:r w:rsidRPr="00D86BD5">
        <w:rPr>
          <w:lang w:val="el-GR" w:eastAsia="el-GR"/>
        </w:rPr>
        <w:t>γ) (πλήρη επωνυμία) …… ΑΦΜ…….…....</w:t>
      </w:r>
      <w:r w:rsidR="00E1337D" w:rsidRPr="00D86BD5">
        <w:rPr>
          <w:lang w:val="el-GR" w:eastAsia="el-GR"/>
        </w:rPr>
        <w:t xml:space="preserve"> </w:t>
      </w:r>
      <w:r w:rsidRPr="00D86BD5">
        <w:rPr>
          <w:lang w:val="el-GR" w:eastAsia="el-GR"/>
        </w:rPr>
        <w:t>οδός............................. αριθμός.................ΤΚ………………</w:t>
      </w:r>
    </w:p>
    <w:p w14:paraId="75FBCCD8" w14:textId="77777777" w:rsidR="00B048E7" w:rsidRPr="00D86BD5" w:rsidRDefault="00B048E7" w:rsidP="00B048E7">
      <w:pPr>
        <w:spacing w:line="276" w:lineRule="auto"/>
        <w:rPr>
          <w:color w:val="000000" w:themeColor="text1"/>
          <w:lang w:val="el-GR"/>
        </w:rPr>
      </w:pPr>
      <w:r w:rsidRPr="00D86BD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D86BD5" w:rsidRDefault="00B048E7" w:rsidP="00B048E7">
      <w:pPr>
        <w:spacing w:line="276" w:lineRule="auto"/>
        <w:rPr>
          <w:color w:val="000000" w:themeColor="text1"/>
          <w:lang w:val="el-GR"/>
        </w:rPr>
      </w:pPr>
      <w:r w:rsidRPr="00D86BD5">
        <w:rPr>
          <w:lang w:val="el-GR"/>
        </w:rPr>
        <w:t xml:space="preserve">για την καλή λειτουργία του αντικειμένου της σύμβασης </w:t>
      </w:r>
      <w:r w:rsidRPr="00D86BD5">
        <w:rPr>
          <w:color w:val="000000" w:themeColor="text1"/>
          <w:lang w:val="el-GR"/>
        </w:rPr>
        <w:t xml:space="preserve">με αριθμό...................και τη Διακήρυξή σας με αριθμό………., στο πλαίσιο του διαγωνισμού της </w:t>
      </w:r>
      <w:r w:rsidRPr="00D86BD5">
        <w:rPr>
          <w:color w:val="000000" w:themeColor="text1"/>
          <w:lang w:val="el-GR" w:eastAsia="el-GR"/>
        </w:rPr>
        <w:t xml:space="preserve">(συμπληρώνετε την ημερομηνία διενέργειας του διαγωνισμού) </w:t>
      </w:r>
      <w:r w:rsidRPr="00D86BD5">
        <w:rPr>
          <w:color w:val="000000" w:themeColor="text1"/>
          <w:lang w:val="el-GR"/>
        </w:rPr>
        <w:t xml:space="preserve">…………. </w:t>
      </w:r>
      <w:r w:rsidR="00CE3230" w:rsidRPr="00D86BD5">
        <w:rPr>
          <w:color w:val="000000" w:themeColor="text1"/>
          <w:lang w:val="el-GR"/>
        </w:rPr>
        <w:t>.</w:t>
      </w:r>
    </w:p>
    <w:p w14:paraId="7243F178" w14:textId="77777777" w:rsidR="00CE3230" w:rsidRPr="00D86BD5" w:rsidRDefault="00CE3230" w:rsidP="00CE3230">
      <w:pPr>
        <w:spacing w:line="276" w:lineRule="auto"/>
        <w:rPr>
          <w:color w:val="000000" w:themeColor="text1"/>
          <w:lang w:val="el-GR"/>
        </w:rPr>
      </w:pPr>
      <w:r w:rsidRPr="00D86BD5">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D86BD5" w:rsidRDefault="00CE3230" w:rsidP="00CE3230">
      <w:pPr>
        <w:spacing w:line="276" w:lineRule="auto"/>
        <w:rPr>
          <w:color w:val="000000" w:themeColor="text1"/>
          <w:lang w:val="el-GR"/>
        </w:rPr>
      </w:pPr>
      <w:r w:rsidRPr="00D86BD5">
        <w:rPr>
          <w:color w:val="000000" w:themeColor="text1"/>
          <w:lang w:val="el-GR"/>
        </w:rPr>
        <w:t xml:space="preserve">Η παρούσα ισχύει </w:t>
      </w:r>
      <w:r w:rsidRPr="00D86BD5">
        <w:rPr>
          <w:iCs/>
          <w:color w:val="000000" w:themeColor="text1"/>
          <w:lang w:val="el-GR"/>
        </w:rPr>
        <w:t>μέχρι και την ………………(Σημείωση προς την Τράπεζα</w:t>
      </w:r>
      <w:r w:rsidRPr="00D86BD5">
        <w:rPr>
          <w:b/>
          <w:color w:val="000000" w:themeColor="text1"/>
          <w:lang w:val="el-GR"/>
        </w:rPr>
        <w:t xml:space="preserve">: διάρκεια ισχύος σύμφωνα </w:t>
      </w:r>
      <w:r w:rsidRPr="00560035">
        <w:rPr>
          <w:b/>
          <w:color w:val="000000" w:themeColor="text1"/>
          <w:lang w:val="el-GR"/>
        </w:rPr>
        <w:t>με την παρ.</w:t>
      </w:r>
      <w:r w:rsidR="00F82A8D" w:rsidRPr="00560035">
        <w:rPr>
          <w:b/>
          <w:color w:val="000000" w:themeColor="text1"/>
          <w:lang w:val="el-GR"/>
        </w:rPr>
        <w:t xml:space="preserve"> </w:t>
      </w:r>
      <w:r w:rsidRPr="00560035">
        <w:rPr>
          <w:b/>
          <w:color w:val="000000" w:themeColor="text1"/>
          <w:lang w:val="el-GR"/>
        </w:rPr>
        <w:t xml:space="preserve">ΧΧ της παρούσας </w:t>
      </w:r>
      <w:r w:rsidRPr="00560035">
        <w:rPr>
          <w:iCs/>
          <w:color w:val="000000" w:themeColor="text1"/>
          <w:lang w:val="el-GR"/>
        </w:rPr>
        <w:t>)»</w:t>
      </w:r>
      <w:r w:rsidRPr="00560035">
        <w:rPr>
          <w:color w:val="000000" w:themeColor="text1"/>
          <w:lang w:val="el-GR"/>
        </w:rPr>
        <w:t>.</w:t>
      </w:r>
    </w:p>
    <w:p w14:paraId="3F04DFA5" w14:textId="77777777" w:rsidR="00CE3230" w:rsidRPr="00D86BD5" w:rsidRDefault="00CE3230" w:rsidP="00CE3230">
      <w:pPr>
        <w:overflowPunct w:val="0"/>
        <w:autoSpaceDE w:val="0"/>
        <w:autoSpaceDN w:val="0"/>
        <w:adjustRightInd w:val="0"/>
        <w:spacing w:line="276" w:lineRule="auto"/>
        <w:textAlignment w:val="baseline"/>
        <w:rPr>
          <w:color w:val="000000" w:themeColor="text1"/>
          <w:lang w:val="el-GR"/>
        </w:rPr>
      </w:pPr>
      <w:r w:rsidRPr="00D86BD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D86BD5" w:rsidRDefault="00B048E7" w:rsidP="00B048E7">
      <w:pPr>
        <w:rPr>
          <w:lang w:val="el-GR"/>
        </w:rPr>
      </w:pPr>
    </w:p>
    <w:p w14:paraId="00F0DEA2" w14:textId="77777777" w:rsidR="00882E44" w:rsidRPr="00D86BD5" w:rsidRDefault="00B048E7" w:rsidP="00B048E7">
      <w:pPr>
        <w:jc w:val="right"/>
        <w:rPr>
          <w:lang w:val="el-GR"/>
        </w:rPr>
      </w:pPr>
      <w:r w:rsidRPr="00D86BD5">
        <w:rPr>
          <w:lang w:val="el-GR"/>
        </w:rPr>
        <w:t>(Εξουσιοδοτημένη υπογραφή)</w:t>
      </w:r>
      <w:bookmarkEnd w:id="827"/>
    </w:p>
    <w:p w14:paraId="33999DB5" w14:textId="77777777" w:rsidR="00E75240" w:rsidRPr="00D86BD5" w:rsidRDefault="00E75240">
      <w:pPr>
        <w:suppressAutoHyphens w:val="0"/>
        <w:spacing w:after="0"/>
        <w:jc w:val="left"/>
        <w:rPr>
          <w:lang w:val="el-GR"/>
        </w:rPr>
      </w:pPr>
      <w:r w:rsidRPr="00D86BD5">
        <w:rPr>
          <w:lang w:val="el-GR"/>
        </w:rPr>
        <w:br w:type="page"/>
      </w:r>
    </w:p>
    <w:p w14:paraId="2743ECB8" w14:textId="4925CBC0" w:rsidR="00E75240" w:rsidRPr="00D86BD5" w:rsidRDefault="00754574" w:rsidP="00754574">
      <w:pPr>
        <w:pStyle w:val="20"/>
        <w:numPr>
          <w:ilvl w:val="0"/>
          <w:numId w:val="0"/>
        </w:numPr>
        <w:ind w:left="576" w:hanging="576"/>
        <w:rPr>
          <w:rFonts w:cs="Tahoma"/>
          <w:lang w:val="el-GR"/>
        </w:rPr>
      </w:pPr>
      <w:bookmarkStart w:id="857" w:name="_Toc97194393"/>
      <w:bookmarkStart w:id="858" w:name="_Toc97194497"/>
      <w:bookmarkStart w:id="859" w:name="_Ref120545647"/>
      <w:bookmarkStart w:id="860" w:name="_Toc122685386"/>
      <w:r w:rsidRPr="00D86BD5">
        <w:rPr>
          <w:rFonts w:cs="Tahoma"/>
          <w:lang w:val="el-GR"/>
        </w:rPr>
        <w:lastRenderedPageBreak/>
        <w:t xml:space="preserve">ΠΑΡΑΡΤΗΜΑ </w:t>
      </w:r>
      <w:r w:rsidRPr="00D86BD5">
        <w:rPr>
          <w:rFonts w:cs="Tahoma"/>
          <w:lang w:val="en-US"/>
        </w:rPr>
        <w:t>IX</w:t>
      </w:r>
      <w:r w:rsidR="00E75240" w:rsidRPr="00D86BD5">
        <w:rPr>
          <w:rFonts w:cs="Tahoma"/>
          <w:lang w:val="el-GR"/>
        </w:rPr>
        <w:t>– ΕΝΗΜΕΡΩΣΗ ΓΙΑ ΤΗΝ ΕΠΕΞΕΡΓΑΣΙΑ ΠΡΟΣΩΠΙΚΩΝ ΔΕΔΟΜΕΝΩΝ</w:t>
      </w:r>
      <w:bookmarkEnd w:id="857"/>
      <w:bookmarkEnd w:id="858"/>
      <w:bookmarkEnd w:id="859"/>
      <w:bookmarkEnd w:id="860"/>
      <w:r w:rsidR="00E75240" w:rsidRPr="00D86BD5">
        <w:rPr>
          <w:rFonts w:cs="Tahoma"/>
          <w:lang w:val="el-GR"/>
        </w:rPr>
        <w:t xml:space="preserve"> </w:t>
      </w:r>
    </w:p>
    <w:p w14:paraId="73DD0427" w14:textId="77777777" w:rsidR="00E75240" w:rsidRPr="00D86BD5" w:rsidRDefault="00E75240" w:rsidP="00E75240">
      <w:pPr>
        <w:rPr>
          <w:lang w:val="el-GR"/>
        </w:rPr>
      </w:pPr>
      <w:r w:rsidRPr="00D86BD5">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D86BD5" w:rsidRDefault="00E75240" w:rsidP="00E75240">
      <w:pPr>
        <w:rPr>
          <w:lang w:val="el-GR"/>
        </w:rPr>
      </w:pPr>
      <w:r w:rsidRPr="00D86BD5">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D86BD5" w:rsidRDefault="00E75240" w:rsidP="00E75240">
      <w:pPr>
        <w:rPr>
          <w:lang w:val="el-GR"/>
        </w:rPr>
      </w:pPr>
      <w:r w:rsidRPr="00D86BD5">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D86BD5" w:rsidRDefault="00E75240" w:rsidP="00E75240">
      <w:pPr>
        <w:rPr>
          <w:lang w:val="el-GR"/>
        </w:rPr>
      </w:pPr>
      <w:r w:rsidRPr="00D86BD5">
        <w:rPr>
          <w:lang w:val="el-GR"/>
        </w:rPr>
        <w:t xml:space="preserve">ΙΙΙ. Αποδέκτες των ανωτέρω (υπό Α) δεδομένων στους οποίους κοινοποιούνται είναι: </w:t>
      </w:r>
    </w:p>
    <w:p w14:paraId="0EC0787D" w14:textId="77777777" w:rsidR="00E75240" w:rsidRPr="00D86BD5" w:rsidRDefault="00E75240" w:rsidP="00E75240">
      <w:pPr>
        <w:rPr>
          <w:lang w:val="el-GR"/>
        </w:rPr>
      </w:pPr>
      <w:r w:rsidRPr="00D86BD5">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D86BD5" w:rsidRDefault="00E75240" w:rsidP="00E75240">
      <w:pPr>
        <w:rPr>
          <w:lang w:val="el-GR"/>
        </w:rPr>
      </w:pPr>
      <w:r w:rsidRPr="00D86BD5">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D86BD5" w:rsidRDefault="00E75240" w:rsidP="00E75240">
      <w:pPr>
        <w:rPr>
          <w:lang w:val="el-GR"/>
        </w:rPr>
      </w:pPr>
      <w:r w:rsidRPr="00D86BD5">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D86BD5" w:rsidRDefault="00E75240" w:rsidP="00E75240">
      <w:pPr>
        <w:rPr>
          <w:lang w:val="el-GR"/>
        </w:rPr>
      </w:pPr>
      <w:r w:rsidRPr="00D86BD5">
        <w:t>IV</w:t>
      </w:r>
      <w:r w:rsidRPr="00D86BD5">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D86BD5" w:rsidRDefault="00E75240" w:rsidP="00E75240">
      <w:pPr>
        <w:rPr>
          <w:lang w:val="el-GR"/>
        </w:rPr>
      </w:pPr>
      <w:r w:rsidRPr="00D86BD5">
        <w:t>V</w:t>
      </w:r>
      <w:r w:rsidRPr="00D86BD5">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D86BD5" w:rsidRDefault="00E75240" w:rsidP="00AE28D7">
      <w:pPr>
        <w:rPr>
          <w:lang w:val="el-GR"/>
        </w:rPr>
      </w:pPr>
      <w:r w:rsidRPr="00D86BD5">
        <w:t>VI</w:t>
      </w:r>
      <w:r w:rsidRPr="00D86BD5">
        <w:rPr>
          <w:lang w:val="el-GR"/>
        </w:rPr>
        <w:t xml:space="preserve">. </w:t>
      </w:r>
      <w:r w:rsidRPr="00D86BD5">
        <w:t>H</w:t>
      </w:r>
      <w:r w:rsidRPr="00D86BD5">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D86BD5" w:rsidRDefault="006C03D6">
      <w:pPr>
        <w:suppressAutoHyphens w:val="0"/>
        <w:spacing w:after="0"/>
        <w:jc w:val="left"/>
        <w:rPr>
          <w:lang w:val="el-GR"/>
        </w:rPr>
      </w:pPr>
      <w:r w:rsidRPr="00D86BD5">
        <w:rPr>
          <w:lang w:val="el-GR"/>
        </w:rPr>
        <w:br w:type="page"/>
      </w:r>
    </w:p>
    <w:p w14:paraId="60779322" w14:textId="7E1BD8DD" w:rsidR="006C03D6" w:rsidRPr="00D86BD5" w:rsidRDefault="006C03D6" w:rsidP="006C03D6">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861" w:name="_Ref118477993"/>
      <w:bookmarkStart w:id="862" w:name="_Toc122685387"/>
      <w:r w:rsidRPr="00D86BD5">
        <w:rPr>
          <w:rFonts w:cs="Tahoma"/>
          <w:lang w:val="el-GR"/>
        </w:rPr>
        <w:lastRenderedPageBreak/>
        <w:t xml:space="preserve">ΠΑΡΑΡΤΗΜΑ </w:t>
      </w:r>
      <w:r w:rsidRPr="00D86BD5">
        <w:rPr>
          <w:rFonts w:cs="Tahoma"/>
        </w:rPr>
        <w:t>X</w:t>
      </w:r>
      <w:r w:rsidRPr="00D86BD5">
        <w:rPr>
          <w:rFonts w:cs="Tahoma"/>
          <w:lang w:val="el-GR"/>
        </w:rPr>
        <w:t xml:space="preserve"> – Ρήτρα Ακεραιότητας</w:t>
      </w:r>
      <w:bookmarkEnd w:id="861"/>
      <w:bookmarkEnd w:id="862"/>
      <w:r w:rsidRPr="00D86BD5">
        <w:rPr>
          <w:rFonts w:cs="Tahoma"/>
          <w:lang w:val="el-GR"/>
        </w:rPr>
        <w:t xml:space="preserve"> </w:t>
      </w:r>
    </w:p>
    <w:p w14:paraId="66546ED8" w14:textId="77777777" w:rsidR="006C03D6" w:rsidRPr="00D86BD5" w:rsidRDefault="006C03D6" w:rsidP="006C03D6">
      <w:pPr>
        <w:spacing w:line="276" w:lineRule="auto"/>
        <w:rPr>
          <w:lang w:val="el-GR"/>
        </w:rPr>
      </w:pPr>
      <w:r w:rsidRPr="00D86BD5">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D86BD5" w:rsidRDefault="006C03D6" w:rsidP="006C03D6">
      <w:pPr>
        <w:spacing w:line="276" w:lineRule="auto"/>
        <w:rPr>
          <w:lang w:val="el-GR"/>
        </w:rPr>
      </w:pPr>
      <w:r w:rsidRPr="00D86BD5">
        <w:rPr>
          <w:lang w:val="el-GR"/>
        </w:rPr>
        <w:t>Ειδικότερα, ο Ανάδοχος δηλώνει ότι:</w:t>
      </w:r>
    </w:p>
    <w:p w14:paraId="71F44BBF" w14:textId="77777777" w:rsidR="006C03D6" w:rsidRPr="00D86BD5" w:rsidRDefault="006C03D6" w:rsidP="006C03D6">
      <w:pPr>
        <w:spacing w:line="276" w:lineRule="auto"/>
        <w:rPr>
          <w:lang w:val="el-GR"/>
        </w:rPr>
      </w:pPr>
      <w:r w:rsidRPr="00D86BD5">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D86BD5" w:rsidRDefault="006C03D6" w:rsidP="006C03D6">
      <w:pPr>
        <w:spacing w:line="276" w:lineRule="auto"/>
        <w:rPr>
          <w:lang w:val="el-GR"/>
        </w:rPr>
      </w:pPr>
      <w:r w:rsidRPr="00D86BD5">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D86BD5" w:rsidRDefault="006C03D6" w:rsidP="006C03D6">
      <w:pPr>
        <w:spacing w:line="276" w:lineRule="auto"/>
        <w:rPr>
          <w:lang w:val="el-GR"/>
        </w:rPr>
      </w:pPr>
      <w:r w:rsidRPr="00D86BD5">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D86BD5" w:rsidRDefault="006C03D6" w:rsidP="006C03D6">
      <w:pPr>
        <w:spacing w:line="276" w:lineRule="auto"/>
        <w:rPr>
          <w:lang w:val="el-GR"/>
        </w:rPr>
      </w:pPr>
      <w:r w:rsidRPr="00D86BD5">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D86BD5" w:rsidRDefault="006C03D6" w:rsidP="006C03D6">
      <w:pPr>
        <w:spacing w:line="276" w:lineRule="auto"/>
        <w:rPr>
          <w:lang w:val="el-GR"/>
        </w:rPr>
      </w:pPr>
      <w:r w:rsidRPr="00D86BD5">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D86BD5" w:rsidRDefault="006C03D6" w:rsidP="006C03D6">
      <w:pPr>
        <w:spacing w:line="276" w:lineRule="auto"/>
        <w:rPr>
          <w:lang w:val="el-GR"/>
        </w:rPr>
      </w:pPr>
      <w:r w:rsidRPr="00D86BD5">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D86BD5" w:rsidRDefault="006C03D6" w:rsidP="006C03D6">
      <w:pPr>
        <w:spacing w:line="276" w:lineRule="auto"/>
        <w:rPr>
          <w:lang w:val="el-GR"/>
        </w:rPr>
      </w:pPr>
      <w:r w:rsidRPr="00D86BD5">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D86BD5" w:rsidRDefault="006C03D6" w:rsidP="006C03D6">
      <w:pPr>
        <w:spacing w:line="276" w:lineRule="auto"/>
        <w:rPr>
          <w:lang w:val="el-GR"/>
        </w:rPr>
      </w:pPr>
      <w:r w:rsidRPr="00D86BD5">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D86BD5">
        <w:rPr>
          <w:lang w:val="el-GR"/>
        </w:rPr>
        <w:lastRenderedPageBreak/>
        <w:t>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D86BD5" w:rsidRDefault="006C03D6" w:rsidP="006C03D6">
      <w:pPr>
        <w:spacing w:line="276" w:lineRule="auto"/>
        <w:rPr>
          <w:lang w:val="el-GR"/>
        </w:rPr>
      </w:pPr>
    </w:p>
    <w:p w14:paraId="66DBEE36" w14:textId="77777777" w:rsidR="006C03D6" w:rsidRPr="00D86BD5" w:rsidRDefault="006C03D6" w:rsidP="006C03D6">
      <w:pPr>
        <w:spacing w:line="276" w:lineRule="auto"/>
        <w:rPr>
          <w:lang w:val="el-GR"/>
        </w:rPr>
      </w:pPr>
      <w:r w:rsidRPr="00D86BD5">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1E4E7E3D" w14:textId="77777777" w:rsidR="006C03D6" w:rsidRPr="00D86BD5" w:rsidRDefault="006C03D6" w:rsidP="006C03D6">
      <w:pPr>
        <w:rPr>
          <w:lang w:val="el-GR"/>
        </w:rPr>
      </w:pPr>
    </w:p>
    <w:p w14:paraId="26595BC7" w14:textId="77777777" w:rsidR="006C03D6" w:rsidRPr="00D86BD5" w:rsidRDefault="006C03D6" w:rsidP="00AE28D7">
      <w:pPr>
        <w:rPr>
          <w:lang w:val="el-GR"/>
        </w:rPr>
      </w:pPr>
    </w:p>
    <w:sectPr w:rsidR="006C03D6" w:rsidRPr="00D86BD5" w:rsidSect="00317788">
      <w:headerReference w:type="first" r:id="rId3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64D" w14:textId="77777777" w:rsidR="005C558B" w:rsidRDefault="005C558B">
      <w:pPr>
        <w:spacing w:after="0"/>
      </w:pPr>
      <w:r>
        <w:separator/>
      </w:r>
    </w:p>
  </w:endnote>
  <w:endnote w:type="continuationSeparator" w:id="0">
    <w:p w14:paraId="3922AC73" w14:textId="77777777" w:rsidR="005C558B" w:rsidRDefault="005C55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13" w:type="pct"/>
      <w:tblLayout w:type="fixed"/>
      <w:tblLook w:val="01E0" w:firstRow="1" w:lastRow="1" w:firstColumn="1" w:lastColumn="1" w:noHBand="0" w:noVBand="0"/>
    </w:tblPr>
    <w:tblGrid>
      <w:gridCol w:w="3264"/>
      <w:gridCol w:w="4108"/>
      <w:gridCol w:w="1376"/>
      <w:gridCol w:w="897"/>
      <w:gridCol w:w="211"/>
    </w:tblGrid>
    <w:tr w:rsidR="00947FD8" w:rsidRPr="00DA367D" w14:paraId="5218A459" w14:textId="77777777" w:rsidTr="00A60E63">
      <w:trPr>
        <w:gridAfter w:val="1"/>
        <w:wAfter w:w="107" w:type="pct"/>
        <w:cantSplit/>
      </w:trPr>
      <w:tc>
        <w:tcPr>
          <w:tcW w:w="1656" w:type="pct"/>
          <w:vAlign w:val="center"/>
        </w:tcPr>
        <w:p w14:paraId="4222CC86" w14:textId="77777777" w:rsidR="00947FD8" w:rsidRPr="000B6F4E" w:rsidRDefault="00947FD8" w:rsidP="00852911">
          <w:pPr>
            <w:spacing w:before="40"/>
            <w:ind w:right="-79"/>
            <w:rPr>
              <w:rFonts w:ascii="Arial" w:hAnsi="Arial"/>
              <w:color w:val="000000" w:themeColor="text1"/>
              <w:sz w:val="12"/>
              <w:szCs w:val="12"/>
            </w:rPr>
          </w:pPr>
          <w:r>
            <w:rPr>
              <w:noProof/>
              <w:lang w:val="el-GR" w:eastAsia="el-GR"/>
            </w:rPr>
            <w:drawing>
              <wp:inline distT="0" distB="0" distL="0" distR="0" wp14:anchorId="1665DAA7" wp14:editId="5C81F6DB">
                <wp:extent cx="1783080" cy="668307"/>
                <wp:effectExtent l="0" t="0" r="762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084" w:type="pct"/>
        </w:tcPr>
        <w:p w14:paraId="4C0D1156" w14:textId="77777777" w:rsidR="00947FD8" w:rsidRPr="00DA367D" w:rsidRDefault="00947FD8" w:rsidP="00852911">
          <w:pPr>
            <w:spacing w:before="40"/>
            <w:ind w:left="-180" w:right="-79"/>
            <w:jc w:val="center"/>
            <w:rPr>
              <w:rFonts w:ascii="Arial" w:hAnsi="Arial"/>
              <w:noProof/>
              <w:color w:val="000000" w:themeColor="text1"/>
              <w:sz w:val="12"/>
              <w:szCs w:val="12"/>
            </w:rPr>
          </w:pPr>
        </w:p>
      </w:tc>
      <w:tc>
        <w:tcPr>
          <w:tcW w:w="1153" w:type="pct"/>
          <w:gridSpan w:val="2"/>
          <w:vAlign w:val="center"/>
        </w:tcPr>
        <w:p w14:paraId="2C5EF639" w14:textId="77777777" w:rsidR="00947FD8" w:rsidRPr="00DA367D" w:rsidRDefault="00947FD8" w:rsidP="00852911">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00E826A0" wp14:editId="651E6D4A">
                <wp:extent cx="1481455" cy="617220"/>
                <wp:effectExtent l="0" t="0" r="444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r w:rsidR="00947FD8" w:rsidRPr="00A73BD3" w14:paraId="45E08389" w14:textId="77777777" w:rsidTr="00A60E63">
      <w:tblPrEx>
        <w:tblBorders>
          <w:top w:val="single" w:sz="4" w:space="0" w:color="auto"/>
        </w:tblBorders>
        <w:tblLook w:val="00A0" w:firstRow="1" w:lastRow="0" w:firstColumn="1" w:lastColumn="0" w:noHBand="0" w:noVBand="0"/>
      </w:tblPrEx>
      <w:tc>
        <w:tcPr>
          <w:tcW w:w="4438" w:type="pct"/>
          <w:gridSpan w:val="3"/>
          <w:tcBorders>
            <w:top w:val="single" w:sz="4" w:space="0" w:color="auto"/>
          </w:tcBorders>
        </w:tcPr>
        <w:p w14:paraId="3B6D278A" w14:textId="77777777" w:rsidR="00947FD8" w:rsidRPr="001E54F6" w:rsidRDefault="00947FD8"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62" w:type="pct"/>
          <w:gridSpan w:val="2"/>
          <w:tcBorders>
            <w:top w:val="single" w:sz="4" w:space="0" w:color="auto"/>
          </w:tcBorders>
        </w:tcPr>
        <w:p w14:paraId="6592A568" w14:textId="77777777" w:rsidR="00947FD8" w:rsidRPr="001E54F6" w:rsidRDefault="00947FD8"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138</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154</w:t>
          </w:r>
          <w:r w:rsidRPr="001E54F6">
            <w:rPr>
              <w:rStyle w:val="a3"/>
              <w:rFonts w:cs="Tahoma"/>
              <w:sz w:val="20"/>
            </w:rPr>
            <w:fldChar w:fldCharType="end"/>
          </w:r>
        </w:p>
      </w:tc>
    </w:tr>
  </w:tbl>
  <w:p w14:paraId="5123092B" w14:textId="77777777" w:rsidR="00947FD8" w:rsidRPr="00603221" w:rsidRDefault="00947FD8">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13" w:type="pct"/>
      <w:tblLayout w:type="fixed"/>
      <w:tblLook w:val="01E0" w:firstRow="1" w:lastRow="1" w:firstColumn="1" w:lastColumn="1" w:noHBand="0" w:noVBand="0"/>
    </w:tblPr>
    <w:tblGrid>
      <w:gridCol w:w="3264"/>
      <w:gridCol w:w="4108"/>
      <w:gridCol w:w="1376"/>
      <w:gridCol w:w="897"/>
      <w:gridCol w:w="211"/>
    </w:tblGrid>
    <w:tr w:rsidR="00947FD8" w:rsidRPr="00DA367D" w14:paraId="000C126B" w14:textId="77777777" w:rsidTr="00B81DBC">
      <w:trPr>
        <w:gridAfter w:val="1"/>
        <w:wAfter w:w="107" w:type="pct"/>
        <w:cantSplit/>
      </w:trPr>
      <w:tc>
        <w:tcPr>
          <w:tcW w:w="1656" w:type="pct"/>
          <w:vAlign w:val="center"/>
        </w:tcPr>
        <w:p w14:paraId="707CFA8A" w14:textId="77777777" w:rsidR="00947FD8" w:rsidRPr="000B6F4E" w:rsidRDefault="00947FD8" w:rsidP="00017FCD">
          <w:pPr>
            <w:spacing w:before="40"/>
            <w:ind w:right="-79"/>
            <w:rPr>
              <w:rFonts w:ascii="Arial" w:hAnsi="Arial"/>
              <w:color w:val="000000" w:themeColor="text1"/>
              <w:sz w:val="12"/>
              <w:szCs w:val="12"/>
            </w:rPr>
          </w:pPr>
          <w:r>
            <w:rPr>
              <w:noProof/>
              <w:lang w:val="el-GR" w:eastAsia="el-GR"/>
            </w:rPr>
            <w:drawing>
              <wp:inline distT="0" distB="0" distL="0" distR="0" wp14:anchorId="06742E9B" wp14:editId="322CAF53">
                <wp:extent cx="1783080" cy="668307"/>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084" w:type="pct"/>
        </w:tcPr>
        <w:p w14:paraId="05A46A4F" w14:textId="77777777" w:rsidR="00947FD8" w:rsidRPr="00DA367D" w:rsidRDefault="00947FD8" w:rsidP="00017FCD">
          <w:pPr>
            <w:spacing w:before="40"/>
            <w:ind w:left="-180" w:right="-79"/>
            <w:jc w:val="center"/>
            <w:rPr>
              <w:rFonts w:ascii="Arial" w:hAnsi="Arial"/>
              <w:noProof/>
              <w:color w:val="000000" w:themeColor="text1"/>
              <w:sz w:val="12"/>
              <w:szCs w:val="12"/>
            </w:rPr>
          </w:pPr>
        </w:p>
      </w:tc>
      <w:tc>
        <w:tcPr>
          <w:tcW w:w="1153" w:type="pct"/>
          <w:gridSpan w:val="2"/>
          <w:vAlign w:val="center"/>
        </w:tcPr>
        <w:p w14:paraId="0F8F1B04" w14:textId="77777777" w:rsidR="00947FD8" w:rsidRPr="00DA367D" w:rsidRDefault="00947FD8" w:rsidP="00017FCD">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774ED3C6" wp14:editId="261F3DDB">
                <wp:extent cx="1481455" cy="61722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r w:rsidR="00947FD8" w:rsidRPr="00A73BD3" w14:paraId="5689FB22" w14:textId="77777777" w:rsidTr="00B81DBC">
      <w:tblPrEx>
        <w:tblBorders>
          <w:top w:val="single" w:sz="4" w:space="0" w:color="auto"/>
        </w:tblBorders>
        <w:tblLook w:val="00A0" w:firstRow="1" w:lastRow="0" w:firstColumn="1" w:lastColumn="0" w:noHBand="0" w:noVBand="0"/>
      </w:tblPrEx>
      <w:tc>
        <w:tcPr>
          <w:tcW w:w="4438" w:type="pct"/>
          <w:gridSpan w:val="3"/>
          <w:tcBorders>
            <w:top w:val="single" w:sz="4" w:space="0" w:color="auto"/>
          </w:tcBorders>
        </w:tcPr>
        <w:p w14:paraId="6A2B3B8E" w14:textId="77777777" w:rsidR="00947FD8" w:rsidRPr="001E54F6" w:rsidRDefault="00947FD8" w:rsidP="00017F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62" w:type="pct"/>
          <w:gridSpan w:val="2"/>
          <w:tcBorders>
            <w:top w:val="single" w:sz="4" w:space="0" w:color="auto"/>
          </w:tcBorders>
        </w:tcPr>
        <w:p w14:paraId="1798A8A2" w14:textId="77777777" w:rsidR="00947FD8" w:rsidRPr="001E54F6" w:rsidRDefault="00947FD8" w:rsidP="00017FCD">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146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154</w:t>
          </w:r>
          <w:r w:rsidRPr="001E54F6">
            <w:rPr>
              <w:rStyle w:val="a3"/>
              <w:rFonts w:cs="Tahoma"/>
              <w:sz w:val="20"/>
            </w:rPr>
            <w:fldChar w:fldCharType="end"/>
          </w:r>
        </w:p>
      </w:tc>
    </w:tr>
  </w:tbl>
  <w:p w14:paraId="30F4770F" w14:textId="77777777" w:rsidR="00947FD8" w:rsidRDefault="00947FD8">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13" w:type="pct"/>
      <w:tblLayout w:type="fixed"/>
      <w:tblLook w:val="01E0" w:firstRow="1" w:lastRow="1" w:firstColumn="1" w:lastColumn="1" w:noHBand="0" w:noVBand="0"/>
    </w:tblPr>
    <w:tblGrid>
      <w:gridCol w:w="3335"/>
      <w:gridCol w:w="4199"/>
      <w:gridCol w:w="2322"/>
    </w:tblGrid>
    <w:tr w:rsidR="00947FD8" w:rsidRPr="00DA367D" w14:paraId="444215AB" w14:textId="77777777" w:rsidTr="00B81DBC">
      <w:trPr>
        <w:cantSplit/>
      </w:trPr>
      <w:tc>
        <w:tcPr>
          <w:tcW w:w="1656" w:type="pct"/>
          <w:vAlign w:val="center"/>
        </w:tcPr>
        <w:p w14:paraId="2CFF63F0" w14:textId="77777777" w:rsidR="00947FD8" w:rsidRPr="000B6F4E" w:rsidRDefault="00947FD8" w:rsidP="00FE3E17">
          <w:pPr>
            <w:spacing w:before="40"/>
            <w:ind w:right="-79"/>
            <w:rPr>
              <w:rFonts w:ascii="Arial" w:hAnsi="Arial"/>
              <w:color w:val="000000" w:themeColor="text1"/>
              <w:sz w:val="12"/>
              <w:szCs w:val="12"/>
            </w:rPr>
          </w:pPr>
          <w:r>
            <w:rPr>
              <w:noProof/>
              <w:lang w:val="el-GR" w:eastAsia="el-GR"/>
            </w:rPr>
            <w:drawing>
              <wp:inline distT="0" distB="0" distL="0" distR="0" wp14:anchorId="3646077B" wp14:editId="3799C2AA">
                <wp:extent cx="1783080" cy="66830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084" w:type="pct"/>
        </w:tcPr>
        <w:p w14:paraId="5CA9C674" w14:textId="77777777" w:rsidR="00947FD8" w:rsidRPr="00DA367D" w:rsidRDefault="00947FD8" w:rsidP="00FE3E17">
          <w:pPr>
            <w:spacing w:before="40"/>
            <w:ind w:left="-180" w:right="-79"/>
            <w:jc w:val="center"/>
            <w:rPr>
              <w:rFonts w:ascii="Arial" w:hAnsi="Arial"/>
              <w:noProof/>
              <w:color w:val="000000" w:themeColor="text1"/>
              <w:sz w:val="12"/>
              <w:szCs w:val="12"/>
            </w:rPr>
          </w:pPr>
        </w:p>
      </w:tc>
      <w:tc>
        <w:tcPr>
          <w:tcW w:w="1153" w:type="pct"/>
          <w:vAlign w:val="center"/>
        </w:tcPr>
        <w:p w14:paraId="782F28ED" w14:textId="77777777" w:rsidR="00947FD8" w:rsidRPr="00DA367D" w:rsidRDefault="00947FD8" w:rsidP="00FE3E17">
          <w:pPr>
            <w:spacing w:before="40"/>
            <w:ind w:left="-180" w:right="-79"/>
            <w:jc w:val="center"/>
            <w:rPr>
              <w:rFonts w:ascii="Arial" w:hAnsi="Arial"/>
              <w:color w:val="000000" w:themeColor="text1"/>
              <w:sz w:val="12"/>
              <w:szCs w:val="12"/>
              <w:lang w:val="el-GR"/>
            </w:rPr>
          </w:pPr>
          <w:r>
            <w:rPr>
              <w:noProof/>
              <w:lang w:val="el-GR" w:eastAsia="el-GR"/>
            </w:rPr>
            <w:drawing>
              <wp:inline distT="0" distB="0" distL="0" distR="0" wp14:anchorId="20CDCA74" wp14:editId="11DC7DB0">
                <wp:extent cx="1481455" cy="61722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2A41F69B" w14:textId="77777777" w:rsidR="00947FD8" w:rsidRDefault="00947FD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947FD8" w:rsidRPr="00A73BD3" w14:paraId="630EFE35" w14:textId="77777777" w:rsidTr="003366E9">
      <w:tc>
        <w:tcPr>
          <w:tcW w:w="8747" w:type="dxa"/>
          <w:tcBorders>
            <w:top w:val="single" w:sz="4" w:space="0" w:color="auto"/>
          </w:tcBorders>
        </w:tcPr>
        <w:p w14:paraId="3F9E6FC0" w14:textId="1EEDBCC6" w:rsidR="00947FD8" w:rsidRPr="003329FF" w:rsidRDefault="00947FD8"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947FD8" w:rsidRPr="003329FF" w:rsidRDefault="00947FD8"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153</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154</w:t>
          </w:r>
          <w:r w:rsidRPr="003329FF">
            <w:rPr>
              <w:rStyle w:val="a3"/>
              <w:rFonts w:cs="Tahoma"/>
              <w:sz w:val="20"/>
            </w:rPr>
            <w:fldChar w:fldCharType="end"/>
          </w:r>
        </w:p>
      </w:tc>
    </w:tr>
  </w:tbl>
  <w:p w14:paraId="513B1FDA" w14:textId="77777777" w:rsidR="00947FD8" w:rsidRDefault="00947FD8"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E82F1" w14:textId="77777777" w:rsidR="005C558B" w:rsidRDefault="005C558B">
      <w:pPr>
        <w:spacing w:after="0"/>
      </w:pPr>
      <w:r>
        <w:separator/>
      </w:r>
    </w:p>
  </w:footnote>
  <w:footnote w:type="continuationSeparator" w:id="0">
    <w:p w14:paraId="02E1B5D9" w14:textId="77777777" w:rsidR="005C558B" w:rsidRDefault="005C558B">
      <w:pPr>
        <w:spacing w:after="0"/>
      </w:pPr>
      <w:r>
        <w:continuationSeparator/>
      </w:r>
    </w:p>
  </w:footnote>
  <w:footnote w:id="1">
    <w:p w14:paraId="4997022F" w14:textId="77777777" w:rsidR="00947FD8" w:rsidRPr="007D3A48" w:rsidRDefault="00947FD8">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413BA7AE" w14:textId="77777777" w:rsidR="00947FD8" w:rsidRPr="007D3A48" w:rsidRDefault="00947FD8">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1ABB79D0" w14:textId="77777777" w:rsidR="00947FD8" w:rsidRPr="00175691" w:rsidRDefault="00947FD8"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253CCDE5" w14:textId="77777777" w:rsidR="00947FD8" w:rsidRPr="00BD65F6" w:rsidRDefault="00947FD8"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28B39FE9" w14:textId="77777777" w:rsidR="00947FD8" w:rsidRPr="006B2C94" w:rsidRDefault="00947FD8"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947FD8" w:rsidRPr="006B2C94" w:rsidRDefault="00947FD8" w:rsidP="00E87EA9">
      <w:pPr>
        <w:pStyle w:val="af4"/>
        <w:rPr>
          <w:lang w:val="el-GR"/>
        </w:rPr>
      </w:pPr>
    </w:p>
  </w:footnote>
  <w:footnote w:id="6">
    <w:p w14:paraId="43D17F2B" w14:textId="77777777" w:rsidR="00947FD8" w:rsidRPr="006B2C94" w:rsidRDefault="00947FD8"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5708749A" w14:textId="77777777" w:rsidR="00947FD8" w:rsidRPr="00BD65F6" w:rsidRDefault="00947FD8"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
    <w:p w14:paraId="7A6E2BEE" w14:textId="77777777" w:rsidR="00947FD8" w:rsidRPr="0029307B" w:rsidRDefault="00947FD8" w:rsidP="00C0210C">
      <w:pPr>
        <w:pStyle w:val="af4"/>
        <w:rPr>
          <w:lang w:val="el-GR"/>
        </w:rPr>
      </w:pPr>
      <w:r>
        <w:rPr>
          <w:rStyle w:val="ab"/>
        </w:rPr>
        <w:footnoteRef/>
      </w:r>
      <w:r w:rsidRPr="0029307B">
        <w:rPr>
          <w:lang w:val="el-GR"/>
        </w:rPr>
        <w:t xml:space="preserve"> </w:t>
      </w:r>
      <w:r>
        <w:rPr>
          <w:lang w:val="el-GR"/>
        </w:rPr>
        <w:tab/>
      </w:r>
      <w:r w:rsidRPr="00D41802">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9">
    <w:p w14:paraId="6F98508E" w14:textId="77777777" w:rsidR="00947FD8" w:rsidRPr="005B2FD1" w:rsidRDefault="00947FD8"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157449B" w14:textId="77777777" w:rsidR="00947FD8" w:rsidRPr="006B2C94" w:rsidRDefault="00947FD8" w:rsidP="002B2F6A">
      <w:pPr>
        <w:pStyle w:val="af4"/>
        <w:rPr>
          <w:lang w:val="el-GR"/>
        </w:rPr>
      </w:pPr>
      <w:r>
        <w:rPr>
          <w:rStyle w:val="a4"/>
        </w:rPr>
        <w:footnoteRef/>
      </w:r>
      <w:r>
        <w:rPr>
          <w:lang w:val="el-GR"/>
        </w:rPr>
        <w:tab/>
        <w:t>Άρθρο 96, παρ. 7 του ν. 4412/2016</w:t>
      </w:r>
    </w:p>
  </w:footnote>
  <w:footnote w:id="11">
    <w:p w14:paraId="4BEFD33D" w14:textId="77777777" w:rsidR="00947FD8" w:rsidRPr="009C1E20" w:rsidRDefault="00947FD8"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2">
    <w:p w14:paraId="4A879856" w14:textId="77777777" w:rsidR="00947FD8" w:rsidRPr="00F93782" w:rsidRDefault="00947FD8"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947FD8" w:rsidRPr="001036EA" w:rsidRDefault="00947FD8" w:rsidP="00130942">
      <w:pPr>
        <w:pStyle w:val="af4"/>
        <w:ind w:left="426" w:hanging="426"/>
        <w:rPr>
          <w:lang w:val="el-GR"/>
        </w:rPr>
      </w:pPr>
      <w:r>
        <w:rPr>
          <w:rStyle w:val="a8"/>
        </w:rPr>
        <w:footnoteRef/>
      </w:r>
      <w:r>
        <w:rPr>
          <w:lang w:val="el-GR"/>
        </w:rPr>
        <w:tab/>
        <w:t>Άρθρο 90 παρ. 2 και 4 του ν. 4412/2016.</w:t>
      </w:r>
    </w:p>
  </w:footnote>
  <w:footnote w:id="14">
    <w:p w14:paraId="155A8256" w14:textId="77777777" w:rsidR="00947FD8" w:rsidRPr="001101C6" w:rsidRDefault="00947FD8"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947FD8" w:rsidRPr="00BD65F6" w:rsidRDefault="00947FD8"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54998AD1" w14:textId="77777777" w:rsidR="00947FD8" w:rsidRPr="00BD65F6" w:rsidRDefault="00947FD8"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216F4B25" w14:textId="77777777" w:rsidR="00947FD8" w:rsidRPr="00841073" w:rsidRDefault="00947FD8"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947FD8" w:rsidRDefault="00947FD8"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9">
    <w:p w14:paraId="46FF35CC" w14:textId="77777777" w:rsidR="00947FD8" w:rsidRPr="002913F6" w:rsidRDefault="00947FD8"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0">
    <w:p w14:paraId="47BFBDBB" w14:textId="77777777" w:rsidR="00947FD8" w:rsidRPr="00D52587" w:rsidRDefault="00947FD8"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1">
    <w:p w14:paraId="21DE9AFB" w14:textId="77777777" w:rsidR="00947FD8" w:rsidRPr="00827575" w:rsidRDefault="00947FD8"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2">
    <w:p w14:paraId="7F02B8BC" w14:textId="77777777" w:rsidR="00947FD8" w:rsidRPr="007C4E1D" w:rsidRDefault="00947FD8"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3">
    <w:p w14:paraId="26761104" w14:textId="77777777" w:rsidR="00947FD8" w:rsidRPr="00F40EF3" w:rsidRDefault="00947FD8"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4">
    <w:p w14:paraId="754568DA" w14:textId="77777777" w:rsidR="00947FD8" w:rsidRPr="00F40EF3" w:rsidRDefault="00947FD8" w:rsidP="00160FCE">
      <w:pPr>
        <w:pStyle w:val="af4"/>
        <w:rPr>
          <w:lang w:val="el-GR"/>
        </w:rPr>
      </w:pPr>
      <w:r>
        <w:rPr>
          <w:rStyle w:val="ab"/>
        </w:rPr>
        <w:footnoteRef/>
      </w:r>
      <w:r w:rsidRPr="006A44BE">
        <w:rPr>
          <w:lang w:val="el-GR"/>
        </w:rPr>
        <w:t xml:space="preserve"> Πρβλ άρθρο 372 παρ. 6 του ν. 4412/2016.</w:t>
      </w:r>
    </w:p>
  </w:footnote>
  <w:footnote w:id="25">
    <w:p w14:paraId="02D477BF" w14:textId="77777777" w:rsidR="00947FD8" w:rsidRPr="00FF4138" w:rsidRDefault="00947FD8"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2C029A4D" w14:textId="77777777" w:rsidR="00947FD8" w:rsidRPr="001F7E31" w:rsidRDefault="00947FD8"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7AE6537D" w14:textId="77777777" w:rsidR="00947FD8" w:rsidRPr="00DE5C94" w:rsidRDefault="00947FD8" w:rsidP="005052FB">
      <w:pPr>
        <w:pStyle w:val="af4"/>
        <w:rPr>
          <w:ins w:id="380" w:author="Πλούμπη Σοφία" w:date="2021-06-14T12:13:00Z"/>
          <w:del w:id="381" w:author="Panagoiliopoulou Maria" w:date="2019-07-01T15:09:00Z"/>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28">
    <w:p w14:paraId="711DD93E" w14:textId="77777777" w:rsidR="00947FD8" w:rsidRPr="00EE7F42" w:rsidRDefault="00947FD8"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0647E6AE" w:rsidR="00947FD8" w:rsidRPr="00C82832" w:rsidRDefault="00947FD8" w:rsidP="00DF4993">
    <w:pPr>
      <w:pBdr>
        <w:bottom w:val="single" w:sz="4" w:space="1" w:color="auto"/>
      </w:pBdr>
      <w:rPr>
        <w:i/>
        <w:iCs/>
        <w:sz w:val="20"/>
        <w:lang w:val="el-GR"/>
      </w:rPr>
    </w:pPr>
    <w:r w:rsidRPr="006E6191">
      <w:rPr>
        <w:i/>
        <w:iCs/>
        <w:sz w:val="20"/>
        <w:lang w:val="el-GR"/>
      </w:rPr>
      <w:t>Διακήρυξη Ηλεκτρονικού Ανοικτού Διεθνού</w:t>
    </w:r>
    <w:r w:rsidRPr="00A60E63">
      <w:rPr>
        <w:i/>
        <w:iCs/>
        <w:sz w:val="20"/>
        <w:lang w:val="el-GR"/>
      </w:rPr>
      <w:t>ς 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2754" w14:textId="6977A7F4" w:rsidR="00947FD8" w:rsidRPr="00017FCD" w:rsidRDefault="00947FD8" w:rsidP="00017FCD">
    <w:pPr>
      <w:pBdr>
        <w:bottom w:val="single" w:sz="4" w:space="1" w:color="auto"/>
      </w:pBdr>
      <w:rPr>
        <w:lang w:val="el-GR"/>
      </w:rPr>
    </w:pPr>
    <w:r w:rsidRPr="006E6191">
      <w:rPr>
        <w:i/>
        <w:iCs/>
        <w:sz w:val="20"/>
        <w:lang w:val="el-GR"/>
      </w:rPr>
      <w:t>Διακήρυξη Ηλεκτρονικού Ανοικτού Διεθνού</w:t>
    </w:r>
    <w:r w:rsidRPr="00A60E63">
      <w:rPr>
        <w:i/>
        <w:iCs/>
        <w:sz w:val="20"/>
        <w:lang w:val="el-GR"/>
      </w:rPr>
      <w:t>ς 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4AB1A8BB" w:rsidR="00947FD8" w:rsidRPr="00C82832" w:rsidRDefault="00947FD8" w:rsidP="00AE28D7">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A60E63">
      <w:rPr>
        <w:i/>
        <w:iCs/>
        <w:sz w:val="20"/>
        <w:lang w:val="el-GR"/>
      </w:rPr>
      <w:t>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4A636C1D" w:rsidR="00947FD8" w:rsidRPr="006E6191" w:rsidRDefault="00947FD8" w:rsidP="000E2E0A">
    <w:pPr>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A60E63">
      <w:rPr>
        <w:i/>
        <w:iCs/>
        <w:sz w:val="20"/>
        <w:lang w:val="el-GR"/>
      </w:rPr>
      <w:t>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E4CA" w14:textId="61007320" w:rsidR="00947FD8" w:rsidRPr="003329FF" w:rsidRDefault="00947FD8" w:rsidP="000E2E0A">
    <w:pPr>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A60E63">
      <w:rPr>
        <w:i/>
        <w:iCs/>
        <w:sz w:val="20"/>
        <w:lang w:val="el-GR"/>
      </w:rPr>
      <w:t>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05AFC08" w:rsidR="00947FD8" w:rsidRPr="009C3C60" w:rsidRDefault="00947FD8" w:rsidP="003329FF">
    <w:pPr>
      <w:pStyle w:val="af3"/>
      <w:pBdr>
        <w:bottom w:val="single" w:sz="4" w:space="1" w:color="auto"/>
      </w:pBdr>
      <w:rPr>
        <w:lang w:val="el-GR"/>
      </w:rPr>
    </w:pPr>
    <w:r w:rsidRPr="006E6191">
      <w:rPr>
        <w:i/>
        <w:iCs/>
        <w:sz w:val="20"/>
        <w:lang w:val="el-GR"/>
      </w:rPr>
      <w:t xml:space="preserve">Διακήρυξη Ηλεκτρονικού Ανοικτού Διεθνούς </w:t>
    </w:r>
    <w:r w:rsidRPr="00A60E63">
      <w:rPr>
        <w:i/>
        <w:iCs/>
        <w:sz w:val="20"/>
        <w:lang w:val="el-GR"/>
      </w:rPr>
      <w:t>Άνω</w:t>
    </w:r>
    <w:r w:rsidRPr="006E6191">
      <w:rPr>
        <w:i/>
        <w:iCs/>
        <w:sz w:val="20"/>
        <w:lang w:val="el-GR"/>
      </w:rPr>
      <w:t xml:space="preserve"> των Ορίων Διαγωνισμού για το Έργο </w:t>
    </w:r>
    <w:r w:rsidRPr="007303CE">
      <w:rPr>
        <w:i/>
        <w:iCs/>
        <w:sz w:val="20"/>
        <w:lang w:val="el-GR"/>
      </w:rPr>
      <w:t>«Ανάπτυξη υπηρεσιών προστιθέμενης αξίας του ΜΗΤΡΩΟΥ ΠΟΛΙΤΩΝ»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5E42BB9"/>
    <w:multiLevelType w:val="hybridMultilevel"/>
    <w:tmpl w:val="46A8E7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1032110F"/>
    <w:multiLevelType w:val="hybridMultilevel"/>
    <w:tmpl w:val="5282DC8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340E9D"/>
    <w:multiLevelType w:val="multilevel"/>
    <w:tmpl w:val="3334AD20"/>
    <w:numStyleLink w:val="Style4"/>
  </w:abstractNum>
  <w:abstractNum w:abstractNumId="17"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132E0844"/>
    <w:multiLevelType w:val="hybridMultilevel"/>
    <w:tmpl w:val="7EE45E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8B5131"/>
    <w:multiLevelType w:val="hybridMultilevel"/>
    <w:tmpl w:val="04E05F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8A4043B"/>
    <w:multiLevelType w:val="hybridMultilevel"/>
    <w:tmpl w:val="F8D23C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46293D"/>
    <w:multiLevelType w:val="hybridMultilevel"/>
    <w:tmpl w:val="FDDA1B16"/>
    <w:lvl w:ilvl="0" w:tplc="525CE782">
      <w:start w:val="1"/>
      <w:numFmt w:val="decimal"/>
      <w:lvlText w:val="Π%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A590602"/>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C3237B"/>
    <w:multiLevelType w:val="hybridMultilevel"/>
    <w:tmpl w:val="DCB4709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FB23625"/>
    <w:multiLevelType w:val="multilevel"/>
    <w:tmpl w:val="40D22654"/>
    <w:lvl w:ilvl="0">
      <w:start w:val="1"/>
      <w:numFmt w:val="decimal"/>
      <w:pStyle w:val="1"/>
      <w:lvlText w:val="Π.Ι.%1."/>
      <w:lvlJc w:val="left"/>
      <w:pPr>
        <w:ind w:left="360" w:hanging="360"/>
      </w:pPr>
      <w:rPr>
        <w:rFonts w:hint="default"/>
      </w:rPr>
    </w:lvl>
    <w:lvl w:ilvl="1">
      <w:start w:val="1"/>
      <w:numFmt w:val="decimal"/>
      <w:pStyle w:val="2"/>
      <w:lvlText w:val="%1.%2"/>
      <w:lvlJc w:val="left"/>
      <w:pPr>
        <w:ind w:left="576" w:hanging="576"/>
      </w:pPr>
      <w:rPr>
        <w:rFonts w:hint="default"/>
      </w:rPr>
    </w:lvl>
    <w:lvl w:ilvl="2">
      <w:start w:val="1"/>
      <w:numFmt w:val="decimal"/>
      <w:pStyle w:val="3"/>
      <w:lvlText w:val="Π.Ι.%1.%2.%3"/>
      <w:lvlJc w:val="left"/>
      <w:pPr>
        <w:ind w:left="720" w:hanging="720"/>
      </w:pPr>
      <w:rPr>
        <w:rFonts w:hint="default"/>
        <w:i w:val="0"/>
        <w:iCs w:val="0"/>
        <w:color w:val="auto"/>
      </w:rPr>
    </w:lvl>
    <w:lvl w:ilvl="3">
      <w:start w:val="1"/>
      <w:numFmt w:val="decimal"/>
      <w:pStyle w:val="4"/>
      <w:lvlText w:val="Π.Ι.%1.%2.%3.%4"/>
      <w:lvlJc w:val="left"/>
      <w:pPr>
        <w:ind w:left="3204" w:hanging="864"/>
      </w:pPr>
      <w:rPr>
        <w:rFonts w:hint="default"/>
        <w:i w:val="0"/>
        <w:color w:val="auto"/>
      </w:rPr>
    </w:lvl>
    <w:lvl w:ilvl="4">
      <w:start w:val="1"/>
      <w:numFmt w:val="decimal"/>
      <w:pStyle w:val="5"/>
      <w:lvlText w:val="Π.Ι.%1.%2.%3.%4.%5"/>
      <w:lvlJc w:val="left"/>
      <w:pPr>
        <w:ind w:left="1008" w:hanging="1008"/>
      </w:pPr>
      <w:rPr>
        <w:rFonts w:hint="default"/>
        <w:b/>
        <w:bCs/>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1B41E14"/>
    <w:multiLevelType w:val="hybridMultilevel"/>
    <w:tmpl w:val="1A160C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230A64E1"/>
    <w:multiLevelType w:val="hybridMultilevel"/>
    <w:tmpl w:val="ADA66EC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24004E5C"/>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60B2525"/>
    <w:multiLevelType w:val="multilevel"/>
    <w:tmpl w:val="15F83C86"/>
    <w:lvl w:ilvl="0">
      <w:start w:val="1"/>
      <w:numFmt w:val="upperRoman"/>
      <w:lvlText w:val="%1."/>
      <w:lvlJc w:val="left"/>
      <w:pPr>
        <w:tabs>
          <w:tab w:val="num" w:pos="108"/>
        </w:tabs>
        <w:ind w:left="3095" w:hanging="17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ind w:left="2988" w:hanging="360"/>
      </w:p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6" w15:restartNumberingAfterBreak="0">
    <w:nsid w:val="28A0359C"/>
    <w:multiLevelType w:val="multilevel"/>
    <w:tmpl w:val="B094B56E"/>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38"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9" w15:restartNumberingAfterBreak="0">
    <w:nsid w:val="2A0117EA"/>
    <w:multiLevelType w:val="hybridMultilevel"/>
    <w:tmpl w:val="C5C23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2A246AE0"/>
    <w:multiLevelType w:val="multilevel"/>
    <w:tmpl w:val="BB52C36C"/>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1"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2C3B1D4C"/>
    <w:multiLevelType w:val="hybridMultilevel"/>
    <w:tmpl w:val="6598024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CD3595E"/>
    <w:multiLevelType w:val="multilevel"/>
    <w:tmpl w:val="9A08BAD6"/>
    <w:lvl w:ilvl="0">
      <w:start w:val="1"/>
      <w:numFmt w:val="decimal"/>
      <w:pStyle w:val="10"/>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808" w:hanging="720"/>
      </w:pPr>
      <w:rPr>
        <w:rFonts w:hint="default"/>
        <w:i w:val="0"/>
        <w:color w:val="auto"/>
      </w:rPr>
    </w:lvl>
    <w:lvl w:ilvl="3">
      <w:start w:val="1"/>
      <w:numFmt w:val="decimal"/>
      <w:pStyle w:val="40"/>
      <w:lvlText w:val="%1.%2.%3.%4"/>
      <w:lvlJc w:val="left"/>
      <w:pPr>
        <w:ind w:left="864" w:hanging="864"/>
      </w:pPr>
      <w:rPr>
        <w:i w:val="0"/>
        <w:color w:val="auto"/>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5" w15:restartNumberingAfterBreak="0">
    <w:nsid w:val="2D317CE0"/>
    <w:multiLevelType w:val="hybridMultilevel"/>
    <w:tmpl w:val="108C0700"/>
    <w:numStyleLink w:val="27"/>
  </w:abstractNum>
  <w:abstractNum w:abstractNumId="4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9" w15:restartNumberingAfterBreak="0">
    <w:nsid w:val="327500FA"/>
    <w:multiLevelType w:val="hybridMultilevel"/>
    <w:tmpl w:val="3A36848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0" w15:restartNumberingAfterBreak="0">
    <w:nsid w:val="36A105EA"/>
    <w:multiLevelType w:val="hybridMultilevel"/>
    <w:tmpl w:val="3508EB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383F7EE5"/>
    <w:multiLevelType w:val="multilevel"/>
    <w:tmpl w:val="15F83C86"/>
    <w:lvl w:ilvl="0">
      <w:start w:val="1"/>
      <w:numFmt w:val="upperRoman"/>
      <w:lvlText w:val="%1."/>
      <w:lvlJc w:val="left"/>
      <w:pPr>
        <w:tabs>
          <w:tab w:val="num" w:pos="108"/>
        </w:tabs>
        <w:ind w:left="3095" w:hanging="17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ind w:left="2988" w:hanging="360"/>
      </w:p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3"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CBE11E9"/>
    <w:multiLevelType w:val="hybridMultilevel"/>
    <w:tmpl w:val="AA761488"/>
    <w:lvl w:ilvl="0" w:tplc="365E0ED6">
      <w:start w:val="1"/>
      <w:numFmt w:val="upperLetter"/>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5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7" w15:restartNumberingAfterBreak="0">
    <w:nsid w:val="41383E97"/>
    <w:multiLevelType w:val="multilevel"/>
    <w:tmpl w:val="BB52C3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1412530"/>
    <w:multiLevelType w:val="hybridMultilevel"/>
    <w:tmpl w:val="C9B838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41FF14B1"/>
    <w:multiLevelType w:val="multilevel"/>
    <w:tmpl w:val="15F83C86"/>
    <w:lvl w:ilvl="0">
      <w:start w:val="1"/>
      <w:numFmt w:val="upperRoman"/>
      <w:lvlText w:val="%1."/>
      <w:lvlJc w:val="left"/>
      <w:pPr>
        <w:tabs>
          <w:tab w:val="num" w:pos="108"/>
        </w:tabs>
        <w:ind w:left="3095" w:hanging="17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ind w:left="2988" w:hanging="360"/>
      </w:p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0" w15:restartNumberingAfterBreak="0">
    <w:nsid w:val="42655663"/>
    <w:multiLevelType w:val="hybridMultilevel"/>
    <w:tmpl w:val="AA761488"/>
    <w:lvl w:ilvl="0" w:tplc="365E0ED6">
      <w:start w:val="1"/>
      <w:numFmt w:val="upperLetter"/>
      <w:lvlText w:val="%1."/>
      <w:lvlJc w:val="left"/>
      <w:pPr>
        <w:ind w:left="703" w:hanging="360"/>
      </w:pPr>
      <w:rPr>
        <w:rFonts w:hint="default"/>
      </w:rPr>
    </w:lvl>
    <w:lvl w:ilvl="1" w:tplc="04080003" w:tentative="1">
      <w:start w:val="1"/>
      <w:numFmt w:val="bullet"/>
      <w:lvlText w:val="o"/>
      <w:lvlJc w:val="left"/>
      <w:pPr>
        <w:ind w:left="1423" w:hanging="360"/>
      </w:pPr>
      <w:rPr>
        <w:rFonts w:ascii="Courier New" w:hAnsi="Courier New" w:cs="Courier New" w:hint="default"/>
      </w:rPr>
    </w:lvl>
    <w:lvl w:ilvl="2" w:tplc="04080005">
      <w:start w:val="1"/>
      <w:numFmt w:val="bullet"/>
      <w:lvlText w:val=""/>
      <w:lvlJc w:val="left"/>
      <w:pPr>
        <w:ind w:left="2143" w:hanging="360"/>
      </w:pPr>
      <w:rPr>
        <w:rFonts w:ascii="Wingdings" w:hAnsi="Wingdings" w:hint="default"/>
      </w:rPr>
    </w:lvl>
    <w:lvl w:ilvl="3" w:tplc="04080001" w:tentative="1">
      <w:start w:val="1"/>
      <w:numFmt w:val="bullet"/>
      <w:lvlText w:val=""/>
      <w:lvlJc w:val="left"/>
      <w:pPr>
        <w:ind w:left="2863" w:hanging="360"/>
      </w:pPr>
      <w:rPr>
        <w:rFonts w:ascii="Symbol" w:hAnsi="Symbol" w:hint="default"/>
      </w:rPr>
    </w:lvl>
    <w:lvl w:ilvl="4" w:tplc="04080003" w:tentative="1">
      <w:start w:val="1"/>
      <w:numFmt w:val="bullet"/>
      <w:lvlText w:val="o"/>
      <w:lvlJc w:val="left"/>
      <w:pPr>
        <w:ind w:left="3583" w:hanging="360"/>
      </w:pPr>
      <w:rPr>
        <w:rFonts w:ascii="Courier New" w:hAnsi="Courier New" w:cs="Courier New" w:hint="default"/>
      </w:rPr>
    </w:lvl>
    <w:lvl w:ilvl="5" w:tplc="04080005" w:tentative="1">
      <w:start w:val="1"/>
      <w:numFmt w:val="bullet"/>
      <w:lvlText w:val=""/>
      <w:lvlJc w:val="left"/>
      <w:pPr>
        <w:ind w:left="4303" w:hanging="360"/>
      </w:pPr>
      <w:rPr>
        <w:rFonts w:ascii="Wingdings" w:hAnsi="Wingdings" w:hint="default"/>
      </w:rPr>
    </w:lvl>
    <w:lvl w:ilvl="6" w:tplc="04080001" w:tentative="1">
      <w:start w:val="1"/>
      <w:numFmt w:val="bullet"/>
      <w:lvlText w:val=""/>
      <w:lvlJc w:val="left"/>
      <w:pPr>
        <w:ind w:left="5023" w:hanging="360"/>
      </w:pPr>
      <w:rPr>
        <w:rFonts w:ascii="Symbol" w:hAnsi="Symbol" w:hint="default"/>
      </w:rPr>
    </w:lvl>
    <w:lvl w:ilvl="7" w:tplc="04080003" w:tentative="1">
      <w:start w:val="1"/>
      <w:numFmt w:val="bullet"/>
      <w:lvlText w:val="o"/>
      <w:lvlJc w:val="left"/>
      <w:pPr>
        <w:ind w:left="5743" w:hanging="360"/>
      </w:pPr>
      <w:rPr>
        <w:rFonts w:ascii="Courier New" w:hAnsi="Courier New" w:cs="Courier New" w:hint="default"/>
      </w:rPr>
    </w:lvl>
    <w:lvl w:ilvl="8" w:tplc="04080005" w:tentative="1">
      <w:start w:val="1"/>
      <w:numFmt w:val="bullet"/>
      <w:lvlText w:val=""/>
      <w:lvlJc w:val="left"/>
      <w:pPr>
        <w:ind w:left="6463" w:hanging="360"/>
      </w:pPr>
      <w:rPr>
        <w:rFonts w:ascii="Wingdings" w:hAnsi="Wingdings" w:hint="default"/>
      </w:rPr>
    </w:lvl>
  </w:abstractNum>
  <w:abstractNum w:abstractNumId="61" w15:restartNumberingAfterBreak="0">
    <w:nsid w:val="426D045D"/>
    <w:multiLevelType w:val="multilevel"/>
    <w:tmpl w:val="1F9649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37C3497"/>
    <w:multiLevelType w:val="hybridMultilevel"/>
    <w:tmpl w:val="831668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4480204E"/>
    <w:multiLevelType w:val="hybridMultilevel"/>
    <w:tmpl w:val="1568B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E529D4"/>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499D4C52"/>
    <w:multiLevelType w:val="multilevel"/>
    <w:tmpl w:val="36A81CA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A904B1F"/>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D03293F"/>
    <w:multiLevelType w:val="hybridMultilevel"/>
    <w:tmpl w:val="24DC7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75" w15:restartNumberingAfterBreak="0">
    <w:nsid w:val="4DF74A2B"/>
    <w:multiLevelType w:val="hybridMultilevel"/>
    <w:tmpl w:val="33DCF29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50B45365"/>
    <w:multiLevelType w:val="hybridMultilevel"/>
    <w:tmpl w:val="244283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9746FBF"/>
    <w:multiLevelType w:val="hybridMultilevel"/>
    <w:tmpl w:val="0DEC9DB6"/>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5E8E3C4E"/>
    <w:multiLevelType w:val="hybridMultilevel"/>
    <w:tmpl w:val="970E65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15:restartNumberingAfterBreak="0">
    <w:nsid w:val="623670DD"/>
    <w:multiLevelType w:val="hybridMultilevel"/>
    <w:tmpl w:val="2CEA9A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9" w15:restartNumberingAfterBreak="0">
    <w:nsid w:val="63061659"/>
    <w:multiLevelType w:val="hybridMultilevel"/>
    <w:tmpl w:val="252A1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1" w15:restartNumberingAfterBreak="0">
    <w:nsid w:val="698023A9"/>
    <w:multiLevelType w:val="hybridMultilevel"/>
    <w:tmpl w:val="6176630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6996636F"/>
    <w:multiLevelType w:val="hybridMultilevel"/>
    <w:tmpl w:val="B18828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F76450F"/>
    <w:multiLevelType w:val="hybridMultilevel"/>
    <w:tmpl w:val="39D64E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72446422"/>
    <w:multiLevelType w:val="multilevel"/>
    <w:tmpl w:val="BB52C36C"/>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8" w15:restartNumberingAfterBreak="0">
    <w:nsid w:val="73886EBC"/>
    <w:multiLevelType w:val="hybridMultilevel"/>
    <w:tmpl w:val="E4727A3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748A2DD5"/>
    <w:multiLevelType w:val="hybridMultilevel"/>
    <w:tmpl w:val="E49246E4"/>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58F50A5"/>
    <w:multiLevelType w:val="hybridMultilevel"/>
    <w:tmpl w:val="129E7F0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7787480E"/>
    <w:multiLevelType w:val="hybridMultilevel"/>
    <w:tmpl w:val="2814E1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3" w15:restartNumberingAfterBreak="0">
    <w:nsid w:val="791C0C2D"/>
    <w:multiLevelType w:val="multilevel"/>
    <w:tmpl w:val="30F812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7BA37AF8"/>
    <w:multiLevelType w:val="hybridMultilevel"/>
    <w:tmpl w:val="C0A4F2C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7CD010D8"/>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69775294">
    <w:abstractNumId w:val="1"/>
  </w:num>
  <w:num w:numId="2" w16cid:durableId="185800578">
    <w:abstractNumId w:val="3"/>
  </w:num>
  <w:num w:numId="3" w16cid:durableId="502087873">
    <w:abstractNumId w:val="4"/>
  </w:num>
  <w:num w:numId="4" w16cid:durableId="266237289">
    <w:abstractNumId w:val="8"/>
  </w:num>
  <w:num w:numId="5" w16cid:durableId="1942953514">
    <w:abstractNumId w:val="9"/>
  </w:num>
  <w:num w:numId="6" w16cid:durableId="2047288059">
    <w:abstractNumId w:val="95"/>
  </w:num>
  <w:num w:numId="7" w16cid:durableId="99766568">
    <w:abstractNumId w:val="28"/>
  </w:num>
  <w:num w:numId="8" w16cid:durableId="2071154143">
    <w:abstractNumId w:val="104"/>
  </w:num>
  <w:num w:numId="9" w16cid:durableId="1231693097">
    <w:abstractNumId w:val="30"/>
  </w:num>
  <w:num w:numId="10" w16cid:durableId="2094273831">
    <w:abstractNumId w:val="81"/>
  </w:num>
  <w:num w:numId="11" w16cid:durableId="107431795">
    <w:abstractNumId w:val="44"/>
  </w:num>
  <w:num w:numId="12" w16cid:durableId="229539094">
    <w:abstractNumId w:val="19"/>
  </w:num>
  <w:num w:numId="13" w16cid:durableId="1433667779">
    <w:abstractNumId w:val="55"/>
  </w:num>
  <w:num w:numId="14" w16cid:durableId="1686709798">
    <w:abstractNumId w:val="93"/>
  </w:num>
  <w:num w:numId="15" w16cid:durableId="1648821039">
    <w:abstractNumId w:val="109"/>
  </w:num>
  <w:num w:numId="16" w16cid:durableId="342826516">
    <w:abstractNumId w:val="71"/>
  </w:num>
  <w:num w:numId="17" w16cid:durableId="693844587">
    <w:abstractNumId w:val="77"/>
  </w:num>
  <w:num w:numId="18" w16cid:durableId="507062918">
    <w:abstractNumId w:val="21"/>
  </w:num>
  <w:num w:numId="19" w16cid:durableId="615673366">
    <w:abstractNumId w:val="99"/>
  </w:num>
  <w:num w:numId="20" w16cid:durableId="1099521239">
    <w:abstractNumId w:val="56"/>
  </w:num>
  <w:num w:numId="21" w16cid:durableId="985545125">
    <w:abstractNumId w:val="51"/>
  </w:num>
  <w:num w:numId="22" w16cid:durableId="1840608975">
    <w:abstractNumId w:val="16"/>
  </w:num>
  <w:num w:numId="23" w16cid:durableId="6399180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4214315">
    <w:abstractNumId w:val="70"/>
  </w:num>
  <w:num w:numId="25" w16cid:durableId="1293749979">
    <w:abstractNumId w:val="72"/>
  </w:num>
  <w:num w:numId="26" w16cid:durableId="195119284">
    <w:abstractNumId w:val="66"/>
  </w:num>
  <w:num w:numId="27" w16cid:durableId="339820225">
    <w:abstractNumId w:val="17"/>
  </w:num>
  <w:num w:numId="28" w16cid:durableId="1262762182">
    <w:abstractNumId w:val="47"/>
  </w:num>
  <w:num w:numId="29" w16cid:durableId="1194853485">
    <w:abstractNumId w:val="76"/>
  </w:num>
  <w:num w:numId="30" w16cid:durableId="2143036004">
    <w:abstractNumId w:val="53"/>
  </w:num>
  <w:num w:numId="31" w16cid:durableId="217907246">
    <w:abstractNumId w:val="83"/>
  </w:num>
  <w:num w:numId="32" w16cid:durableId="506482298">
    <w:abstractNumId w:val="41"/>
  </w:num>
  <w:num w:numId="33" w16cid:durableId="434322815">
    <w:abstractNumId w:val="27"/>
  </w:num>
  <w:num w:numId="34" w16cid:durableId="711879137">
    <w:abstractNumId w:val="80"/>
  </w:num>
  <w:num w:numId="35" w16cid:durableId="1779107868">
    <w:abstractNumId w:val="46"/>
  </w:num>
  <w:num w:numId="36" w16cid:durableId="82070929">
    <w:abstractNumId w:val="69"/>
  </w:num>
  <w:num w:numId="37" w16cid:durableId="1784692966">
    <w:abstractNumId w:val="48"/>
  </w:num>
  <w:num w:numId="38" w16cid:durableId="685794383">
    <w:abstractNumId w:val="97"/>
  </w:num>
  <w:num w:numId="39" w16cid:durableId="383454329">
    <w:abstractNumId w:val="65"/>
  </w:num>
  <w:num w:numId="40" w16cid:durableId="2093969103">
    <w:abstractNumId w:val="38"/>
  </w:num>
  <w:num w:numId="41" w16cid:durableId="1665813574">
    <w:abstractNumId w:val="74"/>
  </w:num>
  <w:num w:numId="42" w16cid:durableId="1445805404">
    <w:abstractNumId w:val="102"/>
  </w:num>
  <w:num w:numId="43" w16cid:durableId="743449424">
    <w:abstractNumId w:val="20"/>
  </w:num>
  <w:num w:numId="44" w16cid:durableId="993803130">
    <w:abstractNumId w:val="14"/>
  </w:num>
  <w:num w:numId="45" w16cid:durableId="1143039348">
    <w:abstractNumId w:val="90"/>
  </w:num>
  <w:num w:numId="46" w16cid:durableId="1647585757">
    <w:abstractNumId w:val="106"/>
  </w:num>
  <w:num w:numId="47" w16cid:durableId="345906016">
    <w:abstractNumId w:val="45"/>
  </w:num>
  <w:num w:numId="48" w16cid:durableId="100075271">
    <w:abstractNumId w:val="42"/>
  </w:num>
  <w:num w:numId="49" w16cid:durableId="1807162409">
    <w:abstractNumId w:val="111"/>
  </w:num>
  <w:num w:numId="50" w16cid:durableId="130178313">
    <w:abstractNumId w:val="10"/>
  </w:num>
  <w:num w:numId="51" w16cid:durableId="965819173">
    <w:abstractNumId w:val="11"/>
  </w:num>
  <w:num w:numId="52" w16cid:durableId="1678843643">
    <w:abstractNumId w:val="24"/>
  </w:num>
  <w:num w:numId="53" w16cid:durableId="131214727">
    <w:abstractNumId w:val="59"/>
  </w:num>
  <w:num w:numId="54" w16cid:durableId="1282497275">
    <w:abstractNumId w:val="54"/>
  </w:num>
  <w:num w:numId="55" w16cid:durableId="1354306040">
    <w:abstractNumId w:val="52"/>
  </w:num>
  <w:num w:numId="56" w16cid:durableId="1680623633">
    <w:abstractNumId w:val="35"/>
  </w:num>
  <w:num w:numId="57" w16cid:durableId="1831602504">
    <w:abstractNumId w:val="79"/>
  </w:num>
  <w:num w:numId="58" w16cid:durableId="856508837">
    <w:abstractNumId w:val="101"/>
  </w:num>
  <w:num w:numId="59" w16cid:durableId="49039958">
    <w:abstractNumId w:val="108"/>
  </w:num>
  <w:num w:numId="60" w16cid:durableId="2046252678">
    <w:abstractNumId w:val="88"/>
  </w:num>
  <w:num w:numId="61" w16cid:durableId="1841580513">
    <w:abstractNumId w:val="33"/>
  </w:num>
  <w:num w:numId="62" w16cid:durableId="1492142006">
    <w:abstractNumId w:val="94"/>
  </w:num>
  <w:num w:numId="63" w16cid:durableId="303245307">
    <w:abstractNumId w:val="31"/>
  </w:num>
  <w:num w:numId="64" w16cid:durableId="676663057">
    <w:abstractNumId w:val="60"/>
  </w:num>
  <w:num w:numId="65" w16cid:durableId="1600720450">
    <w:abstractNumId w:val="29"/>
  </w:num>
  <w:num w:numId="66" w16cid:durableId="1776246207">
    <w:abstractNumId w:val="73"/>
  </w:num>
  <w:num w:numId="67" w16cid:durableId="1875580173">
    <w:abstractNumId w:val="63"/>
  </w:num>
  <w:num w:numId="68" w16cid:durableId="1191410046">
    <w:abstractNumId w:val="89"/>
  </w:num>
  <w:num w:numId="69" w16cid:durableId="298077513">
    <w:abstractNumId w:val="103"/>
  </w:num>
  <w:num w:numId="70" w16cid:durableId="1677533507">
    <w:abstractNumId w:val="62"/>
  </w:num>
  <w:num w:numId="71" w16cid:durableId="1743328706">
    <w:abstractNumId w:val="49"/>
  </w:num>
  <w:num w:numId="72" w16cid:durableId="91511161">
    <w:abstractNumId w:val="50"/>
  </w:num>
  <w:num w:numId="73" w16cid:durableId="1527913609">
    <w:abstractNumId w:val="32"/>
  </w:num>
  <w:num w:numId="74" w16cid:durableId="1746878984">
    <w:abstractNumId w:val="67"/>
  </w:num>
  <w:num w:numId="75" w16cid:durableId="518814335">
    <w:abstractNumId w:val="85"/>
  </w:num>
  <w:num w:numId="76" w16cid:durableId="1400397566">
    <w:abstractNumId w:val="82"/>
  </w:num>
  <w:num w:numId="77" w16cid:durableId="542180386">
    <w:abstractNumId w:val="64"/>
  </w:num>
  <w:num w:numId="78" w16cid:durableId="599606998">
    <w:abstractNumId w:val="78"/>
  </w:num>
  <w:num w:numId="79" w16cid:durableId="1161387699">
    <w:abstractNumId w:val="110"/>
  </w:num>
  <w:num w:numId="80" w16cid:durableId="680157716">
    <w:abstractNumId w:val="34"/>
  </w:num>
  <w:num w:numId="81" w16cid:durableId="1632174756">
    <w:abstractNumId w:val="26"/>
  </w:num>
  <w:num w:numId="82" w16cid:durableId="1377464443">
    <w:abstractNumId w:val="107"/>
  </w:num>
  <w:num w:numId="83" w16cid:durableId="247692497">
    <w:abstractNumId w:val="91"/>
  </w:num>
  <w:num w:numId="84" w16cid:durableId="1516110524">
    <w:abstractNumId w:val="25"/>
  </w:num>
  <w:num w:numId="85" w16cid:durableId="2068528513">
    <w:abstractNumId w:val="43"/>
  </w:num>
  <w:num w:numId="86" w16cid:durableId="1454908839">
    <w:abstractNumId w:val="61"/>
  </w:num>
  <w:num w:numId="87" w16cid:durableId="1884515644">
    <w:abstractNumId w:val="36"/>
  </w:num>
  <w:num w:numId="88" w16cid:durableId="61679106">
    <w:abstractNumId w:val="39"/>
  </w:num>
  <w:num w:numId="89" w16cid:durableId="1278950837">
    <w:abstractNumId w:val="96"/>
  </w:num>
  <w:num w:numId="90" w16cid:durableId="1004749772">
    <w:abstractNumId w:val="40"/>
  </w:num>
  <w:num w:numId="91" w16cid:durableId="97220411">
    <w:abstractNumId w:val="58"/>
  </w:num>
  <w:num w:numId="92" w16cid:durableId="1941258653">
    <w:abstractNumId w:val="15"/>
  </w:num>
  <w:num w:numId="93" w16cid:durableId="917708652">
    <w:abstractNumId w:val="92"/>
  </w:num>
  <w:num w:numId="94" w16cid:durableId="649864309">
    <w:abstractNumId w:val="86"/>
  </w:num>
  <w:num w:numId="95" w16cid:durableId="1179352080">
    <w:abstractNumId w:val="105"/>
  </w:num>
  <w:num w:numId="96" w16cid:durableId="591594626">
    <w:abstractNumId w:val="22"/>
  </w:num>
  <w:num w:numId="97" w16cid:durableId="1179854294">
    <w:abstractNumId w:val="75"/>
  </w:num>
  <w:num w:numId="98" w16cid:durableId="117649335">
    <w:abstractNumId w:val="98"/>
  </w:num>
  <w:num w:numId="99" w16cid:durableId="1750469531">
    <w:abstractNumId w:val="100"/>
  </w:num>
  <w:num w:numId="100" w16cid:durableId="1609385162">
    <w:abstractNumId w:val="68"/>
  </w:num>
  <w:num w:numId="101" w16cid:durableId="1711147677">
    <w:abstractNumId w:val="18"/>
  </w:num>
  <w:num w:numId="102" w16cid:durableId="361129422">
    <w:abstractNumId w:val="57"/>
  </w:num>
  <w:num w:numId="103" w16cid:durableId="674771827">
    <w:abstractNumId w:val="23"/>
  </w:num>
  <w:num w:numId="104" w16cid:durableId="262425691">
    <w:abstractNumId w:val="84"/>
  </w:num>
  <w:num w:numId="105" w16cid:durableId="2103839177">
    <w:abstractNumId w:val="37"/>
  </w:num>
  <w:num w:numId="106" w16cid:durableId="223494093">
    <w:abstractNumId w:val="13"/>
  </w:num>
  <w:num w:numId="107" w16cid:durableId="1105073281">
    <w:abstractNumId w:val="87"/>
  </w:num>
  <w:num w:numId="108" w16cid:durableId="2015065082">
    <w:abstractNumId w:val="12"/>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Πλούμπη Σοφία">
    <w15:presenceInfo w15:providerId="AD" w15:userId="S::sploum@ktpae.gr::98743a79-04a3-4385-bb31-79ee41f72a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595"/>
    <w:rsid w:val="00005F5C"/>
    <w:rsid w:val="000062FA"/>
    <w:rsid w:val="0000716D"/>
    <w:rsid w:val="000073AE"/>
    <w:rsid w:val="0001217D"/>
    <w:rsid w:val="0001375B"/>
    <w:rsid w:val="00013A52"/>
    <w:rsid w:val="00014410"/>
    <w:rsid w:val="00014F48"/>
    <w:rsid w:val="000152A8"/>
    <w:rsid w:val="00015953"/>
    <w:rsid w:val="00015A9D"/>
    <w:rsid w:val="00015F06"/>
    <w:rsid w:val="00017FCD"/>
    <w:rsid w:val="00022569"/>
    <w:rsid w:val="00023C1F"/>
    <w:rsid w:val="000244B8"/>
    <w:rsid w:val="00025474"/>
    <w:rsid w:val="00025B9C"/>
    <w:rsid w:val="00025CD5"/>
    <w:rsid w:val="00026667"/>
    <w:rsid w:val="0002765E"/>
    <w:rsid w:val="00027B73"/>
    <w:rsid w:val="00027B88"/>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2F9F"/>
    <w:rsid w:val="00043D44"/>
    <w:rsid w:val="00043F27"/>
    <w:rsid w:val="00045DCF"/>
    <w:rsid w:val="00046044"/>
    <w:rsid w:val="00046293"/>
    <w:rsid w:val="0004724C"/>
    <w:rsid w:val="00047C57"/>
    <w:rsid w:val="000527FB"/>
    <w:rsid w:val="0005488E"/>
    <w:rsid w:val="00055591"/>
    <w:rsid w:val="00055804"/>
    <w:rsid w:val="0005617B"/>
    <w:rsid w:val="000566A9"/>
    <w:rsid w:val="00057BBA"/>
    <w:rsid w:val="00057F4A"/>
    <w:rsid w:val="000603E7"/>
    <w:rsid w:val="000610D4"/>
    <w:rsid w:val="00061ADD"/>
    <w:rsid w:val="00061DF4"/>
    <w:rsid w:val="00061E69"/>
    <w:rsid w:val="000631F7"/>
    <w:rsid w:val="000650A9"/>
    <w:rsid w:val="000653F1"/>
    <w:rsid w:val="000660C8"/>
    <w:rsid w:val="00066C3C"/>
    <w:rsid w:val="00067067"/>
    <w:rsid w:val="000674D2"/>
    <w:rsid w:val="0006771D"/>
    <w:rsid w:val="000705D7"/>
    <w:rsid w:val="000706B1"/>
    <w:rsid w:val="00070731"/>
    <w:rsid w:val="00072601"/>
    <w:rsid w:val="000738BC"/>
    <w:rsid w:val="00075A71"/>
    <w:rsid w:val="00075D7C"/>
    <w:rsid w:val="0008087C"/>
    <w:rsid w:val="00083AFB"/>
    <w:rsid w:val="00084419"/>
    <w:rsid w:val="00086782"/>
    <w:rsid w:val="00087B49"/>
    <w:rsid w:val="00087FEA"/>
    <w:rsid w:val="00092ADB"/>
    <w:rsid w:val="00094245"/>
    <w:rsid w:val="00094D2D"/>
    <w:rsid w:val="00095840"/>
    <w:rsid w:val="0009738D"/>
    <w:rsid w:val="000A05EE"/>
    <w:rsid w:val="000A1545"/>
    <w:rsid w:val="000A4A55"/>
    <w:rsid w:val="000A60A0"/>
    <w:rsid w:val="000A6F05"/>
    <w:rsid w:val="000A6F75"/>
    <w:rsid w:val="000A7747"/>
    <w:rsid w:val="000B187C"/>
    <w:rsid w:val="000B2241"/>
    <w:rsid w:val="000B236D"/>
    <w:rsid w:val="000B2D7D"/>
    <w:rsid w:val="000B5CC5"/>
    <w:rsid w:val="000B6F4E"/>
    <w:rsid w:val="000B7BD6"/>
    <w:rsid w:val="000B7FA2"/>
    <w:rsid w:val="000C04E3"/>
    <w:rsid w:val="000C0BFE"/>
    <w:rsid w:val="000C1AAF"/>
    <w:rsid w:val="000C2F26"/>
    <w:rsid w:val="000C3115"/>
    <w:rsid w:val="000C4648"/>
    <w:rsid w:val="000C4B25"/>
    <w:rsid w:val="000C5755"/>
    <w:rsid w:val="000C59AD"/>
    <w:rsid w:val="000C5D2B"/>
    <w:rsid w:val="000C6CF7"/>
    <w:rsid w:val="000D2ED0"/>
    <w:rsid w:val="000D5B65"/>
    <w:rsid w:val="000D5FB8"/>
    <w:rsid w:val="000D6DFD"/>
    <w:rsid w:val="000D6E10"/>
    <w:rsid w:val="000E04A1"/>
    <w:rsid w:val="000E0B6C"/>
    <w:rsid w:val="000E0C58"/>
    <w:rsid w:val="000E12F1"/>
    <w:rsid w:val="000E178C"/>
    <w:rsid w:val="000E1C5E"/>
    <w:rsid w:val="000E2020"/>
    <w:rsid w:val="000E2462"/>
    <w:rsid w:val="000E27C3"/>
    <w:rsid w:val="000E2E0A"/>
    <w:rsid w:val="000E69F8"/>
    <w:rsid w:val="000E6B11"/>
    <w:rsid w:val="000E6DC6"/>
    <w:rsid w:val="000F073D"/>
    <w:rsid w:val="000F0E29"/>
    <w:rsid w:val="000F62F0"/>
    <w:rsid w:val="000F67B7"/>
    <w:rsid w:val="000F6FD9"/>
    <w:rsid w:val="000F7CF2"/>
    <w:rsid w:val="00100156"/>
    <w:rsid w:val="00102F70"/>
    <w:rsid w:val="00103061"/>
    <w:rsid w:val="00105242"/>
    <w:rsid w:val="00105367"/>
    <w:rsid w:val="00105A47"/>
    <w:rsid w:val="00105FBE"/>
    <w:rsid w:val="001061A0"/>
    <w:rsid w:val="00111B0C"/>
    <w:rsid w:val="00111D5A"/>
    <w:rsid w:val="00114833"/>
    <w:rsid w:val="00115643"/>
    <w:rsid w:val="001201B6"/>
    <w:rsid w:val="001202D5"/>
    <w:rsid w:val="00122787"/>
    <w:rsid w:val="00122891"/>
    <w:rsid w:val="001253B5"/>
    <w:rsid w:val="00125BF8"/>
    <w:rsid w:val="00126608"/>
    <w:rsid w:val="001308CC"/>
    <w:rsid w:val="00130942"/>
    <w:rsid w:val="001312AF"/>
    <w:rsid w:val="00132925"/>
    <w:rsid w:val="0013350B"/>
    <w:rsid w:val="00133E0F"/>
    <w:rsid w:val="00135A3A"/>
    <w:rsid w:val="00137A93"/>
    <w:rsid w:val="00137DAA"/>
    <w:rsid w:val="0014064C"/>
    <w:rsid w:val="00140CA7"/>
    <w:rsid w:val="00141E12"/>
    <w:rsid w:val="00141E27"/>
    <w:rsid w:val="00143040"/>
    <w:rsid w:val="0014497E"/>
    <w:rsid w:val="001452C0"/>
    <w:rsid w:val="00145F75"/>
    <w:rsid w:val="00146631"/>
    <w:rsid w:val="00147AA3"/>
    <w:rsid w:val="00147B71"/>
    <w:rsid w:val="00151DC8"/>
    <w:rsid w:val="00153F0B"/>
    <w:rsid w:val="00154368"/>
    <w:rsid w:val="00154623"/>
    <w:rsid w:val="0015499C"/>
    <w:rsid w:val="001552FD"/>
    <w:rsid w:val="00155375"/>
    <w:rsid w:val="0015675F"/>
    <w:rsid w:val="00160E51"/>
    <w:rsid w:val="00160FCE"/>
    <w:rsid w:val="00161B50"/>
    <w:rsid w:val="00163311"/>
    <w:rsid w:val="00163845"/>
    <w:rsid w:val="001649E0"/>
    <w:rsid w:val="001652F4"/>
    <w:rsid w:val="0016530B"/>
    <w:rsid w:val="00166662"/>
    <w:rsid w:val="00167F10"/>
    <w:rsid w:val="00170CA8"/>
    <w:rsid w:val="001714C4"/>
    <w:rsid w:val="001732D9"/>
    <w:rsid w:val="0017527E"/>
    <w:rsid w:val="00175FFA"/>
    <w:rsid w:val="00177F66"/>
    <w:rsid w:val="001811C1"/>
    <w:rsid w:val="00181C40"/>
    <w:rsid w:val="001852F3"/>
    <w:rsid w:val="001859FA"/>
    <w:rsid w:val="00186621"/>
    <w:rsid w:val="001867FF"/>
    <w:rsid w:val="001869A5"/>
    <w:rsid w:val="00186BF5"/>
    <w:rsid w:val="00187D66"/>
    <w:rsid w:val="00190A48"/>
    <w:rsid w:val="0019476B"/>
    <w:rsid w:val="00194C49"/>
    <w:rsid w:val="0019571D"/>
    <w:rsid w:val="00195A7F"/>
    <w:rsid w:val="00196E2A"/>
    <w:rsid w:val="001971AE"/>
    <w:rsid w:val="00197834"/>
    <w:rsid w:val="001A317F"/>
    <w:rsid w:val="001A3FD6"/>
    <w:rsid w:val="001A61D3"/>
    <w:rsid w:val="001A6CEB"/>
    <w:rsid w:val="001B0443"/>
    <w:rsid w:val="001B1AFC"/>
    <w:rsid w:val="001B235A"/>
    <w:rsid w:val="001B2758"/>
    <w:rsid w:val="001B41E5"/>
    <w:rsid w:val="001B55ED"/>
    <w:rsid w:val="001B56F1"/>
    <w:rsid w:val="001B585C"/>
    <w:rsid w:val="001B5981"/>
    <w:rsid w:val="001B5CA2"/>
    <w:rsid w:val="001B65F9"/>
    <w:rsid w:val="001C3012"/>
    <w:rsid w:val="001C4403"/>
    <w:rsid w:val="001C44A3"/>
    <w:rsid w:val="001C6408"/>
    <w:rsid w:val="001C673F"/>
    <w:rsid w:val="001D0407"/>
    <w:rsid w:val="001D06AA"/>
    <w:rsid w:val="001D0C1B"/>
    <w:rsid w:val="001D0D7B"/>
    <w:rsid w:val="001D0F05"/>
    <w:rsid w:val="001D4D46"/>
    <w:rsid w:val="001E0711"/>
    <w:rsid w:val="001E11F9"/>
    <w:rsid w:val="001E2831"/>
    <w:rsid w:val="001E3887"/>
    <w:rsid w:val="001E38A4"/>
    <w:rsid w:val="001E3C20"/>
    <w:rsid w:val="001E49DD"/>
    <w:rsid w:val="001E4E76"/>
    <w:rsid w:val="001E54F6"/>
    <w:rsid w:val="001E5DE0"/>
    <w:rsid w:val="001E6103"/>
    <w:rsid w:val="001E64FE"/>
    <w:rsid w:val="001E75E7"/>
    <w:rsid w:val="001F11F8"/>
    <w:rsid w:val="001F40A2"/>
    <w:rsid w:val="001F4428"/>
    <w:rsid w:val="001F455A"/>
    <w:rsid w:val="001F4F9F"/>
    <w:rsid w:val="001F500A"/>
    <w:rsid w:val="001F5F4A"/>
    <w:rsid w:val="001F6F4D"/>
    <w:rsid w:val="001F7422"/>
    <w:rsid w:val="00200224"/>
    <w:rsid w:val="00201A77"/>
    <w:rsid w:val="00201E03"/>
    <w:rsid w:val="00202AF8"/>
    <w:rsid w:val="00203D78"/>
    <w:rsid w:val="00207A57"/>
    <w:rsid w:val="002124D4"/>
    <w:rsid w:val="0021287C"/>
    <w:rsid w:val="0021350B"/>
    <w:rsid w:val="00213B08"/>
    <w:rsid w:val="00214367"/>
    <w:rsid w:val="002145A1"/>
    <w:rsid w:val="00214DD7"/>
    <w:rsid w:val="00215C1A"/>
    <w:rsid w:val="002165C3"/>
    <w:rsid w:val="00216FE8"/>
    <w:rsid w:val="00220C6B"/>
    <w:rsid w:val="00221118"/>
    <w:rsid w:val="00221291"/>
    <w:rsid w:val="0022772A"/>
    <w:rsid w:val="00231358"/>
    <w:rsid w:val="002333E4"/>
    <w:rsid w:val="00236538"/>
    <w:rsid w:val="0023691C"/>
    <w:rsid w:val="0023731E"/>
    <w:rsid w:val="002373E7"/>
    <w:rsid w:val="00240449"/>
    <w:rsid w:val="0024279E"/>
    <w:rsid w:val="00243C69"/>
    <w:rsid w:val="00243F84"/>
    <w:rsid w:val="00244F66"/>
    <w:rsid w:val="0024503F"/>
    <w:rsid w:val="00245754"/>
    <w:rsid w:val="00246172"/>
    <w:rsid w:val="00246973"/>
    <w:rsid w:val="0025005A"/>
    <w:rsid w:val="00250252"/>
    <w:rsid w:val="00250B80"/>
    <w:rsid w:val="00250C17"/>
    <w:rsid w:val="00252398"/>
    <w:rsid w:val="002523FD"/>
    <w:rsid w:val="00253F52"/>
    <w:rsid w:val="002554B6"/>
    <w:rsid w:val="00255F74"/>
    <w:rsid w:val="002604B4"/>
    <w:rsid w:val="00260A9D"/>
    <w:rsid w:val="002616A3"/>
    <w:rsid w:val="00263C2C"/>
    <w:rsid w:val="00263FBB"/>
    <w:rsid w:val="002654F7"/>
    <w:rsid w:val="00265688"/>
    <w:rsid w:val="00270326"/>
    <w:rsid w:val="00272B7A"/>
    <w:rsid w:val="00272F1F"/>
    <w:rsid w:val="002768B4"/>
    <w:rsid w:val="00277F8F"/>
    <w:rsid w:val="00280B8B"/>
    <w:rsid w:val="00281EB7"/>
    <w:rsid w:val="00281EC3"/>
    <w:rsid w:val="00282306"/>
    <w:rsid w:val="002858E5"/>
    <w:rsid w:val="00286B99"/>
    <w:rsid w:val="0028724A"/>
    <w:rsid w:val="002906DD"/>
    <w:rsid w:val="00290B29"/>
    <w:rsid w:val="00291818"/>
    <w:rsid w:val="00292783"/>
    <w:rsid w:val="00294393"/>
    <w:rsid w:val="002948D4"/>
    <w:rsid w:val="0029545C"/>
    <w:rsid w:val="00295C2E"/>
    <w:rsid w:val="00295FEE"/>
    <w:rsid w:val="0029613C"/>
    <w:rsid w:val="00296F4A"/>
    <w:rsid w:val="002A0196"/>
    <w:rsid w:val="002A0D47"/>
    <w:rsid w:val="002A332A"/>
    <w:rsid w:val="002A3476"/>
    <w:rsid w:val="002A37B5"/>
    <w:rsid w:val="002A48C1"/>
    <w:rsid w:val="002A5438"/>
    <w:rsid w:val="002A65B3"/>
    <w:rsid w:val="002A7C7B"/>
    <w:rsid w:val="002B04BB"/>
    <w:rsid w:val="002B17B0"/>
    <w:rsid w:val="002B2EA7"/>
    <w:rsid w:val="002B2F6A"/>
    <w:rsid w:val="002B33C9"/>
    <w:rsid w:val="002B6ED8"/>
    <w:rsid w:val="002B7D7E"/>
    <w:rsid w:val="002B7FDB"/>
    <w:rsid w:val="002C0DA2"/>
    <w:rsid w:val="002C263A"/>
    <w:rsid w:val="002C26D3"/>
    <w:rsid w:val="002C32EB"/>
    <w:rsid w:val="002C42F5"/>
    <w:rsid w:val="002C4383"/>
    <w:rsid w:val="002C50EB"/>
    <w:rsid w:val="002C678D"/>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56D0"/>
    <w:rsid w:val="002E6472"/>
    <w:rsid w:val="002E6C04"/>
    <w:rsid w:val="002F15FA"/>
    <w:rsid w:val="002F2BED"/>
    <w:rsid w:val="002F2E92"/>
    <w:rsid w:val="002F337B"/>
    <w:rsid w:val="002F345D"/>
    <w:rsid w:val="002F5250"/>
    <w:rsid w:val="002F5759"/>
    <w:rsid w:val="002F59FE"/>
    <w:rsid w:val="002F6676"/>
    <w:rsid w:val="002F6FA8"/>
    <w:rsid w:val="002F718F"/>
    <w:rsid w:val="00302D18"/>
    <w:rsid w:val="00303422"/>
    <w:rsid w:val="003037C4"/>
    <w:rsid w:val="00303929"/>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7F2"/>
    <w:rsid w:val="003218ED"/>
    <w:rsid w:val="00322BC3"/>
    <w:rsid w:val="00323645"/>
    <w:rsid w:val="0032521B"/>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746"/>
    <w:rsid w:val="00346EFF"/>
    <w:rsid w:val="00347430"/>
    <w:rsid w:val="00352231"/>
    <w:rsid w:val="003528AF"/>
    <w:rsid w:val="0035781F"/>
    <w:rsid w:val="00357CEB"/>
    <w:rsid w:val="00357FE9"/>
    <w:rsid w:val="003632EF"/>
    <w:rsid w:val="00363799"/>
    <w:rsid w:val="00365129"/>
    <w:rsid w:val="0036512D"/>
    <w:rsid w:val="00365C14"/>
    <w:rsid w:val="00366319"/>
    <w:rsid w:val="0036645B"/>
    <w:rsid w:val="00367AD5"/>
    <w:rsid w:val="00367C8E"/>
    <w:rsid w:val="00370D99"/>
    <w:rsid w:val="00370EB2"/>
    <w:rsid w:val="00371877"/>
    <w:rsid w:val="00372204"/>
    <w:rsid w:val="00372CF5"/>
    <w:rsid w:val="00373B83"/>
    <w:rsid w:val="00374447"/>
    <w:rsid w:val="003744A8"/>
    <w:rsid w:val="00375FD8"/>
    <w:rsid w:val="00376717"/>
    <w:rsid w:val="00376A3A"/>
    <w:rsid w:val="00377A13"/>
    <w:rsid w:val="00380F25"/>
    <w:rsid w:val="003818D9"/>
    <w:rsid w:val="003822A5"/>
    <w:rsid w:val="003844DC"/>
    <w:rsid w:val="00385477"/>
    <w:rsid w:val="003859F5"/>
    <w:rsid w:val="00387954"/>
    <w:rsid w:val="00390733"/>
    <w:rsid w:val="0039187D"/>
    <w:rsid w:val="00392829"/>
    <w:rsid w:val="00392A2D"/>
    <w:rsid w:val="00395A63"/>
    <w:rsid w:val="00395B4A"/>
    <w:rsid w:val="003967C9"/>
    <w:rsid w:val="003975C3"/>
    <w:rsid w:val="003A0B33"/>
    <w:rsid w:val="003A109E"/>
    <w:rsid w:val="003A206A"/>
    <w:rsid w:val="003A3AE8"/>
    <w:rsid w:val="003A4033"/>
    <w:rsid w:val="003A58A3"/>
    <w:rsid w:val="003A5AAC"/>
    <w:rsid w:val="003B003E"/>
    <w:rsid w:val="003B0287"/>
    <w:rsid w:val="003B04C4"/>
    <w:rsid w:val="003B0E89"/>
    <w:rsid w:val="003B13AE"/>
    <w:rsid w:val="003B211F"/>
    <w:rsid w:val="003B2FC7"/>
    <w:rsid w:val="003B3131"/>
    <w:rsid w:val="003B4D3A"/>
    <w:rsid w:val="003B4D92"/>
    <w:rsid w:val="003B51C3"/>
    <w:rsid w:val="003B5439"/>
    <w:rsid w:val="003C0732"/>
    <w:rsid w:val="003C0ACD"/>
    <w:rsid w:val="003C1E57"/>
    <w:rsid w:val="003C2BEF"/>
    <w:rsid w:val="003C44D5"/>
    <w:rsid w:val="003C736F"/>
    <w:rsid w:val="003D0035"/>
    <w:rsid w:val="003D0692"/>
    <w:rsid w:val="003D154A"/>
    <w:rsid w:val="003D1750"/>
    <w:rsid w:val="003D21DA"/>
    <w:rsid w:val="003D5F3C"/>
    <w:rsid w:val="003D5F82"/>
    <w:rsid w:val="003D60E4"/>
    <w:rsid w:val="003E1DB4"/>
    <w:rsid w:val="003E289C"/>
    <w:rsid w:val="003E3336"/>
    <w:rsid w:val="003E34BF"/>
    <w:rsid w:val="003E366C"/>
    <w:rsid w:val="003E4177"/>
    <w:rsid w:val="003E4A7B"/>
    <w:rsid w:val="003E4C11"/>
    <w:rsid w:val="003E5239"/>
    <w:rsid w:val="003F02EE"/>
    <w:rsid w:val="003F0D9A"/>
    <w:rsid w:val="003F29C4"/>
    <w:rsid w:val="003F3008"/>
    <w:rsid w:val="003F42E2"/>
    <w:rsid w:val="003F6F09"/>
    <w:rsid w:val="003F7D30"/>
    <w:rsid w:val="00400357"/>
    <w:rsid w:val="004004AE"/>
    <w:rsid w:val="00400FD3"/>
    <w:rsid w:val="00401C3F"/>
    <w:rsid w:val="0040268E"/>
    <w:rsid w:val="00402DA7"/>
    <w:rsid w:val="0040438A"/>
    <w:rsid w:val="00405F8E"/>
    <w:rsid w:val="00406140"/>
    <w:rsid w:val="00407351"/>
    <w:rsid w:val="004076A7"/>
    <w:rsid w:val="00410DF3"/>
    <w:rsid w:val="004119B6"/>
    <w:rsid w:val="0041248A"/>
    <w:rsid w:val="00413294"/>
    <w:rsid w:val="00413CF0"/>
    <w:rsid w:val="004141F9"/>
    <w:rsid w:val="00414212"/>
    <w:rsid w:val="004143A0"/>
    <w:rsid w:val="004143F5"/>
    <w:rsid w:val="00414507"/>
    <w:rsid w:val="00416331"/>
    <w:rsid w:val="0041770C"/>
    <w:rsid w:val="00417984"/>
    <w:rsid w:val="00417A19"/>
    <w:rsid w:val="00421C3D"/>
    <w:rsid w:val="00422557"/>
    <w:rsid w:val="00422D27"/>
    <w:rsid w:val="00423C09"/>
    <w:rsid w:val="004251B0"/>
    <w:rsid w:val="004255F2"/>
    <w:rsid w:val="00433D32"/>
    <w:rsid w:val="00433E35"/>
    <w:rsid w:val="004355E9"/>
    <w:rsid w:val="00437CE2"/>
    <w:rsid w:val="004415F3"/>
    <w:rsid w:val="00441D66"/>
    <w:rsid w:val="004443B1"/>
    <w:rsid w:val="00445ABB"/>
    <w:rsid w:val="0044656B"/>
    <w:rsid w:val="004552CB"/>
    <w:rsid w:val="00456381"/>
    <w:rsid w:val="00457061"/>
    <w:rsid w:val="00457DC9"/>
    <w:rsid w:val="00460746"/>
    <w:rsid w:val="00461CF6"/>
    <w:rsid w:val="004629AE"/>
    <w:rsid w:val="0046383D"/>
    <w:rsid w:val="00465DC2"/>
    <w:rsid w:val="004717A5"/>
    <w:rsid w:val="0047223E"/>
    <w:rsid w:val="0047274B"/>
    <w:rsid w:val="00472BA4"/>
    <w:rsid w:val="0047394F"/>
    <w:rsid w:val="004754F1"/>
    <w:rsid w:val="004819F3"/>
    <w:rsid w:val="00482B15"/>
    <w:rsid w:val="00482D88"/>
    <w:rsid w:val="00483340"/>
    <w:rsid w:val="00483953"/>
    <w:rsid w:val="004843D5"/>
    <w:rsid w:val="00485456"/>
    <w:rsid w:val="0048569A"/>
    <w:rsid w:val="00485A0C"/>
    <w:rsid w:val="00485DD7"/>
    <w:rsid w:val="00486D17"/>
    <w:rsid w:val="00486E56"/>
    <w:rsid w:val="00487AA2"/>
    <w:rsid w:val="00487AA3"/>
    <w:rsid w:val="00490EA5"/>
    <w:rsid w:val="00493846"/>
    <w:rsid w:val="0049631E"/>
    <w:rsid w:val="004963E3"/>
    <w:rsid w:val="00496D07"/>
    <w:rsid w:val="00497512"/>
    <w:rsid w:val="00497D35"/>
    <w:rsid w:val="00497D93"/>
    <w:rsid w:val="004A1634"/>
    <w:rsid w:val="004A23B9"/>
    <w:rsid w:val="004A3382"/>
    <w:rsid w:val="004A36CB"/>
    <w:rsid w:val="004A5344"/>
    <w:rsid w:val="004A5FCB"/>
    <w:rsid w:val="004A6155"/>
    <w:rsid w:val="004A7736"/>
    <w:rsid w:val="004A7BC0"/>
    <w:rsid w:val="004B10DF"/>
    <w:rsid w:val="004B162A"/>
    <w:rsid w:val="004B247D"/>
    <w:rsid w:val="004B29C9"/>
    <w:rsid w:val="004B2A40"/>
    <w:rsid w:val="004B44F4"/>
    <w:rsid w:val="004B5E49"/>
    <w:rsid w:val="004B759E"/>
    <w:rsid w:val="004B7E25"/>
    <w:rsid w:val="004C145A"/>
    <w:rsid w:val="004C19BF"/>
    <w:rsid w:val="004C3A66"/>
    <w:rsid w:val="004C3BBE"/>
    <w:rsid w:val="004C402D"/>
    <w:rsid w:val="004C4576"/>
    <w:rsid w:val="004C54F8"/>
    <w:rsid w:val="004C64D0"/>
    <w:rsid w:val="004C6ACE"/>
    <w:rsid w:val="004C72B8"/>
    <w:rsid w:val="004D042A"/>
    <w:rsid w:val="004D0444"/>
    <w:rsid w:val="004D19FB"/>
    <w:rsid w:val="004D1C23"/>
    <w:rsid w:val="004D6108"/>
    <w:rsid w:val="004E084D"/>
    <w:rsid w:val="004E0B63"/>
    <w:rsid w:val="004E1D73"/>
    <w:rsid w:val="004E23FC"/>
    <w:rsid w:val="004E36A7"/>
    <w:rsid w:val="004E3C04"/>
    <w:rsid w:val="004E3E33"/>
    <w:rsid w:val="004E4A59"/>
    <w:rsid w:val="004E535D"/>
    <w:rsid w:val="004E5A48"/>
    <w:rsid w:val="004E704A"/>
    <w:rsid w:val="004E79B7"/>
    <w:rsid w:val="004E7CA9"/>
    <w:rsid w:val="004E7E09"/>
    <w:rsid w:val="004F0985"/>
    <w:rsid w:val="004F101E"/>
    <w:rsid w:val="004F203B"/>
    <w:rsid w:val="004F2421"/>
    <w:rsid w:val="004F34C6"/>
    <w:rsid w:val="004F5F72"/>
    <w:rsid w:val="004F6CB1"/>
    <w:rsid w:val="004F7472"/>
    <w:rsid w:val="004F75FA"/>
    <w:rsid w:val="004F7C52"/>
    <w:rsid w:val="00501993"/>
    <w:rsid w:val="00501A34"/>
    <w:rsid w:val="00501C7A"/>
    <w:rsid w:val="0050219F"/>
    <w:rsid w:val="00502532"/>
    <w:rsid w:val="00504020"/>
    <w:rsid w:val="00505022"/>
    <w:rsid w:val="005052DB"/>
    <w:rsid w:val="005052FB"/>
    <w:rsid w:val="00505BF7"/>
    <w:rsid w:val="00507584"/>
    <w:rsid w:val="00510D76"/>
    <w:rsid w:val="005117CA"/>
    <w:rsid w:val="0051184D"/>
    <w:rsid w:val="00511EC9"/>
    <w:rsid w:val="00512083"/>
    <w:rsid w:val="00514DAC"/>
    <w:rsid w:val="005158F1"/>
    <w:rsid w:val="0051599E"/>
    <w:rsid w:val="0052106E"/>
    <w:rsid w:val="00523863"/>
    <w:rsid w:val="00523EEE"/>
    <w:rsid w:val="00523F26"/>
    <w:rsid w:val="005252D6"/>
    <w:rsid w:val="0052662E"/>
    <w:rsid w:val="00527ABB"/>
    <w:rsid w:val="00532695"/>
    <w:rsid w:val="00533BF0"/>
    <w:rsid w:val="005357AA"/>
    <w:rsid w:val="00535BFB"/>
    <w:rsid w:val="00536181"/>
    <w:rsid w:val="00536A2E"/>
    <w:rsid w:val="0054025C"/>
    <w:rsid w:val="0054042A"/>
    <w:rsid w:val="00540A73"/>
    <w:rsid w:val="00542891"/>
    <w:rsid w:val="00544548"/>
    <w:rsid w:val="00544615"/>
    <w:rsid w:val="00544A26"/>
    <w:rsid w:val="00545346"/>
    <w:rsid w:val="00550040"/>
    <w:rsid w:val="005502CE"/>
    <w:rsid w:val="00550D8B"/>
    <w:rsid w:val="0055409C"/>
    <w:rsid w:val="005550B0"/>
    <w:rsid w:val="00556A23"/>
    <w:rsid w:val="00560035"/>
    <w:rsid w:val="005607DC"/>
    <w:rsid w:val="0056194A"/>
    <w:rsid w:val="005632FF"/>
    <w:rsid w:val="0056402F"/>
    <w:rsid w:val="00565241"/>
    <w:rsid w:val="00567706"/>
    <w:rsid w:val="005709FC"/>
    <w:rsid w:val="0057126B"/>
    <w:rsid w:val="00572E19"/>
    <w:rsid w:val="00573F8E"/>
    <w:rsid w:val="00574DB6"/>
    <w:rsid w:val="0057514C"/>
    <w:rsid w:val="00576FA8"/>
    <w:rsid w:val="00580BCD"/>
    <w:rsid w:val="0058155F"/>
    <w:rsid w:val="005818CF"/>
    <w:rsid w:val="00582A95"/>
    <w:rsid w:val="0058394A"/>
    <w:rsid w:val="00585042"/>
    <w:rsid w:val="00585A50"/>
    <w:rsid w:val="005875C2"/>
    <w:rsid w:val="00592BCD"/>
    <w:rsid w:val="00592F60"/>
    <w:rsid w:val="00594FE8"/>
    <w:rsid w:val="00595C77"/>
    <w:rsid w:val="00595CE2"/>
    <w:rsid w:val="00596075"/>
    <w:rsid w:val="005A097E"/>
    <w:rsid w:val="005A0ACC"/>
    <w:rsid w:val="005A1609"/>
    <w:rsid w:val="005A1CDF"/>
    <w:rsid w:val="005A1E91"/>
    <w:rsid w:val="005A2848"/>
    <w:rsid w:val="005A3530"/>
    <w:rsid w:val="005A402F"/>
    <w:rsid w:val="005A4339"/>
    <w:rsid w:val="005A6728"/>
    <w:rsid w:val="005A6D1D"/>
    <w:rsid w:val="005A6D30"/>
    <w:rsid w:val="005A74FF"/>
    <w:rsid w:val="005B0AF3"/>
    <w:rsid w:val="005B0E73"/>
    <w:rsid w:val="005B1089"/>
    <w:rsid w:val="005B1D5A"/>
    <w:rsid w:val="005B2B95"/>
    <w:rsid w:val="005B2CE7"/>
    <w:rsid w:val="005B4566"/>
    <w:rsid w:val="005B57E8"/>
    <w:rsid w:val="005B64EA"/>
    <w:rsid w:val="005B6E69"/>
    <w:rsid w:val="005B6ED9"/>
    <w:rsid w:val="005B765C"/>
    <w:rsid w:val="005C1119"/>
    <w:rsid w:val="005C1C5C"/>
    <w:rsid w:val="005C558B"/>
    <w:rsid w:val="005C5855"/>
    <w:rsid w:val="005D123B"/>
    <w:rsid w:val="005D1542"/>
    <w:rsid w:val="005D1B15"/>
    <w:rsid w:val="005D22D7"/>
    <w:rsid w:val="005D2713"/>
    <w:rsid w:val="005D3041"/>
    <w:rsid w:val="005D3218"/>
    <w:rsid w:val="005D3E33"/>
    <w:rsid w:val="005D3F14"/>
    <w:rsid w:val="005D47EF"/>
    <w:rsid w:val="005D5446"/>
    <w:rsid w:val="005D56B1"/>
    <w:rsid w:val="005D6014"/>
    <w:rsid w:val="005D675C"/>
    <w:rsid w:val="005D73ED"/>
    <w:rsid w:val="005D780B"/>
    <w:rsid w:val="005E433F"/>
    <w:rsid w:val="005E7812"/>
    <w:rsid w:val="005E7CFF"/>
    <w:rsid w:val="005F1735"/>
    <w:rsid w:val="005F219A"/>
    <w:rsid w:val="005F4524"/>
    <w:rsid w:val="005F5ACA"/>
    <w:rsid w:val="005F6FEE"/>
    <w:rsid w:val="00600A42"/>
    <w:rsid w:val="00601749"/>
    <w:rsid w:val="00602A33"/>
    <w:rsid w:val="00603221"/>
    <w:rsid w:val="00603A43"/>
    <w:rsid w:val="00605A3F"/>
    <w:rsid w:val="00606D5A"/>
    <w:rsid w:val="00606EF6"/>
    <w:rsid w:val="00607147"/>
    <w:rsid w:val="00610A1F"/>
    <w:rsid w:val="006119DB"/>
    <w:rsid w:val="00611C19"/>
    <w:rsid w:val="006134D0"/>
    <w:rsid w:val="006137C2"/>
    <w:rsid w:val="00614898"/>
    <w:rsid w:val="006155E4"/>
    <w:rsid w:val="006177BE"/>
    <w:rsid w:val="00620CC2"/>
    <w:rsid w:val="00620CDA"/>
    <w:rsid w:val="00621A10"/>
    <w:rsid w:val="00621EF0"/>
    <w:rsid w:val="00623457"/>
    <w:rsid w:val="00624353"/>
    <w:rsid w:val="006250CC"/>
    <w:rsid w:val="00626490"/>
    <w:rsid w:val="006266B1"/>
    <w:rsid w:val="00631C34"/>
    <w:rsid w:val="00635DF7"/>
    <w:rsid w:val="0063694E"/>
    <w:rsid w:val="006405B5"/>
    <w:rsid w:val="00641561"/>
    <w:rsid w:val="00641C65"/>
    <w:rsid w:val="0064201A"/>
    <w:rsid w:val="00643224"/>
    <w:rsid w:val="00643AB6"/>
    <w:rsid w:val="00644158"/>
    <w:rsid w:val="0064449A"/>
    <w:rsid w:val="00644670"/>
    <w:rsid w:val="006458F8"/>
    <w:rsid w:val="00646262"/>
    <w:rsid w:val="0064692D"/>
    <w:rsid w:val="00647B24"/>
    <w:rsid w:val="0065188A"/>
    <w:rsid w:val="00651A97"/>
    <w:rsid w:val="0065208C"/>
    <w:rsid w:val="00653F07"/>
    <w:rsid w:val="00654060"/>
    <w:rsid w:val="006559B4"/>
    <w:rsid w:val="00655C61"/>
    <w:rsid w:val="006572C1"/>
    <w:rsid w:val="006607CE"/>
    <w:rsid w:val="00661F3B"/>
    <w:rsid w:val="00667360"/>
    <w:rsid w:val="00670E43"/>
    <w:rsid w:val="006712BB"/>
    <w:rsid w:val="006712BF"/>
    <w:rsid w:val="006717D4"/>
    <w:rsid w:val="006719D5"/>
    <w:rsid w:val="00671CE2"/>
    <w:rsid w:val="006726E4"/>
    <w:rsid w:val="00672C9B"/>
    <w:rsid w:val="00672DE1"/>
    <w:rsid w:val="00673490"/>
    <w:rsid w:val="00674729"/>
    <w:rsid w:val="00675282"/>
    <w:rsid w:val="006755FB"/>
    <w:rsid w:val="006771AF"/>
    <w:rsid w:val="00680005"/>
    <w:rsid w:val="0068166D"/>
    <w:rsid w:val="00683114"/>
    <w:rsid w:val="00683307"/>
    <w:rsid w:val="006838F7"/>
    <w:rsid w:val="00684814"/>
    <w:rsid w:val="00685B7D"/>
    <w:rsid w:val="00685FDF"/>
    <w:rsid w:val="00686022"/>
    <w:rsid w:val="0068732F"/>
    <w:rsid w:val="00687D77"/>
    <w:rsid w:val="00687F93"/>
    <w:rsid w:val="00692A78"/>
    <w:rsid w:val="0069435C"/>
    <w:rsid w:val="00694974"/>
    <w:rsid w:val="00695491"/>
    <w:rsid w:val="006A070D"/>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86E"/>
    <w:rsid w:val="006C0D33"/>
    <w:rsid w:val="006C38D8"/>
    <w:rsid w:val="006C41EA"/>
    <w:rsid w:val="006C47C8"/>
    <w:rsid w:val="006C61C1"/>
    <w:rsid w:val="006D0505"/>
    <w:rsid w:val="006D2EE3"/>
    <w:rsid w:val="006D523A"/>
    <w:rsid w:val="006D70E7"/>
    <w:rsid w:val="006E092B"/>
    <w:rsid w:val="006E0E39"/>
    <w:rsid w:val="006E28C8"/>
    <w:rsid w:val="006E4901"/>
    <w:rsid w:val="006E4C2E"/>
    <w:rsid w:val="006E5AB3"/>
    <w:rsid w:val="006E5DB7"/>
    <w:rsid w:val="006E75EE"/>
    <w:rsid w:val="006E7936"/>
    <w:rsid w:val="006E79A8"/>
    <w:rsid w:val="006E7ADD"/>
    <w:rsid w:val="006F1829"/>
    <w:rsid w:val="006F41DE"/>
    <w:rsid w:val="006F430F"/>
    <w:rsid w:val="006F4821"/>
    <w:rsid w:val="006F691A"/>
    <w:rsid w:val="00701BF0"/>
    <w:rsid w:val="0070480C"/>
    <w:rsid w:val="00704D1F"/>
    <w:rsid w:val="007059C8"/>
    <w:rsid w:val="007060B5"/>
    <w:rsid w:val="00706881"/>
    <w:rsid w:val="007079D6"/>
    <w:rsid w:val="0071259E"/>
    <w:rsid w:val="0071303E"/>
    <w:rsid w:val="00715492"/>
    <w:rsid w:val="00716C59"/>
    <w:rsid w:val="007173E9"/>
    <w:rsid w:val="007201B2"/>
    <w:rsid w:val="00720EE6"/>
    <w:rsid w:val="00721AFA"/>
    <w:rsid w:val="00722482"/>
    <w:rsid w:val="00722D14"/>
    <w:rsid w:val="00725FEA"/>
    <w:rsid w:val="0072750F"/>
    <w:rsid w:val="00730164"/>
    <w:rsid w:val="00730200"/>
    <w:rsid w:val="007303CE"/>
    <w:rsid w:val="00730982"/>
    <w:rsid w:val="00730E2E"/>
    <w:rsid w:val="00730FB9"/>
    <w:rsid w:val="00732312"/>
    <w:rsid w:val="00732E4D"/>
    <w:rsid w:val="007340CA"/>
    <w:rsid w:val="0074334B"/>
    <w:rsid w:val="00743848"/>
    <w:rsid w:val="00745634"/>
    <w:rsid w:val="00747739"/>
    <w:rsid w:val="00750464"/>
    <w:rsid w:val="0075145D"/>
    <w:rsid w:val="0075191E"/>
    <w:rsid w:val="007541C6"/>
    <w:rsid w:val="00754574"/>
    <w:rsid w:val="00754F62"/>
    <w:rsid w:val="00755711"/>
    <w:rsid w:val="00756644"/>
    <w:rsid w:val="007574C4"/>
    <w:rsid w:val="007575E3"/>
    <w:rsid w:val="00757C77"/>
    <w:rsid w:val="00760738"/>
    <w:rsid w:val="00762389"/>
    <w:rsid w:val="007662F0"/>
    <w:rsid w:val="00766AC6"/>
    <w:rsid w:val="00767047"/>
    <w:rsid w:val="00767D08"/>
    <w:rsid w:val="007702DC"/>
    <w:rsid w:val="00770BE5"/>
    <w:rsid w:val="00770F53"/>
    <w:rsid w:val="00772112"/>
    <w:rsid w:val="00772723"/>
    <w:rsid w:val="007738A3"/>
    <w:rsid w:val="00774C51"/>
    <w:rsid w:val="007800C1"/>
    <w:rsid w:val="00780173"/>
    <w:rsid w:val="007848FB"/>
    <w:rsid w:val="00784CFD"/>
    <w:rsid w:val="0078594A"/>
    <w:rsid w:val="00786855"/>
    <w:rsid w:val="007879F0"/>
    <w:rsid w:val="007905BD"/>
    <w:rsid w:val="0079396E"/>
    <w:rsid w:val="00793D43"/>
    <w:rsid w:val="00796046"/>
    <w:rsid w:val="007A0404"/>
    <w:rsid w:val="007A0CF7"/>
    <w:rsid w:val="007A2205"/>
    <w:rsid w:val="007A29CC"/>
    <w:rsid w:val="007A36BD"/>
    <w:rsid w:val="007A3AC0"/>
    <w:rsid w:val="007A42C6"/>
    <w:rsid w:val="007A7DCA"/>
    <w:rsid w:val="007B024B"/>
    <w:rsid w:val="007B5925"/>
    <w:rsid w:val="007B62F5"/>
    <w:rsid w:val="007C009B"/>
    <w:rsid w:val="007C06F4"/>
    <w:rsid w:val="007C6571"/>
    <w:rsid w:val="007C6DF1"/>
    <w:rsid w:val="007C6E3D"/>
    <w:rsid w:val="007D167A"/>
    <w:rsid w:val="007D1F22"/>
    <w:rsid w:val="007D2CC2"/>
    <w:rsid w:val="007D3A48"/>
    <w:rsid w:val="007D679C"/>
    <w:rsid w:val="007D69F3"/>
    <w:rsid w:val="007D6FE2"/>
    <w:rsid w:val="007D792E"/>
    <w:rsid w:val="007E000B"/>
    <w:rsid w:val="007E243D"/>
    <w:rsid w:val="007E256C"/>
    <w:rsid w:val="007E2EB5"/>
    <w:rsid w:val="007E61C0"/>
    <w:rsid w:val="007E6DF3"/>
    <w:rsid w:val="007E6FDE"/>
    <w:rsid w:val="007E73F5"/>
    <w:rsid w:val="007F03FD"/>
    <w:rsid w:val="007F1F67"/>
    <w:rsid w:val="007F2C74"/>
    <w:rsid w:val="007F3E46"/>
    <w:rsid w:val="007F7282"/>
    <w:rsid w:val="007F7398"/>
    <w:rsid w:val="0080029A"/>
    <w:rsid w:val="00801202"/>
    <w:rsid w:val="00801521"/>
    <w:rsid w:val="008037A6"/>
    <w:rsid w:val="00803EC4"/>
    <w:rsid w:val="00805338"/>
    <w:rsid w:val="008064F7"/>
    <w:rsid w:val="00806C01"/>
    <w:rsid w:val="00806C9F"/>
    <w:rsid w:val="0080736B"/>
    <w:rsid w:val="00811DEB"/>
    <w:rsid w:val="008129E2"/>
    <w:rsid w:val="0081422D"/>
    <w:rsid w:val="00814752"/>
    <w:rsid w:val="008152AA"/>
    <w:rsid w:val="00815412"/>
    <w:rsid w:val="0081766D"/>
    <w:rsid w:val="00817EC3"/>
    <w:rsid w:val="00821852"/>
    <w:rsid w:val="0082284D"/>
    <w:rsid w:val="008246E5"/>
    <w:rsid w:val="00824E13"/>
    <w:rsid w:val="008277DE"/>
    <w:rsid w:val="00827C49"/>
    <w:rsid w:val="008306FF"/>
    <w:rsid w:val="008338F0"/>
    <w:rsid w:val="00833988"/>
    <w:rsid w:val="00833A04"/>
    <w:rsid w:val="00833DEA"/>
    <w:rsid w:val="008348A1"/>
    <w:rsid w:val="00834CAC"/>
    <w:rsid w:val="00837145"/>
    <w:rsid w:val="008376F9"/>
    <w:rsid w:val="008379CC"/>
    <w:rsid w:val="00840707"/>
    <w:rsid w:val="008413C1"/>
    <w:rsid w:val="008419BA"/>
    <w:rsid w:val="00843142"/>
    <w:rsid w:val="00844280"/>
    <w:rsid w:val="0084469B"/>
    <w:rsid w:val="0084517C"/>
    <w:rsid w:val="008457D8"/>
    <w:rsid w:val="00851C7A"/>
    <w:rsid w:val="00852540"/>
    <w:rsid w:val="00852911"/>
    <w:rsid w:val="00853A4C"/>
    <w:rsid w:val="00854F57"/>
    <w:rsid w:val="00855662"/>
    <w:rsid w:val="008569B0"/>
    <w:rsid w:val="0086081A"/>
    <w:rsid w:val="008617EB"/>
    <w:rsid w:val="008645D9"/>
    <w:rsid w:val="00865C6A"/>
    <w:rsid w:val="00865C7D"/>
    <w:rsid w:val="00866D81"/>
    <w:rsid w:val="008679A7"/>
    <w:rsid w:val="00867A8D"/>
    <w:rsid w:val="008702D8"/>
    <w:rsid w:val="00872F65"/>
    <w:rsid w:val="0087631A"/>
    <w:rsid w:val="0087656E"/>
    <w:rsid w:val="0087763B"/>
    <w:rsid w:val="00877F68"/>
    <w:rsid w:val="008804F1"/>
    <w:rsid w:val="008818C6"/>
    <w:rsid w:val="00881FDA"/>
    <w:rsid w:val="00882291"/>
    <w:rsid w:val="00882C7D"/>
    <w:rsid w:val="00882E06"/>
    <w:rsid w:val="00882E44"/>
    <w:rsid w:val="008833AE"/>
    <w:rsid w:val="00883BA5"/>
    <w:rsid w:val="00883EF7"/>
    <w:rsid w:val="0088463F"/>
    <w:rsid w:val="00885D8B"/>
    <w:rsid w:val="0088655F"/>
    <w:rsid w:val="00891776"/>
    <w:rsid w:val="008917A8"/>
    <w:rsid w:val="00892358"/>
    <w:rsid w:val="00892932"/>
    <w:rsid w:val="008929B6"/>
    <w:rsid w:val="00893B0F"/>
    <w:rsid w:val="00893CDA"/>
    <w:rsid w:val="00893E05"/>
    <w:rsid w:val="008A116E"/>
    <w:rsid w:val="008A2615"/>
    <w:rsid w:val="008A3546"/>
    <w:rsid w:val="008A3DAA"/>
    <w:rsid w:val="008A3FC9"/>
    <w:rsid w:val="008A4C03"/>
    <w:rsid w:val="008A5516"/>
    <w:rsid w:val="008B04E3"/>
    <w:rsid w:val="008B058B"/>
    <w:rsid w:val="008B18E4"/>
    <w:rsid w:val="008B41C9"/>
    <w:rsid w:val="008B4966"/>
    <w:rsid w:val="008B546A"/>
    <w:rsid w:val="008B685D"/>
    <w:rsid w:val="008B6FE1"/>
    <w:rsid w:val="008B7637"/>
    <w:rsid w:val="008C0194"/>
    <w:rsid w:val="008C0BF3"/>
    <w:rsid w:val="008C3823"/>
    <w:rsid w:val="008C4A29"/>
    <w:rsid w:val="008C7FFC"/>
    <w:rsid w:val="008D181B"/>
    <w:rsid w:val="008D1CFE"/>
    <w:rsid w:val="008D5706"/>
    <w:rsid w:val="008E0D9D"/>
    <w:rsid w:val="008E15CB"/>
    <w:rsid w:val="008E18C3"/>
    <w:rsid w:val="008E36D7"/>
    <w:rsid w:val="008E4236"/>
    <w:rsid w:val="008E43C4"/>
    <w:rsid w:val="008E444E"/>
    <w:rsid w:val="008F1CDD"/>
    <w:rsid w:val="008F22BB"/>
    <w:rsid w:val="008F2472"/>
    <w:rsid w:val="008F30DE"/>
    <w:rsid w:val="008F32CD"/>
    <w:rsid w:val="008F35E3"/>
    <w:rsid w:val="008F3F57"/>
    <w:rsid w:val="008F5B72"/>
    <w:rsid w:val="008F63C5"/>
    <w:rsid w:val="008F6735"/>
    <w:rsid w:val="008F696D"/>
    <w:rsid w:val="008F7E20"/>
    <w:rsid w:val="009006B5"/>
    <w:rsid w:val="00907ACF"/>
    <w:rsid w:val="009144E7"/>
    <w:rsid w:val="009152EB"/>
    <w:rsid w:val="00915C7C"/>
    <w:rsid w:val="00915DD9"/>
    <w:rsid w:val="00916110"/>
    <w:rsid w:val="009161F1"/>
    <w:rsid w:val="009177D5"/>
    <w:rsid w:val="0092107C"/>
    <w:rsid w:val="00921082"/>
    <w:rsid w:val="0092142B"/>
    <w:rsid w:val="00921670"/>
    <w:rsid w:val="00921D35"/>
    <w:rsid w:val="00922320"/>
    <w:rsid w:val="00922468"/>
    <w:rsid w:val="00922989"/>
    <w:rsid w:val="009237A9"/>
    <w:rsid w:val="00924894"/>
    <w:rsid w:val="00925636"/>
    <w:rsid w:val="00925D35"/>
    <w:rsid w:val="00927A3B"/>
    <w:rsid w:val="009325D7"/>
    <w:rsid w:val="00932CAD"/>
    <w:rsid w:val="0093307E"/>
    <w:rsid w:val="009331B5"/>
    <w:rsid w:val="00933266"/>
    <w:rsid w:val="00934091"/>
    <w:rsid w:val="0093433E"/>
    <w:rsid w:val="009354F1"/>
    <w:rsid w:val="00937DE5"/>
    <w:rsid w:val="00941CA2"/>
    <w:rsid w:val="00942D7E"/>
    <w:rsid w:val="009433B4"/>
    <w:rsid w:val="009449F8"/>
    <w:rsid w:val="009453B2"/>
    <w:rsid w:val="00947D07"/>
    <w:rsid w:val="00947DDB"/>
    <w:rsid w:val="00947FD2"/>
    <w:rsid w:val="00947FD8"/>
    <w:rsid w:val="00950000"/>
    <w:rsid w:val="00950035"/>
    <w:rsid w:val="009502E1"/>
    <w:rsid w:val="0095061E"/>
    <w:rsid w:val="00950927"/>
    <w:rsid w:val="009514DF"/>
    <w:rsid w:val="009520E2"/>
    <w:rsid w:val="00952126"/>
    <w:rsid w:val="00953E50"/>
    <w:rsid w:val="009549C5"/>
    <w:rsid w:val="00955BDD"/>
    <w:rsid w:val="00955C56"/>
    <w:rsid w:val="009560E9"/>
    <w:rsid w:val="009567C7"/>
    <w:rsid w:val="00957117"/>
    <w:rsid w:val="00957A03"/>
    <w:rsid w:val="0096190B"/>
    <w:rsid w:val="009649DC"/>
    <w:rsid w:val="00964D8C"/>
    <w:rsid w:val="00964F3D"/>
    <w:rsid w:val="00965001"/>
    <w:rsid w:val="009652BD"/>
    <w:rsid w:val="0096539B"/>
    <w:rsid w:val="009658D3"/>
    <w:rsid w:val="009669B8"/>
    <w:rsid w:val="00966FED"/>
    <w:rsid w:val="0096755E"/>
    <w:rsid w:val="00970864"/>
    <w:rsid w:val="009715CE"/>
    <w:rsid w:val="009732FC"/>
    <w:rsid w:val="009756ED"/>
    <w:rsid w:val="00976CBB"/>
    <w:rsid w:val="00980FFC"/>
    <w:rsid w:val="0098350A"/>
    <w:rsid w:val="00983B09"/>
    <w:rsid w:val="00984A46"/>
    <w:rsid w:val="0098582F"/>
    <w:rsid w:val="00985ED9"/>
    <w:rsid w:val="00987460"/>
    <w:rsid w:val="009877DD"/>
    <w:rsid w:val="00990911"/>
    <w:rsid w:val="009914CC"/>
    <w:rsid w:val="009929C2"/>
    <w:rsid w:val="00993706"/>
    <w:rsid w:val="00995931"/>
    <w:rsid w:val="00996C3E"/>
    <w:rsid w:val="00997953"/>
    <w:rsid w:val="009A0F79"/>
    <w:rsid w:val="009A1C0F"/>
    <w:rsid w:val="009A284F"/>
    <w:rsid w:val="009A2B17"/>
    <w:rsid w:val="009A3D76"/>
    <w:rsid w:val="009A656D"/>
    <w:rsid w:val="009A66CB"/>
    <w:rsid w:val="009B195F"/>
    <w:rsid w:val="009B1A8B"/>
    <w:rsid w:val="009B40F5"/>
    <w:rsid w:val="009B5911"/>
    <w:rsid w:val="009B6AAD"/>
    <w:rsid w:val="009C0AFF"/>
    <w:rsid w:val="009C14A3"/>
    <w:rsid w:val="009C1885"/>
    <w:rsid w:val="009C1BEB"/>
    <w:rsid w:val="009C1F70"/>
    <w:rsid w:val="009C3C60"/>
    <w:rsid w:val="009C54A1"/>
    <w:rsid w:val="009C5EA6"/>
    <w:rsid w:val="009C6FF6"/>
    <w:rsid w:val="009D051F"/>
    <w:rsid w:val="009D2D0A"/>
    <w:rsid w:val="009D3802"/>
    <w:rsid w:val="009D3BDA"/>
    <w:rsid w:val="009D5082"/>
    <w:rsid w:val="009E19C4"/>
    <w:rsid w:val="009E1A71"/>
    <w:rsid w:val="009E2028"/>
    <w:rsid w:val="009E2813"/>
    <w:rsid w:val="009E2949"/>
    <w:rsid w:val="009E35AB"/>
    <w:rsid w:val="009F0BBC"/>
    <w:rsid w:val="009F2455"/>
    <w:rsid w:val="009F473A"/>
    <w:rsid w:val="009F612D"/>
    <w:rsid w:val="009F688B"/>
    <w:rsid w:val="00A01EC2"/>
    <w:rsid w:val="00A03A3B"/>
    <w:rsid w:val="00A04A22"/>
    <w:rsid w:val="00A05069"/>
    <w:rsid w:val="00A06BE3"/>
    <w:rsid w:val="00A07192"/>
    <w:rsid w:val="00A105EE"/>
    <w:rsid w:val="00A12F7D"/>
    <w:rsid w:val="00A15747"/>
    <w:rsid w:val="00A204F8"/>
    <w:rsid w:val="00A20DEF"/>
    <w:rsid w:val="00A22261"/>
    <w:rsid w:val="00A22456"/>
    <w:rsid w:val="00A22DAD"/>
    <w:rsid w:val="00A23DF2"/>
    <w:rsid w:val="00A23EAB"/>
    <w:rsid w:val="00A25909"/>
    <w:rsid w:val="00A25C5B"/>
    <w:rsid w:val="00A304E9"/>
    <w:rsid w:val="00A30F24"/>
    <w:rsid w:val="00A31B41"/>
    <w:rsid w:val="00A334BA"/>
    <w:rsid w:val="00A365AC"/>
    <w:rsid w:val="00A406A5"/>
    <w:rsid w:val="00A41B17"/>
    <w:rsid w:val="00A41E03"/>
    <w:rsid w:val="00A42D86"/>
    <w:rsid w:val="00A4342C"/>
    <w:rsid w:val="00A43836"/>
    <w:rsid w:val="00A43B99"/>
    <w:rsid w:val="00A449C6"/>
    <w:rsid w:val="00A461F0"/>
    <w:rsid w:val="00A4737C"/>
    <w:rsid w:val="00A477A6"/>
    <w:rsid w:val="00A5214E"/>
    <w:rsid w:val="00A52A34"/>
    <w:rsid w:val="00A54AB4"/>
    <w:rsid w:val="00A54EB2"/>
    <w:rsid w:val="00A55812"/>
    <w:rsid w:val="00A5670E"/>
    <w:rsid w:val="00A56936"/>
    <w:rsid w:val="00A57790"/>
    <w:rsid w:val="00A57BD8"/>
    <w:rsid w:val="00A57FE4"/>
    <w:rsid w:val="00A60E63"/>
    <w:rsid w:val="00A6133A"/>
    <w:rsid w:val="00A6137F"/>
    <w:rsid w:val="00A613D1"/>
    <w:rsid w:val="00A61AA7"/>
    <w:rsid w:val="00A632B2"/>
    <w:rsid w:val="00A651BA"/>
    <w:rsid w:val="00A6584E"/>
    <w:rsid w:val="00A659E1"/>
    <w:rsid w:val="00A66112"/>
    <w:rsid w:val="00A66378"/>
    <w:rsid w:val="00A66B44"/>
    <w:rsid w:val="00A70112"/>
    <w:rsid w:val="00A70506"/>
    <w:rsid w:val="00A7258D"/>
    <w:rsid w:val="00A73BD3"/>
    <w:rsid w:val="00A7426F"/>
    <w:rsid w:val="00A75509"/>
    <w:rsid w:val="00A813A5"/>
    <w:rsid w:val="00A817FC"/>
    <w:rsid w:val="00A81D32"/>
    <w:rsid w:val="00A81E32"/>
    <w:rsid w:val="00A820CC"/>
    <w:rsid w:val="00A82C1F"/>
    <w:rsid w:val="00A82C89"/>
    <w:rsid w:val="00A82E78"/>
    <w:rsid w:val="00A8382B"/>
    <w:rsid w:val="00A848D1"/>
    <w:rsid w:val="00A84DDC"/>
    <w:rsid w:val="00A84FBC"/>
    <w:rsid w:val="00A8538B"/>
    <w:rsid w:val="00A85627"/>
    <w:rsid w:val="00A877ED"/>
    <w:rsid w:val="00A87CDA"/>
    <w:rsid w:val="00A9034C"/>
    <w:rsid w:val="00A90399"/>
    <w:rsid w:val="00A932BD"/>
    <w:rsid w:val="00A93898"/>
    <w:rsid w:val="00A9412F"/>
    <w:rsid w:val="00A94B21"/>
    <w:rsid w:val="00A9669D"/>
    <w:rsid w:val="00A96A46"/>
    <w:rsid w:val="00A971A4"/>
    <w:rsid w:val="00AA077B"/>
    <w:rsid w:val="00AA1022"/>
    <w:rsid w:val="00AA1BDA"/>
    <w:rsid w:val="00AA21D0"/>
    <w:rsid w:val="00AA2807"/>
    <w:rsid w:val="00AA2F17"/>
    <w:rsid w:val="00AA6688"/>
    <w:rsid w:val="00AB04E1"/>
    <w:rsid w:val="00AB0B86"/>
    <w:rsid w:val="00AB0E23"/>
    <w:rsid w:val="00AB12DA"/>
    <w:rsid w:val="00AB1716"/>
    <w:rsid w:val="00AB1DCF"/>
    <w:rsid w:val="00AB3462"/>
    <w:rsid w:val="00AB3750"/>
    <w:rsid w:val="00AB4AD7"/>
    <w:rsid w:val="00AB4EFC"/>
    <w:rsid w:val="00AC27B1"/>
    <w:rsid w:val="00AC2E76"/>
    <w:rsid w:val="00AC5EFF"/>
    <w:rsid w:val="00AC6490"/>
    <w:rsid w:val="00AD2F7C"/>
    <w:rsid w:val="00AD3C9D"/>
    <w:rsid w:val="00AD4BEE"/>
    <w:rsid w:val="00AD558F"/>
    <w:rsid w:val="00AD70BB"/>
    <w:rsid w:val="00AD76E6"/>
    <w:rsid w:val="00AD7DFB"/>
    <w:rsid w:val="00AE09AD"/>
    <w:rsid w:val="00AE1240"/>
    <w:rsid w:val="00AE21AF"/>
    <w:rsid w:val="00AE28D7"/>
    <w:rsid w:val="00AE32CA"/>
    <w:rsid w:val="00AE3E98"/>
    <w:rsid w:val="00AE3FAC"/>
    <w:rsid w:val="00AE5595"/>
    <w:rsid w:val="00AE5B7C"/>
    <w:rsid w:val="00AE68A4"/>
    <w:rsid w:val="00AF1E19"/>
    <w:rsid w:val="00AF20F1"/>
    <w:rsid w:val="00AF4A90"/>
    <w:rsid w:val="00AF6BC2"/>
    <w:rsid w:val="00AF73D3"/>
    <w:rsid w:val="00AF7640"/>
    <w:rsid w:val="00B00DE1"/>
    <w:rsid w:val="00B02D71"/>
    <w:rsid w:val="00B048E7"/>
    <w:rsid w:val="00B04AF3"/>
    <w:rsid w:val="00B04C97"/>
    <w:rsid w:val="00B05B5D"/>
    <w:rsid w:val="00B07AD1"/>
    <w:rsid w:val="00B07C02"/>
    <w:rsid w:val="00B11217"/>
    <w:rsid w:val="00B1145F"/>
    <w:rsid w:val="00B1259E"/>
    <w:rsid w:val="00B12905"/>
    <w:rsid w:val="00B13194"/>
    <w:rsid w:val="00B138C4"/>
    <w:rsid w:val="00B13A84"/>
    <w:rsid w:val="00B143DA"/>
    <w:rsid w:val="00B16109"/>
    <w:rsid w:val="00B16B8B"/>
    <w:rsid w:val="00B17CEB"/>
    <w:rsid w:val="00B20201"/>
    <w:rsid w:val="00B21041"/>
    <w:rsid w:val="00B21220"/>
    <w:rsid w:val="00B2164A"/>
    <w:rsid w:val="00B21B27"/>
    <w:rsid w:val="00B21E1B"/>
    <w:rsid w:val="00B21F56"/>
    <w:rsid w:val="00B22C3C"/>
    <w:rsid w:val="00B22F8D"/>
    <w:rsid w:val="00B23FCC"/>
    <w:rsid w:val="00B24E7C"/>
    <w:rsid w:val="00B256BC"/>
    <w:rsid w:val="00B305B0"/>
    <w:rsid w:val="00B3313C"/>
    <w:rsid w:val="00B3408A"/>
    <w:rsid w:val="00B34884"/>
    <w:rsid w:val="00B3715F"/>
    <w:rsid w:val="00B3743C"/>
    <w:rsid w:val="00B3759B"/>
    <w:rsid w:val="00B37D0A"/>
    <w:rsid w:val="00B40363"/>
    <w:rsid w:val="00B40B33"/>
    <w:rsid w:val="00B411FF"/>
    <w:rsid w:val="00B42BA2"/>
    <w:rsid w:val="00B43BB4"/>
    <w:rsid w:val="00B4685E"/>
    <w:rsid w:val="00B50C47"/>
    <w:rsid w:val="00B512A6"/>
    <w:rsid w:val="00B52059"/>
    <w:rsid w:val="00B530BB"/>
    <w:rsid w:val="00B53297"/>
    <w:rsid w:val="00B55E73"/>
    <w:rsid w:val="00B56A76"/>
    <w:rsid w:val="00B6066A"/>
    <w:rsid w:val="00B60E7A"/>
    <w:rsid w:val="00B6180B"/>
    <w:rsid w:val="00B622FA"/>
    <w:rsid w:val="00B63602"/>
    <w:rsid w:val="00B64F94"/>
    <w:rsid w:val="00B6523D"/>
    <w:rsid w:val="00B65713"/>
    <w:rsid w:val="00B65D70"/>
    <w:rsid w:val="00B66786"/>
    <w:rsid w:val="00B67432"/>
    <w:rsid w:val="00B705A3"/>
    <w:rsid w:val="00B70880"/>
    <w:rsid w:val="00B71407"/>
    <w:rsid w:val="00B71CDD"/>
    <w:rsid w:val="00B736B9"/>
    <w:rsid w:val="00B739BB"/>
    <w:rsid w:val="00B7414A"/>
    <w:rsid w:val="00B765DD"/>
    <w:rsid w:val="00B802EF"/>
    <w:rsid w:val="00B81DBC"/>
    <w:rsid w:val="00B8382F"/>
    <w:rsid w:val="00B8528C"/>
    <w:rsid w:val="00B852FB"/>
    <w:rsid w:val="00B8545D"/>
    <w:rsid w:val="00B86703"/>
    <w:rsid w:val="00B8683B"/>
    <w:rsid w:val="00B86F4B"/>
    <w:rsid w:val="00B903EC"/>
    <w:rsid w:val="00B90581"/>
    <w:rsid w:val="00B90B4B"/>
    <w:rsid w:val="00B9111A"/>
    <w:rsid w:val="00B91568"/>
    <w:rsid w:val="00B940DA"/>
    <w:rsid w:val="00B94118"/>
    <w:rsid w:val="00B941FC"/>
    <w:rsid w:val="00B9437F"/>
    <w:rsid w:val="00B94EF9"/>
    <w:rsid w:val="00B96028"/>
    <w:rsid w:val="00B97398"/>
    <w:rsid w:val="00BA02D6"/>
    <w:rsid w:val="00BA0693"/>
    <w:rsid w:val="00BA1D8E"/>
    <w:rsid w:val="00BA2DC9"/>
    <w:rsid w:val="00BB0E93"/>
    <w:rsid w:val="00BB14D1"/>
    <w:rsid w:val="00BB3801"/>
    <w:rsid w:val="00BB4613"/>
    <w:rsid w:val="00BB555C"/>
    <w:rsid w:val="00BB5BD6"/>
    <w:rsid w:val="00BB63F6"/>
    <w:rsid w:val="00BC2F35"/>
    <w:rsid w:val="00BC50F5"/>
    <w:rsid w:val="00BC5C8E"/>
    <w:rsid w:val="00BD0298"/>
    <w:rsid w:val="00BD15F9"/>
    <w:rsid w:val="00BD2017"/>
    <w:rsid w:val="00BD34C7"/>
    <w:rsid w:val="00BD358F"/>
    <w:rsid w:val="00BD55C4"/>
    <w:rsid w:val="00BD5E53"/>
    <w:rsid w:val="00BD6D0B"/>
    <w:rsid w:val="00BE0328"/>
    <w:rsid w:val="00BE3A35"/>
    <w:rsid w:val="00BE40FF"/>
    <w:rsid w:val="00BE6F4C"/>
    <w:rsid w:val="00BE73E8"/>
    <w:rsid w:val="00BE74F7"/>
    <w:rsid w:val="00BE779C"/>
    <w:rsid w:val="00BF1D2A"/>
    <w:rsid w:val="00BF6024"/>
    <w:rsid w:val="00C00860"/>
    <w:rsid w:val="00C00AC3"/>
    <w:rsid w:val="00C0205C"/>
    <w:rsid w:val="00C0210C"/>
    <w:rsid w:val="00C05966"/>
    <w:rsid w:val="00C0635D"/>
    <w:rsid w:val="00C066AE"/>
    <w:rsid w:val="00C06A5D"/>
    <w:rsid w:val="00C103BA"/>
    <w:rsid w:val="00C1135D"/>
    <w:rsid w:val="00C12ADD"/>
    <w:rsid w:val="00C131D0"/>
    <w:rsid w:val="00C148B6"/>
    <w:rsid w:val="00C15414"/>
    <w:rsid w:val="00C15797"/>
    <w:rsid w:val="00C16D10"/>
    <w:rsid w:val="00C17E58"/>
    <w:rsid w:val="00C20F40"/>
    <w:rsid w:val="00C22ADD"/>
    <w:rsid w:val="00C24419"/>
    <w:rsid w:val="00C25AFF"/>
    <w:rsid w:val="00C275EC"/>
    <w:rsid w:val="00C277E3"/>
    <w:rsid w:val="00C27CEC"/>
    <w:rsid w:val="00C30520"/>
    <w:rsid w:val="00C31195"/>
    <w:rsid w:val="00C32872"/>
    <w:rsid w:val="00C33C73"/>
    <w:rsid w:val="00C34B9F"/>
    <w:rsid w:val="00C35C21"/>
    <w:rsid w:val="00C3643F"/>
    <w:rsid w:val="00C36FBE"/>
    <w:rsid w:val="00C371D6"/>
    <w:rsid w:val="00C40EC3"/>
    <w:rsid w:val="00C40FB9"/>
    <w:rsid w:val="00C4217E"/>
    <w:rsid w:val="00C43317"/>
    <w:rsid w:val="00C442A6"/>
    <w:rsid w:val="00C50319"/>
    <w:rsid w:val="00C5144E"/>
    <w:rsid w:val="00C51E07"/>
    <w:rsid w:val="00C52DD2"/>
    <w:rsid w:val="00C535AC"/>
    <w:rsid w:val="00C54C91"/>
    <w:rsid w:val="00C5722A"/>
    <w:rsid w:val="00C5749E"/>
    <w:rsid w:val="00C57BFF"/>
    <w:rsid w:val="00C63ED1"/>
    <w:rsid w:val="00C6427F"/>
    <w:rsid w:val="00C6622B"/>
    <w:rsid w:val="00C66EE2"/>
    <w:rsid w:val="00C673A6"/>
    <w:rsid w:val="00C704DE"/>
    <w:rsid w:val="00C70979"/>
    <w:rsid w:val="00C70B7E"/>
    <w:rsid w:val="00C71236"/>
    <w:rsid w:val="00C71722"/>
    <w:rsid w:val="00C7243F"/>
    <w:rsid w:val="00C74072"/>
    <w:rsid w:val="00C7538D"/>
    <w:rsid w:val="00C77CBD"/>
    <w:rsid w:val="00C77D57"/>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66E"/>
    <w:rsid w:val="00C946E9"/>
    <w:rsid w:val="00C95ACA"/>
    <w:rsid w:val="00C960CF"/>
    <w:rsid w:val="00C9724E"/>
    <w:rsid w:val="00C9729F"/>
    <w:rsid w:val="00C9790A"/>
    <w:rsid w:val="00CA11FB"/>
    <w:rsid w:val="00CA1F25"/>
    <w:rsid w:val="00CA24CB"/>
    <w:rsid w:val="00CA4C44"/>
    <w:rsid w:val="00CA50A3"/>
    <w:rsid w:val="00CA543A"/>
    <w:rsid w:val="00CA6082"/>
    <w:rsid w:val="00CA7AEF"/>
    <w:rsid w:val="00CA7CA9"/>
    <w:rsid w:val="00CB076D"/>
    <w:rsid w:val="00CB09B1"/>
    <w:rsid w:val="00CB1740"/>
    <w:rsid w:val="00CB27A7"/>
    <w:rsid w:val="00CB2999"/>
    <w:rsid w:val="00CB3073"/>
    <w:rsid w:val="00CB3138"/>
    <w:rsid w:val="00CB49F2"/>
    <w:rsid w:val="00CB5EAF"/>
    <w:rsid w:val="00CB670F"/>
    <w:rsid w:val="00CC2818"/>
    <w:rsid w:val="00CC477D"/>
    <w:rsid w:val="00CC5353"/>
    <w:rsid w:val="00CC5F3F"/>
    <w:rsid w:val="00CD1C1F"/>
    <w:rsid w:val="00CD1D72"/>
    <w:rsid w:val="00CD22D1"/>
    <w:rsid w:val="00CD2A7F"/>
    <w:rsid w:val="00CD3B0E"/>
    <w:rsid w:val="00CD3B97"/>
    <w:rsid w:val="00CD3BDA"/>
    <w:rsid w:val="00CD4991"/>
    <w:rsid w:val="00CD4F51"/>
    <w:rsid w:val="00CD53EB"/>
    <w:rsid w:val="00CD5633"/>
    <w:rsid w:val="00CD776A"/>
    <w:rsid w:val="00CD7843"/>
    <w:rsid w:val="00CE12C7"/>
    <w:rsid w:val="00CE145E"/>
    <w:rsid w:val="00CE1C80"/>
    <w:rsid w:val="00CE2561"/>
    <w:rsid w:val="00CE3230"/>
    <w:rsid w:val="00CE3EB1"/>
    <w:rsid w:val="00CE428C"/>
    <w:rsid w:val="00CE4526"/>
    <w:rsid w:val="00CE64F0"/>
    <w:rsid w:val="00CF092F"/>
    <w:rsid w:val="00CF0EAB"/>
    <w:rsid w:val="00CF3A5B"/>
    <w:rsid w:val="00CF3CCB"/>
    <w:rsid w:val="00CF6DA6"/>
    <w:rsid w:val="00CF74F2"/>
    <w:rsid w:val="00D00F43"/>
    <w:rsid w:val="00D044ED"/>
    <w:rsid w:val="00D04758"/>
    <w:rsid w:val="00D05559"/>
    <w:rsid w:val="00D05C7B"/>
    <w:rsid w:val="00D06422"/>
    <w:rsid w:val="00D06739"/>
    <w:rsid w:val="00D06965"/>
    <w:rsid w:val="00D06EDA"/>
    <w:rsid w:val="00D10EB4"/>
    <w:rsid w:val="00D1218A"/>
    <w:rsid w:val="00D148A9"/>
    <w:rsid w:val="00D157B7"/>
    <w:rsid w:val="00D160E1"/>
    <w:rsid w:val="00D160EF"/>
    <w:rsid w:val="00D164F3"/>
    <w:rsid w:val="00D17DD0"/>
    <w:rsid w:val="00D204CA"/>
    <w:rsid w:val="00D20652"/>
    <w:rsid w:val="00D21AC2"/>
    <w:rsid w:val="00D2218E"/>
    <w:rsid w:val="00D22739"/>
    <w:rsid w:val="00D241A4"/>
    <w:rsid w:val="00D246C2"/>
    <w:rsid w:val="00D25C82"/>
    <w:rsid w:val="00D27608"/>
    <w:rsid w:val="00D30600"/>
    <w:rsid w:val="00D30CC0"/>
    <w:rsid w:val="00D32087"/>
    <w:rsid w:val="00D322BC"/>
    <w:rsid w:val="00D33863"/>
    <w:rsid w:val="00D3541D"/>
    <w:rsid w:val="00D370A8"/>
    <w:rsid w:val="00D37B8E"/>
    <w:rsid w:val="00D37D02"/>
    <w:rsid w:val="00D413D5"/>
    <w:rsid w:val="00D41480"/>
    <w:rsid w:val="00D415B7"/>
    <w:rsid w:val="00D4164C"/>
    <w:rsid w:val="00D41802"/>
    <w:rsid w:val="00D44208"/>
    <w:rsid w:val="00D4442C"/>
    <w:rsid w:val="00D44704"/>
    <w:rsid w:val="00D45D61"/>
    <w:rsid w:val="00D46B93"/>
    <w:rsid w:val="00D46D0C"/>
    <w:rsid w:val="00D472F0"/>
    <w:rsid w:val="00D50CDE"/>
    <w:rsid w:val="00D50D14"/>
    <w:rsid w:val="00D51954"/>
    <w:rsid w:val="00D52466"/>
    <w:rsid w:val="00D5279B"/>
    <w:rsid w:val="00D52D6B"/>
    <w:rsid w:val="00D54321"/>
    <w:rsid w:val="00D54636"/>
    <w:rsid w:val="00D547CD"/>
    <w:rsid w:val="00D54FB9"/>
    <w:rsid w:val="00D55417"/>
    <w:rsid w:val="00D56132"/>
    <w:rsid w:val="00D6202B"/>
    <w:rsid w:val="00D62ABC"/>
    <w:rsid w:val="00D62BA6"/>
    <w:rsid w:val="00D633BE"/>
    <w:rsid w:val="00D667B8"/>
    <w:rsid w:val="00D670EE"/>
    <w:rsid w:val="00D705C7"/>
    <w:rsid w:val="00D712DF"/>
    <w:rsid w:val="00D72C0C"/>
    <w:rsid w:val="00D743A6"/>
    <w:rsid w:val="00D75347"/>
    <w:rsid w:val="00D76AD7"/>
    <w:rsid w:val="00D77616"/>
    <w:rsid w:val="00D77FD6"/>
    <w:rsid w:val="00D820D3"/>
    <w:rsid w:val="00D82765"/>
    <w:rsid w:val="00D82DE8"/>
    <w:rsid w:val="00D83E2D"/>
    <w:rsid w:val="00D84329"/>
    <w:rsid w:val="00D86BD5"/>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0F0"/>
    <w:rsid w:val="00DB65C6"/>
    <w:rsid w:val="00DB6E4F"/>
    <w:rsid w:val="00DB7D6A"/>
    <w:rsid w:val="00DC0F8E"/>
    <w:rsid w:val="00DC11E3"/>
    <w:rsid w:val="00DC22CA"/>
    <w:rsid w:val="00DC4FC2"/>
    <w:rsid w:val="00DC5139"/>
    <w:rsid w:val="00DC5735"/>
    <w:rsid w:val="00DC5811"/>
    <w:rsid w:val="00DC687B"/>
    <w:rsid w:val="00DD0F6F"/>
    <w:rsid w:val="00DD1A4B"/>
    <w:rsid w:val="00DD223D"/>
    <w:rsid w:val="00DD2BF2"/>
    <w:rsid w:val="00DD2EB2"/>
    <w:rsid w:val="00DD3851"/>
    <w:rsid w:val="00DD5DDD"/>
    <w:rsid w:val="00DD65EE"/>
    <w:rsid w:val="00DD72A9"/>
    <w:rsid w:val="00DD7432"/>
    <w:rsid w:val="00DE03FC"/>
    <w:rsid w:val="00DE2EF3"/>
    <w:rsid w:val="00DE2F1D"/>
    <w:rsid w:val="00DE318E"/>
    <w:rsid w:val="00DE31C0"/>
    <w:rsid w:val="00DE4E97"/>
    <w:rsid w:val="00DE51FE"/>
    <w:rsid w:val="00DE5C94"/>
    <w:rsid w:val="00DE60EF"/>
    <w:rsid w:val="00DE62D5"/>
    <w:rsid w:val="00DE6525"/>
    <w:rsid w:val="00DE6708"/>
    <w:rsid w:val="00DF02B0"/>
    <w:rsid w:val="00DF0C2D"/>
    <w:rsid w:val="00DF1C80"/>
    <w:rsid w:val="00DF2EE5"/>
    <w:rsid w:val="00DF3663"/>
    <w:rsid w:val="00DF401D"/>
    <w:rsid w:val="00DF4927"/>
    <w:rsid w:val="00DF4993"/>
    <w:rsid w:val="00DF6A45"/>
    <w:rsid w:val="00DF6A64"/>
    <w:rsid w:val="00E009C3"/>
    <w:rsid w:val="00E01F92"/>
    <w:rsid w:val="00E022C9"/>
    <w:rsid w:val="00E02986"/>
    <w:rsid w:val="00E03665"/>
    <w:rsid w:val="00E03D45"/>
    <w:rsid w:val="00E03D9F"/>
    <w:rsid w:val="00E05F03"/>
    <w:rsid w:val="00E05F3A"/>
    <w:rsid w:val="00E0686B"/>
    <w:rsid w:val="00E12C5B"/>
    <w:rsid w:val="00E1337D"/>
    <w:rsid w:val="00E1385D"/>
    <w:rsid w:val="00E14418"/>
    <w:rsid w:val="00E14FF7"/>
    <w:rsid w:val="00E15015"/>
    <w:rsid w:val="00E15F1E"/>
    <w:rsid w:val="00E17CF3"/>
    <w:rsid w:val="00E17EA6"/>
    <w:rsid w:val="00E2271E"/>
    <w:rsid w:val="00E256F9"/>
    <w:rsid w:val="00E26787"/>
    <w:rsid w:val="00E26A46"/>
    <w:rsid w:val="00E26F5D"/>
    <w:rsid w:val="00E27B79"/>
    <w:rsid w:val="00E30ACC"/>
    <w:rsid w:val="00E30C75"/>
    <w:rsid w:val="00E32531"/>
    <w:rsid w:val="00E3461F"/>
    <w:rsid w:val="00E348B3"/>
    <w:rsid w:val="00E36548"/>
    <w:rsid w:val="00E367F0"/>
    <w:rsid w:val="00E403E0"/>
    <w:rsid w:val="00E4164C"/>
    <w:rsid w:val="00E4169B"/>
    <w:rsid w:val="00E41827"/>
    <w:rsid w:val="00E41FE4"/>
    <w:rsid w:val="00E44F7C"/>
    <w:rsid w:val="00E45012"/>
    <w:rsid w:val="00E45051"/>
    <w:rsid w:val="00E457A5"/>
    <w:rsid w:val="00E4675B"/>
    <w:rsid w:val="00E46C13"/>
    <w:rsid w:val="00E46F6B"/>
    <w:rsid w:val="00E47160"/>
    <w:rsid w:val="00E5020E"/>
    <w:rsid w:val="00E50CFE"/>
    <w:rsid w:val="00E51A16"/>
    <w:rsid w:val="00E536F5"/>
    <w:rsid w:val="00E53D8A"/>
    <w:rsid w:val="00E56BF5"/>
    <w:rsid w:val="00E57381"/>
    <w:rsid w:val="00E57533"/>
    <w:rsid w:val="00E61351"/>
    <w:rsid w:val="00E633B9"/>
    <w:rsid w:val="00E6373E"/>
    <w:rsid w:val="00E64237"/>
    <w:rsid w:val="00E6489A"/>
    <w:rsid w:val="00E65600"/>
    <w:rsid w:val="00E67229"/>
    <w:rsid w:val="00E700D0"/>
    <w:rsid w:val="00E718CC"/>
    <w:rsid w:val="00E71D00"/>
    <w:rsid w:val="00E7277B"/>
    <w:rsid w:val="00E72FB5"/>
    <w:rsid w:val="00E75240"/>
    <w:rsid w:val="00E757DA"/>
    <w:rsid w:val="00E76AAC"/>
    <w:rsid w:val="00E817D9"/>
    <w:rsid w:val="00E83539"/>
    <w:rsid w:val="00E83C8F"/>
    <w:rsid w:val="00E83D26"/>
    <w:rsid w:val="00E84167"/>
    <w:rsid w:val="00E848F0"/>
    <w:rsid w:val="00E8775F"/>
    <w:rsid w:val="00E87A4F"/>
    <w:rsid w:val="00E87EA9"/>
    <w:rsid w:val="00E90691"/>
    <w:rsid w:val="00E90EDE"/>
    <w:rsid w:val="00E9143D"/>
    <w:rsid w:val="00E91DE1"/>
    <w:rsid w:val="00E931A1"/>
    <w:rsid w:val="00E942FD"/>
    <w:rsid w:val="00E94DFB"/>
    <w:rsid w:val="00E9501B"/>
    <w:rsid w:val="00E9706C"/>
    <w:rsid w:val="00E975FD"/>
    <w:rsid w:val="00E97689"/>
    <w:rsid w:val="00E97E4D"/>
    <w:rsid w:val="00EA086C"/>
    <w:rsid w:val="00EA090F"/>
    <w:rsid w:val="00EA149B"/>
    <w:rsid w:val="00EA3400"/>
    <w:rsid w:val="00EA6A06"/>
    <w:rsid w:val="00EA7814"/>
    <w:rsid w:val="00EA7E9C"/>
    <w:rsid w:val="00EB0718"/>
    <w:rsid w:val="00EB0944"/>
    <w:rsid w:val="00EB0ADB"/>
    <w:rsid w:val="00EB11B7"/>
    <w:rsid w:val="00EB1543"/>
    <w:rsid w:val="00EB2712"/>
    <w:rsid w:val="00EB375A"/>
    <w:rsid w:val="00EB4107"/>
    <w:rsid w:val="00EB4B2B"/>
    <w:rsid w:val="00EB57EE"/>
    <w:rsid w:val="00EB68A5"/>
    <w:rsid w:val="00EB736E"/>
    <w:rsid w:val="00EC271F"/>
    <w:rsid w:val="00EC2CA4"/>
    <w:rsid w:val="00EC638C"/>
    <w:rsid w:val="00EC678C"/>
    <w:rsid w:val="00EC71C5"/>
    <w:rsid w:val="00ED0CBA"/>
    <w:rsid w:val="00ED0F8C"/>
    <w:rsid w:val="00ED44A8"/>
    <w:rsid w:val="00ED4715"/>
    <w:rsid w:val="00ED6384"/>
    <w:rsid w:val="00ED783C"/>
    <w:rsid w:val="00EE109D"/>
    <w:rsid w:val="00EE1E0B"/>
    <w:rsid w:val="00EE2614"/>
    <w:rsid w:val="00EE2684"/>
    <w:rsid w:val="00EE40A0"/>
    <w:rsid w:val="00EE7F42"/>
    <w:rsid w:val="00EF2204"/>
    <w:rsid w:val="00EF3D6C"/>
    <w:rsid w:val="00EF4C45"/>
    <w:rsid w:val="00EF5EE2"/>
    <w:rsid w:val="00EF6F6E"/>
    <w:rsid w:val="00F005B4"/>
    <w:rsid w:val="00F0524E"/>
    <w:rsid w:val="00F07A67"/>
    <w:rsid w:val="00F10040"/>
    <w:rsid w:val="00F109E1"/>
    <w:rsid w:val="00F11417"/>
    <w:rsid w:val="00F148CE"/>
    <w:rsid w:val="00F152D3"/>
    <w:rsid w:val="00F1538B"/>
    <w:rsid w:val="00F158EB"/>
    <w:rsid w:val="00F1622E"/>
    <w:rsid w:val="00F205C3"/>
    <w:rsid w:val="00F21EE1"/>
    <w:rsid w:val="00F23046"/>
    <w:rsid w:val="00F23F60"/>
    <w:rsid w:val="00F242FC"/>
    <w:rsid w:val="00F24EB5"/>
    <w:rsid w:val="00F26D6D"/>
    <w:rsid w:val="00F30CA3"/>
    <w:rsid w:val="00F3312B"/>
    <w:rsid w:val="00F33E70"/>
    <w:rsid w:val="00F371B3"/>
    <w:rsid w:val="00F37A74"/>
    <w:rsid w:val="00F41119"/>
    <w:rsid w:val="00F41A21"/>
    <w:rsid w:val="00F41DF5"/>
    <w:rsid w:val="00F423FA"/>
    <w:rsid w:val="00F42E1F"/>
    <w:rsid w:val="00F43A71"/>
    <w:rsid w:val="00F4400C"/>
    <w:rsid w:val="00F4407D"/>
    <w:rsid w:val="00F457A7"/>
    <w:rsid w:val="00F5082F"/>
    <w:rsid w:val="00F50D0A"/>
    <w:rsid w:val="00F524BD"/>
    <w:rsid w:val="00F525CA"/>
    <w:rsid w:val="00F52A89"/>
    <w:rsid w:val="00F52CBD"/>
    <w:rsid w:val="00F573D8"/>
    <w:rsid w:val="00F57615"/>
    <w:rsid w:val="00F6060F"/>
    <w:rsid w:val="00F60D4F"/>
    <w:rsid w:val="00F60DA7"/>
    <w:rsid w:val="00F60F96"/>
    <w:rsid w:val="00F610B7"/>
    <w:rsid w:val="00F61176"/>
    <w:rsid w:val="00F61A10"/>
    <w:rsid w:val="00F62DB8"/>
    <w:rsid w:val="00F63ACE"/>
    <w:rsid w:val="00F64037"/>
    <w:rsid w:val="00F649E7"/>
    <w:rsid w:val="00F6636C"/>
    <w:rsid w:val="00F66A19"/>
    <w:rsid w:val="00F672F4"/>
    <w:rsid w:val="00F70150"/>
    <w:rsid w:val="00F71AC0"/>
    <w:rsid w:val="00F73196"/>
    <w:rsid w:val="00F745C2"/>
    <w:rsid w:val="00F76019"/>
    <w:rsid w:val="00F77E5B"/>
    <w:rsid w:val="00F80923"/>
    <w:rsid w:val="00F82263"/>
    <w:rsid w:val="00F82A8D"/>
    <w:rsid w:val="00F82BD3"/>
    <w:rsid w:val="00F82C99"/>
    <w:rsid w:val="00F850FF"/>
    <w:rsid w:val="00F85BB2"/>
    <w:rsid w:val="00F86B7A"/>
    <w:rsid w:val="00F914D6"/>
    <w:rsid w:val="00F9267D"/>
    <w:rsid w:val="00F92AF8"/>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CDD"/>
    <w:rsid w:val="00FA6962"/>
    <w:rsid w:val="00FA7283"/>
    <w:rsid w:val="00FA7D77"/>
    <w:rsid w:val="00FB0168"/>
    <w:rsid w:val="00FB022D"/>
    <w:rsid w:val="00FB03E0"/>
    <w:rsid w:val="00FB0FA2"/>
    <w:rsid w:val="00FB1A9E"/>
    <w:rsid w:val="00FB2477"/>
    <w:rsid w:val="00FB3D5A"/>
    <w:rsid w:val="00FB3E29"/>
    <w:rsid w:val="00FB429E"/>
    <w:rsid w:val="00FB5021"/>
    <w:rsid w:val="00FB65FD"/>
    <w:rsid w:val="00FB6863"/>
    <w:rsid w:val="00FC039B"/>
    <w:rsid w:val="00FC0E05"/>
    <w:rsid w:val="00FC1693"/>
    <w:rsid w:val="00FC1B9E"/>
    <w:rsid w:val="00FC2696"/>
    <w:rsid w:val="00FC2B8A"/>
    <w:rsid w:val="00FC3085"/>
    <w:rsid w:val="00FC3100"/>
    <w:rsid w:val="00FC6E92"/>
    <w:rsid w:val="00FC7AD5"/>
    <w:rsid w:val="00FD0021"/>
    <w:rsid w:val="00FD09E7"/>
    <w:rsid w:val="00FD0DEB"/>
    <w:rsid w:val="00FD1EC4"/>
    <w:rsid w:val="00FD25A2"/>
    <w:rsid w:val="00FD28E4"/>
    <w:rsid w:val="00FD40D7"/>
    <w:rsid w:val="00FD42A0"/>
    <w:rsid w:val="00FD51AC"/>
    <w:rsid w:val="00FD607E"/>
    <w:rsid w:val="00FD7D0F"/>
    <w:rsid w:val="00FD7F96"/>
    <w:rsid w:val="00FE037B"/>
    <w:rsid w:val="00FE0D21"/>
    <w:rsid w:val="00FE1B6B"/>
    <w:rsid w:val="00FE1C26"/>
    <w:rsid w:val="00FE3AAE"/>
    <w:rsid w:val="00FE3E17"/>
    <w:rsid w:val="00FE4F8A"/>
    <w:rsid w:val="00FE515E"/>
    <w:rsid w:val="00FE51D8"/>
    <w:rsid w:val="00FE5D8C"/>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33796B46-0211-4B0B-8B3E-AB4EF332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FCD"/>
    <w:pPr>
      <w:suppressAutoHyphens/>
      <w:spacing w:after="120"/>
      <w:jc w:val="both"/>
    </w:pPr>
    <w:rPr>
      <w:rFonts w:ascii="Tahoma" w:hAnsi="Tahoma" w:cs="Tahoma"/>
      <w:sz w:val="22"/>
      <w:szCs w:val="22"/>
      <w:lang w:val="en-GB" w:eastAsia="zh-CN"/>
    </w:rPr>
  </w:style>
  <w:style w:type="paragraph" w:styleId="10">
    <w:name w:val="heading 1"/>
    <w:basedOn w:val="a"/>
    <w:next w:val="a"/>
    <w:link w:val="1Char"/>
    <w:qFormat/>
    <w:rsid w:val="00623457"/>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0">
    <w:name w:val="heading 2"/>
    <w:basedOn w:val="10"/>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basedOn w:val="a"/>
    <w:next w:val="a"/>
    <w:qFormat/>
    <w:rsid w:val="00623457"/>
    <w:pPr>
      <w:keepNext/>
      <w:numPr>
        <w:ilvl w:val="2"/>
        <w:numId w:val="11"/>
      </w:numPr>
      <w:spacing w:before="240" w:after="60"/>
      <w:outlineLvl w:val="2"/>
    </w:pPr>
    <w:rPr>
      <w:rFonts w:cs="Times New Roman"/>
      <w:b/>
      <w:bCs/>
      <w:szCs w:val="26"/>
    </w:rPr>
  </w:style>
  <w:style w:type="paragraph" w:styleId="40">
    <w:name w:val="heading 4"/>
    <w:basedOn w:val="a"/>
    <w:next w:val="a"/>
    <w:qFormat/>
    <w:rsid w:val="0069435C"/>
    <w:pPr>
      <w:keepNext/>
      <w:numPr>
        <w:ilvl w:val="3"/>
        <w:numId w:val="11"/>
      </w:numPr>
      <w:spacing w:before="240" w:after="60"/>
      <w:outlineLvl w:val="3"/>
    </w:pPr>
    <w:rPr>
      <w:rFonts w:cs="Times New Roman"/>
      <w:b/>
      <w:bCs/>
      <w:szCs w:val="28"/>
    </w:rPr>
  </w:style>
  <w:style w:type="paragraph" w:styleId="50">
    <w:name w:val="heading 5"/>
    <w:basedOn w:val="a"/>
    <w:next w:val="40"/>
    <w:qFormat/>
    <w:rsid w:val="00B42BA2"/>
    <w:pPr>
      <w:numPr>
        <w:ilvl w:val="4"/>
        <w:numId w:val="1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1">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0">
    <w:name w:val="Προεπιλεγμένη γραμματοσειρά1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11">
    <w:name w:val="Λεζάντα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7">
    <w:name w:val="Ημερομηνία1"/>
    <w:basedOn w:val="a"/>
    <w:next w:val="a"/>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8">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a">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b">
    <w:name w:val="toc 1"/>
    <w:basedOn w:val="a"/>
    <w:next w:val="a"/>
    <w:uiPriority w:val="39"/>
    <w:pPr>
      <w:spacing w:before="120"/>
      <w:jc w:val="left"/>
    </w:pPr>
    <w:rPr>
      <w:b/>
      <w:bCs/>
      <w:caps/>
      <w:sz w:val="20"/>
      <w:szCs w:val="20"/>
    </w:rPr>
  </w:style>
  <w:style w:type="paragraph" w:styleId="26">
    <w:name w:val="toc 2"/>
    <w:basedOn w:val="a"/>
    <w:next w:val="a"/>
    <w:uiPriority w:val="39"/>
    <w:pPr>
      <w:spacing w:after="0"/>
      <w:ind w:left="220"/>
      <w:jc w:val="left"/>
    </w:pPr>
    <w:rPr>
      <w:smallCaps/>
      <w:sz w:val="20"/>
      <w:szCs w:val="20"/>
    </w:rPr>
  </w:style>
  <w:style w:type="paragraph" w:styleId="32">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d">
    <w:name w:val="Κείμενο σχολίου1"/>
    <w:basedOn w:val="a"/>
    <w:rPr>
      <w:sz w:val="20"/>
      <w:szCs w:val="20"/>
    </w:rPr>
  </w:style>
  <w:style w:type="paragraph" w:styleId="afb">
    <w:name w:val="annotation subject"/>
    <w:basedOn w:val="1d"/>
    <w:next w:val="1d"/>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3">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0"/>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0"/>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TableParagraph">
    <w:name w:val="Table Paragraph"/>
    <w:basedOn w:val="a"/>
    <w:uiPriority w:val="1"/>
    <w:qFormat/>
    <w:rsid w:val="00C0635D"/>
    <w:pPr>
      <w:widowControl w:val="0"/>
      <w:suppressAutoHyphens w:val="0"/>
      <w:autoSpaceDE w:val="0"/>
      <w:autoSpaceDN w:val="0"/>
      <w:spacing w:after="0"/>
    </w:pPr>
    <w:rPr>
      <w:rFonts w:ascii="Arial Narrow" w:eastAsia="Arial Narrow" w:hAnsi="Arial Narrow" w:cs="Arial Narrow"/>
      <w:lang w:val="el-GR" w:eastAsia="en-US"/>
    </w:rPr>
  </w:style>
  <w:style w:type="paragraph" w:customStyle="1" w:styleId="1">
    <w:name w:val="ΕΠΙΚ_ΠΑΡ_1"/>
    <w:basedOn w:val="20"/>
    <w:qFormat/>
    <w:rsid w:val="00686022"/>
    <w:pPr>
      <w:numPr>
        <w:ilvl w:val="0"/>
        <w:numId w:val="63"/>
      </w:numPr>
      <w:pBdr>
        <w:top w:val="none" w:sz="0" w:space="0" w:color="auto"/>
        <w:left w:val="none" w:sz="0" w:space="0" w:color="auto"/>
        <w:bottom w:val="none" w:sz="0" w:space="0" w:color="auto"/>
        <w:right w:val="none" w:sz="0" w:space="0" w:color="auto"/>
      </w:pBdr>
      <w:spacing w:line="288" w:lineRule="auto"/>
    </w:pPr>
    <w:rPr>
      <w:rFonts w:ascii="Arial" w:hAnsi="Arial"/>
      <w:sz w:val="24"/>
      <w:lang w:val="el-GR"/>
    </w:rPr>
  </w:style>
  <w:style w:type="paragraph" w:customStyle="1" w:styleId="2">
    <w:name w:val="ΕΠΙΚ_ΠΑΡ_2"/>
    <w:basedOn w:val="30"/>
    <w:link w:val="2Char"/>
    <w:qFormat/>
    <w:rsid w:val="00686022"/>
    <w:pPr>
      <w:numPr>
        <w:ilvl w:val="1"/>
        <w:numId w:val="63"/>
      </w:numPr>
      <w:spacing w:line="288" w:lineRule="auto"/>
    </w:pPr>
    <w:rPr>
      <w:rFonts w:eastAsia="SimSun" w:cs="Tahoma"/>
      <w:sz w:val="24"/>
      <w:szCs w:val="24"/>
      <w:lang w:val="el-GR"/>
    </w:rPr>
  </w:style>
  <w:style w:type="paragraph" w:customStyle="1" w:styleId="3">
    <w:name w:val="ΕΠΙΚ_ΠΑΡ_3"/>
    <w:basedOn w:val="40"/>
    <w:link w:val="3Char"/>
    <w:qFormat/>
    <w:rsid w:val="00686022"/>
    <w:pPr>
      <w:numPr>
        <w:ilvl w:val="2"/>
        <w:numId w:val="63"/>
      </w:numPr>
      <w:spacing w:line="288" w:lineRule="auto"/>
    </w:pPr>
    <w:rPr>
      <w:rFonts w:eastAsia="SimSun" w:cs="Tahoma"/>
      <w:sz w:val="24"/>
      <w:szCs w:val="24"/>
      <w:lang w:val="el-GR"/>
    </w:rPr>
  </w:style>
  <w:style w:type="paragraph" w:customStyle="1" w:styleId="4">
    <w:name w:val="ΕΠΙΚ_ΠΑΡ_4"/>
    <w:basedOn w:val="50"/>
    <w:link w:val="4Char"/>
    <w:qFormat/>
    <w:rsid w:val="00686022"/>
    <w:pPr>
      <w:numPr>
        <w:ilvl w:val="3"/>
        <w:numId w:val="63"/>
      </w:numPr>
    </w:pPr>
    <w:rPr>
      <w:rFonts w:eastAsia="SimSun" w:cs="Tahoma"/>
      <w:sz w:val="24"/>
      <w:szCs w:val="24"/>
    </w:rPr>
  </w:style>
  <w:style w:type="character" w:customStyle="1" w:styleId="4Char">
    <w:name w:val="ΕΠΙΚ_ΠΑΡ_4 Char"/>
    <w:basedOn w:val="a0"/>
    <w:link w:val="4"/>
    <w:rsid w:val="00686022"/>
    <w:rPr>
      <w:rFonts w:ascii="Tahoma" w:eastAsia="SimSun" w:hAnsi="Tahoma" w:cs="Tahoma"/>
      <w:b/>
      <w:sz w:val="24"/>
      <w:szCs w:val="24"/>
      <w:lang w:val="en-US" w:eastAsia="zh-CN"/>
    </w:rPr>
  </w:style>
  <w:style w:type="paragraph" w:customStyle="1" w:styleId="5">
    <w:name w:val="ΕΠΙΚ_ΠΑΡ_5"/>
    <w:basedOn w:val="50"/>
    <w:next w:val="a"/>
    <w:qFormat/>
    <w:rsid w:val="00686022"/>
    <w:pPr>
      <w:numPr>
        <w:numId w:val="63"/>
      </w:numPr>
    </w:pPr>
    <w:rPr>
      <w:rFonts w:eastAsia="SimSun" w:cs="Tahoma"/>
      <w:sz w:val="24"/>
      <w:szCs w:val="24"/>
    </w:rPr>
  </w:style>
  <w:style w:type="character" w:customStyle="1" w:styleId="3Char">
    <w:name w:val="ΕΠΙΚ_ΠΑΡ_3 Char"/>
    <w:basedOn w:val="a0"/>
    <w:link w:val="3"/>
    <w:rsid w:val="00E41827"/>
    <w:rPr>
      <w:rFonts w:ascii="Tahoma" w:eastAsia="SimSun" w:hAnsi="Tahoma" w:cs="Tahoma"/>
      <w:b/>
      <w:bCs/>
      <w:sz w:val="24"/>
      <w:szCs w:val="24"/>
      <w:lang w:eastAsia="zh-CN"/>
    </w:rPr>
  </w:style>
  <w:style w:type="character" w:customStyle="1" w:styleId="2Char">
    <w:name w:val="ΕΠΙΚ_ΠΑΡ_2 Char"/>
    <w:basedOn w:val="a0"/>
    <w:link w:val="2"/>
    <w:rsid w:val="00CA24CB"/>
    <w:rPr>
      <w:rFonts w:ascii="Tahoma" w:eastAsia="SimSun" w:hAnsi="Tahoma" w:cs="Tahoma"/>
      <w:b/>
      <w:bCs/>
      <w:sz w:val="24"/>
      <w:szCs w:val="24"/>
      <w:lang w:eastAsia="zh-CN"/>
    </w:rPr>
  </w:style>
  <w:style w:type="paragraph" w:customStyle="1" w:styleId="RFPbodytext">
    <w:name w:val="RFP_bodytext"/>
    <w:link w:val="RFPbodytextChar"/>
    <w:qFormat/>
    <w:rsid w:val="00303422"/>
    <w:pPr>
      <w:spacing w:before="120" w:after="120" w:line="276" w:lineRule="auto"/>
      <w:jc w:val="both"/>
    </w:pPr>
    <w:rPr>
      <w:rFonts w:asciiTheme="minorHAnsi" w:hAnsiTheme="minorHAnsi" w:cs="Arial"/>
      <w:bCs/>
      <w:color w:val="262626" w:themeColor="text1" w:themeTint="D9"/>
      <w:kern w:val="32"/>
      <w:sz w:val="22"/>
      <w:szCs w:val="28"/>
      <w:lang w:eastAsia="en-US"/>
    </w:rPr>
  </w:style>
  <w:style w:type="character" w:customStyle="1" w:styleId="RFPbodytextChar">
    <w:name w:val="RFP_bodytext Char"/>
    <w:link w:val="RFPbodytext"/>
    <w:rsid w:val="00303422"/>
    <w:rPr>
      <w:rFonts w:asciiTheme="minorHAnsi" w:hAnsiTheme="minorHAnsi" w:cs="Arial"/>
      <w:bCs/>
      <w:color w:val="262626" w:themeColor="text1" w:themeTint="D9"/>
      <w:kern w:val="32"/>
      <w:sz w:val="22"/>
      <w:szCs w:val="28"/>
      <w:lang w:eastAsia="en-US"/>
    </w:rPr>
  </w:style>
  <w:style w:type="character" w:styleId="aff5">
    <w:name w:val="Unresolved Mention"/>
    <w:basedOn w:val="a0"/>
    <w:uiPriority w:val="99"/>
    <w:semiHidden/>
    <w:unhideWhenUsed/>
    <w:rsid w:val="00252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574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5743794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37728204">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614172735">
      <w:bodyDiv w:val="1"/>
      <w:marLeft w:val="0"/>
      <w:marRight w:val="0"/>
      <w:marTop w:val="0"/>
      <w:marBottom w:val="0"/>
      <w:divBdr>
        <w:top w:val="none" w:sz="0" w:space="0" w:color="auto"/>
        <w:left w:val="none" w:sz="0" w:space="0" w:color="auto"/>
        <w:bottom w:val="none" w:sz="0" w:space="0" w:color="auto"/>
        <w:right w:val="none" w:sz="0" w:space="0" w:color="auto"/>
      </w:divBdr>
    </w:div>
    <w:div w:id="1805350548">
      <w:bodyDiv w:val="1"/>
      <w:marLeft w:val="0"/>
      <w:marRight w:val="0"/>
      <w:marTop w:val="0"/>
      <w:marBottom w:val="0"/>
      <w:divBdr>
        <w:top w:val="none" w:sz="0" w:space="0" w:color="auto"/>
        <w:left w:val="none" w:sz="0" w:space="0" w:color="auto"/>
        <w:bottom w:val="none" w:sz="0" w:space="0" w:color="auto"/>
        <w:right w:val="none" w:sz="0" w:space="0" w:color="auto"/>
      </w:divBdr>
    </w:div>
    <w:div w:id="1961841115">
      <w:bodyDiv w:val="1"/>
      <w:marLeft w:val="0"/>
      <w:marRight w:val="0"/>
      <w:marTop w:val="0"/>
      <w:marBottom w:val="0"/>
      <w:divBdr>
        <w:top w:val="none" w:sz="0" w:space="0" w:color="auto"/>
        <w:left w:val="none" w:sz="0" w:space="0" w:color="auto"/>
        <w:bottom w:val="none" w:sz="0" w:space="0" w:color="auto"/>
        <w:right w:val="none" w:sz="0" w:space="0" w:color="auto"/>
      </w:divBdr>
    </w:div>
    <w:div w:id="2024163915">
      <w:bodyDiv w:val="1"/>
      <w:marLeft w:val="0"/>
      <w:marRight w:val="0"/>
      <w:marTop w:val="0"/>
      <w:marBottom w:val="0"/>
      <w:divBdr>
        <w:top w:val="none" w:sz="0" w:space="0" w:color="auto"/>
        <w:left w:val="none" w:sz="0" w:space="0" w:color="auto"/>
        <w:bottom w:val="none" w:sz="0" w:space="0" w:color="auto"/>
        <w:right w:val="none" w:sz="0" w:space="0" w:color="auto"/>
      </w:divBdr>
    </w:div>
    <w:div w:id="207901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theme" Target="theme/theme1.xml"/><Relationship Id="rId21" Type="http://schemas.openxmlformats.org/officeDocument/2006/relationships/hyperlink" Target="http://www.hsppa.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art79a" TargetMode="External"/><Relationship Id="rId33" Type="http://schemas.openxmlformats.org/officeDocument/2006/relationships/footer" Target="footer3.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yperlink" Target="http://www.data.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s://www.gsis.gr/dimosia-dioikisi/G-Cloud"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s://greece20.gov.gr/epikoinwnia-dimosiotita/" TargetMode="External"/><Relationship Id="rId30" Type="http://schemas.openxmlformats.org/officeDocument/2006/relationships/hyperlink" Target="http://www.data.gov.gr"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3E2C3-5638-4F37-BDDA-B59CDF7E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156</Pages>
  <Words>58012</Words>
  <Characters>330670</Characters>
  <Application>Microsoft Office Word</Application>
  <DocSecurity>0</DocSecurity>
  <Lines>2755</Lines>
  <Paragraphs>775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387907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Πλούμπη Σοφία</dc:creator>
  <cp:keywords/>
  <dc:description/>
  <cp:lastModifiedBy>Δράκου Μερόπη</cp:lastModifiedBy>
  <cp:revision>117</cp:revision>
  <cp:lastPrinted>2023-01-10T13:04:00Z</cp:lastPrinted>
  <dcterms:created xsi:type="dcterms:W3CDTF">2022-12-22T13:03:00Z</dcterms:created>
  <dcterms:modified xsi:type="dcterms:W3CDTF">2023-01-10T13:07:00Z</dcterms:modified>
</cp:coreProperties>
</file>