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4436F506" w14:textId="77777777" w:rsidR="00D41FD6" w:rsidRPr="00621C42" w:rsidRDefault="00D41FD6" w:rsidP="00D20356">
      <w:pPr>
        <w:pStyle w:val="af4"/>
        <w:ind w:left="-142"/>
        <w:rPr>
          <w:rFonts w:ascii="Tahoma" w:hAnsi="Tahoma" w:cs="Tahoma"/>
          <w:szCs w:val="22"/>
          <w:lang w:val="el-GR"/>
        </w:rPr>
      </w:pPr>
    </w:p>
    <w:p w14:paraId="0B62B6C2" w14:textId="77777777" w:rsidR="00C2001C" w:rsidRPr="00D07716" w:rsidRDefault="00C2001C" w:rsidP="00C2001C">
      <w:pPr>
        <w:jc w:val="center"/>
        <w:rPr>
          <w:rFonts w:ascii="Tahoma" w:hAnsi="Tahoma" w:cs="Tahoma"/>
          <w:b/>
          <w:sz w:val="32"/>
          <w:szCs w:val="32"/>
          <w:lang w:val="el-GR"/>
        </w:rPr>
      </w:pPr>
      <w:r w:rsidRPr="00D07716">
        <w:rPr>
          <w:rFonts w:ascii="Tahoma" w:hAnsi="Tahoma" w:cs="Tahoma"/>
          <w:b/>
          <w:sz w:val="32"/>
          <w:szCs w:val="32"/>
          <w:lang w:val="el-GR"/>
        </w:rPr>
        <w:t>Διακήρυξη</w:t>
      </w:r>
    </w:p>
    <w:p w14:paraId="6509E034" w14:textId="77777777" w:rsidR="00C2001C" w:rsidRPr="00D07716" w:rsidRDefault="00C2001C" w:rsidP="00C2001C">
      <w:pPr>
        <w:jc w:val="center"/>
        <w:rPr>
          <w:rFonts w:ascii="Tahoma" w:hAnsi="Tahoma" w:cs="Tahoma"/>
          <w:b/>
          <w:sz w:val="32"/>
          <w:szCs w:val="32"/>
          <w:lang w:val="el-GR"/>
        </w:rPr>
      </w:pPr>
      <w:r w:rsidRPr="00D07716">
        <w:rPr>
          <w:rFonts w:ascii="Tahoma" w:hAnsi="Tahoma" w:cs="Tahoma"/>
          <w:b/>
          <w:sz w:val="32"/>
          <w:szCs w:val="32"/>
          <w:lang w:val="el-GR"/>
        </w:rPr>
        <w:t>Ηλεκτρονικού Ανοικτού (Διεθνούς) Άνω των Ορίων Διαγωνισμού</w:t>
      </w:r>
    </w:p>
    <w:p w14:paraId="46EB1FC7" w14:textId="77777777" w:rsidR="00C2001C" w:rsidRPr="00D07716" w:rsidRDefault="00C2001C" w:rsidP="00C2001C">
      <w:pPr>
        <w:jc w:val="center"/>
        <w:rPr>
          <w:rFonts w:ascii="Tahoma" w:hAnsi="Tahoma" w:cs="Tahoma"/>
          <w:b/>
          <w:sz w:val="32"/>
          <w:szCs w:val="32"/>
          <w:lang w:val="el-GR"/>
        </w:rPr>
      </w:pPr>
      <w:r w:rsidRPr="00D07716">
        <w:rPr>
          <w:rFonts w:ascii="Tahoma" w:hAnsi="Tahoma" w:cs="Tahoma"/>
          <w:b/>
          <w:sz w:val="32"/>
          <w:szCs w:val="32"/>
          <w:lang w:val="el-GR"/>
        </w:rPr>
        <w:t>για το Έργο</w:t>
      </w:r>
    </w:p>
    <w:p w14:paraId="452EFCEB" w14:textId="68952CE5" w:rsidR="00C2001C" w:rsidRPr="00D07716" w:rsidRDefault="0AFE578E" w:rsidP="00704A11">
      <w:pPr>
        <w:jc w:val="center"/>
        <w:rPr>
          <w:rFonts w:ascii="Tahoma" w:hAnsi="Tahoma" w:cs="Tahoma"/>
          <w:b/>
          <w:bCs/>
          <w:sz w:val="32"/>
          <w:szCs w:val="32"/>
          <w:vertAlign w:val="subscript"/>
          <w:lang w:val="el-GR"/>
        </w:rPr>
      </w:pPr>
      <w:r w:rsidRPr="00D07716">
        <w:rPr>
          <w:rFonts w:ascii="Tahoma" w:hAnsi="Tahoma" w:cs="Tahoma"/>
          <w:b/>
          <w:bCs/>
          <w:sz w:val="32"/>
          <w:szCs w:val="32"/>
          <w:lang w:val="el-GR"/>
        </w:rPr>
        <w:t>«</w:t>
      </w:r>
      <w:r w:rsidR="00DF30C3" w:rsidRPr="00D07716">
        <w:rPr>
          <w:rFonts w:ascii="Tahoma" w:hAnsi="Tahoma" w:cs="Tahoma"/>
          <w:b/>
          <w:bCs/>
          <w:sz w:val="32"/>
          <w:szCs w:val="32"/>
          <w:lang w:val="el-GR"/>
        </w:rPr>
        <w:t xml:space="preserve">Σύμβουλος Τεχνικής Υποστήριξης για την ωρίμανση, επιτήρηση, διαχείριση και υλοποίηση των υποέργων της Δράσης 16581 </w:t>
      </w:r>
      <w:r w:rsidR="00E377F7" w:rsidRPr="00D07716">
        <w:rPr>
          <w:rFonts w:ascii="Tahoma" w:hAnsi="Tahoma" w:cs="Tahoma"/>
          <w:b/>
          <w:bCs/>
          <w:sz w:val="32"/>
          <w:szCs w:val="32"/>
          <w:lang w:val="el-GR"/>
        </w:rPr>
        <w:t>: "</w:t>
      </w:r>
      <w:r w:rsidR="00701889" w:rsidRPr="00D07716">
        <w:rPr>
          <w:rFonts w:ascii="Tahoma" w:hAnsi="Tahoma" w:cs="Tahoma"/>
          <w:b/>
          <w:bCs/>
          <w:sz w:val="32"/>
          <w:szCs w:val="32"/>
          <w:lang w:val="el-GR"/>
        </w:rPr>
        <w:t>Ανάπτυξη της</w:t>
      </w:r>
      <w:r w:rsidR="00290037" w:rsidRPr="00D07716">
        <w:rPr>
          <w:rFonts w:ascii="Tahoma" w:hAnsi="Tahoma" w:cs="Tahoma"/>
          <w:b/>
          <w:bCs/>
          <w:sz w:val="32"/>
          <w:szCs w:val="32"/>
          <w:lang w:val="el-GR"/>
        </w:rPr>
        <w:t xml:space="preserve"> Κεφαλαιαγοράς</w:t>
      </w:r>
      <w:r w:rsidR="00E377F7" w:rsidRPr="00D07716">
        <w:rPr>
          <w:rFonts w:ascii="Tahoma" w:hAnsi="Tahoma" w:cs="Tahoma"/>
          <w:b/>
          <w:bCs/>
          <w:sz w:val="32"/>
          <w:szCs w:val="32"/>
          <w:lang w:val="el-GR"/>
        </w:rPr>
        <w:t xml:space="preserve">" </w:t>
      </w:r>
      <w:r w:rsidR="00DF30C3" w:rsidRPr="00D07716">
        <w:rPr>
          <w:rFonts w:ascii="Tahoma" w:hAnsi="Tahoma" w:cs="Tahoma"/>
          <w:b/>
          <w:bCs/>
          <w:sz w:val="32"/>
          <w:szCs w:val="32"/>
          <w:lang w:val="el-GR"/>
        </w:rPr>
        <w:t>του Ταμείου Ανάκαμψης</w:t>
      </w:r>
      <w:r w:rsidR="002A20ED">
        <w:rPr>
          <w:rFonts w:ascii="Tahoma" w:hAnsi="Tahoma" w:cs="Tahoma"/>
          <w:b/>
          <w:bCs/>
          <w:sz w:val="32"/>
          <w:szCs w:val="32"/>
          <w:lang w:val="el-GR"/>
        </w:rPr>
        <w:t xml:space="preserve"> και Ανθεκτικότητας</w:t>
      </w:r>
      <w:r w:rsidR="00DF30C3" w:rsidRPr="00D07716">
        <w:rPr>
          <w:rFonts w:ascii="Tahoma" w:hAnsi="Tahoma" w:cs="Tahoma"/>
          <w:b/>
          <w:bCs/>
          <w:sz w:val="32"/>
          <w:szCs w:val="32"/>
          <w:lang w:val="el-GR"/>
        </w:rPr>
        <w:t>»</w:t>
      </w:r>
    </w:p>
    <w:tbl>
      <w:tblPr>
        <w:tblpPr w:leftFromText="180" w:rightFromText="180" w:vertAnchor="text" w:horzAnchor="margin"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0"/>
        <w:gridCol w:w="4502"/>
        <w:gridCol w:w="2296"/>
      </w:tblGrid>
      <w:tr w:rsidR="00D07716" w:rsidRPr="00D07716" w14:paraId="6ACA1C92" w14:textId="77777777" w:rsidTr="39226C6D">
        <w:tc>
          <w:tcPr>
            <w:tcW w:w="2830" w:type="dxa"/>
            <w:shd w:val="clear" w:color="auto" w:fill="auto"/>
            <w:vAlign w:val="bottom"/>
          </w:tcPr>
          <w:p w14:paraId="36A9A53A" w14:textId="1782764F" w:rsidR="00C2001C" w:rsidRPr="00D07716" w:rsidRDefault="00C2001C" w:rsidP="00A016F1">
            <w:pPr>
              <w:autoSpaceDE w:val="0"/>
              <w:autoSpaceDN w:val="0"/>
              <w:adjustRightInd w:val="0"/>
              <w:spacing w:before="120" w:after="0"/>
              <w:jc w:val="right"/>
              <w:rPr>
                <w:rFonts w:ascii="Tahoma" w:hAnsi="Tahoma" w:cs="Tahoma"/>
                <w:b/>
                <w:szCs w:val="22"/>
              </w:rPr>
            </w:pPr>
            <w:proofErr w:type="spellStart"/>
            <w:r w:rsidRPr="00D07716">
              <w:rPr>
                <w:rFonts w:ascii="Tahoma" w:hAnsi="Tahoma" w:cs="Tahoma"/>
                <w:b/>
                <w:szCs w:val="22"/>
              </w:rPr>
              <w:t>Κωδ</w:t>
            </w:r>
            <w:proofErr w:type="spellEnd"/>
            <w:r w:rsidRPr="00D07716">
              <w:rPr>
                <w:rFonts w:ascii="Tahoma" w:hAnsi="Tahoma" w:cs="Tahoma"/>
                <w:b/>
                <w:szCs w:val="22"/>
              </w:rPr>
              <w:t>. ΟΠΣ</w:t>
            </w:r>
            <w:r w:rsidR="00B876B8" w:rsidRPr="00D07716">
              <w:rPr>
                <w:rFonts w:ascii="Tahoma" w:hAnsi="Tahoma" w:cs="Tahoma"/>
                <w:b/>
                <w:szCs w:val="22"/>
                <w:lang w:val="el-GR"/>
              </w:rPr>
              <w:t xml:space="preserve"> ΤΑ</w:t>
            </w:r>
            <w:r w:rsidRPr="00D07716">
              <w:rPr>
                <w:rFonts w:ascii="Tahoma" w:hAnsi="Tahoma" w:cs="Tahoma"/>
                <w:b/>
                <w:szCs w:val="22"/>
              </w:rPr>
              <w:t xml:space="preserve">: </w:t>
            </w:r>
          </w:p>
        </w:tc>
        <w:tc>
          <w:tcPr>
            <w:tcW w:w="6798" w:type="dxa"/>
            <w:gridSpan w:val="2"/>
            <w:shd w:val="clear" w:color="auto" w:fill="auto"/>
            <w:vAlign w:val="bottom"/>
          </w:tcPr>
          <w:p w14:paraId="25348474" w14:textId="4F8683F9" w:rsidR="00C2001C" w:rsidRPr="00D07716" w:rsidRDefault="005F6A6E" w:rsidP="00A016F1">
            <w:pPr>
              <w:autoSpaceDE w:val="0"/>
              <w:autoSpaceDN w:val="0"/>
              <w:adjustRightInd w:val="0"/>
              <w:spacing w:before="120" w:after="0"/>
              <w:rPr>
                <w:rFonts w:ascii="Tahoma" w:hAnsi="Tahoma" w:cs="Tahoma"/>
                <w:b/>
                <w:szCs w:val="22"/>
                <w:lang w:val="el-GR"/>
              </w:rPr>
            </w:pPr>
            <w:r w:rsidRPr="00D07716">
              <w:rPr>
                <w:rFonts w:ascii="Tahoma" w:hAnsi="Tahoma" w:cs="Tahoma"/>
                <w:b/>
                <w:szCs w:val="22"/>
                <w:lang w:val="el-GR"/>
              </w:rPr>
              <w:t>5179133</w:t>
            </w:r>
          </w:p>
        </w:tc>
      </w:tr>
      <w:tr w:rsidR="00D07716" w:rsidRPr="009734EE" w14:paraId="5B4AFEDB" w14:textId="77777777" w:rsidTr="39226C6D">
        <w:tc>
          <w:tcPr>
            <w:tcW w:w="2830" w:type="dxa"/>
            <w:shd w:val="clear" w:color="auto" w:fill="auto"/>
            <w:vAlign w:val="bottom"/>
          </w:tcPr>
          <w:p w14:paraId="66B70359" w14:textId="6992C68C" w:rsidR="00B876B8" w:rsidRPr="00D07716" w:rsidRDefault="00B876B8" w:rsidP="00B876B8">
            <w:pPr>
              <w:autoSpaceDE w:val="0"/>
              <w:autoSpaceDN w:val="0"/>
              <w:adjustRightInd w:val="0"/>
              <w:spacing w:before="120" w:after="0"/>
              <w:jc w:val="right"/>
              <w:rPr>
                <w:rFonts w:ascii="Tahoma" w:hAnsi="Tahoma" w:cs="Tahoma"/>
                <w:b/>
                <w:szCs w:val="22"/>
              </w:rPr>
            </w:pPr>
            <w:r w:rsidRPr="00D07716">
              <w:rPr>
                <w:rFonts w:ascii="Tahoma" w:hAnsi="Tahoma" w:cs="Tahoma"/>
                <w:b/>
                <w:szCs w:val="22"/>
              </w:rPr>
              <w:t>Επ</w:t>
            </w:r>
            <w:proofErr w:type="spellStart"/>
            <w:r w:rsidRPr="00D07716">
              <w:rPr>
                <w:rFonts w:ascii="Tahoma" w:hAnsi="Tahoma" w:cs="Tahoma"/>
                <w:b/>
                <w:szCs w:val="22"/>
              </w:rPr>
              <w:t>ιχειρησι</w:t>
            </w:r>
            <w:proofErr w:type="spellEnd"/>
            <w:r w:rsidRPr="00D07716">
              <w:rPr>
                <w:rFonts w:ascii="Tahoma" w:hAnsi="Tahoma" w:cs="Tahoma"/>
                <w:b/>
                <w:szCs w:val="22"/>
              </w:rPr>
              <w:t xml:space="preserve">ακό </w:t>
            </w:r>
            <w:proofErr w:type="spellStart"/>
            <w:r w:rsidRPr="00D07716">
              <w:rPr>
                <w:rFonts w:ascii="Tahoma" w:hAnsi="Tahoma" w:cs="Tahoma"/>
                <w:b/>
                <w:szCs w:val="22"/>
              </w:rPr>
              <w:t>Πρόγρ</w:t>
            </w:r>
            <w:proofErr w:type="spellEnd"/>
            <w:r w:rsidRPr="00D07716">
              <w:rPr>
                <w:rFonts w:ascii="Tahoma" w:hAnsi="Tahoma" w:cs="Tahoma"/>
                <w:b/>
                <w:szCs w:val="22"/>
              </w:rPr>
              <w:t>αμμα:</w:t>
            </w:r>
          </w:p>
        </w:tc>
        <w:tc>
          <w:tcPr>
            <w:tcW w:w="6798" w:type="dxa"/>
            <w:gridSpan w:val="2"/>
            <w:shd w:val="clear" w:color="auto" w:fill="auto"/>
            <w:vAlign w:val="bottom"/>
          </w:tcPr>
          <w:p w14:paraId="16086658" w14:textId="2020AAA9" w:rsidR="00B876B8" w:rsidRPr="00D07716" w:rsidRDefault="00B876B8" w:rsidP="00B876B8">
            <w:pPr>
              <w:autoSpaceDE w:val="0"/>
              <w:autoSpaceDN w:val="0"/>
              <w:adjustRightInd w:val="0"/>
              <w:spacing w:before="120" w:after="0"/>
              <w:rPr>
                <w:rFonts w:ascii="Tahoma" w:hAnsi="Tahoma" w:cs="Tahoma"/>
                <w:b/>
                <w:szCs w:val="22"/>
                <w:lang w:val="el-GR"/>
              </w:rPr>
            </w:pPr>
            <w:r w:rsidRPr="00D07716">
              <w:rPr>
                <w:rFonts w:ascii="Tahoma" w:hAnsi="Tahoma" w:cs="Tahoma"/>
                <w:szCs w:val="22"/>
                <w:lang w:val="el-GR" w:eastAsia="en-US"/>
              </w:rPr>
              <w:t>Εθνικό Σχέδιο Ανάκαμψης και Ανθεκτικότητας «Ελλάδα 2.0»</w:t>
            </w:r>
            <w:r w:rsidR="004632C0" w:rsidRPr="00D07716">
              <w:rPr>
                <w:rFonts w:ascii="Tahoma" w:hAnsi="Tahoma" w:cs="Tahoma"/>
                <w:szCs w:val="22"/>
                <w:lang w:val="el-GR" w:eastAsia="en-US"/>
              </w:rPr>
              <w:t>, ΣΑΤΑ051 με ενάριθμο  κωδικό: 2022ΤΑ05100015</w:t>
            </w:r>
          </w:p>
        </w:tc>
      </w:tr>
      <w:tr w:rsidR="00D07716" w:rsidRPr="009734EE" w14:paraId="095EE1D2" w14:textId="77777777" w:rsidTr="39226C6D">
        <w:tc>
          <w:tcPr>
            <w:tcW w:w="2830" w:type="dxa"/>
            <w:shd w:val="clear" w:color="auto" w:fill="auto"/>
            <w:vAlign w:val="bottom"/>
          </w:tcPr>
          <w:p w14:paraId="671FFCEF" w14:textId="015CA6E5" w:rsidR="00B876B8" w:rsidRPr="00D07716" w:rsidRDefault="00B876B8" w:rsidP="00B876B8">
            <w:pPr>
              <w:autoSpaceDE w:val="0"/>
              <w:autoSpaceDN w:val="0"/>
              <w:adjustRightInd w:val="0"/>
              <w:spacing w:before="120" w:after="0"/>
              <w:jc w:val="right"/>
              <w:rPr>
                <w:rFonts w:ascii="Tahoma" w:hAnsi="Tahoma" w:cs="Tahoma"/>
                <w:b/>
                <w:szCs w:val="22"/>
              </w:rPr>
            </w:pPr>
            <w:proofErr w:type="spellStart"/>
            <w:r w:rsidRPr="00D07716">
              <w:rPr>
                <w:rFonts w:ascii="Tahoma" w:hAnsi="Tahoma" w:cs="Tahoma"/>
                <w:b/>
                <w:szCs w:val="22"/>
              </w:rPr>
              <w:t>Προϋ</w:t>
            </w:r>
            <w:proofErr w:type="spellEnd"/>
            <w:r w:rsidRPr="00D07716">
              <w:rPr>
                <w:rFonts w:ascii="Tahoma" w:hAnsi="Tahoma" w:cs="Tahoma"/>
                <w:b/>
                <w:szCs w:val="22"/>
              </w:rPr>
              <w:t>πολογισμός</w:t>
            </w:r>
            <w:r w:rsidRPr="00D07716">
              <w:rPr>
                <w:rFonts w:ascii="Tahoma" w:hAnsi="Tahoma" w:cs="Tahoma"/>
                <w:b/>
                <w:szCs w:val="22"/>
                <w:lang w:val="el-GR"/>
              </w:rPr>
              <w:t>-Εκτιμώμενη αξία σύμβασης</w:t>
            </w:r>
            <w:r w:rsidRPr="00D07716">
              <w:rPr>
                <w:rFonts w:ascii="Tahoma" w:hAnsi="Tahoma" w:cs="Tahoma"/>
                <w:b/>
                <w:szCs w:val="22"/>
              </w:rPr>
              <w:t>:</w:t>
            </w:r>
          </w:p>
        </w:tc>
        <w:tc>
          <w:tcPr>
            <w:tcW w:w="6798" w:type="dxa"/>
            <w:gridSpan w:val="2"/>
            <w:shd w:val="clear" w:color="auto" w:fill="auto"/>
            <w:vAlign w:val="bottom"/>
          </w:tcPr>
          <w:p w14:paraId="513753CF" w14:textId="77777777" w:rsidR="00B876B8" w:rsidRPr="00D07716" w:rsidRDefault="00B876B8" w:rsidP="00B876B8">
            <w:pPr>
              <w:widowControl w:val="0"/>
              <w:suppressAutoHyphens w:val="0"/>
              <w:spacing w:before="120" w:after="0"/>
              <w:jc w:val="left"/>
              <w:rPr>
                <w:rFonts w:ascii="Tahoma" w:hAnsi="Tahoma" w:cs="Tahoma"/>
                <w:szCs w:val="22"/>
                <w:lang w:val="el-GR" w:eastAsia="en-US"/>
              </w:rPr>
            </w:pPr>
            <w:r w:rsidRPr="00D07716">
              <w:rPr>
                <w:rFonts w:ascii="Tahoma" w:hAnsi="Tahoma" w:cs="Tahoma"/>
                <w:szCs w:val="22"/>
                <w:lang w:val="el-GR" w:eastAsia="en-US"/>
              </w:rPr>
              <w:t xml:space="preserve">Προϋπολογισμός Έργου - εκτιμώμενη αξία σύμβασης: </w:t>
            </w:r>
          </w:p>
          <w:p w14:paraId="5297171F" w14:textId="52798C9E" w:rsidR="00B876B8" w:rsidRPr="00D07716" w:rsidRDefault="00B876B8" w:rsidP="00B876B8">
            <w:pPr>
              <w:widowControl w:val="0"/>
              <w:suppressAutoHyphens w:val="0"/>
              <w:spacing w:before="120" w:after="0"/>
              <w:jc w:val="left"/>
              <w:rPr>
                <w:rFonts w:ascii="Tahoma" w:hAnsi="Tahoma" w:cs="Tahoma"/>
                <w:b/>
                <w:bCs/>
                <w:lang w:val="el-GR" w:eastAsia="el-GR"/>
              </w:rPr>
            </w:pPr>
            <w:r w:rsidRPr="00D07716">
              <w:rPr>
                <w:rFonts w:ascii="Tahoma" w:hAnsi="Tahoma" w:cs="Tahoma"/>
                <w:b/>
                <w:bCs/>
                <w:szCs w:val="22"/>
                <w:lang w:val="el-GR" w:eastAsia="en-US"/>
              </w:rPr>
              <w:t>356</w:t>
            </w:r>
            <w:r w:rsidRPr="00D07716">
              <w:rPr>
                <w:rFonts w:ascii="Tahoma" w:hAnsi="Tahoma" w:cs="Tahoma"/>
                <w:b/>
                <w:szCs w:val="22"/>
                <w:lang w:val="el-GR" w:eastAsia="en-US"/>
              </w:rPr>
              <w:t>.535</w:t>
            </w:r>
            <w:r w:rsidRPr="00D07716">
              <w:rPr>
                <w:rFonts w:ascii="Tahoma" w:hAnsi="Tahoma" w:cs="Tahoma"/>
                <w:b/>
                <w:szCs w:val="22"/>
                <w:lang w:val="el-GR" w:eastAsia="el-GR"/>
              </w:rPr>
              <w:t>,00</w:t>
            </w:r>
            <w:r w:rsidRPr="00D07716">
              <w:rPr>
                <w:rFonts w:ascii="Tahoma" w:hAnsi="Tahoma" w:cs="Tahoma"/>
                <w:b/>
                <w:bCs/>
                <w:szCs w:val="22"/>
                <w:lang w:val="el-GR" w:eastAsia="el-GR"/>
              </w:rPr>
              <w:t xml:space="preserve"> </w:t>
            </w:r>
            <w:r w:rsidRPr="00D07716">
              <w:rPr>
                <w:rFonts w:ascii="Tahoma" w:hAnsi="Tahoma" w:cs="Tahoma"/>
                <w:b/>
                <w:szCs w:val="22"/>
                <w:lang w:val="el-GR" w:eastAsia="el-GR"/>
              </w:rPr>
              <w:t xml:space="preserve">€ </w:t>
            </w:r>
            <w:r w:rsidRPr="00D07716">
              <w:rPr>
                <w:rFonts w:ascii="Tahoma" w:hAnsi="Tahoma" w:cs="Tahoma"/>
                <w:szCs w:val="22"/>
                <w:lang w:val="el-GR" w:eastAsia="en-US"/>
              </w:rPr>
              <w:t xml:space="preserve">μη περιλαμβανομένου ΦΠΑ , προϋπολογισμός με ΦΠΑ: </w:t>
            </w:r>
            <w:r w:rsidRPr="00D07716">
              <w:rPr>
                <w:rFonts w:ascii="Tahoma" w:hAnsi="Tahoma" w:cs="Tahoma"/>
                <w:b/>
                <w:bCs/>
                <w:szCs w:val="22"/>
                <w:lang w:val="el-GR" w:eastAsia="en-US"/>
              </w:rPr>
              <w:t>442.103,40</w:t>
            </w:r>
            <w:r w:rsidRPr="00D07716">
              <w:rPr>
                <w:rFonts w:ascii="Tahoma" w:hAnsi="Tahoma" w:cs="Tahoma"/>
                <w:b/>
                <w:bCs/>
                <w:szCs w:val="22"/>
                <w:lang w:val="el-GR" w:eastAsia="el-GR"/>
              </w:rPr>
              <w:t xml:space="preserve"> €, ΦΠΑ 24%  85.568,40 €</w:t>
            </w:r>
          </w:p>
        </w:tc>
      </w:tr>
      <w:tr w:rsidR="00D07716" w:rsidRPr="009734EE" w14:paraId="2B27E297" w14:textId="77777777" w:rsidTr="39226C6D">
        <w:tc>
          <w:tcPr>
            <w:tcW w:w="2830" w:type="dxa"/>
            <w:shd w:val="clear" w:color="auto" w:fill="auto"/>
            <w:vAlign w:val="bottom"/>
          </w:tcPr>
          <w:p w14:paraId="1809FBCD" w14:textId="31C75F5D" w:rsidR="00B876B8" w:rsidRPr="00D07716" w:rsidRDefault="00B876B8" w:rsidP="00B876B8">
            <w:pPr>
              <w:autoSpaceDE w:val="0"/>
              <w:autoSpaceDN w:val="0"/>
              <w:adjustRightInd w:val="0"/>
              <w:spacing w:before="120" w:after="0"/>
              <w:jc w:val="right"/>
              <w:rPr>
                <w:rFonts w:ascii="Tahoma" w:hAnsi="Tahoma" w:cs="Tahoma"/>
                <w:b/>
                <w:szCs w:val="22"/>
                <w:highlight w:val="cyan"/>
                <w:lang w:val="el-GR"/>
              </w:rPr>
            </w:pPr>
            <w:r w:rsidRPr="00D07716">
              <w:rPr>
                <w:rFonts w:ascii="Tahoma" w:hAnsi="Tahoma" w:cs="Tahoma"/>
                <w:b/>
                <w:szCs w:val="22"/>
                <w:lang w:val="en-US"/>
              </w:rPr>
              <w:t>CPV</w:t>
            </w:r>
            <w:r w:rsidRPr="00D07716">
              <w:rPr>
                <w:rFonts w:ascii="Tahoma" w:hAnsi="Tahoma" w:cs="Tahoma"/>
                <w:b/>
                <w:szCs w:val="22"/>
                <w:lang w:val="el-GR"/>
              </w:rPr>
              <w:t>:</w:t>
            </w:r>
          </w:p>
        </w:tc>
        <w:tc>
          <w:tcPr>
            <w:tcW w:w="6798" w:type="dxa"/>
            <w:gridSpan w:val="2"/>
            <w:shd w:val="clear" w:color="auto" w:fill="auto"/>
            <w:vAlign w:val="bottom"/>
          </w:tcPr>
          <w:p w14:paraId="520D9807" w14:textId="766E5DE4" w:rsidR="00B876B8" w:rsidRPr="00D07716" w:rsidRDefault="00B876B8" w:rsidP="00B876B8">
            <w:pPr>
              <w:autoSpaceDE w:val="0"/>
              <w:autoSpaceDN w:val="0"/>
              <w:adjustRightInd w:val="0"/>
              <w:spacing w:before="120" w:after="0"/>
              <w:rPr>
                <w:rFonts w:ascii="Tahoma" w:hAnsi="Tahoma" w:cs="Tahoma"/>
                <w:b/>
                <w:bCs/>
                <w:szCs w:val="22"/>
                <w:lang w:val="el-GR"/>
              </w:rPr>
            </w:pPr>
            <w:r w:rsidRPr="00D07716">
              <w:rPr>
                <w:rFonts w:ascii="Tahoma" w:hAnsi="Tahoma" w:cs="Tahoma"/>
                <w:b/>
                <w:bCs/>
                <w:szCs w:val="22"/>
                <w:lang w:val="el-GR"/>
              </w:rPr>
              <w:t>79410000-1 Υπηρεσίες παροχής επιχειρηματικών συμβουλών και συμβουλών σε θέματα διαχείρισης</w:t>
            </w:r>
          </w:p>
          <w:p w14:paraId="6E8E12FE" w14:textId="77777777" w:rsidR="00B876B8" w:rsidRPr="00D07716" w:rsidRDefault="00B876B8" w:rsidP="00B876B8">
            <w:pPr>
              <w:autoSpaceDE w:val="0"/>
              <w:autoSpaceDN w:val="0"/>
              <w:adjustRightInd w:val="0"/>
              <w:spacing w:before="120" w:after="0"/>
              <w:rPr>
                <w:rFonts w:ascii="Tahoma" w:hAnsi="Tahoma" w:cs="Tahoma"/>
                <w:szCs w:val="22"/>
                <w:lang w:val="el-GR"/>
              </w:rPr>
            </w:pPr>
            <w:r w:rsidRPr="00D07716">
              <w:rPr>
                <w:rFonts w:ascii="Tahoma" w:hAnsi="Tahoma" w:cs="Tahoma"/>
                <w:szCs w:val="22"/>
                <w:lang w:val="el-GR"/>
              </w:rPr>
              <w:t>79411000-8: Υπηρεσίες παροχής συμβουλών σε θέματα γενικής διαχείρισης.</w:t>
            </w:r>
          </w:p>
          <w:p w14:paraId="5B7B7AEE" w14:textId="77777777" w:rsidR="00B876B8" w:rsidRPr="00D07716" w:rsidRDefault="00B876B8" w:rsidP="00B876B8">
            <w:pPr>
              <w:autoSpaceDE w:val="0"/>
              <w:autoSpaceDN w:val="0"/>
              <w:adjustRightInd w:val="0"/>
              <w:spacing w:before="120" w:after="0"/>
              <w:rPr>
                <w:rFonts w:ascii="Tahoma" w:hAnsi="Tahoma" w:cs="Tahoma"/>
                <w:b/>
                <w:bCs/>
                <w:lang w:val="el-GR"/>
              </w:rPr>
            </w:pPr>
            <w:r w:rsidRPr="00D07716">
              <w:rPr>
                <w:rFonts w:ascii="Tahoma" w:hAnsi="Tahoma" w:cs="Tahoma"/>
                <w:szCs w:val="22"/>
                <w:lang w:val="el-GR"/>
              </w:rPr>
              <w:t>79415200-8: Υπηρεσίες παροχής συμβουλών σε θέματα σχεδιασμού</w:t>
            </w:r>
          </w:p>
        </w:tc>
      </w:tr>
      <w:tr w:rsidR="00D07716" w:rsidRPr="009734EE" w14:paraId="27BAF45C" w14:textId="77777777" w:rsidTr="39226C6D">
        <w:tc>
          <w:tcPr>
            <w:tcW w:w="2830" w:type="dxa"/>
            <w:shd w:val="clear" w:color="auto" w:fill="auto"/>
            <w:vAlign w:val="bottom"/>
          </w:tcPr>
          <w:p w14:paraId="342C8470" w14:textId="5A528525" w:rsidR="00B876B8" w:rsidRPr="00D07716" w:rsidRDefault="00B876B8" w:rsidP="00B876B8">
            <w:pPr>
              <w:autoSpaceDE w:val="0"/>
              <w:autoSpaceDN w:val="0"/>
              <w:adjustRightInd w:val="0"/>
              <w:spacing w:before="120" w:after="0"/>
              <w:jc w:val="right"/>
              <w:rPr>
                <w:rFonts w:ascii="Tahoma" w:hAnsi="Tahoma" w:cs="Tahoma"/>
                <w:b/>
                <w:szCs w:val="22"/>
                <w:lang w:val="el-GR"/>
              </w:rPr>
            </w:pPr>
            <w:r w:rsidRPr="00D07716">
              <w:rPr>
                <w:rFonts w:ascii="Tahoma" w:hAnsi="Tahoma" w:cs="Tahoma"/>
                <w:b/>
                <w:szCs w:val="22"/>
                <w:lang w:val="el-GR"/>
              </w:rPr>
              <w:t>Κριτήριο Ανάθεσης:</w:t>
            </w:r>
          </w:p>
        </w:tc>
        <w:tc>
          <w:tcPr>
            <w:tcW w:w="6798" w:type="dxa"/>
            <w:gridSpan w:val="2"/>
            <w:shd w:val="clear" w:color="auto" w:fill="auto"/>
            <w:vAlign w:val="bottom"/>
          </w:tcPr>
          <w:p w14:paraId="2AE17E67" w14:textId="0D4B0919" w:rsidR="00B876B8" w:rsidRPr="00D07716" w:rsidRDefault="00B876B8" w:rsidP="00B876B8">
            <w:pPr>
              <w:autoSpaceDE w:val="0"/>
              <w:autoSpaceDN w:val="0"/>
              <w:adjustRightInd w:val="0"/>
              <w:spacing w:before="120" w:after="0"/>
              <w:rPr>
                <w:rFonts w:ascii="Tahoma" w:hAnsi="Tahoma" w:cs="Tahoma"/>
                <w:b/>
                <w:szCs w:val="22"/>
                <w:lang w:val="el-GR"/>
              </w:rPr>
            </w:pPr>
            <w:r w:rsidRPr="00D07716">
              <w:rPr>
                <w:rFonts w:ascii="Tahoma" w:hAnsi="Tahoma" w:cs="Tahoma"/>
                <w:b/>
                <w:szCs w:val="22"/>
                <w:lang w:val="el-GR"/>
              </w:rPr>
              <w:t xml:space="preserve">Η πλέον συμφέρουσα από οικονομική άποψη προσφορά βάσει βέλτιστης σχέσης ποιότητας – τιμής </w:t>
            </w:r>
          </w:p>
        </w:tc>
      </w:tr>
      <w:tr w:rsidR="00D07716" w:rsidRPr="00D07716" w:rsidDel="005977E7" w14:paraId="4C219F18" w14:textId="77777777" w:rsidTr="39226C6D">
        <w:tc>
          <w:tcPr>
            <w:tcW w:w="2830" w:type="dxa"/>
            <w:shd w:val="clear" w:color="auto" w:fill="auto"/>
            <w:vAlign w:val="bottom"/>
          </w:tcPr>
          <w:p w14:paraId="4A3D3713" w14:textId="21FD7568" w:rsidR="00B876B8" w:rsidRPr="00D07716" w:rsidRDefault="00B876B8" w:rsidP="00B876B8">
            <w:pPr>
              <w:autoSpaceDE w:val="0"/>
              <w:autoSpaceDN w:val="0"/>
              <w:adjustRightInd w:val="0"/>
              <w:spacing w:before="120" w:after="0"/>
              <w:jc w:val="right"/>
              <w:rPr>
                <w:rFonts w:ascii="Tahoma" w:hAnsi="Tahoma" w:cs="Tahoma"/>
                <w:b/>
                <w:szCs w:val="22"/>
              </w:rPr>
            </w:pPr>
            <w:proofErr w:type="spellStart"/>
            <w:r w:rsidRPr="00D07716">
              <w:rPr>
                <w:rFonts w:ascii="Tahoma" w:hAnsi="Tahoma" w:cs="Tahoma"/>
                <w:b/>
                <w:szCs w:val="22"/>
              </w:rPr>
              <w:t>Ημερομηνί</w:t>
            </w:r>
            <w:proofErr w:type="spellEnd"/>
            <w:r w:rsidRPr="00D07716">
              <w:rPr>
                <w:rFonts w:ascii="Tahoma" w:hAnsi="Tahoma" w:cs="Tahoma"/>
                <w:b/>
                <w:szCs w:val="22"/>
              </w:rPr>
              <w:t xml:space="preserve">α </w:t>
            </w:r>
            <w:proofErr w:type="spellStart"/>
            <w:r w:rsidRPr="00D07716">
              <w:rPr>
                <w:rFonts w:ascii="Tahoma" w:hAnsi="Tahoma" w:cs="Tahoma"/>
                <w:b/>
                <w:szCs w:val="22"/>
              </w:rPr>
              <w:t>Διενέργει</w:t>
            </w:r>
            <w:proofErr w:type="spellEnd"/>
            <w:r w:rsidRPr="00D07716">
              <w:rPr>
                <w:rFonts w:ascii="Tahoma" w:hAnsi="Tahoma" w:cs="Tahoma"/>
                <w:b/>
                <w:szCs w:val="22"/>
              </w:rPr>
              <w:t>ας:</w:t>
            </w:r>
          </w:p>
        </w:tc>
        <w:tc>
          <w:tcPr>
            <w:tcW w:w="6798" w:type="dxa"/>
            <w:gridSpan w:val="2"/>
            <w:shd w:val="clear" w:color="auto" w:fill="auto"/>
            <w:vAlign w:val="bottom"/>
          </w:tcPr>
          <w:p w14:paraId="2976C2F3" w14:textId="67D83DF1" w:rsidR="00B876B8" w:rsidRPr="002527FD" w:rsidDel="005977E7" w:rsidRDefault="002527FD" w:rsidP="00B876B8">
            <w:pPr>
              <w:pStyle w:val="TabletextChar"/>
              <w:rPr>
                <w:rFonts w:cs="Tahoma"/>
                <w:b/>
                <w:szCs w:val="22"/>
                <w:lang w:val="en-US"/>
              </w:rPr>
            </w:pPr>
            <w:r>
              <w:rPr>
                <w:rFonts w:cs="Tahoma"/>
                <w:b/>
                <w:szCs w:val="22"/>
                <w:lang w:val="en-US"/>
              </w:rPr>
              <w:t>03-02-2023</w:t>
            </w:r>
          </w:p>
        </w:tc>
      </w:tr>
      <w:tr w:rsidR="00D07716" w:rsidRPr="00D07716" w:rsidDel="005977E7" w14:paraId="74ADAE3D" w14:textId="77777777" w:rsidTr="00007589">
        <w:tc>
          <w:tcPr>
            <w:tcW w:w="7332" w:type="dxa"/>
            <w:gridSpan w:val="2"/>
            <w:tcBorders>
              <w:bottom w:val="nil"/>
            </w:tcBorders>
            <w:shd w:val="clear" w:color="auto" w:fill="auto"/>
            <w:vAlign w:val="bottom"/>
          </w:tcPr>
          <w:p w14:paraId="40E14C1D" w14:textId="77777777" w:rsidR="00B876B8" w:rsidRPr="00D07716" w:rsidRDefault="00B876B8" w:rsidP="00B876B8">
            <w:pPr>
              <w:autoSpaceDE w:val="0"/>
              <w:autoSpaceDN w:val="0"/>
              <w:adjustRightInd w:val="0"/>
              <w:spacing w:before="120" w:after="0"/>
              <w:jc w:val="right"/>
              <w:rPr>
                <w:rFonts w:ascii="Tahoma" w:hAnsi="Tahoma" w:cs="Tahoma"/>
                <w:b/>
                <w:szCs w:val="22"/>
              </w:rPr>
            </w:pPr>
            <w:proofErr w:type="spellStart"/>
            <w:r w:rsidRPr="00D07716">
              <w:rPr>
                <w:rFonts w:ascii="Tahoma" w:hAnsi="Tahoma" w:cs="Tahoma"/>
                <w:b/>
                <w:szCs w:val="22"/>
              </w:rPr>
              <w:t>Ημερομηνί</w:t>
            </w:r>
            <w:proofErr w:type="spellEnd"/>
            <w:r w:rsidRPr="00D07716">
              <w:rPr>
                <w:rFonts w:ascii="Tahoma" w:hAnsi="Tahoma" w:cs="Tahoma"/>
                <w:b/>
                <w:szCs w:val="22"/>
              </w:rPr>
              <w:t xml:space="preserve">α </w:t>
            </w:r>
            <w:proofErr w:type="spellStart"/>
            <w:r w:rsidRPr="00D07716">
              <w:rPr>
                <w:rFonts w:ascii="Tahoma" w:hAnsi="Tahoma" w:cs="Tahoma"/>
                <w:b/>
                <w:szCs w:val="22"/>
              </w:rPr>
              <w:t>Ανάρτησης</w:t>
            </w:r>
            <w:proofErr w:type="spellEnd"/>
            <w:r w:rsidRPr="00D07716">
              <w:rPr>
                <w:rFonts w:ascii="Tahoma" w:hAnsi="Tahoma" w:cs="Tahoma"/>
                <w:b/>
                <w:szCs w:val="22"/>
              </w:rPr>
              <w:t xml:space="preserve"> </w:t>
            </w:r>
            <w:proofErr w:type="spellStart"/>
            <w:r w:rsidRPr="00D07716">
              <w:rPr>
                <w:rFonts w:ascii="Tahoma" w:hAnsi="Tahoma" w:cs="Tahoma"/>
                <w:b/>
                <w:szCs w:val="22"/>
              </w:rPr>
              <w:t>στο</w:t>
            </w:r>
            <w:proofErr w:type="spellEnd"/>
            <w:r w:rsidRPr="00D07716">
              <w:rPr>
                <w:rFonts w:ascii="Tahoma" w:hAnsi="Tahoma" w:cs="Tahoma"/>
                <w:b/>
                <w:szCs w:val="22"/>
              </w:rPr>
              <w:t xml:space="preserve"> ΚΗΜΔΗΣ</w:t>
            </w:r>
          </w:p>
        </w:tc>
        <w:tc>
          <w:tcPr>
            <w:tcW w:w="2296" w:type="dxa"/>
            <w:shd w:val="clear" w:color="auto" w:fill="auto"/>
            <w:vAlign w:val="center"/>
          </w:tcPr>
          <w:p w14:paraId="1E31B9B2" w14:textId="53CDCEC1" w:rsidR="00B876B8" w:rsidRPr="00D07716" w:rsidDel="005977E7" w:rsidRDefault="00B36656" w:rsidP="00B876B8">
            <w:pPr>
              <w:pStyle w:val="TabletextChar"/>
              <w:rPr>
                <w:rFonts w:cs="Tahoma"/>
                <w:b/>
                <w:szCs w:val="22"/>
              </w:rPr>
            </w:pPr>
            <w:r w:rsidRPr="00B35B22">
              <w:rPr>
                <w:rFonts w:cs="Tahoma"/>
                <w:b/>
                <w:lang w:eastAsia="zh-CN"/>
              </w:rPr>
              <w:t>29-12-2022</w:t>
            </w:r>
          </w:p>
        </w:tc>
      </w:tr>
      <w:tr w:rsidR="00D07716" w:rsidRPr="00D07716" w:rsidDel="005977E7" w14:paraId="27A1191A" w14:textId="77777777" w:rsidTr="00007589">
        <w:tc>
          <w:tcPr>
            <w:tcW w:w="7332" w:type="dxa"/>
            <w:gridSpan w:val="2"/>
            <w:tcBorders>
              <w:bottom w:val="nil"/>
            </w:tcBorders>
            <w:shd w:val="clear" w:color="auto" w:fill="auto"/>
            <w:vAlign w:val="bottom"/>
          </w:tcPr>
          <w:p w14:paraId="46024C6D" w14:textId="15486EA8" w:rsidR="00B876B8" w:rsidRPr="00D07716" w:rsidRDefault="00B876B8" w:rsidP="00B876B8">
            <w:pPr>
              <w:autoSpaceDE w:val="0"/>
              <w:autoSpaceDN w:val="0"/>
              <w:adjustRightInd w:val="0"/>
              <w:spacing w:before="120" w:after="0"/>
              <w:jc w:val="right"/>
              <w:rPr>
                <w:rFonts w:ascii="Tahoma" w:hAnsi="Tahoma" w:cs="Tahoma"/>
                <w:b/>
                <w:szCs w:val="22"/>
              </w:rPr>
            </w:pPr>
            <w:proofErr w:type="spellStart"/>
            <w:r w:rsidRPr="00D07716">
              <w:rPr>
                <w:rFonts w:ascii="Tahoma" w:hAnsi="Tahoma" w:cs="Tahoma"/>
                <w:b/>
                <w:szCs w:val="22"/>
              </w:rPr>
              <w:t>Ημερομηνί</w:t>
            </w:r>
            <w:proofErr w:type="spellEnd"/>
            <w:r w:rsidRPr="00D07716">
              <w:rPr>
                <w:rFonts w:ascii="Tahoma" w:hAnsi="Tahoma" w:cs="Tahoma"/>
                <w:b/>
                <w:szCs w:val="22"/>
              </w:rPr>
              <w:t xml:space="preserve">α </w:t>
            </w:r>
            <w:proofErr w:type="spellStart"/>
            <w:r w:rsidRPr="00D07716">
              <w:rPr>
                <w:rFonts w:ascii="Tahoma" w:hAnsi="Tahoma" w:cs="Tahoma"/>
                <w:b/>
                <w:szCs w:val="22"/>
              </w:rPr>
              <w:t>Ανάρτησης</w:t>
            </w:r>
            <w:proofErr w:type="spellEnd"/>
            <w:r w:rsidRPr="00D07716">
              <w:rPr>
                <w:rFonts w:ascii="Tahoma" w:hAnsi="Tahoma" w:cs="Tahoma"/>
                <w:b/>
                <w:szCs w:val="22"/>
              </w:rPr>
              <w:t xml:space="preserve"> </w:t>
            </w:r>
            <w:proofErr w:type="spellStart"/>
            <w:r w:rsidRPr="00D07716">
              <w:rPr>
                <w:rFonts w:ascii="Tahoma" w:hAnsi="Tahoma" w:cs="Tahoma"/>
                <w:b/>
                <w:szCs w:val="22"/>
              </w:rPr>
              <w:t>στο</w:t>
            </w:r>
            <w:proofErr w:type="spellEnd"/>
            <w:r w:rsidRPr="00D07716">
              <w:rPr>
                <w:rFonts w:ascii="Tahoma" w:hAnsi="Tahoma" w:cs="Tahoma"/>
                <w:b/>
                <w:szCs w:val="22"/>
              </w:rPr>
              <w:t xml:space="preserve"> ΕΣΗΔΗΣ</w:t>
            </w:r>
          </w:p>
        </w:tc>
        <w:tc>
          <w:tcPr>
            <w:tcW w:w="2296" w:type="dxa"/>
            <w:shd w:val="clear" w:color="auto" w:fill="auto"/>
            <w:vAlign w:val="center"/>
          </w:tcPr>
          <w:p w14:paraId="613ACB96" w14:textId="1C03B46B" w:rsidR="00B876B8" w:rsidRPr="00D07716" w:rsidDel="005977E7" w:rsidRDefault="00B36656" w:rsidP="00B876B8">
            <w:pPr>
              <w:pStyle w:val="TabletextChar"/>
              <w:rPr>
                <w:rFonts w:cs="Tahoma"/>
                <w:b/>
                <w:szCs w:val="22"/>
              </w:rPr>
            </w:pPr>
            <w:r w:rsidRPr="00B35B22">
              <w:rPr>
                <w:rFonts w:cs="Tahoma"/>
                <w:b/>
                <w:lang w:eastAsia="zh-CN"/>
              </w:rPr>
              <w:t>29-12-2022</w:t>
            </w:r>
          </w:p>
        </w:tc>
      </w:tr>
      <w:tr w:rsidR="00D07716" w:rsidRPr="00D07716" w:rsidDel="005977E7" w14:paraId="5C7023DF" w14:textId="77777777" w:rsidTr="00007589">
        <w:tc>
          <w:tcPr>
            <w:tcW w:w="7332" w:type="dxa"/>
            <w:gridSpan w:val="2"/>
            <w:tcBorders>
              <w:bottom w:val="single" w:sz="4" w:space="0" w:color="auto"/>
            </w:tcBorders>
            <w:shd w:val="clear" w:color="auto" w:fill="auto"/>
            <w:vAlign w:val="bottom"/>
          </w:tcPr>
          <w:p w14:paraId="6A4CCB97" w14:textId="77777777" w:rsidR="00B876B8" w:rsidRPr="00D07716" w:rsidRDefault="00B876B8" w:rsidP="00B876B8">
            <w:pPr>
              <w:autoSpaceDE w:val="0"/>
              <w:autoSpaceDN w:val="0"/>
              <w:adjustRightInd w:val="0"/>
              <w:spacing w:before="120" w:after="0"/>
              <w:jc w:val="right"/>
              <w:rPr>
                <w:rFonts w:ascii="Tahoma" w:hAnsi="Tahoma" w:cs="Tahoma"/>
                <w:b/>
                <w:szCs w:val="22"/>
                <w:lang w:val="el-GR"/>
              </w:rPr>
            </w:pPr>
            <w:r w:rsidRPr="00D07716">
              <w:rPr>
                <w:rFonts w:ascii="Tahoma" w:hAnsi="Tahoma" w:cs="Tahoma"/>
                <w:b/>
                <w:szCs w:val="22"/>
                <w:lang w:val="el-GR"/>
              </w:rPr>
              <w:t xml:space="preserve">Ημερομηνία Αποστολής Διακήρυξης σε Ε.Ε. (Υπ. Επίσημων Εκδόσεων) </w:t>
            </w:r>
          </w:p>
        </w:tc>
        <w:tc>
          <w:tcPr>
            <w:tcW w:w="2296" w:type="dxa"/>
            <w:shd w:val="clear" w:color="auto" w:fill="auto"/>
            <w:vAlign w:val="center"/>
          </w:tcPr>
          <w:p w14:paraId="1F2B5532" w14:textId="7FB769E6" w:rsidR="00B876B8" w:rsidRPr="00E4750C" w:rsidRDefault="002506C4" w:rsidP="00E4750C">
            <w:pPr>
              <w:autoSpaceDE w:val="0"/>
              <w:autoSpaceDN w:val="0"/>
              <w:adjustRightInd w:val="0"/>
              <w:spacing w:before="120" w:after="0"/>
              <w:rPr>
                <w:rFonts w:cs="Tahoma"/>
                <w:b/>
                <w:sz w:val="20"/>
                <w:szCs w:val="20"/>
              </w:rPr>
            </w:pPr>
            <w:r w:rsidRPr="00E4750C">
              <w:rPr>
                <w:rFonts w:ascii="Tahoma" w:hAnsi="Tahoma" w:cs="Tahoma"/>
                <w:b/>
                <w:sz w:val="20"/>
                <w:szCs w:val="20"/>
                <w:lang w:val="el-GR"/>
              </w:rPr>
              <w:t>23</w:t>
            </w:r>
            <w:r w:rsidR="00B876B8" w:rsidRPr="00E4750C">
              <w:rPr>
                <w:rFonts w:ascii="Tahoma" w:hAnsi="Tahoma" w:cs="Tahoma"/>
                <w:b/>
                <w:sz w:val="20"/>
                <w:szCs w:val="20"/>
                <w:lang w:val="el-GR"/>
              </w:rPr>
              <w:t>-</w:t>
            </w:r>
            <w:r w:rsidRPr="00E4750C">
              <w:rPr>
                <w:rFonts w:ascii="Tahoma" w:hAnsi="Tahoma" w:cs="Tahoma"/>
                <w:b/>
                <w:sz w:val="20"/>
                <w:szCs w:val="20"/>
                <w:lang w:val="el-GR"/>
              </w:rPr>
              <w:t>12</w:t>
            </w:r>
            <w:r w:rsidR="00B876B8" w:rsidRPr="00E4750C">
              <w:rPr>
                <w:rFonts w:ascii="Tahoma" w:hAnsi="Tahoma" w:cs="Tahoma"/>
                <w:b/>
                <w:sz w:val="20"/>
                <w:szCs w:val="20"/>
                <w:lang w:val="el-GR"/>
              </w:rPr>
              <w:t>-202</w:t>
            </w:r>
            <w:r w:rsidRPr="00E4750C">
              <w:rPr>
                <w:rFonts w:ascii="Tahoma" w:hAnsi="Tahoma" w:cs="Tahoma"/>
                <w:b/>
                <w:sz w:val="20"/>
                <w:szCs w:val="20"/>
                <w:lang w:val="el-GR"/>
              </w:rPr>
              <w:t>2</w:t>
            </w:r>
          </w:p>
        </w:tc>
      </w:tr>
      <w:tr w:rsidR="00D07716" w:rsidRPr="00D07716" w:rsidDel="005977E7" w14:paraId="36A9C771" w14:textId="77777777" w:rsidTr="00007589">
        <w:tc>
          <w:tcPr>
            <w:tcW w:w="7332" w:type="dxa"/>
            <w:gridSpan w:val="2"/>
            <w:tcBorders>
              <w:bottom w:val="single" w:sz="4" w:space="0" w:color="auto"/>
            </w:tcBorders>
            <w:shd w:val="clear" w:color="auto" w:fill="auto"/>
            <w:vAlign w:val="bottom"/>
          </w:tcPr>
          <w:p w14:paraId="551D1181" w14:textId="5994178B" w:rsidR="00B876B8" w:rsidRPr="00D07716" w:rsidRDefault="00B876B8" w:rsidP="00B876B8">
            <w:pPr>
              <w:autoSpaceDE w:val="0"/>
              <w:autoSpaceDN w:val="0"/>
              <w:adjustRightInd w:val="0"/>
              <w:spacing w:before="120" w:after="0"/>
              <w:jc w:val="right"/>
              <w:rPr>
                <w:rFonts w:ascii="Tahoma" w:hAnsi="Tahoma" w:cs="Tahoma"/>
                <w:b/>
                <w:szCs w:val="22"/>
                <w:lang w:val="el-GR"/>
              </w:rPr>
            </w:pPr>
            <w:r w:rsidRPr="00D07716">
              <w:rPr>
                <w:rFonts w:ascii="Tahoma" w:hAnsi="Tahoma" w:cs="Tahoma"/>
                <w:b/>
                <w:szCs w:val="22"/>
                <w:lang w:val="el-GR"/>
              </w:rPr>
              <w:t>Ημερομηνία Δημοσίευσης Διακήρυξης σε ΕΕ</w:t>
            </w:r>
          </w:p>
        </w:tc>
        <w:tc>
          <w:tcPr>
            <w:tcW w:w="2296" w:type="dxa"/>
            <w:shd w:val="clear" w:color="auto" w:fill="auto"/>
            <w:vAlign w:val="center"/>
          </w:tcPr>
          <w:p w14:paraId="5735667E" w14:textId="79A3D6A7" w:rsidR="00B876B8" w:rsidRPr="002D385A" w:rsidRDefault="002506C4" w:rsidP="00B876B8">
            <w:pPr>
              <w:pStyle w:val="TabletextChar"/>
              <w:rPr>
                <w:rFonts w:cs="Tahoma"/>
                <w:b/>
                <w:lang w:eastAsia="zh-CN"/>
              </w:rPr>
            </w:pPr>
            <w:r w:rsidRPr="002D385A">
              <w:rPr>
                <w:rFonts w:cs="Tahoma"/>
                <w:b/>
                <w:lang w:eastAsia="zh-CN"/>
              </w:rPr>
              <w:t>2</w:t>
            </w:r>
            <w:r w:rsidR="0098763F" w:rsidRPr="002D385A">
              <w:rPr>
                <w:rFonts w:cs="Tahoma"/>
                <w:b/>
                <w:lang w:eastAsia="zh-CN"/>
              </w:rPr>
              <w:t>8</w:t>
            </w:r>
            <w:r w:rsidR="00B876B8" w:rsidRPr="002D385A">
              <w:rPr>
                <w:rFonts w:cs="Tahoma"/>
                <w:b/>
                <w:lang w:eastAsia="zh-CN"/>
              </w:rPr>
              <w:t>-</w:t>
            </w:r>
            <w:r w:rsidRPr="002D385A">
              <w:rPr>
                <w:rFonts w:cs="Tahoma"/>
                <w:b/>
                <w:lang w:eastAsia="zh-CN"/>
              </w:rPr>
              <w:t>12</w:t>
            </w:r>
            <w:r w:rsidR="00B876B8" w:rsidRPr="002D385A">
              <w:rPr>
                <w:rFonts w:cs="Tahoma"/>
                <w:b/>
                <w:lang w:eastAsia="zh-CN"/>
              </w:rPr>
              <w:t>-202</w:t>
            </w:r>
            <w:r w:rsidRPr="002D385A">
              <w:rPr>
                <w:rFonts w:cs="Tahoma"/>
                <w:b/>
                <w:lang w:eastAsia="zh-CN"/>
              </w:rPr>
              <w:t>2</w:t>
            </w:r>
          </w:p>
        </w:tc>
      </w:tr>
      <w:tr w:rsidR="00D07716" w:rsidRPr="00D07716" w:rsidDel="005977E7" w14:paraId="35C2BDCA" w14:textId="77777777" w:rsidTr="00007589">
        <w:tc>
          <w:tcPr>
            <w:tcW w:w="7332" w:type="dxa"/>
            <w:gridSpan w:val="2"/>
            <w:tcBorders>
              <w:bottom w:val="single" w:sz="4" w:space="0" w:color="auto"/>
            </w:tcBorders>
            <w:shd w:val="clear" w:color="auto" w:fill="auto"/>
            <w:vAlign w:val="bottom"/>
          </w:tcPr>
          <w:p w14:paraId="2A550176" w14:textId="3DFC0E67" w:rsidR="00B876B8" w:rsidRPr="00D07716" w:rsidRDefault="00B876B8" w:rsidP="00B876B8">
            <w:pPr>
              <w:autoSpaceDE w:val="0"/>
              <w:autoSpaceDN w:val="0"/>
              <w:adjustRightInd w:val="0"/>
              <w:spacing w:before="120" w:after="0"/>
              <w:jc w:val="right"/>
              <w:rPr>
                <w:rFonts w:ascii="Tahoma" w:hAnsi="Tahoma" w:cs="Tahoma"/>
                <w:b/>
                <w:szCs w:val="22"/>
                <w:lang w:val="el-GR"/>
              </w:rPr>
            </w:pPr>
            <w:r w:rsidRPr="00D07716">
              <w:rPr>
                <w:rFonts w:ascii="Tahoma" w:hAnsi="Tahoma" w:cs="Tahoma"/>
                <w:b/>
                <w:szCs w:val="22"/>
                <w:lang w:val="el-GR"/>
              </w:rPr>
              <w:t xml:space="preserve">Ημερομηνία Ανάρτησης στον Διαδικτυακό τόπο της Αναθέτουσας Αρχής </w:t>
            </w:r>
            <w:r w:rsidRPr="00D07716">
              <w:rPr>
                <w:rFonts w:ascii="Tahoma" w:hAnsi="Tahoma" w:cs="Tahoma"/>
                <w:b/>
                <w:szCs w:val="22"/>
              </w:rPr>
              <w:t>www</w:t>
            </w:r>
            <w:r w:rsidRPr="00D07716">
              <w:rPr>
                <w:rFonts w:ascii="Tahoma" w:hAnsi="Tahoma" w:cs="Tahoma"/>
                <w:b/>
                <w:szCs w:val="22"/>
                <w:lang w:val="el-GR"/>
              </w:rPr>
              <w:t>.</w:t>
            </w:r>
            <w:proofErr w:type="spellStart"/>
            <w:r w:rsidRPr="00D07716">
              <w:rPr>
                <w:rFonts w:ascii="Tahoma" w:hAnsi="Tahoma" w:cs="Tahoma"/>
                <w:b/>
                <w:szCs w:val="22"/>
              </w:rPr>
              <w:t>ktpae</w:t>
            </w:r>
            <w:proofErr w:type="spellEnd"/>
            <w:r w:rsidRPr="00D07716">
              <w:rPr>
                <w:rFonts w:ascii="Tahoma" w:hAnsi="Tahoma" w:cs="Tahoma"/>
                <w:b/>
                <w:szCs w:val="22"/>
                <w:lang w:val="el-GR"/>
              </w:rPr>
              <w:t>.</w:t>
            </w:r>
            <w:r w:rsidRPr="00D07716">
              <w:rPr>
                <w:rFonts w:ascii="Tahoma" w:hAnsi="Tahoma" w:cs="Tahoma"/>
                <w:b/>
                <w:szCs w:val="22"/>
              </w:rPr>
              <w:t>gr</w:t>
            </w:r>
          </w:p>
        </w:tc>
        <w:tc>
          <w:tcPr>
            <w:tcW w:w="2296" w:type="dxa"/>
            <w:shd w:val="clear" w:color="auto" w:fill="auto"/>
            <w:vAlign w:val="center"/>
          </w:tcPr>
          <w:p w14:paraId="1A25C351" w14:textId="5828CABC" w:rsidR="00B876B8" w:rsidRPr="00D07716" w:rsidRDefault="0098663E" w:rsidP="00B876B8">
            <w:pPr>
              <w:pStyle w:val="TabletextChar"/>
              <w:rPr>
                <w:rFonts w:cs="Tahoma"/>
                <w:b/>
                <w:szCs w:val="22"/>
              </w:rPr>
            </w:pPr>
            <w:r w:rsidRPr="00B35B22">
              <w:rPr>
                <w:rFonts w:cs="Tahoma"/>
                <w:b/>
                <w:lang w:eastAsia="zh-CN"/>
              </w:rPr>
              <w:t>29</w:t>
            </w:r>
            <w:r w:rsidR="00B876B8" w:rsidRPr="00B35B22">
              <w:rPr>
                <w:rFonts w:cs="Tahoma"/>
                <w:b/>
                <w:lang w:eastAsia="zh-CN"/>
              </w:rPr>
              <w:t>-</w:t>
            </w:r>
            <w:r w:rsidRPr="00B35B22">
              <w:rPr>
                <w:rFonts w:cs="Tahoma"/>
                <w:b/>
                <w:lang w:eastAsia="zh-CN"/>
              </w:rPr>
              <w:t>12</w:t>
            </w:r>
            <w:r w:rsidR="00B876B8" w:rsidRPr="00B35B22">
              <w:rPr>
                <w:rFonts w:cs="Tahoma"/>
                <w:b/>
                <w:lang w:eastAsia="zh-CN"/>
              </w:rPr>
              <w:t>-202</w:t>
            </w:r>
            <w:r w:rsidRPr="00B35B22">
              <w:rPr>
                <w:rFonts w:cs="Tahoma"/>
                <w:b/>
                <w:lang w:eastAsia="zh-CN"/>
              </w:rPr>
              <w:t>2</w:t>
            </w:r>
          </w:p>
        </w:tc>
      </w:tr>
    </w:tbl>
    <w:p w14:paraId="0AB76C8F" w14:textId="77777777" w:rsidR="00C02185" w:rsidRPr="00D07716" w:rsidRDefault="00C02185">
      <w:pPr>
        <w:rPr>
          <w:rFonts w:ascii="Tahoma" w:hAnsi="Tahoma" w:cs="Tahoma"/>
        </w:rPr>
      </w:pPr>
    </w:p>
    <w:tbl>
      <w:tblPr>
        <w:tblW w:w="5003" w:type="pct"/>
        <w:tblLayout w:type="fixed"/>
        <w:tblLook w:val="01E0" w:firstRow="1" w:lastRow="1" w:firstColumn="1" w:lastColumn="1" w:noHBand="0" w:noVBand="0"/>
      </w:tblPr>
      <w:tblGrid>
        <w:gridCol w:w="3264"/>
        <w:gridCol w:w="4108"/>
        <w:gridCol w:w="2272"/>
      </w:tblGrid>
      <w:tr w:rsidR="00C02185" w:rsidRPr="00D07716" w14:paraId="15D8B327" w14:textId="77777777" w:rsidTr="009B7E66">
        <w:trPr>
          <w:cantSplit/>
        </w:trPr>
        <w:tc>
          <w:tcPr>
            <w:tcW w:w="1692" w:type="pct"/>
            <w:vAlign w:val="center"/>
          </w:tcPr>
          <w:p w14:paraId="651E5323" w14:textId="77777777" w:rsidR="00C02185" w:rsidRPr="00D07716" w:rsidRDefault="00C02185" w:rsidP="009B7E66">
            <w:pPr>
              <w:spacing w:before="40"/>
              <w:ind w:right="-79"/>
              <w:rPr>
                <w:rFonts w:ascii="Tahoma" w:hAnsi="Tahoma" w:cs="Tahoma"/>
                <w:sz w:val="12"/>
                <w:szCs w:val="12"/>
              </w:rPr>
            </w:pPr>
            <w:r w:rsidRPr="00D07716">
              <w:rPr>
                <w:rFonts w:ascii="Tahoma" w:hAnsi="Tahoma" w:cs="Tahoma"/>
                <w:noProof/>
              </w:rPr>
              <w:drawing>
                <wp:inline distT="0" distB="0" distL="0" distR="0" wp14:anchorId="355D92CB" wp14:editId="61D5555A">
                  <wp:extent cx="1783080" cy="668307"/>
                  <wp:effectExtent l="0" t="0" r="762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ooter.ellada.jpg"/>
                          <pic:cNvPicPr/>
                        </pic:nvPicPr>
                        <pic:blipFill rotWithShape="1">
                          <a:blip r:embed="rId8" cstate="print">
                            <a:extLst>
                              <a:ext uri="{28A0092B-C50C-407E-A947-70E740481C1C}">
                                <a14:useLocalDpi xmlns:a14="http://schemas.microsoft.com/office/drawing/2010/main" val="0"/>
                              </a:ext>
                            </a:extLst>
                          </a:blip>
                          <a:srcRect/>
                          <a:stretch/>
                        </pic:blipFill>
                        <pic:spPr bwMode="auto">
                          <a:xfrm>
                            <a:off x="0" y="0"/>
                            <a:ext cx="1790725" cy="671172"/>
                          </a:xfrm>
                          <a:prstGeom prst="rect">
                            <a:avLst/>
                          </a:prstGeom>
                          <a:ln>
                            <a:noFill/>
                          </a:ln>
                          <a:extLst>
                            <a:ext uri="{53640926-AAD7-44D8-BBD7-CCE9431645EC}">
                              <a14:shadowObscured xmlns:a14="http://schemas.microsoft.com/office/drawing/2010/main"/>
                            </a:ext>
                          </a:extLst>
                        </pic:spPr>
                      </pic:pic>
                    </a:graphicData>
                  </a:graphic>
                </wp:inline>
              </w:drawing>
            </w:r>
          </w:p>
        </w:tc>
        <w:tc>
          <w:tcPr>
            <w:tcW w:w="2130" w:type="pct"/>
          </w:tcPr>
          <w:p w14:paraId="57686099" w14:textId="77777777" w:rsidR="00C02185" w:rsidRPr="00D07716" w:rsidRDefault="00C02185" w:rsidP="009B7E66">
            <w:pPr>
              <w:spacing w:before="40"/>
              <w:ind w:left="-180" w:right="-79"/>
              <w:jc w:val="center"/>
              <w:rPr>
                <w:rFonts w:ascii="Tahoma" w:hAnsi="Tahoma" w:cs="Tahoma"/>
                <w:noProof/>
                <w:sz w:val="12"/>
                <w:szCs w:val="12"/>
              </w:rPr>
            </w:pPr>
          </w:p>
        </w:tc>
        <w:tc>
          <w:tcPr>
            <w:tcW w:w="1178" w:type="pct"/>
            <w:vAlign w:val="center"/>
          </w:tcPr>
          <w:p w14:paraId="5A4EA339" w14:textId="77777777" w:rsidR="00C02185" w:rsidRPr="00D07716" w:rsidRDefault="00C02185" w:rsidP="009B7E66">
            <w:pPr>
              <w:spacing w:before="40"/>
              <w:ind w:left="-180" w:right="-79"/>
              <w:jc w:val="center"/>
              <w:rPr>
                <w:rFonts w:ascii="Tahoma" w:hAnsi="Tahoma" w:cs="Tahoma"/>
                <w:sz w:val="12"/>
                <w:szCs w:val="12"/>
                <w:lang w:val="el-GR"/>
              </w:rPr>
            </w:pPr>
            <w:r w:rsidRPr="00D07716">
              <w:rPr>
                <w:rFonts w:ascii="Tahoma" w:hAnsi="Tahoma" w:cs="Tahoma"/>
                <w:noProof/>
              </w:rPr>
              <w:drawing>
                <wp:inline distT="0" distB="0" distL="0" distR="0" wp14:anchorId="50385535" wp14:editId="1C29A13B">
                  <wp:extent cx="1481455" cy="617220"/>
                  <wp:effectExtent l="0" t="0" r="4445"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ooter.ellada.jpg"/>
                          <pic:cNvPicPr/>
                        </pic:nvPicPr>
                        <pic:blipFill rotWithShape="1">
                          <a:blip r:embed="rId9" cstate="print">
                            <a:extLst>
                              <a:ext uri="{28A0092B-C50C-407E-A947-70E740481C1C}">
                                <a14:useLocalDpi xmlns:a14="http://schemas.microsoft.com/office/drawing/2010/main" val="0"/>
                              </a:ext>
                            </a:extLst>
                          </a:blip>
                          <a:srcRect/>
                          <a:stretch/>
                        </pic:blipFill>
                        <pic:spPr bwMode="auto">
                          <a:xfrm>
                            <a:off x="0" y="0"/>
                            <a:ext cx="1490103" cy="620823"/>
                          </a:xfrm>
                          <a:prstGeom prst="rect">
                            <a:avLst/>
                          </a:prstGeom>
                          <a:ln>
                            <a:noFill/>
                          </a:ln>
                          <a:extLst>
                            <a:ext uri="{53640926-AAD7-44D8-BBD7-CCE9431645EC}">
                              <a14:shadowObscured xmlns:a14="http://schemas.microsoft.com/office/drawing/2010/main"/>
                            </a:ext>
                          </a:extLst>
                        </pic:spPr>
                      </pic:pic>
                    </a:graphicData>
                  </a:graphic>
                </wp:inline>
              </w:drawing>
            </w:r>
          </w:p>
        </w:tc>
      </w:tr>
    </w:tbl>
    <w:p w14:paraId="0AF7AD2D" w14:textId="24F0EAAA" w:rsidR="00C2001C" w:rsidRPr="00D07716" w:rsidRDefault="00C2001C" w:rsidP="00C2001C">
      <w:pPr>
        <w:spacing w:after="0"/>
        <w:rPr>
          <w:rFonts w:ascii="Tahoma" w:hAnsi="Tahoma" w:cs="Tahoma"/>
          <w:vanish/>
        </w:rPr>
      </w:pPr>
    </w:p>
    <w:p w14:paraId="0CA0BB56" w14:textId="77777777" w:rsidR="00C2001C" w:rsidRPr="00D07716" w:rsidRDefault="00C2001C" w:rsidP="00C2001C">
      <w:pPr>
        <w:spacing w:after="0"/>
        <w:rPr>
          <w:rFonts w:ascii="Tahoma" w:hAnsi="Tahoma" w:cs="Tahoma"/>
          <w:b/>
          <w:sz w:val="16"/>
          <w:szCs w:val="16"/>
        </w:rPr>
      </w:pPr>
    </w:p>
    <w:p w14:paraId="0D3F78C2" w14:textId="77777777" w:rsidR="00C2001C" w:rsidRPr="00D07716" w:rsidRDefault="00C2001C" w:rsidP="00C2001C">
      <w:pPr>
        <w:pStyle w:val="Contents"/>
        <w:pageBreakBefore w:val="0"/>
        <w:ind w:left="357"/>
        <w:rPr>
          <w:rFonts w:ascii="Tahoma" w:hAnsi="Tahoma" w:cs="Tahoma"/>
          <w:b w:val="0"/>
          <w:color w:val="auto"/>
          <w:sz w:val="22"/>
          <w:szCs w:val="22"/>
        </w:rPr>
        <w:sectPr w:rsidR="00C2001C" w:rsidRPr="00D07716" w:rsidSect="00A016F1">
          <w:headerReference w:type="default" r:id="rId10"/>
          <w:footerReference w:type="default" r:id="rId11"/>
          <w:headerReference w:type="first" r:id="rId12"/>
          <w:footerReference w:type="first" r:id="rId13"/>
          <w:pgSz w:w="11906" w:h="16838"/>
          <w:pgMar w:top="707" w:right="1134" w:bottom="1134" w:left="1134" w:header="720" w:footer="709" w:gutter="0"/>
          <w:pgNumType w:start="1"/>
          <w:cols w:space="720"/>
          <w:docGrid w:linePitch="360"/>
        </w:sectPr>
      </w:pPr>
    </w:p>
    <w:p w14:paraId="57086BE3" w14:textId="77777777" w:rsidR="00C2001C" w:rsidRPr="00D07716" w:rsidRDefault="00C2001C" w:rsidP="00C2001C">
      <w:pPr>
        <w:pStyle w:val="20"/>
        <w:ind w:left="576" w:firstLine="0"/>
        <w:rPr>
          <w:rFonts w:ascii="Tahoma" w:hAnsi="Tahoma" w:cs="Tahoma"/>
          <w:color w:val="auto"/>
          <w:lang w:val="el-GR"/>
        </w:rPr>
      </w:pPr>
      <w:bookmarkStart w:id="1" w:name="_Toc375058496"/>
      <w:bookmarkStart w:id="2" w:name="_Toc418166314"/>
      <w:bookmarkStart w:id="3" w:name="_Toc85109007"/>
      <w:bookmarkStart w:id="4" w:name="_Toc120716041"/>
      <w:r w:rsidRPr="00D07716">
        <w:rPr>
          <w:rFonts w:ascii="Tahoma" w:hAnsi="Tahoma" w:cs="Tahoma"/>
          <w:color w:val="auto"/>
          <w:lang w:val="el-GR"/>
        </w:rPr>
        <w:lastRenderedPageBreak/>
        <w:t>ΓΕΝΙΚΕΣ ΠΛΗΡΟΦΟΡΙΕΣ</w:t>
      </w:r>
      <w:bookmarkEnd w:id="1"/>
      <w:bookmarkEnd w:id="2"/>
      <w:bookmarkEnd w:id="3"/>
      <w:bookmarkEnd w:id="4"/>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23"/>
        <w:gridCol w:w="6032"/>
      </w:tblGrid>
      <w:tr w:rsidR="00D07716" w:rsidRPr="00D07716" w14:paraId="54F8651D" w14:textId="77777777" w:rsidTr="06942D67">
        <w:trPr>
          <w:tblHeader/>
        </w:trPr>
        <w:tc>
          <w:tcPr>
            <w:tcW w:w="9855" w:type="dxa"/>
            <w:gridSpan w:val="2"/>
            <w:shd w:val="clear" w:color="auto" w:fill="E0E0E0"/>
            <w:vAlign w:val="center"/>
          </w:tcPr>
          <w:p w14:paraId="791FD341" w14:textId="77777777" w:rsidR="00C2001C" w:rsidRPr="00D07716" w:rsidRDefault="49A03F92" w:rsidP="00667B3D">
            <w:pPr>
              <w:pStyle w:val="3"/>
              <w:ind w:left="540"/>
              <w:rPr>
                <w:rFonts w:ascii="Tahoma" w:hAnsi="Tahoma" w:cs="Tahoma"/>
                <w:lang w:val="el-GR"/>
              </w:rPr>
            </w:pPr>
            <w:bookmarkStart w:id="5" w:name="_Toc375058497"/>
            <w:bookmarkStart w:id="6" w:name="_Toc418166315"/>
            <w:bookmarkStart w:id="7" w:name="_Toc85109008"/>
            <w:bookmarkStart w:id="8" w:name="_Toc120716042"/>
            <w:r w:rsidRPr="00D07716">
              <w:rPr>
                <w:rFonts w:ascii="Tahoma" w:hAnsi="Tahoma" w:cs="Tahoma"/>
                <w:lang w:val="el-GR"/>
              </w:rPr>
              <w:t>Συνοπτικά στοιχεία Έργου</w:t>
            </w:r>
            <w:bookmarkEnd w:id="5"/>
            <w:bookmarkEnd w:id="6"/>
            <w:bookmarkEnd w:id="7"/>
            <w:bookmarkEnd w:id="8"/>
          </w:p>
        </w:tc>
      </w:tr>
      <w:tr w:rsidR="00D07716" w:rsidRPr="009734EE" w14:paraId="6D852662" w14:textId="77777777" w:rsidTr="06942D67">
        <w:tc>
          <w:tcPr>
            <w:tcW w:w="3823" w:type="dxa"/>
            <w:vAlign w:val="center"/>
          </w:tcPr>
          <w:p w14:paraId="584BF727" w14:textId="77777777" w:rsidR="00C2001C" w:rsidRPr="00D07716" w:rsidRDefault="00C2001C" w:rsidP="00A016F1">
            <w:pPr>
              <w:pStyle w:val="TabletextChar"/>
              <w:rPr>
                <w:rFonts w:cs="Tahoma"/>
                <w:b/>
                <w:sz w:val="22"/>
                <w:szCs w:val="22"/>
              </w:rPr>
            </w:pPr>
            <w:r w:rsidRPr="00D07716">
              <w:rPr>
                <w:rFonts w:cs="Tahoma"/>
                <w:b/>
                <w:sz w:val="22"/>
                <w:szCs w:val="22"/>
              </w:rPr>
              <w:t>ΤΙΤΛΟΣ ΕΡΓΟΥ</w:t>
            </w:r>
          </w:p>
        </w:tc>
        <w:tc>
          <w:tcPr>
            <w:tcW w:w="6032" w:type="dxa"/>
            <w:vAlign w:val="center"/>
          </w:tcPr>
          <w:p w14:paraId="75558967" w14:textId="5BECEEDA" w:rsidR="00C2001C" w:rsidRPr="00D07716" w:rsidRDefault="0092073F" w:rsidP="00A016F1">
            <w:pPr>
              <w:pStyle w:val="TabletextChar"/>
              <w:rPr>
                <w:rFonts w:cs="Tahoma"/>
                <w:b/>
                <w:sz w:val="22"/>
                <w:szCs w:val="22"/>
              </w:rPr>
            </w:pPr>
            <w:r w:rsidRPr="00D07716">
              <w:rPr>
                <w:rFonts w:cs="Tahoma"/>
                <w:b/>
                <w:sz w:val="22"/>
                <w:szCs w:val="22"/>
              </w:rPr>
              <w:t xml:space="preserve">Σύμβουλος Τεχνικής Υποστήριξης για την ωρίμανση, επιτήρηση, διαχείριση και υλοποίηση των υποέργων της Δράσης 16581 </w:t>
            </w:r>
            <w:r w:rsidR="00870CD0" w:rsidRPr="00D07716">
              <w:rPr>
                <w:rFonts w:cs="Tahoma"/>
                <w:b/>
                <w:sz w:val="22"/>
                <w:szCs w:val="22"/>
              </w:rPr>
              <w:t xml:space="preserve">"Ανάπτυξη της Κεφαλαιαγοράς" </w:t>
            </w:r>
            <w:r w:rsidRPr="00D07716">
              <w:rPr>
                <w:rFonts w:cs="Tahoma"/>
                <w:b/>
                <w:sz w:val="22"/>
                <w:szCs w:val="22"/>
              </w:rPr>
              <w:t>του Ταμείου Ανάκαμψης</w:t>
            </w:r>
            <w:r w:rsidR="00B70E6C">
              <w:rPr>
                <w:rFonts w:cs="Tahoma"/>
                <w:b/>
                <w:sz w:val="22"/>
                <w:szCs w:val="22"/>
              </w:rPr>
              <w:t xml:space="preserve"> και Ανθεκτικότητας</w:t>
            </w:r>
          </w:p>
        </w:tc>
      </w:tr>
      <w:tr w:rsidR="00D07716" w:rsidRPr="009734EE" w14:paraId="59963DF1" w14:textId="77777777" w:rsidTr="06942D67">
        <w:tc>
          <w:tcPr>
            <w:tcW w:w="3823" w:type="dxa"/>
            <w:vAlign w:val="center"/>
          </w:tcPr>
          <w:p w14:paraId="281E6215" w14:textId="77777777" w:rsidR="00874397" w:rsidRPr="00D07716" w:rsidRDefault="00874397" w:rsidP="00874397">
            <w:pPr>
              <w:pStyle w:val="TabletextChar"/>
              <w:rPr>
                <w:rFonts w:cs="Tahoma"/>
                <w:b/>
                <w:sz w:val="22"/>
                <w:szCs w:val="22"/>
              </w:rPr>
            </w:pPr>
            <w:r w:rsidRPr="00D07716">
              <w:rPr>
                <w:rFonts w:cs="Tahoma"/>
                <w:b/>
                <w:sz w:val="22"/>
                <w:szCs w:val="22"/>
              </w:rPr>
              <w:t>ΑΝΑΘΕΤΟΥΣΑ ΑΡΧΗ</w:t>
            </w:r>
          </w:p>
        </w:tc>
        <w:tc>
          <w:tcPr>
            <w:tcW w:w="6032" w:type="dxa"/>
            <w:vAlign w:val="center"/>
          </w:tcPr>
          <w:p w14:paraId="30A5896F" w14:textId="77777777" w:rsidR="00874397" w:rsidRPr="00D07716" w:rsidRDefault="00874397" w:rsidP="00874397">
            <w:pPr>
              <w:pStyle w:val="TabletextChar"/>
              <w:rPr>
                <w:rFonts w:cs="Tahoma"/>
                <w:sz w:val="22"/>
                <w:szCs w:val="22"/>
              </w:rPr>
            </w:pPr>
            <w:r w:rsidRPr="00D07716">
              <w:rPr>
                <w:rFonts w:cs="Tahoma"/>
                <w:b/>
                <w:sz w:val="22"/>
                <w:szCs w:val="22"/>
              </w:rPr>
              <w:t xml:space="preserve">Κοινωνία της Πληροφορίας Μ.Α.Ε. </w:t>
            </w:r>
            <w:r w:rsidRPr="00D07716">
              <w:rPr>
                <w:rFonts w:cs="Tahoma"/>
                <w:sz w:val="22"/>
                <w:szCs w:val="22"/>
              </w:rPr>
              <w:t>(</w:t>
            </w:r>
            <w:r w:rsidRPr="00D07716">
              <w:rPr>
                <w:rFonts w:cs="Tahoma"/>
                <w:b/>
                <w:sz w:val="22"/>
                <w:szCs w:val="22"/>
              </w:rPr>
              <w:t>ΚτΠ Μ.Α.Ε.</w:t>
            </w:r>
            <w:r w:rsidRPr="00D07716">
              <w:rPr>
                <w:rFonts w:cs="Tahoma"/>
                <w:sz w:val="22"/>
                <w:szCs w:val="22"/>
              </w:rPr>
              <w:t>)</w:t>
            </w:r>
          </w:p>
        </w:tc>
      </w:tr>
      <w:tr w:rsidR="00D07716" w:rsidRPr="00D07716" w14:paraId="18D1D8DB" w14:textId="77777777" w:rsidTr="06942D67">
        <w:tc>
          <w:tcPr>
            <w:tcW w:w="3823" w:type="dxa"/>
            <w:vAlign w:val="center"/>
          </w:tcPr>
          <w:p w14:paraId="73D31F7D" w14:textId="77777777" w:rsidR="00874397" w:rsidRPr="00D07716" w:rsidRDefault="00874397" w:rsidP="00874397">
            <w:pPr>
              <w:pStyle w:val="TabletextChar"/>
              <w:rPr>
                <w:rFonts w:cs="Tahoma"/>
                <w:b/>
                <w:sz w:val="22"/>
                <w:szCs w:val="22"/>
              </w:rPr>
            </w:pPr>
            <w:r w:rsidRPr="00D07716">
              <w:rPr>
                <w:rFonts w:cs="Tahoma"/>
                <w:b/>
                <w:sz w:val="22"/>
                <w:szCs w:val="22"/>
              </w:rPr>
              <w:t>ΦΟΡΕΑΣ ΛΕΙΤΟΥΡΓΙΑΣ</w:t>
            </w:r>
          </w:p>
        </w:tc>
        <w:tc>
          <w:tcPr>
            <w:tcW w:w="6032" w:type="dxa"/>
            <w:vAlign w:val="center"/>
          </w:tcPr>
          <w:p w14:paraId="056BEF8E" w14:textId="77777777" w:rsidR="00874397" w:rsidRPr="00D07716" w:rsidRDefault="00867C20" w:rsidP="00874397">
            <w:pPr>
              <w:pStyle w:val="TabletextChar"/>
              <w:rPr>
                <w:rFonts w:cs="Tahoma"/>
                <w:b/>
                <w:sz w:val="22"/>
                <w:szCs w:val="22"/>
              </w:rPr>
            </w:pPr>
            <w:r w:rsidRPr="00D07716">
              <w:rPr>
                <w:rFonts w:cs="Tahoma"/>
                <w:b/>
                <w:sz w:val="22"/>
                <w:szCs w:val="22"/>
              </w:rPr>
              <w:t>Επιτροπή Κεφαλαιαγοράς</w:t>
            </w:r>
          </w:p>
        </w:tc>
      </w:tr>
      <w:tr w:rsidR="00D07716" w:rsidRPr="00D07716" w14:paraId="2D5FDF1D" w14:textId="77777777" w:rsidTr="06942D67">
        <w:tc>
          <w:tcPr>
            <w:tcW w:w="3823" w:type="dxa"/>
            <w:vAlign w:val="center"/>
          </w:tcPr>
          <w:p w14:paraId="4578FADD" w14:textId="77777777" w:rsidR="00874397" w:rsidRPr="00D07716" w:rsidRDefault="00874397" w:rsidP="00874397">
            <w:pPr>
              <w:pStyle w:val="TabletextChar"/>
              <w:rPr>
                <w:rFonts w:cs="Tahoma"/>
                <w:b/>
                <w:sz w:val="22"/>
                <w:szCs w:val="22"/>
              </w:rPr>
            </w:pPr>
            <w:r w:rsidRPr="00D07716">
              <w:rPr>
                <w:rFonts w:cs="Tahoma"/>
                <w:b/>
                <w:sz w:val="22"/>
                <w:szCs w:val="22"/>
              </w:rPr>
              <w:t>ΚΥΡΙΟΣ ΤΟΥ ΕΡΓΟΥ</w:t>
            </w:r>
          </w:p>
        </w:tc>
        <w:tc>
          <w:tcPr>
            <w:tcW w:w="6032" w:type="dxa"/>
            <w:vAlign w:val="center"/>
          </w:tcPr>
          <w:p w14:paraId="4D3CB7B1" w14:textId="77777777" w:rsidR="00874397" w:rsidRPr="00D07716" w:rsidRDefault="00606D88" w:rsidP="00874397">
            <w:pPr>
              <w:pStyle w:val="TabletextChar"/>
              <w:rPr>
                <w:rFonts w:cs="Tahoma"/>
                <w:sz w:val="22"/>
                <w:szCs w:val="22"/>
              </w:rPr>
            </w:pPr>
            <w:r w:rsidRPr="00D07716">
              <w:rPr>
                <w:rFonts w:cs="Tahoma"/>
                <w:b/>
                <w:sz w:val="22"/>
                <w:szCs w:val="22"/>
              </w:rPr>
              <w:t>Επιτροπή Κεφαλαιαγοράς</w:t>
            </w:r>
          </w:p>
        </w:tc>
      </w:tr>
      <w:tr w:rsidR="00D07716" w:rsidRPr="00D07716" w14:paraId="19B93E0D" w14:textId="77777777" w:rsidTr="06942D67">
        <w:tc>
          <w:tcPr>
            <w:tcW w:w="3823" w:type="dxa"/>
            <w:vAlign w:val="center"/>
          </w:tcPr>
          <w:p w14:paraId="51FF1EE5" w14:textId="77777777" w:rsidR="00874397" w:rsidRPr="00D07716" w:rsidRDefault="00874397" w:rsidP="00874397">
            <w:pPr>
              <w:pStyle w:val="TabletextChar"/>
              <w:rPr>
                <w:rFonts w:cs="Tahoma"/>
                <w:b/>
                <w:sz w:val="22"/>
                <w:szCs w:val="22"/>
              </w:rPr>
            </w:pPr>
            <w:r w:rsidRPr="00D07716">
              <w:rPr>
                <w:rFonts w:cs="Tahoma"/>
                <w:b/>
                <w:sz w:val="22"/>
                <w:szCs w:val="22"/>
              </w:rPr>
              <w:t>ΦΟΡΕΑΣ ΧΡΗΜΑΤΟΔΟΤΗΣΗΣ</w:t>
            </w:r>
          </w:p>
        </w:tc>
        <w:tc>
          <w:tcPr>
            <w:tcW w:w="6032" w:type="dxa"/>
            <w:vAlign w:val="center"/>
          </w:tcPr>
          <w:p w14:paraId="43511C58" w14:textId="002F29F7" w:rsidR="00874397" w:rsidRPr="00D07716" w:rsidRDefault="00874397" w:rsidP="00874397">
            <w:pPr>
              <w:pStyle w:val="TabletextChar"/>
              <w:rPr>
                <w:rFonts w:cs="Tahoma"/>
                <w:b/>
                <w:bCs/>
                <w:sz w:val="22"/>
                <w:szCs w:val="22"/>
              </w:rPr>
            </w:pPr>
            <w:r w:rsidRPr="00D07716">
              <w:rPr>
                <w:rFonts w:cs="Tahoma"/>
                <w:b/>
                <w:bCs/>
                <w:sz w:val="22"/>
                <w:szCs w:val="22"/>
              </w:rPr>
              <w:t xml:space="preserve">Υπουργείο </w:t>
            </w:r>
            <w:r w:rsidR="000808D8" w:rsidRPr="00D07716">
              <w:rPr>
                <w:rFonts w:cs="Tahoma"/>
                <w:b/>
                <w:bCs/>
                <w:sz w:val="22"/>
                <w:szCs w:val="22"/>
              </w:rPr>
              <w:t>Οικονομικών</w:t>
            </w:r>
          </w:p>
        </w:tc>
      </w:tr>
      <w:tr w:rsidR="00D07716" w:rsidRPr="009734EE" w14:paraId="07AEF028" w14:textId="77777777" w:rsidTr="06942D67">
        <w:tc>
          <w:tcPr>
            <w:tcW w:w="3823" w:type="dxa"/>
            <w:vAlign w:val="center"/>
          </w:tcPr>
          <w:p w14:paraId="728E49A4" w14:textId="77777777" w:rsidR="00C2001C" w:rsidRPr="00D07716" w:rsidRDefault="00C2001C" w:rsidP="00A016F1">
            <w:pPr>
              <w:pStyle w:val="TabletextChar"/>
              <w:rPr>
                <w:rFonts w:cs="Tahoma"/>
                <w:b/>
                <w:sz w:val="22"/>
                <w:szCs w:val="22"/>
              </w:rPr>
            </w:pPr>
            <w:r w:rsidRPr="00D07716">
              <w:rPr>
                <w:rFonts w:cs="Tahoma"/>
                <w:b/>
                <w:sz w:val="22"/>
                <w:szCs w:val="22"/>
              </w:rPr>
              <w:t>ΤΟΠΟΣ ΠΑΡΑΔΟΣΗΣ – ΤΟΠΟΣ ΠΑΡΟΧΗΣ ΥΠΗΡΕΣΙΩΝ</w:t>
            </w:r>
          </w:p>
        </w:tc>
        <w:tc>
          <w:tcPr>
            <w:tcW w:w="6032" w:type="dxa"/>
            <w:vAlign w:val="center"/>
          </w:tcPr>
          <w:p w14:paraId="57AC1F5F" w14:textId="77777777" w:rsidR="00C2001C" w:rsidRPr="00D07716" w:rsidRDefault="00C2001C" w:rsidP="00A016F1">
            <w:pPr>
              <w:pStyle w:val="TabletextChar"/>
              <w:spacing w:line="240" w:lineRule="auto"/>
              <w:jc w:val="both"/>
              <w:rPr>
                <w:rFonts w:cs="Tahoma"/>
                <w:sz w:val="22"/>
                <w:szCs w:val="22"/>
              </w:rPr>
            </w:pPr>
            <w:r w:rsidRPr="00D07716">
              <w:rPr>
                <w:rFonts w:cs="Tahoma"/>
                <w:sz w:val="22"/>
                <w:szCs w:val="22"/>
              </w:rPr>
              <w:t>Τόπος παράδοσης: η Αναθέτουσα Αρχή</w:t>
            </w:r>
          </w:p>
          <w:p w14:paraId="013C7707" w14:textId="77777777" w:rsidR="00C2001C" w:rsidRPr="00D07716" w:rsidRDefault="00C2001C" w:rsidP="00A016F1">
            <w:pPr>
              <w:pStyle w:val="TabletextChar"/>
              <w:rPr>
                <w:rFonts w:cs="Tahoma"/>
                <w:sz w:val="22"/>
                <w:szCs w:val="22"/>
              </w:rPr>
            </w:pPr>
            <w:r w:rsidRPr="00D07716">
              <w:rPr>
                <w:rFonts w:cs="Tahoma"/>
                <w:sz w:val="22"/>
                <w:szCs w:val="22"/>
              </w:rPr>
              <w:t xml:space="preserve">Τόπος παροχής υπηρεσιών: </w:t>
            </w:r>
            <w:r w:rsidR="00EA73FB" w:rsidRPr="00D07716">
              <w:rPr>
                <w:rFonts w:cs="Tahoma"/>
                <w:bCs/>
                <w:sz w:val="22"/>
                <w:szCs w:val="22"/>
              </w:rPr>
              <w:t>ο Φορέας Λειτουργίας και Κύριος του Έργου</w:t>
            </w:r>
          </w:p>
        </w:tc>
      </w:tr>
      <w:tr w:rsidR="00D07716" w:rsidRPr="009734EE" w14:paraId="5B107407" w14:textId="77777777" w:rsidTr="06942D67">
        <w:tc>
          <w:tcPr>
            <w:tcW w:w="3823" w:type="dxa"/>
            <w:vAlign w:val="center"/>
          </w:tcPr>
          <w:p w14:paraId="5D3FF33D" w14:textId="77777777" w:rsidR="00C2001C" w:rsidRPr="00D07716" w:rsidRDefault="00C2001C" w:rsidP="00A016F1">
            <w:pPr>
              <w:pStyle w:val="TabletextChar"/>
              <w:rPr>
                <w:rFonts w:cs="Tahoma"/>
                <w:b/>
                <w:sz w:val="22"/>
                <w:szCs w:val="22"/>
              </w:rPr>
            </w:pPr>
            <w:r w:rsidRPr="00D07716">
              <w:rPr>
                <w:rFonts w:cs="Tahoma"/>
                <w:b/>
                <w:sz w:val="22"/>
                <w:szCs w:val="22"/>
              </w:rPr>
              <w:t>ΕΙΔΟΣ ΣΥΜΒΑΣΗΣ</w:t>
            </w:r>
          </w:p>
        </w:tc>
        <w:tc>
          <w:tcPr>
            <w:tcW w:w="6032" w:type="dxa"/>
            <w:vAlign w:val="center"/>
          </w:tcPr>
          <w:p w14:paraId="79636627" w14:textId="77777777" w:rsidR="00E6537B" w:rsidRPr="00D07716" w:rsidRDefault="49A03F92" w:rsidP="39226C6D">
            <w:pPr>
              <w:pStyle w:val="TabletextChar"/>
              <w:rPr>
                <w:rFonts w:cs="Tahoma"/>
                <w:b/>
                <w:bCs/>
                <w:sz w:val="22"/>
                <w:szCs w:val="22"/>
              </w:rPr>
            </w:pPr>
            <w:r w:rsidRPr="00D07716">
              <w:rPr>
                <w:rFonts w:cs="Tahoma"/>
                <w:b/>
                <w:bCs/>
                <w:sz w:val="22"/>
                <w:szCs w:val="22"/>
                <w:lang w:val="en-US"/>
              </w:rPr>
              <w:t>CPV</w:t>
            </w:r>
            <w:r w:rsidRPr="00D07716">
              <w:rPr>
                <w:rFonts w:cs="Tahoma"/>
                <w:b/>
                <w:bCs/>
                <w:sz w:val="22"/>
                <w:szCs w:val="22"/>
              </w:rPr>
              <w:t xml:space="preserve">: </w:t>
            </w:r>
          </w:p>
          <w:p w14:paraId="7552D968" w14:textId="77777777" w:rsidR="00C2001C" w:rsidRPr="00D07716" w:rsidRDefault="1ED428C6" w:rsidP="39226C6D">
            <w:pPr>
              <w:pStyle w:val="TabletextChar"/>
              <w:rPr>
                <w:rFonts w:cs="Tahoma"/>
                <w:b/>
                <w:bCs/>
                <w:sz w:val="22"/>
                <w:szCs w:val="22"/>
              </w:rPr>
            </w:pPr>
            <w:r w:rsidRPr="00D07716">
              <w:rPr>
                <w:rFonts w:cs="Tahoma"/>
                <w:b/>
                <w:bCs/>
                <w:sz w:val="22"/>
                <w:szCs w:val="22"/>
              </w:rPr>
              <w:t>79</w:t>
            </w:r>
            <w:r w:rsidR="00FA307D" w:rsidRPr="00D07716">
              <w:rPr>
                <w:rFonts w:cs="Tahoma"/>
                <w:b/>
                <w:bCs/>
                <w:sz w:val="22"/>
                <w:szCs w:val="22"/>
              </w:rPr>
              <w:t>.</w:t>
            </w:r>
            <w:r w:rsidRPr="00D07716">
              <w:rPr>
                <w:rFonts w:cs="Tahoma"/>
                <w:b/>
                <w:bCs/>
                <w:sz w:val="22"/>
                <w:szCs w:val="22"/>
              </w:rPr>
              <w:t>41</w:t>
            </w:r>
            <w:r w:rsidR="00FA307D" w:rsidRPr="00D07716">
              <w:rPr>
                <w:rFonts w:cs="Tahoma"/>
                <w:b/>
                <w:bCs/>
                <w:sz w:val="22"/>
                <w:szCs w:val="22"/>
              </w:rPr>
              <w:t>.</w:t>
            </w:r>
            <w:r w:rsidRPr="00D07716">
              <w:rPr>
                <w:rFonts w:cs="Tahoma"/>
                <w:b/>
                <w:bCs/>
                <w:sz w:val="22"/>
                <w:szCs w:val="22"/>
              </w:rPr>
              <w:t>00</w:t>
            </w:r>
            <w:r w:rsidR="00FA307D" w:rsidRPr="00D07716">
              <w:rPr>
                <w:rFonts w:cs="Tahoma"/>
                <w:b/>
                <w:bCs/>
                <w:sz w:val="22"/>
                <w:szCs w:val="22"/>
              </w:rPr>
              <w:t>.</w:t>
            </w:r>
            <w:r w:rsidRPr="00D07716">
              <w:rPr>
                <w:rFonts w:cs="Tahoma"/>
                <w:b/>
                <w:bCs/>
                <w:sz w:val="22"/>
                <w:szCs w:val="22"/>
              </w:rPr>
              <w:t>00-1 Υπηρεσίες παροχής επιχειρηματικών συμβουλών και συμβουλών σε θέματα διαχείρισης</w:t>
            </w:r>
          </w:p>
          <w:p w14:paraId="066B52B6" w14:textId="77777777" w:rsidR="00EA73FB" w:rsidRPr="00D07716" w:rsidRDefault="00EA73FB" w:rsidP="00EA73FB">
            <w:pPr>
              <w:pStyle w:val="TabletextChar"/>
              <w:rPr>
                <w:rFonts w:cs="Tahoma"/>
                <w:sz w:val="22"/>
                <w:szCs w:val="22"/>
              </w:rPr>
            </w:pPr>
            <w:r w:rsidRPr="00D07716">
              <w:rPr>
                <w:rFonts w:cs="Tahoma"/>
                <w:sz w:val="22"/>
                <w:szCs w:val="22"/>
              </w:rPr>
              <w:t>79411000-8: Υπηρεσίες παροχής συμβουλών σε θέματα γενικής διαχείρισης</w:t>
            </w:r>
          </w:p>
          <w:p w14:paraId="5E50C132" w14:textId="77777777" w:rsidR="00E6537B" w:rsidRPr="00D07716" w:rsidRDefault="00EA73FB">
            <w:pPr>
              <w:pStyle w:val="TabletextChar"/>
              <w:rPr>
                <w:rFonts w:cs="Tahoma"/>
                <w:sz w:val="22"/>
                <w:szCs w:val="22"/>
              </w:rPr>
            </w:pPr>
            <w:r w:rsidRPr="00D07716">
              <w:rPr>
                <w:rFonts w:cs="Tahoma"/>
                <w:sz w:val="22"/>
                <w:szCs w:val="22"/>
              </w:rPr>
              <w:t>79415200-8: Υπηρεσίες παροχής συμβουλών σε θέματα σχεδιασμού</w:t>
            </w:r>
          </w:p>
        </w:tc>
      </w:tr>
      <w:tr w:rsidR="00D07716" w:rsidRPr="009734EE" w14:paraId="49DB39FC" w14:textId="77777777" w:rsidTr="06942D67">
        <w:tc>
          <w:tcPr>
            <w:tcW w:w="3823" w:type="dxa"/>
            <w:vAlign w:val="center"/>
          </w:tcPr>
          <w:p w14:paraId="21401AB8" w14:textId="77777777" w:rsidR="00C2001C" w:rsidRPr="00D07716" w:rsidRDefault="00C2001C" w:rsidP="00A016F1">
            <w:pPr>
              <w:pStyle w:val="TabletextChar"/>
              <w:rPr>
                <w:rFonts w:cs="Tahoma"/>
                <w:b/>
                <w:sz w:val="22"/>
                <w:szCs w:val="22"/>
              </w:rPr>
            </w:pPr>
            <w:r w:rsidRPr="00D07716">
              <w:rPr>
                <w:rFonts w:cs="Tahoma"/>
                <w:b/>
                <w:sz w:val="22"/>
                <w:szCs w:val="22"/>
              </w:rPr>
              <w:t>ΕΙΔΟΣ ΔΙΑΔΙΚΑΣΙΑΣ</w:t>
            </w:r>
          </w:p>
        </w:tc>
        <w:tc>
          <w:tcPr>
            <w:tcW w:w="6032" w:type="dxa"/>
            <w:vAlign w:val="center"/>
          </w:tcPr>
          <w:p w14:paraId="334DC715" w14:textId="77777777" w:rsidR="00C2001C" w:rsidRPr="00D07716" w:rsidRDefault="00C2001C" w:rsidP="00A016F1">
            <w:pPr>
              <w:pStyle w:val="TabletextChar"/>
              <w:rPr>
                <w:rFonts w:cs="Tahoma"/>
                <w:szCs w:val="22"/>
              </w:rPr>
            </w:pPr>
            <w:r w:rsidRPr="00D07716">
              <w:rPr>
                <w:rFonts w:cs="Tahoma"/>
                <w:sz w:val="22"/>
                <w:szCs w:val="22"/>
              </w:rPr>
              <w:t>Ηλεκτρονικός Ανοικτός Διεθνής άνω των ορίων Διαγωνισμός με κριτήριο ανάθεσης την πλέον συμφέρουσα από οικονομική άποψη προσφορά βάσει βέλτιστης σχέσης ποιότητας – τιμής</w:t>
            </w:r>
          </w:p>
        </w:tc>
      </w:tr>
      <w:tr w:rsidR="00D07716" w:rsidRPr="009734EE" w14:paraId="401C2D5C" w14:textId="77777777" w:rsidTr="06942D67">
        <w:tc>
          <w:tcPr>
            <w:tcW w:w="3823" w:type="dxa"/>
            <w:vAlign w:val="center"/>
          </w:tcPr>
          <w:p w14:paraId="7A4C4BB7" w14:textId="77777777" w:rsidR="00373BEE" w:rsidRPr="00D07716" w:rsidRDefault="00373BEE" w:rsidP="00373BEE">
            <w:pPr>
              <w:pStyle w:val="TabletextChar"/>
              <w:rPr>
                <w:rFonts w:cs="Tahoma"/>
                <w:b/>
                <w:sz w:val="22"/>
                <w:szCs w:val="22"/>
              </w:rPr>
            </w:pPr>
            <w:r w:rsidRPr="00D07716">
              <w:rPr>
                <w:rFonts w:cs="Tahoma"/>
                <w:b/>
                <w:sz w:val="22"/>
                <w:szCs w:val="22"/>
              </w:rPr>
              <w:t>ΠΡΟΥΠΟΛΟΓΙΣΜΟΣ – ΕΚΤΙΜΩΜΕΝΗ ΑΞΙΑ ΣΥΜΒΑΣΗΣ</w:t>
            </w:r>
          </w:p>
        </w:tc>
        <w:tc>
          <w:tcPr>
            <w:tcW w:w="6032" w:type="dxa"/>
            <w:vAlign w:val="bottom"/>
          </w:tcPr>
          <w:p w14:paraId="5C019D25" w14:textId="77777777" w:rsidR="00FD12E7" w:rsidRPr="00D07716" w:rsidRDefault="00373BEE" w:rsidP="00FD12E7">
            <w:pPr>
              <w:widowControl w:val="0"/>
              <w:suppressAutoHyphens w:val="0"/>
              <w:spacing w:before="120" w:after="0"/>
              <w:jc w:val="left"/>
              <w:rPr>
                <w:rFonts w:ascii="Tahoma" w:hAnsi="Tahoma" w:cs="Tahoma"/>
                <w:szCs w:val="22"/>
                <w:lang w:val="el-GR" w:eastAsia="en-US"/>
              </w:rPr>
            </w:pPr>
            <w:r w:rsidRPr="00D07716">
              <w:rPr>
                <w:rFonts w:ascii="Tahoma" w:hAnsi="Tahoma" w:cs="Tahoma"/>
                <w:szCs w:val="22"/>
                <w:lang w:val="el-GR" w:eastAsia="en-US"/>
              </w:rPr>
              <w:t xml:space="preserve">Προϋπολογισμός Έργου - εκτιμώμενη αξία σύμβασης: </w:t>
            </w:r>
          </w:p>
          <w:p w14:paraId="44F68369" w14:textId="612FA7FB" w:rsidR="00373BEE" w:rsidRPr="00D07716" w:rsidRDefault="001968B1">
            <w:pPr>
              <w:widowControl w:val="0"/>
              <w:suppressAutoHyphens w:val="0"/>
              <w:spacing w:before="120" w:after="0"/>
              <w:jc w:val="left"/>
              <w:rPr>
                <w:rFonts w:ascii="Tahoma" w:hAnsi="Tahoma" w:cs="Tahoma"/>
                <w:lang w:val="el-GR"/>
              </w:rPr>
            </w:pPr>
            <w:r w:rsidRPr="00D07716">
              <w:rPr>
                <w:rFonts w:ascii="Tahoma" w:hAnsi="Tahoma" w:cs="Tahoma"/>
                <w:b/>
                <w:bCs/>
                <w:szCs w:val="22"/>
                <w:lang w:val="el-GR" w:eastAsia="en-US"/>
              </w:rPr>
              <w:t>35</w:t>
            </w:r>
            <w:r w:rsidR="00393536" w:rsidRPr="00D07716">
              <w:rPr>
                <w:rFonts w:ascii="Tahoma" w:hAnsi="Tahoma" w:cs="Tahoma"/>
                <w:b/>
                <w:bCs/>
                <w:szCs w:val="22"/>
                <w:lang w:val="el-GR" w:eastAsia="en-US"/>
              </w:rPr>
              <w:t>6</w:t>
            </w:r>
            <w:r w:rsidRPr="00D07716">
              <w:rPr>
                <w:rFonts w:ascii="Tahoma" w:hAnsi="Tahoma" w:cs="Tahoma"/>
                <w:b/>
                <w:bCs/>
                <w:szCs w:val="22"/>
                <w:lang w:val="el-GR" w:eastAsia="en-US"/>
              </w:rPr>
              <w:t>.53</w:t>
            </w:r>
            <w:r w:rsidR="00393536" w:rsidRPr="00D07716">
              <w:rPr>
                <w:rFonts w:ascii="Tahoma" w:hAnsi="Tahoma" w:cs="Tahoma"/>
                <w:b/>
                <w:bCs/>
                <w:szCs w:val="22"/>
                <w:lang w:val="el-GR" w:eastAsia="en-US"/>
              </w:rPr>
              <w:t>5</w:t>
            </w:r>
            <w:r w:rsidRPr="00D07716">
              <w:rPr>
                <w:rFonts w:ascii="Tahoma" w:hAnsi="Tahoma" w:cs="Tahoma"/>
                <w:b/>
                <w:bCs/>
                <w:szCs w:val="22"/>
                <w:lang w:val="el-GR" w:eastAsia="en-US"/>
              </w:rPr>
              <w:t>,</w:t>
            </w:r>
            <w:r w:rsidR="00393536" w:rsidRPr="00D07716">
              <w:rPr>
                <w:rFonts w:ascii="Tahoma" w:hAnsi="Tahoma" w:cs="Tahoma"/>
                <w:b/>
                <w:bCs/>
                <w:szCs w:val="22"/>
                <w:lang w:val="el-GR" w:eastAsia="en-US"/>
              </w:rPr>
              <w:t>0</w:t>
            </w:r>
            <w:r w:rsidRPr="00D07716">
              <w:rPr>
                <w:rFonts w:ascii="Tahoma" w:hAnsi="Tahoma" w:cs="Tahoma"/>
                <w:b/>
                <w:bCs/>
                <w:szCs w:val="22"/>
                <w:lang w:val="el-GR" w:eastAsia="en-US"/>
              </w:rPr>
              <w:t>0 €</w:t>
            </w:r>
            <w:r w:rsidRPr="00D07716">
              <w:rPr>
                <w:rFonts w:ascii="Tahoma" w:hAnsi="Tahoma" w:cs="Tahoma"/>
                <w:szCs w:val="22"/>
                <w:lang w:val="el-GR" w:eastAsia="en-US"/>
              </w:rPr>
              <w:t xml:space="preserve"> μη περιλαμβανομένου ΦΠΑ , προϋπολογισμός με ΦΠΑ: </w:t>
            </w:r>
            <w:r w:rsidRPr="00D07716">
              <w:rPr>
                <w:rFonts w:ascii="Tahoma" w:hAnsi="Tahoma" w:cs="Tahoma"/>
                <w:b/>
                <w:bCs/>
                <w:szCs w:val="22"/>
                <w:lang w:val="el-GR" w:eastAsia="en-US"/>
              </w:rPr>
              <w:t>442.10</w:t>
            </w:r>
            <w:r w:rsidR="00393536" w:rsidRPr="00D07716">
              <w:rPr>
                <w:rFonts w:ascii="Tahoma" w:hAnsi="Tahoma" w:cs="Tahoma"/>
                <w:b/>
                <w:bCs/>
                <w:szCs w:val="22"/>
                <w:lang w:val="el-GR" w:eastAsia="en-US"/>
              </w:rPr>
              <w:t>3</w:t>
            </w:r>
            <w:r w:rsidRPr="00D07716">
              <w:rPr>
                <w:rFonts w:ascii="Tahoma" w:hAnsi="Tahoma" w:cs="Tahoma"/>
                <w:b/>
                <w:bCs/>
                <w:szCs w:val="22"/>
                <w:lang w:val="el-GR" w:eastAsia="en-US"/>
              </w:rPr>
              <w:t>,</w:t>
            </w:r>
            <w:r w:rsidR="00393536" w:rsidRPr="00D07716">
              <w:rPr>
                <w:rFonts w:ascii="Tahoma" w:hAnsi="Tahoma" w:cs="Tahoma"/>
                <w:b/>
                <w:bCs/>
                <w:szCs w:val="22"/>
                <w:lang w:val="el-GR" w:eastAsia="en-US"/>
              </w:rPr>
              <w:t>40</w:t>
            </w:r>
            <w:r w:rsidRPr="00D07716">
              <w:rPr>
                <w:rFonts w:ascii="Tahoma" w:hAnsi="Tahoma" w:cs="Tahoma"/>
                <w:b/>
                <w:bCs/>
                <w:szCs w:val="22"/>
                <w:lang w:val="el-GR" w:eastAsia="en-US"/>
              </w:rPr>
              <w:t xml:space="preserve"> €</w:t>
            </w:r>
            <w:r w:rsidRPr="00D07716">
              <w:rPr>
                <w:rFonts w:ascii="Tahoma" w:hAnsi="Tahoma" w:cs="Tahoma"/>
                <w:szCs w:val="22"/>
                <w:lang w:val="el-GR" w:eastAsia="en-US"/>
              </w:rPr>
              <w:t xml:space="preserve">, ΦΠΑ 24%  </w:t>
            </w:r>
            <w:r w:rsidRPr="00D07716">
              <w:rPr>
                <w:rFonts w:ascii="Tahoma" w:hAnsi="Tahoma" w:cs="Tahoma"/>
                <w:b/>
                <w:bCs/>
                <w:szCs w:val="22"/>
                <w:lang w:val="el-GR" w:eastAsia="en-US"/>
              </w:rPr>
              <w:t>85.568,</w:t>
            </w:r>
            <w:r w:rsidR="00393536" w:rsidRPr="00D07716">
              <w:rPr>
                <w:rFonts w:ascii="Tahoma" w:hAnsi="Tahoma" w:cs="Tahoma"/>
                <w:b/>
                <w:bCs/>
                <w:szCs w:val="22"/>
                <w:lang w:val="el-GR" w:eastAsia="en-US"/>
              </w:rPr>
              <w:t>40</w:t>
            </w:r>
            <w:r w:rsidRPr="00D07716">
              <w:rPr>
                <w:rFonts w:ascii="Tahoma" w:hAnsi="Tahoma" w:cs="Tahoma"/>
                <w:b/>
                <w:bCs/>
                <w:szCs w:val="22"/>
                <w:lang w:val="el-GR" w:eastAsia="en-US"/>
              </w:rPr>
              <w:t>‬ €</w:t>
            </w:r>
          </w:p>
        </w:tc>
      </w:tr>
      <w:tr w:rsidR="00D07716" w:rsidRPr="009734EE" w14:paraId="61C1F8D5" w14:textId="77777777" w:rsidTr="06942D67">
        <w:tc>
          <w:tcPr>
            <w:tcW w:w="3823" w:type="dxa"/>
            <w:vAlign w:val="center"/>
          </w:tcPr>
          <w:p w14:paraId="1404F093" w14:textId="77777777" w:rsidR="00C2001C" w:rsidRPr="00D07716" w:rsidRDefault="00C2001C" w:rsidP="00A016F1">
            <w:pPr>
              <w:pStyle w:val="TabletextChar"/>
              <w:rPr>
                <w:rFonts w:cs="Tahoma"/>
                <w:b/>
                <w:sz w:val="22"/>
                <w:szCs w:val="22"/>
              </w:rPr>
            </w:pPr>
            <w:r w:rsidRPr="00D07716">
              <w:rPr>
                <w:rFonts w:cs="Tahoma"/>
                <w:b/>
                <w:sz w:val="22"/>
                <w:szCs w:val="22"/>
              </w:rPr>
              <w:t>ΧΡΗΜΑΤΟΔΟΤΗΣΗ ΕΡΓΟΥ</w:t>
            </w:r>
          </w:p>
        </w:tc>
        <w:tc>
          <w:tcPr>
            <w:tcW w:w="6032" w:type="dxa"/>
            <w:vAlign w:val="center"/>
          </w:tcPr>
          <w:p w14:paraId="2C12A147" w14:textId="666A81A1" w:rsidR="00C2001C" w:rsidRPr="00D07716" w:rsidRDefault="00CD705D" w:rsidP="00CD705D">
            <w:pPr>
              <w:pStyle w:val="TabletextChar"/>
              <w:rPr>
                <w:rFonts w:cs="Tahoma"/>
                <w:sz w:val="22"/>
                <w:szCs w:val="22"/>
              </w:rPr>
            </w:pPr>
            <w:r w:rsidRPr="00D07716">
              <w:rPr>
                <w:rFonts w:cs="Tahoma"/>
                <w:sz w:val="22"/>
                <w:szCs w:val="22"/>
              </w:rPr>
              <w:t xml:space="preserve">Το παρόν </w:t>
            </w:r>
            <w:r w:rsidR="00280E25" w:rsidRPr="00D07716">
              <w:rPr>
                <w:rFonts w:cs="Tahoma"/>
                <w:sz w:val="22"/>
                <w:szCs w:val="22"/>
              </w:rPr>
              <w:t xml:space="preserve">έργο χρηματοδοτείται από </w:t>
            </w:r>
            <w:r w:rsidR="00870CD0" w:rsidRPr="00D07716">
              <w:rPr>
                <w:rFonts w:cs="Tahoma"/>
                <w:sz w:val="22"/>
                <w:szCs w:val="22"/>
              </w:rPr>
              <w:t xml:space="preserve">πόρους που προέρχονται από πιστώσεις του ΠΔΕ </w:t>
            </w:r>
            <w:r w:rsidR="00280E25" w:rsidRPr="00D07716">
              <w:rPr>
                <w:rFonts w:cs="Tahoma"/>
                <w:sz w:val="22"/>
                <w:szCs w:val="22"/>
              </w:rPr>
              <w:t>στο Πλαίσιο του Εθνικού Σχεδίου Ανάκαμψης και Ανθεκτικότητας «Ελλάδα 2.0»</w:t>
            </w:r>
            <w:r w:rsidR="00870CD0" w:rsidRPr="00D07716">
              <w:rPr>
                <w:rFonts w:cs="Tahoma"/>
                <w:sz w:val="22"/>
                <w:szCs w:val="22"/>
              </w:rPr>
              <w:t xml:space="preserve"> με τη χρηματοδότηση της Ευρωπαϊκής Ένωσης –</w:t>
            </w:r>
            <w:proofErr w:type="spellStart"/>
            <w:r w:rsidR="00870CD0" w:rsidRPr="00D07716">
              <w:rPr>
                <w:rFonts w:cs="Tahoma"/>
                <w:sz w:val="22"/>
                <w:szCs w:val="22"/>
              </w:rPr>
              <w:t>NextGenerationEU</w:t>
            </w:r>
            <w:proofErr w:type="spellEnd"/>
            <w:r w:rsidR="00870CD0" w:rsidRPr="00D07716">
              <w:rPr>
                <w:rFonts w:cs="Tahoma"/>
                <w:sz w:val="22"/>
                <w:szCs w:val="22"/>
              </w:rPr>
              <w:t>.</w:t>
            </w:r>
          </w:p>
        </w:tc>
      </w:tr>
      <w:tr w:rsidR="00D07716" w:rsidRPr="00D07716" w14:paraId="27242BE6" w14:textId="77777777" w:rsidTr="06942D67">
        <w:tc>
          <w:tcPr>
            <w:tcW w:w="3823" w:type="dxa"/>
            <w:shd w:val="clear" w:color="auto" w:fill="auto"/>
            <w:vAlign w:val="center"/>
          </w:tcPr>
          <w:p w14:paraId="6973EDA0" w14:textId="77777777" w:rsidR="00C2001C" w:rsidRPr="00D07716" w:rsidDel="00CD2F0B" w:rsidRDefault="00C2001C" w:rsidP="00A016F1">
            <w:pPr>
              <w:pStyle w:val="TabletextChar"/>
              <w:rPr>
                <w:rFonts w:cs="Tahoma"/>
                <w:b/>
                <w:sz w:val="22"/>
                <w:szCs w:val="22"/>
              </w:rPr>
            </w:pPr>
            <w:r w:rsidRPr="00D07716">
              <w:rPr>
                <w:rFonts w:cs="Tahoma"/>
                <w:b/>
                <w:sz w:val="22"/>
                <w:szCs w:val="22"/>
              </w:rPr>
              <w:t xml:space="preserve">ΔΙΑΡΚΕΙΑ ΣΥΜΒΑΣΗΣ </w:t>
            </w:r>
          </w:p>
        </w:tc>
        <w:tc>
          <w:tcPr>
            <w:tcW w:w="6032" w:type="dxa"/>
            <w:shd w:val="clear" w:color="auto" w:fill="auto"/>
            <w:vAlign w:val="center"/>
          </w:tcPr>
          <w:p w14:paraId="1F7002B2" w14:textId="09E733EC" w:rsidR="00C2001C" w:rsidRPr="009734EE" w:rsidRDefault="00CD4F7C" w:rsidP="00A016F1">
            <w:pPr>
              <w:rPr>
                <w:rFonts w:ascii="Tahoma" w:hAnsi="Tahoma" w:cs="Tahoma"/>
                <w:b/>
                <w:sz w:val="20"/>
                <w:szCs w:val="20"/>
                <w:lang w:val="el-GR"/>
              </w:rPr>
            </w:pPr>
            <w:r w:rsidRPr="009734EE">
              <w:rPr>
                <w:rFonts w:ascii="Tahoma" w:hAnsi="Tahoma" w:cs="Tahoma"/>
                <w:b/>
                <w:sz w:val="20"/>
                <w:szCs w:val="20"/>
                <w:lang w:val="el-GR"/>
              </w:rPr>
              <w:t>Τριάντα έξι (36) μήνες</w:t>
            </w:r>
          </w:p>
        </w:tc>
      </w:tr>
      <w:tr w:rsidR="00D07716" w:rsidRPr="00D07716" w14:paraId="17A01E5D" w14:textId="77777777" w:rsidTr="009734EE">
        <w:tc>
          <w:tcPr>
            <w:tcW w:w="3823" w:type="dxa"/>
            <w:vAlign w:val="center"/>
          </w:tcPr>
          <w:p w14:paraId="31B4EA1A" w14:textId="77777777" w:rsidR="006D6A71" w:rsidRPr="00D07716" w:rsidRDefault="006D6A71" w:rsidP="006D6A71">
            <w:pPr>
              <w:pStyle w:val="TabletextChar"/>
              <w:rPr>
                <w:rFonts w:cs="Tahoma"/>
                <w:b/>
                <w:sz w:val="22"/>
                <w:szCs w:val="22"/>
              </w:rPr>
            </w:pPr>
            <w:r w:rsidRPr="00D07716">
              <w:rPr>
                <w:rFonts w:cs="Tahoma"/>
                <w:b/>
                <w:sz w:val="22"/>
                <w:szCs w:val="22"/>
              </w:rPr>
              <w:t>ΗΜΕΡΟΜΗΝΙΑ ΔΙΑΚΗΡΥΞΗΣ</w:t>
            </w:r>
          </w:p>
        </w:tc>
        <w:tc>
          <w:tcPr>
            <w:tcW w:w="6032" w:type="dxa"/>
            <w:shd w:val="clear" w:color="auto" w:fill="FFFFFF" w:themeFill="background1"/>
          </w:tcPr>
          <w:p w14:paraId="0485AF3B" w14:textId="29440111" w:rsidR="006D6A71" w:rsidRPr="009734EE" w:rsidRDefault="006A0F2C" w:rsidP="006D6A71">
            <w:pPr>
              <w:pStyle w:val="TabletextChar"/>
              <w:rPr>
                <w:rFonts w:cs="Tahoma"/>
                <w:b/>
                <w:sz w:val="22"/>
                <w:szCs w:val="22"/>
                <w:lang w:val="en-US"/>
              </w:rPr>
            </w:pPr>
            <w:r w:rsidRPr="009734EE">
              <w:rPr>
                <w:rFonts w:cs="Tahoma"/>
                <w:b/>
                <w:sz w:val="22"/>
                <w:szCs w:val="22"/>
                <w:lang w:val="en-US"/>
              </w:rPr>
              <w:t>23-12-2022</w:t>
            </w:r>
          </w:p>
        </w:tc>
      </w:tr>
      <w:tr w:rsidR="00D07716" w:rsidRPr="00D07716" w14:paraId="0A80BA72" w14:textId="77777777" w:rsidTr="009734EE">
        <w:tc>
          <w:tcPr>
            <w:tcW w:w="3823" w:type="dxa"/>
            <w:vAlign w:val="center"/>
          </w:tcPr>
          <w:p w14:paraId="74B9848A" w14:textId="77777777" w:rsidR="006D6A71" w:rsidRPr="00D07716" w:rsidRDefault="006D6A71" w:rsidP="006D6A71">
            <w:pPr>
              <w:pStyle w:val="TabletextChar"/>
              <w:rPr>
                <w:rFonts w:cs="Tahoma"/>
                <w:b/>
                <w:sz w:val="22"/>
                <w:szCs w:val="22"/>
              </w:rPr>
            </w:pPr>
            <w:r w:rsidRPr="00D07716">
              <w:rPr>
                <w:rFonts w:cs="Tahoma"/>
                <w:b/>
                <w:sz w:val="22"/>
                <w:szCs w:val="22"/>
              </w:rPr>
              <w:t xml:space="preserve">ΠΡΟΘΕΣΜΙΑ ΓΙΑ ΥΠΟΒΟΛΗ ΔΙΕΥΚΡΙΝΙΣΕΩΝ ΕΠΙ ΤΩΝ ΟΡΩΝ </w:t>
            </w:r>
            <w:r w:rsidRPr="00D07716">
              <w:rPr>
                <w:rFonts w:cs="Tahoma"/>
                <w:b/>
                <w:sz w:val="22"/>
                <w:szCs w:val="22"/>
              </w:rPr>
              <w:lastRenderedPageBreak/>
              <w:t>ΤΗΣ ΔΙΑΚΗΡΥΞΗΣ</w:t>
            </w:r>
          </w:p>
        </w:tc>
        <w:tc>
          <w:tcPr>
            <w:tcW w:w="6032" w:type="dxa"/>
            <w:shd w:val="clear" w:color="auto" w:fill="FFFFFF" w:themeFill="background1"/>
          </w:tcPr>
          <w:p w14:paraId="3AADD8AE" w14:textId="77777777" w:rsidR="00437613" w:rsidRPr="009734EE" w:rsidRDefault="00437613" w:rsidP="00437613">
            <w:pPr>
              <w:suppressAutoHyphens w:val="0"/>
              <w:autoSpaceDE w:val="0"/>
              <w:autoSpaceDN w:val="0"/>
              <w:adjustRightInd w:val="0"/>
              <w:spacing w:after="0"/>
              <w:jc w:val="left"/>
              <w:rPr>
                <w:rFonts w:ascii="Liberation Sans" w:hAnsi="Liberation Sans" w:cs="Liberation Sans"/>
                <w:color w:val="000000"/>
                <w:sz w:val="24"/>
                <w:lang w:val="el-GR" w:eastAsia="el-GR"/>
              </w:rPr>
            </w:pPr>
          </w:p>
          <w:p w14:paraId="0C1E892A" w14:textId="62AF8838" w:rsidR="006D6A71" w:rsidRPr="009734EE" w:rsidRDefault="00437613" w:rsidP="00A472D0">
            <w:pPr>
              <w:suppressAutoHyphens w:val="0"/>
              <w:autoSpaceDE w:val="0"/>
              <w:autoSpaceDN w:val="0"/>
              <w:adjustRightInd w:val="0"/>
              <w:spacing w:after="0"/>
              <w:jc w:val="left"/>
              <w:rPr>
                <w:rFonts w:ascii="Liberation Sans" w:hAnsi="Liberation Sans" w:cs="Liberation Sans"/>
                <w:color w:val="000000"/>
                <w:sz w:val="20"/>
                <w:szCs w:val="20"/>
                <w:lang w:val="en-US" w:eastAsia="el-GR"/>
              </w:rPr>
            </w:pPr>
            <w:r w:rsidRPr="009734EE">
              <w:rPr>
                <w:rFonts w:ascii="Tahoma" w:hAnsi="Tahoma" w:cs="Tahoma"/>
                <w:b/>
                <w:szCs w:val="22"/>
                <w:lang w:val="en-US" w:eastAsia="en-US"/>
              </w:rPr>
              <w:t>13</w:t>
            </w:r>
            <w:r w:rsidR="00A472D0" w:rsidRPr="009734EE">
              <w:rPr>
                <w:rFonts w:ascii="Tahoma" w:hAnsi="Tahoma" w:cs="Tahoma"/>
                <w:b/>
                <w:szCs w:val="22"/>
                <w:lang w:val="en-US" w:eastAsia="en-US"/>
              </w:rPr>
              <w:t>-</w:t>
            </w:r>
            <w:r w:rsidRPr="009734EE">
              <w:rPr>
                <w:rFonts w:ascii="Tahoma" w:hAnsi="Tahoma" w:cs="Tahoma"/>
                <w:b/>
                <w:szCs w:val="22"/>
                <w:lang w:val="en-US" w:eastAsia="en-US"/>
              </w:rPr>
              <w:t xml:space="preserve"> 01</w:t>
            </w:r>
            <w:r w:rsidR="00A472D0" w:rsidRPr="009734EE">
              <w:rPr>
                <w:rFonts w:ascii="Tahoma" w:hAnsi="Tahoma" w:cs="Tahoma"/>
                <w:b/>
                <w:szCs w:val="22"/>
                <w:lang w:val="en-US" w:eastAsia="en-US"/>
              </w:rPr>
              <w:t>-</w:t>
            </w:r>
            <w:r w:rsidRPr="009734EE">
              <w:rPr>
                <w:rFonts w:ascii="Tahoma" w:hAnsi="Tahoma" w:cs="Tahoma"/>
                <w:b/>
                <w:szCs w:val="22"/>
                <w:lang w:val="en-US" w:eastAsia="en-US"/>
              </w:rPr>
              <w:t>2023</w:t>
            </w:r>
          </w:p>
        </w:tc>
      </w:tr>
      <w:tr w:rsidR="00D07716" w:rsidRPr="002506C4" w14:paraId="2E991521" w14:textId="77777777" w:rsidTr="009734EE">
        <w:tc>
          <w:tcPr>
            <w:tcW w:w="3823" w:type="dxa"/>
            <w:vAlign w:val="center"/>
          </w:tcPr>
          <w:p w14:paraId="077D6502" w14:textId="77777777" w:rsidR="006D6A71" w:rsidRPr="00D07716" w:rsidRDefault="006D6A71" w:rsidP="006D6A71">
            <w:pPr>
              <w:pStyle w:val="TabletextChar"/>
              <w:rPr>
                <w:rFonts w:cs="Tahoma"/>
                <w:b/>
                <w:sz w:val="22"/>
                <w:szCs w:val="22"/>
              </w:rPr>
            </w:pPr>
            <w:r w:rsidRPr="00D07716">
              <w:rPr>
                <w:rFonts w:cs="Tahoma"/>
                <w:b/>
                <w:sz w:val="22"/>
                <w:szCs w:val="22"/>
              </w:rPr>
              <w:t>ΗΜΕΡΟΜΗΝΙΑ ΈΝΑΡΞΗΣ ΗΛΕΚΤΡΟΝΙΚΗΣ ΥΠΟΒΟΛΗΣ ΠΡΟΣΦΟΡΩΝ</w:t>
            </w:r>
          </w:p>
        </w:tc>
        <w:tc>
          <w:tcPr>
            <w:tcW w:w="6032" w:type="dxa"/>
            <w:shd w:val="clear" w:color="auto" w:fill="FFFFFF" w:themeFill="background1"/>
            <w:vAlign w:val="center"/>
          </w:tcPr>
          <w:p w14:paraId="7098BD0A" w14:textId="3226EC36" w:rsidR="006D6A71" w:rsidRPr="009734EE" w:rsidRDefault="00B07855" w:rsidP="006D6A71">
            <w:pPr>
              <w:pStyle w:val="TabletextChar"/>
              <w:rPr>
                <w:rFonts w:cs="Tahoma"/>
                <w:b/>
                <w:sz w:val="22"/>
                <w:szCs w:val="22"/>
                <w:lang w:val="en-US"/>
              </w:rPr>
            </w:pPr>
            <w:r w:rsidRPr="009734EE">
              <w:rPr>
                <w:rFonts w:cs="Tahoma"/>
                <w:b/>
                <w:sz w:val="22"/>
                <w:szCs w:val="22"/>
                <w:lang w:val="en-US"/>
              </w:rPr>
              <w:t>29-12-2022</w:t>
            </w:r>
          </w:p>
        </w:tc>
      </w:tr>
      <w:tr w:rsidR="00D07716" w:rsidRPr="002527FD" w14:paraId="340DD274" w14:textId="77777777" w:rsidTr="009734EE">
        <w:tc>
          <w:tcPr>
            <w:tcW w:w="3823" w:type="dxa"/>
            <w:vAlign w:val="center"/>
          </w:tcPr>
          <w:p w14:paraId="41CC6D6D" w14:textId="77777777" w:rsidR="006D6A71" w:rsidRPr="00D07716" w:rsidRDefault="006D6A71" w:rsidP="006D6A71">
            <w:pPr>
              <w:pStyle w:val="TabletextChar"/>
              <w:rPr>
                <w:rFonts w:cs="Tahoma"/>
                <w:b/>
                <w:sz w:val="22"/>
                <w:szCs w:val="22"/>
              </w:rPr>
            </w:pPr>
            <w:r w:rsidRPr="00D07716">
              <w:rPr>
                <w:rFonts w:cs="Tahoma"/>
                <w:b/>
                <w:sz w:val="22"/>
                <w:szCs w:val="22"/>
              </w:rPr>
              <w:t>ΚΑΤΑΛΗΚΤΙΚΗ ΗΜΕΡΟΜΗΝΙΑ ΚΑΙ ΩΡΑ ΥΠΟΒΟΛΗΣ ΠΡΟΣΦΟΡΩΝ</w:t>
            </w:r>
          </w:p>
        </w:tc>
        <w:tc>
          <w:tcPr>
            <w:tcW w:w="6032" w:type="dxa"/>
            <w:shd w:val="clear" w:color="auto" w:fill="FFFFFF" w:themeFill="background1"/>
            <w:vAlign w:val="center"/>
          </w:tcPr>
          <w:p w14:paraId="5A8ED1A7" w14:textId="60A7C4E1" w:rsidR="006D6A71" w:rsidRPr="009734EE" w:rsidRDefault="00983631" w:rsidP="006D6A71">
            <w:pPr>
              <w:autoSpaceDE w:val="0"/>
              <w:autoSpaceDN w:val="0"/>
              <w:adjustRightInd w:val="0"/>
              <w:spacing w:after="0" w:line="276" w:lineRule="auto"/>
              <w:jc w:val="left"/>
              <w:rPr>
                <w:rFonts w:ascii="Tahoma" w:hAnsi="Tahoma" w:cs="Tahoma"/>
                <w:szCs w:val="22"/>
                <w:lang w:val="el-GR"/>
              </w:rPr>
            </w:pPr>
            <w:r w:rsidRPr="009734EE">
              <w:rPr>
                <w:rFonts w:ascii="Tahoma" w:hAnsi="Tahoma" w:cs="Tahoma"/>
                <w:b/>
                <w:lang w:val="el-GR"/>
              </w:rPr>
              <w:t>03-02-2023</w:t>
            </w:r>
            <w:r w:rsidR="001726B5" w:rsidRPr="009734EE">
              <w:rPr>
                <w:rFonts w:ascii="Tahoma" w:hAnsi="Tahoma" w:cs="Tahoma"/>
                <w:b/>
                <w:lang w:val="el-GR"/>
              </w:rPr>
              <w:t xml:space="preserve"> </w:t>
            </w:r>
            <w:r w:rsidR="006D6A71" w:rsidRPr="009734EE">
              <w:rPr>
                <w:rFonts w:ascii="Tahoma" w:hAnsi="Tahoma" w:cs="Tahoma"/>
                <w:lang w:val="el-GR"/>
              </w:rPr>
              <w:t xml:space="preserve">ημέρα </w:t>
            </w:r>
            <w:r w:rsidR="00B94BBD" w:rsidRPr="009734EE">
              <w:rPr>
                <w:rFonts w:ascii="Tahoma" w:hAnsi="Tahoma" w:cs="Tahoma"/>
                <w:b/>
                <w:lang w:val="el-GR"/>
              </w:rPr>
              <w:t xml:space="preserve">Παρασκευή </w:t>
            </w:r>
            <w:r w:rsidR="00DC5C2A" w:rsidRPr="009734EE">
              <w:rPr>
                <w:rFonts w:ascii="Tahoma" w:hAnsi="Tahoma" w:cs="Tahoma"/>
                <w:bCs/>
                <w:lang w:val="el-GR"/>
              </w:rPr>
              <w:t xml:space="preserve">&amp; </w:t>
            </w:r>
            <w:r w:rsidR="006D6A71" w:rsidRPr="009734EE">
              <w:rPr>
                <w:rFonts w:ascii="Tahoma" w:hAnsi="Tahoma" w:cs="Tahoma"/>
                <w:lang w:val="el-GR"/>
              </w:rPr>
              <w:t xml:space="preserve">ώρα </w:t>
            </w:r>
            <w:r w:rsidR="00336F7F" w:rsidRPr="009734EE">
              <w:rPr>
                <w:rFonts w:ascii="Tahoma" w:hAnsi="Tahoma" w:cs="Tahoma"/>
                <w:b/>
                <w:szCs w:val="22"/>
                <w:lang w:val="el-GR"/>
              </w:rPr>
              <w:t>1</w:t>
            </w:r>
            <w:r w:rsidRPr="009734EE">
              <w:rPr>
                <w:rFonts w:ascii="Tahoma" w:hAnsi="Tahoma" w:cs="Tahoma"/>
                <w:b/>
                <w:szCs w:val="22"/>
                <w:lang w:val="el-GR"/>
              </w:rPr>
              <w:t>3</w:t>
            </w:r>
            <w:r w:rsidR="00336F7F" w:rsidRPr="009734EE">
              <w:rPr>
                <w:rFonts w:ascii="Tahoma" w:hAnsi="Tahoma" w:cs="Tahoma"/>
                <w:b/>
                <w:szCs w:val="22"/>
                <w:lang w:val="el-GR"/>
              </w:rPr>
              <w:t>:00</w:t>
            </w:r>
          </w:p>
        </w:tc>
      </w:tr>
      <w:tr w:rsidR="00D07716" w:rsidRPr="009734EE" w14:paraId="4B90420B" w14:textId="77777777" w:rsidTr="06942D67">
        <w:tc>
          <w:tcPr>
            <w:tcW w:w="3823" w:type="dxa"/>
            <w:vAlign w:val="center"/>
          </w:tcPr>
          <w:p w14:paraId="114F7D5E" w14:textId="77777777" w:rsidR="00611E67" w:rsidRPr="00D07716" w:rsidRDefault="00611E67" w:rsidP="00611E67">
            <w:pPr>
              <w:pStyle w:val="TabletextChar"/>
              <w:rPr>
                <w:rFonts w:cs="Tahoma"/>
                <w:b/>
                <w:sz w:val="22"/>
                <w:szCs w:val="22"/>
              </w:rPr>
            </w:pPr>
            <w:r w:rsidRPr="00D07716">
              <w:rPr>
                <w:rFonts w:cs="Tahoma"/>
                <w:b/>
                <w:sz w:val="22"/>
                <w:szCs w:val="22"/>
              </w:rPr>
              <w:t>ΤΟΠΟΣ</w:t>
            </w:r>
            <w:r w:rsidRPr="00D07716">
              <w:rPr>
                <w:rFonts w:cs="Tahoma"/>
                <w:b/>
                <w:sz w:val="22"/>
                <w:szCs w:val="22"/>
                <w:lang w:val="en-US"/>
              </w:rPr>
              <w:t xml:space="preserve"> </w:t>
            </w:r>
            <w:r w:rsidRPr="00D07716">
              <w:rPr>
                <w:rFonts w:cs="Tahoma"/>
                <w:b/>
                <w:sz w:val="22"/>
                <w:szCs w:val="22"/>
              </w:rPr>
              <w:t>&amp; ΤΡΟΠΟΣ ΚΑΤΑΘΕΣΗΣ ΠΡΟΣΦΟΡΩΝ</w:t>
            </w:r>
          </w:p>
        </w:tc>
        <w:tc>
          <w:tcPr>
            <w:tcW w:w="6032" w:type="dxa"/>
            <w:vAlign w:val="center"/>
          </w:tcPr>
          <w:p w14:paraId="31892EBB" w14:textId="77777777" w:rsidR="00611E67" w:rsidRPr="00D07716" w:rsidRDefault="00611E67" w:rsidP="00611E67">
            <w:pPr>
              <w:autoSpaceDE w:val="0"/>
              <w:autoSpaceDN w:val="0"/>
              <w:adjustRightInd w:val="0"/>
              <w:spacing w:after="0" w:line="276" w:lineRule="auto"/>
              <w:jc w:val="left"/>
              <w:rPr>
                <w:rFonts w:ascii="Tahoma" w:hAnsi="Tahoma" w:cs="Tahoma"/>
                <w:szCs w:val="22"/>
                <w:lang w:val="el-GR"/>
              </w:rPr>
            </w:pPr>
            <w:r w:rsidRPr="00D07716">
              <w:rPr>
                <w:rFonts w:ascii="Tahoma" w:hAnsi="Tahoma" w:cs="Tahoma"/>
                <w:szCs w:val="22"/>
                <w:lang w:val="el-GR"/>
              </w:rPr>
              <w:t>Ηλεκτρονική Υποβολή:</w:t>
            </w:r>
          </w:p>
          <w:p w14:paraId="76D27C85" w14:textId="77777777" w:rsidR="00611E67" w:rsidRPr="00D07716" w:rsidRDefault="00611E67" w:rsidP="00611E67">
            <w:pPr>
              <w:autoSpaceDE w:val="0"/>
              <w:autoSpaceDN w:val="0"/>
              <w:adjustRightInd w:val="0"/>
              <w:spacing w:after="0" w:line="276" w:lineRule="auto"/>
              <w:jc w:val="left"/>
              <w:rPr>
                <w:rFonts w:ascii="Tahoma" w:hAnsi="Tahoma" w:cs="Tahoma"/>
                <w:szCs w:val="22"/>
                <w:lang w:val="el-GR"/>
              </w:rPr>
            </w:pPr>
            <w:r w:rsidRPr="00D07716">
              <w:rPr>
                <w:rFonts w:ascii="Tahoma" w:hAnsi="Tahoma" w:cs="Tahoma"/>
                <w:szCs w:val="22"/>
                <w:lang w:val="el-GR"/>
              </w:rPr>
              <w:t xml:space="preserve">Στη διαδικτυακή πύλη </w:t>
            </w:r>
            <w:r w:rsidRPr="00D07716">
              <w:rPr>
                <w:rFonts w:ascii="Tahoma" w:hAnsi="Tahoma" w:cs="Tahoma"/>
                <w:szCs w:val="22"/>
                <w:lang w:val="en-US"/>
              </w:rPr>
              <w:t>www</w:t>
            </w:r>
            <w:r w:rsidRPr="00D07716">
              <w:rPr>
                <w:rFonts w:ascii="Tahoma" w:hAnsi="Tahoma" w:cs="Tahoma"/>
                <w:szCs w:val="22"/>
                <w:lang w:val="el-GR"/>
              </w:rPr>
              <w:t>.</w:t>
            </w:r>
            <w:proofErr w:type="spellStart"/>
            <w:r w:rsidRPr="00D07716">
              <w:rPr>
                <w:rFonts w:ascii="Tahoma" w:hAnsi="Tahoma" w:cs="Tahoma"/>
                <w:szCs w:val="22"/>
                <w:lang w:val="en-US"/>
              </w:rPr>
              <w:t>promitheus</w:t>
            </w:r>
            <w:proofErr w:type="spellEnd"/>
            <w:r w:rsidRPr="00D07716">
              <w:rPr>
                <w:rFonts w:ascii="Tahoma" w:hAnsi="Tahoma" w:cs="Tahoma"/>
                <w:szCs w:val="22"/>
                <w:lang w:val="el-GR"/>
              </w:rPr>
              <w:t>.</w:t>
            </w:r>
            <w:r w:rsidRPr="00D07716">
              <w:rPr>
                <w:rFonts w:ascii="Tahoma" w:hAnsi="Tahoma" w:cs="Tahoma"/>
                <w:szCs w:val="22"/>
                <w:lang w:val="en-US"/>
              </w:rPr>
              <w:t>gov</w:t>
            </w:r>
            <w:r w:rsidRPr="00D07716">
              <w:rPr>
                <w:rFonts w:ascii="Tahoma" w:hAnsi="Tahoma" w:cs="Tahoma"/>
                <w:szCs w:val="22"/>
                <w:lang w:val="el-GR"/>
              </w:rPr>
              <w:t>.</w:t>
            </w:r>
            <w:r w:rsidRPr="00D07716">
              <w:rPr>
                <w:rFonts w:ascii="Tahoma" w:hAnsi="Tahoma" w:cs="Tahoma"/>
                <w:szCs w:val="22"/>
                <w:lang w:val="en-US"/>
              </w:rPr>
              <w:t>gr</w:t>
            </w:r>
            <w:r w:rsidRPr="00D07716">
              <w:rPr>
                <w:rFonts w:ascii="Tahoma" w:hAnsi="Tahoma" w:cs="Tahoma"/>
                <w:szCs w:val="22"/>
                <w:lang w:val="el-GR"/>
              </w:rPr>
              <w:t xml:space="preserve"> του</w:t>
            </w:r>
          </w:p>
          <w:p w14:paraId="03FFEA30" w14:textId="77777777" w:rsidR="00611E67" w:rsidRPr="00D07716" w:rsidRDefault="00611E67" w:rsidP="00611E67">
            <w:pPr>
              <w:autoSpaceDE w:val="0"/>
              <w:autoSpaceDN w:val="0"/>
              <w:adjustRightInd w:val="0"/>
              <w:spacing w:after="0" w:line="276" w:lineRule="auto"/>
              <w:jc w:val="left"/>
              <w:rPr>
                <w:rFonts w:ascii="Tahoma" w:hAnsi="Tahoma" w:cs="Tahoma"/>
                <w:szCs w:val="22"/>
                <w:lang w:val="el-GR"/>
              </w:rPr>
            </w:pPr>
            <w:r w:rsidRPr="00D07716">
              <w:rPr>
                <w:rFonts w:ascii="Tahoma" w:hAnsi="Tahoma" w:cs="Tahoma"/>
                <w:szCs w:val="22"/>
                <w:lang w:val="el-GR"/>
              </w:rPr>
              <w:t>Εθνικού Συστήματος Ηλεκτρονικών Δημοσίων Συμβάσεων</w:t>
            </w:r>
          </w:p>
          <w:p w14:paraId="0BC7EE42" w14:textId="77777777" w:rsidR="00611E67" w:rsidRPr="00D07716" w:rsidRDefault="00611E67" w:rsidP="00611E67">
            <w:pPr>
              <w:autoSpaceDE w:val="0"/>
              <w:autoSpaceDN w:val="0"/>
              <w:adjustRightInd w:val="0"/>
              <w:spacing w:after="0" w:line="276" w:lineRule="auto"/>
              <w:jc w:val="left"/>
              <w:rPr>
                <w:rFonts w:ascii="Tahoma" w:hAnsi="Tahoma" w:cs="Tahoma"/>
                <w:szCs w:val="22"/>
                <w:lang w:val="el-GR"/>
              </w:rPr>
            </w:pPr>
            <w:r w:rsidRPr="00D07716">
              <w:rPr>
                <w:rFonts w:ascii="Tahoma" w:hAnsi="Tahoma" w:cs="Tahoma"/>
                <w:szCs w:val="22"/>
                <w:lang w:val="el-GR"/>
              </w:rPr>
              <w:t>(ΕΣΗΔΗΣ) (ηλεκτρονική μορφή)</w:t>
            </w:r>
          </w:p>
          <w:p w14:paraId="100C2402" w14:textId="77777777" w:rsidR="00611E67" w:rsidRPr="00D07716" w:rsidRDefault="00611E67" w:rsidP="00611E67">
            <w:pPr>
              <w:spacing w:before="60" w:line="276" w:lineRule="auto"/>
              <w:jc w:val="left"/>
              <w:rPr>
                <w:rFonts w:ascii="Tahoma" w:hAnsi="Tahoma" w:cs="Tahoma"/>
                <w:szCs w:val="22"/>
                <w:lang w:val="el-GR"/>
              </w:rPr>
            </w:pPr>
            <w:r w:rsidRPr="00D07716">
              <w:rPr>
                <w:rFonts w:ascii="Tahoma" w:hAnsi="Tahoma" w:cs="Tahoma"/>
                <w:szCs w:val="22"/>
                <w:lang w:val="el-GR"/>
              </w:rPr>
              <w:t>Έντυπη Υποβολή:</w:t>
            </w:r>
          </w:p>
          <w:p w14:paraId="3CCE25E3" w14:textId="77777777" w:rsidR="00611E67" w:rsidRPr="00D07716" w:rsidRDefault="00611E67" w:rsidP="00611E67">
            <w:pPr>
              <w:autoSpaceDE w:val="0"/>
              <w:autoSpaceDN w:val="0"/>
              <w:adjustRightInd w:val="0"/>
              <w:spacing w:after="0" w:line="276" w:lineRule="auto"/>
              <w:jc w:val="left"/>
              <w:rPr>
                <w:rFonts w:ascii="Tahoma" w:hAnsi="Tahoma" w:cs="Tahoma"/>
                <w:szCs w:val="22"/>
                <w:lang w:val="el-GR"/>
              </w:rPr>
            </w:pPr>
            <w:r w:rsidRPr="00D07716">
              <w:rPr>
                <w:rFonts w:ascii="Tahoma" w:hAnsi="Tahoma" w:cs="Tahoma"/>
                <w:szCs w:val="22"/>
                <w:lang w:val="el-GR"/>
              </w:rPr>
              <w:t xml:space="preserve">Η έδρα της ΚτΠ </w:t>
            </w:r>
            <w:r w:rsidRPr="00D07716">
              <w:rPr>
                <w:rFonts w:ascii="Tahoma" w:hAnsi="Tahoma" w:cs="Tahoma"/>
                <w:szCs w:val="22"/>
                <w:lang w:val="en-US"/>
              </w:rPr>
              <w:t>M</w:t>
            </w:r>
            <w:r w:rsidRPr="00D07716">
              <w:rPr>
                <w:rFonts w:ascii="Tahoma" w:hAnsi="Tahoma" w:cs="Tahoma"/>
                <w:szCs w:val="22"/>
                <w:lang w:val="el-GR"/>
              </w:rPr>
              <w:t>.Α.Ε.</w:t>
            </w:r>
          </w:p>
        </w:tc>
      </w:tr>
      <w:tr w:rsidR="00D07716" w:rsidRPr="00D07716" w14:paraId="4B7A443C" w14:textId="77777777" w:rsidTr="06942D67">
        <w:tc>
          <w:tcPr>
            <w:tcW w:w="3823" w:type="dxa"/>
          </w:tcPr>
          <w:p w14:paraId="78426BE5" w14:textId="77777777" w:rsidR="00EE71B1" w:rsidRPr="00D07716" w:rsidRDefault="00EE71B1" w:rsidP="00EE71B1">
            <w:pPr>
              <w:pStyle w:val="TabletextChar"/>
              <w:rPr>
                <w:rFonts w:cs="Tahoma"/>
                <w:b/>
                <w:sz w:val="22"/>
                <w:szCs w:val="22"/>
              </w:rPr>
            </w:pPr>
            <w:r w:rsidRPr="00D07716">
              <w:rPr>
                <w:rFonts w:cs="Tahoma"/>
                <w:b/>
                <w:sz w:val="22"/>
                <w:szCs w:val="22"/>
              </w:rPr>
              <w:t>ΗΜΕΡΟΜΗΝΙΑ ΑΝΑΡΤΗΣΗΣ ΣΤΗ ΔΙΑΔΙΚΤΥΑΚΗ ΠΥΛΗ ΤΟΥ ΕΣΗΔΗΣ</w:t>
            </w:r>
          </w:p>
        </w:tc>
        <w:tc>
          <w:tcPr>
            <w:tcW w:w="6032" w:type="dxa"/>
            <w:vAlign w:val="center"/>
          </w:tcPr>
          <w:p w14:paraId="27323078" w14:textId="7542BDE8" w:rsidR="00EE71B1" w:rsidRPr="00D07716" w:rsidRDefault="00EA0A4C" w:rsidP="00EE71B1">
            <w:pPr>
              <w:pStyle w:val="TabletextChar"/>
              <w:rPr>
                <w:rFonts w:cs="Tahoma"/>
                <w:szCs w:val="22"/>
              </w:rPr>
            </w:pPr>
            <w:r w:rsidRPr="00634DE9">
              <w:rPr>
                <w:rFonts w:cs="Tahoma"/>
                <w:b/>
                <w:sz w:val="22"/>
                <w:szCs w:val="22"/>
                <w:lang w:eastAsia="zh-CN"/>
              </w:rPr>
              <w:t>29-12-2022</w:t>
            </w:r>
          </w:p>
        </w:tc>
      </w:tr>
      <w:tr w:rsidR="00D07716" w:rsidRPr="002527FD" w14:paraId="0F874B87" w14:textId="77777777" w:rsidTr="06942D67">
        <w:tc>
          <w:tcPr>
            <w:tcW w:w="3823" w:type="dxa"/>
            <w:vAlign w:val="center"/>
          </w:tcPr>
          <w:p w14:paraId="2C988711" w14:textId="77777777" w:rsidR="00EE71B1" w:rsidRPr="00D07716" w:rsidRDefault="00EE71B1" w:rsidP="00EE71B1">
            <w:pPr>
              <w:pStyle w:val="TabletextChar"/>
              <w:rPr>
                <w:rFonts w:cs="Tahoma"/>
                <w:b/>
                <w:sz w:val="22"/>
                <w:szCs w:val="22"/>
              </w:rPr>
            </w:pPr>
            <w:r w:rsidRPr="00D07716">
              <w:rPr>
                <w:rFonts w:cs="Tahoma"/>
                <w:b/>
                <w:sz w:val="22"/>
                <w:szCs w:val="22"/>
              </w:rPr>
              <w:t>ΗΜΕΡΟΜΗΝΙΑ ΚΑΙ ΩΡΑ ΑΠΟΣΦΡΑΓΙΣΗΣ ΠΡΟΣΦΟΡΩΝ</w:t>
            </w:r>
          </w:p>
        </w:tc>
        <w:tc>
          <w:tcPr>
            <w:tcW w:w="6032" w:type="dxa"/>
            <w:vAlign w:val="center"/>
          </w:tcPr>
          <w:p w14:paraId="728265C6" w14:textId="5D4590FE" w:rsidR="00EE71B1" w:rsidRPr="00D07716" w:rsidRDefault="001B502D" w:rsidP="00EE71B1">
            <w:pPr>
              <w:pStyle w:val="TabletextChar"/>
              <w:rPr>
                <w:rFonts w:cs="Tahoma"/>
                <w:sz w:val="22"/>
                <w:szCs w:val="22"/>
              </w:rPr>
            </w:pPr>
            <w:r>
              <w:rPr>
                <w:rFonts w:cs="Tahoma"/>
                <w:b/>
                <w:sz w:val="22"/>
                <w:szCs w:val="22"/>
              </w:rPr>
              <w:t>09-02-2023</w:t>
            </w:r>
            <w:r w:rsidR="008A7629">
              <w:rPr>
                <w:rFonts w:cs="Tahoma"/>
                <w:b/>
                <w:sz w:val="22"/>
                <w:szCs w:val="22"/>
              </w:rPr>
              <w:t xml:space="preserve">, </w:t>
            </w:r>
            <w:r w:rsidR="008A7629">
              <w:rPr>
                <w:rFonts w:cs="Tahoma"/>
                <w:bCs/>
                <w:sz w:val="22"/>
                <w:szCs w:val="22"/>
              </w:rPr>
              <w:t xml:space="preserve">ημέρα Πέμπτη </w:t>
            </w:r>
            <w:r w:rsidR="0098448B">
              <w:rPr>
                <w:rFonts w:cs="Tahoma"/>
                <w:sz w:val="22"/>
                <w:szCs w:val="22"/>
              </w:rPr>
              <w:t xml:space="preserve">&amp; </w:t>
            </w:r>
            <w:r w:rsidR="00EE71B1" w:rsidRPr="00C038AD">
              <w:rPr>
                <w:rFonts w:cs="Tahoma"/>
                <w:bCs/>
                <w:sz w:val="22"/>
                <w:szCs w:val="22"/>
              </w:rPr>
              <w:t>ώρα</w:t>
            </w:r>
            <w:r w:rsidR="00EE71B1" w:rsidRPr="00D07716">
              <w:rPr>
                <w:rFonts w:cs="Tahoma"/>
                <w:b/>
                <w:sz w:val="22"/>
                <w:szCs w:val="22"/>
              </w:rPr>
              <w:t xml:space="preserve"> </w:t>
            </w:r>
            <w:r w:rsidR="00E65310">
              <w:rPr>
                <w:rFonts w:cs="Tahoma"/>
                <w:b/>
                <w:sz w:val="22"/>
                <w:szCs w:val="22"/>
              </w:rPr>
              <w:t>1</w:t>
            </w:r>
            <w:r w:rsidR="00EF6845">
              <w:rPr>
                <w:rFonts w:cs="Tahoma"/>
                <w:b/>
                <w:sz w:val="22"/>
                <w:szCs w:val="22"/>
              </w:rPr>
              <w:t>3</w:t>
            </w:r>
            <w:r w:rsidR="00E65310">
              <w:rPr>
                <w:rFonts w:cs="Tahoma"/>
                <w:b/>
                <w:sz w:val="22"/>
                <w:szCs w:val="22"/>
              </w:rPr>
              <w:t>:00</w:t>
            </w:r>
          </w:p>
        </w:tc>
      </w:tr>
    </w:tbl>
    <w:p w14:paraId="5469316A" w14:textId="77777777" w:rsidR="00D41FD6" w:rsidRPr="00D07716" w:rsidRDefault="00D41FD6">
      <w:pPr>
        <w:pStyle w:val="normalwithoutspacing"/>
        <w:jc w:val="center"/>
        <w:rPr>
          <w:rFonts w:ascii="Tahoma" w:hAnsi="Tahoma" w:cs="Tahoma"/>
        </w:rPr>
      </w:pPr>
    </w:p>
    <w:p w14:paraId="62999243" w14:textId="77777777" w:rsidR="00D41FD6" w:rsidRPr="00D07716" w:rsidRDefault="00D41FD6">
      <w:pPr>
        <w:pStyle w:val="Contents"/>
        <w:rPr>
          <w:rFonts w:ascii="Tahoma" w:hAnsi="Tahoma" w:cs="Tahoma"/>
          <w:color w:val="auto"/>
        </w:rPr>
      </w:pPr>
      <w:bookmarkStart w:id="9" w:name="_Toc120716043"/>
      <w:r w:rsidRPr="00D07716">
        <w:rPr>
          <w:rFonts w:ascii="Tahoma" w:hAnsi="Tahoma" w:cs="Tahoma"/>
          <w:color w:val="auto"/>
        </w:rPr>
        <w:lastRenderedPageBreak/>
        <w:t>Περιεχόμενα</w:t>
      </w:r>
      <w:bookmarkEnd w:id="9"/>
    </w:p>
    <w:p w14:paraId="73249678" w14:textId="135C8904" w:rsidR="001E75E1" w:rsidRDefault="00D41FD6">
      <w:pPr>
        <w:pStyle w:val="25"/>
        <w:tabs>
          <w:tab w:val="right" w:leader="dot" w:pos="9628"/>
        </w:tabs>
        <w:rPr>
          <w:rFonts w:asciiTheme="minorHAnsi" w:eastAsiaTheme="minorEastAsia" w:hAnsiTheme="minorHAnsi" w:cstheme="minorBidi"/>
          <w:smallCaps w:val="0"/>
          <w:noProof/>
          <w:sz w:val="22"/>
          <w:szCs w:val="22"/>
          <w:lang w:val="en-US" w:eastAsia="en-US"/>
        </w:rPr>
      </w:pPr>
      <w:r w:rsidRPr="00D07716">
        <w:rPr>
          <w:rFonts w:ascii="Tahoma" w:hAnsi="Tahoma" w:cs="Tahoma"/>
        </w:rPr>
        <w:fldChar w:fldCharType="begin"/>
      </w:r>
      <w:r w:rsidRPr="00D07716">
        <w:rPr>
          <w:rFonts w:ascii="Tahoma" w:hAnsi="Tahoma" w:cs="Tahoma"/>
          <w:lang w:val="el-GR"/>
        </w:rPr>
        <w:instrText xml:space="preserve"> </w:instrText>
      </w:r>
      <w:r w:rsidRPr="00D07716">
        <w:rPr>
          <w:rFonts w:ascii="Tahoma" w:hAnsi="Tahoma" w:cs="Tahoma"/>
        </w:rPr>
        <w:instrText>TOC</w:instrText>
      </w:r>
      <w:r w:rsidRPr="00D07716">
        <w:rPr>
          <w:rFonts w:ascii="Tahoma" w:hAnsi="Tahoma" w:cs="Tahoma"/>
          <w:lang w:val="el-GR"/>
        </w:rPr>
        <w:instrText xml:space="preserve"> \</w:instrText>
      </w:r>
      <w:r w:rsidRPr="00D07716">
        <w:rPr>
          <w:rFonts w:ascii="Tahoma" w:hAnsi="Tahoma" w:cs="Tahoma"/>
        </w:rPr>
        <w:instrText>o</w:instrText>
      </w:r>
      <w:r w:rsidRPr="00D07716">
        <w:rPr>
          <w:rFonts w:ascii="Tahoma" w:hAnsi="Tahoma" w:cs="Tahoma"/>
          <w:lang w:val="el-GR"/>
        </w:rPr>
        <w:instrText xml:space="preserve"> "1-4" \</w:instrText>
      </w:r>
      <w:r w:rsidRPr="00D07716">
        <w:rPr>
          <w:rFonts w:ascii="Tahoma" w:hAnsi="Tahoma" w:cs="Tahoma"/>
        </w:rPr>
        <w:instrText>h</w:instrText>
      </w:r>
      <w:r w:rsidRPr="00D07716">
        <w:rPr>
          <w:rFonts w:ascii="Tahoma" w:hAnsi="Tahoma" w:cs="Tahoma"/>
        </w:rPr>
        <w:fldChar w:fldCharType="separate"/>
      </w:r>
      <w:hyperlink w:anchor="_Toc120716041" w:history="1">
        <w:r w:rsidR="001E75E1" w:rsidRPr="00123FFE">
          <w:rPr>
            <w:rStyle w:val="-"/>
            <w:rFonts w:ascii="Tahoma" w:hAnsi="Tahoma" w:cs="Tahoma"/>
            <w:noProof/>
            <w:lang w:val="el-GR"/>
          </w:rPr>
          <w:t>ΓΕΝΙΚΕΣ ΠΛΗΡΟΦΟΡΙΕΣ</w:t>
        </w:r>
        <w:r w:rsidR="001E75E1">
          <w:rPr>
            <w:noProof/>
          </w:rPr>
          <w:tab/>
        </w:r>
        <w:r w:rsidR="001E75E1">
          <w:rPr>
            <w:noProof/>
          </w:rPr>
          <w:fldChar w:fldCharType="begin"/>
        </w:r>
        <w:r w:rsidR="001E75E1">
          <w:rPr>
            <w:noProof/>
          </w:rPr>
          <w:instrText xml:space="preserve"> PAGEREF _Toc120716041 \h </w:instrText>
        </w:r>
        <w:r w:rsidR="001E75E1">
          <w:rPr>
            <w:noProof/>
          </w:rPr>
        </w:r>
        <w:r w:rsidR="001E75E1">
          <w:rPr>
            <w:noProof/>
          </w:rPr>
          <w:fldChar w:fldCharType="separate"/>
        </w:r>
        <w:r w:rsidR="00C82D5F">
          <w:rPr>
            <w:noProof/>
          </w:rPr>
          <w:t>2</w:t>
        </w:r>
        <w:r w:rsidR="001E75E1">
          <w:rPr>
            <w:noProof/>
          </w:rPr>
          <w:fldChar w:fldCharType="end"/>
        </w:r>
      </w:hyperlink>
    </w:p>
    <w:p w14:paraId="5DAD68B6" w14:textId="3F20D2AD" w:rsidR="001E75E1" w:rsidRDefault="00000000">
      <w:pPr>
        <w:pStyle w:val="34"/>
        <w:tabs>
          <w:tab w:val="right" w:leader="dot" w:pos="9628"/>
        </w:tabs>
        <w:rPr>
          <w:rFonts w:asciiTheme="minorHAnsi" w:eastAsiaTheme="minorEastAsia" w:hAnsiTheme="minorHAnsi" w:cstheme="minorBidi"/>
          <w:i w:val="0"/>
          <w:iCs w:val="0"/>
          <w:noProof/>
          <w:sz w:val="22"/>
          <w:szCs w:val="22"/>
          <w:lang w:val="en-US" w:eastAsia="en-US"/>
        </w:rPr>
      </w:pPr>
      <w:hyperlink w:anchor="_Toc120716042" w:history="1">
        <w:r w:rsidR="001E75E1" w:rsidRPr="00123FFE">
          <w:rPr>
            <w:rStyle w:val="-"/>
            <w:rFonts w:ascii="Tahoma" w:hAnsi="Tahoma" w:cs="Tahoma"/>
            <w:noProof/>
            <w:lang w:val="el-GR"/>
          </w:rPr>
          <w:t>Συνοπτικά στοιχεία Έργου</w:t>
        </w:r>
        <w:r w:rsidR="001E75E1">
          <w:rPr>
            <w:noProof/>
          </w:rPr>
          <w:tab/>
        </w:r>
        <w:r w:rsidR="001E75E1">
          <w:rPr>
            <w:noProof/>
          </w:rPr>
          <w:fldChar w:fldCharType="begin"/>
        </w:r>
        <w:r w:rsidR="001E75E1">
          <w:rPr>
            <w:noProof/>
          </w:rPr>
          <w:instrText xml:space="preserve"> PAGEREF _Toc120716042 \h </w:instrText>
        </w:r>
        <w:r w:rsidR="001E75E1">
          <w:rPr>
            <w:noProof/>
          </w:rPr>
        </w:r>
        <w:r w:rsidR="001E75E1">
          <w:rPr>
            <w:noProof/>
          </w:rPr>
          <w:fldChar w:fldCharType="separate"/>
        </w:r>
        <w:r w:rsidR="00C82D5F">
          <w:rPr>
            <w:noProof/>
          </w:rPr>
          <w:t>2</w:t>
        </w:r>
        <w:r w:rsidR="001E75E1">
          <w:rPr>
            <w:noProof/>
          </w:rPr>
          <w:fldChar w:fldCharType="end"/>
        </w:r>
      </w:hyperlink>
    </w:p>
    <w:p w14:paraId="6096F657" w14:textId="34029B04" w:rsidR="001E75E1" w:rsidRDefault="00000000">
      <w:pPr>
        <w:pStyle w:val="15"/>
        <w:tabs>
          <w:tab w:val="right" w:leader="dot" w:pos="9628"/>
        </w:tabs>
        <w:rPr>
          <w:rFonts w:asciiTheme="minorHAnsi" w:eastAsiaTheme="minorEastAsia" w:hAnsiTheme="minorHAnsi" w:cstheme="minorBidi"/>
          <w:b w:val="0"/>
          <w:bCs w:val="0"/>
          <w:caps w:val="0"/>
          <w:noProof/>
          <w:sz w:val="22"/>
          <w:szCs w:val="22"/>
          <w:lang w:val="en-US" w:eastAsia="en-US"/>
        </w:rPr>
      </w:pPr>
      <w:hyperlink w:anchor="_Toc120716043" w:history="1">
        <w:r w:rsidR="001E75E1" w:rsidRPr="00123FFE">
          <w:rPr>
            <w:rStyle w:val="-"/>
            <w:rFonts w:ascii="Tahoma" w:hAnsi="Tahoma" w:cs="Tahoma"/>
            <w:noProof/>
          </w:rPr>
          <w:t>Περιεχόμενα</w:t>
        </w:r>
        <w:r w:rsidR="001E75E1">
          <w:rPr>
            <w:noProof/>
          </w:rPr>
          <w:tab/>
        </w:r>
        <w:r w:rsidR="001E75E1">
          <w:rPr>
            <w:noProof/>
          </w:rPr>
          <w:fldChar w:fldCharType="begin"/>
        </w:r>
        <w:r w:rsidR="001E75E1">
          <w:rPr>
            <w:noProof/>
          </w:rPr>
          <w:instrText xml:space="preserve"> PAGEREF _Toc120716043 \h </w:instrText>
        </w:r>
        <w:r w:rsidR="001E75E1">
          <w:rPr>
            <w:noProof/>
          </w:rPr>
        </w:r>
        <w:r w:rsidR="001E75E1">
          <w:rPr>
            <w:noProof/>
          </w:rPr>
          <w:fldChar w:fldCharType="separate"/>
        </w:r>
        <w:r w:rsidR="00C82D5F">
          <w:rPr>
            <w:noProof/>
          </w:rPr>
          <w:t>4</w:t>
        </w:r>
        <w:r w:rsidR="001E75E1">
          <w:rPr>
            <w:noProof/>
          </w:rPr>
          <w:fldChar w:fldCharType="end"/>
        </w:r>
      </w:hyperlink>
    </w:p>
    <w:p w14:paraId="1A755AD9" w14:textId="52B60961" w:rsidR="001E75E1" w:rsidRDefault="00000000">
      <w:pPr>
        <w:pStyle w:val="15"/>
        <w:tabs>
          <w:tab w:val="left" w:pos="440"/>
          <w:tab w:val="right" w:leader="dot" w:pos="9628"/>
        </w:tabs>
        <w:rPr>
          <w:rFonts w:asciiTheme="minorHAnsi" w:eastAsiaTheme="minorEastAsia" w:hAnsiTheme="minorHAnsi" w:cstheme="minorBidi"/>
          <w:b w:val="0"/>
          <w:bCs w:val="0"/>
          <w:caps w:val="0"/>
          <w:noProof/>
          <w:sz w:val="22"/>
          <w:szCs w:val="22"/>
          <w:lang w:val="en-US" w:eastAsia="en-US"/>
        </w:rPr>
      </w:pPr>
      <w:hyperlink w:anchor="_Toc120716044" w:history="1">
        <w:r w:rsidR="001E75E1" w:rsidRPr="00123FFE">
          <w:rPr>
            <w:rStyle w:val="-"/>
            <w:rFonts w:ascii="Tahoma" w:hAnsi="Tahoma" w:cs="Tahoma"/>
            <w:noProof/>
            <w:lang w:val="el-GR"/>
          </w:rPr>
          <w:t>1.</w:t>
        </w:r>
        <w:r w:rsidR="001E75E1">
          <w:rPr>
            <w:rFonts w:asciiTheme="minorHAnsi" w:eastAsiaTheme="minorEastAsia" w:hAnsiTheme="minorHAnsi" w:cstheme="minorBidi"/>
            <w:b w:val="0"/>
            <w:bCs w:val="0"/>
            <w:caps w:val="0"/>
            <w:noProof/>
            <w:sz w:val="22"/>
            <w:szCs w:val="22"/>
            <w:lang w:val="en-US" w:eastAsia="en-US"/>
          </w:rPr>
          <w:tab/>
        </w:r>
        <w:r w:rsidR="001E75E1" w:rsidRPr="00123FFE">
          <w:rPr>
            <w:rStyle w:val="-"/>
            <w:rFonts w:ascii="Tahoma" w:hAnsi="Tahoma" w:cs="Tahoma"/>
            <w:noProof/>
            <w:lang w:val="el-GR"/>
          </w:rPr>
          <w:t>ΑΝΑΘΕΤΟΥΣΑ ΑΡΧΗ ΚΑΙ ΑΝΤΙΚΕΙΜΕΝΟ ΣΥΜΒΑΣΗΣ</w:t>
        </w:r>
        <w:r w:rsidR="001E75E1">
          <w:rPr>
            <w:noProof/>
          </w:rPr>
          <w:tab/>
        </w:r>
        <w:r w:rsidR="001E75E1">
          <w:rPr>
            <w:noProof/>
          </w:rPr>
          <w:fldChar w:fldCharType="begin"/>
        </w:r>
        <w:r w:rsidR="001E75E1">
          <w:rPr>
            <w:noProof/>
          </w:rPr>
          <w:instrText xml:space="preserve"> PAGEREF _Toc120716044 \h </w:instrText>
        </w:r>
        <w:r w:rsidR="001E75E1">
          <w:rPr>
            <w:noProof/>
          </w:rPr>
        </w:r>
        <w:r w:rsidR="001E75E1">
          <w:rPr>
            <w:noProof/>
          </w:rPr>
          <w:fldChar w:fldCharType="separate"/>
        </w:r>
        <w:r w:rsidR="00C82D5F">
          <w:rPr>
            <w:noProof/>
          </w:rPr>
          <w:t>6</w:t>
        </w:r>
        <w:r w:rsidR="001E75E1">
          <w:rPr>
            <w:noProof/>
          </w:rPr>
          <w:fldChar w:fldCharType="end"/>
        </w:r>
      </w:hyperlink>
    </w:p>
    <w:p w14:paraId="232AF83F" w14:textId="10FEFC2C" w:rsidR="001E75E1" w:rsidRDefault="00000000">
      <w:pPr>
        <w:pStyle w:val="25"/>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20716045" w:history="1">
        <w:r w:rsidR="001E75E1" w:rsidRPr="00123FFE">
          <w:rPr>
            <w:rStyle w:val="-"/>
            <w:rFonts w:ascii="Tahoma" w:hAnsi="Tahoma" w:cs="Tahoma"/>
            <w:noProof/>
            <w:lang w:val="el-GR"/>
          </w:rPr>
          <w:t>1.1</w:t>
        </w:r>
        <w:r w:rsidR="001E75E1">
          <w:rPr>
            <w:rFonts w:asciiTheme="minorHAnsi" w:eastAsiaTheme="minorEastAsia" w:hAnsiTheme="minorHAnsi" w:cstheme="minorBidi"/>
            <w:smallCaps w:val="0"/>
            <w:noProof/>
            <w:sz w:val="22"/>
            <w:szCs w:val="22"/>
            <w:lang w:val="en-US" w:eastAsia="en-US"/>
          </w:rPr>
          <w:tab/>
        </w:r>
        <w:r w:rsidR="001E75E1" w:rsidRPr="00123FFE">
          <w:rPr>
            <w:rStyle w:val="-"/>
            <w:rFonts w:ascii="Tahoma" w:hAnsi="Tahoma" w:cs="Tahoma"/>
            <w:noProof/>
            <w:lang w:val="el-GR"/>
          </w:rPr>
          <w:t>Στοιχεία Αναθέτουσας Αρχής</w:t>
        </w:r>
        <w:r w:rsidR="001E75E1">
          <w:rPr>
            <w:noProof/>
          </w:rPr>
          <w:tab/>
        </w:r>
        <w:r w:rsidR="001E75E1">
          <w:rPr>
            <w:noProof/>
          </w:rPr>
          <w:fldChar w:fldCharType="begin"/>
        </w:r>
        <w:r w:rsidR="001E75E1">
          <w:rPr>
            <w:noProof/>
          </w:rPr>
          <w:instrText xml:space="preserve"> PAGEREF _Toc120716045 \h </w:instrText>
        </w:r>
        <w:r w:rsidR="001E75E1">
          <w:rPr>
            <w:noProof/>
          </w:rPr>
        </w:r>
        <w:r w:rsidR="001E75E1">
          <w:rPr>
            <w:noProof/>
          </w:rPr>
          <w:fldChar w:fldCharType="separate"/>
        </w:r>
        <w:r w:rsidR="00C82D5F">
          <w:rPr>
            <w:noProof/>
          </w:rPr>
          <w:t>6</w:t>
        </w:r>
        <w:r w:rsidR="001E75E1">
          <w:rPr>
            <w:noProof/>
          </w:rPr>
          <w:fldChar w:fldCharType="end"/>
        </w:r>
      </w:hyperlink>
    </w:p>
    <w:p w14:paraId="42825251" w14:textId="6E624EEB" w:rsidR="001E75E1" w:rsidRDefault="00000000">
      <w:pPr>
        <w:pStyle w:val="25"/>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20716046" w:history="1">
        <w:r w:rsidR="001E75E1" w:rsidRPr="00123FFE">
          <w:rPr>
            <w:rStyle w:val="-"/>
            <w:rFonts w:ascii="Tahoma" w:hAnsi="Tahoma" w:cs="Tahoma"/>
            <w:noProof/>
            <w:lang w:val="el-GR"/>
          </w:rPr>
          <w:t>1.2</w:t>
        </w:r>
        <w:r w:rsidR="001E75E1">
          <w:rPr>
            <w:rFonts w:asciiTheme="minorHAnsi" w:eastAsiaTheme="minorEastAsia" w:hAnsiTheme="minorHAnsi" w:cstheme="minorBidi"/>
            <w:smallCaps w:val="0"/>
            <w:noProof/>
            <w:sz w:val="22"/>
            <w:szCs w:val="22"/>
            <w:lang w:val="en-US" w:eastAsia="en-US"/>
          </w:rPr>
          <w:tab/>
        </w:r>
        <w:r w:rsidR="001E75E1" w:rsidRPr="00123FFE">
          <w:rPr>
            <w:rStyle w:val="-"/>
            <w:rFonts w:ascii="Tahoma" w:hAnsi="Tahoma" w:cs="Tahoma"/>
            <w:noProof/>
            <w:lang w:val="el-GR"/>
          </w:rPr>
          <w:t>Στοιχεία Διαδικασίας-Χρηματοδότηση</w:t>
        </w:r>
        <w:r w:rsidR="001E75E1">
          <w:rPr>
            <w:noProof/>
          </w:rPr>
          <w:tab/>
        </w:r>
        <w:r w:rsidR="001E75E1">
          <w:rPr>
            <w:noProof/>
          </w:rPr>
          <w:fldChar w:fldCharType="begin"/>
        </w:r>
        <w:r w:rsidR="001E75E1">
          <w:rPr>
            <w:noProof/>
          </w:rPr>
          <w:instrText xml:space="preserve"> PAGEREF _Toc120716046 \h </w:instrText>
        </w:r>
        <w:r w:rsidR="001E75E1">
          <w:rPr>
            <w:noProof/>
          </w:rPr>
        </w:r>
        <w:r w:rsidR="001E75E1">
          <w:rPr>
            <w:noProof/>
          </w:rPr>
          <w:fldChar w:fldCharType="separate"/>
        </w:r>
        <w:r w:rsidR="00C82D5F">
          <w:rPr>
            <w:noProof/>
          </w:rPr>
          <w:t>6</w:t>
        </w:r>
        <w:r w:rsidR="001E75E1">
          <w:rPr>
            <w:noProof/>
          </w:rPr>
          <w:fldChar w:fldCharType="end"/>
        </w:r>
      </w:hyperlink>
    </w:p>
    <w:p w14:paraId="1C9CC791" w14:textId="142BB703" w:rsidR="001E75E1" w:rsidRDefault="00000000">
      <w:pPr>
        <w:pStyle w:val="25"/>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20716047" w:history="1">
        <w:r w:rsidR="001E75E1" w:rsidRPr="00123FFE">
          <w:rPr>
            <w:rStyle w:val="-"/>
            <w:rFonts w:ascii="Tahoma" w:hAnsi="Tahoma" w:cs="Tahoma"/>
            <w:noProof/>
            <w:lang w:val="el-GR"/>
          </w:rPr>
          <w:t>1.3</w:t>
        </w:r>
        <w:r w:rsidR="001E75E1">
          <w:rPr>
            <w:rFonts w:asciiTheme="minorHAnsi" w:eastAsiaTheme="minorEastAsia" w:hAnsiTheme="minorHAnsi" w:cstheme="minorBidi"/>
            <w:smallCaps w:val="0"/>
            <w:noProof/>
            <w:sz w:val="22"/>
            <w:szCs w:val="22"/>
            <w:lang w:val="en-US" w:eastAsia="en-US"/>
          </w:rPr>
          <w:tab/>
        </w:r>
        <w:r w:rsidR="001E75E1" w:rsidRPr="00123FFE">
          <w:rPr>
            <w:rStyle w:val="-"/>
            <w:rFonts w:ascii="Tahoma" w:hAnsi="Tahoma" w:cs="Tahoma"/>
            <w:noProof/>
            <w:lang w:val="el-GR"/>
          </w:rPr>
          <w:t>Συνοπτική Περιγραφή φυσικού και οικονομικού αντικειμένου της σύμβασης</w:t>
        </w:r>
        <w:r w:rsidR="001E75E1">
          <w:rPr>
            <w:noProof/>
          </w:rPr>
          <w:tab/>
        </w:r>
        <w:r w:rsidR="001E75E1">
          <w:rPr>
            <w:noProof/>
          </w:rPr>
          <w:fldChar w:fldCharType="begin"/>
        </w:r>
        <w:r w:rsidR="001E75E1">
          <w:rPr>
            <w:noProof/>
          </w:rPr>
          <w:instrText xml:space="preserve"> PAGEREF _Toc120716047 \h </w:instrText>
        </w:r>
        <w:r w:rsidR="001E75E1">
          <w:rPr>
            <w:noProof/>
          </w:rPr>
        </w:r>
        <w:r w:rsidR="001E75E1">
          <w:rPr>
            <w:noProof/>
          </w:rPr>
          <w:fldChar w:fldCharType="separate"/>
        </w:r>
        <w:r w:rsidR="00C82D5F">
          <w:rPr>
            <w:noProof/>
          </w:rPr>
          <w:t>7</w:t>
        </w:r>
        <w:r w:rsidR="001E75E1">
          <w:rPr>
            <w:noProof/>
          </w:rPr>
          <w:fldChar w:fldCharType="end"/>
        </w:r>
      </w:hyperlink>
    </w:p>
    <w:p w14:paraId="45A0CCDC" w14:textId="09DB13C1" w:rsidR="001E75E1" w:rsidRDefault="00000000">
      <w:pPr>
        <w:pStyle w:val="25"/>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20716048" w:history="1">
        <w:r w:rsidR="001E75E1" w:rsidRPr="00123FFE">
          <w:rPr>
            <w:rStyle w:val="-"/>
            <w:rFonts w:ascii="Tahoma" w:hAnsi="Tahoma" w:cs="Tahoma"/>
            <w:noProof/>
            <w:lang w:val="el-GR"/>
          </w:rPr>
          <w:t>1.4</w:t>
        </w:r>
        <w:r w:rsidR="001E75E1">
          <w:rPr>
            <w:rFonts w:asciiTheme="minorHAnsi" w:eastAsiaTheme="minorEastAsia" w:hAnsiTheme="minorHAnsi" w:cstheme="minorBidi"/>
            <w:smallCaps w:val="0"/>
            <w:noProof/>
            <w:sz w:val="22"/>
            <w:szCs w:val="22"/>
            <w:lang w:val="en-US" w:eastAsia="en-US"/>
          </w:rPr>
          <w:tab/>
        </w:r>
        <w:r w:rsidR="001E75E1" w:rsidRPr="00123FFE">
          <w:rPr>
            <w:rStyle w:val="-"/>
            <w:rFonts w:ascii="Tahoma" w:hAnsi="Tahoma" w:cs="Tahoma"/>
            <w:noProof/>
            <w:lang w:val="el-GR"/>
          </w:rPr>
          <w:t>Θεσμικό πλαίσιο</w:t>
        </w:r>
        <w:r w:rsidR="001E75E1">
          <w:rPr>
            <w:noProof/>
          </w:rPr>
          <w:tab/>
        </w:r>
        <w:r w:rsidR="001E75E1">
          <w:rPr>
            <w:noProof/>
          </w:rPr>
          <w:fldChar w:fldCharType="begin"/>
        </w:r>
        <w:r w:rsidR="001E75E1">
          <w:rPr>
            <w:noProof/>
          </w:rPr>
          <w:instrText xml:space="preserve"> PAGEREF _Toc120716048 \h </w:instrText>
        </w:r>
        <w:r w:rsidR="001E75E1">
          <w:rPr>
            <w:noProof/>
          </w:rPr>
        </w:r>
        <w:r w:rsidR="001E75E1">
          <w:rPr>
            <w:noProof/>
          </w:rPr>
          <w:fldChar w:fldCharType="separate"/>
        </w:r>
        <w:r w:rsidR="00C82D5F">
          <w:rPr>
            <w:noProof/>
          </w:rPr>
          <w:t>7</w:t>
        </w:r>
        <w:r w:rsidR="001E75E1">
          <w:rPr>
            <w:noProof/>
          </w:rPr>
          <w:fldChar w:fldCharType="end"/>
        </w:r>
      </w:hyperlink>
    </w:p>
    <w:p w14:paraId="44DFDCD4" w14:textId="4E2FDD2A" w:rsidR="001E75E1" w:rsidRDefault="00000000">
      <w:pPr>
        <w:pStyle w:val="25"/>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20716049" w:history="1">
        <w:r w:rsidR="001E75E1" w:rsidRPr="00123FFE">
          <w:rPr>
            <w:rStyle w:val="-"/>
            <w:rFonts w:ascii="Tahoma" w:hAnsi="Tahoma" w:cs="Tahoma"/>
            <w:noProof/>
            <w:lang w:val="el-GR"/>
          </w:rPr>
          <w:t>1.5</w:t>
        </w:r>
        <w:r w:rsidR="001E75E1">
          <w:rPr>
            <w:rFonts w:asciiTheme="minorHAnsi" w:eastAsiaTheme="minorEastAsia" w:hAnsiTheme="minorHAnsi" w:cstheme="minorBidi"/>
            <w:smallCaps w:val="0"/>
            <w:noProof/>
            <w:sz w:val="22"/>
            <w:szCs w:val="22"/>
            <w:lang w:val="en-US" w:eastAsia="en-US"/>
          </w:rPr>
          <w:tab/>
        </w:r>
        <w:r w:rsidR="001E75E1" w:rsidRPr="00123FFE">
          <w:rPr>
            <w:rStyle w:val="-"/>
            <w:rFonts w:ascii="Tahoma" w:hAnsi="Tahoma" w:cs="Tahoma"/>
            <w:noProof/>
            <w:lang w:val="el-GR"/>
          </w:rPr>
          <w:t>Προθεσμία παραλαβής προσφορών και διενέργεια διαγωνισμού</w:t>
        </w:r>
        <w:r w:rsidR="001E75E1">
          <w:rPr>
            <w:noProof/>
          </w:rPr>
          <w:tab/>
        </w:r>
        <w:r w:rsidR="001E75E1">
          <w:rPr>
            <w:noProof/>
          </w:rPr>
          <w:fldChar w:fldCharType="begin"/>
        </w:r>
        <w:r w:rsidR="001E75E1">
          <w:rPr>
            <w:noProof/>
          </w:rPr>
          <w:instrText xml:space="preserve"> PAGEREF _Toc120716049 \h </w:instrText>
        </w:r>
        <w:r w:rsidR="001E75E1">
          <w:rPr>
            <w:noProof/>
          </w:rPr>
        </w:r>
        <w:r w:rsidR="001E75E1">
          <w:rPr>
            <w:noProof/>
          </w:rPr>
          <w:fldChar w:fldCharType="separate"/>
        </w:r>
        <w:r w:rsidR="00C82D5F">
          <w:rPr>
            <w:noProof/>
          </w:rPr>
          <w:t>7</w:t>
        </w:r>
        <w:r w:rsidR="001E75E1">
          <w:rPr>
            <w:noProof/>
          </w:rPr>
          <w:fldChar w:fldCharType="end"/>
        </w:r>
      </w:hyperlink>
    </w:p>
    <w:p w14:paraId="5B2780BD" w14:textId="665FF9D2" w:rsidR="001E75E1" w:rsidRDefault="00000000">
      <w:pPr>
        <w:pStyle w:val="25"/>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20716050" w:history="1">
        <w:r w:rsidR="001E75E1" w:rsidRPr="00123FFE">
          <w:rPr>
            <w:rStyle w:val="-"/>
            <w:rFonts w:ascii="Tahoma" w:hAnsi="Tahoma" w:cs="Tahoma"/>
            <w:noProof/>
            <w:lang w:val="el-GR"/>
          </w:rPr>
          <w:t>1.6</w:t>
        </w:r>
        <w:r w:rsidR="001E75E1">
          <w:rPr>
            <w:rFonts w:asciiTheme="minorHAnsi" w:eastAsiaTheme="minorEastAsia" w:hAnsiTheme="minorHAnsi" w:cstheme="minorBidi"/>
            <w:smallCaps w:val="0"/>
            <w:noProof/>
            <w:sz w:val="22"/>
            <w:szCs w:val="22"/>
            <w:lang w:val="en-US" w:eastAsia="en-US"/>
          </w:rPr>
          <w:tab/>
        </w:r>
        <w:r w:rsidR="001E75E1" w:rsidRPr="00123FFE">
          <w:rPr>
            <w:rStyle w:val="-"/>
            <w:rFonts w:ascii="Tahoma" w:hAnsi="Tahoma" w:cs="Tahoma"/>
            <w:noProof/>
            <w:lang w:val="el-GR"/>
          </w:rPr>
          <w:t>Δημοσιότητα</w:t>
        </w:r>
        <w:r w:rsidR="001E75E1">
          <w:rPr>
            <w:noProof/>
          </w:rPr>
          <w:tab/>
        </w:r>
        <w:r w:rsidR="001E75E1">
          <w:rPr>
            <w:noProof/>
          </w:rPr>
          <w:fldChar w:fldCharType="begin"/>
        </w:r>
        <w:r w:rsidR="001E75E1">
          <w:rPr>
            <w:noProof/>
          </w:rPr>
          <w:instrText xml:space="preserve"> PAGEREF _Toc120716050 \h </w:instrText>
        </w:r>
        <w:r w:rsidR="001E75E1">
          <w:rPr>
            <w:noProof/>
          </w:rPr>
        </w:r>
        <w:r w:rsidR="001E75E1">
          <w:rPr>
            <w:noProof/>
          </w:rPr>
          <w:fldChar w:fldCharType="separate"/>
        </w:r>
        <w:r w:rsidR="00C82D5F">
          <w:rPr>
            <w:noProof/>
          </w:rPr>
          <w:t>12</w:t>
        </w:r>
        <w:r w:rsidR="001E75E1">
          <w:rPr>
            <w:noProof/>
          </w:rPr>
          <w:fldChar w:fldCharType="end"/>
        </w:r>
      </w:hyperlink>
    </w:p>
    <w:p w14:paraId="1582B6B1" w14:textId="12F13E5E" w:rsidR="001E75E1" w:rsidRDefault="00000000">
      <w:pPr>
        <w:pStyle w:val="25"/>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20716051" w:history="1">
        <w:r w:rsidR="001E75E1" w:rsidRPr="00123FFE">
          <w:rPr>
            <w:rStyle w:val="-"/>
            <w:rFonts w:ascii="Tahoma" w:hAnsi="Tahoma" w:cs="Tahoma"/>
            <w:noProof/>
            <w:lang w:val="el-GR"/>
          </w:rPr>
          <w:t>1.7</w:t>
        </w:r>
        <w:r w:rsidR="001E75E1">
          <w:rPr>
            <w:rFonts w:asciiTheme="minorHAnsi" w:eastAsiaTheme="minorEastAsia" w:hAnsiTheme="minorHAnsi" w:cstheme="minorBidi"/>
            <w:smallCaps w:val="0"/>
            <w:noProof/>
            <w:sz w:val="22"/>
            <w:szCs w:val="22"/>
            <w:lang w:val="en-US" w:eastAsia="en-US"/>
          </w:rPr>
          <w:tab/>
        </w:r>
        <w:r w:rsidR="001E75E1" w:rsidRPr="00123FFE">
          <w:rPr>
            <w:rStyle w:val="-"/>
            <w:rFonts w:ascii="Tahoma" w:hAnsi="Tahoma" w:cs="Tahoma"/>
            <w:noProof/>
            <w:lang w:val="el-GR"/>
          </w:rPr>
          <w:t>Αρχές εφαρμοζόμενες στη διαδικασία σύναψης</w:t>
        </w:r>
        <w:r w:rsidR="001E75E1">
          <w:rPr>
            <w:noProof/>
          </w:rPr>
          <w:tab/>
        </w:r>
        <w:r w:rsidR="001E75E1">
          <w:rPr>
            <w:noProof/>
          </w:rPr>
          <w:fldChar w:fldCharType="begin"/>
        </w:r>
        <w:r w:rsidR="001E75E1">
          <w:rPr>
            <w:noProof/>
          </w:rPr>
          <w:instrText xml:space="preserve"> PAGEREF _Toc120716051 \h </w:instrText>
        </w:r>
        <w:r w:rsidR="001E75E1">
          <w:rPr>
            <w:noProof/>
          </w:rPr>
        </w:r>
        <w:r w:rsidR="001E75E1">
          <w:rPr>
            <w:noProof/>
          </w:rPr>
          <w:fldChar w:fldCharType="separate"/>
        </w:r>
        <w:r w:rsidR="00C82D5F">
          <w:rPr>
            <w:noProof/>
          </w:rPr>
          <w:t>12</w:t>
        </w:r>
        <w:r w:rsidR="001E75E1">
          <w:rPr>
            <w:noProof/>
          </w:rPr>
          <w:fldChar w:fldCharType="end"/>
        </w:r>
      </w:hyperlink>
    </w:p>
    <w:p w14:paraId="52A76A95" w14:textId="2C8060CB" w:rsidR="001E75E1" w:rsidRDefault="00000000">
      <w:pPr>
        <w:pStyle w:val="15"/>
        <w:tabs>
          <w:tab w:val="left" w:pos="440"/>
          <w:tab w:val="right" w:leader="dot" w:pos="9628"/>
        </w:tabs>
        <w:rPr>
          <w:rFonts w:asciiTheme="minorHAnsi" w:eastAsiaTheme="minorEastAsia" w:hAnsiTheme="minorHAnsi" w:cstheme="minorBidi"/>
          <w:b w:val="0"/>
          <w:bCs w:val="0"/>
          <w:caps w:val="0"/>
          <w:noProof/>
          <w:sz w:val="22"/>
          <w:szCs w:val="22"/>
          <w:lang w:val="en-US" w:eastAsia="en-US"/>
        </w:rPr>
      </w:pPr>
      <w:hyperlink w:anchor="_Toc120716052" w:history="1">
        <w:r w:rsidR="001E75E1" w:rsidRPr="00123FFE">
          <w:rPr>
            <w:rStyle w:val="-"/>
            <w:rFonts w:ascii="Tahoma" w:hAnsi="Tahoma" w:cs="Tahoma"/>
            <w:noProof/>
            <w:lang w:val="el-GR"/>
          </w:rPr>
          <w:t>2.</w:t>
        </w:r>
        <w:r w:rsidR="001E75E1">
          <w:rPr>
            <w:rFonts w:asciiTheme="minorHAnsi" w:eastAsiaTheme="minorEastAsia" w:hAnsiTheme="minorHAnsi" w:cstheme="minorBidi"/>
            <w:b w:val="0"/>
            <w:bCs w:val="0"/>
            <w:caps w:val="0"/>
            <w:noProof/>
            <w:sz w:val="22"/>
            <w:szCs w:val="22"/>
            <w:lang w:val="en-US" w:eastAsia="en-US"/>
          </w:rPr>
          <w:tab/>
        </w:r>
        <w:r w:rsidR="001E75E1" w:rsidRPr="00123FFE">
          <w:rPr>
            <w:rStyle w:val="-"/>
            <w:rFonts w:ascii="Tahoma" w:hAnsi="Tahoma" w:cs="Tahoma"/>
            <w:noProof/>
            <w:lang w:val="el-GR"/>
          </w:rPr>
          <w:t>ΓΕΝΙΚΟΙ ΚΑΙ ΕΙΔΙΚΟΙ ΟΡΟΙ ΣΥΜΜΕΤΟΧΗΣ</w:t>
        </w:r>
        <w:r w:rsidR="001E75E1">
          <w:rPr>
            <w:noProof/>
          </w:rPr>
          <w:tab/>
        </w:r>
        <w:r w:rsidR="001E75E1">
          <w:rPr>
            <w:noProof/>
          </w:rPr>
          <w:fldChar w:fldCharType="begin"/>
        </w:r>
        <w:r w:rsidR="001E75E1">
          <w:rPr>
            <w:noProof/>
          </w:rPr>
          <w:instrText xml:space="preserve"> PAGEREF _Toc120716052 \h </w:instrText>
        </w:r>
        <w:r w:rsidR="001E75E1">
          <w:rPr>
            <w:noProof/>
          </w:rPr>
        </w:r>
        <w:r w:rsidR="001E75E1">
          <w:rPr>
            <w:noProof/>
          </w:rPr>
          <w:fldChar w:fldCharType="separate"/>
        </w:r>
        <w:r w:rsidR="00C82D5F">
          <w:rPr>
            <w:noProof/>
          </w:rPr>
          <w:t>14</w:t>
        </w:r>
        <w:r w:rsidR="001E75E1">
          <w:rPr>
            <w:noProof/>
          </w:rPr>
          <w:fldChar w:fldCharType="end"/>
        </w:r>
      </w:hyperlink>
    </w:p>
    <w:p w14:paraId="7BB0BE80" w14:textId="3E2678C4" w:rsidR="001E75E1" w:rsidRDefault="00000000">
      <w:pPr>
        <w:pStyle w:val="25"/>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20716053" w:history="1">
        <w:r w:rsidR="001E75E1" w:rsidRPr="00123FFE">
          <w:rPr>
            <w:rStyle w:val="-"/>
            <w:rFonts w:ascii="Tahoma" w:hAnsi="Tahoma" w:cs="Tahoma"/>
            <w:noProof/>
            <w:lang w:val="el-GR"/>
          </w:rPr>
          <w:t>2.1</w:t>
        </w:r>
        <w:r w:rsidR="001E75E1">
          <w:rPr>
            <w:rFonts w:asciiTheme="minorHAnsi" w:eastAsiaTheme="minorEastAsia" w:hAnsiTheme="minorHAnsi" w:cstheme="minorBidi"/>
            <w:smallCaps w:val="0"/>
            <w:noProof/>
            <w:sz w:val="22"/>
            <w:szCs w:val="22"/>
            <w:lang w:val="en-US" w:eastAsia="en-US"/>
          </w:rPr>
          <w:tab/>
        </w:r>
        <w:r w:rsidR="001E75E1" w:rsidRPr="00123FFE">
          <w:rPr>
            <w:rStyle w:val="-"/>
            <w:rFonts w:ascii="Tahoma" w:hAnsi="Tahoma" w:cs="Tahoma"/>
            <w:noProof/>
            <w:lang w:val="el-GR"/>
          </w:rPr>
          <w:t>Γενικές Πληροφορίες</w:t>
        </w:r>
        <w:r w:rsidR="001E75E1">
          <w:rPr>
            <w:noProof/>
          </w:rPr>
          <w:tab/>
        </w:r>
        <w:r w:rsidR="001E75E1">
          <w:rPr>
            <w:noProof/>
          </w:rPr>
          <w:fldChar w:fldCharType="begin"/>
        </w:r>
        <w:r w:rsidR="001E75E1">
          <w:rPr>
            <w:noProof/>
          </w:rPr>
          <w:instrText xml:space="preserve"> PAGEREF _Toc120716053 \h </w:instrText>
        </w:r>
        <w:r w:rsidR="001E75E1">
          <w:rPr>
            <w:noProof/>
          </w:rPr>
        </w:r>
        <w:r w:rsidR="001E75E1">
          <w:rPr>
            <w:noProof/>
          </w:rPr>
          <w:fldChar w:fldCharType="separate"/>
        </w:r>
        <w:r w:rsidR="00C82D5F">
          <w:rPr>
            <w:noProof/>
          </w:rPr>
          <w:t>14</w:t>
        </w:r>
        <w:r w:rsidR="001E75E1">
          <w:rPr>
            <w:noProof/>
          </w:rPr>
          <w:fldChar w:fldCharType="end"/>
        </w:r>
      </w:hyperlink>
    </w:p>
    <w:p w14:paraId="468935AD" w14:textId="7A95CE6C" w:rsidR="001E75E1" w:rsidRDefault="00000000">
      <w:pPr>
        <w:pStyle w:val="34"/>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120716054" w:history="1">
        <w:r w:rsidR="001E75E1" w:rsidRPr="00123FFE">
          <w:rPr>
            <w:rStyle w:val="-"/>
            <w:rFonts w:ascii="Tahoma" w:hAnsi="Tahoma" w:cs="Tahoma"/>
            <w:noProof/>
            <w:lang w:val="el-GR"/>
          </w:rPr>
          <w:t>2.1.1</w:t>
        </w:r>
        <w:r w:rsidR="001E75E1">
          <w:rPr>
            <w:rFonts w:asciiTheme="minorHAnsi" w:eastAsiaTheme="minorEastAsia" w:hAnsiTheme="minorHAnsi" w:cstheme="minorBidi"/>
            <w:i w:val="0"/>
            <w:iCs w:val="0"/>
            <w:noProof/>
            <w:sz w:val="22"/>
            <w:szCs w:val="22"/>
            <w:lang w:val="en-US" w:eastAsia="en-US"/>
          </w:rPr>
          <w:tab/>
        </w:r>
        <w:r w:rsidR="001E75E1" w:rsidRPr="00123FFE">
          <w:rPr>
            <w:rStyle w:val="-"/>
            <w:rFonts w:ascii="Tahoma" w:hAnsi="Tahoma" w:cs="Tahoma"/>
            <w:noProof/>
            <w:lang w:val="el-GR"/>
          </w:rPr>
          <w:t>Έγγραφα της σύμβασης</w:t>
        </w:r>
        <w:r w:rsidR="001E75E1">
          <w:rPr>
            <w:noProof/>
          </w:rPr>
          <w:tab/>
        </w:r>
        <w:r w:rsidR="001E75E1">
          <w:rPr>
            <w:noProof/>
          </w:rPr>
          <w:fldChar w:fldCharType="begin"/>
        </w:r>
        <w:r w:rsidR="001E75E1">
          <w:rPr>
            <w:noProof/>
          </w:rPr>
          <w:instrText xml:space="preserve"> PAGEREF _Toc120716054 \h </w:instrText>
        </w:r>
        <w:r w:rsidR="001E75E1">
          <w:rPr>
            <w:noProof/>
          </w:rPr>
        </w:r>
        <w:r w:rsidR="001E75E1">
          <w:rPr>
            <w:noProof/>
          </w:rPr>
          <w:fldChar w:fldCharType="separate"/>
        </w:r>
        <w:r w:rsidR="00C82D5F">
          <w:rPr>
            <w:noProof/>
          </w:rPr>
          <w:t>14</w:t>
        </w:r>
        <w:r w:rsidR="001E75E1">
          <w:rPr>
            <w:noProof/>
          </w:rPr>
          <w:fldChar w:fldCharType="end"/>
        </w:r>
      </w:hyperlink>
    </w:p>
    <w:p w14:paraId="18DD0D62" w14:textId="5197CBC4" w:rsidR="001E75E1" w:rsidRDefault="00000000">
      <w:pPr>
        <w:pStyle w:val="34"/>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120716055" w:history="1">
        <w:r w:rsidR="001E75E1" w:rsidRPr="00123FFE">
          <w:rPr>
            <w:rStyle w:val="-"/>
            <w:rFonts w:ascii="Tahoma" w:hAnsi="Tahoma" w:cs="Tahoma"/>
            <w:noProof/>
            <w:lang w:val="el-GR"/>
          </w:rPr>
          <w:t>2.1.2</w:t>
        </w:r>
        <w:r w:rsidR="001E75E1">
          <w:rPr>
            <w:rFonts w:asciiTheme="minorHAnsi" w:eastAsiaTheme="minorEastAsia" w:hAnsiTheme="minorHAnsi" w:cstheme="minorBidi"/>
            <w:i w:val="0"/>
            <w:iCs w:val="0"/>
            <w:noProof/>
            <w:sz w:val="22"/>
            <w:szCs w:val="22"/>
            <w:lang w:val="en-US" w:eastAsia="en-US"/>
          </w:rPr>
          <w:tab/>
        </w:r>
        <w:r w:rsidR="001E75E1" w:rsidRPr="00123FFE">
          <w:rPr>
            <w:rStyle w:val="-"/>
            <w:rFonts w:ascii="Tahoma" w:hAnsi="Tahoma" w:cs="Tahoma"/>
            <w:noProof/>
            <w:lang w:val="el-GR"/>
          </w:rPr>
          <w:t>Επικοινωνία - Πρόσβαση στα έγγραφα της Σύμβασης</w:t>
        </w:r>
        <w:r w:rsidR="001E75E1">
          <w:rPr>
            <w:noProof/>
          </w:rPr>
          <w:tab/>
        </w:r>
        <w:r w:rsidR="001E75E1">
          <w:rPr>
            <w:noProof/>
          </w:rPr>
          <w:fldChar w:fldCharType="begin"/>
        </w:r>
        <w:r w:rsidR="001E75E1">
          <w:rPr>
            <w:noProof/>
          </w:rPr>
          <w:instrText xml:space="preserve"> PAGEREF _Toc120716055 \h </w:instrText>
        </w:r>
        <w:r w:rsidR="001E75E1">
          <w:rPr>
            <w:noProof/>
          </w:rPr>
        </w:r>
        <w:r w:rsidR="001E75E1">
          <w:rPr>
            <w:noProof/>
          </w:rPr>
          <w:fldChar w:fldCharType="separate"/>
        </w:r>
        <w:r w:rsidR="00C82D5F">
          <w:rPr>
            <w:noProof/>
          </w:rPr>
          <w:t>14</w:t>
        </w:r>
        <w:r w:rsidR="001E75E1">
          <w:rPr>
            <w:noProof/>
          </w:rPr>
          <w:fldChar w:fldCharType="end"/>
        </w:r>
      </w:hyperlink>
    </w:p>
    <w:p w14:paraId="735732C7" w14:textId="540DEDFC" w:rsidR="001E75E1" w:rsidRDefault="00000000">
      <w:pPr>
        <w:pStyle w:val="34"/>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120716056" w:history="1">
        <w:r w:rsidR="001E75E1" w:rsidRPr="00123FFE">
          <w:rPr>
            <w:rStyle w:val="-"/>
            <w:rFonts w:ascii="Tahoma" w:hAnsi="Tahoma" w:cs="Tahoma"/>
            <w:noProof/>
            <w:lang w:val="el-GR"/>
          </w:rPr>
          <w:t>2.1.3</w:t>
        </w:r>
        <w:r w:rsidR="001E75E1">
          <w:rPr>
            <w:rFonts w:asciiTheme="minorHAnsi" w:eastAsiaTheme="minorEastAsia" w:hAnsiTheme="minorHAnsi" w:cstheme="minorBidi"/>
            <w:i w:val="0"/>
            <w:iCs w:val="0"/>
            <w:noProof/>
            <w:sz w:val="22"/>
            <w:szCs w:val="22"/>
            <w:lang w:val="en-US" w:eastAsia="en-US"/>
          </w:rPr>
          <w:tab/>
        </w:r>
        <w:r w:rsidR="001E75E1" w:rsidRPr="00123FFE">
          <w:rPr>
            <w:rStyle w:val="-"/>
            <w:rFonts w:ascii="Tahoma" w:hAnsi="Tahoma" w:cs="Tahoma"/>
            <w:noProof/>
            <w:lang w:val="el-GR"/>
          </w:rPr>
          <w:t>Παροχή Διευκρινίσεων</w:t>
        </w:r>
        <w:r w:rsidR="001E75E1">
          <w:rPr>
            <w:noProof/>
          </w:rPr>
          <w:tab/>
        </w:r>
        <w:r w:rsidR="001E75E1">
          <w:rPr>
            <w:noProof/>
          </w:rPr>
          <w:fldChar w:fldCharType="begin"/>
        </w:r>
        <w:r w:rsidR="001E75E1">
          <w:rPr>
            <w:noProof/>
          </w:rPr>
          <w:instrText xml:space="preserve"> PAGEREF _Toc120716056 \h </w:instrText>
        </w:r>
        <w:r w:rsidR="001E75E1">
          <w:rPr>
            <w:noProof/>
          </w:rPr>
        </w:r>
        <w:r w:rsidR="001E75E1">
          <w:rPr>
            <w:noProof/>
          </w:rPr>
          <w:fldChar w:fldCharType="separate"/>
        </w:r>
        <w:r w:rsidR="00C82D5F">
          <w:rPr>
            <w:noProof/>
          </w:rPr>
          <w:t>14</w:t>
        </w:r>
        <w:r w:rsidR="001E75E1">
          <w:rPr>
            <w:noProof/>
          </w:rPr>
          <w:fldChar w:fldCharType="end"/>
        </w:r>
      </w:hyperlink>
    </w:p>
    <w:p w14:paraId="7343F5C0" w14:textId="1D1BBE74" w:rsidR="001E75E1" w:rsidRDefault="00000000">
      <w:pPr>
        <w:pStyle w:val="34"/>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120716057" w:history="1">
        <w:r w:rsidR="001E75E1" w:rsidRPr="00123FFE">
          <w:rPr>
            <w:rStyle w:val="-"/>
            <w:rFonts w:ascii="Tahoma" w:hAnsi="Tahoma" w:cs="Tahoma"/>
            <w:noProof/>
            <w:lang w:val="el-GR"/>
          </w:rPr>
          <w:t>2.1.4</w:t>
        </w:r>
        <w:r w:rsidR="001E75E1">
          <w:rPr>
            <w:rFonts w:asciiTheme="minorHAnsi" w:eastAsiaTheme="minorEastAsia" w:hAnsiTheme="minorHAnsi" w:cstheme="minorBidi"/>
            <w:i w:val="0"/>
            <w:iCs w:val="0"/>
            <w:noProof/>
            <w:sz w:val="22"/>
            <w:szCs w:val="22"/>
            <w:lang w:val="en-US" w:eastAsia="en-US"/>
          </w:rPr>
          <w:tab/>
        </w:r>
        <w:r w:rsidR="001E75E1" w:rsidRPr="00123FFE">
          <w:rPr>
            <w:rStyle w:val="-"/>
            <w:rFonts w:ascii="Tahoma" w:hAnsi="Tahoma" w:cs="Tahoma"/>
            <w:noProof/>
            <w:lang w:val="el-GR"/>
          </w:rPr>
          <w:t>Γλώσσα</w:t>
        </w:r>
        <w:r w:rsidR="001E75E1">
          <w:rPr>
            <w:noProof/>
          </w:rPr>
          <w:tab/>
        </w:r>
        <w:r w:rsidR="001E75E1">
          <w:rPr>
            <w:noProof/>
          </w:rPr>
          <w:fldChar w:fldCharType="begin"/>
        </w:r>
        <w:r w:rsidR="001E75E1">
          <w:rPr>
            <w:noProof/>
          </w:rPr>
          <w:instrText xml:space="preserve"> PAGEREF _Toc120716057 \h </w:instrText>
        </w:r>
        <w:r w:rsidR="001E75E1">
          <w:rPr>
            <w:noProof/>
          </w:rPr>
        </w:r>
        <w:r w:rsidR="001E75E1">
          <w:rPr>
            <w:noProof/>
          </w:rPr>
          <w:fldChar w:fldCharType="separate"/>
        </w:r>
        <w:r w:rsidR="00C82D5F">
          <w:rPr>
            <w:noProof/>
          </w:rPr>
          <w:t>14</w:t>
        </w:r>
        <w:r w:rsidR="001E75E1">
          <w:rPr>
            <w:noProof/>
          </w:rPr>
          <w:fldChar w:fldCharType="end"/>
        </w:r>
      </w:hyperlink>
    </w:p>
    <w:p w14:paraId="1137B187" w14:textId="06C510FA" w:rsidR="001E75E1" w:rsidRDefault="00000000">
      <w:pPr>
        <w:pStyle w:val="34"/>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120716058" w:history="1">
        <w:r w:rsidR="001E75E1" w:rsidRPr="00123FFE">
          <w:rPr>
            <w:rStyle w:val="-"/>
            <w:rFonts w:ascii="Tahoma" w:hAnsi="Tahoma" w:cs="Tahoma"/>
            <w:noProof/>
            <w:lang w:val="el-GR"/>
          </w:rPr>
          <w:t>2.1.5</w:t>
        </w:r>
        <w:r w:rsidR="001E75E1">
          <w:rPr>
            <w:rFonts w:asciiTheme="minorHAnsi" w:eastAsiaTheme="minorEastAsia" w:hAnsiTheme="minorHAnsi" w:cstheme="minorBidi"/>
            <w:i w:val="0"/>
            <w:iCs w:val="0"/>
            <w:noProof/>
            <w:sz w:val="22"/>
            <w:szCs w:val="22"/>
            <w:lang w:val="en-US" w:eastAsia="en-US"/>
          </w:rPr>
          <w:tab/>
        </w:r>
        <w:r w:rsidR="001E75E1" w:rsidRPr="00123FFE">
          <w:rPr>
            <w:rStyle w:val="-"/>
            <w:rFonts w:ascii="Tahoma" w:hAnsi="Tahoma" w:cs="Tahoma"/>
            <w:noProof/>
            <w:lang w:val="el-GR"/>
          </w:rPr>
          <w:t>Εγγυήσεις</w:t>
        </w:r>
        <w:r w:rsidR="001E75E1">
          <w:rPr>
            <w:noProof/>
          </w:rPr>
          <w:tab/>
        </w:r>
        <w:r w:rsidR="001E75E1">
          <w:rPr>
            <w:noProof/>
          </w:rPr>
          <w:fldChar w:fldCharType="begin"/>
        </w:r>
        <w:r w:rsidR="001E75E1">
          <w:rPr>
            <w:noProof/>
          </w:rPr>
          <w:instrText xml:space="preserve"> PAGEREF _Toc120716058 \h </w:instrText>
        </w:r>
        <w:r w:rsidR="001E75E1">
          <w:rPr>
            <w:noProof/>
          </w:rPr>
        </w:r>
        <w:r w:rsidR="001E75E1">
          <w:rPr>
            <w:noProof/>
          </w:rPr>
          <w:fldChar w:fldCharType="separate"/>
        </w:r>
        <w:r w:rsidR="00C82D5F">
          <w:rPr>
            <w:noProof/>
          </w:rPr>
          <w:t>15</w:t>
        </w:r>
        <w:r w:rsidR="001E75E1">
          <w:rPr>
            <w:noProof/>
          </w:rPr>
          <w:fldChar w:fldCharType="end"/>
        </w:r>
      </w:hyperlink>
    </w:p>
    <w:p w14:paraId="20A23560" w14:textId="2B0BB34F" w:rsidR="001E75E1" w:rsidRDefault="00000000">
      <w:pPr>
        <w:pStyle w:val="34"/>
        <w:tabs>
          <w:tab w:val="right" w:leader="dot" w:pos="9628"/>
        </w:tabs>
        <w:rPr>
          <w:rFonts w:asciiTheme="minorHAnsi" w:eastAsiaTheme="minorEastAsia" w:hAnsiTheme="minorHAnsi" w:cstheme="minorBidi"/>
          <w:i w:val="0"/>
          <w:iCs w:val="0"/>
          <w:noProof/>
          <w:sz w:val="22"/>
          <w:szCs w:val="22"/>
          <w:lang w:val="en-US" w:eastAsia="en-US"/>
        </w:rPr>
      </w:pPr>
      <w:hyperlink w:anchor="_Toc120716059" w:history="1">
        <w:r w:rsidR="001E75E1" w:rsidRPr="00123FFE">
          <w:rPr>
            <w:rStyle w:val="-"/>
            <w:rFonts w:ascii="Tahoma" w:hAnsi="Tahoma" w:cs="Tahoma"/>
            <w:noProof/>
            <w:lang w:val="el-GR"/>
          </w:rPr>
          <w:t>2.1.6 Προστασία Προσωπικών Δεδομένων</w:t>
        </w:r>
        <w:r w:rsidR="001E75E1">
          <w:rPr>
            <w:noProof/>
          </w:rPr>
          <w:tab/>
        </w:r>
        <w:r w:rsidR="001E75E1">
          <w:rPr>
            <w:noProof/>
          </w:rPr>
          <w:fldChar w:fldCharType="begin"/>
        </w:r>
        <w:r w:rsidR="001E75E1">
          <w:rPr>
            <w:noProof/>
          </w:rPr>
          <w:instrText xml:space="preserve"> PAGEREF _Toc120716059 \h </w:instrText>
        </w:r>
        <w:r w:rsidR="001E75E1">
          <w:rPr>
            <w:noProof/>
          </w:rPr>
        </w:r>
        <w:r w:rsidR="001E75E1">
          <w:rPr>
            <w:noProof/>
          </w:rPr>
          <w:fldChar w:fldCharType="separate"/>
        </w:r>
        <w:r w:rsidR="00C82D5F">
          <w:rPr>
            <w:noProof/>
          </w:rPr>
          <w:t>16</w:t>
        </w:r>
        <w:r w:rsidR="001E75E1">
          <w:rPr>
            <w:noProof/>
          </w:rPr>
          <w:fldChar w:fldCharType="end"/>
        </w:r>
      </w:hyperlink>
    </w:p>
    <w:p w14:paraId="09E67999" w14:textId="19705C3B" w:rsidR="001E75E1" w:rsidRDefault="00000000">
      <w:pPr>
        <w:pStyle w:val="25"/>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20716060" w:history="1">
        <w:r w:rsidR="001E75E1" w:rsidRPr="00123FFE">
          <w:rPr>
            <w:rStyle w:val="-"/>
            <w:rFonts w:ascii="Tahoma" w:hAnsi="Tahoma" w:cs="Tahoma"/>
            <w:noProof/>
            <w:lang w:val="el-GR"/>
          </w:rPr>
          <w:t>2.2</w:t>
        </w:r>
        <w:r w:rsidR="001E75E1">
          <w:rPr>
            <w:rFonts w:asciiTheme="minorHAnsi" w:eastAsiaTheme="minorEastAsia" w:hAnsiTheme="minorHAnsi" w:cstheme="minorBidi"/>
            <w:smallCaps w:val="0"/>
            <w:noProof/>
            <w:sz w:val="22"/>
            <w:szCs w:val="22"/>
            <w:lang w:val="en-US" w:eastAsia="en-US"/>
          </w:rPr>
          <w:tab/>
        </w:r>
        <w:r w:rsidR="001E75E1" w:rsidRPr="00123FFE">
          <w:rPr>
            <w:rStyle w:val="-"/>
            <w:rFonts w:ascii="Tahoma" w:hAnsi="Tahoma" w:cs="Tahoma"/>
            <w:noProof/>
            <w:lang w:val="el-GR"/>
          </w:rPr>
          <w:t>Δικαίωμα Συμμετοχής - Κριτήρια Ποιοτικής Επιλογής</w:t>
        </w:r>
        <w:r w:rsidR="001E75E1">
          <w:rPr>
            <w:noProof/>
          </w:rPr>
          <w:tab/>
        </w:r>
        <w:r w:rsidR="001E75E1">
          <w:rPr>
            <w:noProof/>
          </w:rPr>
          <w:fldChar w:fldCharType="begin"/>
        </w:r>
        <w:r w:rsidR="001E75E1">
          <w:rPr>
            <w:noProof/>
          </w:rPr>
          <w:instrText xml:space="preserve"> PAGEREF _Toc120716060 \h </w:instrText>
        </w:r>
        <w:r w:rsidR="001E75E1">
          <w:rPr>
            <w:noProof/>
          </w:rPr>
        </w:r>
        <w:r w:rsidR="001E75E1">
          <w:rPr>
            <w:noProof/>
          </w:rPr>
          <w:fldChar w:fldCharType="separate"/>
        </w:r>
        <w:r w:rsidR="00C82D5F">
          <w:rPr>
            <w:noProof/>
          </w:rPr>
          <w:t>16</w:t>
        </w:r>
        <w:r w:rsidR="001E75E1">
          <w:rPr>
            <w:noProof/>
          </w:rPr>
          <w:fldChar w:fldCharType="end"/>
        </w:r>
      </w:hyperlink>
    </w:p>
    <w:p w14:paraId="69D38E43" w14:textId="36A00EF0" w:rsidR="001E75E1" w:rsidRDefault="00000000">
      <w:pPr>
        <w:pStyle w:val="34"/>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120716061" w:history="1">
        <w:r w:rsidR="001E75E1" w:rsidRPr="00123FFE">
          <w:rPr>
            <w:rStyle w:val="-"/>
            <w:rFonts w:ascii="Tahoma" w:hAnsi="Tahoma" w:cs="Tahoma"/>
            <w:noProof/>
            <w:lang w:val="el-GR"/>
          </w:rPr>
          <w:t>2.2.1</w:t>
        </w:r>
        <w:r w:rsidR="001E75E1">
          <w:rPr>
            <w:rFonts w:asciiTheme="minorHAnsi" w:eastAsiaTheme="minorEastAsia" w:hAnsiTheme="minorHAnsi" w:cstheme="minorBidi"/>
            <w:i w:val="0"/>
            <w:iCs w:val="0"/>
            <w:noProof/>
            <w:sz w:val="22"/>
            <w:szCs w:val="22"/>
            <w:lang w:val="en-US" w:eastAsia="en-US"/>
          </w:rPr>
          <w:tab/>
        </w:r>
        <w:r w:rsidR="001E75E1" w:rsidRPr="00123FFE">
          <w:rPr>
            <w:rStyle w:val="-"/>
            <w:rFonts w:ascii="Tahoma" w:hAnsi="Tahoma" w:cs="Tahoma"/>
            <w:noProof/>
            <w:lang w:val="el-GR"/>
          </w:rPr>
          <w:t>Δικαίωμα συμμετοχής</w:t>
        </w:r>
        <w:r w:rsidR="001E75E1">
          <w:rPr>
            <w:noProof/>
          </w:rPr>
          <w:tab/>
        </w:r>
        <w:r w:rsidR="001E75E1">
          <w:rPr>
            <w:noProof/>
          </w:rPr>
          <w:fldChar w:fldCharType="begin"/>
        </w:r>
        <w:r w:rsidR="001E75E1">
          <w:rPr>
            <w:noProof/>
          </w:rPr>
          <w:instrText xml:space="preserve"> PAGEREF _Toc120716061 \h </w:instrText>
        </w:r>
        <w:r w:rsidR="001E75E1">
          <w:rPr>
            <w:noProof/>
          </w:rPr>
        </w:r>
        <w:r w:rsidR="001E75E1">
          <w:rPr>
            <w:noProof/>
          </w:rPr>
          <w:fldChar w:fldCharType="separate"/>
        </w:r>
        <w:r w:rsidR="00C82D5F">
          <w:rPr>
            <w:noProof/>
          </w:rPr>
          <w:t>16</w:t>
        </w:r>
        <w:r w:rsidR="001E75E1">
          <w:rPr>
            <w:noProof/>
          </w:rPr>
          <w:fldChar w:fldCharType="end"/>
        </w:r>
      </w:hyperlink>
    </w:p>
    <w:p w14:paraId="74059C91" w14:textId="3824A7FF" w:rsidR="001E75E1" w:rsidRDefault="00000000">
      <w:pPr>
        <w:pStyle w:val="34"/>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120716062" w:history="1">
        <w:r w:rsidR="001E75E1" w:rsidRPr="00123FFE">
          <w:rPr>
            <w:rStyle w:val="-"/>
            <w:rFonts w:ascii="Tahoma" w:hAnsi="Tahoma" w:cs="Tahoma"/>
            <w:noProof/>
            <w:lang w:val="el-GR"/>
          </w:rPr>
          <w:t>2.2.2</w:t>
        </w:r>
        <w:r w:rsidR="001E75E1">
          <w:rPr>
            <w:rFonts w:asciiTheme="minorHAnsi" w:eastAsiaTheme="minorEastAsia" w:hAnsiTheme="minorHAnsi" w:cstheme="minorBidi"/>
            <w:i w:val="0"/>
            <w:iCs w:val="0"/>
            <w:noProof/>
            <w:sz w:val="22"/>
            <w:szCs w:val="22"/>
            <w:lang w:val="en-US" w:eastAsia="en-US"/>
          </w:rPr>
          <w:tab/>
        </w:r>
        <w:r w:rsidR="001E75E1" w:rsidRPr="00123FFE">
          <w:rPr>
            <w:rStyle w:val="-"/>
            <w:rFonts w:ascii="Tahoma" w:hAnsi="Tahoma" w:cs="Tahoma"/>
            <w:noProof/>
            <w:lang w:val="el-GR"/>
          </w:rPr>
          <w:t>Εγγύηση συμμετοχής</w:t>
        </w:r>
        <w:r w:rsidR="001E75E1">
          <w:rPr>
            <w:noProof/>
          </w:rPr>
          <w:tab/>
        </w:r>
        <w:r w:rsidR="001E75E1">
          <w:rPr>
            <w:noProof/>
          </w:rPr>
          <w:fldChar w:fldCharType="begin"/>
        </w:r>
        <w:r w:rsidR="001E75E1">
          <w:rPr>
            <w:noProof/>
          </w:rPr>
          <w:instrText xml:space="preserve"> PAGEREF _Toc120716062 \h </w:instrText>
        </w:r>
        <w:r w:rsidR="001E75E1">
          <w:rPr>
            <w:noProof/>
          </w:rPr>
        </w:r>
        <w:r w:rsidR="001E75E1">
          <w:rPr>
            <w:noProof/>
          </w:rPr>
          <w:fldChar w:fldCharType="separate"/>
        </w:r>
        <w:r w:rsidR="00C82D5F">
          <w:rPr>
            <w:noProof/>
          </w:rPr>
          <w:t>17</w:t>
        </w:r>
        <w:r w:rsidR="001E75E1">
          <w:rPr>
            <w:noProof/>
          </w:rPr>
          <w:fldChar w:fldCharType="end"/>
        </w:r>
      </w:hyperlink>
    </w:p>
    <w:p w14:paraId="16546D06" w14:textId="4B8EA67A" w:rsidR="001E75E1" w:rsidRDefault="00000000">
      <w:pPr>
        <w:pStyle w:val="34"/>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120716063" w:history="1">
        <w:r w:rsidR="001E75E1" w:rsidRPr="00123FFE">
          <w:rPr>
            <w:rStyle w:val="-"/>
            <w:rFonts w:ascii="Tahoma" w:hAnsi="Tahoma" w:cs="Tahoma"/>
            <w:noProof/>
            <w:lang w:val="el-GR"/>
          </w:rPr>
          <w:t>2.2.3</w:t>
        </w:r>
        <w:r w:rsidR="001E75E1">
          <w:rPr>
            <w:rFonts w:asciiTheme="minorHAnsi" w:eastAsiaTheme="minorEastAsia" w:hAnsiTheme="minorHAnsi" w:cstheme="minorBidi"/>
            <w:i w:val="0"/>
            <w:iCs w:val="0"/>
            <w:noProof/>
            <w:sz w:val="22"/>
            <w:szCs w:val="22"/>
            <w:lang w:val="en-US" w:eastAsia="en-US"/>
          </w:rPr>
          <w:tab/>
        </w:r>
        <w:r w:rsidR="001E75E1" w:rsidRPr="00123FFE">
          <w:rPr>
            <w:rStyle w:val="-"/>
            <w:rFonts w:ascii="Tahoma" w:hAnsi="Tahoma" w:cs="Tahoma"/>
            <w:noProof/>
            <w:lang w:val="el-GR"/>
          </w:rPr>
          <w:t>Λόγοι αποκλεισμού</w:t>
        </w:r>
        <w:r w:rsidR="001E75E1">
          <w:rPr>
            <w:noProof/>
          </w:rPr>
          <w:tab/>
        </w:r>
        <w:r w:rsidR="001E75E1">
          <w:rPr>
            <w:noProof/>
          </w:rPr>
          <w:fldChar w:fldCharType="begin"/>
        </w:r>
        <w:r w:rsidR="001E75E1">
          <w:rPr>
            <w:noProof/>
          </w:rPr>
          <w:instrText xml:space="preserve"> PAGEREF _Toc120716063 \h </w:instrText>
        </w:r>
        <w:r w:rsidR="001E75E1">
          <w:rPr>
            <w:noProof/>
          </w:rPr>
        </w:r>
        <w:r w:rsidR="001E75E1">
          <w:rPr>
            <w:noProof/>
          </w:rPr>
          <w:fldChar w:fldCharType="separate"/>
        </w:r>
        <w:r w:rsidR="00C82D5F">
          <w:rPr>
            <w:noProof/>
          </w:rPr>
          <w:t>18</w:t>
        </w:r>
        <w:r w:rsidR="001E75E1">
          <w:rPr>
            <w:noProof/>
          </w:rPr>
          <w:fldChar w:fldCharType="end"/>
        </w:r>
      </w:hyperlink>
    </w:p>
    <w:p w14:paraId="3FE74CE1" w14:textId="14C5867F" w:rsidR="001E75E1" w:rsidRDefault="00000000">
      <w:pPr>
        <w:pStyle w:val="34"/>
        <w:tabs>
          <w:tab w:val="right" w:leader="dot" w:pos="9628"/>
        </w:tabs>
        <w:rPr>
          <w:rFonts w:asciiTheme="minorHAnsi" w:eastAsiaTheme="minorEastAsia" w:hAnsiTheme="minorHAnsi" w:cstheme="minorBidi"/>
          <w:i w:val="0"/>
          <w:iCs w:val="0"/>
          <w:noProof/>
          <w:sz w:val="22"/>
          <w:szCs w:val="22"/>
          <w:lang w:val="en-US" w:eastAsia="en-US"/>
        </w:rPr>
      </w:pPr>
      <w:hyperlink w:anchor="_Toc120716064" w:history="1">
        <w:r w:rsidR="001E75E1" w:rsidRPr="00123FFE">
          <w:rPr>
            <w:rStyle w:val="-"/>
            <w:rFonts w:ascii="Tahoma" w:hAnsi="Tahoma" w:cs="Tahoma"/>
            <w:noProof/>
            <w:lang w:val="el-GR"/>
          </w:rPr>
          <w:t>Κριτήρια Ποιοτικής Επιλογής</w:t>
        </w:r>
        <w:r w:rsidR="001E75E1">
          <w:rPr>
            <w:noProof/>
          </w:rPr>
          <w:tab/>
        </w:r>
        <w:r w:rsidR="001E75E1">
          <w:rPr>
            <w:noProof/>
          </w:rPr>
          <w:fldChar w:fldCharType="begin"/>
        </w:r>
        <w:r w:rsidR="001E75E1">
          <w:rPr>
            <w:noProof/>
          </w:rPr>
          <w:instrText xml:space="preserve"> PAGEREF _Toc120716064 \h </w:instrText>
        </w:r>
        <w:r w:rsidR="001E75E1">
          <w:rPr>
            <w:noProof/>
          </w:rPr>
        </w:r>
        <w:r w:rsidR="001E75E1">
          <w:rPr>
            <w:noProof/>
          </w:rPr>
          <w:fldChar w:fldCharType="separate"/>
        </w:r>
        <w:r w:rsidR="00C82D5F">
          <w:rPr>
            <w:noProof/>
          </w:rPr>
          <w:t>21</w:t>
        </w:r>
        <w:r w:rsidR="001E75E1">
          <w:rPr>
            <w:noProof/>
          </w:rPr>
          <w:fldChar w:fldCharType="end"/>
        </w:r>
      </w:hyperlink>
    </w:p>
    <w:p w14:paraId="277D3B71" w14:textId="4A7126B0" w:rsidR="001E75E1" w:rsidRDefault="00000000">
      <w:pPr>
        <w:pStyle w:val="34"/>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120716065" w:history="1">
        <w:r w:rsidR="001E75E1" w:rsidRPr="00123FFE">
          <w:rPr>
            <w:rStyle w:val="-"/>
            <w:rFonts w:ascii="Tahoma" w:hAnsi="Tahoma" w:cs="Tahoma"/>
            <w:noProof/>
            <w:lang w:val="el-GR"/>
          </w:rPr>
          <w:t>2.2.4</w:t>
        </w:r>
        <w:r w:rsidR="001E75E1">
          <w:rPr>
            <w:rFonts w:asciiTheme="minorHAnsi" w:eastAsiaTheme="minorEastAsia" w:hAnsiTheme="minorHAnsi" w:cstheme="minorBidi"/>
            <w:i w:val="0"/>
            <w:iCs w:val="0"/>
            <w:noProof/>
            <w:sz w:val="22"/>
            <w:szCs w:val="22"/>
            <w:lang w:val="en-US" w:eastAsia="en-US"/>
          </w:rPr>
          <w:tab/>
        </w:r>
        <w:r w:rsidR="001E75E1" w:rsidRPr="00123FFE">
          <w:rPr>
            <w:rStyle w:val="-"/>
            <w:rFonts w:ascii="Tahoma" w:hAnsi="Tahoma" w:cs="Tahoma"/>
            <w:noProof/>
            <w:lang w:val="el-GR"/>
          </w:rPr>
          <w:t xml:space="preserve"> Καταλληλότητα άσκησης επαγγελματικής δραστηριότητας</w:t>
        </w:r>
        <w:r w:rsidR="001E75E1">
          <w:rPr>
            <w:noProof/>
          </w:rPr>
          <w:tab/>
        </w:r>
        <w:r w:rsidR="001E75E1">
          <w:rPr>
            <w:noProof/>
          </w:rPr>
          <w:fldChar w:fldCharType="begin"/>
        </w:r>
        <w:r w:rsidR="001E75E1">
          <w:rPr>
            <w:noProof/>
          </w:rPr>
          <w:instrText xml:space="preserve"> PAGEREF _Toc120716065 \h </w:instrText>
        </w:r>
        <w:r w:rsidR="001E75E1">
          <w:rPr>
            <w:noProof/>
          </w:rPr>
        </w:r>
        <w:r w:rsidR="001E75E1">
          <w:rPr>
            <w:noProof/>
          </w:rPr>
          <w:fldChar w:fldCharType="separate"/>
        </w:r>
        <w:r w:rsidR="00C82D5F">
          <w:rPr>
            <w:noProof/>
          </w:rPr>
          <w:t>21</w:t>
        </w:r>
        <w:r w:rsidR="001E75E1">
          <w:rPr>
            <w:noProof/>
          </w:rPr>
          <w:fldChar w:fldCharType="end"/>
        </w:r>
      </w:hyperlink>
    </w:p>
    <w:p w14:paraId="0A5E2084" w14:textId="2001B7C3" w:rsidR="001E75E1" w:rsidRDefault="00000000">
      <w:pPr>
        <w:pStyle w:val="34"/>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120716066" w:history="1">
        <w:r w:rsidR="001E75E1" w:rsidRPr="00123FFE">
          <w:rPr>
            <w:rStyle w:val="-"/>
            <w:rFonts w:ascii="Tahoma" w:hAnsi="Tahoma" w:cs="Tahoma"/>
            <w:noProof/>
            <w:lang w:val="el-GR"/>
          </w:rPr>
          <w:t>2.2.5</w:t>
        </w:r>
        <w:r w:rsidR="001E75E1">
          <w:rPr>
            <w:rFonts w:asciiTheme="minorHAnsi" w:eastAsiaTheme="minorEastAsia" w:hAnsiTheme="minorHAnsi" w:cstheme="minorBidi"/>
            <w:i w:val="0"/>
            <w:iCs w:val="0"/>
            <w:noProof/>
            <w:sz w:val="22"/>
            <w:szCs w:val="22"/>
            <w:lang w:val="en-US" w:eastAsia="en-US"/>
          </w:rPr>
          <w:tab/>
        </w:r>
        <w:r w:rsidR="001E75E1" w:rsidRPr="00123FFE">
          <w:rPr>
            <w:rStyle w:val="-"/>
            <w:rFonts w:ascii="Tahoma" w:hAnsi="Tahoma" w:cs="Tahoma"/>
            <w:noProof/>
            <w:lang w:val="el-GR"/>
          </w:rPr>
          <w:t xml:space="preserve"> Οικονομική και χρηματοοικονομική επάρκεια</w:t>
        </w:r>
        <w:r w:rsidR="001E75E1">
          <w:rPr>
            <w:noProof/>
          </w:rPr>
          <w:tab/>
        </w:r>
        <w:r w:rsidR="001E75E1">
          <w:rPr>
            <w:noProof/>
          </w:rPr>
          <w:fldChar w:fldCharType="begin"/>
        </w:r>
        <w:r w:rsidR="001E75E1">
          <w:rPr>
            <w:noProof/>
          </w:rPr>
          <w:instrText xml:space="preserve"> PAGEREF _Toc120716066 \h </w:instrText>
        </w:r>
        <w:r w:rsidR="001E75E1">
          <w:rPr>
            <w:noProof/>
          </w:rPr>
        </w:r>
        <w:r w:rsidR="001E75E1">
          <w:rPr>
            <w:noProof/>
          </w:rPr>
          <w:fldChar w:fldCharType="separate"/>
        </w:r>
        <w:r w:rsidR="00C82D5F">
          <w:rPr>
            <w:noProof/>
          </w:rPr>
          <w:t>21</w:t>
        </w:r>
        <w:r w:rsidR="001E75E1">
          <w:rPr>
            <w:noProof/>
          </w:rPr>
          <w:fldChar w:fldCharType="end"/>
        </w:r>
      </w:hyperlink>
    </w:p>
    <w:p w14:paraId="58121FD9" w14:textId="22844C71" w:rsidR="001E75E1" w:rsidRDefault="00000000">
      <w:pPr>
        <w:pStyle w:val="34"/>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120716067" w:history="1">
        <w:r w:rsidR="001E75E1" w:rsidRPr="00123FFE">
          <w:rPr>
            <w:rStyle w:val="-"/>
            <w:rFonts w:ascii="Tahoma" w:hAnsi="Tahoma" w:cs="Tahoma"/>
            <w:noProof/>
            <w:lang w:val="el-GR"/>
          </w:rPr>
          <w:t>2.2.6</w:t>
        </w:r>
        <w:r w:rsidR="001E75E1">
          <w:rPr>
            <w:rFonts w:asciiTheme="minorHAnsi" w:eastAsiaTheme="minorEastAsia" w:hAnsiTheme="minorHAnsi" w:cstheme="minorBidi"/>
            <w:i w:val="0"/>
            <w:iCs w:val="0"/>
            <w:noProof/>
            <w:sz w:val="22"/>
            <w:szCs w:val="22"/>
            <w:lang w:val="en-US" w:eastAsia="en-US"/>
          </w:rPr>
          <w:tab/>
        </w:r>
        <w:r w:rsidR="001E75E1" w:rsidRPr="00123FFE">
          <w:rPr>
            <w:rStyle w:val="-"/>
            <w:rFonts w:ascii="Tahoma" w:hAnsi="Tahoma" w:cs="Tahoma"/>
            <w:noProof/>
            <w:lang w:val="el-GR"/>
          </w:rPr>
          <w:t xml:space="preserve"> Τεχνική και επαγγελματική ικανότητα</w:t>
        </w:r>
        <w:r w:rsidR="001E75E1">
          <w:rPr>
            <w:noProof/>
          </w:rPr>
          <w:tab/>
        </w:r>
        <w:r w:rsidR="001E75E1">
          <w:rPr>
            <w:noProof/>
          </w:rPr>
          <w:fldChar w:fldCharType="begin"/>
        </w:r>
        <w:r w:rsidR="001E75E1">
          <w:rPr>
            <w:noProof/>
          </w:rPr>
          <w:instrText xml:space="preserve"> PAGEREF _Toc120716067 \h </w:instrText>
        </w:r>
        <w:r w:rsidR="001E75E1">
          <w:rPr>
            <w:noProof/>
          </w:rPr>
        </w:r>
        <w:r w:rsidR="001E75E1">
          <w:rPr>
            <w:noProof/>
          </w:rPr>
          <w:fldChar w:fldCharType="separate"/>
        </w:r>
        <w:r w:rsidR="00C82D5F">
          <w:rPr>
            <w:noProof/>
          </w:rPr>
          <w:t>22</w:t>
        </w:r>
        <w:r w:rsidR="001E75E1">
          <w:rPr>
            <w:noProof/>
          </w:rPr>
          <w:fldChar w:fldCharType="end"/>
        </w:r>
      </w:hyperlink>
    </w:p>
    <w:p w14:paraId="4A5CB501" w14:textId="58BDE6BE" w:rsidR="001E75E1" w:rsidRDefault="00000000">
      <w:pPr>
        <w:pStyle w:val="41"/>
        <w:tabs>
          <w:tab w:val="right" w:leader="dot" w:pos="9628"/>
        </w:tabs>
        <w:rPr>
          <w:rFonts w:asciiTheme="minorHAnsi" w:eastAsiaTheme="minorEastAsia" w:hAnsiTheme="minorHAnsi" w:cstheme="minorBidi"/>
          <w:noProof/>
          <w:sz w:val="22"/>
          <w:szCs w:val="22"/>
          <w:lang w:val="en-US" w:eastAsia="en-US"/>
        </w:rPr>
      </w:pPr>
      <w:hyperlink w:anchor="_Toc120716068" w:history="1">
        <w:r w:rsidR="001E75E1" w:rsidRPr="00123FFE">
          <w:rPr>
            <w:rStyle w:val="-"/>
            <w:rFonts w:ascii="Tahoma" w:hAnsi="Tahoma" w:cs="Tahoma"/>
            <w:noProof/>
            <w:lang w:val="el-GR"/>
          </w:rPr>
          <w:t>2.2.6.1 Τεχνική ικανότητα</w:t>
        </w:r>
        <w:r w:rsidR="001E75E1">
          <w:rPr>
            <w:noProof/>
          </w:rPr>
          <w:tab/>
        </w:r>
        <w:r w:rsidR="001E75E1">
          <w:rPr>
            <w:noProof/>
          </w:rPr>
          <w:fldChar w:fldCharType="begin"/>
        </w:r>
        <w:r w:rsidR="001E75E1">
          <w:rPr>
            <w:noProof/>
          </w:rPr>
          <w:instrText xml:space="preserve"> PAGEREF _Toc120716068 \h </w:instrText>
        </w:r>
        <w:r w:rsidR="001E75E1">
          <w:rPr>
            <w:noProof/>
          </w:rPr>
        </w:r>
        <w:r w:rsidR="001E75E1">
          <w:rPr>
            <w:noProof/>
          </w:rPr>
          <w:fldChar w:fldCharType="separate"/>
        </w:r>
        <w:r w:rsidR="00C82D5F">
          <w:rPr>
            <w:noProof/>
          </w:rPr>
          <w:t>22</w:t>
        </w:r>
        <w:r w:rsidR="001E75E1">
          <w:rPr>
            <w:noProof/>
          </w:rPr>
          <w:fldChar w:fldCharType="end"/>
        </w:r>
      </w:hyperlink>
    </w:p>
    <w:p w14:paraId="6198B3CA" w14:textId="17F0712E" w:rsidR="001E75E1" w:rsidRDefault="00000000">
      <w:pPr>
        <w:pStyle w:val="41"/>
        <w:tabs>
          <w:tab w:val="left" w:pos="1540"/>
          <w:tab w:val="right" w:leader="dot" w:pos="9628"/>
        </w:tabs>
        <w:rPr>
          <w:rFonts w:asciiTheme="minorHAnsi" w:eastAsiaTheme="minorEastAsia" w:hAnsiTheme="minorHAnsi" w:cstheme="minorBidi"/>
          <w:noProof/>
          <w:sz w:val="22"/>
          <w:szCs w:val="22"/>
          <w:lang w:val="en-US" w:eastAsia="en-US"/>
        </w:rPr>
      </w:pPr>
      <w:hyperlink w:anchor="_Toc120716069" w:history="1">
        <w:r w:rsidR="001E75E1" w:rsidRPr="00123FFE">
          <w:rPr>
            <w:rStyle w:val="-"/>
            <w:rFonts w:ascii="Tahoma" w:hAnsi="Tahoma" w:cs="Tahoma"/>
            <w:noProof/>
            <w:lang w:val="el-GR"/>
          </w:rPr>
          <w:t>2.2.6.2</w:t>
        </w:r>
        <w:r w:rsidR="001E75E1">
          <w:rPr>
            <w:rFonts w:asciiTheme="minorHAnsi" w:eastAsiaTheme="minorEastAsia" w:hAnsiTheme="minorHAnsi" w:cstheme="minorBidi"/>
            <w:noProof/>
            <w:sz w:val="22"/>
            <w:szCs w:val="22"/>
            <w:lang w:val="en-US" w:eastAsia="en-US"/>
          </w:rPr>
          <w:tab/>
        </w:r>
        <w:r w:rsidR="001E75E1" w:rsidRPr="00123FFE">
          <w:rPr>
            <w:rStyle w:val="-"/>
            <w:rFonts w:ascii="Tahoma" w:hAnsi="Tahoma" w:cs="Tahoma"/>
            <w:noProof/>
            <w:lang w:val="el-GR"/>
          </w:rPr>
          <w:t>Επαγγελματική ικανότητα – Ομάδα Έργου</w:t>
        </w:r>
        <w:r w:rsidR="001E75E1">
          <w:rPr>
            <w:noProof/>
          </w:rPr>
          <w:tab/>
        </w:r>
        <w:r w:rsidR="001E75E1">
          <w:rPr>
            <w:noProof/>
          </w:rPr>
          <w:fldChar w:fldCharType="begin"/>
        </w:r>
        <w:r w:rsidR="001E75E1">
          <w:rPr>
            <w:noProof/>
          </w:rPr>
          <w:instrText xml:space="preserve"> PAGEREF _Toc120716069 \h </w:instrText>
        </w:r>
        <w:r w:rsidR="001E75E1">
          <w:rPr>
            <w:noProof/>
          </w:rPr>
        </w:r>
        <w:r w:rsidR="001E75E1">
          <w:rPr>
            <w:noProof/>
          </w:rPr>
          <w:fldChar w:fldCharType="separate"/>
        </w:r>
        <w:r w:rsidR="00C82D5F">
          <w:rPr>
            <w:noProof/>
          </w:rPr>
          <w:t>22</w:t>
        </w:r>
        <w:r w:rsidR="001E75E1">
          <w:rPr>
            <w:noProof/>
          </w:rPr>
          <w:fldChar w:fldCharType="end"/>
        </w:r>
      </w:hyperlink>
    </w:p>
    <w:p w14:paraId="3A3630B6" w14:textId="7A64D82C" w:rsidR="001E75E1" w:rsidRDefault="00000000">
      <w:pPr>
        <w:pStyle w:val="34"/>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120716070" w:history="1">
        <w:r w:rsidR="001E75E1" w:rsidRPr="00123FFE">
          <w:rPr>
            <w:rStyle w:val="-"/>
            <w:rFonts w:ascii="Tahoma" w:hAnsi="Tahoma" w:cs="Tahoma"/>
            <w:noProof/>
            <w:lang w:val="el-GR"/>
          </w:rPr>
          <w:t>2.2.7</w:t>
        </w:r>
        <w:r w:rsidR="001E75E1">
          <w:rPr>
            <w:rFonts w:asciiTheme="minorHAnsi" w:eastAsiaTheme="minorEastAsia" w:hAnsiTheme="minorHAnsi" w:cstheme="minorBidi"/>
            <w:i w:val="0"/>
            <w:iCs w:val="0"/>
            <w:noProof/>
            <w:sz w:val="22"/>
            <w:szCs w:val="22"/>
            <w:lang w:val="en-US" w:eastAsia="en-US"/>
          </w:rPr>
          <w:tab/>
        </w:r>
        <w:r w:rsidR="001E75E1" w:rsidRPr="00123FFE">
          <w:rPr>
            <w:rStyle w:val="-"/>
            <w:rFonts w:ascii="Tahoma" w:hAnsi="Tahoma" w:cs="Tahoma"/>
            <w:noProof/>
            <w:lang w:val="el-GR"/>
          </w:rPr>
          <w:t xml:space="preserve"> Πρότυπα διασφάλισης ποιότητας</w:t>
        </w:r>
        <w:r w:rsidR="001E75E1">
          <w:rPr>
            <w:noProof/>
          </w:rPr>
          <w:tab/>
        </w:r>
        <w:r w:rsidR="001E75E1">
          <w:rPr>
            <w:noProof/>
          </w:rPr>
          <w:fldChar w:fldCharType="begin"/>
        </w:r>
        <w:r w:rsidR="001E75E1">
          <w:rPr>
            <w:noProof/>
          </w:rPr>
          <w:instrText xml:space="preserve"> PAGEREF _Toc120716070 \h </w:instrText>
        </w:r>
        <w:r w:rsidR="001E75E1">
          <w:rPr>
            <w:noProof/>
          </w:rPr>
        </w:r>
        <w:r w:rsidR="001E75E1">
          <w:rPr>
            <w:noProof/>
          </w:rPr>
          <w:fldChar w:fldCharType="separate"/>
        </w:r>
        <w:r w:rsidR="00C82D5F">
          <w:rPr>
            <w:noProof/>
          </w:rPr>
          <w:t>23</w:t>
        </w:r>
        <w:r w:rsidR="001E75E1">
          <w:rPr>
            <w:noProof/>
          </w:rPr>
          <w:fldChar w:fldCharType="end"/>
        </w:r>
      </w:hyperlink>
    </w:p>
    <w:p w14:paraId="4BF79846" w14:textId="0D316128" w:rsidR="001E75E1" w:rsidRDefault="00000000">
      <w:pPr>
        <w:pStyle w:val="34"/>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120716071" w:history="1">
        <w:r w:rsidR="001E75E1" w:rsidRPr="00123FFE">
          <w:rPr>
            <w:rStyle w:val="-"/>
            <w:rFonts w:ascii="Tahoma" w:hAnsi="Tahoma" w:cs="Tahoma"/>
            <w:noProof/>
            <w:lang w:val="el-GR"/>
          </w:rPr>
          <w:t>2.2.8</w:t>
        </w:r>
        <w:r w:rsidR="001E75E1">
          <w:rPr>
            <w:rFonts w:asciiTheme="minorHAnsi" w:eastAsiaTheme="minorEastAsia" w:hAnsiTheme="minorHAnsi" w:cstheme="minorBidi"/>
            <w:i w:val="0"/>
            <w:iCs w:val="0"/>
            <w:noProof/>
            <w:sz w:val="22"/>
            <w:szCs w:val="22"/>
            <w:lang w:val="en-US" w:eastAsia="en-US"/>
          </w:rPr>
          <w:tab/>
        </w:r>
        <w:r w:rsidR="001E75E1" w:rsidRPr="00123FFE">
          <w:rPr>
            <w:rStyle w:val="-"/>
            <w:rFonts w:ascii="Tahoma" w:hAnsi="Tahoma" w:cs="Tahoma"/>
            <w:noProof/>
            <w:lang w:val="el-GR"/>
          </w:rPr>
          <w:t>Στήριξη στην ικανότητα τρίτων – Υπεργολαβία</w:t>
        </w:r>
        <w:r w:rsidR="001E75E1">
          <w:rPr>
            <w:noProof/>
          </w:rPr>
          <w:tab/>
        </w:r>
        <w:r w:rsidR="001E75E1">
          <w:rPr>
            <w:noProof/>
          </w:rPr>
          <w:fldChar w:fldCharType="begin"/>
        </w:r>
        <w:r w:rsidR="001E75E1">
          <w:rPr>
            <w:noProof/>
          </w:rPr>
          <w:instrText xml:space="preserve"> PAGEREF _Toc120716071 \h </w:instrText>
        </w:r>
        <w:r w:rsidR="001E75E1">
          <w:rPr>
            <w:noProof/>
          </w:rPr>
        </w:r>
        <w:r w:rsidR="001E75E1">
          <w:rPr>
            <w:noProof/>
          </w:rPr>
          <w:fldChar w:fldCharType="separate"/>
        </w:r>
        <w:r w:rsidR="00C82D5F">
          <w:rPr>
            <w:noProof/>
          </w:rPr>
          <w:t>24</w:t>
        </w:r>
        <w:r w:rsidR="001E75E1">
          <w:rPr>
            <w:noProof/>
          </w:rPr>
          <w:fldChar w:fldCharType="end"/>
        </w:r>
      </w:hyperlink>
    </w:p>
    <w:p w14:paraId="74998D51" w14:textId="6555A087" w:rsidR="001E75E1" w:rsidRDefault="00000000">
      <w:pPr>
        <w:pStyle w:val="34"/>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120716072" w:history="1">
        <w:r w:rsidR="001E75E1" w:rsidRPr="00123FFE">
          <w:rPr>
            <w:rStyle w:val="-"/>
            <w:rFonts w:ascii="Tahoma" w:hAnsi="Tahoma" w:cs="Tahoma"/>
            <w:noProof/>
            <w:lang w:val="el-GR"/>
          </w:rPr>
          <w:t>2.2.9</w:t>
        </w:r>
        <w:r w:rsidR="001E75E1">
          <w:rPr>
            <w:rFonts w:asciiTheme="minorHAnsi" w:eastAsiaTheme="minorEastAsia" w:hAnsiTheme="minorHAnsi" w:cstheme="minorBidi"/>
            <w:i w:val="0"/>
            <w:iCs w:val="0"/>
            <w:noProof/>
            <w:sz w:val="22"/>
            <w:szCs w:val="22"/>
            <w:lang w:val="en-US" w:eastAsia="en-US"/>
          </w:rPr>
          <w:tab/>
        </w:r>
        <w:r w:rsidR="001E75E1" w:rsidRPr="00123FFE">
          <w:rPr>
            <w:rStyle w:val="-"/>
            <w:rFonts w:ascii="Tahoma" w:hAnsi="Tahoma" w:cs="Tahoma"/>
            <w:noProof/>
            <w:lang w:val="el-GR"/>
          </w:rPr>
          <w:t>Κανόνες απόδειξης ποιοτικής επιλογής</w:t>
        </w:r>
        <w:r w:rsidR="001E75E1">
          <w:rPr>
            <w:noProof/>
          </w:rPr>
          <w:tab/>
        </w:r>
        <w:r w:rsidR="001E75E1">
          <w:rPr>
            <w:noProof/>
          </w:rPr>
          <w:fldChar w:fldCharType="begin"/>
        </w:r>
        <w:r w:rsidR="001E75E1">
          <w:rPr>
            <w:noProof/>
          </w:rPr>
          <w:instrText xml:space="preserve"> PAGEREF _Toc120716072 \h </w:instrText>
        </w:r>
        <w:r w:rsidR="001E75E1">
          <w:rPr>
            <w:noProof/>
          </w:rPr>
        </w:r>
        <w:r w:rsidR="001E75E1">
          <w:rPr>
            <w:noProof/>
          </w:rPr>
          <w:fldChar w:fldCharType="separate"/>
        </w:r>
        <w:r w:rsidR="00C82D5F">
          <w:rPr>
            <w:noProof/>
          </w:rPr>
          <w:t>25</w:t>
        </w:r>
        <w:r w:rsidR="001E75E1">
          <w:rPr>
            <w:noProof/>
          </w:rPr>
          <w:fldChar w:fldCharType="end"/>
        </w:r>
      </w:hyperlink>
    </w:p>
    <w:p w14:paraId="41CF5F1A" w14:textId="09B8CEEB" w:rsidR="001E75E1" w:rsidRDefault="00000000">
      <w:pPr>
        <w:pStyle w:val="41"/>
        <w:tabs>
          <w:tab w:val="left" w:pos="1540"/>
          <w:tab w:val="right" w:leader="dot" w:pos="9628"/>
        </w:tabs>
        <w:rPr>
          <w:rFonts w:asciiTheme="minorHAnsi" w:eastAsiaTheme="minorEastAsia" w:hAnsiTheme="minorHAnsi" w:cstheme="minorBidi"/>
          <w:noProof/>
          <w:sz w:val="22"/>
          <w:szCs w:val="22"/>
          <w:lang w:val="en-US" w:eastAsia="en-US"/>
        </w:rPr>
      </w:pPr>
      <w:hyperlink w:anchor="_Toc120716073" w:history="1">
        <w:r w:rsidR="001E75E1" w:rsidRPr="00123FFE">
          <w:rPr>
            <w:rStyle w:val="-"/>
            <w:rFonts w:ascii="Tahoma" w:hAnsi="Tahoma" w:cs="Tahoma"/>
            <w:noProof/>
            <w:lang w:val="el-GR"/>
          </w:rPr>
          <w:t>2.2.9.1</w:t>
        </w:r>
        <w:r w:rsidR="001E75E1">
          <w:rPr>
            <w:rFonts w:asciiTheme="minorHAnsi" w:eastAsiaTheme="minorEastAsia" w:hAnsiTheme="minorHAnsi" w:cstheme="minorBidi"/>
            <w:noProof/>
            <w:sz w:val="22"/>
            <w:szCs w:val="22"/>
            <w:lang w:val="en-US" w:eastAsia="en-US"/>
          </w:rPr>
          <w:tab/>
        </w:r>
        <w:r w:rsidR="001E75E1" w:rsidRPr="00123FFE">
          <w:rPr>
            <w:rStyle w:val="-"/>
            <w:rFonts w:ascii="Tahoma" w:hAnsi="Tahoma" w:cs="Tahoma"/>
            <w:noProof/>
            <w:lang w:val="el-GR"/>
          </w:rPr>
          <w:t>Προκαταρκτική απόδειξη κατά την υποβολή προσφορών</w:t>
        </w:r>
        <w:r w:rsidR="001E75E1">
          <w:rPr>
            <w:noProof/>
          </w:rPr>
          <w:tab/>
        </w:r>
        <w:r w:rsidR="001E75E1">
          <w:rPr>
            <w:noProof/>
          </w:rPr>
          <w:fldChar w:fldCharType="begin"/>
        </w:r>
        <w:r w:rsidR="001E75E1">
          <w:rPr>
            <w:noProof/>
          </w:rPr>
          <w:instrText xml:space="preserve"> PAGEREF _Toc120716073 \h </w:instrText>
        </w:r>
        <w:r w:rsidR="001E75E1">
          <w:rPr>
            <w:noProof/>
          </w:rPr>
        </w:r>
        <w:r w:rsidR="001E75E1">
          <w:rPr>
            <w:noProof/>
          </w:rPr>
          <w:fldChar w:fldCharType="separate"/>
        </w:r>
        <w:r w:rsidR="00C82D5F">
          <w:rPr>
            <w:noProof/>
          </w:rPr>
          <w:t>25</w:t>
        </w:r>
        <w:r w:rsidR="001E75E1">
          <w:rPr>
            <w:noProof/>
          </w:rPr>
          <w:fldChar w:fldCharType="end"/>
        </w:r>
      </w:hyperlink>
    </w:p>
    <w:p w14:paraId="4B8039E4" w14:textId="5EA61DCD" w:rsidR="001E75E1" w:rsidRDefault="00000000">
      <w:pPr>
        <w:pStyle w:val="41"/>
        <w:tabs>
          <w:tab w:val="left" w:pos="1540"/>
          <w:tab w:val="right" w:leader="dot" w:pos="9628"/>
        </w:tabs>
        <w:rPr>
          <w:rFonts w:asciiTheme="minorHAnsi" w:eastAsiaTheme="minorEastAsia" w:hAnsiTheme="minorHAnsi" w:cstheme="minorBidi"/>
          <w:noProof/>
          <w:sz w:val="22"/>
          <w:szCs w:val="22"/>
          <w:lang w:val="en-US" w:eastAsia="en-US"/>
        </w:rPr>
      </w:pPr>
      <w:hyperlink w:anchor="_Toc120716074" w:history="1">
        <w:r w:rsidR="001E75E1" w:rsidRPr="00123FFE">
          <w:rPr>
            <w:rStyle w:val="-"/>
            <w:rFonts w:ascii="Tahoma" w:hAnsi="Tahoma" w:cs="Tahoma"/>
            <w:noProof/>
            <w:lang w:val="el-GR"/>
          </w:rPr>
          <w:t>2.2.9.2</w:t>
        </w:r>
        <w:r w:rsidR="001E75E1">
          <w:rPr>
            <w:rFonts w:asciiTheme="minorHAnsi" w:eastAsiaTheme="minorEastAsia" w:hAnsiTheme="minorHAnsi" w:cstheme="minorBidi"/>
            <w:noProof/>
            <w:sz w:val="22"/>
            <w:szCs w:val="22"/>
            <w:lang w:val="en-US" w:eastAsia="en-US"/>
          </w:rPr>
          <w:tab/>
        </w:r>
        <w:r w:rsidR="001E75E1" w:rsidRPr="00123FFE">
          <w:rPr>
            <w:rStyle w:val="-"/>
            <w:rFonts w:ascii="Tahoma" w:hAnsi="Tahoma" w:cs="Tahoma"/>
            <w:noProof/>
            <w:lang w:val="el-GR"/>
          </w:rPr>
          <w:t>Αποδεικτικά μέσα - Δικαιολογητικά προσωρινού αναδόχου</w:t>
        </w:r>
        <w:r w:rsidR="001E75E1">
          <w:rPr>
            <w:noProof/>
          </w:rPr>
          <w:tab/>
        </w:r>
        <w:r w:rsidR="001E75E1">
          <w:rPr>
            <w:noProof/>
          </w:rPr>
          <w:fldChar w:fldCharType="begin"/>
        </w:r>
        <w:r w:rsidR="001E75E1">
          <w:rPr>
            <w:noProof/>
          </w:rPr>
          <w:instrText xml:space="preserve"> PAGEREF _Toc120716074 \h </w:instrText>
        </w:r>
        <w:r w:rsidR="001E75E1">
          <w:rPr>
            <w:noProof/>
          </w:rPr>
        </w:r>
        <w:r w:rsidR="001E75E1">
          <w:rPr>
            <w:noProof/>
          </w:rPr>
          <w:fldChar w:fldCharType="separate"/>
        </w:r>
        <w:r w:rsidR="00C82D5F">
          <w:rPr>
            <w:noProof/>
          </w:rPr>
          <w:t>26</w:t>
        </w:r>
        <w:r w:rsidR="001E75E1">
          <w:rPr>
            <w:noProof/>
          </w:rPr>
          <w:fldChar w:fldCharType="end"/>
        </w:r>
      </w:hyperlink>
    </w:p>
    <w:p w14:paraId="1139CAAE" w14:textId="0B235E92" w:rsidR="001E75E1" w:rsidRDefault="00000000">
      <w:pPr>
        <w:pStyle w:val="25"/>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20716075" w:history="1">
        <w:r w:rsidR="001E75E1" w:rsidRPr="00123FFE">
          <w:rPr>
            <w:rStyle w:val="-"/>
            <w:rFonts w:ascii="Tahoma" w:hAnsi="Tahoma" w:cs="Tahoma"/>
            <w:noProof/>
            <w:lang w:val="el-GR"/>
          </w:rPr>
          <w:t>2.3</w:t>
        </w:r>
        <w:r w:rsidR="001E75E1">
          <w:rPr>
            <w:rFonts w:asciiTheme="minorHAnsi" w:eastAsiaTheme="minorEastAsia" w:hAnsiTheme="minorHAnsi" w:cstheme="minorBidi"/>
            <w:smallCaps w:val="0"/>
            <w:noProof/>
            <w:sz w:val="22"/>
            <w:szCs w:val="22"/>
            <w:lang w:val="en-US" w:eastAsia="en-US"/>
          </w:rPr>
          <w:tab/>
        </w:r>
        <w:r w:rsidR="001E75E1" w:rsidRPr="00123FFE">
          <w:rPr>
            <w:rStyle w:val="-"/>
            <w:rFonts w:ascii="Tahoma" w:hAnsi="Tahoma" w:cs="Tahoma"/>
            <w:noProof/>
            <w:lang w:val="el-GR"/>
          </w:rPr>
          <w:t>Κριτήρια Ανάθεσης</w:t>
        </w:r>
        <w:r w:rsidR="001E75E1">
          <w:rPr>
            <w:noProof/>
          </w:rPr>
          <w:tab/>
        </w:r>
        <w:r w:rsidR="001E75E1">
          <w:rPr>
            <w:noProof/>
          </w:rPr>
          <w:fldChar w:fldCharType="begin"/>
        </w:r>
        <w:r w:rsidR="001E75E1">
          <w:rPr>
            <w:noProof/>
          </w:rPr>
          <w:instrText xml:space="preserve"> PAGEREF _Toc120716075 \h </w:instrText>
        </w:r>
        <w:r w:rsidR="001E75E1">
          <w:rPr>
            <w:noProof/>
          </w:rPr>
        </w:r>
        <w:r w:rsidR="001E75E1">
          <w:rPr>
            <w:noProof/>
          </w:rPr>
          <w:fldChar w:fldCharType="separate"/>
        </w:r>
        <w:r w:rsidR="00C82D5F">
          <w:rPr>
            <w:noProof/>
          </w:rPr>
          <w:t>34</w:t>
        </w:r>
        <w:r w:rsidR="001E75E1">
          <w:rPr>
            <w:noProof/>
          </w:rPr>
          <w:fldChar w:fldCharType="end"/>
        </w:r>
      </w:hyperlink>
    </w:p>
    <w:p w14:paraId="7121296F" w14:textId="1665C508" w:rsidR="001E75E1" w:rsidRDefault="00000000">
      <w:pPr>
        <w:pStyle w:val="34"/>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120716076" w:history="1">
        <w:r w:rsidR="001E75E1" w:rsidRPr="00123FFE">
          <w:rPr>
            <w:rStyle w:val="-"/>
            <w:rFonts w:ascii="Tahoma" w:hAnsi="Tahoma" w:cs="Tahoma"/>
            <w:noProof/>
            <w:lang w:val="el-GR"/>
          </w:rPr>
          <w:t>2.3.1</w:t>
        </w:r>
        <w:r w:rsidR="001E75E1">
          <w:rPr>
            <w:rFonts w:asciiTheme="minorHAnsi" w:eastAsiaTheme="minorEastAsia" w:hAnsiTheme="minorHAnsi" w:cstheme="minorBidi"/>
            <w:i w:val="0"/>
            <w:iCs w:val="0"/>
            <w:noProof/>
            <w:sz w:val="22"/>
            <w:szCs w:val="22"/>
            <w:lang w:val="en-US" w:eastAsia="en-US"/>
          </w:rPr>
          <w:tab/>
        </w:r>
        <w:r w:rsidR="001E75E1" w:rsidRPr="00123FFE">
          <w:rPr>
            <w:rStyle w:val="-"/>
            <w:rFonts w:ascii="Tahoma" w:hAnsi="Tahoma" w:cs="Tahoma"/>
            <w:noProof/>
            <w:lang w:val="el-GR"/>
          </w:rPr>
          <w:t>Κριτήριο ανάθεσης</w:t>
        </w:r>
        <w:r w:rsidR="001E75E1">
          <w:rPr>
            <w:noProof/>
          </w:rPr>
          <w:tab/>
        </w:r>
        <w:r w:rsidR="001E75E1">
          <w:rPr>
            <w:noProof/>
          </w:rPr>
          <w:fldChar w:fldCharType="begin"/>
        </w:r>
        <w:r w:rsidR="001E75E1">
          <w:rPr>
            <w:noProof/>
          </w:rPr>
          <w:instrText xml:space="preserve"> PAGEREF _Toc120716076 \h </w:instrText>
        </w:r>
        <w:r w:rsidR="001E75E1">
          <w:rPr>
            <w:noProof/>
          </w:rPr>
        </w:r>
        <w:r w:rsidR="001E75E1">
          <w:rPr>
            <w:noProof/>
          </w:rPr>
          <w:fldChar w:fldCharType="separate"/>
        </w:r>
        <w:r w:rsidR="00C82D5F">
          <w:rPr>
            <w:noProof/>
          </w:rPr>
          <w:t>34</w:t>
        </w:r>
        <w:r w:rsidR="001E75E1">
          <w:rPr>
            <w:noProof/>
          </w:rPr>
          <w:fldChar w:fldCharType="end"/>
        </w:r>
      </w:hyperlink>
    </w:p>
    <w:p w14:paraId="203F7851" w14:textId="3592FA85" w:rsidR="001E75E1" w:rsidRDefault="00000000">
      <w:pPr>
        <w:pStyle w:val="25"/>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20716077" w:history="1">
        <w:r w:rsidR="001E75E1" w:rsidRPr="00123FFE">
          <w:rPr>
            <w:rStyle w:val="-"/>
            <w:rFonts w:ascii="Tahoma" w:hAnsi="Tahoma" w:cs="Tahoma"/>
            <w:noProof/>
            <w:lang w:val="el-GR"/>
          </w:rPr>
          <w:t>2.4</w:t>
        </w:r>
        <w:r w:rsidR="001E75E1">
          <w:rPr>
            <w:rFonts w:asciiTheme="minorHAnsi" w:eastAsiaTheme="minorEastAsia" w:hAnsiTheme="minorHAnsi" w:cstheme="minorBidi"/>
            <w:smallCaps w:val="0"/>
            <w:noProof/>
            <w:sz w:val="22"/>
            <w:szCs w:val="22"/>
            <w:lang w:val="en-US" w:eastAsia="en-US"/>
          </w:rPr>
          <w:tab/>
        </w:r>
        <w:r w:rsidR="001E75E1" w:rsidRPr="00123FFE">
          <w:rPr>
            <w:rStyle w:val="-"/>
            <w:rFonts w:ascii="Tahoma" w:hAnsi="Tahoma" w:cs="Tahoma"/>
            <w:noProof/>
            <w:lang w:val="el-GR"/>
          </w:rPr>
          <w:t>Κατάρτιση - Περιεχόμενο Προσφορών</w:t>
        </w:r>
        <w:r w:rsidR="001E75E1">
          <w:rPr>
            <w:noProof/>
          </w:rPr>
          <w:tab/>
        </w:r>
        <w:r w:rsidR="001E75E1">
          <w:rPr>
            <w:noProof/>
          </w:rPr>
          <w:fldChar w:fldCharType="begin"/>
        </w:r>
        <w:r w:rsidR="001E75E1">
          <w:rPr>
            <w:noProof/>
          </w:rPr>
          <w:instrText xml:space="preserve"> PAGEREF _Toc120716077 \h </w:instrText>
        </w:r>
        <w:r w:rsidR="001E75E1">
          <w:rPr>
            <w:noProof/>
          </w:rPr>
        </w:r>
        <w:r w:rsidR="001E75E1">
          <w:rPr>
            <w:noProof/>
          </w:rPr>
          <w:fldChar w:fldCharType="separate"/>
        </w:r>
        <w:r w:rsidR="00C82D5F">
          <w:rPr>
            <w:noProof/>
          </w:rPr>
          <w:t>36</w:t>
        </w:r>
        <w:r w:rsidR="001E75E1">
          <w:rPr>
            <w:noProof/>
          </w:rPr>
          <w:fldChar w:fldCharType="end"/>
        </w:r>
      </w:hyperlink>
    </w:p>
    <w:p w14:paraId="3DF791F8" w14:textId="6C5BE56F" w:rsidR="001E75E1" w:rsidRDefault="00000000">
      <w:pPr>
        <w:pStyle w:val="34"/>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120716078" w:history="1">
        <w:r w:rsidR="001E75E1" w:rsidRPr="00123FFE">
          <w:rPr>
            <w:rStyle w:val="-"/>
            <w:rFonts w:ascii="Tahoma" w:hAnsi="Tahoma" w:cs="Tahoma"/>
            <w:noProof/>
            <w:lang w:val="el-GR"/>
          </w:rPr>
          <w:t>2.4.1</w:t>
        </w:r>
        <w:r w:rsidR="001E75E1">
          <w:rPr>
            <w:rFonts w:asciiTheme="minorHAnsi" w:eastAsiaTheme="minorEastAsia" w:hAnsiTheme="minorHAnsi" w:cstheme="minorBidi"/>
            <w:i w:val="0"/>
            <w:iCs w:val="0"/>
            <w:noProof/>
            <w:sz w:val="22"/>
            <w:szCs w:val="22"/>
            <w:lang w:val="en-US" w:eastAsia="en-US"/>
          </w:rPr>
          <w:tab/>
        </w:r>
        <w:r w:rsidR="001E75E1" w:rsidRPr="00123FFE">
          <w:rPr>
            <w:rStyle w:val="-"/>
            <w:rFonts w:ascii="Tahoma" w:hAnsi="Tahoma" w:cs="Tahoma"/>
            <w:noProof/>
            <w:lang w:val="el-GR"/>
          </w:rPr>
          <w:t>Γενικοί όροι υποβολής προσφορών</w:t>
        </w:r>
        <w:r w:rsidR="001E75E1">
          <w:rPr>
            <w:noProof/>
          </w:rPr>
          <w:tab/>
        </w:r>
        <w:r w:rsidR="001E75E1">
          <w:rPr>
            <w:noProof/>
          </w:rPr>
          <w:fldChar w:fldCharType="begin"/>
        </w:r>
        <w:r w:rsidR="001E75E1">
          <w:rPr>
            <w:noProof/>
          </w:rPr>
          <w:instrText xml:space="preserve"> PAGEREF _Toc120716078 \h </w:instrText>
        </w:r>
        <w:r w:rsidR="001E75E1">
          <w:rPr>
            <w:noProof/>
          </w:rPr>
        </w:r>
        <w:r w:rsidR="001E75E1">
          <w:rPr>
            <w:noProof/>
          </w:rPr>
          <w:fldChar w:fldCharType="separate"/>
        </w:r>
        <w:r w:rsidR="00C82D5F">
          <w:rPr>
            <w:noProof/>
          </w:rPr>
          <w:t>36</w:t>
        </w:r>
        <w:r w:rsidR="001E75E1">
          <w:rPr>
            <w:noProof/>
          </w:rPr>
          <w:fldChar w:fldCharType="end"/>
        </w:r>
      </w:hyperlink>
    </w:p>
    <w:p w14:paraId="5DA7A910" w14:textId="2048A951" w:rsidR="001E75E1" w:rsidRDefault="00000000">
      <w:pPr>
        <w:pStyle w:val="34"/>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120716079" w:history="1">
        <w:r w:rsidR="001E75E1" w:rsidRPr="00123FFE">
          <w:rPr>
            <w:rStyle w:val="-"/>
            <w:rFonts w:ascii="Tahoma" w:hAnsi="Tahoma" w:cs="Tahoma"/>
            <w:noProof/>
            <w:lang w:val="el-GR"/>
          </w:rPr>
          <w:t>2.4.2</w:t>
        </w:r>
        <w:r w:rsidR="001E75E1">
          <w:rPr>
            <w:rFonts w:asciiTheme="minorHAnsi" w:eastAsiaTheme="minorEastAsia" w:hAnsiTheme="minorHAnsi" w:cstheme="minorBidi"/>
            <w:i w:val="0"/>
            <w:iCs w:val="0"/>
            <w:noProof/>
            <w:sz w:val="22"/>
            <w:szCs w:val="22"/>
            <w:lang w:val="en-US" w:eastAsia="en-US"/>
          </w:rPr>
          <w:tab/>
        </w:r>
        <w:r w:rsidR="001E75E1" w:rsidRPr="00123FFE">
          <w:rPr>
            <w:rStyle w:val="-"/>
            <w:rFonts w:ascii="Tahoma" w:hAnsi="Tahoma" w:cs="Tahoma"/>
            <w:noProof/>
            <w:lang w:val="el-GR"/>
          </w:rPr>
          <w:t>Χρόνος και Τρόπος υποβολής προσφορών</w:t>
        </w:r>
        <w:r w:rsidR="001E75E1">
          <w:rPr>
            <w:noProof/>
          </w:rPr>
          <w:tab/>
        </w:r>
        <w:r w:rsidR="001E75E1">
          <w:rPr>
            <w:noProof/>
          </w:rPr>
          <w:fldChar w:fldCharType="begin"/>
        </w:r>
        <w:r w:rsidR="001E75E1">
          <w:rPr>
            <w:noProof/>
          </w:rPr>
          <w:instrText xml:space="preserve"> PAGEREF _Toc120716079 \h </w:instrText>
        </w:r>
        <w:r w:rsidR="001E75E1">
          <w:rPr>
            <w:noProof/>
          </w:rPr>
        </w:r>
        <w:r w:rsidR="001E75E1">
          <w:rPr>
            <w:noProof/>
          </w:rPr>
          <w:fldChar w:fldCharType="separate"/>
        </w:r>
        <w:r w:rsidR="00C82D5F">
          <w:rPr>
            <w:noProof/>
          </w:rPr>
          <w:t>37</w:t>
        </w:r>
        <w:r w:rsidR="001E75E1">
          <w:rPr>
            <w:noProof/>
          </w:rPr>
          <w:fldChar w:fldCharType="end"/>
        </w:r>
      </w:hyperlink>
    </w:p>
    <w:p w14:paraId="040DC014" w14:textId="37608360" w:rsidR="001E75E1" w:rsidRDefault="00000000">
      <w:pPr>
        <w:pStyle w:val="34"/>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120716080" w:history="1">
        <w:r w:rsidR="001E75E1" w:rsidRPr="00123FFE">
          <w:rPr>
            <w:rStyle w:val="-"/>
            <w:rFonts w:ascii="Tahoma" w:hAnsi="Tahoma" w:cs="Tahoma"/>
            <w:noProof/>
            <w:lang w:val="el-GR"/>
          </w:rPr>
          <w:t>2.4.3</w:t>
        </w:r>
        <w:r w:rsidR="001E75E1">
          <w:rPr>
            <w:rFonts w:asciiTheme="minorHAnsi" w:eastAsiaTheme="minorEastAsia" w:hAnsiTheme="minorHAnsi" w:cstheme="minorBidi"/>
            <w:i w:val="0"/>
            <w:iCs w:val="0"/>
            <w:noProof/>
            <w:sz w:val="22"/>
            <w:szCs w:val="22"/>
            <w:lang w:val="en-US" w:eastAsia="en-US"/>
          </w:rPr>
          <w:tab/>
        </w:r>
        <w:r w:rsidR="001E75E1" w:rsidRPr="00123FFE">
          <w:rPr>
            <w:rStyle w:val="-"/>
            <w:rFonts w:ascii="Tahoma" w:hAnsi="Tahoma" w:cs="Tahoma"/>
            <w:noProof/>
            <w:lang w:val="el-GR"/>
          </w:rPr>
          <w:t xml:space="preserve"> Περιεχόμενα Φακέλου «Δικαιολογητικά Συμμετοχής- Τεχνική Προσφορά»</w:t>
        </w:r>
        <w:r w:rsidR="001E75E1">
          <w:rPr>
            <w:noProof/>
          </w:rPr>
          <w:tab/>
        </w:r>
        <w:r w:rsidR="001E75E1">
          <w:rPr>
            <w:noProof/>
          </w:rPr>
          <w:fldChar w:fldCharType="begin"/>
        </w:r>
        <w:r w:rsidR="001E75E1">
          <w:rPr>
            <w:noProof/>
          </w:rPr>
          <w:instrText xml:space="preserve"> PAGEREF _Toc120716080 \h </w:instrText>
        </w:r>
        <w:r w:rsidR="001E75E1">
          <w:rPr>
            <w:noProof/>
          </w:rPr>
        </w:r>
        <w:r w:rsidR="001E75E1">
          <w:rPr>
            <w:noProof/>
          </w:rPr>
          <w:fldChar w:fldCharType="separate"/>
        </w:r>
        <w:r w:rsidR="00C82D5F">
          <w:rPr>
            <w:noProof/>
          </w:rPr>
          <w:t>39</w:t>
        </w:r>
        <w:r w:rsidR="001E75E1">
          <w:rPr>
            <w:noProof/>
          </w:rPr>
          <w:fldChar w:fldCharType="end"/>
        </w:r>
      </w:hyperlink>
    </w:p>
    <w:p w14:paraId="1E8E7D02" w14:textId="773C479B" w:rsidR="001E75E1" w:rsidRDefault="00000000">
      <w:pPr>
        <w:pStyle w:val="34"/>
        <w:tabs>
          <w:tab w:val="right" w:leader="dot" w:pos="9628"/>
        </w:tabs>
        <w:rPr>
          <w:rFonts w:asciiTheme="minorHAnsi" w:eastAsiaTheme="minorEastAsia" w:hAnsiTheme="minorHAnsi" w:cstheme="minorBidi"/>
          <w:i w:val="0"/>
          <w:iCs w:val="0"/>
          <w:noProof/>
          <w:sz w:val="22"/>
          <w:szCs w:val="22"/>
          <w:lang w:val="en-US" w:eastAsia="en-US"/>
        </w:rPr>
      </w:pPr>
      <w:hyperlink w:anchor="_Toc120716081" w:history="1">
        <w:r w:rsidR="001E75E1" w:rsidRPr="00123FFE">
          <w:rPr>
            <w:rStyle w:val="-"/>
            <w:rFonts w:ascii="Tahoma" w:hAnsi="Tahoma" w:cs="Tahoma"/>
            <w:noProof/>
            <w:lang w:val="el-GR"/>
          </w:rPr>
          <w:t>2.4.3.1 Δικαιολογητικά Συμμετοχής</w:t>
        </w:r>
        <w:r w:rsidR="001E75E1">
          <w:rPr>
            <w:noProof/>
          </w:rPr>
          <w:tab/>
        </w:r>
        <w:r w:rsidR="001E75E1">
          <w:rPr>
            <w:noProof/>
          </w:rPr>
          <w:fldChar w:fldCharType="begin"/>
        </w:r>
        <w:r w:rsidR="001E75E1">
          <w:rPr>
            <w:noProof/>
          </w:rPr>
          <w:instrText xml:space="preserve"> PAGEREF _Toc120716081 \h </w:instrText>
        </w:r>
        <w:r w:rsidR="001E75E1">
          <w:rPr>
            <w:noProof/>
          </w:rPr>
        </w:r>
        <w:r w:rsidR="001E75E1">
          <w:rPr>
            <w:noProof/>
          </w:rPr>
          <w:fldChar w:fldCharType="separate"/>
        </w:r>
        <w:r w:rsidR="00C82D5F">
          <w:rPr>
            <w:noProof/>
          </w:rPr>
          <w:t>39</w:t>
        </w:r>
        <w:r w:rsidR="001E75E1">
          <w:rPr>
            <w:noProof/>
          </w:rPr>
          <w:fldChar w:fldCharType="end"/>
        </w:r>
      </w:hyperlink>
    </w:p>
    <w:p w14:paraId="5B5E82FA" w14:textId="6FCF6278" w:rsidR="001E75E1" w:rsidRDefault="00000000">
      <w:pPr>
        <w:pStyle w:val="34"/>
        <w:tabs>
          <w:tab w:val="right" w:leader="dot" w:pos="9628"/>
        </w:tabs>
        <w:rPr>
          <w:rFonts w:asciiTheme="minorHAnsi" w:eastAsiaTheme="minorEastAsia" w:hAnsiTheme="minorHAnsi" w:cstheme="minorBidi"/>
          <w:i w:val="0"/>
          <w:iCs w:val="0"/>
          <w:noProof/>
          <w:sz w:val="22"/>
          <w:szCs w:val="22"/>
          <w:lang w:val="en-US" w:eastAsia="en-US"/>
        </w:rPr>
      </w:pPr>
      <w:hyperlink w:anchor="_Toc120716082" w:history="1">
        <w:r w:rsidR="001E75E1" w:rsidRPr="00123FFE">
          <w:rPr>
            <w:rStyle w:val="-"/>
            <w:rFonts w:ascii="Tahoma" w:hAnsi="Tahoma" w:cs="Tahoma"/>
            <w:noProof/>
            <w:lang w:val="el-GR"/>
          </w:rPr>
          <w:t>2.4.3.2 Τεχνική Προσφορά</w:t>
        </w:r>
        <w:r w:rsidR="001E75E1">
          <w:rPr>
            <w:noProof/>
          </w:rPr>
          <w:tab/>
        </w:r>
        <w:r w:rsidR="001E75E1">
          <w:rPr>
            <w:noProof/>
          </w:rPr>
          <w:fldChar w:fldCharType="begin"/>
        </w:r>
        <w:r w:rsidR="001E75E1">
          <w:rPr>
            <w:noProof/>
          </w:rPr>
          <w:instrText xml:space="preserve"> PAGEREF _Toc120716082 \h </w:instrText>
        </w:r>
        <w:r w:rsidR="001E75E1">
          <w:rPr>
            <w:noProof/>
          </w:rPr>
        </w:r>
        <w:r w:rsidR="001E75E1">
          <w:rPr>
            <w:noProof/>
          </w:rPr>
          <w:fldChar w:fldCharType="separate"/>
        </w:r>
        <w:r w:rsidR="00C82D5F">
          <w:rPr>
            <w:noProof/>
          </w:rPr>
          <w:t>41</w:t>
        </w:r>
        <w:r w:rsidR="001E75E1">
          <w:rPr>
            <w:noProof/>
          </w:rPr>
          <w:fldChar w:fldCharType="end"/>
        </w:r>
      </w:hyperlink>
    </w:p>
    <w:p w14:paraId="53D39513" w14:textId="105E3622" w:rsidR="001E75E1" w:rsidRDefault="00000000">
      <w:pPr>
        <w:pStyle w:val="34"/>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120716083" w:history="1">
        <w:r w:rsidR="001E75E1" w:rsidRPr="00123FFE">
          <w:rPr>
            <w:rStyle w:val="-"/>
            <w:rFonts w:ascii="Tahoma" w:hAnsi="Tahoma" w:cs="Tahoma"/>
            <w:noProof/>
            <w:lang w:val="el-GR"/>
          </w:rPr>
          <w:t>2.4.4</w:t>
        </w:r>
        <w:r w:rsidR="001E75E1">
          <w:rPr>
            <w:rFonts w:asciiTheme="minorHAnsi" w:eastAsiaTheme="minorEastAsia" w:hAnsiTheme="minorHAnsi" w:cstheme="minorBidi"/>
            <w:i w:val="0"/>
            <w:iCs w:val="0"/>
            <w:noProof/>
            <w:sz w:val="22"/>
            <w:szCs w:val="22"/>
            <w:lang w:val="en-US" w:eastAsia="en-US"/>
          </w:rPr>
          <w:tab/>
        </w:r>
        <w:r w:rsidR="001E75E1" w:rsidRPr="00123FFE">
          <w:rPr>
            <w:rStyle w:val="-"/>
            <w:rFonts w:ascii="Tahoma" w:hAnsi="Tahoma" w:cs="Tahoma"/>
            <w:noProof/>
            <w:lang w:val="el-GR"/>
          </w:rPr>
          <w:t>Περιεχόμενα Φακέλου «Οικονομική Προσφορά» / Τρόπος σύνταξης και υποβολής οικονομικών προσφορών</w:t>
        </w:r>
        <w:r w:rsidR="001E75E1">
          <w:rPr>
            <w:noProof/>
          </w:rPr>
          <w:tab/>
        </w:r>
        <w:r w:rsidR="001E75E1">
          <w:rPr>
            <w:noProof/>
          </w:rPr>
          <w:fldChar w:fldCharType="begin"/>
        </w:r>
        <w:r w:rsidR="001E75E1">
          <w:rPr>
            <w:noProof/>
          </w:rPr>
          <w:instrText xml:space="preserve"> PAGEREF _Toc120716083 \h </w:instrText>
        </w:r>
        <w:r w:rsidR="001E75E1">
          <w:rPr>
            <w:noProof/>
          </w:rPr>
        </w:r>
        <w:r w:rsidR="001E75E1">
          <w:rPr>
            <w:noProof/>
          </w:rPr>
          <w:fldChar w:fldCharType="separate"/>
        </w:r>
        <w:r w:rsidR="00C82D5F">
          <w:rPr>
            <w:noProof/>
          </w:rPr>
          <w:t>41</w:t>
        </w:r>
        <w:r w:rsidR="001E75E1">
          <w:rPr>
            <w:noProof/>
          </w:rPr>
          <w:fldChar w:fldCharType="end"/>
        </w:r>
      </w:hyperlink>
    </w:p>
    <w:p w14:paraId="770AD516" w14:textId="4A47C867" w:rsidR="001E75E1" w:rsidRDefault="00000000">
      <w:pPr>
        <w:pStyle w:val="34"/>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120716084" w:history="1">
        <w:r w:rsidR="001E75E1" w:rsidRPr="00123FFE">
          <w:rPr>
            <w:rStyle w:val="-"/>
            <w:rFonts w:ascii="Tahoma" w:hAnsi="Tahoma" w:cs="Tahoma"/>
            <w:noProof/>
            <w:lang w:val="el-GR"/>
          </w:rPr>
          <w:t>2.4.5</w:t>
        </w:r>
        <w:r w:rsidR="001E75E1">
          <w:rPr>
            <w:rFonts w:asciiTheme="minorHAnsi" w:eastAsiaTheme="minorEastAsia" w:hAnsiTheme="minorHAnsi" w:cstheme="minorBidi"/>
            <w:i w:val="0"/>
            <w:iCs w:val="0"/>
            <w:noProof/>
            <w:sz w:val="22"/>
            <w:szCs w:val="22"/>
            <w:lang w:val="en-US" w:eastAsia="en-US"/>
          </w:rPr>
          <w:tab/>
        </w:r>
        <w:r w:rsidR="001E75E1" w:rsidRPr="00123FFE">
          <w:rPr>
            <w:rStyle w:val="-"/>
            <w:rFonts w:ascii="Tahoma" w:hAnsi="Tahoma" w:cs="Tahoma"/>
            <w:noProof/>
            <w:lang w:val="el-GR"/>
          </w:rPr>
          <w:t xml:space="preserve"> Χρόνος ισχύος των προσφορών</w:t>
        </w:r>
        <w:r w:rsidR="001E75E1">
          <w:rPr>
            <w:noProof/>
          </w:rPr>
          <w:tab/>
        </w:r>
        <w:r w:rsidR="001E75E1">
          <w:rPr>
            <w:noProof/>
          </w:rPr>
          <w:fldChar w:fldCharType="begin"/>
        </w:r>
        <w:r w:rsidR="001E75E1">
          <w:rPr>
            <w:noProof/>
          </w:rPr>
          <w:instrText xml:space="preserve"> PAGEREF _Toc120716084 \h </w:instrText>
        </w:r>
        <w:r w:rsidR="001E75E1">
          <w:rPr>
            <w:noProof/>
          </w:rPr>
        </w:r>
        <w:r w:rsidR="001E75E1">
          <w:rPr>
            <w:noProof/>
          </w:rPr>
          <w:fldChar w:fldCharType="separate"/>
        </w:r>
        <w:r w:rsidR="00C82D5F">
          <w:rPr>
            <w:noProof/>
          </w:rPr>
          <w:t>42</w:t>
        </w:r>
        <w:r w:rsidR="001E75E1">
          <w:rPr>
            <w:noProof/>
          </w:rPr>
          <w:fldChar w:fldCharType="end"/>
        </w:r>
      </w:hyperlink>
    </w:p>
    <w:p w14:paraId="759DAF5D" w14:textId="2E0F5B7B" w:rsidR="001E75E1" w:rsidRDefault="00000000">
      <w:pPr>
        <w:pStyle w:val="34"/>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120716085" w:history="1">
        <w:r w:rsidR="001E75E1" w:rsidRPr="00123FFE">
          <w:rPr>
            <w:rStyle w:val="-"/>
            <w:rFonts w:ascii="Tahoma" w:hAnsi="Tahoma" w:cs="Tahoma"/>
            <w:noProof/>
            <w:lang w:val="el-GR"/>
          </w:rPr>
          <w:t xml:space="preserve">2.4.6 </w:t>
        </w:r>
        <w:r w:rsidR="001E75E1">
          <w:rPr>
            <w:rFonts w:asciiTheme="minorHAnsi" w:eastAsiaTheme="minorEastAsia" w:hAnsiTheme="minorHAnsi" w:cstheme="minorBidi"/>
            <w:i w:val="0"/>
            <w:iCs w:val="0"/>
            <w:noProof/>
            <w:sz w:val="22"/>
            <w:szCs w:val="22"/>
            <w:lang w:val="en-US" w:eastAsia="en-US"/>
          </w:rPr>
          <w:tab/>
        </w:r>
        <w:r w:rsidR="001E75E1" w:rsidRPr="00123FFE">
          <w:rPr>
            <w:rStyle w:val="-"/>
            <w:rFonts w:ascii="Tahoma" w:hAnsi="Tahoma" w:cs="Tahoma"/>
            <w:noProof/>
            <w:lang w:val="el-GR"/>
          </w:rPr>
          <w:t>Λόγοι απόρριψης προσφορών</w:t>
        </w:r>
        <w:r w:rsidR="001E75E1">
          <w:rPr>
            <w:noProof/>
          </w:rPr>
          <w:tab/>
        </w:r>
        <w:r w:rsidR="001E75E1">
          <w:rPr>
            <w:noProof/>
          </w:rPr>
          <w:fldChar w:fldCharType="begin"/>
        </w:r>
        <w:r w:rsidR="001E75E1">
          <w:rPr>
            <w:noProof/>
          </w:rPr>
          <w:instrText xml:space="preserve"> PAGEREF _Toc120716085 \h </w:instrText>
        </w:r>
        <w:r w:rsidR="001E75E1">
          <w:rPr>
            <w:noProof/>
          </w:rPr>
        </w:r>
        <w:r w:rsidR="001E75E1">
          <w:rPr>
            <w:noProof/>
          </w:rPr>
          <w:fldChar w:fldCharType="separate"/>
        </w:r>
        <w:r w:rsidR="00C82D5F">
          <w:rPr>
            <w:noProof/>
          </w:rPr>
          <w:t>42</w:t>
        </w:r>
        <w:r w:rsidR="001E75E1">
          <w:rPr>
            <w:noProof/>
          </w:rPr>
          <w:fldChar w:fldCharType="end"/>
        </w:r>
      </w:hyperlink>
    </w:p>
    <w:p w14:paraId="3D5D8516" w14:textId="7D325AF4" w:rsidR="001E75E1" w:rsidRDefault="00000000">
      <w:pPr>
        <w:pStyle w:val="15"/>
        <w:tabs>
          <w:tab w:val="left" w:pos="440"/>
          <w:tab w:val="right" w:leader="dot" w:pos="9628"/>
        </w:tabs>
        <w:rPr>
          <w:rFonts w:asciiTheme="minorHAnsi" w:eastAsiaTheme="minorEastAsia" w:hAnsiTheme="minorHAnsi" w:cstheme="minorBidi"/>
          <w:b w:val="0"/>
          <w:bCs w:val="0"/>
          <w:caps w:val="0"/>
          <w:noProof/>
          <w:sz w:val="22"/>
          <w:szCs w:val="22"/>
          <w:lang w:val="en-US" w:eastAsia="en-US"/>
        </w:rPr>
      </w:pPr>
      <w:hyperlink w:anchor="_Toc120716086" w:history="1">
        <w:r w:rsidR="001E75E1" w:rsidRPr="00123FFE">
          <w:rPr>
            <w:rStyle w:val="-"/>
            <w:rFonts w:ascii="Tahoma" w:hAnsi="Tahoma" w:cs="Tahoma"/>
            <w:noProof/>
            <w:lang w:val="el-GR"/>
          </w:rPr>
          <w:t>3.</w:t>
        </w:r>
        <w:r w:rsidR="001E75E1">
          <w:rPr>
            <w:rFonts w:asciiTheme="minorHAnsi" w:eastAsiaTheme="minorEastAsia" w:hAnsiTheme="minorHAnsi" w:cstheme="minorBidi"/>
            <w:b w:val="0"/>
            <w:bCs w:val="0"/>
            <w:caps w:val="0"/>
            <w:noProof/>
            <w:sz w:val="22"/>
            <w:szCs w:val="22"/>
            <w:lang w:val="en-US" w:eastAsia="en-US"/>
          </w:rPr>
          <w:tab/>
        </w:r>
        <w:r w:rsidR="001E75E1" w:rsidRPr="00123FFE">
          <w:rPr>
            <w:rStyle w:val="-"/>
            <w:rFonts w:ascii="Tahoma" w:hAnsi="Tahoma" w:cs="Tahoma"/>
            <w:noProof/>
            <w:lang w:val="el-GR"/>
          </w:rPr>
          <w:t>ΔΙΕΝΕΡΓΕΙΑ ΔΙΑΔΙΚΑΣΙΑΣ - ΑΞΙΟΛΟΓΗΣΗ ΠΡΟΣΦΟΡΩΝ</w:t>
        </w:r>
        <w:r w:rsidR="001E75E1">
          <w:rPr>
            <w:noProof/>
          </w:rPr>
          <w:tab/>
        </w:r>
        <w:r w:rsidR="001E75E1">
          <w:rPr>
            <w:noProof/>
          </w:rPr>
          <w:fldChar w:fldCharType="begin"/>
        </w:r>
        <w:r w:rsidR="001E75E1">
          <w:rPr>
            <w:noProof/>
          </w:rPr>
          <w:instrText xml:space="preserve"> PAGEREF _Toc120716086 \h </w:instrText>
        </w:r>
        <w:r w:rsidR="001E75E1">
          <w:rPr>
            <w:noProof/>
          </w:rPr>
        </w:r>
        <w:r w:rsidR="001E75E1">
          <w:rPr>
            <w:noProof/>
          </w:rPr>
          <w:fldChar w:fldCharType="separate"/>
        </w:r>
        <w:r w:rsidR="00C82D5F">
          <w:rPr>
            <w:noProof/>
          </w:rPr>
          <w:t>45</w:t>
        </w:r>
        <w:r w:rsidR="001E75E1">
          <w:rPr>
            <w:noProof/>
          </w:rPr>
          <w:fldChar w:fldCharType="end"/>
        </w:r>
      </w:hyperlink>
    </w:p>
    <w:p w14:paraId="47C77209" w14:textId="78049924" w:rsidR="001E75E1" w:rsidRDefault="00000000">
      <w:pPr>
        <w:pStyle w:val="25"/>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20716087" w:history="1">
        <w:r w:rsidR="001E75E1" w:rsidRPr="00123FFE">
          <w:rPr>
            <w:rStyle w:val="-"/>
            <w:rFonts w:ascii="Tahoma" w:hAnsi="Tahoma" w:cs="Tahoma"/>
            <w:noProof/>
            <w:lang w:val="el-GR"/>
          </w:rPr>
          <w:t>3.2</w:t>
        </w:r>
        <w:r w:rsidR="001E75E1">
          <w:rPr>
            <w:rFonts w:asciiTheme="minorHAnsi" w:eastAsiaTheme="minorEastAsia" w:hAnsiTheme="minorHAnsi" w:cstheme="minorBidi"/>
            <w:smallCaps w:val="0"/>
            <w:noProof/>
            <w:sz w:val="22"/>
            <w:szCs w:val="22"/>
            <w:lang w:val="en-US" w:eastAsia="en-US"/>
          </w:rPr>
          <w:tab/>
        </w:r>
        <w:r w:rsidR="001E75E1" w:rsidRPr="00123FFE">
          <w:rPr>
            <w:rStyle w:val="-"/>
            <w:rFonts w:ascii="Tahoma" w:hAnsi="Tahoma" w:cs="Tahoma"/>
            <w:noProof/>
            <w:lang w:val="el-GR"/>
          </w:rPr>
          <w:t>Πρόσκληση υποβολής δικαιολογητικών προσωρινού αναδόχου - Δικαιολογητικά προσωρινού αναδόχου</w:t>
        </w:r>
        <w:r w:rsidR="001E75E1">
          <w:rPr>
            <w:noProof/>
          </w:rPr>
          <w:tab/>
        </w:r>
        <w:r w:rsidR="001E75E1">
          <w:rPr>
            <w:noProof/>
          </w:rPr>
          <w:fldChar w:fldCharType="begin"/>
        </w:r>
        <w:r w:rsidR="001E75E1">
          <w:rPr>
            <w:noProof/>
          </w:rPr>
          <w:instrText xml:space="preserve"> PAGEREF _Toc120716087 \h </w:instrText>
        </w:r>
        <w:r w:rsidR="001E75E1">
          <w:rPr>
            <w:noProof/>
          </w:rPr>
        </w:r>
        <w:r w:rsidR="001E75E1">
          <w:rPr>
            <w:noProof/>
          </w:rPr>
          <w:fldChar w:fldCharType="separate"/>
        </w:r>
        <w:r w:rsidR="00C82D5F">
          <w:rPr>
            <w:noProof/>
          </w:rPr>
          <w:t>47</w:t>
        </w:r>
        <w:r w:rsidR="001E75E1">
          <w:rPr>
            <w:noProof/>
          </w:rPr>
          <w:fldChar w:fldCharType="end"/>
        </w:r>
      </w:hyperlink>
    </w:p>
    <w:p w14:paraId="496EA354" w14:textId="73470E9F" w:rsidR="001E75E1" w:rsidRDefault="00000000">
      <w:pPr>
        <w:pStyle w:val="25"/>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20716088" w:history="1">
        <w:r w:rsidR="001E75E1" w:rsidRPr="00123FFE">
          <w:rPr>
            <w:rStyle w:val="-"/>
            <w:rFonts w:ascii="Tahoma" w:hAnsi="Tahoma" w:cs="Tahoma"/>
            <w:noProof/>
            <w:lang w:val="el-GR"/>
          </w:rPr>
          <w:t>3.3</w:t>
        </w:r>
        <w:r w:rsidR="001E75E1">
          <w:rPr>
            <w:rFonts w:asciiTheme="minorHAnsi" w:eastAsiaTheme="minorEastAsia" w:hAnsiTheme="minorHAnsi" w:cstheme="minorBidi"/>
            <w:smallCaps w:val="0"/>
            <w:noProof/>
            <w:sz w:val="22"/>
            <w:szCs w:val="22"/>
            <w:lang w:val="en-US" w:eastAsia="en-US"/>
          </w:rPr>
          <w:tab/>
        </w:r>
        <w:r w:rsidR="001E75E1" w:rsidRPr="00123FFE">
          <w:rPr>
            <w:rStyle w:val="-"/>
            <w:rFonts w:ascii="Tahoma" w:hAnsi="Tahoma" w:cs="Tahoma"/>
            <w:noProof/>
            <w:lang w:val="el-GR"/>
          </w:rPr>
          <w:t>Κατακύρωση - σύναψη σύμβασης</w:t>
        </w:r>
        <w:r w:rsidR="001E75E1">
          <w:rPr>
            <w:noProof/>
          </w:rPr>
          <w:tab/>
        </w:r>
        <w:r w:rsidR="001E75E1">
          <w:rPr>
            <w:noProof/>
          </w:rPr>
          <w:fldChar w:fldCharType="begin"/>
        </w:r>
        <w:r w:rsidR="001E75E1">
          <w:rPr>
            <w:noProof/>
          </w:rPr>
          <w:instrText xml:space="preserve"> PAGEREF _Toc120716088 \h </w:instrText>
        </w:r>
        <w:r w:rsidR="001E75E1">
          <w:rPr>
            <w:noProof/>
          </w:rPr>
        </w:r>
        <w:r w:rsidR="001E75E1">
          <w:rPr>
            <w:noProof/>
          </w:rPr>
          <w:fldChar w:fldCharType="separate"/>
        </w:r>
        <w:r w:rsidR="00C82D5F">
          <w:rPr>
            <w:noProof/>
          </w:rPr>
          <w:t>48</w:t>
        </w:r>
        <w:r w:rsidR="001E75E1">
          <w:rPr>
            <w:noProof/>
          </w:rPr>
          <w:fldChar w:fldCharType="end"/>
        </w:r>
      </w:hyperlink>
    </w:p>
    <w:p w14:paraId="347CA21C" w14:textId="5860A1EC" w:rsidR="001E75E1" w:rsidRDefault="00000000">
      <w:pPr>
        <w:pStyle w:val="25"/>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20716089" w:history="1">
        <w:r w:rsidR="001E75E1" w:rsidRPr="00123FFE">
          <w:rPr>
            <w:rStyle w:val="-"/>
            <w:rFonts w:ascii="Tahoma" w:hAnsi="Tahoma" w:cs="Tahoma"/>
            <w:noProof/>
            <w:lang w:val="el-GR"/>
          </w:rPr>
          <w:t>3.4</w:t>
        </w:r>
        <w:r w:rsidR="001E75E1">
          <w:rPr>
            <w:rFonts w:asciiTheme="minorHAnsi" w:eastAsiaTheme="minorEastAsia" w:hAnsiTheme="minorHAnsi" w:cstheme="minorBidi"/>
            <w:smallCaps w:val="0"/>
            <w:noProof/>
            <w:sz w:val="22"/>
            <w:szCs w:val="22"/>
            <w:lang w:val="en-US" w:eastAsia="en-US"/>
          </w:rPr>
          <w:tab/>
        </w:r>
        <w:r w:rsidR="001E75E1" w:rsidRPr="00123FFE">
          <w:rPr>
            <w:rStyle w:val="-"/>
            <w:rFonts w:ascii="Tahoma" w:hAnsi="Tahoma" w:cs="Tahoma"/>
            <w:noProof/>
            <w:lang w:val="el-GR"/>
          </w:rPr>
          <w:t>Προδικαστικές Προσφυγές - Προσωρινή και Οριστική Δικαστική Προστασία</w:t>
        </w:r>
        <w:r w:rsidR="001E75E1">
          <w:rPr>
            <w:noProof/>
          </w:rPr>
          <w:tab/>
        </w:r>
        <w:r w:rsidR="001E75E1">
          <w:rPr>
            <w:noProof/>
          </w:rPr>
          <w:fldChar w:fldCharType="begin"/>
        </w:r>
        <w:r w:rsidR="001E75E1">
          <w:rPr>
            <w:noProof/>
          </w:rPr>
          <w:instrText xml:space="preserve"> PAGEREF _Toc120716089 \h </w:instrText>
        </w:r>
        <w:r w:rsidR="001E75E1">
          <w:rPr>
            <w:noProof/>
          </w:rPr>
        </w:r>
        <w:r w:rsidR="001E75E1">
          <w:rPr>
            <w:noProof/>
          </w:rPr>
          <w:fldChar w:fldCharType="separate"/>
        </w:r>
        <w:r w:rsidR="00C82D5F">
          <w:rPr>
            <w:noProof/>
          </w:rPr>
          <w:t>49</w:t>
        </w:r>
        <w:r w:rsidR="001E75E1">
          <w:rPr>
            <w:noProof/>
          </w:rPr>
          <w:fldChar w:fldCharType="end"/>
        </w:r>
      </w:hyperlink>
    </w:p>
    <w:p w14:paraId="2C63E8C9" w14:textId="0046BDA7" w:rsidR="001E75E1" w:rsidRDefault="00000000">
      <w:pPr>
        <w:pStyle w:val="25"/>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20716090" w:history="1">
        <w:r w:rsidR="001E75E1" w:rsidRPr="00123FFE">
          <w:rPr>
            <w:rStyle w:val="-"/>
            <w:rFonts w:ascii="Tahoma" w:hAnsi="Tahoma" w:cs="Tahoma"/>
            <w:noProof/>
            <w:lang w:val="el-GR"/>
          </w:rPr>
          <w:t>3.5</w:t>
        </w:r>
        <w:r w:rsidR="001E75E1">
          <w:rPr>
            <w:rFonts w:asciiTheme="minorHAnsi" w:eastAsiaTheme="minorEastAsia" w:hAnsiTheme="minorHAnsi" w:cstheme="minorBidi"/>
            <w:smallCaps w:val="0"/>
            <w:noProof/>
            <w:sz w:val="22"/>
            <w:szCs w:val="22"/>
            <w:lang w:val="en-US" w:eastAsia="en-US"/>
          </w:rPr>
          <w:tab/>
        </w:r>
        <w:r w:rsidR="001E75E1" w:rsidRPr="00123FFE">
          <w:rPr>
            <w:rStyle w:val="-"/>
            <w:rFonts w:ascii="Tahoma" w:hAnsi="Tahoma" w:cs="Tahoma"/>
            <w:noProof/>
            <w:lang w:val="el-GR"/>
          </w:rPr>
          <w:t>Ματαίωση Διαδικασίας</w:t>
        </w:r>
        <w:r w:rsidR="001E75E1">
          <w:rPr>
            <w:noProof/>
          </w:rPr>
          <w:tab/>
        </w:r>
        <w:r w:rsidR="001E75E1">
          <w:rPr>
            <w:noProof/>
          </w:rPr>
          <w:fldChar w:fldCharType="begin"/>
        </w:r>
        <w:r w:rsidR="001E75E1">
          <w:rPr>
            <w:noProof/>
          </w:rPr>
          <w:instrText xml:space="preserve"> PAGEREF _Toc120716090 \h </w:instrText>
        </w:r>
        <w:r w:rsidR="001E75E1">
          <w:rPr>
            <w:noProof/>
          </w:rPr>
        </w:r>
        <w:r w:rsidR="001E75E1">
          <w:rPr>
            <w:noProof/>
          </w:rPr>
          <w:fldChar w:fldCharType="separate"/>
        </w:r>
        <w:r w:rsidR="00C82D5F">
          <w:rPr>
            <w:noProof/>
          </w:rPr>
          <w:t>52</w:t>
        </w:r>
        <w:r w:rsidR="001E75E1">
          <w:rPr>
            <w:noProof/>
          </w:rPr>
          <w:fldChar w:fldCharType="end"/>
        </w:r>
      </w:hyperlink>
    </w:p>
    <w:p w14:paraId="0FE62DFB" w14:textId="04CCBBC0" w:rsidR="001E75E1" w:rsidRDefault="00000000">
      <w:pPr>
        <w:pStyle w:val="15"/>
        <w:tabs>
          <w:tab w:val="left" w:pos="440"/>
          <w:tab w:val="right" w:leader="dot" w:pos="9628"/>
        </w:tabs>
        <w:rPr>
          <w:rFonts w:asciiTheme="minorHAnsi" w:eastAsiaTheme="minorEastAsia" w:hAnsiTheme="minorHAnsi" w:cstheme="minorBidi"/>
          <w:b w:val="0"/>
          <w:bCs w:val="0"/>
          <w:caps w:val="0"/>
          <w:noProof/>
          <w:sz w:val="22"/>
          <w:szCs w:val="22"/>
          <w:lang w:val="en-US" w:eastAsia="en-US"/>
        </w:rPr>
      </w:pPr>
      <w:hyperlink w:anchor="_Toc120716091" w:history="1">
        <w:r w:rsidR="001E75E1" w:rsidRPr="00123FFE">
          <w:rPr>
            <w:rStyle w:val="-"/>
            <w:rFonts w:ascii="Tahoma" w:hAnsi="Tahoma" w:cs="Tahoma"/>
            <w:noProof/>
            <w:lang w:val="el-GR"/>
          </w:rPr>
          <w:t>4.</w:t>
        </w:r>
        <w:r w:rsidR="001E75E1">
          <w:rPr>
            <w:rFonts w:asciiTheme="minorHAnsi" w:eastAsiaTheme="minorEastAsia" w:hAnsiTheme="minorHAnsi" w:cstheme="minorBidi"/>
            <w:b w:val="0"/>
            <w:bCs w:val="0"/>
            <w:caps w:val="0"/>
            <w:noProof/>
            <w:sz w:val="22"/>
            <w:szCs w:val="22"/>
            <w:lang w:val="en-US" w:eastAsia="en-US"/>
          </w:rPr>
          <w:tab/>
        </w:r>
        <w:r w:rsidR="001E75E1" w:rsidRPr="00123FFE">
          <w:rPr>
            <w:rStyle w:val="-"/>
            <w:rFonts w:ascii="Tahoma" w:hAnsi="Tahoma" w:cs="Tahoma"/>
            <w:noProof/>
            <w:lang w:val="el-GR"/>
          </w:rPr>
          <w:t>ΟΡΟΙ ΕΚΤΕΛΕΣΗΣ ΤΗΣ ΣΥΜΒΑΣΗΣ</w:t>
        </w:r>
        <w:r w:rsidR="001E75E1">
          <w:rPr>
            <w:noProof/>
          </w:rPr>
          <w:tab/>
        </w:r>
        <w:r w:rsidR="001E75E1">
          <w:rPr>
            <w:noProof/>
          </w:rPr>
          <w:fldChar w:fldCharType="begin"/>
        </w:r>
        <w:r w:rsidR="001E75E1">
          <w:rPr>
            <w:noProof/>
          </w:rPr>
          <w:instrText xml:space="preserve"> PAGEREF _Toc120716091 \h </w:instrText>
        </w:r>
        <w:r w:rsidR="001E75E1">
          <w:rPr>
            <w:noProof/>
          </w:rPr>
        </w:r>
        <w:r w:rsidR="001E75E1">
          <w:rPr>
            <w:noProof/>
          </w:rPr>
          <w:fldChar w:fldCharType="separate"/>
        </w:r>
        <w:r w:rsidR="00C82D5F">
          <w:rPr>
            <w:noProof/>
          </w:rPr>
          <w:t>53</w:t>
        </w:r>
        <w:r w:rsidR="001E75E1">
          <w:rPr>
            <w:noProof/>
          </w:rPr>
          <w:fldChar w:fldCharType="end"/>
        </w:r>
      </w:hyperlink>
    </w:p>
    <w:p w14:paraId="0C7EAA30" w14:textId="0F327E88" w:rsidR="001E75E1" w:rsidRDefault="00000000">
      <w:pPr>
        <w:pStyle w:val="25"/>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20716092" w:history="1">
        <w:r w:rsidR="001E75E1" w:rsidRPr="00123FFE">
          <w:rPr>
            <w:rStyle w:val="-"/>
            <w:rFonts w:ascii="Tahoma" w:hAnsi="Tahoma" w:cs="Tahoma"/>
            <w:noProof/>
            <w:lang w:val="el-GR"/>
          </w:rPr>
          <w:t>4.1</w:t>
        </w:r>
        <w:r w:rsidR="001E75E1">
          <w:rPr>
            <w:rFonts w:asciiTheme="minorHAnsi" w:eastAsiaTheme="minorEastAsia" w:hAnsiTheme="minorHAnsi" w:cstheme="minorBidi"/>
            <w:smallCaps w:val="0"/>
            <w:noProof/>
            <w:sz w:val="22"/>
            <w:szCs w:val="22"/>
            <w:lang w:val="en-US" w:eastAsia="en-US"/>
          </w:rPr>
          <w:tab/>
        </w:r>
        <w:r w:rsidR="001E75E1" w:rsidRPr="00123FFE">
          <w:rPr>
            <w:rStyle w:val="-"/>
            <w:rFonts w:ascii="Tahoma" w:hAnsi="Tahoma" w:cs="Tahoma"/>
            <w:noProof/>
            <w:lang w:val="el-GR"/>
          </w:rPr>
          <w:t>Εγγυήσεις  (καλής εκτέλεσης, προκαταβολής)</w:t>
        </w:r>
        <w:r w:rsidR="001E75E1">
          <w:rPr>
            <w:noProof/>
          </w:rPr>
          <w:tab/>
        </w:r>
        <w:r w:rsidR="001E75E1">
          <w:rPr>
            <w:noProof/>
          </w:rPr>
          <w:fldChar w:fldCharType="begin"/>
        </w:r>
        <w:r w:rsidR="001E75E1">
          <w:rPr>
            <w:noProof/>
          </w:rPr>
          <w:instrText xml:space="preserve"> PAGEREF _Toc120716092 \h </w:instrText>
        </w:r>
        <w:r w:rsidR="001E75E1">
          <w:rPr>
            <w:noProof/>
          </w:rPr>
        </w:r>
        <w:r w:rsidR="001E75E1">
          <w:rPr>
            <w:noProof/>
          </w:rPr>
          <w:fldChar w:fldCharType="separate"/>
        </w:r>
        <w:r w:rsidR="00C82D5F">
          <w:rPr>
            <w:noProof/>
          </w:rPr>
          <w:t>53</w:t>
        </w:r>
        <w:r w:rsidR="001E75E1">
          <w:rPr>
            <w:noProof/>
          </w:rPr>
          <w:fldChar w:fldCharType="end"/>
        </w:r>
      </w:hyperlink>
    </w:p>
    <w:p w14:paraId="7253A929" w14:textId="1945A5B6" w:rsidR="001E75E1" w:rsidRDefault="00000000">
      <w:pPr>
        <w:pStyle w:val="25"/>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20716093" w:history="1">
        <w:r w:rsidR="001E75E1" w:rsidRPr="00123FFE">
          <w:rPr>
            <w:rStyle w:val="-"/>
            <w:rFonts w:ascii="Tahoma" w:hAnsi="Tahoma" w:cs="Tahoma"/>
            <w:noProof/>
            <w:lang w:val="el-GR"/>
          </w:rPr>
          <w:t xml:space="preserve">4.2 </w:t>
        </w:r>
        <w:r w:rsidR="001E75E1">
          <w:rPr>
            <w:rFonts w:asciiTheme="minorHAnsi" w:eastAsiaTheme="minorEastAsia" w:hAnsiTheme="minorHAnsi" w:cstheme="minorBidi"/>
            <w:smallCaps w:val="0"/>
            <w:noProof/>
            <w:sz w:val="22"/>
            <w:szCs w:val="22"/>
            <w:lang w:val="en-US" w:eastAsia="en-US"/>
          </w:rPr>
          <w:tab/>
        </w:r>
        <w:r w:rsidR="001E75E1" w:rsidRPr="00123FFE">
          <w:rPr>
            <w:rStyle w:val="-"/>
            <w:rFonts w:ascii="Tahoma" w:hAnsi="Tahoma" w:cs="Tahoma"/>
            <w:noProof/>
            <w:lang w:val="el-GR"/>
          </w:rPr>
          <w:t>Συμβατικό Πλαίσιο - Εφαρμοστέα Νομοθεσία</w:t>
        </w:r>
        <w:r w:rsidR="001E75E1">
          <w:rPr>
            <w:noProof/>
          </w:rPr>
          <w:tab/>
        </w:r>
        <w:r w:rsidR="001E75E1">
          <w:rPr>
            <w:noProof/>
          </w:rPr>
          <w:fldChar w:fldCharType="begin"/>
        </w:r>
        <w:r w:rsidR="001E75E1">
          <w:rPr>
            <w:noProof/>
          </w:rPr>
          <w:instrText xml:space="preserve"> PAGEREF _Toc120716093 \h </w:instrText>
        </w:r>
        <w:r w:rsidR="001E75E1">
          <w:rPr>
            <w:noProof/>
          </w:rPr>
        </w:r>
        <w:r w:rsidR="001E75E1">
          <w:rPr>
            <w:noProof/>
          </w:rPr>
          <w:fldChar w:fldCharType="separate"/>
        </w:r>
        <w:r w:rsidR="00C82D5F">
          <w:rPr>
            <w:noProof/>
          </w:rPr>
          <w:t>53</w:t>
        </w:r>
        <w:r w:rsidR="001E75E1">
          <w:rPr>
            <w:noProof/>
          </w:rPr>
          <w:fldChar w:fldCharType="end"/>
        </w:r>
      </w:hyperlink>
    </w:p>
    <w:p w14:paraId="0E8D6CCE" w14:textId="49040E04" w:rsidR="001E75E1" w:rsidRDefault="00000000">
      <w:pPr>
        <w:pStyle w:val="25"/>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20716094" w:history="1">
        <w:r w:rsidR="001E75E1" w:rsidRPr="00123FFE">
          <w:rPr>
            <w:rStyle w:val="-"/>
            <w:rFonts w:ascii="Tahoma" w:hAnsi="Tahoma" w:cs="Tahoma"/>
            <w:noProof/>
            <w:lang w:val="el-GR"/>
          </w:rPr>
          <w:t>4.3</w:t>
        </w:r>
        <w:r w:rsidR="001E75E1">
          <w:rPr>
            <w:rFonts w:asciiTheme="minorHAnsi" w:eastAsiaTheme="minorEastAsia" w:hAnsiTheme="minorHAnsi" w:cstheme="minorBidi"/>
            <w:smallCaps w:val="0"/>
            <w:noProof/>
            <w:sz w:val="22"/>
            <w:szCs w:val="22"/>
            <w:lang w:val="en-US" w:eastAsia="en-US"/>
          </w:rPr>
          <w:tab/>
        </w:r>
        <w:r w:rsidR="001E75E1" w:rsidRPr="00123FFE">
          <w:rPr>
            <w:rStyle w:val="-"/>
            <w:rFonts w:ascii="Tahoma" w:hAnsi="Tahoma" w:cs="Tahoma"/>
            <w:noProof/>
            <w:lang w:val="el-GR"/>
          </w:rPr>
          <w:t>Όροι εκτέλεσης της σύμβασης</w:t>
        </w:r>
        <w:r w:rsidR="001E75E1">
          <w:rPr>
            <w:noProof/>
          </w:rPr>
          <w:tab/>
        </w:r>
        <w:r w:rsidR="001E75E1">
          <w:rPr>
            <w:noProof/>
          </w:rPr>
          <w:fldChar w:fldCharType="begin"/>
        </w:r>
        <w:r w:rsidR="001E75E1">
          <w:rPr>
            <w:noProof/>
          </w:rPr>
          <w:instrText xml:space="preserve"> PAGEREF _Toc120716094 \h </w:instrText>
        </w:r>
        <w:r w:rsidR="001E75E1">
          <w:rPr>
            <w:noProof/>
          </w:rPr>
        </w:r>
        <w:r w:rsidR="001E75E1">
          <w:rPr>
            <w:noProof/>
          </w:rPr>
          <w:fldChar w:fldCharType="separate"/>
        </w:r>
        <w:r w:rsidR="00C82D5F">
          <w:rPr>
            <w:noProof/>
          </w:rPr>
          <w:t>53</w:t>
        </w:r>
        <w:r w:rsidR="001E75E1">
          <w:rPr>
            <w:noProof/>
          </w:rPr>
          <w:fldChar w:fldCharType="end"/>
        </w:r>
      </w:hyperlink>
    </w:p>
    <w:p w14:paraId="6293C552" w14:textId="30EB46EE" w:rsidR="001E75E1" w:rsidRDefault="00000000">
      <w:pPr>
        <w:pStyle w:val="25"/>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20716095" w:history="1">
        <w:r w:rsidR="001E75E1" w:rsidRPr="00123FFE">
          <w:rPr>
            <w:rStyle w:val="-"/>
            <w:rFonts w:ascii="Tahoma" w:hAnsi="Tahoma" w:cs="Tahoma"/>
            <w:noProof/>
            <w:lang w:val="el-GR"/>
          </w:rPr>
          <w:t>4.4</w:t>
        </w:r>
        <w:r w:rsidR="001E75E1">
          <w:rPr>
            <w:rFonts w:asciiTheme="minorHAnsi" w:eastAsiaTheme="minorEastAsia" w:hAnsiTheme="minorHAnsi" w:cstheme="minorBidi"/>
            <w:smallCaps w:val="0"/>
            <w:noProof/>
            <w:sz w:val="22"/>
            <w:szCs w:val="22"/>
            <w:lang w:val="en-US" w:eastAsia="en-US"/>
          </w:rPr>
          <w:tab/>
        </w:r>
        <w:r w:rsidR="001E75E1" w:rsidRPr="00123FFE">
          <w:rPr>
            <w:rStyle w:val="-"/>
            <w:rFonts w:ascii="Tahoma" w:hAnsi="Tahoma" w:cs="Tahoma"/>
            <w:noProof/>
            <w:lang w:val="el-GR"/>
          </w:rPr>
          <w:t>Υπεργολαβία</w:t>
        </w:r>
        <w:r w:rsidR="001E75E1">
          <w:rPr>
            <w:noProof/>
          </w:rPr>
          <w:tab/>
        </w:r>
        <w:r w:rsidR="001E75E1">
          <w:rPr>
            <w:noProof/>
          </w:rPr>
          <w:fldChar w:fldCharType="begin"/>
        </w:r>
        <w:r w:rsidR="001E75E1">
          <w:rPr>
            <w:noProof/>
          </w:rPr>
          <w:instrText xml:space="preserve"> PAGEREF _Toc120716095 \h </w:instrText>
        </w:r>
        <w:r w:rsidR="001E75E1">
          <w:rPr>
            <w:noProof/>
          </w:rPr>
        </w:r>
        <w:r w:rsidR="001E75E1">
          <w:rPr>
            <w:noProof/>
          </w:rPr>
          <w:fldChar w:fldCharType="separate"/>
        </w:r>
        <w:r w:rsidR="00C82D5F">
          <w:rPr>
            <w:noProof/>
          </w:rPr>
          <w:t>56</w:t>
        </w:r>
        <w:r w:rsidR="001E75E1">
          <w:rPr>
            <w:noProof/>
          </w:rPr>
          <w:fldChar w:fldCharType="end"/>
        </w:r>
      </w:hyperlink>
    </w:p>
    <w:p w14:paraId="5A05B441" w14:textId="03737443" w:rsidR="001E75E1" w:rsidRDefault="00000000">
      <w:pPr>
        <w:pStyle w:val="25"/>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20716096" w:history="1">
        <w:r w:rsidR="001E75E1" w:rsidRPr="00123FFE">
          <w:rPr>
            <w:rStyle w:val="-"/>
            <w:rFonts w:ascii="Tahoma" w:hAnsi="Tahoma" w:cs="Tahoma"/>
            <w:noProof/>
            <w:lang w:val="el-GR"/>
          </w:rPr>
          <w:t>4.5</w:t>
        </w:r>
        <w:r w:rsidR="001E75E1">
          <w:rPr>
            <w:rFonts w:asciiTheme="minorHAnsi" w:eastAsiaTheme="minorEastAsia" w:hAnsiTheme="minorHAnsi" w:cstheme="minorBidi"/>
            <w:smallCaps w:val="0"/>
            <w:noProof/>
            <w:sz w:val="22"/>
            <w:szCs w:val="22"/>
            <w:lang w:val="en-US" w:eastAsia="en-US"/>
          </w:rPr>
          <w:tab/>
        </w:r>
        <w:r w:rsidR="001E75E1" w:rsidRPr="00123FFE">
          <w:rPr>
            <w:rStyle w:val="-"/>
            <w:rFonts w:ascii="Tahoma" w:hAnsi="Tahoma" w:cs="Tahoma"/>
            <w:noProof/>
            <w:lang w:val="el-GR"/>
          </w:rPr>
          <w:t>Τροποποίηση σύμβασης κατά τη διάρκειά της</w:t>
        </w:r>
        <w:r w:rsidR="001E75E1">
          <w:rPr>
            <w:noProof/>
          </w:rPr>
          <w:tab/>
        </w:r>
        <w:r w:rsidR="001E75E1">
          <w:rPr>
            <w:noProof/>
          </w:rPr>
          <w:fldChar w:fldCharType="begin"/>
        </w:r>
        <w:r w:rsidR="001E75E1">
          <w:rPr>
            <w:noProof/>
          </w:rPr>
          <w:instrText xml:space="preserve"> PAGEREF _Toc120716096 \h </w:instrText>
        </w:r>
        <w:r w:rsidR="001E75E1">
          <w:rPr>
            <w:noProof/>
          </w:rPr>
        </w:r>
        <w:r w:rsidR="001E75E1">
          <w:rPr>
            <w:noProof/>
          </w:rPr>
          <w:fldChar w:fldCharType="separate"/>
        </w:r>
        <w:r w:rsidR="00C82D5F">
          <w:rPr>
            <w:noProof/>
          </w:rPr>
          <w:t>57</w:t>
        </w:r>
        <w:r w:rsidR="001E75E1">
          <w:rPr>
            <w:noProof/>
          </w:rPr>
          <w:fldChar w:fldCharType="end"/>
        </w:r>
      </w:hyperlink>
    </w:p>
    <w:p w14:paraId="27E0F6CF" w14:textId="5181B831" w:rsidR="001E75E1" w:rsidRDefault="00000000">
      <w:pPr>
        <w:pStyle w:val="25"/>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20716097" w:history="1">
        <w:r w:rsidR="001E75E1" w:rsidRPr="00123FFE">
          <w:rPr>
            <w:rStyle w:val="-"/>
            <w:rFonts w:ascii="Tahoma" w:hAnsi="Tahoma" w:cs="Tahoma"/>
            <w:noProof/>
            <w:lang w:val="el-GR"/>
          </w:rPr>
          <w:t>4.6</w:t>
        </w:r>
        <w:r w:rsidR="001E75E1">
          <w:rPr>
            <w:rFonts w:asciiTheme="minorHAnsi" w:eastAsiaTheme="minorEastAsia" w:hAnsiTheme="minorHAnsi" w:cstheme="minorBidi"/>
            <w:smallCaps w:val="0"/>
            <w:noProof/>
            <w:sz w:val="22"/>
            <w:szCs w:val="22"/>
            <w:lang w:val="en-US" w:eastAsia="en-US"/>
          </w:rPr>
          <w:tab/>
        </w:r>
        <w:r w:rsidR="001E75E1" w:rsidRPr="00123FFE">
          <w:rPr>
            <w:rStyle w:val="-"/>
            <w:rFonts w:ascii="Tahoma" w:hAnsi="Tahoma" w:cs="Tahoma"/>
            <w:noProof/>
            <w:lang w:val="el-GR"/>
          </w:rPr>
          <w:t>Δικαίωμα μονομερούς λύσης της σύμβασης</w:t>
        </w:r>
        <w:r w:rsidR="001E75E1">
          <w:rPr>
            <w:noProof/>
          </w:rPr>
          <w:tab/>
        </w:r>
        <w:r w:rsidR="001E75E1">
          <w:rPr>
            <w:noProof/>
          </w:rPr>
          <w:fldChar w:fldCharType="begin"/>
        </w:r>
        <w:r w:rsidR="001E75E1">
          <w:rPr>
            <w:noProof/>
          </w:rPr>
          <w:instrText xml:space="preserve"> PAGEREF _Toc120716097 \h </w:instrText>
        </w:r>
        <w:r w:rsidR="001E75E1">
          <w:rPr>
            <w:noProof/>
          </w:rPr>
        </w:r>
        <w:r w:rsidR="001E75E1">
          <w:rPr>
            <w:noProof/>
          </w:rPr>
          <w:fldChar w:fldCharType="separate"/>
        </w:r>
        <w:r w:rsidR="00C82D5F">
          <w:rPr>
            <w:noProof/>
          </w:rPr>
          <w:t>57</w:t>
        </w:r>
        <w:r w:rsidR="001E75E1">
          <w:rPr>
            <w:noProof/>
          </w:rPr>
          <w:fldChar w:fldCharType="end"/>
        </w:r>
      </w:hyperlink>
    </w:p>
    <w:p w14:paraId="7C692AD4" w14:textId="7C7E29BB" w:rsidR="001E75E1" w:rsidRDefault="00000000">
      <w:pPr>
        <w:pStyle w:val="15"/>
        <w:tabs>
          <w:tab w:val="left" w:pos="440"/>
          <w:tab w:val="right" w:leader="dot" w:pos="9628"/>
        </w:tabs>
        <w:rPr>
          <w:rFonts w:asciiTheme="minorHAnsi" w:eastAsiaTheme="minorEastAsia" w:hAnsiTheme="minorHAnsi" w:cstheme="minorBidi"/>
          <w:b w:val="0"/>
          <w:bCs w:val="0"/>
          <w:caps w:val="0"/>
          <w:noProof/>
          <w:sz w:val="22"/>
          <w:szCs w:val="22"/>
          <w:lang w:val="en-US" w:eastAsia="en-US"/>
        </w:rPr>
      </w:pPr>
      <w:hyperlink w:anchor="_Toc120716098" w:history="1">
        <w:r w:rsidR="001E75E1" w:rsidRPr="00123FFE">
          <w:rPr>
            <w:rStyle w:val="-"/>
            <w:rFonts w:ascii="Tahoma" w:hAnsi="Tahoma" w:cs="Tahoma"/>
            <w:noProof/>
            <w:lang w:val="el-GR"/>
          </w:rPr>
          <w:t>5.</w:t>
        </w:r>
        <w:r w:rsidR="001E75E1">
          <w:rPr>
            <w:rFonts w:asciiTheme="minorHAnsi" w:eastAsiaTheme="minorEastAsia" w:hAnsiTheme="minorHAnsi" w:cstheme="minorBidi"/>
            <w:b w:val="0"/>
            <w:bCs w:val="0"/>
            <w:caps w:val="0"/>
            <w:noProof/>
            <w:sz w:val="22"/>
            <w:szCs w:val="22"/>
            <w:lang w:val="en-US" w:eastAsia="en-US"/>
          </w:rPr>
          <w:tab/>
        </w:r>
        <w:r w:rsidR="001E75E1" w:rsidRPr="00123FFE">
          <w:rPr>
            <w:rStyle w:val="-"/>
            <w:rFonts w:ascii="Tahoma" w:hAnsi="Tahoma" w:cs="Tahoma"/>
            <w:noProof/>
            <w:lang w:val="el-GR"/>
          </w:rPr>
          <w:t>ΕΙΔΙΚΟΙ ΟΡΟΙ ΕΚΤΕΛΕΣΗΣ ΤΗΣ ΣΥΜΒΑΣΗΣ</w:t>
        </w:r>
        <w:r w:rsidR="001E75E1">
          <w:rPr>
            <w:noProof/>
          </w:rPr>
          <w:tab/>
        </w:r>
        <w:r w:rsidR="001E75E1">
          <w:rPr>
            <w:noProof/>
          </w:rPr>
          <w:fldChar w:fldCharType="begin"/>
        </w:r>
        <w:r w:rsidR="001E75E1">
          <w:rPr>
            <w:noProof/>
          </w:rPr>
          <w:instrText xml:space="preserve"> PAGEREF _Toc120716098 \h </w:instrText>
        </w:r>
        <w:r w:rsidR="001E75E1">
          <w:rPr>
            <w:noProof/>
          </w:rPr>
        </w:r>
        <w:r w:rsidR="001E75E1">
          <w:rPr>
            <w:noProof/>
          </w:rPr>
          <w:fldChar w:fldCharType="separate"/>
        </w:r>
        <w:r w:rsidR="00C82D5F">
          <w:rPr>
            <w:noProof/>
          </w:rPr>
          <w:t>59</w:t>
        </w:r>
        <w:r w:rsidR="001E75E1">
          <w:rPr>
            <w:noProof/>
          </w:rPr>
          <w:fldChar w:fldCharType="end"/>
        </w:r>
      </w:hyperlink>
    </w:p>
    <w:p w14:paraId="699CF9BB" w14:textId="07AC8C6F" w:rsidR="001E75E1" w:rsidRDefault="00000000">
      <w:pPr>
        <w:pStyle w:val="25"/>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20716099" w:history="1">
        <w:r w:rsidR="001E75E1" w:rsidRPr="00123FFE">
          <w:rPr>
            <w:rStyle w:val="-"/>
            <w:rFonts w:ascii="Tahoma" w:hAnsi="Tahoma" w:cs="Tahoma"/>
            <w:noProof/>
            <w:lang w:val="el-GR"/>
          </w:rPr>
          <w:t>5.1</w:t>
        </w:r>
        <w:r w:rsidR="001E75E1">
          <w:rPr>
            <w:rFonts w:asciiTheme="minorHAnsi" w:eastAsiaTheme="minorEastAsia" w:hAnsiTheme="minorHAnsi" w:cstheme="minorBidi"/>
            <w:smallCaps w:val="0"/>
            <w:noProof/>
            <w:sz w:val="22"/>
            <w:szCs w:val="22"/>
            <w:lang w:val="en-US" w:eastAsia="en-US"/>
          </w:rPr>
          <w:tab/>
        </w:r>
        <w:r w:rsidR="001E75E1" w:rsidRPr="00123FFE">
          <w:rPr>
            <w:rStyle w:val="-"/>
            <w:rFonts w:ascii="Tahoma" w:hAnsi="Tahoma" w:cs="Tahoma"/>
            <w:noProof/>
            <w:lang w:val="el-GR"/>
          </w:rPr>
          <w:t>Τρόπος πληρωμής</w:t>
        </w:r>
        <w:r w:rsidR="001E75E1">
          <w:rPr>
            <w:noProof/>
          </w:rPr>
          <w:tab/>
        </w:r>
        <w:r w:rsidR="001E75E1">
          <w:rPr>
            <w:noProof/>
          </w:rPr>
          <w:fldChar w:fldCharType="begin"/>
        </w:r>
        <w:r w:rsidR="001E75E1">
          <w:rPr>
            <w:noProof/>
          </w:rPr>
          <w:instrText xml:space="preserve"> PAGEREF _Toc120716099 \h </w:instrText>
        </w:r>
        <w:r w:rsidR="001E75E1">
          <w:rPr>
            <w:noProof/>
          </w:rPr>
        </w:r>
        <w:r w:rsidR="001E75E1">
          <w:rPr>
            <w:noProof/>
          </w:rPr>
          <w:fldChar w:fldCharType="separate"/>
        </w:r>
        <w:r w:rsidR="00C82D5F">
          <w:rPr>
            <w:noProof/>
          </w:rPr>
          <w:t>59</w:t>
        </w:r>
        <w:r w:rsidR="001E75E1">
          <w:rPr>
            <w:noProof/>
          </w:rPr>
          <w:fldChar w:fldCharType="end"/>
        </w:r>
      </w:hyperlink>
    </w:p>
    <w:p w14:paraId="4625585E" w14:textId="2E9D67C2" w:rsidR="001E75E1" w:rsidRDefault="00000000">
      <w:pPr>
        <w:pStyle w:val="25"/>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20716100" w:history="1">
        <w:r w:rsidR="001E75E1" w:rsidRPr="00123FFE">
          <w:rPr>
            <w:rStyle w:val="-"/>
            <w:rFonts w:ascii="Tahoma" w:hAnsi="Tahoma" w:cs="Tahoma"/>
            <w:noProof/>
            <w:lang w:val="el-GR"/>
          </w:rPr>
          <w:t>5.2</w:t>
        </w:r>
        <w:r w:rsidR="001E75E1">
          <w:rPr>
            <w:rFonts w:asciiTheme="minorHAnsi" w:eastAsiaTheme="minorEastAsia" w:hAnsiTheme="minorHAnsi" w:cstheme="minorBidi"/>
            <w:smallCaps w:val="0"/>
            <w:noProof/>
            <w:sz w:val="22"/>
            <w:szCs w:val="22"/>
            <w:lang w:val="en-US" w:eastAsia="en-US"/>
          </w:rPr>
          <w:tab/>
        </w:r>
        <w:r w:rsidR="001E75E1" w:rsidRPr="00123FFE">
          <w:rPr>
            <w:rStyle w:val="-"/>
            <w:rFonts w:ascii="Tahoma" w:hAnsi="Tahoma" w:cs="Tahoma"/>
            <w:noProof/>
            <w:lang w:val="el-GR"/>
          </w:rPr>
          <w:t>Κήρυξη οικονομικού φορέα εκπτώτου - Κυρώσεις</w:t>
        </w:r>
        <w:r w:rsidR="001E75E1">
          <w:rPr>
            <w:noProof/>
          </w:rPr>
          <w:tab/>
        </w:r>
        <w:r w:rsidR="001E75E1">
          <w:rPr>
            <w:noProof/>
          </w:rPr>
          <w:fldChar w:fldCharType="begin"/>
        </w:r>
        <w:r w:rsidR="001E75E1">
          <w:rPr>
            <w:noProof/>
          </w:rPr>
          <w:instrText xml:space="preserve"> PAGEREF _Toc120716100 \h </w:instrText>
        </w:r>
        <w:r w:rsidR="001E75E1">
          <w:rPr>
            <w:noProof/>
          </w:rPr>
        </w:r>
        <w:r w:rsidR="001E75E1">
          <w:rPr>
            <w:noProof/>
          </w:rPr>
          <w:fldChar w:fldCharType="separate"/>
        </w:r>
        <w:r w:rsidR="00C82D5F">
          <w:rPr>
            <w:noProof/>
          </w:rPr>
          <w:t>59</w:t>
        </w:r>
        <w:r w:rsidR="001E75E1">
          <w:rPr>
            <w:noProof/>
          </w:rPr>
          <w:fldChar w:fldCharType="end"/>
        </w:r>
      </w:hyperlink>
    </w:p>
    <w:p w14:paraId="21BBFB65" w14:textId="556AB03C" w:rsidR="001E75E1" w:rsidRDefault="00000000">
      <w:pPr>
        <w:pStyle w:val="25"/>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20716101" w:history="1">
        <w:r w:rsidR="001E75E1" w:rsidRPr="00123FFE">
          <w:rPr>
            <w:rStyle w:val="-"/>
            <w:rFonts w:ascii="Tahoma" w:hAnsi="Tahoma" w:cs="Tahoma"/>
            <w:noProof/>
            <w:lang w:val="el-GR"/>
          </w:rPr>
          <w:t>5.3</w:t>
        </w:r>
        <w:r w:rsidR="001E75E1">
          <w:rPr>
            <w:rFonts w:asciiTheme="minorHAnsi" w:eastAsiaTheme="minorEastAsia" w:hAnsiTheme="minorHAnsi" w:cstheme="minorBidi"/>
            <w:smallCaps w:val="0"/>
            <w:noProof/>
            <w:sz w:val="22"/>
            <w:szCs w:val="22"/>
            <w:lang w:val="en-US" w:eastAsia="en-US"/>
          </w:rPr>
          <w:tab/>
        </w:r>
        <w:r w:rsidR="001E75E1" w:rsidRPr="00123FFE">
          <w:rPr>
            <w:rStyle w:val="-"/>
            <w:rFonts w:ascii="Tahoma" w:hAnsi="Tahoma" w:cs="Tahoma"/>
            <w:noProof/>
            <w:lang w:val="el-GR"/>
          </w:rPr>
          <w:t>Διοικητικές προσφυγές κατά τη διαδικασία εκτέλεσης των συμβάσεων</w:t>
        </w:r>
        <w:r w:rsidR="001E75E1">
          <w:rPr>
            <w:noProof/>
          </w:rPr>
          <w:tab/>
        </w:r>
        <w:r w:rsidR="001E75E1">
          <w:rPr>
            <w:noProof/>
          </w:rPr>
          <w:fldChar w:fldCharType="begin"/>
        </w:r>
        <w:r w:rsidR="001E75E1">
          <w:rPr>
            <w:noProof/>
          </w:rPr>
          <w:instrText xml:space="preserve"> PAGEREF _Toc120716101 \h </w:instrText>
        </w:r>
        <w:r w:rsidR="001E75E1">
          <w:rPr>
            <w:noProof/>
          </w:rPr>
        </w:r>
        <w:r w:rsidR="001E75E1">
          <w:rPr>
            <w:noProof/>
          </w:rPr>
          <w:fldChar w:fldCharType="separate"/>
        </w:r>
        <w:r w:rsidR="00C82D5F">
          <w:rPr>
            <w:noProof/>
          </w:rPr>
          <w:t>60</w:t>
        </w:r>
        <w:r w:rsidR="001E75E1">
          <w:rPr>
            <w:noProof/>
          </w:rPr>
          <w:fldChar w:fldCharType="end"/>
        </w:r>
      </w:hyperlink>
    </w:p>
    <w:p w14:paraId="43A82516" w14:textId="5539A3CF" w:rsidR="001E75E1" w:rsidRDefault="00000000">
      <w:pPr>
        <w:pStyle w:val="25"/>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20716102" w:history="1">
        <w:r w:rsidR="001E75E1" w:rsidRPr="00123FFE">
          <w:rPr>
            <w:rStyle w:val="-"/>
            <w:rFonts w:ascii="Tahoma" w:hAnsi="Tahoma" w:cs="Tahoma"/>
            <w:noProof/>
            <w:lang w:val="el-GR"/>
          </w:rPr>
          <w:t>5.4</w:t>
        </w:r>
        <w:r w:rsidR="001E75E1">
          <w:rPr>
            <w:rFonts w:asciiTheme="minorHAnsi" w:eastAsiaTheme="minorEastAsia" w:hAnsiTheme="minorHAnsi" w:cstheme="minorBidi"/>
            <w:smallCaps w:val="0"/>
            <w:noProof/>
            <w:sz w:val="22"/>
            <w:szCs w:val="22"/>
            <w:lang w:val="en-US" w:eastAsia="en-US"/>
          </w:rPr>
          <w:tab/>
        </w:r>
        <w:r w:rsidR="001E75E1" w:rsidRPr="00123FFE">
          <w:rPr>
            <w:rStyle w:val="-"/>
            <w:rFonts w:ascii="Tahoma" w:hAnsi="Tahoma" w:cs="Tahoma"/>
            <w:noProof/>
            <w:lang w:val="el-GR"/>
          </w:rPr>
          <w:t>Δικαστική επίλυση διαφορών</w:t>
        </w:r>
        <w:r w:rsidR="001E75E1">
          <w:rPr>
            <w:noProof/>
          </w:rPr>
          <w:tab/>
        </w:r>
        <w:r w:rsidR="001E75E1">
          <w:rPr>
            <w:noProof/>
          </w:rPr>
          <w:fldChar w:fldCharType="begin"/>
        </w:r>
        <w:r w:rsidR="001E75E1">
          <w:rPr>
            <w:noProof/>
          </w:rPr>
          <w:instrText xml:space="preserve"> PAGEREF _Toc120716102 \h </w:instrText>
        </w:r>
        <w:r w:rsidR="001E75E1">
          <w:rPr>
            <w:noProof/>
          </w:rPr>
        </w:r>
        <w:r w:rsidR="001E75E1">
          <w:rPr>
            <w:noProof/>
          </w:rPr>
          <w:fldChar w:fldCharType="separate"/>
        </w:r>
        <w:r w:rsidR="00C82D5F">
          <w:rPr>
            <w:noProof/>
          </w:rPr>
          <w:t>61</w:t>
        </w:r>
        <w:r w:rsidR="001E75E1">
          <w:rPr>
            <w:noProof/>
          </w:rPr>
          <w:fldChar w:fldCharType="end"/>
        </w:r>
      </w:hyperlink>
    </w:p>
    <w:p w14:paraId="24A39D34" w14:textId="115A1330" w:rsidR="001E75E1" w:rsidRDefault="00000000">
      <w:pPr>
        <w:pStyle w:val="15"/>
        <w:tabs>
          <w:tab w:val="left" w:pos="440"/>
          <w:tab w:val="right" w:leader="dot" w:pos="9628"/>
        </w:tabs>
        <w:rPr>
          <w:rFonts w:asciiTheme="minorHAnsi" w:eastAsiaTheme="minorEastAsia" w:hAnsiTheme="minorHAnsi" w:cstheme="minorBidi"/>
          <w:b w:val="0"/>
          <w:bCs w:val="0"/>
          <w:caps w:val="0"/>
          <w:noProof/>
          <w:sz w:val="22"/>
          <w:szCs w:val="22"/>
          <w:lang w:val="en-US" w:eastAsia="en-US"/>
        </w:rPr>
      </w:pPr>
      <w:hyperlink w:anchor="_Toc120716103" w:history="1">
        <w:r w:rsidR="001E75E1" w:rsidRPr="00123FFE">
          <w:rPr>
            <w:rStyle w:val="-"/>
            <w:rFonts w:ascii="Tahoma" w:hAnsi="Tahoma" w:cs="Tahoma"/>
            <w:noProof/>
            <w:lang w:val="el-GR"/>
          </w:rPr>
          <w:t>6.</w:t>
        </w:r>
        <w:r w:rsidR="001E75E1">
          <w:rPr>
            <w:rFonts w:asciiTheme="minorHAnsi" w:eastAsiaTheme="minorEastAsia" w:hAnsiTheme="minorHAnsi" w:cstheme="minorBidi"/>
            <w:b w:val="0"/>
            <w:bCs w:val="0"/>
            <w:caps w:val="0"/>
            <w:noProof/>
            <w:sz w:val="22"/>
            <w:szCs w:val="22"/>
            <w:lang w:val="en-US" w:eastAsia="en-US"/>
          </w:rPr>
          <w:tab/>
        </w:r>
        <w:r w:rsidR="001E75E1" w:rsidRPr="00123FFE">
          <w:rPr>
            <w:rStyle w:val="-"/>
            <w:rFonts w:ascii="Tahoma" w:hAnsi="Tahoma" w:cs="Tahoma"/>
            <w:noProof/>
            <w:lang w:val="el-GR"/>
          </w:rPr>
          <w:t>ΧΡΟΝΟΣ ΚΑΙ ΤΡΟΠΟΣ ΕΚΤΕΛΕΣΗΣ</w:t>
        </w:r>
        <w:r w:rsidR="001E75E1">
          <w:rPr>
            <w:noProof/>
          </w:rPr>
          <w:tab/>
        </w:r>
        <w:r w:rsidR="001E75E1">
          <w:rPr>
            <w:noProof/>
          </w:rPr>
          <w:fldChar w:fldCharType="begin"/>
        </w:r>
        <w:r w:rsidR="001E75E1">
          <w:rPr>
            <w:noProof/>
          </w:rPr>
          <w:instrText xml:space="preserve"> PAGEREF _Toc120716103 \h </w:instrText>
        </w:r>
        <w:r w:rsidR="001E75E1">
          <w:rPr>
            <w:noProof/>
          </w:rPr>
        </w:r>
        <w:r w:rsidR="001E75E1">
          <w:rPr>
            <w:noProof/>
          </w:rPr>
          <w:fldChar w:fldCharType="separate"/>
        </w:r>
        <w:r w:rsidR="00C82D5F">
          <w:rPr>
            <w:noProof/>
          </w:rPr>
          <w:t>62</w:t>
        </w:r>
        <w:r w:rsidR="001E75E1">
          <w:rPr>
            <w:noProof/>
          </w:rPr>
          <w:fldChar w:fldCharType="end"/>
        </w:r>
      </w:hyperlink>
    </w:p>
    <w:p w14:paraId="33D2900F" w14:textId="333813B7" w:rsidR="001E75E1" w:rsidRDefault="00000000">
      <w:pPr>
        <w:pStyle w:val="25"/>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20716104" w:history="1">
        <w:r w:rsidR="001E75E1" w:rsidRPr="00123FFE">
          <w:rPr>
            <w:rStyle w:val="-"/>
            <w:rFonts w:ascii="Tahoma" w:hAnsi="Tahoma" w:cs="Tahoma"/>
            <w:noProof/>
            <w:lang w:val="el-GR"/>
          </w:rPr>
          <w:t xml:space="preserve">6.1 </w:t>
        </w:r>
        <w:r w:rsidR="001E75E1">
          <w:rPr>
            <w:rFonts w:asciiTheme="minorHAnsi" w:eastAsiaTheme="minorEastAsia" w:hAnsiTheme="minorHAnsi" w:cstheme="minorBidi"/>
            <w:smallCaps w:val="0"/>
            <w:noProof/>
            <w:sz w:val="22"/>
            <w:szCs w:val="22"/>
            <w:lang w:val="en-US" w:eastAsia="en-US"/>
          </w:rPr>
          <w:tab/>
        </w:r>
        <w:r w:rsidR="001E75E1" w:rsidRPr="00123FFE">
          <w:rPr>
            <w:rStyle w:val="-"/>
            <w:rFonts w:ascii="Tahoma" w:hAnsi="Tahoma" w:cs="Tahoma"/>
            <w:noProof/>
            <w:lang w:val="el-GR"/>
          </w:rPr>
          <w:t>Παρακολούθηση της σύμβασης</w:t>
        </w:r>
        <w:r w:rsidR="001E75E1">
          <w:rPr>
            <w:noProof/>
          </w:rPr>
          <w:tab/>
        </w:r>
        <w:r w:rsidR="001E75E1">
          <w:rPr>
            <w:noProof/>
          </w:rPr>
          <w:fldChar w:fldCharType="begin"/>
        </w:r>
        <w:r w:rsidR="001E75E1">
          <w:rPr>
            <w:noProof/>
          </w:rPr>
          <w:instrText xml:space="preserve"> PAGEREF _Toc120716104 \h </w:instrText>
        </w:r>
        <w:r w:rsidR="001E75E1">
          <w:rPr>
            <w:noProof/>
          </w:rPr>
        </w:r>
        <w:r w:rsidR="001E75E1">
          <w:rPr>
            <w:noProof/>
          </w:rPr>
          <w:fldChar w:fldCharType="separate"/>
        </w:r>
        <w:r w:rsidR="00C82D5F">
          <w:rPr>
            <w:noProof/>
          </w:rPr>
          <w:t>62</w:t>
        </w:r>
        <w:r w:rsidR="001E75E1">
          <w:rPr>
            <w:noProof/>
          </w:rPr>
          <w:fldChar w:fldCharType="end"/>
        </w:r>
      </w:hyperlink>
    </w:p>
    <w:p w14:paraId="2FED63D2" w14:textId="39A5DD12" w:rsidR="001E75E1" w:rsidRDefault="00000000">
      <w:pPr>
        <w:pStyle w:val="25"/>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20716105" w:history="1">
        <w:r w:rsidR="001E75E1" w:rsidRPr="00123FFE">
          <w:rPr>
            <w:rStyle w:val="-"/>
            <w:rFonts w:ascii="Tahoma" w:hAnsi="Tahoma" w:cs="Tahoma"/>
            <w:noProof/>
            <w:lang w:val="el-GR"/>
          </w:rPr>
          <w:t xml:space="preserve">6.2 </w:t>
        </w:r>
        <w:r w:rsidR="001E75E1">
          <w:rPr>
            <w:rFonts w:asciiTheme="minorHAnsi" w:eastAsiaTheme="minorEastAsia" w:hAnsiTheme="minorHAnsi" w:cstheme="minorBidi"/>
            <w:smallCaps w:val="0"/>
            <w:noProof/>
            <w:sz w:val="22"/>
            <w:szCs w:val="22"/>
            <w:lang w:val="en-US" w:eastAsia="en-US"/>
          </w:rPr>
          <w:tab/>
        </w:r>
        <w:r w:rsidR="001E75E1" w:rsidRPr="00123FFE">
          <w:rPr>
            <w:rStyle w:val="-"/>
            <w:rFonts w:ascii="Tahoma" w:hAnsi="Tahoma" w:cs="Tahoma"/>
            <w:noProof/>
            <w:lang w:val="el-GR"/>
          </w:rPr>
          <w:t>Διάρκεια σύμβασης</w:t>
        </w:r>
        <w:r w:rsidR="001E75E1">
          <w:rPr>
            <w:noProof/>
          </w:rPr>
          <w:tab/>
        </w:r>
        <w:r w:rsidR="001E75E1">
          <w:rPr>
            <w:noProof/>
          </w:rPr>
          <w:fldChar w:fldCharType="begin"/>
        </w:r>
        <w:r w:rsidR="001E75E1">
          <w:rPr>
            <w:noProof/>
          </w:rPr>
          <w:instrText xml:space="preserve"> PAGEREF _Toc120716105 \h </w:instrText>
        </w:r>
        <w:r w:rsidR="001E75E1">
          <w:rPr>
            <w:noProof/>
          </w:rPr>
        </w:r>
        <w:r w:rsidR="001E75E1">
          <w:rPr>
            <w:noProof/>
          </w:rPr>
          <w:fldChar w:fldCharType="separate"/>
        </w:r>
        <w:r w:rsidR="00C82D5F">
          <w:rPr>
            <w:noProof/>
          </w:rPr>
          <w:t>62</w:t>
        </w:r>
        <w:r w:rsidR="001E75E1">
          <w:rPr>
            <w:noProof/>
          </w:rPr>
          <w:fldChar w:fldCharType="end"/>
        </w:r>
      </w:hyperlink>
    </w:p>
    <w:p w14:paraId="411B36FF" w14:textId="574ECE88" w:rsidR="001E75E1" w:rsidRDefault="00000000">
      <w:pPr>
        <w:pStyle w:val="25"/>
        <w:tabs>
          <w:tab w:val="right" w:leader="dot" w:pos="9628"/>
        </w:tabs>
        <w:rPr>
          <w:rFonts w:asciiTheme="minorHAnsi" w:eastAsiaTheme="minorEastAsia" w:hAnsiTheme="minorHAnsi" w:cstheme="minorBidi"/>
          <w:smallCaps w:val="0"/>
          <w:noProof/>
          <w:sz w:val="22"/>
          <w:szCs w:val="22"/>
          <w:lang w:val="en-US" w:eastAsia="en-US"/>
        </w:rPr>
      </w:pPr>
      <w:hyperlink w:anchor="_Toc120716106" w:history="1">
        <w:r w:rsidR="001E75E1" w:rsidRPr="00123FFE">
          <w:rPr>
            <w:rStyle w:val="-"/>
            <w:rFonts w:ascii="Tahoma" w:hAnsi="Tahoma" w:cs="Tahoma"/>
            <w:noProof/>
            <w:lang w:val="el-GR"/>
          </w:rPr>
          <w:t>6.3   Παραλαβή του αντικειμένου της σύμβασης</w:t>
        </w:r>
        <w:r w:rsidR="001E75E1">
          <w:rPr>
            <w:noProof/>
          </w:rPr>
          <w:tab/>
        </w:r>
        <w:r w:rsidR="001E75E1">
          <w:rPr>
            <w:noProof/>
          </w:rPr>
          <w:fldChar w:fldCharType="begin"/>
        </w:r>
        <w:r w:rsidR="001E75E1">
          <w:rPr>
            <w:noProof/>
          </w:rPr>
          <w:instrText xml:space="preserve"> PAGEREF _Toc120716106 \h </w:instrText>
        </w:r>
        <w:r w:rsidR="001E75E1">
          <w:rPr>
            <w:noProof/>
          </w:rPr>
        </w:r>
        <w:r w:rsidR="001E75E1">
          <w:rPr>
            <w:noProof/>
          </w:rPr>
          <w:fldChar w:fldCharType="separate"/>
        </w:r>
        <w:r w:rsidR="00C82D5F">
          <w:rPr>
            <w:noProof/>
          </w:rPr>
          <w:t>62</w:t>
        </w:r>
        <w:r w:rsidR="001E75E1">
          <w:rPr>
            <w:noProof/>
          </w:rPr>
          <w:fldChar w:fldCharType="end"/>
        </w:r>
      </w:hyperlink>
    </w:p>
    <w:p w14:paraId="4C19A7F5" w14:textId="5481114C" w:rsidR="001E75E1" w:rsidRDefault="00000000">
      <w:pPr>
        <w:pStyle w:val="25"/>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20716107" w:history="1">
        <w:r w:rsidR="001E75E1" w:rsidRPr="00123FFE">
          <w:rPr>
            <w:rStyle w:val="-"/>
            <w:rFonts w:ascii="Tahoma" w:hAnsi="Tahoma" w:cs="Tahoma"/>
            <w:noProof/>
            <w:lang w:val="el-GR"/>
          </w:rPr>
          <w:t xml:space="preserve">6.4 </w:t>
        </w:r>
        <w:r w:rsidR="001E75E1">
          <w:rPr>
            <w:rFonts w:asciiTheme="minorHAnsi" w:eastAsiaTheme="minorEastAsia" w:hAnsiTheme="minorHAnsi" w:cstheme="minorBidi"/>
            <w:smallCaps w:val="0"/>
            <w:noProof/>
            <w:sz w:val="22"/>
            <w:szCs w:val="22"/>
            <w:lang w:val="en-US" w:eastAsia="en-US"/>
          </w:rPr>
          <w:tab/>
        </w:r>
        <w:r w:rsidR="001E75E1" w:rsidRPr="00123FFE">
          <w:rPr>
            <w:rStyle w:val="-"/>
            <w:rFonts w:ascii="Tahoma" w:hAnsi="Tahoma" w:cs="Tahoma"/>
            <w:noProof/>
            <w:lang w:val="el-GR"/>
          </w:rPr>
          <w:t>Απόρριψη παραδοτέων – Αντικατάσταση</w:t>
        </w:r>
        <w:r w:rsidR="001E75E1">
          <w:rPr>
            <w:noProof/>
          </w:rPr>
          <w:tab/>
        </w:r>
        <w:r w:rsidR="001E75E1">
          <w:rPr>
            <w:noProof/>
          </w:rPr>
          <w:fldChar w:fldCharType="begin"/>
        </w:r>
        <w:r w:rsidR="001E75E1">
          <w:rPr>
            <w:noProof/>
          </w:rPr>
          <w:instrText xml:space="preserve"> PAGEREF _Toc120716107 \h </w:instrText>
        </w:r>
        <w:r w:rsidR="001E75E1">
          <w:rPr>
            <w:noProof/>
          </w:rPr>
        </w:r>
        <w:r w:rsidR="001E75E1">
          <w:rPr>
            <w:noProof/>
          </w:rPr>
          <w:fldChar w:fldCharType="separate"/>
        </w:r>
        <w:r w:rsidR="00C82D5F">
          <w:rPr>
            <w:noProof/>
          </w:rPr>
          <w:t>63</w:t>
        </w:r>
        <w:r w:rsidR="001E75E1">
          <w:rPr>
            <w:noProof/>
          </w:rPr>
          <w:fldChar w:fldCharType="end"/>
        </w:r>
      </w:hyperlink>
    </w:p>
    <w:p w14:paraId="0F4D3B3F" w14:textId="5D031947" w:rsidR="001E75E1" w:rsidRDefault="00000000">
      <w:pPr>
        <w:pStyle w:val="15"/>
        <w:tabs>
          <w:tab w:val="right" w:leader="dot" w:pos="9628"/>
        </w:tabs>
        <w:rPr>
          <w:rFonts w:asciiTheme="minorHAnsi" w:eastAsiaTheme="minorEastAsia" w:hAnsiTheme="minorHAnsi" w:cstheme="minorBidi"/>
          <w:b w:val="0"/>
          <w:bCs w:val="0"/>
          <w:caps w:val="0"/>
          <w:noProof/>
          <w:sz w:val="22"/>
          <w:szCs w:val="22"/>
          <w:lang w:val="en-US" w:eastAsia="en-US"/>
        </w:rPr>
      </w:pPr>
      <w:hyperlink w:anchor="_Toc120716108" w:history="1">
        <w:r w:rsidR="001E75E1" w:rsidRPr="00123FFE">
          <w:rPr>
            <w:rStyle w:val="-"/>
            <w:rFonts w:ascii="Tahoma" w:hAnsi="Tahoma" w:cs="Tahoma"/>
            <w:noProof/>
            <w:lang w:val="el-GR"/>
          </w:rPr>
          <w:t>ΠΑΡΑΡΤΗΜΑΤΑ</w:t>
        </w:r>
        <w:r w:rsidR="001E75E1">
          <w:rPr>
            <w:noProof/>
          </w:rPr>
          <w:tab/>
        </w:r>
        <w:r w:rsidR="001E75E1">
          <w:rPr>
            <w:noProof/>
          </w:rPr>
          <w:fldChar w:fldCharType="begin"/>
        </w:r>
        <w:r w:rsidR="001E75E1">
          <w:rPr>
            <w:noProof/>
          </w:rPr>
          <w:instrText xml:space="preserve"> PAGEREF _Toc120716108 \h </w:instrText>
        </w:r>
        <w:r w:rsidR="001E75E1">
          <w:rPr>
            <w:noProof/>
          </w:rPr>
        </w:r>
        <w:r w:rsidR="001E75E1">
          <w:rPr>
            <w:noProof/>
          </w:rPr>
          <w:fldChar w:fldCharType="separate"/>
        </w:r>
        <w:r w:rsidR="00C82D5F">
          <w:rPr>
            <w:noProof/>
          </w:rPr>
          <w:t>64</w:t>
        </w:r>
        <w:r w:rsidR="001E75E1">
          <w:rPr>
            <w:noProof/>
          </w:rPr>
          <w:fldChar w:fldCharType="end"/>
        </w:r>
      </w:hyperlink>
    </w:p>
    <w:p w14:paraId="20E6A02D" w14:textId="6805182D" w:rsidR="001E75E1" w:rsidRDefault="00000000">
      <w:pPr>
        <w:pStyle w:val="25"/>
        <w:tabs>
          <w:tab w:val="right" w:leader="dot" w:pos="9628"/>
        </w:tabs>
        <w:rPr>
          <w:rFonts w:asciiTheme="minorHAnsi" w:eastAsiaTheme="minorEastAsia" w:hAnsiTheme="minorHAnsi" w:cstheme="minorBidi"/>
          <w:smallCaps w:val="0"/>
          <w:noProof/>
          <w:sz w:val="22"/>
          <w:szCs w:val="22"/>
          <w:lang w:val="en-US" w:eastAsia="en-US"/>
        </w:rPr>
      </w:pPr>
      <w:hyperlink w:anchor="_Toc120716109" w:history="1">
        <w:r w:rsidR="001E75E1" w:rsidRPr="00123FFE">
          <w:rPr>
            <w:rStyle w:val="-"/>
            <w:rFonts w:ascii="Tahoma" w:hAnsi="Tahoma" w:cs="Tahoma"/>
            <w:noProof/>
            <w:lang w:val="el-GR"/>
          </w:rPr>
          <w:t>ΠΑΡΑΡΤΗΜΑ Ι – Αναλυτική Περιγραφή Φυσικού και Οικονομικού Αντικειμένου της Σύμβασης</w:t>
        </w:r>
        <w:r w:rsidR="001E75E1">
          <w:rPr>
            <w:noProof/>
          </w:rPr>
          <w:tab/>
        </w:r>
        <w:r w:rsidR="001E75E1">
          <w:rPr>
            <w:noProof/>
          </w:rPr>
          <w:fldChar w:fldCharType="begin"/>
        </w:r>
        <w:r w:rsidR="001E75E1">
          <w:rPr>
            <w:noProof/>
          </w:rPr>
          <w:instrText xml:space="preserve"> PAGEREF _Toc120716109 \h </w:instrText>
        </w:r>
        <w:r w:rsidR="001E75E1">
          <w:rPr>
            <w:noProof/>
          </w:rPr>
        </w:r>
        <w:r w:rsidR="001E75E1">
          <w:rPr>
            <w:noProof/>
          </w:rPr>
          <w:fldChar w:fldCharType="separate"/>
        </w:r>
        <w:r w:rsidR="00C82D5F">
          <w:rPr>
            <w:noProof/>
          </w:rPr>
          <w:t>64</w:t>
        </w:r>
        <w:r w:rsidR="001E75E1">
          <w:rPr>
            <w:noProof/>
          </w:rPr>
          <w:fldChar w:fldCharType="end"/>
        </w:r>
      </w:hyperlink>
    </w:p>
    <w:p w14:paraId="4A9BB258" w14:textId="32BEB8FD" w:rsidR="001E75E1" w:rsidRDefault="00000000">
      <w:pPr>
        <w:pStyle w:val="41"/>
        <w:tabs>
          <w:tab w:val="right" w:leader="dot" w:pos="9628"/>
        </w:tabs>
        <w:rPr>
          <w:rFonts w:asciiTheme="minorHAnsi" w:eastAsiaTheme="minorEastAsia" w:hAnsiTheme="minorHAnsi" w:cstheme="minorBidi"/>
          <w:noProof/>
          <w:sz w:val="22"/>
          <w:szCs w:val="22"/>
          <w:lang w:val="en-US" w:eastAsia="en-US"/>
        </w:rPr>
      </w:pPr>
      <w:hyperlink w:anchor="_Toc120716110" w:history="1">
        <w:r w:rsidR="001E75E1" w:rsidRPr="00123FFE">
          <w:rPr>
            <w:rStyle w:val="-"/>
            <w:rFonts w:ascii="Tahoma" w:eastAsia="SimSun" w:hAnsi="Tahoma" w:cs="Tahoma"/>
            <w:noProof/>
            <w:lang w:val="el-GR"/>
          </w:rPr>
          <w:t>1.1 ΠΕΡΙΒΑΛΛΟΝ ΤΗΣ ΣΥΜΒΑΣΗΣ</w:t>
        </w:r>
        <w:r w:rsidR="001E75E1">
          <w:rPr>
            <w:noProof/>
          </w:rPr>
          <w:tab/>
        </w:r>
        <w:r w:rsidR="001E75E1">
          <w:rPr>
            <w:noProof/>
          </w:rPr>
          <w:fldChar w:fldCharType="begin"/>
        </w:r>
        <w:r w:rsidR="001E75E1">
          <w:rPr>
            <w:noProof/>
          </w:rPr>
          <w:instrText xml:space="preserve"> PAGEREF _Toc120716110 \h </w:instrText>
        </w:r>
        <w:r w:rsidR="001E75E1">
          <w:rPr>
            <w:noProof/>
          </w:rPr>
        </w:r>
        <w:r w:rsidR="001E75E1">
          <w:rPr>
            <w:noProof/>
          </w:rPr>
          <w:fldChar w:fldCharType="separate"/>
        </w:r>
        <w:r w:rsidR="00C82D5F">
          <w:rPr>
            <w:noProof/>
          </w:rPr>
          <w:t>64</w:t>
        </w:r>
        <w:r w:rsidR="001E75E1">
          <w:rPr>
            <w:noProof/>
          </w:rPr>
          <w:fldChar w:fldCharType="end"/>
        </w:r>
      </w:hyperlink>
    </w:p>
    <w:p w14:paraId="5215A532" w14:textId="6F0C957E" w:rsidR="001E75E1" w:rsidRDefault="00000000">
      <w:pPr>
        <w:pStyle w:val="41"/>
        <w:tabs>
          <w:tab w:val="right" w:leader="dot" w:pos="9628"/>
        </w:tabs>
        <w:rPr>
          <w:rFonts w:asciiTheme="minorHAnsi" w:eastAsiaTheme="minorEastAsia" w:hAnsiTheme="minorHAnsi" w:cstheme="minorBidi"/>
          <w:noProof/>
          <w:sz w:val="22"/>
          <w:szCs w:val="22"/>
          <w:lang w:val="en-US" w:eastAsia="en-US"/>
        </w:rPr>
      </w:pPr>
      <w:hyperlink w:anchor="_Toc120716111" w:history="1">
        <w:r w:rsidR="001E75E1" w:rsidRPr="00123FFE">
          <w:rPr>
            <w:rStyle w:val="-"/>
            <w:rFonts w:ascii="Tahoma" w:eastAsia="Tahoma" w:hAnsi="Tahoma" w:cs="Tahoma"/>
            <w:noProof/>
            <w:lang w:val="el-GR"/>
          </w:rPr>
          <w:t>1.1.1</w:t>
        </w:r>
        <w:r w:rsidR="001E75E1" w:rsidRPr="00123FFE">
          <w:rPr>
            <w:rStyle w:val="-"/>
            <w:rFonts w:ascii="Tahoma" w:hAnsi="Tahoma" w:cs="Tahoma"/>
            <w:noProof/>
            <w:lang w:val="el-GR"/>
          </w:rPr>
          <w:t xml:space="preserve"> </w:t>
        </w:r>
        <w:r w:rsidR="001E75E1" w:rsidRPr="00123FFE">
          <w:rPr>
            <w:rStyle w:val="-"/>
            <w:rFonts w:ascii="Tahoma" w:eastAsia="Tahoma" w:hAnsi="Tahoma" w:cs="Tahoma"/>
            <w:noProof/>
            <w:lang w:val="el-GR"/>
          </w:rPr>
          <w:t>Φορέας Υλοποίησης – Αναθέτουσα Αρχή</w:t>
        </w:r>
        <w:r w:rsidR="001E75E1">
          <w:rPr>
            <w:noProof/>
          </w:rPr>
          <w:tab/>
        </w:r>
        <w:r w:rsidR="001E75E1">
          <w:rPr>
            <w:noProof/>
          </w:rPr>
          <w:fldChar w:fldCharType="begin"/>
        </w:r>
        <w:r w:rsidR="001E75E1">
          <w:rPr>
            <w:noProof/>
          </w:rPr>
          <w:instrText xml:space="preserve"> PAGEREF _Toc120716111 \h </w:instrText>
        </w:r>
        <w:r w:rsidR="001E75E1">
          <w:rPr>
            <w:noProof/>
          </w:rPr>
        </w:r>
        <w:r w:rsidR="001E75E1">
          <w:rPr>
            <w:noProof/>
          </w:rPr>
          <w:fldChar w:fldCharType="separate"/>
        </w:r>
        <w:r w:rsidR="00C82D5F">
          <w:rPr>
            <w:noProof/>
          </w:rPr>
          <w:t>64</w:t>
        </w:r>
        <w:r w:rsidR="001E75E1">
          <w:rPr>
            <w:noProof/>
          </w:rPr>
          <w:fldChar w:fldCharType="end"/>
        </w:r>
      </w:hyperlink>
    </w:p>
    <w:p w14:paraId="236F5717" w14:textId="57933C9E" w:rsidR="001E75E1" w:rsidRDefault="00000000">
      <w:pPr>
        <w:pStyle w:val="41"/>
        <w:tabs>
          <w:tab w:val="right" w:leader="dot" w:pos="9628"/>
        </w:tabs>
        <w:rPr>
          <w:rFonts w:asciiTheme="minorHAnsi" w:eastAsiaTheme="minorEastAsia" w:hAnsiTheme="minorHAnsi" w:cstheme="minorBidi"/>
          <w:noProof/>
          <w:sz w:val="22"/>
          <w:szCs w:val="22"/>
          <w:lang w:val="en-US" w:eastAsia="en-US"/>
        </w:rPr>
      </w:pPr>
      <w:hyperlink w:anchor="_Toc120716112" w:history="1">
        <w:r w:rsidR="001E75E1" w:rsidRPr="00123FFE">
          <w:rPr>
            <w:rStyle w:val="-"/>
            <w:rFonts w:ascii="Tahoma" w:eastAsia="Tahoma" w:hAnsi="Tahoma" w:cs="Tahoma"/>
            <w:noProof/>
            <w:lang w:val="el-GR"/>
          </w:rPr>
          <w:t>1.1.2</w:t>
        </w:r>
        <w:r w:rsidR="001E75E1" w:rsidRPr="00123FFE">
          <w:rPr>
            <w:rStyle w:val="-"/>
            <w:rFonts w:ascii="Tahoma" w:hAnsi="Tahoma" w:cs="Tahoma"/>
            <w:noProof/>
            <w:lang w:val="el-GR"/>
          </w:rPr>
          <w:t xml:space="preserve"> </w:t>
        </w:r>
        <w:r w:rsidR="001E75E1" w:rsidRPr="00123FFE">
          <w:rPr>
            <w:rStyle w:val="-"/>
            <w:rFonts w:ascii="Tahoma" w:eastAsia="Tahoma" w:hAnsi="Tahoma" w:cs="Tahoma"/>
            <w:noProof/>
            <w:lang w:val="el-GR"/>
          </w:rPr>
          <w:t>Φορέας Χρηματοδότησης</w:t>
        </w:r>
        <w:r w:rsidR="001E75E1">
          <w:rPr>
            <w:noProof/>
          </w:rPr>
          <w:tab/>
        </w:r>
        <w:r w:rsidR="001E75E1">
          <w:rPr>
            <w:noProof/>
          </w:rPr>
          <w:fldChar w:fldCharType="begin"/>
        </w:r>
        <w:r w:rsidR="001E75E1">
          <w:rPr>
            <w:noProof/>
          </w:rPr>
          <w:instrText xml:space="preserve"> PAGEREF _Toc120716112 \h </w:instrText>
        </w:r>
        <w:r w:rsidR="001E75E1">
          <w:rPr>
            <w:noProof/>
          </w:rPr>
        </w:r>
        <w:r w:rsidR="001E75E1">
          <w:rPr>
            <w:noProof/>
          </w:rPr>
          <w:fldChar w:fldCharType="separate"/>
        </w:r>
        <w:r w:rsidR="00C82D5F">
          <w:rPr>
            <w:noProof/>
          </w:rPr>
          <w:t>67</w:t>
        </w:r>
        <w:r w:rsidR="001E75E1">
          <w:rPr>
            <w:noProof/>
          </w:rPr>
          <w:fldChar w:fldCharType="end"/>
        </w:r>
      </w:hyperlink>
    </w:p>
    <w:p w14:paraId="016CE4BA" w14:textId="1E9B6DB4" w:rsidR="001E75E1" w:rsidRDefault="00000000">
      <w:pPr>
        <w:pStyle w:val="41"/>
        <w:tabs>
          <w:tab w:val="right" w:leader="dot" w:pos="9628"/>
        </w:tabs>
        <w:rPr>
          <w:rFonts w:asciiTheme="minorHAnsi" w:eastAsiaTheme="minorEastAsia" w:hAnsiTheme="minorHAnsi" w:cstheme="minorBidi"/>
          <w:noProof/>
          <w:sz w:val="22"/>
          <w:szCs w:val="22"/>
          <w:lang w:val="en-US" w:eastAsia="en-US"/>
        </w:rPr>
      </w:pPr>
      <w:hyperlink w:anchor="_Toc120716113" w:history="1">
        <w:r w:rsidR="001E75E1" w:rsidRPr="00123FFE">
          <w:rPr>
            <w:rStyle w:val="-"/>
            <w:rFonts w:ascii="Tahoma" w:eastAsia="Tahoma" w:hAnsi="Tahoma" w:cs="Tahoma"/>
            <w:noProof/>
            <w:lang w:val="el-GR"/>
          </w:rPr>
          <w:t>1.1.3 Κύριος του Έργου - Φορέας Λειτουργίας του Έργου</w:t>
        </w:r>
        <w:r w:rsidR="001E75E1">
          <w:rPr>
            <w:noProof/>
          </w:rPr>
          <w:tab/>
        </w:r>
        <w:r w:rsidR="001E75E1">
          <w:rPr>
            <w:noProof/>
          </w:rPr>
          <w:fldChar w:fldCharType="begin"/>
        </w:r>
        <w:r w:rsidR="001E75E1">
          <w:rPr>
            <w:noProof/>
          </w:rPr>
          <w:instrText xml:space="preserve"> PAGEREF _Toc120716113 \h </w:instrText>
        </w:r>
        <w:r w:rsidR="001E75E1">
          <w:rPr>
            <w:noProof/>
          </w:rPr>
        </w:r>
        <w:r w:rsidR="001E75E1">
          <w:rPr>
            <w:noProof/>
          </w:rPr>
          <w:fldChar w:fldCharType="separate"/>
        </w:r>
        <w:r w:rsidR="00C82D5F">
          <w:rPr>
            <w:noProof/>
          </w:rPr>
          <w:t>67</w:t>
        </w:r>
        <w:r w:rsidR="001E75E1">
          <w:rPr>
            <w:noProof/>
          </w:rPr>
          <w:fldChar w:fldCharType="end"/>
        </w:r>
      </w:hyperlink>
    </w:p>
    <w:p w14:paraId="498F5F1A" w14:textId="790B2B83" w:rsidR="001E75E1" w:rsidRDefault="00000000">
      <w:pPr>
        <w:pStyle w:val="41"/>
        <w:tabs>
          <w:tab w:val="right" w:leader="dot" w:pos="9628"/>
        </w:tabs>
        <w:rPr>
          <w:rFonts w:asciiTheme="minorHAnsi" w:eastAsiaTheme="minorEastAsia" w:hAnsiTheme="minorHAnsi" w:cstheme="minorBidi"/>
          <w:noProof/>
          <w:sz w:val="22"/>
          <w:szCs w:val="22"/>
          <w:lang w:val="en-US" w:eastAsia="en-US"/>
        </w:rPr>
      </w:pPr>
      <w:hyperlink w:anchor="_Toc120716114" w:history="1">
        <w:r w:rsidR="001E75E1" w:rsidRPr="00123FFE">
          <w:rPr>
            <w:rStyle w:val="-"/>
            <w:rFonts w:ascii="Tahoma" w:eastAsia="Tahoma" w:hAnsi="Tahoma" w:cs="Tahoma"/>
            <w:noProof/>
            <w:lang w:val="el-GR"/>
          </w:rPr>
          <w:t>1.1.4</w:t>
        </w:r>
        <w:r w:rsidR="001E75E1" w:rsidRPr="00123FFE">
          <w:rPr>
            <w:rStyle w:val="-"/>
            <w:rFonts w:ascii="Tahoma" w:hAnsi="Tahoma" w:cs="Tahoma"/>
            <w:noProof/>
            <w:lang w:val="el-GR"/>
          </w:rPr>
          <w:t xml:space="preserve"> </w:t>
        </w:r>
        <w:r w:rsidR="001E75E1" w:rsidRPr="00123FFE">
          <w:rPr>
            <w:rStyle w:val="-"/>
            <w:rFonts w:ascii="Tahoma" w:eastAsia="Tahoma" w:hAnsi="Tahoma" w:cs="Tahoma"/>
            <w:noProof/>
            <w:lang w:val="el-GR"/>
          </w:rPr>
          <w:t>Όργανα &amp; Επιτροπές Παρακολούθησης, Διακυβέρνησης και Ελέγχου του Έργου</w:t>
        </w:r>
        <w:r w:rsidR="001E75E1">
          <w:rPr>
            <w:noProof/>
          </w:rPr>
          <w:tab/>
        </w:r>
        <w:r w:rsidR="001E75E1">
          <w:rPr>
            <w:noProof/>
          </w:rPr>
          <w:fldChar w:fldCharType="begin"/>
        </w:r>
        <w:r w:rsidR="001E75E1">
          <w:rPr>
            <w:noProof/>
          </w:rPr>
          <w:instrText xml:space="preserve"> PAGEREF _Toc120716114 \h </w:instrText>
        </w:r>
        <w:r w:rsidR="001E75E1">
          <w:rPr>
            <w:noProof/>
          </w:rPr>
        </w:r>
        <w:r w:rsidR="001E75E1">
          <w:rPr>
            <w:noProof/>
          </w:rPr>
          <w:fldChar w:fldCharType="separate"/>
        </w:r>
        <w:r w:rsidR="00C82D5F">
          <w:rPr>
            <w:noProof/>
          </w:rPr>
          <w:t>68</w:t>
        </w:r>
        <w:r w:rsidR="001E75E1">
          <w:rPr>
            <w:noProof/>
          </w:rPr>
          <w:fldChar w:fldCharType="end"/>
        </w:r>
      </w:hyperlink>
    </w:p>
    <w:p w14:paraId="1C4056BE" w14:textId="2AD16488" w:rsidR="001E75E1" w:rsidRDefault="00000000">
      <w:pPr>
        <w:pStyle w:val="41"/>
        <w:tabs>
          <w:tab w:val="right" w:leader="dot" w:pos="9628"/>
        </w:tabs>
        <w:rPr>
          <w:rFonts w:asciiTheme="minorHAnsi" w:eastAsiaTheme="minorEastAsia" w:hAnsiTheme="minorHAnsi" w:cstheme="minorBidi"/>
          <w:noProof/>
          <w:sz w:val="22"/>
          <w:szCs w:val="22"/>
          <w:lang w:val="en-US" w:eastAsia="en-US"/>
        </w:rPr>
      </w:pPr>
      <w:hyperlink w:anchor="_Toc120716115" w:history="1">
        <w:r w:rsidR="001E75E1" w:rsidRPr="00123FFE">
          <w:rPr>
            <w:rStyle w:val="-"/>
            <w:rFonts w:ascii="Tahoma" w:eastAsia="Tahoma" w:hAnsi="Tahoma" w:cs="Tahoma"/>
            <w:noProof/>
            <w:lang w:val="el-GR"/>
          </w:rPr>
          <w:t>1.2</w:t>
        </w:r>
        <w:r w:rsidR="001E75E1" w:rsidRPr="00123FFE">
          <w:rPr>
            <w:rStyle w:val="-"/>
            <w:rFonts w:ascii="Tahoma" w:hAnsi="Tahoma" w:cs="Tahoma"/>
            <w:noProof/>
            <w:lang w:val="el-GR"/>
          </w:rPr>
          <w:t xml:space="preserve"> </w:t>
        </w:r>
        <w:r w:rsidR="001E75E1" w:rsidRPr="00123FFE">
          <w:rPr>
            <w:rStyle w:val="-"/>
            <w:rFonts w:ascii="Tahoma" w:eastAsia="Tahoma" w:hAnsi="Tahoma" w:cs="Tahoma"/>
            <w:noProof/>
            <w:lang w:val="el-GR"/>
          </w:rPr>
          <w:t>ΠΑΡΟΥΣΑ ΚΑΤΑΣΤΑΣΗ – ΑΝΑΓΚΑΙΟΤΗΤΑ ΥΛΟΠΟΙΗΣΗΣ</w:t>
        </w:r>
        <w:r w:rsidR="001E75E1">
          <w:rPr>
            <w:noProof/>
          </w:rPr>
          <w:tab/>
        </w:r>
        <w:r w:rsidR="001E75E1">
          <w:rPr>
            <w:noProof/>
          </w:rPr>
          <w:fldChar w:fldCharType="begin"/>
        </w:r>
        <w:r w:rsidR="001E75E1">
          <w:rPr>
            <w:noProof/>
          </w:rPr>
          <w:instrText xml:space="preserve"> PAGEREF _Toc120716115 \h </w:instrText>
        </w:r>
        <w:r w:rsidR="001E75E1">
          <w:rPr>
            <w:noProof/>
          </w:rPr>
        </w:r>
        <w:r w:rsidR="001E75E1">
          <w:rPr>
            <w:noProof/>
          </w:rPr>
          <w:fldChar w:fldCharType="separate"/>
        </w:r>
        <w:r w:rsidR="00C82D5F">
          <w:rPr>
            <w:noProof/>
          </w:rPr>
          <w:t>69</w:t>
        </w:r>
        <w:r w:rsidR="001E75E1">
          <w:rPr>
            <w:noProof/>
          </w:rPr>
          <w:fldChar w:fldCharType="end"/>
        </w:r>
      </w:hyperlink>
    </w:p>
    <w:p w14:paraId="6B4C8459" w14:textId="358DDC6A" w:rsidR="001E75E1" w:rsidRDefault="00000000">
      <w:pPr>
        <w:pStyle w:val="41"/>
        <w:tabs>
          <w:tab w:val="right" w:leader="dot" w:pos="9628"/>
        </w:tabs>
        <w:rPr>
          <w:rFonts w:asciiTheme="minorHAnsi" w:eastAsiaTheme="minorEastAsia" w:hAnsiTheme="minorHAnsi" w:cstheme="minorBidi"/>
          <w:noProof/>
          <w:sz w:val="22"/>
          <w:szCs w:val="22"/>
          <w:lang w:val="en-US" w:eastAsia="en-US"/>
        </w:rPr>
      </w:pPr>
      <w:hyperlink w:anchor="_Toc120716116" w:history="1">
        <w:r w:rsidR="001E75E1" w:rsidRPr="00123FFE">
          <w:rPr>
            <w:rStyle w:val="-"/>
            <w:rFonts w:ascii="Tahoma" w:eastAsia="Tahoma" w:hAnsi="Tahoma" w:cs="Tahoma"/>
            <w:noProof/>
            <w:lang w:val="el-GR"/>
          </w:rPr>
          <w:t>1.3</w:t>
        </w:r>
        <w:r w:rsidR="001E75E1" w:rsidRPr="00123FFE">
          <w:rPr>
            <w:rStyle w:val="-"/>
            <w:rFonts w:ascii="Tahoma" w:hAnsi="Tahoma" w:cs="Tahoma"/>
            <w:noProof/>
            <w:lang w:val="el-GR"/>
          </w:rPr>
          <w:t xml:space="preserve"> </w:t>
        </w:r>
        <w:r w:rsidR="001E75E1" w:rsidRPr="00123FFE">
          <w:rPr>
            <w:rStyle w:val="-"/>
            <w:rFonts w:ascii="Tahoma" w:eastAsia="Tahoma" w:hAnsi="Tahoma" w:cs="Tahoma"/>
            <w:noProof/>
            <w:lang w:val="el-GR"/>
          </w:rPr>
          <w:t>ΕΘΝΙΚΟ ΣΧΕΔΙΟ ΑΝΑΚΑΜΨΗΣ ΚΑΙ ΑΝΘΕΚΤΙΚΟΤΗΤΑΣ «ΕΛΛΑΔΑ 2.0»</w:t>
        </w:r>
        <w:r w:rsidR="001E75E1">
          <w:rPr>
            <w:noProof/>
          </w:rPr>
          <w:tab/>
        </w:r>
        <w:r w:rsidR="001E75E1">
          <w:rPr>
            <w:noProof/>
          </w:rPr>
          <w:fldChar w:fldCharType="begin"/>
        </w:r>
        <w:r w:rsidR="001E75E1">
          <w:rPr>
            <w:noProof/>
          </w:rPr>
          <w:instrText xml:space="preserve"> PAGEREF _Toc120716116 \h </w:instrText>
        </w:r>
        <w:r w:rsidR="001E75E1">
          <w:rPr>
            <w:noProof/>
          </w:rPr>
        </w:r>
        <w:r w:rsidR="001E75E1">
          <w:rPr>
            <w:noProof/>
          </w:rPr>
          <w:fldChar w:fldCharType="separate"/>
        </w:r>
        <w:r w:rsidR="00C82D5F">
          <w:rPr>
            <w:noProof/>
          </w:rPr>
          <w:t>70</w:t>
        </w:r>
        <w:r w:rsidR="001E75E1">
          <w:rPr>
            <w:noProof/>
          </w:rPr>
          <w:fldChar w:fldCharType="end"/>
        </w:r>
      </w:hyperlink>
    </w:p>
    <w:p w14:paraId="717E358D" w14:textId="226BA516" w:rsidR="001E75E1" w:rsidRDefault="00000000">
      <w:pPr>
        <w:pStyle w:val="41"/>
        <w:tabs>
          <w:tab w:val="right" w:leader="dot" w:pos="9628"/>
        </w:tabs>
        <w:rPr>
          <w:rFonts w:asciiTheme="minorHAnsi" w:eastAsiaTheme="minorEastAsia" w:hAnsiTheme="minorHAnsi" w:cstheme="minorBidi"/>
          <w:noProof/>
          <w:sz w:val="22"/>
          <w:szCs w:val="22"/>
          <w:lang w:val="en-US" w:eastAsia="en-US"/>
        </w:rPr>
      </w:pPr>
      <w:hyperlink w:anchor="_Toc120716117" w:history="1">
        <w:r w:rsidR="001E75E1" w:rsidRPr="00123FFE">
          <w:rPr>
            <w:rStyle w:val="-"/>
            <w:rFonts w:ascii="Tahoma" w:hAnsi="Tahoma" w:cs="Tahoma"/>
            <w:noProof/>
            <w:lang w:val="el-GR"/>
          </w:rPr>
          <w:t>1.4 ΑΝΤΙΚΕΙΜΕΝΟ ΤΗΣ ΣΥΜΒΑΣΗΣ</w:t>
        </w:r>
        <w:r w:rsidR="001E75E1">
          <w:rPr>
            <w:noProof/>
          </w:rPr>
          <w:tab/>
        </w:r>
        <w:r w:rsidR="001E75E1">
          <w:rPr>
            <w:noProof/>
          </w:rPr>
          <w:fldChar w:fldCharType="begin"/>
        </w:r>
        <w:r w:rsidR="001E75E1">
          <w:rPr>
            <w:noProof/>
          </w:rPr>
          <w:instrText xml:space="preserve"> PAGEREF _Toc120716117 \h </w:instrText>
        </w:r>
        <w:r w:rsidR="001E75E1">
          <w:rPr>
            <w:noProof/>
          </w:rPr>
        </w:r>
        <w:r w:rsidR="001E75E1">
          <w:rPr>
            <w:noProof/>
          </w:rPr>
          <w:fldChar w:fldCharType="separate"/>
        </w:r>
        <w:r w:rsidR="00C82D5F">
          <w:rPr>
            <w:noProof/>
          </w:rPr>
          <w:t>70</w:t>
        </w:r>
        <w:r w:rsidR="001E75E1">
          <w:rPr>
            <w:noProof/>
          </w:rPr>
          <w:fldChar w:fldCharType="end"/>
        </w:r>
      </w:hyperlink>
    </w:p>
    <w:p w14:paraId="11D95FBB" w14:textId="6CFAFC49" w:rsidR="001E75E1" w:rsidRDefault="00000000">
      <w:pPr>
        <w:pStyle w:val="41"/>
        <w:tabs>
          <w:tab w:val="right" w:leader="dot" w:pos="9628"/>
        </w:tabs>
        <w:rPr>
          <w:rFonts w:asciiTheme="minorHAnsi" w:eastAsiaTheme="minorEastAsia" w:hAnsiTheme="minorHAnsi" w:cstheme="minorBidi"/>
          <w:noProof/>
          <w:sz w:val="22"/>
          <w:szCs w:val="22"/>
          <w:lang w:val="en-US" w:eastAsia="en-US"/>
        </w:rPr>
      </w:pPr>
      <w:hyperlink w:anchor="_Toc120716118" w:history="1">
        <w:r w:rsidR="001E75E1" w:rsidRPr="00123FFE">
          <w:rPr>
            <w:rStyle w:val="-"/>
            <w:rFonts w:ascii="Tahoma" w:eastAsia="Tahoma" w:hAnsi="Tahoma" w:cs="Tahoma"/>
            <w:noProof/>
            <w:lang w:val="el-GR"/>
          </w:rPr>
          <w:t>1.5 ΜΕΘΟΔΟΛΟΓΙΑ ΥΛΟΠΟΙΗΣΗΣ</w:t>
        </w:r>
        <w:r w:rsidR="001E75E1">
          <w:rPr>
            <w:noProof/>
          </w:rPr>
          <w:tab/>
        </w:r>
        <w:r w:rsidR="001E75E1">
          <w:rPr>
            <w:noProof/>
          </w:rPr>
          <w:fldChar w:fldCharType="begin"/>
        </w:r>
        <w:r w:rsidR="001E75E1">
          <w:rPr>
            <w:noProof/>
          </w:rPr>
          <w:instrText xml:space="preserve"> PAGEREF _Toc120716118 \h </w:instrText>
        </w:r>
        <w:r w:rsidR="001E75E1">
          <w:rPr>
            <w:noProof/>
          </w:rPr>
        </w:r>
        <w:r w:rsidR="001E75E1">
          <w:rPr>
            <w:noProof/>
          </w:rPr>
          <w:fldChar w:fldCharType="separate"/>
        </w:r>
        <w:r w:rsidR="00C82D5F">
          <w:rPr>
            <w:noProof/>
          </w:rPr>
          <w:t>73</w:t>
        </w:r>
        <w:r w:rsidR="001E75E1">
          <w:rPr>
            <w:noProof/>
          </w:rPr>
          <w:fldChar w:fldCharType="end"/>
        </w:r>
      </w:hyperlink>
    </w:p>
    <w:p w14:paraId="5B3A4600" w14:textId="5F4391A6" w:rsidR="001E75E1" w:rsidRDefault="00000000">
      <w:pPr>
        <w:pStyle w:val="41"/>
        <w:tabs>
          <w:tab w:val="right" w:leader="dot" w:pos="9628"/>
        </w:tabs>
        <w:rPr>
          <w:rFonts w:asciiTheme="minorHAnsi" w:eastAsiaTheme="minorEastAsia" w:hAnsiTheme="minorHAnsi" w:cstheme="minorBidi"/>
          <w:noProof/>
          <w:sz w:val="22"/>
          <w:szCs w:val="22"/>
          <w:lang w:val="en-US" w:eastAsia="en-US"/>
        </w:rPr>
      </w:pPr>
      <w:hyperlink w:anchor="_Toc120716119" w:history="1">
        <w:r w:rsidR="001E75E1" w:rsidRPr="00123FFE">
          <w:rPr>
            <w:rStyle w:val="-"/>
            <w:rFonts w:ascii="Tahoma" w:hAnsi="Tahoma" w:cs="Tahoma"/>
            <w:noProof/>
            <w:lang w:val="el-GR"/>
          </w:rPr>
          <w:t>1.6 ΧΡΟΝΟΔΙΑΓΡΑΜΜΑ</w:t>
        </w:r>
        <w:r w:rsidR="001E75E1">
          <w:rPr>
            <w:noProof/>
          </w:rPr>
          <w:tab/>
        </w:r>
        <w:r w:rsidR="001E75E1">
          <w:rPr>
            <w:noProof/>
          </w:rPr>
          <w:fldChar w:fldCharType="begin"/>
        </w:r>
        <w:r w:rsidR="001E75E1">
          <w:rPr>
            <w:noProof/>
          </w:rPr>
          <w:instrText xml:space="preserve"> PAGEREF _Toc120716119 \h </w:instrText>
        </w:r>
        <w:r w:rsidR="001E75E1">
          <w:rPr>
            <w:noProof/>
          </w:rPr>
        </w:r>
        <w:r w:rsidR="001E75E1">
          <w:rPr>
            <w:noProof/>
          </w:rPr>
          <w:fldChar w:fldCharType="separate"/>
        </w:r>
        <w:r w:rsidR="00C82D5F">
          <w:rPr>
            <w:noProof/>
          </w:rPr>
          <w:t>74</w:t>
        </w:r>
        <w:r w:rsidR="001E75E1">
          <w:rPr>
            <w:noProof/>
          </w:rPr>
          <w:fldChar w:fldCharType="end"/>
        </w:r>
      </w:hyperlink>
    </w:p>
    <w:p w14:paraId="659C4943" w14:textId="6FCA391C" w:rsidR="001E75E1" w:rsidRDefault="00000000">
      <w:pPr>
        <w:pStyle w:val="41"/>
        <w:tabs>
          <w:tab w:val="right" w:leader="dot" w:pos="9628"/>
        </w:tabs>
        <w:rPr>
          <w:rFonts w:asciiTheme="minorHAnsi" w:eastAsiaTheme="minorEastAsia" w:hAnsiTheme="minorHAnsi" w:cstheme="minorBidi"/>
          <w:noProof/>
          <w:sz w:val="22"/>
          <w:szCs w:val="22"/>
          <w:lang w:val="en-US" w:eastAsia="en-US"/>
        </w:rPr>
      </w:pPr>
      <w:hyperlink w:anchor="_Toc120716120" w:history="1">
        <w:r w:rsidR="001E75E1" w:rsidRPr="00123FFE">
          <w:rPr>
            <w:rStyle w:val="-"/>
            <w:rFonts w:ascii="Tahoma" w:hAnsi="Tahoma" w:cs="Tahoma"/>
            <w:noProof/>
            <w:lang w:val="el-GR"/>
          </w:rPr>
          <w:t>1.7 ΦΑΣΕΙΣ -  ΠΑΡΑΔΟΤΕΑ</w:t>
        </w:r>
        <w:r w:rsidR="001E75E1">
          <w:rPr>
            <w:noProof/>
          </w:rPr>
          <w:tab/>
        </w:r>
        <w:r w:rsidR="001E75E1">
          <w:rPr>
            <w:noProof/>
          </w:rPr>
          <w:fldChar w:fldCharType="begin"/>
        </w:r>
        <w:r w:rsidR="001E75E1">
          <w:rPr>
            <w:noProof/>
          </w:rPr>
          <w:instrText xml:space="preserve"> PAGEREF _Toc120716120 \h </w:instrText>
        </w:r>
        <w:r w:rsidR="001E75E1">
          <w:rPr>
            <w:noProof/>
          </w:rPr>
        </w:r>
        <w:r w:rsidR="001E75E1">
          <w:rPr>
            <w:noProof/>
          </w:rPr>
          <w:fldChar w:fldCharType="separate"/>
        </w:r>
        <w:r w:rsidR="00C82D5F">
          <w:rPr>
            <w:noProof/>
          </w:rPr>
          <w:t>75</w:t>
        </w:r>
        <w:r w:rsidR="001E75E1">
          <w:rPr>
            <w:noProof/>
          </w:rPr>
          <w:fldChar w:fldCharType="end"/>
        </w:r>
      </w:hyperlink>
    </w:p>
    <w:p w14:paraId="37B37252" w14:textId="13EA7EEC" w:rsidR="001E75E1" w:rsidRDefault="00000000">
      <w:pPr>
        <w:pStyle w:val="41"/>
        <w:tabs>
          <w:tab w:val="right" w:leader="dot" w:pos="9628"/>
        </w:tabs>
        <w:rPr>
          <w:rFonts w:asciiTheme="minorHAnsi" w:eastAsiaTheme="minorEastAsia" w:hAnsiTheme="minorHAnsi" w:cstheme="minorBidi"/>
          <w:noProof/>
          <w:sz w:val="22"/>
          <w:szCs w:val="22"/>
          <w:lang w:val="en-US" w:eastAsia="en-US"/>
        </w:rPr>
      </w:pPr>
      <w:hyperlink w:anchor="_Toc120716121" w:history="1">
        <w:r w:rsidR="001E75E1" w:rsidRPr="00123FFE">
          <w:rPr>
            <w:rStyle w:val="-"/>
            <w:rFonts w:ascii="Tahoma" w:hAnsi="Tahoma" w:cs="Tahoma"/>
            <w:noProof/>
            <w:lang w:val="el-GR"/>
          </w:rPr>
          <w:t>1.8 ΣΧΉΜΑ ΔΙΟΙΚΗΣΗΣ ΕΡΓΟΥ</w:t>
        </w:r>
        <w:r w:rsidR="001E75E1">
          <w:rPr>
            <w:noProof/>
          </w:rPr>
          <w:tab/>
        </w:r>
        <w:r w:rsidR="001E75E1">
          <w:rPr>
            <w:noProof/>
          </w:rPr>
          <w:fldChar w:fldCharType="begin"/>
        </w:r>
        <w:r w:rsidR="001E75E1">
          <w:rPr>
            <w:noProof/>
          </w:rPr>
          <w:instrText xml:space="preserve"> PAGEREF _Toc120716121 \h </w:instrText>
        </w:r>
        <w:r w:rsidR="001E75E1">
          <w:rPr>
            <w:noProof/>
          </w:rPr>
        </w:r>
        <w:r w:rsidR="001E75E1">
          <w:rPr>
            <w:noProof/>
          </w:rPr>
          <w:fldChar w:fldCharType="separate"/>
        </w:r>
        <w:r w:rsidR="00C82D5F">
          <w:rPr>
            <w:noProof/>
          </w:rPr>
          <w:t>76</w:t>
        </w:r>
        <w:r w:rsidR="001E75E1">
          <w:rPr>
            <w:noProof/>
          </w:rPr>
          <w:fldChar w:fldCharType="end"/>
        </w:r>
      </w:hyperlink>
    </w:p>
    <w:p w14:paraId="7A358B9A" w14:textId="6328594B" w:rsidR="001E75E1" w:rsidRDefault="00000000">
      <w:pPr>
        <w:pStyle w:val="41"/>
        <w:tabs>
          <w:tab w:val="right" w:leader="dot" w:pos="9628"/>
        </w:tabs>
        <w:rPr>
          <w:rFonts w:asciiTheme="minorHAnsi" w:eastAsiaTheme="minorEastAsia" w:hAnsiTheme="minorHAnsi" w:cstheme="minorBidi"/>
          <w:noProof/>
          <w:sz w:val="22"/>
          <w:szCs w:val="22"/>
          <w:lang w:val="en-US" w:eastAsia="en-US"/>
        </w:rPr>
      </w:pPr>
      <w:hyperlink w:anchor="_Toc120716122" w:history="1">
        <w:r w:rsidR="001E75E1" w:rsidRPr="00123FFE">
          <w:rPr>
            <w:rStyle w:val="-"/>
            <w:rFonts w:ascii="Tahoma" w:eastAsia="Tahoma" w:hAnsi="Tahoma" w:cs="Tahoma"/>
            <w:noProof/>
            <w:lang w:val="el-GR"/>
          </w:rPr>
          <w:t>1.9 ΜΕΘΟΔΟΛΟΓΙΑ ΔΙΟΙΚΗΣΗΣ ΚΑΙ ΔΙΑΣΦΑΛΙΣΗΣ ΠΟΙΟΤΗΤΑΣ</w:t>
        </w:r>
        <w:r w:rsidR="001E75E1">
          <w:rPr>
            <w:noProof/>
          </w:rPr>
          <w:tab/>
        </w:r>
        <w:r w:rsidR="001E75E1">
          <w:rPr>
            <w:noProof/>
          </w:rPr>
          <w:fldChar w:fldCharType="begin"/>
        </w:r>
        <w:r w:rsidR="001E75E1">
          <w:rPr>
            <w:noProof/>
          </w:rPr>
          <w:instrText xml:space="preserve"> PAGEREF _Toc120716122 \h </w:instrText>
        </w:r>
        <w:r w:rsidR="001E75E1">
          <w:rPr>
            <w:noProof/>
          </w:rPr>
        </w:r>
        <w:r w:rsidR="001E75E1">
          <w:rPr>
            <w:noProof/>
          </w:rPr>
          <w:fldChar w:fldCharType="separate"/>
        </w:r>
        <w:r w:rsidR="00C82D5F">
          <w:rPr>
            <w:noProof/>
          </w:rPr>
          <w:t>78</w:t>
        </w:r>
        <w:r w:rsidR="001E75E1">
          <w:rPr>
            <w:noProof/>
          </w:rPr>
          <w:fldChar w:fldCharType="end"/>
        </w:r>
      </w:hyperlink>
    </w:p>
    <w:p w14:paraId="73398EA6" w14:textId="168B40E5" w:rsidR="001E75E1" w:rsidRDefault="00000000">
      <w:pPr>
        <w:pStyle w:val="41"/>
        <w:tabs>
          <w:tab w:val="right" w:leader="dot" w:pos="9628"/>
        </w:tabs>
        <w:rPr>
          <w:rFonts w:asciiTheme="minorHAnsi" w:eastAsiaTheme="minorEastAsia" w:hAnsiTheme="minorHAnsi" w:cstheme="minorBidi"/>
          <w:noProof/>
          <w:sz w:val="22"/>
          <w:szCs w:val="22"/>
          <w:lang w:val="en-US" w:eastAsia="en-US"/>
        </w:rPr>
      </w:pPr>
      <w:hyperlink w:anchor="_Toc120716123" w:history="1">
        <w:r w:rsidR="001E75E1" w:rsidRPr="00123FFE">
          <w:rPr>
            <w:rStyle w:val="-"/>
            <w:rFonts w:ascii="Tahoma" w:hAnsi="Tahoma" w:cs="Tahoma"/>
            <w:noProof/>
            <w:lang w:val="el-GR"/>
          </w:rPr>
          <w:t>1.10 ΤΟΠΟΣ ΥΛΟΠΟΙΗΣΗΣ/ ΠΑΡΟΧΗΣ ΤΩΝ ΥΠΗΡΕΣΙΩΝ</w:t>
        </w:r>
        <w:r w:rsidR="001E75E1">
          <w:rPr>
            <w:noProof/>
          </w:rPr>
          <w:tab/>
        </w:r>
        <w:r w:rsidR="001E75E1">
          <w:rPr>
            <w:noProof/>
          </w:rPr>
          <w:fldChar w:fldCharType="begin"/>
        </w:r>
        <w:r w:rsidR="001E75E1">
          <w:rPr>
            <w:noProof/>
          </w:rPr>
          <w:instrText xml:space="preserve"> PAGEREF _Toc120716123 \h </w:instrText>
        </w:r>
        <w:r w:rsidR="001E75E1">
          <w:rPr>
            <w:noProof/>
          </w:rPr>
        </w:r>
        <w:r w:rsidR="001E75E1">
          <w:rPr>
            <w:noProof/>
          </w:rPr>
          <w:fldChar w:fldCharType="separate"/>
        </w:r>
        <w:r w:rsidR="00C82D5F">
          <w:rPr>
            <w:noProof/>
          </w:rPr>
          <w:t>79</w:t>
        </w:r>
        <w:r w:rsidR="001E75E1">
          <w:rPr>
            <w:noProof/>
          </w:rPr>
          <w:fldChar w:fldCharType="end"/>
        </w:r>
      </w:hyperlink>
    </w:p>
    <w:p w14:paraId="02227251" w14:textId="366E110C" w:rsidR="001E75E1" w:rsidRDefault="00000000">
      <w:pPr>
        <w:pStyle w:val="25"/>
        <w:tabs>
          <w:tab w:val="right" w:leader="dot" w:pos="9628"/>
        </w:tabs>
        <w:rPr>
          <w:rFonts w:asciiTheme="minorHAnsi" w:eastAsiaTheme="minorEastAsia" w:hAnsiTheme="minorHAnsi" w:cstheme="minorBidi"/>
          <w:smallCaps w:val="0"/>
          <w:noProof/>
          <w:sz w:val="22"/>
          <w:szCs w:val="22"/>
          <w:lang w:val="en-US" w:eastAsia="en-US"/>
        </w:rPr>
      </w:pPr>
      <w:hyperlink w:anchor="_Toc120716124" w:history="1">
        <w:r w:rsidR="001E75E1" w:rsidRPr="00123FFE">
          <w:rPr>
            <w:rStyle w:val="-"/>
            <w:rFonts w:ascii="Tahoma" w:hAnsi="Tahoma" w:cs="Tahoma"/>
            <w:noProof/>
            <w:lang w:val="el-GR"/>
          </w:rPr>
          <w:t>ΠΑΡΑΡΤΗΜΑ ΙΙ – ΕΕΕΣ</w:t>
        </w:r>
        <w:r w:rsidR="001E75E1">
          <w:rPr>
            <w:noProof/>
          </w:rPr>
          <w:tab/>
        </w:r>
        <w:r w:rsidR="001E75E1">
          <w:rPr>
            <w:noProof/>
          </w:rPr>
          <w:fldChar w:fldCharType="begin"/>
        </w:r>
        <w:r w:rsidR="001E75E1">
          <w:rPr>
            <w:noProof/>
          </w:rPr>
          <w:instrText xml:space="preserve"> PAGEREF _Toc120716124 \h </w:instrText>
        </w:r>
        <w:r w:rsidR="001E75E1">
          <w:rPr>
            <w:noProof/>
          </w:rPr>
        </w:r>
        <w:r w:rsidR="001E75E1">
          <w:rPr>
            <w:noProof/>
          </w:rPr>
          <w:fldChar w:fldCharType="separate"/>
        </w:r>
        <w:r w:rsidR="00C82D5F">
          <w:rPr>
            <w:noProof/>
          </w:rPr>
          <w:t>80</w:t>
        </w:r>
        <w:r w:rsidR="001E75E1">
          <w:rPr>
            <w:noProof/>
          </w:rPr>
          <w:fldChar w:fldCharType="end"/>
        </w:r>
      </w:hyperlink>
    </w:p>
    <w:p w14:paraId="7E883236" w14:textId="4631C92C" w:rsidR="001E75E1" w:rsidRDefault="00000000">
      <w:pPr>
        <w:pStyle w:val="41"/>
        <w:tabs>
          <w:tab w:val="right" w:leader="dot" w:pos="9628"/>
        </w:tabs>
        <w:rPr>
          <w:rFonts w:asciiTheme="minorHAnsi" w:eastAsiaTheme="minorEastAsia" w:hAnsiTheme="minorHAnsi" w:cstheme="minorBidi"/>
          <w:noProof/>
          <w:sz w:val="22"/>
          <w:szCs w:val="22"/>
          <w:lang w:val="en-US" w:eastAsia="en-US"/>
        </w:rPr>
      </w:pPr>
      <w:hyperlink w:anchor="_Toc120716125" w:history="1">
        <w:r w:rsidR="001E75E1" w:rsidRPr="00123FFE">
          <w:rPr>
            <w:rStyle w:val="-"/>
            <w:rFonts w:ascii="Tahoma" w:eastAsia="Tahoma" w:hAnsi="Tahoma" w:cs="Tahoma"/>
            <w:noProof/>
            <w:lang w:val="el-GR"/>
          </w:rPr>
          <w:t>ΕΥΡΩΠΑΙΚΟ ΕΝΙΑΙΟ ΕΓΓΡΑΦΟ ΣΥΜΒΑΣΗΣ (ΕΕΕΣ)</w:t>
        </w:r>
        <w:r w:rsidR="001E75E1">
          <w:rPr>
            <w:noProof/>
          </w:rPr>
          <w:tab/>
        </w:r>
        <w:r w:rsidR="001E75E1">
          <w:rPr>
            <w:noProof/>
          </w:rPr>
          <w:fldChar w:fldCharType="begin"/>
        </w:r>
        <w:r w:rsidR="001E75E1">
          <w:rPr>
            <w:noProof/>
          </w:rPr>
          <w:instrText xml:space="preserve"> PAGEREF _Toc120716125 \h </w:instrText>
        </w:r>
        <w:r w:rsidR="001E75E1">
          <w:rPr>
            <w:noProof/>
          </w:rPr>
        </w:r>
        <w:r w:rsidR="001E75E1">
          <w:rPr>
            <w:noProof/>
          </w:rPr>
          <w:fldChar w:fldCharType="separate"/>
        </w:r>
        <w:r w:rsidR="00C82D5F">
          <w:rPr>
            <w:noProof/>
          </w:rPr>
          <w:t>80</w:t>
        </w:r>
        <w:r w:rsidR="001E75E1">
          <w:rPr>
            <w:noProof/>
          </w:rPr>
          <w:fldChar w:fldCharType="end"/>
        </w:r>
      </w:hyperlink>
    </w:p>
    <w:p w14:paraId="49FB48F1" w14:textId="26AFAEA8" w:rsidR="001E75E1" w:rsidRDefault="00000000">
      <w:pPr>
        <w:pStyle w:val="25"/>
        <w:tabs>
          <w:tab w:val="right" w:leader="dot" w:pos="9628"/>
        </w:tabs>
        <w:rPr>
          <w:rFonts w:asciiTheme="minorHAnsi" w:eastAsiaTheme="minorEastAsia" w:hAnsiTheme="minorHAnsi" w:cstheme="minorBidi"/>
          <w:smallCaps w:val="0"/>
          <w:noProof/>
          <w:sz w:val="22"/>
          <w:szCs w:val="22"/>
          <w:lang w:val="en-US" w:eastAsia="en-US"/>
        </w:rPr>
      </w:pPr>
      <w:hyperlink w:anchor="_Toc120716126" w:history="1">
        <w:r w:rsidR="001E75E1" w:rsidRPr="00123FFE">
          <w:rPr>
            <w:rStyle w:val="-"/>
            <w:rFonts w:ascii="Tahoma" w:eastAsia="Tahoma" w:hAnsi="Tahoma" w:cs="Tahoma"/>
            <w:noProof/>
            <w:lang w:val="el-GR"/>
          </w:rPr>
          <w:t>ΠΑΡΑΡΤΗΜΑ ΙΙΙ – Υπόδειγμα Βιογραφικού Σημειώματος</w:t>
        </w:r>
        <w:r w:rsidR="001E75E1">
          <w:rPr>
            <w:noProof/>
          </w:rPr>
          <w:tab/>
        </w:r>
        <w:r w:rsidR="001E75E1">
          <w:rPr>
            <w:noProof/>
          </w:rPr>
          <w:fldChar w:fldCharType="begin"/>
        </w:r>
        <w:r w:rsidR="001E75E1">
          <w:rPr>
            <w:noProof/>
          </w:rPr>
          <w:instrText xml:space="preserve"> PAGEREF _Toc120716126 \h </w:instrText>
        </w:r>
        <w:r w:rsidR="001E75E1">
          <w:rPr>
            <w:noProof/>
          </w:rPr>
        </w:r>
        <w:r w:rsidR="001E75E1">
          <w:rPr>
            <w:noProof/>
          </w:rPr>
          <w:fldChar w:fldCharType="separate"/>
        </w:r>
        <w:r w:rsidR="00C82D5F">
          <w:rPr>
            <w:noProof/>
          </w:rPr>
          <w:t>81</w:t>
        </w:r>
        <w:r w:rsidR="001E75E1">
          <w:rPr>
            <w:noProof/>
          </w:rPr>
          <w:fldChar w:fldCharType="end"/>
        </w:r>
      </w:hyperlink>
    </w:p>
    <w:p w14:paraId="482A11C1" w14:textId="01621309" w:rsidR="001E75E1" w:rsidRDefault="00000000">
      <w:pPr>
        <w:pStyle w:val="25"/>
        <w:tabs>
          <w:tab w:val="right" w:leader="dot" w:pos="9628"/>
        </w:tabs>
        <w:rPr>
          <w:rFonts w:asciiTheme="minorHAnsi" w:eastAsiaTheme="minorEastAsia" w:hAnsiTheme="minorHAnsi" w:cstheme="minorBidi"/>
          <w:smallCaps w:val="0"/>
          <w:noProof/>
          <w:sz w:val="22"/>
          <w:szCs w:val="22"/>
          <w:lang w:val="en-US" w:eastAsia="en-US"/>
        </w:rPr>
      </w:pPr>
      <w:hyperlink w:anchor="_Toc120716127" w:history="1">
        <w:r w:rsidR="001E75E1" w:rsidRPr="00123FFE">
          <w:rPr>
            <w:rStyle w:val="-"/>
            <w:rFonts w:ascii="Tahoma" w:eastAsia="Tahoma" w:hAnsi="Tahoma" w:cs="Tahoma"/>
            <w:noProof/>
            <w:lang w:val="el-GR"/>
          </w:rPr>
          <w:t>ΠΑΡΑΡΤΗΜΑ Ι</w:t>
        </w:r>
        <w:r w:rsidR="001E75E1" w:rsidRPr="00123FFE">
          <w:rPr>
            <w:rStyle w:val="-"/>
            <w:rFonts w:ascii="Tahoma" w:eastAsia="Tahoma" w:hAnsi="Tahoma" w:cs="Tahoma"/>
            <w:noProof/>
          </w:rPr>
          <w:t>V</w:t>
        </w:r>
        <w:r w:rsidR="001E75E1" w:rsidRPr="00123FFE">
          <w:rPr>
            <w:rStyle w:val="-"/>
            <w:rFonts w:ascii="Tahoma" w:eastAsia="Tahoma" w:hAnsi="Tahoma" w:cs="Tahoma"/>
            <w:noProof/>
            <w:lang w:val="el-GR"/>
          </w:rPr>
          <w:t xml:space="preserve"> – Υπόδειγμα Τεχνικής Προσφοράς</w:t>
        </w:r>
        <w:r w:rsidR="001E75E1">
          <w:rPr>
            <w:noProof/>
          </w:rPr>
          <w:tab/>
        </w:r>
        <w:r w:rsidR="001E75E1">
          <w:rPr>
            <w:noProof/>
          </w:rPr>
          <w:fldChar w:fldCharType="begin"/>
        </w:r>
        <w:r w:rsidR="001E75E1">
          <w:rPr>
            <w:noProof/>
          </w:rPr>
          <w:instrText xml:space="preserve"> PAGEREF _Toc120716127 \h </w:instrText>
        </w:r>
        <w:r w:rsidR="001E75E1">
          <w:rPr>
            <w:noProof/>
          </w:rPr>
        </w:r>
        <w:r w:rsidR="001E75E1">
          <w:rPr>
            <w:noProof/>
          </w:rPr>
          <w:fldChar w:fldCharType="separate"/>
        </w:r>
        <w:r w:rsidR="00C82D5F">
          <w:rPr>
            <w:noProof/>
          </w:rPr>
          <w:t>83</w:t>
        </w:r>
        <w:r w:rsidR="001E75E1">
          <w:rPr>
            <w:noProof/>
          </w:rPr>
          <w:fldChar w:fldCharType="end"/>
        </w:r>
      </w:hyperlink>
    </w:p>
    <w:p w14:paraId="10F7E88A" w14:textId="2DAC93BD" w:rsidR="001E75E1" w:rsidRDefault="00000000">
      <w:pPr>
        <w:pStyle w:val="25"/>
        <w:tabs>
          <w:tab w:val="right" w:leader="dot" w:pos="9628"/>
        </w:tabs>
        <w:rPr>
          <w:rFonts w:asciiTheme="minorHAnsi" w:eastAsiaTheme="minorEastAsia" w:hAnsiTheme="minorHAnsi" w:cstheme="minorBidi"/>
          <w:smallCaps w:val="0"/>
          <w:noProof/>
          <w:sz w:val="22"/>
          <w:szCs w:val="22"/>
          <w:lang w:val="en-US" w:eastAsia="en-US"/>
        </w:rPr>
      </w:pPr>
      <w:hyperlink w:anchor="_Toc120716128" w:history="1">
        <w:r w:rsidR="001E75E1" w:rsidRPr="00123FFE">
          <w:rPr>
            <w:rStyle w:val="-"/>
            <w:rFonts w:ascii="Tahoma" w:eastAsia="Tahoma" w:hAnsi="Tahoma" w:cs="Tahoma"/>
            <w:noProof/>
            <w:lang w:val="el-GR"/>
          </w:rPr>
          <w:t xml:space="preserve">ΠΑΡΑΡΤΗΜΑ </w:t>
        </w:r>
        <w:r w:rsidR="001E75E1" w:rsidRPr="00123FFE">
          <w:rPr>
            <w:rStyle w:val="-"/>
            <w:rFonts w:ascii="Tahoma" w:eastAsia="Tahoma" w:hAnsi="Tahoma" w:cs="Tahoma"/>
            <w:noProof/>
          </w:rPr>
          <w:t>V</w:t>
        </w:r>
        <w:r w:rsidR="001E75E1" w:rsidRPr="00123FFE">
          <w:rPr>
            <w:rStyle w:val="-"/>
            <w:rFonts w:ascii="Tahoma" w:eastAsia="Tahoma" w:hAnsi="Tahoma" w:cs="Tahoma"/>
            <w:noProof/>
            <w:lang w:val="el-GR"/>
          </w:rPr>
          <w:t xml:space="preserve"> – Υπόδειγμα Οικονομικής Προσφοράς</w:t>
        </w:r>
        <w:r w:rsidR="001E75E1">
          <w:rPr>
            <w:noProof/>
          </w:rPr>
          <w:tab/>
        </w:r>
        <w:r w:rsidR="001E75E1">
          <w:rPr>
            <w:noProof/>
          </w:rPr>
          <w:fldChar w:fldCharType="begin"/>
        </w:r>
        <w:r w:rsidR="001E75E1">
          <w:rPr>
            <w:noProof/>
          </w:rPr>
          <w:instrText xml:space="preserve"> PAGEREF _Toc120716128 \h </w:instrText>
        </w:r>
        <w:r w:rsidR="001E75E1">
          <w:rPr>
            <w:noProof/>
          </w:rPr>
        </w:r>
        <w:r w:rsidR="001E75E1">
          <w:rPr>
            <w:noProof/>
          </w:rPr>
          <w:fldChar w:fldCharType="separate"/>
        </w:r>
        <w:r w:rsidR="00C82D5F">
          <w:rPr>
            <w:noProof/>
          </w:rPr>
          <w:t>84</w:t>
        </w:r>
        <w:r w:rsidR="001E75E1">
          <w:rPr>
            <w:noProof/>
          </w:rPr>
          <w:fldChar w:fldCharType="end"/>
        </w:r>
      </w:hyperlink>
    </w:p>
    <w:p w14:paraId="11A0BE4B" w14:textId="037A6717" w:rsidR="001E75E1" w:rsidRDefault="00000000">
      <w:pPr>
        <w:pStyle w:val="25"/>
        <w:tabs>
          <w:tab w:val="right" w:leader="dot" w:pos="9628"/>
        </w:tabs>
        <w:rPr>
          <w:rFonts w:asciiTheme="minorHAnsi" w:eastAsiaTheme="minorEastAsia" w:hAnsiTheme="minorHAnsi" w:cstheme="minorBidi"/>
          <w:smallCaps w:val="0"/>
          <w:noProof/>
          <w:sz w:val="22"/>
          <w:szCs w:val="22"/>
          <w:lang w:val="en-US" w:eastAsia="en-US"/>
        </w:rPr>
      </w:pPr>
      <w:hyperlink w:anchor="_Toc120716129" w:history="1">
        <w:r w:rsidR="001E75E1" w:rsidRPr="00123FFE">
          <w:rPr>
            <w:rStyle w:val="-"/>
            <w:rFonts w:ascii="Tahoma" w:hAnsi="Tahoma" w:cs="Tahoma"/>
            <w:noProof/>
            <w:lang w:val="el-GR"/>
          </w:rPr>
          <w:t xml:space="preserve">ΠΑΡΑΡΤΗΜΑ </w:t>
        </w:r>
        <w:r w:rsidR="001E75E1" w:rsidRPr="00123FFE">
          <w:rPr>
            <w:rStyle w:val="-"/>
            <w:rFonts w:ascii="Tahoma" w:hAnsi="Tahoma" w:cs="Tahoma"/>
            <w:noProof/>
            <w:lang w:val="en-US"/>
          </w:rPr>
          <w:t>VI</w:t>
        </w:r>
        <w:r w:rsidR="001E75E1" w:rsidRPr="00123FFE">
          <w:rPr>
            <w:rStyle w:val="-"/>
            <w:rFonts w:ascii="Tahoma" w:hAnsi="Tahoma" w:cs="Tahoma"/>
            <w:noProof/>
            <w:lang w:val="el-GR"/>
          </w:rPr>
          <w:t xml:space="preserve"> – Υποδείγματα Εγγυητικών Επιστολών (Προσαρμοσμένα από την Αναθέτουσα Αρχή)</w:t>
        </w:r>
        <w:r w:rsidR="001E75E1">
          <w:rPr>
            <w:noProof/>
          </w:rPr>
          <w:tab/>
        </w:r>
        <w:r w:rsidR="001E75E1">
          <w:rPr>
            <w:noProof/>
          </w:rPr>
          <w:fldChar w:fldCharType="begin"/>
        </w:r>
        <w:r w:rsidR="001E75E1">
          <w:rPr>
            <w:noProof/>
          </w:rPr>
          <w:instrText xml:space="preserve"> PAGEREF _Toc120716129 \h </w:instrText>
        </w:r>
        <w:r w:rsidR="001E75E1">
          <w:rPr>
            <w:noProof/>
          </w:rPr>
        </w:r>
        <w:r w:rsidR="001E75E1">
          <w:rPr>
            <w:noProof/>
          </w:rPr>
          <w:fldChar w:fldCharType="separate"/>
        </w:r>
        <w:r w:rsidR="00C82D5F">
          <w:rPr>
            <w:noProof/>
          </w:rPr>
          <w:t>85</w:t>
        </w:r>
        <w:r w:rsidR="001E75E1">
          <w:rPr>
            <w:noProof/>
          </w:rPr>
          <w:fldChar w:fldCharType="end"/>
        </w:r>
      </w:hyperlink>
    </w:p>
    <w:p w14:paraId="5EB0F3A6" w14:textId="49549A0A" w:rsidR="001E75E1" w:rsidRDefault="00000000">
      <w:pPr>
        <w:pStyle w:val="41"/>
        <w:tabs>
          <w:tab w:val="right" w:leader="dot" w:pos="9628"/>
        </w:tabs>
        <w:rPr>
          <w:rFonts w:asciiTheme="minorHAnsi" w:eastAsiaTheme="minorEastAsia" w:hAnsiTheme="minorHAnsi" w:cstheme="minorBidi"/>
          <w:noProof/>
          <w:sz w:val="22"/>
          <w:szCs w:val="22"/>
          <w:lang w:val="en-US" w:eastAsia="en-US"/>
        </w:rPr>
      </w:pPr>
      <w:hyperlink w:anchor="_Toc120716130" w:history="1">
        <w:r w:rsidR="001E75E1" w:rsidRPr="00123FFE">
          <w:rPr>
            <w:rStyle w:val="-"/>
            <w:rFonts w:ascii="Tahoma" w:eastAsia="Calibri" w:hAnsi="Tahoma" w:cs="Tahoma"/>
            <w:noProof/>
            <w:lang w:val="el-GR" w:eastAsia="el-GR"/>
          </w:rPr>
          <w:t>Ι. «Υπόδειγμα Εγγυητικής Επιστολής Συμμετοχής»</w:t>
        </w:r>
        <w:r w:rsidR="001E75E1">
          <w:rPr>
            <w:noProof/>
          </w:rPr>
          <w:tab/>
        </w:r>
        <w:r w:rsidR="001E75E1">
          <w:rPr>
            <w:noProof/>
          </w:rPr>
          <w:fldChar w:fldCharType="begin"/>
        </w:r>
        <w:r w:rsidR="001E75E1">
          <w:rPr>
            <w:noProof/>
          </w:rPr>
          <w:instrText xml:space="preserve"> PAGEREF _Toc120716130 \h </w:instrText>
        </w:r>
        <w:r w:rsidR="001E75E1">
          <w:rPr>
            <w:noProof/>
          </w:rPr>
        </w:r>
        <w:r w:rsidR="001E75E1">
          <w:rPr>
            <w:noProof/>
          </w:rPr>
          <w:fldChar w:fldCharType="separate"/>
        </w:r>
        <w:r w:rsidR="00C82D5F">
          <w:rPr>
            <w:noProof/>
          </w:rPr>
          <w:t>85</w:t>
        </w:r>
        <w:r w:rsidR="001E75E1">
          <w:rPr>
            <w:noProof/>
          </w:rPr>
          <w:fldChar w:fldCharType="end"/>
        </w:r>
      </w:hyperlink>
    </w:p>
    <w:p w14:paraId="45800E2E" w14:textId="00CC8592" w:rsidR="001E75E1" w:rsidRDefault="00000000">
      <w:pPr>
        <w:pStyle w:val="41"/>
        <w:tabs>
          <w:tab w:val="right" w:leader="dot" w:pos="9628"/>
        </w:tabs>
        <w:rPr>
          <w:rFonts w:asciiTheme="minorHAnsi" w:eastAsiaTheme="minorEastAsia" w:hAnsiTheme="minorHAnsi" w:cstheme="minorBidi"/>
          <w:noProof/>
          <w:sz w:val="22"/>
          <w:szCs w:val="22"/>
          <w:lang w:val="en-US" w:eastAsia="en-US"/>
        </w:rPr>
      </w:pPr>
      <w:hyperlink w:anchor="_Toc120716131" w:history="1">
        <w:r w:rsidR="001E75E1" w:rsidRPr="00123FFE">
          <w:rPr>
            <w:rStyle w:val="-"/>
            <w:rFonts w:ascii="Tahoma" w:eastAsia="Calibri" w:hAnsi="Tahoma" w:cs="Tahoma"/>
            <w:noProof/>
            <w:lang w:val="el-GR" w:eastAsia="el-GR"/>
          </w:rPr>
          <w:t>ΙΙ. «Υπόδειγμα Εγγυητικής Επιστολής Καλής Εκτέλεσης»</w:t>
        </w:r>
        <w:r w:rsidR="001E75E1">
          <w:rPr>
            <w:noProof/>
          </w:rPr>
          <w:tab/>
        </w:r>
        <w:r w:rsidR="001E75E1">
          <w:rPr>
            <w:noProof/>
          </w:rPr>
          <w:fldChar w:fldCharType="begin"/>
        </w:r>
        <w:r w:rsidR="001E75E1">
          <w:rPr>
            <w:noProof/>
          </w:rPr>
          <w:instrText xml:space="preserve"> PAGEREF _Toc120716131 \h </w:instrText>
        </w:r>
        <w:r w:rsidR="001E75E1">
          <w:rPr>
            <w:noProof/>
          </w:rPr>
        </w:r>
        <w:r w:rsidR="001E75E1">
          <w:rPr>
            <w:noProof/>
          </w:rPr>
          <w:fldChar w:fldCharType="separate"/>
        </w:r>
        <w:r w:rsidR="00C82D5F">
          <w:rPr>
            <w:noProof/>
          </w:rPr>
          <w:t>86</w:t>
        </w:r>
        <w:r w:rsidR="001E75E1">
          <w:rPr>
            <w:noProof/>
          </w:rPr>
          <w:fldChar w:fldCharType="end"/>
        </w:r>
      </w:hyperlink>
    </w:p>
    <w:p w14:paraId="5CACE39C" w14:textId="7339E171" w:rsidR="001E75E1" w:rsidRDefault="00000000">
      <w:pPr>
        <w:pStyle w:val="25"/>
        <w:tabs>
          <w:tab w:val="right" w:leader="dot" w:pos="9628"/>
        </w:tabs>
        <w:rPr>
          <w:rFonts w:asciiTheme="minorHAnsi" w:eastAsiaTheme="minorEastAsia" w:hAnsiTheme="minorHAnsi" w:cstheme="minorBidi"/>
          <w:smallCaps w:val="0"/>
          <w:noProof/>
          <w:sz w:val="22"/>
          <w:szCs w:val="22"/>
          <w:lang w:val="en-US" w:eastAsia="en-US"/>
        </w:rPr>
      </w:pPr>
      <w:hyperlink w:anchor="_Toc120716132" w:history="1">
        <w:r w:rsidR="001E75E1" w:rsidRPr="00123FFE">
          <w:rPr>
            <w:rStyle w:val="-"/>
            <w:rFonts w:ascii="Tahoma" w:eastAsia="Arial" w:hAnsi="Tahoma" w:cs="Tahoma"/>
            <w:noProof/>
            <w:lang w:val="el-GR"/>
          </w:rPr>
          <w:t>ΠΑΡΑΡΤΗΜΑ VII. ΕΝΗΜΕΡΩΣΗ ΓΙΑ ΤΗΝ ΕΠΕΞΕΡΓΑΣΙΑ ΠΡΟΣΩΠΙΚΩΝ ΔΕΔΟΜΕΝΩΝ</w:t>
        </w:r>
        <w:r w:rsidR="001E75E1">
          <w:rPr>
            <w:noProof/>
          </w:rPr>
          <w:tab/>
        </w:r>
        <w:r w:rsidR="001E75E1">
          <w:rPr>
            <w:noProof/>
          </w:rPr>
          <w:fldChar w:fldCharType="begin"/>
        </w:r>
        <w:r w:rsidR="001E75E1">
          <w:rPr>
            <w:noProof/>
          </w:rPr>
          <w:instrText xml:space="preserve"> PAGEREF _Toc120716132 \h </w:instrText>
        </w:r>
        <w:r w:rsidR="001E75E1">
          <w:rPr>
            <w:noProof/>
          </w:rPr>
        </w:r>
        <w:r w:rsidR="001E75E1">
          <w:rPr>
            <w:noProof/>
          </w:rPr>
          <w:fldChar w:fldCharType="separate"/>
        </w:r>
        <w:r w:rsidR="00C82D5F">
          <w:rPr>
            <w:noProof/>
          </w:rPr>
          <w:t>87</w:t>
        </w:r>
        <w:r w:rsidR="001E75E1">
          <w:rPr>
            <w:noProof/>
          </w:rPr>
          <w:fldChar w:fldCharType="end"/>
        </w:r>
      </w:hyperlink>
    </w:p>
    <w:p w14:paraId="6FA4BCE6" w14:textId="770AE1DC" w:rsidR="001E75E1" w:rsidRDefault="00000000">
      <w:pPr>
        <w:pStyle w:val="25"/>
        <w:tabs>
          <w:tab w:val="right" w:leader="dot" w:pos="9628"/>
        </w:tabs>
        <w:rPr>
          <w:rFonts w:asciiTheme="minorHAnsi" w:eastAsiaTheme="minorEastAsia" w:hAnsiTheme="minorHAnsi" w:cstheme="minorBidi"/>
          <w:smallCaps w:val="0"/>
          <w:noProof/>
          <w:sz w:val="22"/>
          <w:szCs w:val="22"/>
          <w:lang w:val="en-US" w:eastAsia="en-US"/>
        </w:rPr>
      </w:pPr>
      <w:hyperlink w:anchor="_Toc120716133" w:history="1">
        <w:r w:rsidR="001E75E1" w:rsidRPr="00123FFE">
          <w:rPr>
            <w:rStyle w:val="-"/>
            <w:rFonts w:ascii="Tahoma" w:eastAsia="Arial" w:hAnsi="Tahoma" w:cs="Tahoma"/>
            <w:noProof/>
            <w:lang w:val="el-GR"/>
          </w:rPr>
          <w:t>ΠΑΡΑΡΤΗΜΑ VI</w:t>
        </w:r>
        <w:r w:rsidR="001E75E1" w:rsidRPr="00123FFE">
          <w:rPr>
            <w:rStyle w:val="-"/>
            <w:rFonts w:ascii="Tahoma" w:eastAsia="Arial" w:hAnsi="Tahoma" w:cs="Tahoma"/>
            <w:noProof/>
            <w:lang w:val="en-US"/>
          </w:rPr>
          <w:t>I</w:t>
        </w:r>
        <w:r w:rsidR="001E75E1" w:rsidRPr="00123FFE">
          <w:rPr>
            <w:rStyle w:val="-"/>
            <w:rFonts w:ascii="Tahoma" w:eastAsia="Arial" w:hAnsi="Tahoma" w:cs="Tahoma"/>
            <w:noProof/>
            <w:lang w:val="el-GR"/>
          </w:rPr>
          <w:t>Ι – Άλλες Δηλώσεις</w:t>
        </w:r>
        <w:r w:rsidR="001E75E1">
          <w:rPr>
            <w:noProof/>
          </w:rPr>
          <w:tab/>
        </w:r>
        <w:r w:rsidR="001E75E1">
          <w:rPr>
            <w:noProof/>
          </w:rPr>
          <w:fldChar w:fldCharType="begin"/>
        </w:r>
        <w:r w:rsidR="001E75E1">
          <w:rPr>
            <w:noProof/>
          </w:rPr>
          <w:instrText xml:space="preserve"> PAGEREF _Toc120716133 \h </w:instrText>
        </w:r>
        <w:r w:rsidR="001E75E1">
          <w:rPr>
            <w:noProof/>
          </w:rPr>
        </w:r>
        <w:r w:rsidR="001E75E1">
          <w:rPr>
            <w:noProof/>
          </w:rPr>
          <w:fldChar w:fldCharType="separate"/>
        </w:r>
        <w:r w:rsidR="00C82D5F">
          <w:rPr>
            <w:noProof/>
          </w:rPr>
          <w:t>88</w:t>
        </w:r>
        <w:r w:rsidR="001E75E1">
          <w:rPr>
            <w:noProof/>
          </w:rPr>
          <w:fldChar w:fldCharType="end"/>
        </w:r>
      </w:hyperlink>
    </w:p>
    <w:p w14:paraId="1DEFAC9B" w14:textId="2B70477B" w:rsidR="001E75E1" w:rsidRDefault="00000000">
      <w:pPr>
        <w:pStyle w:val="25"/>
        <w:tabs>
          <w:tab w:val="right" w:leader="dot" w:pos="9628"/>
        </w:tabs>
        <w:rPr>
          <w:rFonts w:asciiTheme="minorHAnsi" w:eastAsiaTheme="minorEastAsia" w:hAnsiTheme="minorHAnsi" w:cstheme="minorBidi"/>
          <w:smallCaps w:val="0"/>
          <w:noProof/>
          <w:sz w:val="22"/>
          <w:szCs w:val="22"/>
          <w:lang w:val="en-US" w:eastAsia="en-US"/>
        </w:rPr>
      </w:pPr>
      <w:hyperlink w:anchor="_Toc120716134" w:history="1">
        <w:r w:rsidR="001E75E1" w:rsidRPr="00123FFE">
          <w:rPr>
            <w:rStyle w:val="-"/>
            <w:rFonts w:ascii="Tahoma" w:eastAsia="Arial" w:hAnsi="Tahoma" w:cs="Tahoma"/>
            <w:noProof/>
            <w:lang w:val="el-GR"/>
          </w:rPr>
          <w:t>ΠΑΡΑΡΤΗΜΑ IX – Ρήτρα Ακεραιότητας</w:t>
        </w:r>
        <w:r w:rsidR="001E75E1">
          <w:rPr>
            <w:noProof/>
          </w:rPr>
          <w:tab/>
        </w:r>
        <w:r w:rsidR="001E75E1">
          <w:rPr>
            <w:noProof/>
          </w:rPr>
          <w:fldChar w:fldCharType="begin"/>
        </w:r>
        <w:r w:rsidR="001E75E1">
          <w:rPr>
            <w:noProof/>
          </w:rPr>
          <w:instrText xml:space="preserve"> PAGEREF _Toc120716134 \h </w:instrText>
        </w:r>
        <w:r w:rsidR="001E75E1">
          <w:rPr>
            <w:noProof/>
          </w:rPr>
        </w:r>
        <w:r w:rsidR="001E75E1">
          <w:rPr>
            <w:noProof/>
          </w:rPr>
          <w:fldChar w:fldCharType="separate"/>
        </w:r>
        <w:r w:rsidR="00C82D5F">
          <w:rPr>
            <w:noProof/>
          </w:rPr>
          <w:t>89</w:t>
        </w:r>
        <w:r w:rsidR="001E75E1">
          <w:rPr>
            <w:noProof/>
          </w:rPr>
          <w:fldChar w:fldCharType="end"/>
        </w:r>
      </w:hyperlink>
    </w:p>
    <w:p w14:paraId="6EC4735F" w14:textId="0EBD8343" w:rsidR="00D41FD6" w:rsidRPr="00D07716" w:rsidRDefault="00D41FD6">
      <w:pPr>
        <w:rPr>
          <w:rFonts w:ascii="Tahoma" w:eastAsia="MS Mincho" w:hAnsi="Tahoma" w:cs="Tahoma"/>
          <w:b/>
          <w:bCs/>
          <w:caps/>
          <w:sz w:val="20"/>
          <w:szCs w:val="22"/>
          <w:lang w:val="el-GR"/>
        </w:rPr>
      </w:pPr>
      <w:r w:rsidRPr="00D07716">
        <w:rPr>
          <w:rFonts w:ascii="Tahoma" w:hAnsi="Tahoma" w:cs="Tahoma"/>
        </w:rPr>
        <w:fldChar w:fldCharType="end"/>
      </w:r>
    </w:p>
    <w:p w14:paraId="018AFBA0" w14:textId="77777777" w:rsidR="00D41FD6" w:rsidRPr="00D07716" w:rsidRDefault="00D41FD6">
      <w:pPr>
        <w:pStyle w:val="1"/>
        <w:numPr>
          <w:ilvl w:val="0"/>
          <w:numId w:val="9"/>
        </w:numPr>
        <w:tabs>
          <w:tab w:val="left" w:pos="567"/>
        </w:tabs>
        <w:ind w:left="567" w:hanging="567"/>
        <w:rPr>
          <w:rFonts w:ascii="Tahoma" w:hAnsi="Tahoma" w:cs="Tahoma"/>
          <w:color w:val="auto"/>
        </w:rPr>
      </w:pPr>
      <w:bookmarkStart w:id="10" w:name="_Toc120716044"/>
      <w:r w:rsidRPr="00D07716">
        <w:rPr>
          <w:rFonts w:ascii="Tahoma" w:hAnsi="Tahoma" w:cs="Tahoma"/>
          <w:color w:val="auto"/>
          <w:lang w:val="el-GR"/>
        </w:rPr>
        <w:lastRenderedPageBreak/>
        <w:t>ΑΝΑΘΕΤΟΥΣΑ ΑΡΧΗ ΚΑΙ ΑΝΤΙΚΕΙΜΕΝΟ ΣΥΜΒΑΣΗΣ</w:t>
      </w:r>
      <w:bookmarkEnd w:id="10"/>
    </w:p>
    <w:p w14:paraId="4BE3E332" w14:textId="77777777" w:rsidR="00D41FD6" w:rsidRPr="00D07716" w:rsidRDefault="00D41FD6">
      <w:pPr>
        <w:pStyle w:val="20"/>
        <w:rPr>
          <w:rFonts w:ascii="Tahoma" w:hAnsi="Tahoma" w:cs="Tahoma"/>
          <w:color w:val="auto"/>
        </w:rPr>
      </w:pPr>
      <w:bookmarkStart w:id="11" w:name="_Toc120716045"/>
      <w:r w:rsidRPr="00D07716">
        <w:rPr>
          <w:rFonts w:ascii="Tahoma" w:hAnsi="Tahoma" w:cs="Tahoma"/>
          <w:color w:val="auto"/>
          <w:lang w:val="el-GR"/>
        </w:rPr>
        <w:t>1.1</w:t>
      </w:r>
      <w:r w:rsidRPr="00D07716">
        <w:rPr>
          <w:rFonts w:ascii="Tahoma" w:hAnsi="Tahoma" w:cs="Tahoma"/>
          <w:color w:val="auto"/>
          <w:lang w:val="el-GR"/>
        </w:rPr>
        <w:tab/>
        <w:t>Στοιχεία Αναθέτουσας Αρχής</w:t>
      </w:r>
      <w:bookmarkEnd w:id="11"/>
      <w:r w:rsidRPr="00D07716">
        <w:rPr>
          <w:rFonts w:ascii="Tahoma" w:hAnsi="Tahoma" w:cs="Tahoma"/>
          <w:color w:val="auto"/>
          <w:lang w:val="el-GR"/>
        </w:rPr>
        <w:t xml:space="preserve"> </w:t>
      </w:r>
    </w:p>
    <w:p w14:paraId="008FC63E" w14:textId="77777777" w:rsidR="00D41FD6" w:rsidRPr="00D07716" w:rsidRDefault="00D41FD6">
      <w:pPr>
        <w:pStyle w:val="normalwithoutspacing"/>
        <w:rPr>
          <w:rFonts w:ascii="Tahoma" w:hAnsi="Tahoma" w:cs="Tahoma"/>
          <w:b/>
        </w:rPr>
      </w:pPr>
    </w:p>
    <w:tbl>
      <w:tblPr>
        <w:tblW w:w="9594" w:type="dxa"/>
        <w:tblInd w:w="108" w:type="dxa"/>
        <w:tblLayout w:type="fixed"/>
        <w:tblLook w:val="0000" w:firstRow="0" w:lastRow="0" w:firstColumn="0" w:lastColumn="0" w:noHBand="0" w:noVBand="0"/>
      </w:tblPr>
      <w:tblGrid>
        <w:gridCol w:w="5245"/>
        <w:gridCol w:w="4349"/>
      </w:tblGrid>
      <w:tr w:rsidR="00D07716" w:rsidRPr="009734EE" w14:paraId="42BCBBAB" w14:textId="77777777" w:rsidTr="00007589">
        <w:tc>
          <w:tcPr>
            <w:tcW w:w="5245" w:type="dxa"/>
            <w:tcBorders>
              <w:top w:val="single" w:sz="4" w:space="0" w:color="000000" w:themeColor="text1"/>
              <w:left w:val="single" w:sz="4" w:space="0" w:color="000000" w:themeColor="text1"/>
              <w:bottom w:val="single" w:sz="4" w:space="0" w:color="000000" w:themeColor="text1"/>
            </w:tcBorders>
            <w:shd w:val="clear" w:color="auto" w:fill="auto"/>
          </w:tcPr>
          <w:p w14:paraId="26B4E5A2" w14:textId="77777777" w:rsidR="00455473" w:rsidRPr="00D07716" w:rsidRDefault="00455473" w:rsidP="00455473">
            <w:pPr>
              <w:pStyle w:val="normalwithoutspacing"/>
              <w:rPr>
                <w:rFonts w:ascii="Tahoma" w:hAnsi="Tahoma" w:cs="Tahoma"/>
              </w:rPr>
            </w:pPr>
            <w:r w:rsidRPr="00D07716">
              <w:rPr>
                <w:rFonts w:ascii="Tahoma" w:hAnsi="Tahoma" w:cs="Tahoma"/>
              </w:rPr>
              <w:t>Επωνυμία</w:t>
            </w:r>
          </w:p>
        </w:tc>
        <w:tc>
          <w:tcPr>
            <w:tcW w:w="434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4DA38AB" w14:textId="77777777" w:rsidR="00455473" w:rsidRPr="00D07716" w:rsidRDefault="00455473" w:rsidP="00455473">
            <w:pPr>
              <w:pStyle w:val="normalwithoutspacing"/>
              <w:snapToGrid w:val="0"/>
              <w:rPr>
                <w:rFonts w:ascii="Tahoma" w:hAnsi="Tahoma" w:cs="Tahoma"/>
                <w:szCs w:val="22"/>
              </w:rPr>
            </w:pPr>
            <w:r w:rsidRPr="00D07716">
              <w:rPr>
                <w:rFonts w:ascii="Tahoma" w:hAnsi="Tahoma" w:cs="Tahoma"/>
                <w:szCs w:val="22"/>
              </w:rPr>
              <w:t xml:space="preserve">ΚΟΙΝΩΝΙΑ ΤΗΣ ΠΛΗΡΟΦΟΡΙΑΣ </w:t>
            </w:r>
            <w:r w:rsidRPr="00D07716">
              <w:rPr>
                <w:rFonts w:ascii="Tahoma" w:hAnsi="Tahoma" w:cs="Tahoma"/>
                <w:szCs w:val="22"/>
                <w:lang w:val="en-US"/>
              </w:rPr>
              <w:t>M</w:t>
            </w:r>
            <w:r w:rsidRPr="00D07716">
              <w:rPr>
                <w:rFonts w:ascii="Tahoma" w:hAnsi="Tahoma" w:cs="Tahoma"/>
                <w:szCs w:val="22"/>
              </w:rPr>
              <w:t>.Α.Ε.</w:t>
            </w:r>
          </w:p>
        </w:tc>
      </w:tr>
      <w:tr w:rsidR="00D07716" w:rsidRPr="00D07716" w14:paraId="2879C105" w14:textId="77777777" w:rsidTr="00007589">
        <w:tc>
          <w:tcPr>
            <w:tcW w:w="5245" w:type="dxa"/>
            <w:tcBorders>
              <w:top w:val="single" w:sz="4" w:space="0" w:color="000000" w:themeColor="text1"/>
              <w:left w:val="single" w:sz="4" w:space="0" w:color="000000" w:themeColor="text1"/>
              <w:bottom w:val="single" w:sz="4" w:space="0" w:color="000000" w:themeColor="text1"/>
            </w:tcBorders>
            <w:shd w:val="clear" w:color="auto" w:fill="auto"/>
          </w:tcPr>
          <w:p w14:paraId="5D787283" w14:textId="77777777" w:rsidR="00455473" w:rsidRPr="00D07716" w:rsidRDefault="00455473" w:rsidP="00455473">
            <w:pPr>
              <w:pStyle w:val="normalwithoutspacing"/>
              <w:rPr>
                <w:rFonts w:ascii="Tahoma" w:hAnsi="Tahoma" w:cs="Tahoma"/>
              </w:rPr>
            </w:pPr>
            <w:r w:rsidRPr="00D07716">
              <w:rPr>
                <w:rFonts w:ascii="Tahoma" w:hAnsi="Tahoma" w:cs="Tahoma"/>
              </w:rPr>
              <w:t>Αριθμός Φορολογικού Μητρώου (Α.Φ.Μ.)</w:t>
            </w:r>
          </w:p>
        </w:tc>
        <w:tc>
          <w:tcPr>
            <w:tcW w:w="434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0CDF696" w14:textId="77777777" w:rsidR="00455473" w:rsidRPr="00D07716" w:rsidRDefault="00455473" w:rsidP="00455473">
            <w:pPr>
              <w:pStyle w:val="normalwithoutspacing"/>
              <w:snapToGrid w:val="0"/>
              <w:rPr>
                <w:rFonts w:ascii="Tahoma" w:hAnsi="Tahoma" w:cs="Tahoma"/>
                <w:szCs w:val="22"/>
              </w:rPr>
            </w:pPr>
            <w:r w:rsidRPr="00D07716">
              <w:rPr>
                <w:rFonts w:ascii="Tahoma" w:hAnsi="Tahoma" w:cs="Tahoma"/>
                <w:szCs w:val="22"/>
              </w:rPr>
              <w:t>999983307</w:t>
            </w:r>
          </w:p>
        </w:tc>
      </w:tr>
      <w:tr w:rsidR="00D07716" w:rsidRPr="00D07716" w14:paraId="20A2F0E5" w14:textId="77777777" w:rsidTr="00007589">
        <w:tc>
          <w:tcPr>
            <w:tcW w:w="5245" w:type="dxa"/>
            <w:tcBorders>
              <w:top w:val="single" w:sz="4" w:space="0" w:color="000000" w:themeColor="text1"/>
              <w:left w:val="single" w:sz="4" w:space="0" w:color="000000" w:themeColor="text1"/>
              <w:bottom w:val="single" w:sz="4" w:space="0" w:color="000000" w:themeColor="text1"/>
            </w:tcBorders>
            <w:shd w:val="clear" w:color="auto" w:fill="auto"/>
          </w:tcPr>
          <w:p w14:paraId="61EE9F47" w14:textId="77777777" w:rsidR="00455473" w:rsidRPr="00D07716" w:rsidRDefault="00455473" w:rsidP="00455473">
            <w:pPr>
              <w:pStyle w:val="normalwithoutspacing"/>
              <w:rPr>
                <w:rFonts w:ascii="Tahoma" w:hAnsi="Tahoma" w:cs="Tahoma"/>
              </w:rPr>
            </w:pPr>
            <w:r w:rsidRPr="00D07716">
              <w:rPr>
                <w:rFonts w:ascii="Tahoma" w:hAnsi="Tahoma" w:cs="Tahoma"/>
              </w:rPr>
              <w:t>Κωδικός ηλεκτρονικής τιμολόγησης</w:t>
            </w:r>
          </w:p>
        </w:tc>
        <w:tc>
          <w:tcPr>
            <w:tcW w:w="434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A61450E" w14:textId="77777777" w:rsidR="00455473" w:rsidRPr="00D07716" w:rsidRDefault="00455473" w:rsidP="00455473">
            <w:pPr>
              <w:pStyle w:val="normalwithoutspacing"/>
              <w:snapToGrid w:val="0"/>
              <w:rPr>
                <w:rFonts w:ascii="Tahoma" w:hAnsi="Tahoma" w:cs="Tahoma"/>
                <w:szCs w:val="22"/>
                <w:highlight w:val="yellow"/>
              </w:rPr>
            </w:pPr>
            <w:r w:rsidRPr="00D07716">
              <w:rPr>
                <w:rFonts w:ascii="Tahoma" w:hAnsi="Tahoma" w:cs="Tahoma"/>
              </w:rPr>
              <w:t>1053.E00553.00005</w:t>
            </w:r>
          </w:p>
        </w:tc>
      </w:tr>
      <w:tr w:rsidR="00D07716" w:rsidRPr="00D07716" w14:paraId="670CE3B9" w14:textId="77777777" w:rsidTr="00007589">
        <w:tc>
          <w:tcPr>
            <w:tcW w:w="5245" w:type="dxa"/>
            <w:tcBorders>
              <w:top w:val="single" w:sz="4" w:space="0" w:color="000000" w:themeColor="text1"/>
              <w:left w:val="single" w:sz="4" w:space="0" w:color="000000" w:themeColor="text1"/>
              <w:bottom w:val="single" w:sz="4" w:space="0" w:color="000000" w:themeColor="text1"/>
            </w:tcBorders>
            <w:shd w:val="clear" w:color="auto" w:fill="auto"/>
          </w:tcPr>
          <w:p w14:paraId="26004D9F" w14:textId="77777777" w:rsidR="00455473" w:rsidRPr="00D07716" w:rsidRDefault="00455473" w:rsidP="00455473">
            <w:pPr>
              <w:pStyle w:val="normalwithoutspacing"/>
              <w:rPr>
                <w:rFonts w:ascii="Tahoma" w:hAnsi="Tahoma" w:cs="Tahoma"/>
              </w:rPr>
            </w:pPr>
            <w:r w:rsidRPr="00D07716">
              <w:rPr>
                <w:rFonts w:ascii="Tahoma" w:hAnsi="Tahoma" w:cs="Tahoma"/>
              </w:rPr>
              <w:t>Ταχυδρομική διεύθυνση</w:t>
            </w:r>
          </w:p>
        </w:tc>
        <w:tc>
          <w:tcPr>
            <w:tcW w:w="434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4AE8AB9" w14:textId="77777777" w:rsidR="00455473" w:rsidRPr="00D07716" w:rsidRDefault="00455473" w:rsidP="00455473">
            <w:pPr>
              <w:pStyle w:val="normalwithoutspacing"/>
              <w:snapToGrid w:val="0"/>
              <w:rPr>
                <w:rFonts w:ascii="Tahoma" w:hAnsi="Tahoma" w:cs="Tahoma"/>
                <w:szCs w:val="22"/>
              </w:rPr>
            </w:pPr>
            <w:proofErr w:type="spellStart"/>
            <w:r w:rsidRPr="00D07716">
              <w:rPr>
                <w:rFonts w:ascii="Tahoma" w:hAnsi="Tahoma" w:cs="Tahoma"/>
                <w:szCs w:val="22"/>
              </w:rPr>
              <w:t>Λεωφ</w:t>
            </w:r>
            <w:proofErr w:type="spellEnd"/>
            <w:r w:rsidRPr="00D07716">
              <w:rPr>
                <w:rFonts w:ascii="Tahoma" w:hAnsi="Tahoma" w:cs="Tahoma"/>
                <w:szCs w:val="22"/>
              </w:rPr>
              <w:t>. Συγγρού 194</w:t>
            </w:r>
          </w:p>
        </w:tc>
      </w:tr>
      <w:tr w:rsidR="00D07716" w:rsidRPr="00D07716" w14:paraId="73062716" w14:textId="77777777" w:rsidTr="00007589">
        <w:tc>
          <w:tcPr>
            <w:tcW w:w="5245" w:type="dxa"/>
            <w:tcBorders>
              <w:top w:val="single" w:sz="4" w:space="0" w:color="000000" w:themeColor="text1"/>
              <w:left w:val="single" w:sz="4" w:space="0" w:color="000000" w:themeColor="text1"/>
              <w:bottom w:val="single" w:sz="4" w:space="0" w:color="000000" w:themeColor="text1"/>
            </w:tcBorders>
            <w:shd w:val="clear" w:color="auto" w:fill="auto"/>
          </w:tcPr>
          <w:p w14:paraId="74892E9C" w14:textId="77777777" w:rsidR="00455473" w:rsidRPr="00D07716" w:rsidRDefault="00455473" w:rsidP="00455473">
            <w:pPr>
              <w:pStyle w:val="normalwithoutspacing"/>
              <w:rPr>
                <w:rFonts w:ascii="Tahoma" w:hAnsi="Tahoma" w:cs="Tahoma"/>
              </w:rPr>
            </w:pPr>
            <w:r w:rsidRPr="00D07716">
              <w:rPr>
                <w:rFonts w:ascii="Tahoma" w:hAnsi="Tahoma" w:cs="Tahoma"/>
              </w:rPr>
              <w:t>Πόλη</w:t>
            </w:r>
          </w:p>
        </w:tc>
        <w:tc>
          <w:tcPr>
            <w:tcW w:w="434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DCE00EB" w14:textId="77777777" w:rsidR="00455473" w:rsidRPr="00D07716" w:rsidRDefault="00455473" w:rsidP="00455473">
            <w:pPr>
              <w:pStyle w:val="normalwithoutspacing"/>
              <w:snapToGrid w:val="0"/>
              <w:rPr>
                <w:rFonts w:ascii="Tahoma" w:hAnsi="Tahoma" w:cs="Tahoma"/>
                <w:szCs w:val="22"/>
              </w:rPr>
            </w:pPr>
            <w:r w:rsidRPr="00D07716">
              <w:rPr>
                <w:rFonts w:ascii="Tahoma" w:hAnsi="Tahoma" w:cs="Tahoma"/>
                <w:szCs w:val="22"/>
              </w:rPr>
              <w:t>Καλλιθέα</w:t>
            </w:r>
          </w:p>
        </w:tc>
      </w:tr>
      <w:tr w:rsidR="00D07716" w:rsidRPr="00D07716" w14:paraId="4D50FC9A" w14:textId="77777777" w:rsidTr="00007589">
        <w:tc>
          <w:tcPr>
            <w:tcW w:w="5245" w:type="dxa"/>
            <w:tcBorders>
              <w:top w:val="single" w:sz="4" w:space="0" w:color="000000" w:themeColor="text1"/>
              <w:left w:val="single" w:sz="4" w:space="0" w:color="000000" w:themeColor="text1"/>
              <w:bottom w:val="single" w:sz="4" w:space="0" w:color="000000" w:themeColor="text1"/>
            </w:tcBorders>
            <w:shd w:val="clear" w:color="auto" w:fill="auto"/>
          </w:tcPr>
          <w:p w14:paraId="4E167086" w14:textId="77777777" w:rsidR="00455473" w:rsidRPr="00D07716" w:rsidRDefault="00455473" w:rsidP="00455473">
            <w:pPr>
              <w:pStyle w:val="normalwithoutspacing"/>
              <w:rPr>
                <w:rFonts w:ascii="Tahoma" w:hAnsi="Tahoma" w:cs="Tahoma"/>
              </w:rPr>
            </w:pPr>
            <w:r w:rsidRPr="00D07716">
              <w:rPr>
                <w:rFonts w:ascii="Tahoma" w:hAnsi="Tahoma" w:cs="Tahoma"/>
              </w:rPr>
              <w:t>Ταχυδρομικός Κωδικός</w:t>
            </w:r>
          </w:p>
        </w:tc>
        <w:tc>
          <w:tcPr>
            <w:tcW w:w="434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DE7B67F" w14:textId="77777777" w:rsidR="00455473" w:rsidRPr="00D07716" w:rsidRDefault="00455473" w:rsidP="00455473">
            <w:pPr>
              <w:pStyle w:val="normalwithoutspacing"/>
              <w:snapToGrid w:val="0"/>
              <w:rPr>
                <w:rFonts w:ascii="Tahoma" w:hAnsi="Tahoma" w:cs="Tahoma"/>
                <w:szCs w:val="22"/>
              </w:rPr>
            </w:pPr>
            <w:r w:rsidRPr="00D07716">
              <w:rPr>
                <w:rFonts w:ascii="Tahoma" w:hAnsi="Tahoma" w:cs="Tahoma"/>
                <w:szCs w:val="22"/>
              </w:rPr>
              <w:t>176 71</w:t>
            </w:r>
          </w:p>
        </w:tc>
      </w:tr>
      <w:tr w:rsidR="00D07716" w:rsidRPr="00D07716" w14:paraId="3F61725C" w14:textId="77777777" w:rsidTr="00007589">
        <w:tc>
          <w:tcPr>
            <w:tcW w:w="5245" w:type="dxa"/>
            <w:tcBorders>
              <w:top w:val="single" w:sz="4" w:space="0" w:color="000000" w:themeColor="text1"/>
              <w:left w:val="single" w:sz="4" w:space="0" w:color="000000" w:themeColor="text1"/>
              <w:bottom w:val="single" w:sz="4" w:space="0" w:color="000000" w:themeColor="text1"/>
            </w:tcBorders>
            <w:shd w:val="clear" w:color="auto" w:fill="auto"/>
          </w:tcPr>
          <w:p w14:paraId="36F79150" w14:textId="77777777" w:rsidR="00455473" w:rsidRPr="00D07716" w:rsidRDefault="00455473" w:rsidP="00455473">
            <w:pPr>
              <w:pStyle w:val="normalwithoutspacing"/>
              <w:rPr>
                <w:rFonts w:ascii="Tahoma" w:hAnsi="Tahoma" w:cs="Tahoma"/>
              </w:rPr>
            </w:pPr>
            <w:r w:rsidRPr="00D07716">
              <w:rPr>
                <w:rFonts w:ascii="Tahoma" w:hAnsi="Tahoma" w:cs="Tahoma"/>
              </w:rPr>
              <w:t>Χώρα</w:t>
            </w:r>
          </w:p>
        </w:tc>
        <w:tc>
          <w:tcPr>
            <w:tcW w:w="434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28E7D15" w14:textId="77777777" w:rsidR="00455473" w:rsidRPr="00D07716" w:rsidRDefault="00455473" w:rsidP="00455473">
            <w:pPr>
              <w:pStyle w:val="normalwithoutspacing"/>
              <w:snapToGrid w:val="0"/>
              <w:rPr>
                <w:rFonts w:ascii="Tahoma" w:hAnsi="Tahoma" w:cs="Tahoma"/>
                <w:szCs w:val="22"/>
              </w:rPr>
            </w:pPr>
            <w:r w:rsidRPr="00D07716">
              <w:rPr>
                <w:rFonts w:ascii="Tahoma" w:hAnsi="Tahoma" w:cs="Tahoma"/>
                <w:szCs w:val="22"/>
              </w:rPr>
              <w:t>ΕΛΛΑΔΑ</w:t>
            </w:r>
          </w:p>
        </w:tc>
      </w:tr>
      <w:tr w:rsidR="00D07716" w:rsidRPr="00D07716" w14:paraId="1AF360B6" w14:textId="77777777" w:rsidTr="00007589">
        <w:tc>
          <w:tcPr>
            <w:tcW w:w="5245" w:type="dxa"/>
            <w:tcBorders>
              <w:top w:val="single" w:sz="4" w:space="0" w:color="000000" w:themeColor="text1"/>
              <w:left w:val="single" w:sz="4" w:space="0" w:color="000000" w:themeColor="text1"/>
              <w:bottom w:val="single" w:sz="4" w:space="0" w:color="000000" w:themeColor="text1"/>
            </w:tcBorders>
            <w:shd w:val="clear" w:color="auto" w:fill="auto"/>
          </w:tcPr>
          <w:p w14:paraId="186D0433" w14:textId="77777777" w:rsidR="00455473" w:rsidRPr="00D07716" w:rsidRDefault="00455473" w:rsidP="00455473">
            <w:pPr>
              <w:pStyle w:val="normalwithoutspacing"/>
              <w:rPr>
                <w:rFonts w:ascii="Tahoma" w:hAnsi="Tahoma" w:cs="Tahoma"/>
              </w:rPr>
            </w:pPr>
            <w:r w:rsidRPr="00D07716">
              <w:rPr>
                <w:rFonts w:ascii="Tahoma" w:hAnsi="Tahoma" w:cs="Tahoma"/>
              </w:rPr>
              <w:t>Κωδικός ΝUTS</w:t>
            </w:r>
          </w:p>
        </w:tc>
        <w:tc>
          <w:tcPr>
            <w:tcW w:w="434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946C4A9" w14:textId="77777777" w:rsidR="00455473" w:rsidRPr="00D07716" w:rsidRDefault="00455473" w:rsidP="00455473">
            <w:pPr>
              <w:pStyle w:val="normalwithoutspacing"/>
              <w:snapToGrid w:val="0"/>
              <w:rPr>
                <w:rFonts w:ascii="Tahoma" w:hAnsi="Tahoma" w:cs="Tahoma"/>
                <w:szCs w:val="22"/>
              </w:rPr>
            </w:pPr>
            <w:r w:rsidRPr="00D07716">
              <w:rPr>
                <w:rFonts w:ascii="Tahoma" w:hAnsi="Tahoma" w:cs="Tahoma"/>
                <w:szCs w:val="22"/>
              </w:rPr>
              <w:t>GR 300</w:t>
            </w:r>
          </w:p>
        </w:tc>
      </w:tr>
      <w:tr w:rsidR="00D07716" w:rsidRPr="00D07716" w14:paraId="5E42D05A" w14:textId="77777777" w:rsidTr="00007589">
        <w:tc>
          <w:tcPr>
            <w:tcW w:w="5245" w:type="dxa"/>
            <w:tcBorders>
              <w:top w:val="single" w:sz="4" w:space="0" w:color="000000" w:themeColor="text1"/>
              <w:left w:val="single" w:sz="4" w:space="0" w:color="000000" w:themeColor="text1"/>
              <w:bottom w:val="single" w:sz="4" w:space="0" w:color="000000" w:themeColor="text1"/>
            </w:tcBorders>
            <w:shd w:val="clear" w:color="auto" w:fill="auto"/>
          </w:tcPr>
          <w:p w14:paraId="05D1ED61" w14:textId="77777777" w:rsidR="00455473" w:rsidRPr="00D07716" w:rsidRDefault="00455473" w:rsidP="00455473">
            <w:pPr>
              <w:pStyle w:val="normalwithoutspacing"/>
              <w:rPr>
                <w:rFonts w:ascii="Tahoma" w:hAnsi="Tahoma" w:cs="Tahoma"/>
              </w:rPr>
            </w:pPr>
            <w:r w:rsidRPr="00D07716">
              <w:rPr>
                <w:rFonts w:ascii="Tahoma" w:hAnsi="Tahoma" w:cs="Tahoma"/>
              </w:rPr>
              <w:t>Τηλέφωνο</w:t>
            </w:r>
          </w:p>
        </w:tc>
        <w:tc>
          <w:tcPr>
            <w:tcW w:w="434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18C4BBF" w14:textId="77777777" w:rsidR="00455473" w:rsidRPr="00D07716" w:rsidRDefault="00455473" w:rsidP="00455473">
            <w:pPr>
              <w:pStyle w:val="normalwithoutspacing"/>
              <w:snapToGrid w:val="0"/>
              <w:rPr>
                <w:rFonts w:ascii="Tahoma" w:hAnsi="Tahoma" w:cs="Tahoma"/>
                <w:szCs w:val="22"/>
              </w:rPr>
            </w:pPr>
            <w:r w:rsidRPr="00D07716">
              <w:rPr>
                <w:rFonts w:ascii="Tahoma" w:hAnsi="Tahoma" w:cs="Tahoma"/>
                <w:szCs w:val="22"/>
              </w:rPr>
              <w:t>213 1300700</w:t>
            </w:r>
          </w:p>
        </w:tc>
      </w:tr>
      <w:tr w:rsidR="00D07716" w:rsidRPr="00D07716" w14:paraId="03330607" w14:textId="77777777" w:rsidTr="00007589">
        <w:tc>
          <w:tcPr>
            <w:tcW w:w="5245" w:type="dxa"/>
            <w:tcBorders>
              <w:top w:val="single" w:sz="4" w:space="0" w:color="000000" w:themeColor="text1"/>
              <w:left w:val="single" w:sz="4" w:space="0" w:color="000000" w:themeColor="text1"/>
              <w:bottom w:val="single" w:sz="4" w:space="0" w:color="000000" w:themeColor="text1"/>
            </w:tcBorders>
            <w:shd w:val="clear" w:color="auto" w:fill="auto"/>
          </w:tcPr>
          <w:p w14:paraId="443FF119" w14:textId="77777777" w:rsidR="00455473" w:rsidRPr="00D07716" w:rsidRDefault="00455473" w:rsidP="00455473">
            <w:pPr>
              <w:pStyle w:val="normalwithoutspacing"/>
              <w:rPr>
                <w:rFonts w:ascii="Tahoma" w:hAnsi="Tahoma" w:cs="Tahoma"/>
              </w:rPr>
            </w:pPr>
            <w:r w:rsidRPr="00D07716">
              <w:rPr>
                <w:rFonts w:ascii="Tahoma" w:hAnsi="Tahoma" w:cs="Tahoma"/>
              </w:rPr>
              <w:t>Φαξ</w:t>
            </w:r>
          </w:p>
        </w:tc>
        <w:tc>
          <w:tcPr>
            <w:tcW w:w="434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4113534" w14:textId="77777777" w:rsidR="00455473" w:rsidRPr="00D07716" w:rsidRDefault="00455473" w:rsidP="00455473">
            <w:pPr>
              <w:pStyle w:val="normalwithoutspacing"/>
              <w:snapToGrid w:val="0"/>
              <w:rPr>
                <w:rFonts w:ascii="Tahoma" w:hAnsi="Tahoma" w:cs="Tahoma"/>
                <w:szCs w:val="22"/>
              </w:rPr>
            </w:pPr>
            <w:r w:rsidRPr="00D07716">
              <w:rPr>
                <w:rFonts w:ascii="Tahoma" w:hAnsi="Tahoma" w:cs="Tahoma"/>
                <w:szCs w:val="22"/>
              </w:rPr>
              <w:t>213 1300801</w:t>
            </w:r>
          </w:p>
        </w:tc>
      </w:tr>
      <w:tr w:rsidR="00D07716" w:rsidRPr="00D07716" w14:paraId="5441EEA6" w14:textId="77777777" w:rsidTr="00007589">
        <w:tc>
          <w:tcPr>
            <w:tcW w:w="5245" w:type="dxa"/>
            <w:tcBorders>
              <w:top w:val="single" w:sz="4" w:space="0" w:color="000000" w:themeColor="text1"/>
              <w:left w:val="single" w:sz="4" w:space="0" w:color="000000" w:themeColor="text1"/>
              <w:bottom w:val="single" w:sz="4" w:space="0" w:color="000000" w:themeColor="text1"/>
            </w:tcBorders>
            <w:shd w:val="clear" w:color="auto" w:fill="auto"/>
          </w:tcPr>
          <w:p w14:paraId="577AF0DD" w14:textId="77777777" w:rsidR="00455473" w:rsidRPr="00D07716" w:rsidRDefault="00455473" w:rsidP="00455473">
            <w:pPr>
              <w:pStyle w:val="normalwithoutspacing"/>
              <w:rPr>
                <w:rFonts w:ascii="Tahoma" w:hAnsi="Tahoma" w:cs="Tahoma"/>
              </w:rPr>
            </w:pPr>
            <w:r w:rsidRPr="00D07716">
              <w:rPr>
                <w:rFonts w:ascii="Tahoma" w:hAnsi="Tahoma" w:cs="Tahoma"/>
              </w:rPr>
              <w:t xml:space="preserve">Ηλεκτρονικό Ταχυδρομείο </w:t>
            </w:r>
            <w:r w:rsidRPr="00D07716">
              <w:rPr>
                <w:rFonts w:ascii="Tahoma" w:hAnsi="Tahoma" w:cs="Tahoma"/>
                <w:lang w:val="en-US"/>
              </w:rPr>
              <w:t>(e-mail)</w:t>
            </w:r>
          </w:p>
        </w:tc>
        <w:tc>
          <w:tcPr>
            <w:tcW w:w="434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2774294" w14:textId="77777777" w:rsidR="00455473" w:rsidRPr="00D07716" w:rsidRDefault="00000000" w:rsidP="00455473">
            <w:pPr>
              <w:pStyle w:val="normalwithoutspacing"/>
              <w:snapToGrid w:val="0"/>
              <w:rPr>
                <w:rFonts w:ascii="Tahoma" w:hAnsi="Tahoma" w:cs="Tahoma"/>
              </w:rPr>
            </w:pPr>
            <w:hyperlink r:id="rId14" w:history="1">
              <w:r w:rsidR="00455473" w:rsidRPr="00D07716">
                <w:rPr>
                  <w:rStyle w:val="-"/>
                  <w:rFonts w:ascii="Tahoma" w:hAnsi="Tahoma" w:cs="Tahoma"/>
                  <w:color w:val="auto"/>
                  <w:szCs w:val="22"/>
                  <w:lang w:val="en-US"/>
                </w:rPr>
                <w:t>info@ktpae.gr</w:t>
              </w:r>
            </w:hyperlink>
          </w:p>
        </w:tc>
      </w:tr>
      <w:tr w:rsidR="00D07716" w:rsidRPr="00D07716" w14:paraId="610E1854" w14:textId="77777777" w:rsidTr="00007589">
        <w:tc>
          <w:tcPr>
            <w:tcW w:w="5245" w:type="dxa"/>
            <w:tcBorders>
              <w:top w:val="single" w:sz="4" w:space="0" w:color="000000" w:themeColor="text1"/>
              <w:left w:val="single" w:sz="4" w:space="0" w:color="000000" w:themeColor="text1"/>
              <w:bottom w:val="single" w:sz="4" w:space="0" w:color="000000" w:themeColor="text1"/>
            </w:tcBorders>
            <w:shd w:val="clear" w:color="auto" w:fill="auto"/>
          </w:tcPr>
          <w:p w14:paraId="006D29B4" w14:textId="77777777" w:rsidR="00455473" w:rsidRPr="00D07716" w:rsidRDefault="00455473" w:rsidP="00455473">
            <w:pPr>
              <w:pStyle w:val="normalwithoutspacing"/>
              <w:rPr>
                <w:rFonts w:ascii="Tahoma" w:hAnsi="Tahoma" w:cs="Tahoma"/>
              </w:rPr>
            </w:pPr>
            <w:r w:rsidRPr="00D07716">
              <w:rPr>
                <w:rFonts w:ascii="Tahoma" w:hAnsi="Tahoma" w:cs="Tahoma"/>
              </w:rPr>
              <w:t>Αρμόδιος για πληροφορίες</w:t>
            </w:r>
          </w:p>
        </w:tc>
        <w:tc>
          <w:tcPr>
            <w:tcW w:w="434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6E5983B" w14:textId="53ECF18A" w:rsidR="00455473" w:rsidRPr="006870CA" w:rsidRDefault="006870CA" w:rsidP="00455473">
            <w:pPr>
              <w:pStyle w:val="normalwithoutspacing"/>
              <w:snapToGrid w:val="0"/>
              <w:rPr>
                <w:rFonts w:ascii="Tahoma" w:hAnsi="Tahoma" w:cs="Tahoma"/>
                <w:highlight w:val="magenta"/>
              </w:rPr>
            </w:pPr>
            <w:r w:rsidRPr="009F700C">
              <w:rPr>
                <w:rFonts w:ascii="Tahoma" w:hAnsi="Tahoma" w:cs="Tahoma"/>
                <w:szCs w:val="22"/>
              </w:rPr>
              <w:t>Μερόπη Δράκου</w:t>
            </w:r>
          </w:p>
        </w:tc>
      </w:tr>
      <w:tr w:rsidR="00D07716" w:rsidRPr="00D07716" w14:paraId="023A565D" w14:textId="77777777" w:rsidTr="00007589">
        <w:tc>
          <w:tcPr>
            <w:tcW w:w="5245" w:type="dxa"/>
            <w:tcBorders>
              <w:top w:val="single" w:sz="4" w:space="0" w:color="000000" w:themeColor="text1"/>
              <w:left w:val="single" w:sz="4" w:space="0" w:color="000000" w:themeColor="text1"/>
              <w:bottom w:val="single" w:sz="4" w:space="0" w:color="000000" w:themeColor="text1"/>
            </w:tcBorders>
            <w:shd w:val="clear" w:color="auto" w:fill="auto"/>
          </w:tcPr>
          <w:p w14:paraId="74C82E7F" w14:textId="77777777" w:rsidR="00455473" w:rsidRPr="00D07716" w:rsidRDefault="00455473" w:rsidP="00455473">
            <w:pPr>
              <w:pStyle w:val="normalwithoutspacing"/>
              <w:rPr>
                <w:rFonts w:ascii="Tahoma" w:hAnsi="Tahoma" w:cs="Tahoma"/>
              </w:rPr>
            </w:pPr>
            <w:r w:rsidRPr="00D07716">
              <w:rPr>
                <w:rFonts w:ascii="Tahoma" w:hAnsi="Tahoma" w:cs="Tahoma"/>
              </w:rPr>
              <w:t>Γενική Διεύθυνση στο διαδίκτυο  (URL)</w:t>
            </w:r>
          </w:p>
        </w:tc>
        <w:tc>
          <w:tcPr>
            <w:tcW w:w="434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EACB220" w14:textId="77777777" w:rsidR="00455473" w:rsidRPr="00D07716" w:rsidRDefault="00000000" w:rsidP="00455473">
            <w:pPr>
              <w:pStyle w:val="normalwithoutspacing"/>
              <w:snapToGrid w:val="0"/>
              <w:rPr>
                <w:rFonts w:ascii="Tahoma" w:hAnsi="Tahoma" w:cs="Tahoma"/>
              </w:rPr>
            </w:pPr>
            <w:hyperlink r:id="rId15" w:history="1">
              <w:r w:rsidR="00455473" w:rsidRPr="00D07716">
                <w:rPr>
                  <w:rStyle w:val="-"/>
                  <w:rFonts w:ascii="Tahoma" w:hAnsi="Tahoma" w:cs="Tahoma"/>
                  <w:color w:val="auto"/>
                  <w:szCs w:val="22"/>
                </w:rPr>
                <w:t>http://www.ktpae.gr</w:t>
              </w:r>
            </w:hyperlink>
          </w:p>
        </w:tc>
      </w:tr>
      <w:tr w:rsidR="00455473" w:rsidRPr="00D07716" w14:paraId="31E7AA95" w14:textId="77777777" w:rsidTr="00007589">
        <w:tc>
          <w:tcPr>
            <w:tcW w:w="5245" w:type="dxa"/>
            <w:tcBorders>
              <w:top w:val="single" w:sz="4" w:space="0" w:color="000000" w:themeColor="text1"/>
              <w:left w:val="single" w:sz="4" w:space="0" w:color="000000" w:themeColor="text1"/>
              <w:bottom w:val="single" w:sz="4" w:space="0" w:color="000000" w:themeColor="text1"/>
            </w:tcBorders>
            <w:shd w:val="clear" w:color="auto" w:fill="auto"/>
          </w:tcPr>
          <w:p w14:paraId="130FCE02" w14:textId="77777777" w:rsidR="00455473" w:rsidRPr="00D07716" w:rsidRDefault="00455473" w:rsidP="00455473">
            <w:pPr>
              <w:pStyle w:val="normalwithoutspacing"/>
              <w:rPr>
                <w:rFonts w:ascii="Tahoma" w:hAnsi="Tahoma" w:cs="Tahoma"/>
              </w:rPr>
            </w:pPr>
            <w:r w:rsidRPr="00D07716">
              <w:rPr>
                <w:rFonts w:ascii="Tahoma" w:hAnsi="Tahoma" w:cs="Tahoma"/>
              </w:rPr>
              <w:t>Διεύθυνση του προφίλ αγοραστή στο διαδίκτυο (URL)</w:t>
            </w:r>
          </w:p>
        </w:tc>
        <w:tc>
          <w:tcPr>
            <w:tcW w:w="434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05EDA40" w14:textId="77777777" w:rsidR="00455473" w:rsidRPr="00D07716" w:rsidRDefault="00455473" w:rsidP="00455473">
            <w:pPr>
              <w:pStyle w:val="normalwithoutspacing"/>
              <w:snapToGrid w:val="0"/>
              <w:rPr>
                <w:rFonts w:ascii="Tahoma" w:hAnsi="Tahoma" w:cs="Tahoma"/>
                <w:szCs w:val="22"/>
              </w:rPr>
            </w:pPr>
            <w:r w:rsidRPr="00D07716">
              <w:rPr>
                <w:rFonts w:ascii="Tahoma" w:hAnsi="Tahoma" w:cs="Tahoma"/>
                <w:szCs w:val="22"/>
              </w:rPr>
              <w:t>https://www.ktpae.gr/</w:t>
            </w:r>
          </w:p>
        </w:tc>
      </w:tr>
    </w:tbl>
    <w:p w14:paraId="1F87EE19" w14:textId="77777777" w:rsidR="00D41FD6" w:rsidRPr="00D07716" w:rsidRDefault="00D41FD6">
      <w:pPr>
        <w:pStyle w:val="normalwithoutspacing"/>
        <w:rPr>
          <w:rFonts w:ascii="Tahoma" w:hAnsi="Tahoma" w:cs="Tahoma"/>
        </w:rPr>
      </w:pPr>
    </w:p>
    <w:p w14:paraId="3CC5F200" w14:textId="77777777" w:rsidR="00D41FD6" w:rsidRPr="00D07716" w:rsidRDefault="00D41FD6">
      <w:pPr>
        <w:pStyle w:val="normalwithoutspacing"/>
        <w:rPr>
          <w:rFonts w:ascii="Tahoma" w:hAnsi="Tahoma" w:cs="Tahoma"/>
        </w:rPr>
      </w:pPr>
      <w:r w:rsidRPr="00D07716">
        <w:rPr>
          <w:rFonts w:ascii="Tahoma" w:hAnsi="Tahoma" w:cs="Tahoma"/>
          <w:b/>
        </w:rPr>
        <w:t xml:space="preserve">Είδος Αναθέτουσας Αρχής </w:t>
      </w:r>
    </w:p>
    <w:p w14:paraId="10E1B754" w14:textId="77777777" w:rsidR="00D41FD6" w:rsidRPr="00D07716" w:rsidRDefault="00D41FD6">
      <w:pPr>
        <w:pStyle w:val="normalwithoutspacing"/>
        <w:rPr>
          <w:rFonts w:ascii="Tahoma" w:eastAsia="Calibri" w:hAnsi="Tahoma" w:cs="Tahoma"/>
        </w:rPr>
      </w:pPr>
      <w:r w:rsidRPr="00D07716">
        <w:rPr>
          <w:rFonts w:ascii="Tahoma" w:hAnsi="Tahoma" w:cs="Tahoma"/>
        </w:rPr>
        <w:t xml:space="preserve">Η Αναθέτουσα Αρχή είναι </w:t>
      </w:r>
      <w:r w:rsidR="00387EEE" w:rsidRPr="00D07716">
        <w:rPr>
          <w:rFonts w:ascii="Tahoma" w:hAnsi="Tahoma" w:cs="Tahoma"/>
        </w:rPr>
        <w:t xml:space="preserve">η Κοινωνία της Πληροφορίας ΜΑΕ, Μονοπρόσωπη Ανώνυμη Εταιρία του Δημόσιου Τομέα (μη Κεντρική Αναθέτουσα Αρχή) και ανήκει στην Κεντρική Κυβέρνηση – </w:t>
      </w:r>
      <w:proofErr w:type="spellStart"/>
      <w:r w:rsidR="00387EEE" w:rsidRPr="00D07716">
        <w:rPr>
          <w:rFonts w:ascii="Tahoma" w:hAnsi="Tahoma" w:cs="Tahoma"/>
        </w:rPr>
        <w:t>Υποτομέας</w:t>
      </w:r>
      <w:proofErr w:type="spellEnd"/>
      <w:r w:rsidR="00387EEE" w:rsidRPr="00D07716">
        <w:rPr>
          <w:rFonts w:ascii="Tahoma" w:hAnsi="Tahoma" w:cs="Tahoma"/>
        </w:rPr>
        <w:t xml:space="preserve"> Νομικά Πρόσωπα Κεντρικής Κυβέρνησης και Δημόσιες Επιχειρήσεις.</w:t>
      </w:r>
    </w:p>
    <w:p w14:paraId="3E42D660" w14:textId="77777777" w:rsidR="00D41FD6" w:rsidRPr="00D07716" w:rsidRDefault="00D41FD6">
      <w:pPr>
        <w:pStyle w:val="normalwithoutspacing"/>
        <w:rPr>
          <w:rFonts w:ascii="Tahoma" w:hAnsi="Tahoma" w:cs="Tahoma"/>
        </w:rPr>
      </w:pPr>
      <w:r w:rsidRPr="00D07716">
        <w:rPr>
          <w:rFonts w:ascii="Tahoma" w:eastAsia="Calibri" w:hAnsi="Tahoma" w:cs="Tahoma"/>
        </w:rPr>
        <w:t xml:space="preserve">  </w:t>
      </w:r>
    </w:p>
    <w:p w14:paraId="2526F7F2" w14:textId="77777777" w:rsidR="00D41FD6" w:rsidRPr="00D07716" w:rsidRDefault="00D41FD6">
      <w:pPr>
        <w:pStyle w:val="normalwithoutspacing"/>
        <w:rPr>
          <w:rFonts w:ascii="Tahoma" w:hAnsi="Tahoma" w:cs="Tahoma"/>
        </w:rPr>
      </w:pPr>
      <w:r w:rsidRPr="00D07716">
        <w:rPr>
          <w:rFonts w:ascii="Tahoma" w:hAnsi="Tahoma" w:cs="Tahoma"/>
          <w:b/>
        </w:rPr>
        <w:t>Κύρια δραστηριότητα Α.Α.</w:t>
      </w:r>
    </w:p>
    <w:p w14:paraId="6302B4F0" w14:textId="77777777" w:rsidR="00D41FD6" w:rsidRPr="00D07716" w:rsidRDefault="00D41FD6" w:rsidP="00387EEE">
      <w:pPr>
        <w:pStyle w:val="normalwithoutspacing"/>
        <w:rPr>
          <w:rFonts w:ascii="Tahoma" w:hAnsi="Tahoma" w:cs="Tahoma"/>
        </w:rPr>
      </w:pPr>
      <w:r w:rsidRPr="00D07716">
        <w:rPr>
          <w:rFonts w:ascii="Tahoma" w:hAnsi="Tahoma" w:cs="Tahoma"/>
        </w:rPr>
        <w:t xml:space="preserve">Η κύρια δραστηριότητα της Αναθέτουσας Αρχής είναι </w:t>
      </w:r>
      <w:r w:rsidR="00387EEE" w:rsidRPr="00D07716">
        <w:rPr>
          <w:rFonts w:ascii="Tahoma" w:hAnsi="Tahoma" w:cs="Tahoma"/>
        </w:rPr>
        <w:t>οι Γενικές δημόσιες υπηρεσίες.</w:t>
      </w:r>
    </w:p>
    <w:p w14:paraId="79E4339A" w14:textId="77777777" w:rsidR="00D41FD6" w:rsidRPr="00D07716" w:rsidRDefault="00D41FD6">
      <w:pPr>
        <w:pStyle w:val="normalwithoutspacing"/>
        <w:rPr>
          <w:rFonts w:ascii="Tahoma" w:hAnsi="Tahoma" w:cs="Tahoma"/>
        </w:rPr>
      </w:pPr>
    </w:p>
    <w:p w14:paraId="429C81AC" w14:textId="77777777" w:rsidR="00D41FD6" w:rsidRPr="00D07716" w:rsidRDefault="00D41FD6">
      <w:pPr>
        <w:pStyle w:val="normalwithoutspacing"/>
        <w:rPr>
          <w:rFonts w:ascii="Tahoma" w:hAnsi="Tahoma" w:cs="Tahoma"/>
        </w:rPr>
      </w:pPr>
      <w:r w:rsidRPr="00D07716">
        <w:rPr>
          <w:rFonts w:ascii="Tahoma" w:hAnsi="Tahoma" w:cs="Tahoma"/>
          <w:b/>
        </w:rPr>
        <w:t xml:space="preserve">Στοιχεία Επικοινωνίας </w:t>
      </w:r>
    </w:p>
    <w:p w14:paraId="09277E87" w14:textId="77777777" w:rsidR="00D41FD6" w:rsidRPr="00D07716" w:rsidRDefault="00D41FD6">
      <w:pPr>
        <w:pStyle w:val="normalwithoutspacing"/>
        <w:ind w:left="567" w:hanging="567"/>
        <w:rPr>
          <w:rFonts w:ascii="Tahoma" w:hAnsi="Tahoma" w:cs="Tahoma"/>
        </w:rPr>
      </w:pPr>
      <w:r w:rsidRPr="00D07716">
        <w:rPr>
          <w:rFonts w:ascii="Tahoma" w:hAnsi="Tahoma" w:cs="Tahoma"/>
        </w:rPr>
        <w:t>α)</w:t>
      </w:r>
      <w:r w:rsidR="00DD50E7" w:rsidRPr="00D07716">
        <w:rPr>
          <w:rFonts w:ascii="Tahoma" w:hAnsi="Tahoma" w:cs="Tahoma"/>
        </w:rPr>
        <w:tab/>
      </w:r>
      <w:r w:rsidRPr="00D07716">
        <w:rPr>
          <w:rFonts w:ascii="Tahoma" w:hAnsi="Tahoma" w:cs="Tahoma"/>
        </w:rPr>
        <w:t xml:space="preserve">Τα έγγραφα της σύμβασης είναι διαθέσιμα για ελεύθερη, πλήρη, άμεση &amp; δωρεάν ηλεκτρονική πρόσβαση  μέσω της διαδικτυακής πύλης </w:t>
      </w:r>
      <w:r w:rsidR="00525275" w:rsidRPr="00D07716">
        <w:rPr>
          <w:rFonts w:ascii="Tahoma" w:hAnsi="Tahoma" w:cs="Tahoma"/>
        </w:rPr>
        <w:t>(</w:t>
      </w:r>
      <w:bookmarkStart w:id="12" w:name="_Hlk89253332"/>
      <w:r w:rsidRPr="00D07716">
        <w:rPr>
          <w:rFonts w:ascii="Tahoma" w:hAnsi="Tahoma" w:cs="Tahoma"/>
        </w:rPr>
        <w:t>www.promitheus.gov.gr</w:t>
      </w:r>
      <w:bookmarkEnd w:id="12"/>
      <w:r w:rsidR="00525275" w:rsidRPr="00D07716">
        <w:rPr>
          <w:rFonts w:ascii="Tahoma" w:hAnsi="Tahoma" w:cs="Tahoma"/>
        </w:rPr>
        <w:t>)</w:t>
      </w:r>
      <w:r w:rsidRPr="00D07716">
        <w:rPr>
          <w:rFonts w:ascii="Tahoma" w:hAnsi="Tahoma" w:cs="Tahoma"/>
        </w:rPr>
        <w:t xml:space="preserve"> του </w:t>
      </w:r>
      <w:r w:rsidR="00525275" w:rsidRPr="00D07716">
        <w:rPr>
          <w:rFonts w:ascii="Tahoma" w:hAnsi="Tahoma" w:cs="Tahoma"/>
          <w:kern w:val="1"/>
        </w:rPr>
        <w:t xml:space="preserve">ΟΠΣ </w:t>
      </w:r>
      <w:r w:rsidR="00525275" w:rsidRPr="00D07716">
        <w:rPr>
          <w:rFonts w:ascii="Tahoma" w:hAnsi="Tahoma" w:cs="Tahoma"/>
        </w:rPr>
        <w:t>ΕΣΗΔΗΣ</w:t>
      </w:r>
      <w:r w:rsidR="006B56EE" w:rsidRPr="00D07716">
        <w:rPr>
          <w:rStyle w:val="00"/>
          <w:rFonts w:ascii="Tahoma" w:hAnsi="Tahoma" w:cs="Tahoma"/>
        </w:rPr>
        <w:t xml:space="preserve"> </w:t>
      </w:r>
      <w:r w:rsidR="006B56EE" w:rsidRPr="00D07716">
        <w:rPr>
          <w:rFonts w:ascii="Tahoma" w:hAnsi="Tahoma" w:cs="Tahoma"/>
          <w:szCs w:val="22"/>
        </w:rPr>
        <w:t xml:space="preserve">και μέσω της διαδικτυακής πύλης της Αναθέτουσας Αρχής </w:t>
      </w:r>
      <w:hyperlink r:id="rId16" w:history="1">
        <w:r w:rsidR="006B56EE" w:rsidRPr="00D07716">
          <w:rPr>
            <w:rStyle w:val="-"/>
            <w:rFonts w:ascii="Tahoma" w:hAnsi="Tahoma" w:cs="Tahoma"/>
            <w:color w:val="auto"/>
            <w:szCs w:val="22"/>
          </w:rPr>
          <w:t>http://www.ktpae.gr</w:t>
        </w:r>
      </w:hyperlink>
    </w:p>
    <w:p w14:paraId="4B2DA8C1" w14:textId="77777777" w:rsidR="00C442E7" w:rsidRPr="00D07716" w:rsidRDefault="00C442E7">
      <w:pPr>
        <w:pStyle w:val="normalwithoutspacing"/>
        <w:ind w:left="567" w:hanging="567"/>
        <w:rPr>
          <w:rFonts w:ascii="Tahoma" w:hAnsi="Tahoma" w:cs="Tahoma"/>
        </w:rPr>
      </w:pPr>
      <w:r w:rsidRPr="00D07716">
        <w:rPr>
          <w:rFonts w:ascii="Tahoma" w:hAnsi="Tahoma" w:cs="Tahoma"/>
        </w:rPr>
        <w:t>β)</w:t>
      </w:r>
      <w:r w:rsidRPr="00D07716">
        <w:rPr>
          <w:rFonts w:ascii="Tahoma" w:hAnsi="Tahoma" w:cs="Tahoma"/>
        </w:rPr>
        <w:tab/>
        <w:t xml:space="preserve">Κάθε είδους επικοινωνία και ανταλλαγή πληροφοριών πραγματοποιείται </w:t>
      </w:r>
      <w:r w:rsidR="00525275" w:rsidRPr="00D07716">
        <w:rPr>
          <w:rFonts w:ascii="Tahoma" w:hAnsi="Tahoma" w:cs="Tahoma"/>
        </w:rPr>
        <w:t xml:space="preserve">μέσω του ΕΣΗΔΗΣ Προμήθειες και Υπηρεσίες (εφεξής ΕΣΗΔΗΣ), το οποίο είναι </w:t>
      </w:r>
      <w:proofErr w:type="spellStart"/>
      <w:r w:rsidR="00525275" w:rsidRPr="00D07716">
        <w:rPr>
          <w:rFonts w:ascii="Tahoma" w:hAnsi="Tahoma" w:cs="Tahoma"/>
        </w:rPr>
        <w:t>προσβάσιμο</w:t>
      </w:r>
      <w:proofErr w:type="spellEnd"/>
      <w:r w:rsidR="00525275" w:rsidRPr="00D07716">
        <w:rPr>
          <w:rFonts w:ascii="Tahoma" w:hAnsi="Tahoma" w:cs="Tahoma"/>
        </w:rPr>
        <w:t xml:space="preserve"> από τη Διαδικτυακή Πύλη (www.promitheus.gov.gr) του ΟΠΣ ΕΣΗΔΗΣ</w:t>
      </w:r>
    </w:p>
    <w:p w14:paraId="31AFD84B" w14:textId="77777777" w:rsidR="00D41FD6" w:rsidRPr="00D07716" w:rsidRDefault="00C442E7" w:rsidP="00DD50E7">
      <w:pPr>
        <w:pStyle w:val="normalwithoutspacing"/>
        <w:ind w:left="567" w:hanging="567"/>
        <w:rPr>
          <w:rFonts w:ascii="Tahoma" w:hAnsi="Tahoma" w:cs="Tahoma"/>
        </w:rPr>
      </w:pPr>
      <w:r w:rsidRPr="00D07716">
        <w:rPr>
          <w:rFonts w:ascii="Tahoma" w:hAnsi="Tahoma" w:cs="Tahoma"/>
        </w:rPr>
        <w:t>γ</w:t>
      </w:r>
      <w:r w:rsidR="00D41FD6" w:rsidRPr="00D07716">
        <w:rPr>
          <w:rFonts w:ascii="Tahoma" w:hAnsi="Tahoma" w:cs="Tahoma"/>
        </w:rPr>
        <w:t>)</w:t>
      </w:r>
      <w:r w:rsidR="00DD50E7" w:rsidRPr="00D07716">
        <w:rPr>
          <w:rFonts w:ascii="Tahoma" w:hAnsi="Tahoma" w:cs="Tahoma"/>
        </w:rPr>
        <w:tab/>
      </w:r>
      <w:r w:rsidR="00D41FD6" w:rsidRPr="00D07716">
        <w:rPr>
          <w:rFonts w:ascii="Tahoma" w:hAnsi="Tahoma" w:cs="Tahoma"/>
        </w:rPr>
        <w:t>Περαιτέρω πληροφορίες είναι διαθέσιμες από :</w:t>
      </w:r>
    </w:p>
    <w:p w14:paraId="42098977" w14:textId="77777777" w:rsidR="006B56EE" w:rsidRPr="00D07716" w:rsidRDefault="00D41FD6" w:rsidP="006B56EE">
      <w:pPr>
        <w:pStyle w:val="normalwithoutspacing"/>
        <w:ind w:left="567" w:hanging="567"/>
        <w:rPr>
          <w:rFonts w:ascii="Tahoma" w:hAnsi="Tahoma" w:cs="Tahoma"/>
        </w:rPr>
      </w:pPr>
      <w:r w:rsidRPr="00D07716">
        <w:rPr>
          <w:rFonts w:ascii="Tahoma" w:hAnsi="Tahoma" w:cs="Tahoma"/>
          <w:kern w:val="1"/>
        </w:rPr>
        <w:tab/>
        <w:t xml:space="preserve">την προαναφερθείσα </w:t>
      </w:r>
      <w:r w:rsidR="00525275" w:rsidRPr="00D07716">
        <w:rPr>
          <w:rFonts w:ascii="Tahoma" w:hAnsi="Tahoma" w:cs="Tahoma"/>
          <w:kern w:val="1"/>
        </w:rPr>
        <w:t>Γενική Διεύθυνση στο διαδίκτυο (URL):</w:t>
      </w:r>
      <w:r w:rsidR="006B56EE" w:rsidRPr="00D07716">
        <w:rPr>
          <w:rFonts w:ascii="Tahoma" w:hAnsi="Tahoma" w:cs="Tahoma"/>
          <w:kern w:val="1"/>
        </w:rPr>
        <w:t xml:space="preserve"> </w:t>
      </w:r>
      <w:hyperlink r:id="rId17" w:history="1">
        <w:r w:rsidR="006B56EE" w:rsidRPr="00D07716">
          <w:rPr>
            <w:rStyle w:val="-"/>
            <w:rFonts w:ascii="Tahoma" w:hAnsi="Tahoma" w:cs="Tahoma"/>
            <w:color w:val="auto"/>
            <w:kern w:val="1"/>
          </w:rPr>
          <w:t>http://www.promitheus.gov.gr</w:t>
        </w:r>
      </w:hyperlink>
      <w:r w:rsidR="00525275" w:rsidRPr="00D07716">
        <w:rPr>
          <w:rFonts w:ascii="Tahoma" w:hAnsi="Tahoma" w:cs="Tahoma"/>
          <w:kern w:val="1"/>
        </w:rPr>
        <w:t xml:space="preserve"> </w:t>
      </w:r>
      <w:r w:rsidRPr="00D07716">
        <w:rPr>
          <w:rFonts w:ascii="Tahoma" w:hAnsi="Tahoma" w:cs="Tahoma"/>
          <w:kern w:val="1"/>
        </w:rPr>
        <w:t>ή</w:t>
      </w:r>
      <w:r w:rsidR="006B56EE" w:rsidRPr="00D07716">
        <w:rPr>
          <w:rFonts w:ascii="Tahoma" w:hAnsi="Tahoma" w:cs="Tahoma"/>
          <w:kern w:val="1"/>
        </w:rPr>
        <w:t xml:space="preserve"> </w:t>
      </w:r>
      <w:hyperlink r:id="rId18" w:history="1">
        <w:r w:rsidR="006B56EE" w:rsidRPr="00D07716">
          <w:rPr>
            <w:rStyle w:val="-"/>
            <w:rFonts w:ascii="Tahoma" w:hAnsi="Tahoma" w:cs="Tahoma"/>
            <w:iCs/>
            <w:color w:val="auto"/>
          </w:rPr>
          <w:t>http://www.ktpae.gr</w:t>
        </w:r>
      </w:hyperlink>
    </w:p>
    <w:p w14:paraId="02EB7A5E" w14:textId="77777777" w:rsidR="00525275" w:rsidRPr="00D07716" w:rsidRDefault="00525275" w:rsidP="000A24AC">
      <w:pPr>
        <w:pStyle w:val="normalwithoutspacing"/>
        <w:rPr>
          <w:rFonts w:ascii="Tahoma" w:hAnsi="Tahoma" w:cs="Tahoma"/>
        </w:rPr>
      </w:pPr>
    </w:p>
    <w:p w14:paraId="1EC21D5A" w14:textId="77777777" w:rsidR="00D41FD6" w:rsidRPr="00D07716" w:rsidRDefault="00D41FD6">
      <w:pPr>
        <w:pStyle w:val="20"/>
        <w:rPr>
          <w:rFonts w:ascii="Tahoma" w:hAnsi="Tahoma" w:cs="Tahoma"/>
          <w:color w:val="auto"/>
          <w:lang w:val="el-GR"/>
        </w:rPr>
      </w:pPr>
      <w:bookmarkStart w:id="13" w:name="_Toc120716046"/>
      <w:r w:rsidRPr="00D07716">
        <w:rPr>
          <w:rFonts w:ascii="Tahoma" w:hAnsi="Tahoma" w:cs="Tahoma"/>
          <w:color w:val="auto"/>
          <w:lang w:val="el-GR"/>
        </w:rPr>
        <w:t>1.2</w:t>
      </w:r>
      <w:r w:rsidRPr="00D07716">
        <w:rPr>
          <w:rFonts w:ascii="Tahoma" w:hAnsi="Tahoma" w:cs="Tahoma"/>
          <w:color w:val="auto"/>
          <w:lang w:val="el-GR"/>
        </w:rPr>
        <w:tab/>
        <w:t>Στοιχεία Διαδικασίας-Χρηματοδότηση</w:t>
      </w:r>
      <w:bookmarkEnd w:id="13"/>
    </w:p>
    <w:p w14:paraId="17ECB7D4" w14:textId="77777777" w:rsidR="00D41FD6" w:rsidRPr="00D07716" w:rsidRDefault="00D41FD6">
      <w:pPr>
        <w:rPr>
          <w:rFonts w:ascii="Tahoma" w:hAnsi="Tahoma" w:cs="Tahoma"/>
          <w:lang w:val="el-GR"/>
        </w:rPr>
      </w:pPr>
      <w:r w:rsidRPr="00D07716">
        <w:rPr>
          <w:rFonts w:ascii="Tahoma" w:hAnsi="Tahoma" w:cs="Tahoma"/>
          <w:b/>
          <w:lang w:val="el-GR"/>
        </w:rPr>
        <w:t xml:space="preserve">Είδος διαδικασίας </w:t>
      </w:r>
    </w:p>
    <w:p w14:paraId="6F54F7FC" w14:textId="77777777" w:rsidR="00D41FD6" w:rsidRPr="00D07716" w:rsidRDefault="00D41FD6">
      <w:pPr>
        <w:pStyle w:val="normalwithoutspacing"/>
        <w:rPr>
          <w:rFonts w:ascii="Tahoma" w:hAnsi="Tahoma" w:cs="Tahoma"/>
        </w:rPr>
      </w:pPr>
      <w:r w:rsidRPr="00D07716">
        <w:rPr>
          <w:rFonts w:ascii="Tahoma" w:hAnsi="Tahoma" w:cs="Tahoma"/>
        </w:rPr>
        <w:t xml:space="preserve">Ο διαγωνισμός θα διεξαχθεί με την ανοικτή διαδικασία του άρθρου 27 του ν. 4412/16. </w:t>
      </w:r>
    </w:p>
    <w:p w14:paraId="29BA72B0" w14:textId="77777777" w:rsidR="00D41FD6" w:rsidRPr="00D07716" w:rsidRDefault="00D41FD6">
      <w:pPr>
        <w:pStyle w:val="normalwithoutspacing"/>
        <w:rPr>
          <w:rFonts w:ascii="Tahoma" w:hAnsi="Tahoma" w:cs="Tahoma"/>
        </w:rPr>
      </w:pPr>
    </w:p>
    <w:p w14:paraId="70CE9264" w14:textId="77777777" w:rsidR="00625E70" w:rsidRPr="00D07716" w:rsidRDefault="698B00F3" w:rsidP="39226C6D">
      <w:pPr>
        <w:spacing w:after="60"/>
        <w:rPr>
          <w:rFonts w:ascii="Tahoma" w:hAnsi="Tahoma" w:cs="Tahoma"/>
          <w:b/>
          <w:bCs/>
          <w:vertAlign w:val="superscript"/>
          <w:lang w:val="el-GR" w:eastAsia="ar-SA"/>
        </w:rPr>
      </w:pPr>
      <w:r w:rsidRPr="00D07716">
        <w:rPr>
          <w:rFonts w:ascii="Tahoma" w:hAnsi="Tahoma" w:cs="Tahoma"/>
          <w:b/>
          <w:bCs/>
          <w:lang w:val="el-GR" w:eastAsia="ar-SA"/>
        </w:rPr>
        <w:lastRenderedPageBreak/>
        <w:t>Χρηματοδότηση της σύμβασης</w:t>
      </w:r>
    </w:p>
    <w:p w14:paraId="1BA618A3" w14:textId="5214C4A0" w:rsidR="00C34D78" w:rsidRPr="00D07716" w:rsidRDefault="00C34D78" w:rsidP="00870CD0">
      <w:pPr>
        <w:spacing w:after="60" w:line="252" w:lineRule="auto"/>
        <w:rPr>
          <w:rFonts w:ascii="Tahoma" w:hAnsi="Tahoma" w:cs="Tahoma"/>
          <w:szCs w:val="22"/>
          <w:lang w:val="el-GR" w:eastAsia="el-GR"/>
        </w:rPr>
      </w:pPr>
      <w:r w:rsidRPr="00D07716">
        <w:rPr>
          <w:rFonts w:ascii="Tahoma" w:hAnsi="Tahoma" w:cs="Tahoma"/>
          <w:szCs w:val="22"/>
          <w:lang w:val="el-GR" w:eastAsia="el-GR"/>
        </w:rPr>
        <w:t xml:space="preserve">Φορέας χρηματοδότησης της παρούσας σύμβασης είναι το Υπουργείο </w:t>
      </w:r>
      <w:r w:rsidR="00126F21" w:rsidRPr="00D07716">
        <w:rPr>
          <w:rFonts w:ascii="Tahoma" w:hAnsi="Tahoma" w:cs="Tahoma"/>
          <w:szCs w:val="22"/>
          <w:lang w:val="el-GR" w:eastAsia="el-GR"/>
        </w:rPr>
        <w:t>Οικονομικών</w:t>
      </w:r>
      <w:r w:rsidRPr="00D07716">
        <w:rPr>
          <w:rFonts w:ascii="Tahoma" w:hAnsi="Tahoma" w:cs="Tahoma"/>
          <w:szCs w:val="22"/>
          <w:lang w:val="el-GR" w:eastAsia="el-GR"/>
        </w:rPr>
        <w:t xml:space="preserve"> </w:t>
      </w:r>
      <w:r w:rsidR="00870CD0" w:rsidRPr="00D07716">
        <w:rPr>
          <w:rFonts w:ascii="Tahoma" w:hAnsi="Tahoma" w:cs="Tahoma"/>
          <w:lang w:val="el-GR"/>
        </w:rPr>
        <w:t>με πόρους που προέρχονται από Πιστώσεις του Προγράμματος Δημοσίων Επενδύσεων (ΣΑΤΑ</w:t>
      </w:r>
      <w:r w:rsidR="003B5EDD" w:rsidRPr="00D07716">
        <w:rPr>
          <w:rFonts w:ascii="Tahoma" w:hAnsi="Tahoma" w:cs="Tahoma"/>
          <w:lang w:val="el-GR"/>
        </w:rPr>
        <w:t xml:space="preserve"> </w:t>
      </w:r>
      <w:r w:rsidR="00870CD0" w:rsidRPr="00D07716">
        <w:rPr>
          <w:rFonts w:ascii="Tahoma" w:hAnsi="Tahoma" w:cs="Tahoma"/>
          <w:szCs w:val="22"/>
          <w:lang w:val="el-GR" w:eastAsia="el-GR"/>
        </w:rPr>
        <w:t>051 με ενάριθμο 2022ΤΑ05100015</w:t>
      </w:r>
      <w:r w:rsidR="00870CD0" w:rsidRPr="00D07716">
        <w:rPr>
          <w:rFonts w:ascii="Tahoma" w:hAnsi="Tahoma" w:cs="Tahoma"/>
          <w:lang w:val="el-GR"/>
        </w:rPr>
        <w:t>) στο πλαίσιο του Εθνικού Σχεδίου Ανάκαμψης και Ανθεκτικότητας «Ελλάδα 2.0» με τη χρηματοδότηση της Ευρωπαϊκής Ένωσης –</w:t>
      </w:r>
      <w:proofErr w:type="spellStart"/>
      <w:r w:rsidR="00870CD0" w:rsidRPr="00D07716">
        <w:rPr>
          <w:rFonts w:ascii="Tahoma" w:hAnsi="Tahoma" w:cs="Tahoma"/>
        </w:rPr>
        <w:t>NextGenerationEU</w:t>
      </w:r>
      <w:proofErr w:type="spellEnd"/>
      <w:r w:rsidR="00870CD0" w:rsidRPr="00D07716">
        <w:rPr>
          <w:rFonts w:ascii="Tahoma" w:hAnsi="Tahoma" w:cs="Tahoma"/>
          <w:lang w:val="el-GR"/>
        </w:rPr>
        <w:t>, με βάση την απόφαση ένταξης</w:t>
      </w:r>
      <w:r w:rsidR="001A4A02" w:rsidRPr="00D07716">
        <w:rPr>
          <w:rFonts w:ascii="Tahoma" w:hAnsi="Tahoma" w:cs="Tahoma"/>
          <w:lang w:val="el-GR"/>
        </w:rPr>
        <w:t xml:space="preserve"> με</w:t>
      </w:r>
      <w:r w:rsidR="001A4A02" w:rsidRPr="00D07716">
        <w:rPr>
          <w:rFonts w:ascii="Tahoma" w:eastAsia="Calibri" w:hAnsi="Tahoma" w:cs="Tahoma"/>
          <w:lang w:val="el-GR"/>
        </w:rPr>
        <w:t xml:space="preserve"> ΑΔΑ: 9ΒΧΥΗ-2ΨΚ</w:t>
      </w:r>
      <w:r w:rsidR="00870CD0" w:rsidRPr="00D07716">
        <w:rPr>
          <w:rFonts w:ascii="Tahoma" w:hAnsi="Tahoma" w:cs="Tahoma"/>
          <w:lang w:val="el-GR"/>
        </w:rPr>
        <w:t xml:space="preserve">, </w:t>
      </w:r>
      <w:r w:rsidR="000A70AC" w:rsidRPr="00D07716">
        <w:rPr>
          <w:rFonts w:ascii="Tahoma" w:hAnsi="Tahoma" w:cs="Tahoma"/>
          <w:szCs w:val="22"/>
          <w:lang w:val="el-GR" w:eastAsia="el-GR"/>
        </w:rPr>
        <w:t xml:space="preserve"> </w:t>
      </w:r>
      <w:r w:rsidRPr="00D07716">
        <w:rPr>
          <w:rFonts w:ascii="Tahoma" w:hAnsi="Tahoma" w:cs="Tahoma"/>
          <w:szCs w:val="22"/>
          <w:lang w:val="el-GR" w:eastAsia="el-GR"/>
        </w:rPr>
        <w:t xml:space="preserve">και έχει λάβει κωδικό </w:t>
      </w:r>
      <w:r w:rsidR="000A70AC" w:rsidRPr="00D07716">
        <w:rPr>
          <w:rFonts w:ascii="Tahoma" w:hAnsi="Tahoma" w:cs="Tahoma"/>
          <w:szCs w:val="22"/>
          <w:lang w:val="el-GR" w:eastAsia="el-GR"/>
        </w:rPr>
        <w:t>ΟΠΣ ΤΑ 5179133</w:t>
      </w:r>
      <w:r w:rsidRPr="00D07716">
        <w:rPr>
          <w:rFonts w:ascii="Tahoma" w:hAnsi="Tahoma" w:cs="Tahoma"/>
          <w:szCs w:val="22"/>
          <w:lang w:val="el-GR" w:eastAsia="el-GR"/>
        </w:rPr>
        <w:t>.</w:t>
      </w:r>
    </w:p>
    <w:p w14:paraId="4E0BF730" w14:textId="77777777" w:rsidR="39226C6D" w:rsidRPr="00D07716" w:rsidRDefault="39226C6D" w:rsidP="00007589">
      <w:pPr>
        <w:spacing w:after="60" w:line="252" w:lineRule="auto"/>
        <w:rPr>
          <w:rFonts w:ascii="Tahoma" w:hAnsi="Tahoma" w:cs="Tahoma"/>
          <w:szCs w:val="22"/>
          <w:highlight w:val="yellow"/>
          <w:lang w:val="el-GR" w:eastAsia="ar-SA"/>
        </w:rPr>
      </w:pPr>
    </w:p>
    <w:p w14:paraId="3C16BB56" w14:textId="77777777" w:rsidR="00F30E93" w:rsidRPr="00D07716" w:rsidRDefault="00F30E93">
      <w:pPr>
        <w:pStyle w:val="normalwithoutspacing"/>
        <w:rPr>
          <w:rFonts w:ascii="Tahoma" w:hAnsi="Tahoma" w:cs="Tahoma"/>
        </w:rPr>
      </w:pPr>
    </w:p>
    <w:p w14:paraId="4F1DB659" w14:textId="77777777" w:rsidR="00D41FD6" w:rsidRPr="00D07716" w:rsidRDefault="00D41FD6">
      <w:pPr>
        <w:pStyle w:val="20"/>
        <w:rPr>
          <w:rFonts w:ascii="Tahoma" w:hAnsi="Tahoma" w:cs="Tahoma"/>
          <w:color w:val="auto"/>
          <w:lang w:val="el-GR"/>
        </w:rPr>
      </w:pPr>
      <w:bookmarkStart w:id="14" w:name="_Toc120716047"/>
      <w:r w:rsidRPr="00D07716">
        <w:rPr>
          <w:rFonts w:ascii="Tahoma" w:hAnsi="Tahoma" w:cs="Tahoma"/>
          <w:color w:val="auto"/>
          <w:lang w:val="el-GR"/>
        </w:rPr>
        <w:t>1.3</w:t>
      </w:r>
      <w:r w:rsidRPr="00D07716">
        <w:rPr>
          <w:rFonts w:ascii="Tahoma" w:hAnsi="Tahoma" w:cs="Tahoma"/>
          <w:color w:val="auto"/>
          <w:lang w:val="el-GR"/>
        </w:rPr>
        <w:tab/>
        <w:t>Συνοπτική Περιγραφή φυσικού και οικονομικού αντικειμένου της σύμβασης</w:t>
      </w:r>
      <w:bookmarkEnd w:id="14"/>
      <w:r w:rsidRPr="00D07716">
        <w:rPr>
          <w:rFonts w:ascii="Tahoma" w:hAnsi="Tahoma" w:cs="Tahoma"/>
          <w:color w:val="auto"/>
          <w:lang w:val="el-GR"/>
        </w:rPr>
        <w:t xml:space="preserve"> </w:t>
      </w:r>
    </w:p>
    <w:p w14:paraId="41E94195" w14:textId="0C58E619" w:rsidR="000A4692" w:rsidRPr="00D07716" w:rsidRDefault="00A919D6" w:rsidP="00E377F7">
      <w:pPr>
        <w:pStyle w:val="af8"/>
        <w:jc w:val="left"/>
        <w:rPr>
          <w:rFonts w:ascii="Tahoma" w:hAnsi="Tahoma" w:cs="Tahoma"/>
          <w:lang w:val="el-GR"/>
        </w:rPr>
      </w:pPr>
      <w:r w:rsidRPr="00D07716">
        <w:rPr>
          <w:rFonts w:ascii="Tahoma" w:hAnsi="Tahoma" w:cs="Tahoma"/>
          <w:lang w:val="el-GR"/>
        </w:rPr>
        <w:t xml:space="preserve">Αντικείμενο της σύμβασης είναι </w:t>
      </w:r>
      <w:r w:rsidR="00494001" w:rsidRPr="00D07716">
        <w:rPr>
          <w:rFonts w:ascii="Tahoma" w:hAnsi="Tahoma" w:cs="Tahoma"/>
          <w:lang w:val="el-GR"/>
        </w:rPr>
        <w:t>η τεχνική υποστήριξη του Φορέα Λειτουργίας του Έργου (Επιτροπή Κεφαλαιαγοράς) για την ωρίμανση, επιτήρηση, διαχείριση και υλοποίηση των Υποέργων της Δράσης 16581</w:t>
      </w:r>
      <w:r w:rsidR="00E377F7" w:rsidRPr="00D07716">
        <w:rPr>
          <w:rFonts w:ascii="Tahoma" w:hAnsi="Tahoma" w:cs="Tahoma"/>
          <w:lang w:val="el-GR"/>
        </w:rPr>
        <w:t>:</w:t>
      </w:r>
      <w:r w:rsidR="00494001" w:rsidRPr="00D07716">
        <w:rPr>
          <w:rFonts w:ascii="Tahoma" w:hAnsi="Tahoma" w:cs="Tahoma"/>
          <w:lang w:val="el-GR"/>
        </w:rPr>
        <w:t xml:space="preserve"> </w:t>
      </w:r>
      <w:r w:rsidR="0024560C" w:rsidRPr="00D07716">
        <w:rPr>
          <w:rFonts w:ascii="Tahoma" w:hAnsi="Tahoma" w:cs="Tahoma"/>
          <w:lang w:val="el-GR"/>
        </w:rPr>
        <w:t>"</w:t>
      </w:r>
      <w:r w:rsidR="00FB0EAD" w:rsidRPr="00D07716">
        <w:rPr>
          <w:rFonts w:ascii="Tahoma" w:hAnsi="Tahoma" w:cs="Tahoma"/>
          <w:lang w:val="el-GR"/>
        </w:rPr>
        <w:t>Ανάπτυξη της Κεφαλαιαγοράς</w:t>
      </w:r>
      <w:r w:rsidR="0024560C" w:rsidRPr="00D07716">
        <w:rPr>
          <w:rFonts w:ascii="Tahoma" w:hAnsi="Tahoma" w:cs="Tahoma"/>
          <w:lang w:val="el-GR"/>
        </w:rPr>
        <w:t xml:space="preserve">" </w:t>
      </w:r>
      <w:r w:rsidR="00494001" w:rsidRPr="00D07716">
        <w:rPr>
          <w:rFonts w:ascii="Tahoma" w:hAnsi="Tahoma" w:cs="Tahoma"/>
          <w:lang w:val="el-GR"/>
        </w:rPr>
        <w:t>του Ταμείου Ανάκαμψης</w:t>
      </w:r>
      <w:r w:rsidR="008A2A65">
        <w:rPr>
          <w:rFonts w:ascii="Tahoma" w:hAnsi="Tahoma" w:cs="Tahoma"/>
          <w:lang w:val="el-GR"/>
        </w:rPr>
        <w:t xml:space="preserve"> και Ανθεκτικότητας</w:t>
      </w:r>
      <w:r w:rsidR="00494001" w:rsidRPr="00D07716">
        <w:rPr>
          <w:rFonts w:ascii="Tahoma" w:hAnsi="Tahoma" w:cs="Tahoma"/>
          <w:lang w:val="el-GR"/>
        </w:rPr>
        <w:t xml:space="preserve">. </w:t>
      </w:r>
      <w:r w:rsidR="003D7615" w:rsidRPr="00D07716">
        <w:rPr>
          <w:rFonts w:ascii="Tahoma" w:hAnsi="Tahoma" w:cs="Tahoma"/>
          <w:lang w:val="el-GR"/>
        </w:rPr>
        <w:t xml:space="preserve">Τα συγκεκριμένα </w:t>
      </w:r>
      <w:proofErr w:type="spellStart"/>
      <w:r w:rsidR="003D7615" w:rsidRPr="00D07716">
        <w:rPr>
          <w:rFonts w:ascii="Tahoma" w:hAnsi="Tahoma" w:cs="Tahoma"/>
          <w:lang w:val="el-GR"/>
        </w:rPr>
        <w:t>υποέργα</w:t>
      </w:r>
      <w:proofErr w:type="spellEnd"/>
      <w:r w:rsidR="003D7615" w:rsidRPr="00D07716">
        <w:rPr>
          <w:rFonts w:ascii="Tahoma" w:hAnsi="Tahoma" w:cs="Tahoma"/>
          <w:lang w:val="el-GR"/>
        </w:rPr>
        <w:t xml:space="preserve"> είναι τα ακόλουθα: </w:t>
      </w:r>
    </w:p>
    <w:p w14:paraId="2C85D562" w14:textId="77777777" w:rsidR="007359BA" w:rsidRPr="00D07716" w:rsidRDefault="002E6152" w:rsidP="00007589">
      <w:pPr>
        <w:pStyle w:val="afb"/>
        <w:spacing w:line="252" w:lineRule="auto"/>
        <w:rPr>
          <w:rFonts w:ascii="Tahoma" w:hAnsi="Tahoma" w:cs="Tahoma"/>
          <w:lang w:val="el-GR"/>
        </w:rPr>
      </w:pPr>
      <w:r w:rsidRPr="00D07716">
        <w:rPr>
          <w:rFonts w:ascii="Tahoma" w:hAnsi="Tahoma" w:cs="Tahoma"/>
          <w:lang w:val="el-GR"/>
        </w:rPr>
        <w:t xml:space="preserve">Υποέργο 1: </w:t>
      </w:r>
      <w:r w:rsidR="002B2B53" w:rsidRPr="00D07716">
        <w:rPr>
          <w:rFonts w:ascii="Tahoma" w:hAnsi="Tahoma" w:cs="Tahoma"/>
          <w:lang w:val="el-GR"/>
        </w:rPr>
        <w:t>Εισαγωγή συστήματος ε</w:t>
      </w:r>
      <w:r w:rsidR="007359BA" w:rsidRPr="00D07716">
        <w:rPr>
          <w:rFonts w:ascii="Tahoma" w:hAnsi="Tahoma" w:cs="Tahoma"/>
          <w:lang w:val="el-GR"/>
        </w:rPr>
        <w:t>πιτήρηση</w:t>
      </w:r>
      <w:r w:rsidR="002B2B53" w:rsidRPr="00D07716">
        <w:rPr>
          <w:rFonts w:ascii="Tahoma" w:hAnsi="Tahoma" w:cs="Tahoma"/>
          <w:lang w:val="el-GR"/>
        </w:rPr>
        <w:t>ς της</w:t>
      </w:r>
      <w:r w:rsidR="007359BA" w:rsidRPr="00D07716">
        <w:rPr>
          <w:rFonts w:ascii="Tahoma" w:hAnsi="Tahoma" w:cs="Tahoma"/>
          <w:lang w:val="el-GR"/>
        </w:rPr>
        <w:t xml:space="preserve"> </w:t>
      </w:r>
      <w:r w:rsidR="002B2B53" w:rsidRPr="00D07716">
        <w:rPr>
          <w:rFonts w:ascii="Tahoma" w:hAnsi="Tahoma" w:cs="Tahoma"/>
          <w:lang w:val="el-GR"/>
        </w:rPr>
        <w:t>α</w:t>
      </w:r>
      <w:r w:rsidR="007359BA" w:rsidRPr="00D07716">
        <w:rPr>
          <w:rFonts w:ascii="Tahoma" w:hAnsi="Tahoma" w:cs="Tahoma"/>
          <w:lang w:val="el-GR"/>
        </w:rPr>
        <w:t>γοράς (</w:t>
      </w:r>
      <w:r w:rsidR="007359BA" w:rsidRPr="00D07716">
        <w:rPr>
          <w:rFonts w:ascii="Tahoma" w:hAnsi="Tahoma" w:cs="Tahoma"/>
          <w:lang w:val="en-US"/>
        </w:rPr>
        <w:t>Market</w:t>
      </w:r>
      <w:r w:rsidR="007359BA" w:rsidRPr="00D07716">
        <w:rPr>
          <w:rFonts w:ascii="Tahoma" w:hAnsi="Tahoma" w:cs="Tahoma"/>
          <w:lang w:val="el-GR"/>
        </w:rPr>
        <w:t xml:space="preserve"> </w:t>
      </w:r>
      <w:r w:rsidR="007359BA" w:rsidRPr="00D07716">
        <w:rPr>
          <w:rFonts w:ascii="Tahoma" w:hAnsi="Tahoma" w:cs="Tahoma"/>
          <w:lang w:val="en-US"/>
        </w:rPr>
        <w:t>Surveillance</w:t>
      </w:r>
      <w:r w:rsidR="007359BA" w:rsidRPr="00D07716">
        <w:rPr>
          <w:rFonts w:ascii="Tahoma" w:hAnsi="Tahoma" w:cs="Tahoma"/>
          <w:lang w:val="el-GR"/>
        </w:rPr>
        <w:t xml:space="preserve"> </w:t>
      </w:r>
      <w:r w:rsidR="007359BA" w:rsidRPr="00D07716">
        <w:rPr>
          <w:rFonts w:ascii="Tahoma" w:hAnsi="Tahoma" w:cs="Tahoma"/>
          <w:lang w:val="en-US"/>
        </w:rPr>
        <w:t>system</w:t>
      </w:r>
      <w:r w:rsidR="007359BA" w:rsidRPr="00D07716">
        <w:rPr>
          <w:rFonts w:ascii="Tahoma" w:hAnsi="Tahoma" w:cs="Tahoma"/>
          <w:lang w:val="el-GR"/>
        </w:rPr>
        <w:t>),</w:t>
      </w:r>
    </w:p>
    <w:p w14:paraId="2557EBCB" w14:textId="77777777" w:rsidR="007359BA" w:rsidRPr="00D07716" w:rsidRDefault="00387675" w:rsidP="00007589">
      <w:pPr>
        <w:pStyle w:val="afb"/>
        <w:spacing w:line="252" w:lineRule="auto"/>
        <w:rPr>
          <w:rFonts w:ascii="Tahoma" w:hAnsi="Tahoma" w:cs="Tahoma"/>
          <w:lang w:val="el-GR"/>
        </w:rPr>
      </w:pPr>
      <w:r w:rsidRPr="00D07716">
        <w:rPr>
          <w:rFonts w:ascii="Tahoma" w:hAnsi="Tahoma" w:cs="Tahoma"/>
          <w:lang w:val="el-GR"/>
        </w:rPr>
        <w:t xml:space="preserve">Υποέργο 2: </w:t>
      </w:r>
      <w:r w:rsidR="002B2B53" w:rsidRPr="00D07716">
        <w:rPr>
          <w:rFonts w:ascii="Tahoma" w:hAnsi="Tahoma" w:cs="Tahoma"/>
          <w:lang w:val="el-GR"/>
        </w:rPr>
        <w:t>Εισαγωγή συ</w:t>
      </w:r>
      <w:r w:rsidR="007359BA" w:rsidRPr="00D07716">
        <w:rPr>
          <w:rFonts w:ascii="Tahoma" w:hAnsi="Tahoma" w:cs="Tahoma"/>
          <w:lang w:val="el-GR"/>
        </w:rPr>
        <w:t>στ</w:t>
      </w:r>
      <w:r w:rsidR="002B2B53" w:rsidRPr="00D07716">
        <w:rPr>
          <w:rFonts w:ascii="Tahoma" w:hAnsi="Tahoma" w:cs="Tahoma"/>
          <w:lang w:val="el-GR"/>
        </w:rPr>
        <w:t>ή</w:t>
      </w:r>
      <w:r w:rsidR="007359BA" w:rsidRPr="00D07716">
        <w:rPr>
          <w:rFonts w:ascii="Tahoma" w:hAnsi="Tahoma" w:cs="Tahoma"/>
          <w:lang w:val="el-GR"/>
        </w:rPr>
        <w:t>μα</w:t>
      </w:r>
      <w:r w:rsidR="002B2B53" w:rsidRPr="00D07716">
        <w:rPr>
          <w:rFonts w:ascii="Tahoma" w:hAnsi="Tahoma" w:cs="Tahoma"/>
          <w:lang w:val="el-GR"/>
        </w:rPr>
        <w:t>τος</w:t>
      </w:r>
      <w:r w:rsidR="007359BA" w:rsidRPr="00D07716">
        <w:rPr>
          <w:rFonts w:ascii="Tahoma" w:hAnsi="Tahoma" w:cs="Tahoma"/>
          <w:lang w:val="el-GR"/>
        </w:rPr>
        <w:t xml:space="preserve"> συλλογής, επεξεργασίας, ανάλυσης και παρακολούθησης δεδομένων,</w:t>
      </w:r>
    </w:p>
    <w:p w14:paraId="38FD8065" w14:textId="77777777" w:rsidR="003D7615" w:rsidRPr="00D07716" w:rsidRDefault="00387675" w:rsidP="00007589">
      <w:pPr>
        <w:pStyle w:val="afb"/>
        <w:spacing w:line="252" w:lineRule="auto"/>
        <w:rPr>
          <w:rFonts w:ascii="Tahoma" w:hAnsi="Tahoma" w:cs="Tahoma"/>
          <w:lang w:val="el-GR"/>
        </w:rPr>
      </w:pPr>
      <w:r w:rsidRPr="00D07716">
        <w:rPr>
          <w:rFonts w:ascii="Tahoma" w:hAnsi="Tahoma" w:cs="Tahoma"/>
          <w:lang w:val="el-GR"/>
        </w:rPr>
        <w:t xml:space="preserve">Υποέργο 3: </w:t>
      </w:r>
      <w:proofErr w:type="spellStart"/>
      <w:r w:rsidR="007359BA" w:rsidRPr="00D07716">
        <w:rPr>
          <w:rFonts w:ascii="Tahoma" w:hAnsi="Tahoma" w:cs="Tahoma"/>
          <w:lang w:val="el-GR"/>
        </w:rPr>
        <w:t>Κυβερνοασφάλεια</w:t>
      </w:r>
      <w:proofErr w:type="spellEnd"/>
      <w:r w:rsidR="007359BA" w:rsidRPr="00D07716">
        <w:rPr>
          <w:rFonts w:ascii="Tahoma" w:hAnsi="Tahoma" w:cs="Tahoma"/>
          <w:lang w:val="el-GR"/>
        </w:rPr>
        <w:t>, άμυνα και ανθεκτικότητα στον κυβερνοχώρο (και ανάκτηση καταστροφών)</w:t>
      </w:r>
    </w:p>
    <w:p w14:paraId="70337EA0" w14:textId="77777777" w:rsidR="002768DA" w:rsidRPr="00D07716" w:rsidRDefault="2821AD0B" w:rsidP="00667B3D">
      <w:pPr>
        <w:spacing w:line="252" w:lineRule="auto"/>
        <w:rPr>
          <w:rFonts w:ascii="Tahoma" w:hAnsi="Tahoma" w:cs="Tahoma"/>
          <w:b/>
          <w:lang w:val="el-GR"/>
        </w:rPr>
      </w:pPr>
      <w:r w:rsidRPr="00D07716">
        <w:rPr>
          <w:rFonts w:ascii="Tahoma" w:hAnsi="Tahoma" w:cs="Tahoma"/>
          <w:lang w:val="el-GR"/>
        </w:rPr>
        <w:t xml:space="preserve">Οι παρεχόμενες υπηρεσίες κατατάσσονται στους ακόλουθους κωδικούς του Κοινού Λεξιλογίου δημοσίων συμβάσεων (CPV): </w:t>
      </w:r>
    </w:p>
    <w:p w14:paraId="028DBB76" w14:textId="77777777" w:rsidR="002768DA" w:rsidRPr="00D07716" w:rsidRDefault="002768DA" w:rsidP="002768DA">
      <w:pPr>
        <w:spacing w:line="252" w:lineRule="auto"/>
        <w:rPr>
          <w:rFonts w:ascii="Tahoma" w:hAnsi="Tahoma" w:cs="Tahoma"/>
          <w:b/>
          <w:bCs/>
          <w:szCs w:val="22"/>
          <w:lang w:val="el-GR"/>
        </w:rPr>
      </w:pPr>
      <w:r w:rsidRPr="00D07716">
        <w:rPr>
          <w:rFonts w:ascii="Tahoma" w:hAnsi="Tahoma" w:cs="Tahoma"/>
          <w:b/>
          <w:bCs/>
          <w:szCs w:val="22"/>
          <w:lang w:val="el-GR"/>
        </w:rPr>
        <w:t>79.41.00.00-1 Υπηρεσίες παροχής επιχειρηματικών συμβουλών και συμβουλών σε θέματα διαχείρισης</w:t>
      </w:r>
    </w:p>
    <w:p w14:paraId="125D50BF" w14:textId="77777777" w:rsidR="007359BA" w:rsidRPr="00D07716" w:rsidRDefault="007359BA" w:rsidP="007359BA">
      <w:pPr>
        <w:spacing w:line="252" w:lineRule="auto"/>
        <w:rPr>
          <w:rFonts w:ascii="Tahoma" w:hAnsi="Tahoma" w:cs="Tahoma"/>
          <w:szCs w:val="22"/>
          <w:lang w:val="el-GR"/>
        </w:rPr>
      </w:pPr>
      <w:r w:rsidRPr="00D07716">
        <w:rPr>
          <w:rFonts w:ascii="Tahoma" w:hAnsi="Tahoma" w:cs="Tahoma"/>
          <w:szCs w:val="22"/>
          <w:lang w:val="el-GR"/>
        </w:rPr>
        <w:t>79.41.10.00-8: Υπηρεσίες παροχής συμβουλών σε θέματα γενικής διαχείρισης.</w:t>
      </w:r>
    </w:p>
    <w:p w14:paraId="20EF6FAE" w14:textId="77777777" w:rsidR="007359BA" w:rsidRPr="00D07716" w:rsidRDefault="007359BA" w:rsidP="007359BA">
      <w:pPr>
        <w:spacing w:line="252" w:lineRule="auto"/>
        <w:rPr>
          <w:rFonts w:ascii="Tahoma" w:hAnsi="Tahoma" w:cs="Tahoma"/>
          <w:szCs w:val="22"/>
          <w:lang w:val="el-GR"/>
        </w:rPr>
      </w:pPr>
      <w:r w:rsidRPr="00D07716">
        <w:rPr>
          <w:rFonts w:ascii="Tahoma" w:hAnsi="Tahoma" w:cs="Tahoma"/>
          <w:szCs w:val="22"/>
          <w:lang w:val="el-GR"/>
        </w:rPr>
        <w:t>79.41.52.00-8: Υπηρεσίες παροχής συμβουλών σε θέματα σχεδιασμού</w:t>
      </w:r>
    </w:p>
    <w:p w14:paraId="1C9C2AD9" w14:textId="77777777" w:rsidR="005D165C" w:rsidRPr="00D07716" w:rsidRDefault="131BA224">
      <w:pPr>
        <w:rPr>
          <w:rFonts w:ascii="Tahoma" w:hAnsi="Tahoma" w:cs="Tahoma"/>
          <w:lang w:val="el-GR"/>
        </w:rPr>
      </w:pPr>
      <w:r w:rsidRPr="00D07716">
        <w:rPr>
          <w:rFonts w:ascii="Tahoma" w:hAnsi="Tahoma" w:cs="Tahoma"/>
          <w:lang w:val="el-GR"/>
        </w:rPr>
        <w:t xml:space="preserve">Η εκτιμώμενη αξία της σύμβασης ανέρχεται στο ποσό των </w:t>
      </w:r>
      <w:r w:rsidR="00771EF5" w:rsidRPr="00D07716">
        <w:rPr>
          <w:rFonts w:ascii="Tahoma" w:hAnsi="Tahoma" w:cs="Tahoma"/>
          <w:lang w:val="el-GR"/>
        </w:rPr>
        <w:t xml:space="preserve">τριακοσίων πενήντα έξι χιλιάδων πεντακοσίων τριάντα έξι </w:t>
      </w:r>
      <w:r w:rsidR="00CC6D1D" w:rsidRPr="00D07716">
        <w:rPr>
          <w:rFonts w:ascii="Tahoma" w:hAnsi="Tahoma" w:cs="Tahoma"/>
          <w:lang w:val="el-GR"/>
        </w:rPr>
        <w:t>ευρώ (</w:t>
      </w:r>
      <w:r w:rsidR="000438D9" w:rsidRPr="00D07716">
        <w:rPr>
          <w:rFonts w:ascii="Tahoma" w:hAnsi="Tahoma" w:cs="Tahoma"/>
          <w:lang w:val="el-GR"/>
        </w:rPr>
        <w:t xml:space="preserve">€ </w:t>
      </w:r>
      <w:r w:rsidR="00771EF5" w:rsidRPr="00D07716">
        <w:rPr>
          <w:rFonts w:ascii="Tahoma" w:hAnsi="Tahoma" w:cs="Tahoma"/>
          <w:lang w:val="el-GR"/>
        </w:rPr>
        <w:t>356.53</w:t>
      </w:r>
      <w:r w:rsidR="005B1E80" w:rsidRPr="00D07716">
        <w:rPr>
          <w:rFonts w:ascii="Tahoma" w:hAnsi="Tahoma" w:cs="Tahoma"/>
          <w:lang w:val="el-GR"/>
        </w:rPr>
        <w:t>5</w:t>
      </w:r>
      <w:r w:rsidR="00771EF5" w:rsidRPr="00D07716">
        <w:rPr>
          <w:rFonts w:ascii="Tahoma" w:hAnsi="Tahoma" w:cs="Tahoma"/>
          <w:lang w:val="el-GR"/>
        </w:rPr>
        <w:t>,00</w:t>
      </w:r>
      <w:r w:rsidR="00CC6D1D" w:rsidRPr="00D07716">
        <w:rPr>
          <w:rFonts w:ascii="Tahoma" w:hAnsi="Tahoma" w:cs="Tahoma"/>
          <w:lang w:val="el-GR"/>
        </w:rPr>
        <w:t>)</w:t>
      </w:r>
      <w:r w:rsidR="000438D9" w:rsidRPr="00D07716">
        <w:rPr>
          <w:rFonts w:ascii="Tahoma" w:hAnsi="Tahoma" w:cs="Tahoma"/>
          <w:lang w:val="el-GR"/>
        </w:rPr>
        <w:t xml:space="preserve">, </w:t>
      </w:r>
      <w:r w:rsidRPr="00D07716">
        <w:rPr>
          <w:rFonts w:ascii="Tahoma" w:hAnsi="Tahoma" w:cs="Tahoma"/>
          <w:lang w:val="el-GR"/>
        </w:rPr>
        <w:t xml:space="preserve">μη συμπεριλαμβανομένου ΦΠΑ </w:t>
      </w:r>
      <w:r w:rsidR="0DB2BF42" w:rsidRPr="00D07716">
        <w:rPr>
          <w:rFonts w:ascii="Tahoma" w:hAnsi="Tahoma" w:cs="Tahoma"/>
          <w:lang w:val="el-GR"/>
        </w:rPr>
        <w:t>24</w:t>
      </w:r>
      <w:r w:rsidRPr="00D07716">
        <w:rPr>
          <w:rFonts w:ascii="Tahoma" w:hAnsi="Tahoma" w:cs="Tahoma"/>
          <w:lang w:val="el-GR"/>
        </w:rPr>
        <w:t xml:space="preserve">% (εκτιμώμενη αξία συμπεριλαμβανομένου ΦΠΑ: € </w:t>
      </w:r>
      <w:r w:rsidR="000438D9" w:rsidRPr="00D07716">
        <w:rPr>
          <w:rFonts w:ascii="Tahoma" w:hAnsi="Tahoma" w:cs="Tahoma"/>
          <w:lang w:val="el-GR"/>
        </w:rPr>
        <w:t>442.10</w:t>
      </w:r>
      <w:r w:rsidR="00F2491F" w:rsidRPr="00D07716">
        <w:rPr>
          <w:rFonts w:ascii="Tahoma" w:hAnsi="Tahoma" w:cs="Tahoma"/>
          <w:lang w:val="el-GR"/>
        </w:rPr>
        <w:t>3</w:t>
      </w:r>
      <w:r w:rsidR="000438D9" w:rsidRPr="00D07716">
        <w:rPr>
          <w:rFonts w:ascii="Tahoma" w:hAnsi="Tahoma" w:cs="Tahoma"/>
          <w:lang w:val="el-GR"/>
        </w:rPr>
        <w:t>,</w:t>
      </w:r>
      <w:r w:rsidR="00F2491F" w:rsidRPr="00D07716">
        <w:rPr>
          <w:rFonts w:ascii="Tahoma" w:hAnsi="Tahoma" w:cs="Tahoma"/>
          <w:lang w:val="el-GR"/>
        </w:rPr>
        <w:t>40</w:t>
      </w:r>
      <w:r w:rsidR="0A8063B4" w:rsidRPr="00D07716">
        <w:rPr>
          <w:rFonts w:ascii="Tahoma" w:hAnsi="Tahoma" w:cs="Tahoma"/>
          <w:lang w:val="el-GR"/>
        </w:rPr>
        <w:t>)</w:t>
      </w:r>
      <w:r w:rsidRPr="00D07716">
        <w:rPr>
          <w:rFonts w:ascii="Tahoma" w:hAnsi="Tahoma" w:cs="Tahoma"/>
          <w:lang w:val="el-GR"/>
        </w:rPr>
        <w:t xml:space="preserve">. </w:t>
      </w:r>
    </w:p>
    <w:p w14:paraId="2E2488FF" w14:textId="77777777" w:rsidR="00D41FD6" w:rsidRPr="00D07716" w:rsidRDefault="00D31B79">
      <w:pPr>
        <w:rPr>
          <w:rFonts w:ascii="Tahoma" w:hAnsi="Tahoma" w:cs="Tahoma"/>
          <w:lang w:val="el-GR"/>
        </w:rPr>
      </w:pPr>
      <w:r w:rsidRPr="00D07716">
        <w:rPr>
          <w:rFonts w:ascii="Tahoma" w:hAnsi="Tahoma" w:cs="Tahoma"/>
          <w:lang w:val="el-GR"/>
        </w:rPr>
        <w:t xml:space="preserve">Αναλυτική περιγραφή του φυσικού και οικονομικού αντικειμένου της σύμβασης δίδεται στο </w:t>
      </w:r>
      <w:r w:rsidR="00C164CC" w:rsidRPr="00D07716">
        <w:rPr>
          <w:rFonts w:ascii="Tahoma" w:hAnsi="Tahoma" w:cs="Tahoma"/>
          <w:lang w:val="el-GR"/>
        </w:rPr>
        <w:t>«</w:t>
      </w:r>
      <w:r w:rsidRPr="00D07716">
        <w:rPr>
          <w:rFonts w:ascii="Tahoma" w:hAnsi="Tahoma" w:cs="Tahoma"/>
          <w:lang w:val="el-GR"/>
        </w:rPr>
        <w:t>ΠΑΡΑΡΤΗΜΑ I – Αναλυτική Περιγραφή Φυσικού και Οικονομικού Αντικειμένου της Σύμβασης</w:t>
      </w:r>
      <w:r w:rsidR="00C164CC" w:rsidRPr="00D07716">
        <w:rPr>
          <w:rFonts w:ascii="Tahoma" w:hAnsi="Tahoma" w:cs="Tahoma"/>
          <w:lang w:val="el-GR"/>
        </w:rPr>
        <w:t>»</w:t>
      </w:r>
      <w:r w:rsidRPr="00D07716">
        <w:rPr>
          <w:rFonts w:ascii="Tahoma" w:hAnsi="Tahoma" w:cs="Tahoma"/>
          <w:lang w:val="el-GR"/>
        </w:rPr>
        <w:t xml:space="preserve"> της παρούσας διακήρυξης. </w:t>
      </w:r>
    </w:p>
    <w:p w14:paraId="4AA86106" w14:textId="77777777" w:rsidR="00D41FD6" w:rsidRPr="00D07716" w:rsidRDefault="00D41FD6">
      <w:pPr>
        <w:pStyle w:val="normalwithoutspacing"/>
        <w:rPr>
          <w:rFonts w:ascii="Tahoma" w:hAnsi="Tahoma" w:cs="Tahoma"/>
        </w:rPr>
      </w:pPr>
      <w:r w:rsidRPr="00D07716">
        <w:rPr>
          <w:rFonts w:ascii="Tahoma" w:hAnsi="Tahoma" w:cs="Tahoma"/>
        </w:rPr>
        <w:t>Η σύμβαση θα ανατεθεί με το κριτήριο της πλέον συμφέρουσας από οικονομική άποψη προσφοράς, βάσε</w:t>
      </w:r>
      <w:r w:rsidR="00194EFC" w:rsidRPr="00D07716">
        <w:rPr>
          <w:rFonts w:ascii="Tahoma" w:hAnsi="Tahoma" w:cs="Tahoma"/>
        </w:rPr>
        <w:t>ι</w:t>
      </w:r>
      <w:r w:rsidRPr="00D07716">
        <w:rPr>
          <w:rFonts w:ascii="Tahoma" w:hAnsi="Tahoma" w:cs="Tahoma"/>
        </w:rPr>
        <w:t xml:space="preserve"> </w:t>
      </w:r>
      <w:r w:rsidR="00D31B79" w:rsidRPr="00D07716">
        <w:rPr>
          <w:rFonts w:ascii="Tahoma" w:hAnsi="Tahoma" w:cs="Tahoma"/>
        </w:rPr>
        <w:t xml:space="preserve">της βέλτιστης σχέσης ποιότητας – τιμής. </w:t>
      </w:r>
    </w:p>
    <w:p w14:paraId="389EFA79" w14:textId="77777777" w:rsidR="00D41FD6" w:rsidRPr="00D07716" w:rsidRDefault="00D41FD6">
      <w:pPr>
        <w:pStyle w:val="20"/>
        <w:rPr>
          <w:rFonts w:ascii="Tahoma" w:hAnsi="Tahoma" w:cs="Tahoma"/>
          <w:color w:val="auto"/>
          <w:lang w:val="el-GR"/>
        </w:rPr>
      </w:pPr>
      <w:bookmarkStart w:id="15" w:name="_Toc120716048"/>
      <w:r w:rsidRPr="00D07716">
        <w:rPr>
          <w:rFonts w:ascii="Tahoma" w:hAnsi="Tahoma" w:cs="Tahoma"/>
          <w:color w:val="auto"/>
          <w:lang w:val="el-GR"/>
        </w:rPr>
        <w:t>1.4</w:t>
      </w:r>
      <w:r w:rsidRPr="00D07716">
        <w:rPr>
          <w:rFonts w:ascii="Tahoma" w:hAnsi="Tahoma" w:cs="Tahoma"/>
          <w:color w:val="auto"/>
          <w:lang w:val="el-GR"/>
        </w:rPr>
        <w:tab/>
        <w:t>Θεσμικό πλαίσιο</w:t>
      </w:r>
      <w:bookmarkEnd w:id="15"/>
      <w:r w:rsidRPr="00D07716">
        <w:rPr>
          <w:rFonts w:ascii="Tahoma" w:hAnsi="Tahoma" w:cs="Tahoma"/>
          <w:color w:val="auto"/>
          <w:lang w:val="el-GR"/>
        </w:rPr>
        <w:t xml:space="preserve"> </w:t>
      </w:r>
    </w:p>
    <w:p w14:paraId="45FBBEE3" w14:textId="77777777" w:rsidR="00906BCF" w:rsidRPr="00D07716" w:rsidRDefault="00906BCF" w:rsidP="00906BCF">
      <w:pPr>
        <w:rPr>
          <w:rFonts w:ascii="Tahoma" w:hAnsi="Tahoma" w:cs="Tahoma"/>
          <w:lang w:val="el-GR"/>
        </w:rPr>
      </w:pPr>
      <w:r w:rsidRPr="00D07716">
        <w:rPr>
          <w:rFonts w:ascii="Tahoma" w:hAnsi="Tahoma" w:cs="Tahoma"/>
          <w:lang w:val="el-GR"/>
        </w:rPr>
        <w:t xml:space="preserve">Η ανάθεση και εκτέλεση της σύμβασης διέπονται από την κείμενη νομοθεσία και τις </w:t>
      </w:r>
      <w:proofErr w:type="spellStart"/>
      <w:r w:rsidRPr="00D07716">
        <w:rPr>
          <w:rFonts w:ascii="Tahoma" w:hAnsi="Tahoma" w:cs="Tahoma"/>
          <w:lang w:val="el-GR"/>
        </w:rPr>
        <w:t>κατ</w:t>
      </w:r>
      <w:proofErr w:type="spellEnd"/>
      <w:r w:rsidRPr="00D07716">
        <w:rPr>
          <w:rFonts w:ascii="Tahoma" w:hAnsi="Tahoma" w:cs="Tahoma"/>
          <w:lang w:val="el-GR"/>
        </w:rPr>
        <w:t xml:space="preserve">΄ εξουσιοδότηση αυτής </w:t>
      </w:r>
      <w:proofErr w:type="spellStart"/>
      <w:r w:rsidRPr="00D07716">
        <w:rPr>
          <w:rFonts w:ascii="Tahoma" w:hAnsi="Tahoma" w:cs="Tahoma"/>
          <w:lang w:val="el-GR"/>
        </w:rPr>
        <w:t>εκδοθείσες</w:t>
      </w:r>
      <w:proofErr w:type="spellEnd"/>
      <w:r w:rsidRPr="00D07716">
        <w:rPr>
          <w:rFonts w:ascii="Tahoma" w:hAnsi="Tahoma" w:cs="Tahoma"/>
          <w:lang w:val="el-GR"/>
        </w:rPr>
        <w:t xml:space="preserve"> κανονιστικές πράξεις, όπως ισχύουν και ιδίως:</w:t>
      </w:r>
    </w:p>
    <w:p w14:paraId="5B58BF9C" w14:textId="77777777" w:rsidR="00870CD0" w:rsidRPr="00D07716" w:rsidRDefault="00870CD0" w:rsidP="00B87573">
      <w:pPr>
        <w:pStyle w:val="afb"/>
        <w:suppressAutoHyphens w:val="0"/>
        <w:autoSpaceDE w:val="0"/>
        <w:autoSpaceDN w:val="0"/>
        <w:adjustRightInd w:val="0"/>
        <w:spacing w:before="120" w:after="0"/>
        <w:ind w:hanging="720"/>
        <w:contextualSpacing w:val="0"/>
        <w:rPr>
          <w:rFonts w:ascii="Tahoma" w:hAnsi="Tahoma" w:cs="Tahoma"/>
          <w:lang w:val="el-GR"/>
        </w:rPr>
      </w:pPr>
    </w:p>
    <w:p w14:paraId="0C332389" w14:textId="77777777" w:rsidR="009861F2" w:rsidRPr="00DD54B9" w:rsidRDefault="009861F2" w:rsidP="009861F2">
      <w:pPr>
        <w:pStyle w:val="afb"/>
        <w:numPr>
          <w:ilvl w:val="0"/>
          <w:numId w:val="109"/>
        </w:numPr>
        <w:suppressAutoHyphens w:val="0"/>
        <w:autoSpaceDE w:val="0"/>
        <w:autoSpaceDN w:val="0"/>
        <w:adjustRightInd w:val="0"/>
        <w:spacing w:before="120" w:after="0"/>
        <w:ind w:left="0"/>
        <w:contextualSpacing w:val="0"/>
        <w:rPr>
          <w:rFonts w:ascii="Tahoma" w:hAnsi="Tahoma" w:cs="Tahoma"/>
          <w:szCs w:val="22"/>
          <w:lang w:val="el-GR"/>
        </w:rPr>
      </w:pPr>
      <w:bookmarkStart w:id="16" w:name="_Hlk71646966"/>
      <w:bookmarkStart w:id="17" w:name="_Toc120716049"/>
      <w:r w:rsidRPr="00DD54B9">
        <w:rPr>
          <w:rFonts w:ascii="Tahoma" w:hAnsi="Tahoma" w:cs="Tahoma"/>
          <w:szCs w:val="22"/>
          <w:lang w:val="el-GR"/>
        </w:rPr>
        <w:t>Τον Κανονισμό (ΕΕ) αριθ. 2021/241 του Ευρωπαϊκού Κοινοβουλίου και του Συμβουλίου της 12</w:t>
      </w:r>
      <w:r w:rsidRPr="00DD54B9">
        <w:rPr>
          <w:rFonts w:ascii="Tahoma" w:hAnsi="Tahoma" w:cs="Tahoma"/>
          <w:szCs w:val="22"/>
          <w:vertAlign w:val="superscript"/>
          <w:lang w:val="el-GR"/>
        </w:rPr>
        <w:t>ης</w:t>
      </w:r>
      <w:r w:rsidRPr="00DD54B9">
        <w:rPr>
          <w:rFonts w:ascii="Tahoma" w:hAnsi="Tahoma" w:cs="Tahoma"/>
          <w:szCs w:val="22"/>
          <w:lang w:val="el-GR"/>
        </w:rPr>
        <w:t xml:space="preserve"> Φεβρουαρίου 2021 για τη θέσπιση του μηχανισμού ανάκαμψης και ανθεκτικότητας (</w:t>
      </w:r>
      <w:r w:rsidRPr="00DD54B9">
        <w:rPr>
          <w:rFonts w:ascii="Tahoma" w:hAnsi="Tahoma" w:cs="Tahoma"/>
          <w:szCs w:val="22"/>
        </w:rPr>
        <w:t>L</w:t>
      </w:r>
      <w:r w:rsidRPr="00DD54B9">
        <w:rPr>
          <w:rFonts w:ascii="Tahoma" w:hAnsi="Tahoma" w:cs="Tahoma"/>
          <w:szCs w:val="22"/>
          <w:lang w:val="el-GR"/>
        </w:rPr>
        <w:t xml:space="preserve"> 57/17).</w:t>
      </w:r>
    </w:p>
    <w:p w14:paraId="20E6E9A1" w14:textId="77777777" w:rsidR="009861F2" w:rsidRPr="00DD54B9" w:rsidRDefault="009861F2" w:rsidP="009861F2">
      <w:pPr>
        <w:pStyle w:val="afb"/>
        <w:numPr>
          <w:ilvl w:val="0"/>
          <w:numId w:val="109"/>
        </w:numPr>
        <w:suppressAutoHyphens w:val="0"/>
        <w:autoSpaceDE w:val="0"/>
        <w:autoSpaceDN w:val="0"/>
        <w:adjustRightInd w:val="0"/>
        <w:spacing w:before="120" w:after="0"/>
        <w:ind w:left="0"/>
        <w:contextualSpacing w:val="0"/>
        <w:rPr>
          <w:rFonts w:ascii="Tahoma" w:hAnsi="Tahoma" w:cs="Tahoma"/>
          <w:szCs w:val="22"/>
          <w:lang w:val="el-GR"/>
        </w:rPr>
      </w:pPr>
      <w:r w:rsidRPr="00DD54B9">
        <w:rPr>
          <w:rFonts w:ascii="Tahoma" w:hAnsi="Tahoma" w:cs="Tahoma"/>
          <w:szCs w:val="22"/>
          <w:lang w:val="el-GR"/>
        </w:rPr>
        <w:t>Τον Κανονισμό (ΕΕ) αριθ. 2021/240 του Ευρωπαϊκού Κοινοβουλίου και του Συμβουλίου της 10</w:t>
      </w:r>
      <w:r w:rsidRPr="00DD54B9">
        <w:rPr>
          <w:rFonts w:ascii="Tahoma" w:hAnsi="Tahoma" w:cs="Tahoma"/>
          <w:szCs w:val="22"/>
          <w:vertAlign w:val="superscript"/>
          <w:lang w:val="el-GR"/>
        </w:rPr>
        <w:t>ης</w:t>
      </w:r>
      <w:r w:rsidRPr="00DD54B9">
        <w:rPr>
          <w:rFonts w:ascii="Tahoma" w:hAnsi="Tahoma" w:cs="Tahoma"/>
          <w:szCs w:val="22"/>
          <w:lang w:val="el-GR"/>
        </w:rPr>
        <w:t xml:space="preserve"> Φεβρουαρίου 2021 για τη θέσπιση Μέσου Τεχνικής Υποστήριξης (</w:t>
      </w:r>
      <w:r w:rsidRPr="00DD54B9">
        <w:rPr>
          <w:rFonts w:ascii="Tahoma" w:hAnsi="Tahoma" w:cs="Tahoma"/>
          <w:szCs w:val="22"/>
        </w:rPr>
        <w:t>L</w:t>
      </w:r>
      <w:r w:rsidRPr="00DD54B9">
        <w:rPr>
          <w:rFonts w:ascii="Tahoma" w:hAnsi="Tahoma" w:cs="Tahoma"/>
          <w:szCs w:val="22"/>
          <w:lang w:val="el-GR"/>
        </w:rPr>
        <w:t xml:space="preserve"> 57/1).</w:t>
      </w:r>
    </w:p>
    <w:p w14:paraId="559D9B6E" w14:textId="77777777" w:rsidR="009861F2" w:rsidRPr="009D00C2" w:rsidRDefault="009861F2" w:rsidP="009861F2">
      <w:pPr>
        <w:pStyle w:val="afb"/>
        <w:numPr>
          <w:ilvl w:val="0"/>
          <w:numId w:val="109"/>
        </w:numPr>
        <w:suppressAutoHyphens w:val="0"/>
        <w:autoSpaceDE w:val="0"/>
        <w:autoSpaceDN w:val="0"/>
        <w:adjustRightInd w:val="0"/>
        <w:spacing w:before="120" w:after="0"/>
        <w:ind w:left="0"/>
        <w:contextualSpacing w:val="0"/>
        <w:rPr>
          <w:rFonts w:ascii="Tahoma" w:hAnsi="Tahoma" w:cs="Tahoma"/>
          <w:szCs w:val="22"/>
          <w:lang w:val="el-GR"/>
        </w:rPr>
      </w:pPr>
      <w:r w:rsidRPr="00DD54B9">
        <w:rPr>
          <w:rFonts w:ascii="Tahoma" w:hAnsi="Tahoma" w:cs="Tahoma"/>
          <w:szCs w:val="22"/>
          <w:lang w:val="el-GR"/>
        </w:rPr>
        <w:t xml:space="preserve">Τον Κανονισμό (ΕΕ, </w:t>
      </w:r>
      <w:proofErr w:type="spellStart"/>
      <w:r w:rsidRPr="00DD54B9">
        <w:rPr>
          <w:rFonts w:ascii="Tahoma" w:hAnsi="Tahoma" w:cs="Tahoma"/>
          <w:szCs w:val="22"/>
          <w:lang w:val="el-GR"/>
        </w:rPr>
        <w:t>Ευρατόμ</w:t>
      </w:r>
      <w:proofErr w:type="spellEnd"/>
      <w:r w:rsidRPr="00DD54B9">
        <w:rPr>
          <w:rFonts w:ascii="Tahoma" w:hAnsi="Tahoma" w:cs="Tahoma"/>
          <w:szCs w:val="22"/>
          <w:lang w:val="el-GR"/>
        </w:rPr>
        <w:t>) αριθ. 2018/1046 του Ευρωπαϊκού Κοινοβουλίου και του Συμβουλίου της 18</w:t>
      </w:r>
      <w:r w:rsidRPr="002E37C9">
        <w:rPr>
          <w:rFonts w:ascii="Tahoma" w:hAnsi="Tahoma" w:cs="Tahoma"/>
          <w:szCs w:val="22"/>
          <w:vertAlign w:val="superscript"/>
          <w:lang w:val="el-GR"/>
        </w:rPr>
        <w:t>ης</w:t>
      </w:r>
      <w:r>
        <w:rPr>
          <w:rFonts w:ascii="Tahoma" w:hAnsi="Tahoma" w:cs="Tahoma"/>
          <w:szCs w:val="22"/>
          <w:lang w:val="el-GR"/>
        </w:rPr>
        <w:t xml:space="preserve"> </w:t>
      </w:r>
      <w:r w:rsidRPr="00DD54B9">
        <w:rPr>
          <w:rFonts w:ascii="Tahoma" w:hAnsi="Tahoma" w:cs="Tahoma"/>
          <w:szCs w:val="22"/>
          <w:lang w:val="el-GR"/>
        </w:rPr>
        <w:t xml:space="preserve">Ιουλίου 2018 σχετικά με τους δημοσιονομικούς κανόνες που εφαρμόζονται στον γενικό προϋπολογισμό της Ένωσης, την τροποποίηση των κανονισμών (ΕΕ) αριθ. 1296/2013, (ΕΕ) αριθ. </w:t>
      </w:r>
      <w:r w:rsidRPr="00DD54B9">
        <w:rPr>
          <w:rFonts w:ascii="Tahoma" w:hAnsi="Tahoma" w:cs="Tahoma"/>
          <w:szCs w:val="22"/>
          <w:lang w:val="el-GR"/>
        </w:rPr>
        <w:lastRenderedPageBreak/>
        <w:t xml:space="preserve">1301/2013, (ΕΕ) αριθ. 1303/2013, (ΕΕ) αριθ. 1304/2013, (ΕΕ) αριθ. 1309/2013, (ΕΕ) αριθ. 1316/2013, (ΕΕ) αριθ. 223/2014, (ΕΕ) αριθ. 283/2014 και της απόφασης αριθ. 541/2014/ΕΕ και για την κατάργηση του κανονισμού (ΕΕ, </w:t>
      </w:r>
      <w:proofErr w:type="spellStart"/>
      <w:r w:rsidRPr="00DD54B9">
        <w:rPr>
          <w:rFonts w:ascii="Tahoma" w:hAnsi="Tahoma" w:cs="Tahoma"/>
          <w:szCs w:val="22"/>
          <w:lang w:val="el-GR"/>
        </w:rPr>
        <w:t>Ευρατόμ</w:t>
      </w:r>
      <w:proofErr w:type="spellEnd"/>
      <w:r w:rsidRPr="00DD54B9">
        <w:rPr>
          <w:rFonts w:ascii="Tahoma" w:hAnsi="Tahoma" w:cs="Tahoma"/>
          <w:szCs w:val="22"/>
          <w:lang w:val="el-GR"/>
        </w:rPr>
        <w:t xml:space="preserve">) αριθ. </w:t>
      </w:r>
      <w:r w:rsidRPr="009D00C2">
        <w:rPr>
          <w:rFonts w:ascii="Tahoma" w:hAnsi="Tahoma" w:cs="Tahoma"/>
          <w:szCs w:val="22"/>
          <w:lang w:val="el-GR"/>
        </w:rPr>
        <w:t>966/2012 (L 193/1).</w:t>
      </w:r>
    </w:p>
    <w:p w14:paraId="1A60B1EA" w14:textId="77777777" w:rsidR="009861F2" w:rsidRPr="009D00C2" w:rsidRDefault="009861F2" w:rsidP="009861F2">
      <w:pPr>
        <w:pStyle w:val="afb"/>
        <w:numPr>
          <w:ilvl w:val="0"/>
          <w:numId w:val="109"/>
        </w:numPr>
        <w:suppressAutoHyphens w:val="0"/>
        <w:spacing w:before="120" w:after="0"/>
        <w:ind w:left="0"/>
        <w:contextualSpacing w:val="0"/>
        <w:rPr>
          <w:rFonts w:ascii="Tahoma" w:hAnsi="Tahoma" w:cs="Tahoma"/>
          <w:szCs w:val="22"/>
          <w:lang w:val="el-GR"/>
        </w:rPr>
      </w:pPr>
      <w:r w:rsidRPr="00DD54B9">
        <w:rPr>
          <w:rFonts w:ascii="Tahoma" w:hAnsi="Tahoma" w:cs="Tahoma"/>
          <w:szCs w:val="22"/>
          <w:lang w:val="el-GR"/>
        </w:rPr>
        <w:t>Την υπ’ αριθ. 2021/0159/17</w:t>
      </w:r>
      <w:r>
        <w:rPr>
          <w:rFonts w:ascii="Tahoma" w:hAnsi="Tahoma" w:cs="Tahoma"/>
          <w:szCs w:val="22"/>
          <w:lang w:val="el-GR"/>
        </w:rPr>
        <w:t>-</w:t>
      </w:r>
      <w:r w:rsidRPr="00DD54B9">
        <w:rPr>
          <w:rFonts w:ascii="Tahoma" w:hAnsi="Tahoma" w:cs="Tahoma"/>
          <w:szCs w:val="22"/>
          <w:lang w:val="el-GR"/>
        </w:rPr>
        <w:t>06</w:t>
      </w:r>
      <w:r>
        <w:rPr>
          <w:rFonts w:ascii="Tahoma" w:hAnsi="Tahoma" w:cs="Tahoma"/>
          <w:szCs w:val="22"/>
          <w:lang w:val="el-GR"/>
        </w:rPr>
        <w:t>-</w:t>
      </w:r>
      <w:r w:rsidRPr="00DD54B9">
        <w:rPr>
          <w:rFonts w:ascii="Tahoma" w:hAnsi="Tahoma" w:cs="Tahoma"/>
          <w:szCs w:val="22"/>
          <w:lang w:val="el-GR"/>
        </w:rPr>
        <w:t>2021 Πρόταση της Ευρωπαϊκής Επιτροπής για την Εκτελεστική Απόφαση του Συμβουλίου για την έγκριση της αξιολόγησης του Σχεδίου Ανάκαμψης και Ανθεκτικότητας της Ελλάδας (στο εξής το «Σ.Α.Α.»).</w:t>
      </w:r>
    </w:p>
    <w:p w14:paraId="0A962784" w14:textId="77777777" w:rsidR="009861F2" w:rsidRPr="009D00C2" w:rsidRDefault="009861F2" w:rsidP="009861F2">
      <w:pPr>
        <w:pStyle w:val="afb"/>
        <w:numPr>
          <w:ilvl w:val="0"/>
          <w:numId w:val="109"/>
        </w:numPr>
        <w:suppressAutoHyphens w:val="0"/>
        <w:spacing w:before="120" w:after="0"/>
        <w:ind w:left="0"/>
        <w:contextualSpacing w:val="0"/>
        <w:rPr>
          <w:rFonts w:ascii="Tahoma" w:hAnsi="Tahoma" w:cs="Tahoma"/>
          <w:szCs w:val="22"/>
          <w:lang w:val="el-GR"/>
        </w:rPr>
      </w:pPr>
      <w:r w:rsidRPr="009D00C2">
        <w:rPr>
          <w:rFonts w:ascii="Tahoma" w:hAnsi="Tahoma" w:cs="Tahoma"/>
          <w:szCs w:val="22"/>
          <w:lang w:val="el-GR"/>
        </w:rPr>
        <w:t>Την από 13 Ιουλίου 2021 εκτελεστική απόφαση του Συμβουλίου της Ευρωπαϊκής Ένωσης, για την έγκριση της αξιολόγησης του σχεδίου ανάκαμψης και ανθεκτικότητας για την Ελλάδα (ST 10152/21, ST 10152/21 ADD 1).</w:t>
      </w:r>
    </w:p>
    <w:p w14:paraId="3D76ADB3" w14:textId="77777777" w:rsidR="009861F2" w:rsidRPr="00DD54B9" w:rsidRDefault="009861F2" w:rsidP="009861F2">
      <w:pPr>
        <w:pStyle w:val="afb"/>
        <w:numPr>
          <w:ilvl w:val="0"/>
          <w:numId w:val="109"/>
        </w:numPr>
        <w:suppressAutoHyphens w:val="0"/>
        <w:autoSpaceDE w:val="0"/>
        <w:autoSpaceDN w:val="0"/>
        <w:adjustRightInd w:val="0"/>
        <w:spacing w:before="120" w:after="0"/>
        <w:ind w:left="0"/>
        <w:contextualSpacing w:val="0"/>
        <w:rPr>
          <w:rFonts w:ascii="Tahoma" w:hAnsi="Tahoma" w:cs="Tahoma"/>
          <w:szCs w:val="22"/>
          <w:lang w:val="el-GR"/>
        </w:rPr>
      </w:pPr>
      <w:r w:rsidRPr="00DD54B9">
        <w:rPr>
          <w:rFonts w:ascii="Tahoma" w:hAnsi="Tahoma" w:cs="Tahoma"/>
          <w:szCs w:val="22"/>
          <w:lang w:val="el-GR"/>
        </w:rPr>
        <w:t>Τον Κανονισμό (ΕΕ) 2022/576 του Συμβουλίου της 8ης Απριλίου 2022 για την τροποποίηση του κανονισμού (ΕΕ) αριθ. 833/2014 σχετικά με περιοριστικά μέτρα λόγω ενεργειών της Ρωσίας που αποσταθεροποιούν την κατάσταση στην Ουκρανία</w:t>
      </w:r>
    </w:p>
    <w:p w14:paraId="0CF26F17" w14:textId="77777777" w:rsidR="009861F2" w:rsidRPr="009D00C2" w:rsidRDefault="009861F2" w:rsidP="009861F2">
      <w:pPr>
        <w:numPr>
          <w:ilvl w:val="0"/>
          <w:numId w:val="109"/>
        </w:numPr>
        <w:suppressAutoHyphens w:val="0"/>
        <w:spacing w:before="120" w:after="0"/>
        <w:ind w:left="0"/>
        <w:rPr>
          <w:rFonts w:ascii="Tahoma" w:hAnsi="Tahoma" w:cs="Tahoma"/>
          <w:szCs w:val="22"/>
          <w:lang w:val="el-GR"/>
        </w:rPr>
      </w:pPr>
      <w:bookmarkStart w:id="18" w:name="_Hlk115347196"/>
      <w:r w:rsidRPr="009D00C2">
        <w:rPr>
          <w:rFonts w:ascii="Tahoma" w:hAnsi="Tahoma" w:cs="Tahoma"/>
          <w:szCs w:val="22"/>
          <w:lang w:val="el-GR"/>
        </w:rPr>
        <w:t>Τον Κανονισμό (ΕΕ) 2017/625 του ΕΚ και του Συμβουλίου, της 15ης Μαρτίου 2017, για τους επισήμους ελέγχους</w:t>
      </w:r>
      <w:bookmarkEnd w:id="18"/>
    </w:p>
    <w:p w14:paraId="4B9C8EA3" w14:textId="77777777" w:rsidR="009861F2" w:rsidRPr="00DD54B9" w:rsidRDefault="009861F2" w:rsidP="009861F2">
      <w:pPr>
        <w:pStyle w:val="afb"/>
        <w:numPr>
          <w:ilvl w:val="0"/>
          <w:numId w:val="109"/>
        </w:numPr>
        <w:suppressAutoHyphens w:val="0"/>
        <w:autoSpaceDE w:val="0"/>
        <w:autoSpaceDN w:val="0"/>
        <w:adjustRightInd w:val="0"/>
        <w:spacing w:before="120" w:after="0"/>
        <w:ind w:left="0"/>
        <w:contextualSpacing w:val="0"/>
        <w:rPr>
          <w:rFonts w:ascii="Tahoma" w:hAnsi="Tahoma" w:cs="Tahoma"/>
          <w:szCs w:val="22"/>
          <w:lang w:val="el-GR"/>
        </w:rPr>
      </w:pPr>
      <w:r w:rsidRPr="00DD54B9">
        <w:rPr>
          <w:rFonts w:ascii="Tahoma" w:hAnsi="Tahoma" w:cs="Tahoma"/>
          <w:szCs w:val="22"/>
          <w:lang w:val="el-GR"/>
        </w:rPr>
        <w:t xml:space="preserve">Τον Ν. 4772/2021 «Διενέργεια Γενικών Απογραφών έτους 2021 από την Ελληνική Στατιστική Αρχή, επείγουσες ρυθμίσεις για την αντιμετώπιση των επιπτώσεων της πανδημίας του κορωνοϊού </w:t>
      </w:r>
      <w:r w:rsidRPr="009D00C2">
        <w:rPr>
          <w:rFonts w:ascii="Tahoma" w:hAnsi="Tahoma" w:cs="Tahoma"/>
          <w:szCs w:val="22"/>
          <w:lang w:val="el-GR"/>
        </w:rPr>
        <w:t>COVID</w:t>
      </w:r>
      <w:r w:rsidRPr="00DD54B9">
        <w:rPr>
          <w:rFonts w:ascii="Tahoma" w:hAnsi="Tahoma" w:cs="Tahoma"/>
          <w:szCs w:val="22"/>
          <w:lang w:val="el-GR"/>
        </w:rPr>
        <w:t>- 19, επείγουσες δημοσιονομικές και φορολογικές ρυθμίσεις και άλλες διατάξεις» (ΦΕΚ 17/</w:t>
      </w:r>
      <w:r w:rsidRPr="009D00C2">
        <w:rPr>
          <w:rFonts w:ascii="Tahoma" w:hAnsi="Tahoma" w:cs="Tahoma"/>
          <w:szCs w:val="22"/>
          <w:lang w:val="el-GR"/>
        </w:rPr>
        <w:t>A</w:t>
      </w:r>
      <w:r w:rsidRPr="00DD54B9">
        <w:rPr>
          <w:rFonts w:ascii="Tahoma" w:hAnsi="Tahoma" w:cs="Tahoma"/>
          <w:szCs w:val="22"/>
          <w:lang w:val="el-GR"/>
        </w:rPr>
        <w:t>/05-02-2021).</w:t>
      </w:r>
    </w:p>
    <w:p w14:paraId="5018CF6B" w14:textId="77777777" w:rsidR="009861F2" w:rsidRPr="00DD54B9" w:rsidRDefault="009861F2" w:rsidP="009861F2">
      <w:pPr>
        <w:pStyle w:val="afb"/>
        <w:numPr>
          <w:ilvl w:val="0"/>
          <w:numId w:val="109"/>
        </w:numPr>
        <w:suppressAutoHyphens w:val="0"/>
        <w:autoSpaceDE w:val="0"/>
        <w:autoSpaceDN w:val="0"/>
        <w:adjustRightInd w:val="0"/>
        <w:spacing w:before="120" w:after="0"/>
        <w:ind w:left="0"/>
        <w:contextualSpacing w:val="0"/>
        <w:rPr>
          <w:rFonts w:ascii="Tahoma" w:hAnsi="Tahoma" w:cs="Tahoma"/>
          <w:szCs w:val="22"/>
          <w:lang w:val="el-GR"/>
        </w:rPr>
      </w:pPr>
      <w:r w:rsidRPr="00DD54B9">
        <w:rPr>
          <w:rFonts w:ascii="Tahoma" w:hAnsi="Tahoma" w:cs="Tahoma"/>
          <w:szCs w:val="22"/>
        </w:rPr>
        <w:t>To</w:t>
      </w:r>
      <w:r w:rsidRPr="00DD54B9">
        <w:rPr>
          <w:rFonts w:ascii="Tahoma" w:hAnsi="Tahoma" w:cs="Tahoma"/>
          <w:szCs w:val="22"/>
          <w:lang w:val="el-GR"/>
        </w:rPr>
        <w:t xml:space="preserve">ν </w:t>
      </w:r>
      <w:proofErr w:type="spellStart"/>
      <w:r>
        <w:rPr>
          <w:rFonts w:ascii="Tahoma" w:hAnsi="Tahoma" w:cs="Tahoma"/>
          <w:szCs w:val="22"/>
          <w:lang w:val="el-GR"/>
        </w:rPr>
        <w:t>Ν</w:t>
      </w:r>
      <w:proofErr w:type="spellEnd"/>
      <w:r w:rsidRPr="00DD54B9">
        <w:rPr>
          <w:rFonts w:ascii="Tahoma" w:hAnsi="Tahoma" w:cs="Tahoma"/>
          <w:szCs w:val="22"/>
          <w:lang w:val="el-GR"/>
        </w:rPr>
        <w:t>.</w:t>
      </w:r>
      <w:r>
        <w:rPr>
          <w:rFonts w:ascii="Tahoma" w:hAnsi="Tahoma" w:cs="Tahoma"/>
          <w:szCs w:val="22"/>
          <w:lang w:val="el-GR"/>
        </w:rPr>
        <w:t xml:space="preserve"> </w:t>
      </w:r>
      <w:r w:rsidRPr="00DD54B9">
        <w:rPr>
          <w:rFonts w:ascii="Tahoma" w:hAnsi="Tahoma" w:cs="Tahoma"/>
          <w:szCs w:val="22"/>
          <w:lang w:val="el-GR"/>
        </w:rPr>
        <w:t>4820/2021 «Οργανικός Νόμος του Ελεγκτικού Συνεδρίου και άλλες ρυθμίσεις» (ΦΕΚ 130/Α/23-07-2021) και ιδίως το άρθρο 189 περί ορισμού της Επιτροπής Δημοσιονομικού Ελέγχου ως αρμόδιας για τον έλεγχο του Μηχανισμού Ανάκαμψης και Ανθεκτικότητας.</w:t>
      </w:r>
    </w:p>
    <w:p w14:paraId="62DA0B4B" w14:textId="77777777" w:rsidR="009861F2" w:rsidRPr="00DD54B9" w:rsidRDefault="009861F2" w:rsidP="009861F2">
      <w:pPr>
        <w:pStyle w:val="afb"/>
        <w:numPr>
          <w:ilvl w:val="0"/>
          <w:numId w:val="109"/>
        </w:numPr>
        <w:suppressAutoHyphens w:val="0"/>
        <w:spacing w:before="120" w:after="0"/>
        <w:ind w:left="0"/>
        <w:contextualSpacing w:val="0"/>
        <w:rPr>
          <w:rFonts w:ascii="Tahoma" w:eastAsia="Tahoma" w:hAnsi="Tahoma" w:cs="Tahoma"/>
          <w:szCs w:val="22"/>
          <w:lang w:val="el-GR"/>
        </w:rPr>
      </w:pPr>
      <w:r w:rsidRPr="00DD54B9">
        <w:rPr>
          <w:rFonts w:ascii="Tahoma" w:eastAsia="Tahoma" w:hAnsi="Tahoma" w:cs="Tahoma"/>
          <w:szCs w:val="22"/>
          <w:lang w:val="el-GR"/>
        </w:rPr>
        <w:t>Τον Ν. 4822/2021 «Κύρωση της Σύμβασης Χρηματοδότησης μεταξύ της Ευρωπαϊκής Επιτροπής και της Ελληνικής Δημοκρατίας, της Δανειακής Σύμβασης μεταξύ της Ευρωπαϊκής Επιτροπής και της Ελληνικής Δημοκρατίας και των Παραρτημάτων τους και άλλες διατάξεις για το Ταμείο Ανάκαμψης και Ανθεκτικότητας» (ΦΕΚ 135/Α/02-08-2021).</w:t>
      </w:r>
    </w:p>
    <w:p w14:paraId="61F02AC3" w14:textId="77777777" w:rsidR="009861F2" w:rsidRPr="00DD54B9" w:rsidRDefault="009861F2" w:rsidP="009861F2">
      <w:pPr>
        <w:pStyle w:val="afb"/>
        <w:numPr>
          <w:ilvl w:val="0"/>
          <w:numId w:val="109"/>
        </w:numPr>
        <w:suppressAutoHyphens w:val="0"/>
        <w:spacing w:before="120" w:after="0"/>
        <w:ind w:left="0"/>
        <w:contextualSpacing w:val="0"/>
        <w:rPr>
          <w:rFonts w:ascii="Tahoma" w:eastAsia="Tahoma" w:hAnsi="Tahoma" w:cs="Tahoma"/>
          <w:szCs w:val="22"/>
          <w:lang w:val="el-GR"/>
        </w:rPr>
      </w:pPr>
      <w:r w:rsidRPr="00DD54B9">
        <w:rPr>
          <w:rFonts w:ascii="Tahoma" w:eastAsia="Tahoma" w:hAnsi="Tahoma" w:cs="Tahoma"/>
          <w:szCs w:val="22"/>
          <w:lang w:val="el-GR"/>
        </w:rPr>
        <w:t>Τα Α. 270 έως και Α.281 του Ν. 4738/2020 «Ρύθμιση οφειλών και παροχή δεύτερης ευκαιρίας και άλλες διατάξεις» (ΦΕΚ 207/Α/27-10-2020) και ιδίως το Α.272 για την σύσταση στο Υπουργείο Οικονομικών της αυτοτελούς Ειδικής Υπηρεσίας Συντονισμού Ταμείου Ανάκαμψης.</w:t>
      </w:r>
    </w:p>
    <w:p w14:paraId="55A577F8" w14:textId="77777777" w:rsidR="009861F2" w:rsidRPr="009D00C2" w:rsidRDefault="009861F2" w:rsidP="009861F2">
      <w:pPr>
        <w:pStyle w:val="afb"/>
        <w:numPr>
          <w:ilvl w:val="0"/>
          <w:numId w:val="109"/>
        </w:numPr>
        <w:suppressAutoHyphens w:val="0"/>
        <w:spacing w:before="120" w:after="0"/>
        <w:ind w:left="0"/>
        <w:contextualSpacing w:val="0"/>
        <w:rPr>
          <w:rFonts w:ascii="Tahoma" w:hAnsi="Tahoma" w:cs="Tahoma"/>
          <w:szCs w:val="22"/>
          <w:lang w:val="el-GR"/>
        </w:rPr>
      </w:pPr>
      <w:r w:rsidRPr="00DD54B9">
        <w:rPr>
          <w:rFonts w:ascii="Tahoma" w:hAnsi="Tahoma" w:cs="Tahoma"/>
          <w:szCs w:val="22"/>
          <w:lang w:val="el-GR"/>
        </w:rPr>
        <w:t>Την υπ’ αριθ. 134453/23-12-2015 κοινή απόφαση των Υπουργών Οικονομίας, Ανάπτυξης και Τουρισμού και Οικονομικών «Ρυθμίσεις για τις πληρωμές των δαπανών του Προγράμματος Δημοσίων Επενδύσεων - ΠΔΕ» (ΦΕΚ 2857/Β/28-12-2015), όπως εκάστοτε ισχύει.</w:t>
      </w:r>
    </w:p>
    <w:p w14:paraId="47F84BF8" w14:textId="77777777" w:rsidR="009861F2" w:rsidRPr="009D00C2" w:rsidRDefault="009861F2" w:rsidP="009861F2">
      <w:pPr>
        <w:pStyle w:val="afb"/>
        <w:numPr>
          <w:ilvl w:val="0"/>
          <w:numId w:val="109"/>
        </w:numPr>
        <w:suppressAutoHyphens w:val="0"/>
        <w:spacing w:before="120" w:after="0"/>
        <w:ind w:left="0"/>
        <w:contextualSpacing w:val="0"/>
        <w:rPr>
          <w:rFonts w:ascii="Tahoma" w:hAnsi="Tahoma" w:cs="Tahoma"/>
          <w:szCs w:val="22"/>
          <w:lang w:val="el-GR"/>
        </w:rPr>
      </w:pPr>
      <w:r w:rsidRPr="00DD54B9">
        <w:rPr>
          <w:rFonts w:ascii="Tahoma" w:hAnsi="Tahoma" w:cs="Tahoma"/>
          <w:szCs w:val="22"/>
          <w:lang w:val="el-GR"/>
        </w:rPr>
        <w:t>Την υπ’ αριθ. 35259/24-03-2021 κοινή απόφαση των Υπουργών Οικονομικών και Ανάπτυξης και Επενδύσεων «Σύσταση και Λειτουργία Λογαριασμού για την εθνική χρηματοδότηση των έργων του Ταμείου Ανάκαμψης και Ανθεκτικότητας της Ευρωπαϊκής Ένωσης» (ΦΕΚ 1197/Β/29-03-2021).</w:t>
      </w:r>
    </w:p>
    <w:p w14:paraId="1B8751FF" w14:textId="77777777" w:rsidR="009861F2" w:rsidRPr="009D00C2" w:rsidRDefault="009861F2" w:rsidP="009861F2">
      <w:pPr>
        <w:pStyle w:val="afb"/>
        <w:numPr>
          <w:ilvl w:val="0"/>
          <w:numId w:val="109"/>
        </w:numPr>
        <w:suppressAutoHyphens w:val="0"/>
        <w:spacing w:before="120" w:after="0"/>
        <w:ind w:left="0"/>
        <w:contextualSpacing w:val="0"/>
        <w:rPr>
          <w:rFonts w:ascii="Tahoma" w:hAnsi="Tahoma" w:cs="Tahoma"/>
          <w:szCs w:val="22"/>
          <w:lang w:val="el-GR"/>
        </w:rPr>
      </w:pPr>
      <w:r w:rsidRPr="00DD54B9">
        <w:rPr>
          <w:rFonts w:ascii="Tahoma" w:hAnsi="Tahoma" w:cs="Tahoma"/>
          <w:szCs w:val="22"/>
          <w:lang w:val="el-GR"/>
        </w:rPr>
        <w:t>Την υπ’ αριθ. 119126 ΕΞ2021 Απόφαση του Αναπληρωτή Υπουργού Οικονομικών με θέμα: “Σύστημα διαχείρισης και ελέγχου των Δράσεων και των Έργων του Ταμείου Ανάκαμψης και Ανθεκτικότητας” (ΦΕΚ 4498/Β/29-09-2021), όπως τροποποιήθηκε και ισχύει.</w:t>
      </w:r>
    </w:p>
    <w:p w14:paraId="31616281" w14:textId="77777777" w:rsidR="009861F2" w:rsidRPr="009D00C2" w:rsidRDefault="009861F2" w:rsidP="009861F2">
      <w:pPr>
        <w:pStyle w:val="afb"/>
        <w:numPr>
          <w:ilvl w:val="0"/>
          <w:numId w:val="109"/>
        </w:numPr>
        <w:suppressAutoHyphens w:val="0"/>
        <w:spacing w:before="120" w:after="0"/>
        <w:ind w:left="0"/>
        <w:contextualSpacing w:val="0"/>
        <w:rPr>
          <w:rFonts w:ascii="Tahoma" w:hAnsi="Tahoma" w:cs="Tahoma"/>
          <w:szCs w:val="22"/>
          <w:lang w:val="el-GR"/>
        </w:rPr>
      </w:pPr>
      <w:proofErr w:type="spellStart"/>
      <w:r w:rsidRPr="009D00C2">
        <w:rPr>
          <w:rFonts w:ascii="Tahoma" w:hAnsi="Tahoma" w:cs="Tahoma"/>
          <w:szCs w:val="22"/>
          <w:lang w:val="el-GR"/>
        </w:rPr>
        <w:t>T</w:t>
      </w:r>
      <w:r w:rsidRPr="00DD54B9">
        <w:rPr>
          <w:rFonts w:ascii="Tahoma" w:hAnsi="Tahoma" w:cs="Tahoma"/>
          <w:szCs w:val="22"/>
          <w:lang w:val="el-GR"/>
        </w:rPr>
        <w:t>ο</w:t>
      </w:r>
      <w:proofErr w:type="spellEnd"/>
      <w:r w:rsidRPr="00DD54B9">
        <w:rPr>
          <w:rFonts w:ascii="Tahoma" w:hAnsi="Tahoma" w:cs="Tahoma"/>
          <w:szCs w:val="22"/>
          <w:lang w:val="el-GR"/>
        </w:rPr>
        <w:t xml:space="preserve"> εγκεκριμένο Εγχειρίδιο Διαδικασιών του Συστήματος Διαχείρισης και Ελέγχου του Ταμείου Ανάκαμψης και Ανθεκτικότητας (Απόφαση Υπ. Οικονομικών με Αρ</w:t>
      </w:r>
      <w:r>
        <w:rPr>
          <w:rFonts w:ascii="Tahoma" w:hAnsi="Tahoma" w:cs="Tahoma"/>
          <w:szCs w:val="22"/>
          <w:lang w:val="el-GR"/>
        </w:rPr>
        <w:t>ιθ</w:t>
      </w:r>
      <w:r w:rsidRPr="00DD54B9">
        <w:rPr>
          <w:rFonts w:ascii="Tahoma" w:hAnsi="Tahoma" w:cs="Tahoma"/>
          <w:szCs w:val="22"/>
          <w:lang w:val="el-GR"/>
        </w:rPr>
        <w:t>. Πρωτ: 120141ΕΞ2021 / ΥΠΟΙΚ 30-09-2021 - ΑΔΑ: 6ΝΞ3Η-ΨΘ0), όπως τροποποιήθηκε και ισχύει.</w:t>
      </w:r>
    </w:p>
    <w:p w14:paraId="000CB18E" w14:textId="77777777" w:rsidR="009861F2" w:rsidRPr="009D00C2" w:rsidRDefault="009861F2" w:rsidP="009861F2">
      <w:pPr>
        <w:pStyle w:val="afb"/>
        <w:numPr>
          <w:ilvl w:val="0"/>
          <w:numId w:val="109"/>
        </w:numPr>
        <w:suppressAutoHyphens w:val="0"/>
        <w:spacing w:before="120" w:after="0"/>
        <w:ind w:left="0"/>
        <w:contextualSpacing w:val="0"/>
        <w:rPr>
          <w:rFonts w:ascii="Tahoma" w:hAnsi="Tahoma" w:cs="Tahoma"/>
          <w:szCs w:val="22"/>
          <w:lang w:val="el-GR"/>
        </w:rPr>
      </w:pPr>
      <w:r w:rsidRPr="00DD54B9">
        <w:rPr>
          <w:rFonts w:ascii="Tahoma" w:hAnsi="Tahoma" w:cs="Tahoma"/>
          <w:szCs w:val="22"/>
          <w:lang w:val="el-GR"/>
        </w:rPr>
        <w:t>Τον Ν. 4412/2016 «Δημόσιες Συμβάσεις Έργων, Προμηθειών και Υπηρεσιών (προσαρμογή στις Οδηγίες 2014/24/ΕΕ και 2014/25/ΕΕ)» (ΦΕΚ 147/Α/08-08-2016), όπως τροποποιήθηκε και ισχύει δυνάμει των διατάξεων του Ν. 4782/2021 (ΦΕΚ 36/Β/09-03-2021).</w:t>
      </w:r>
    </w:p>
    <w:p w14:paraId="02043B07" w14:textId="77777777" w:rsidR="009861F2" w:rsidRPr="009D00C2" w:rsidRDefault="009861F2" w:rsidP="009861F2">
      <w:pPr>
        <w:pStyle w:val="afb"/>
        <w:numPr>
          <w:ilvl w:val="0"/>
          <w:numId w:val="109"/>
        </w:numPr>
        <w:suppressAutoHyphens w:val="0"/>
        <w:spacing w:before="120" w:after="0" w:line="276" w:lineRule="auto"/>
        <w:ind w:left="0"/>
        <w:contextualSpacing w:val="0"/>
        <w:rPr>
          <w:rFonts w:ascii="Tahoma" w:hAnsi="Tahoma" w:cs="Tahoma"/>
          <w:szCs w:val="22"/>
          <w:lang w:val="el-GR"/>
        </w:rPr>
      </w:pPr>
      <w:r w:rsidRPr="00DD54B9">
        <w:rPr>
          <w:rFonts w:ascii="Tahoma" w:hAnsi="Tahoma" w:cs="Tahoma"/>
          <w:szCs w:val="22"/>
          <w:lang w:val="el-GR"/>
        </w:rPr>
        <w:t xml:space="preserve">Την με Αριθ. 64233 Απόφαση των Υπουργών Ανάπτυξης και Επενδύσεων – Επικρατείας “Ρυθμίσεις τεχνικών ζητημάτων που αφορούν την ανάθεση των Δημοσίων Συμβάσεων Προμηθειών και </w:t>
      </w:r>
      <w:r w:rsidRPr="00DD54B9">
        <w:rPr>
          <w:rFonts w:ascii="Tahoma" w:hAnsi="Tahoma" w:cs="Tahoma"/>
          <w:szCs w:val="22"/>
          <w:lang w:val="el-GR"/>
        </w:rPr>
        <w:lastRenderedPageBreak/>
        <w:t>Υπηρεσιών με χρήση των επιμέρους εργαλείων και διαδικασιών του Εθνικού Συστήματος Ηλεκτρονικών Δημοσίων Συμβάσεων (ΕΣΗΔΗΣ)” (ΦΕΚ 2453/Β/09-06-2021).</w:t>
      </w:r>
    </w:p>
    <w:p w14:paraId="775935FC" w14:textId="77777777" w:rsidR="009861F2" w:rsidRPr="009D00C2" w:rsidRDefault="009861F2" w:rsidP="009861F2">
      <w:pPr>
        <w:pStyle w:val="afb"/>
        <w:numPr>
          <w:ilvl w:val="0"/>
          <w:numId w:val="109"/>
        </w:numPr>
        <w:suppressAutoHyphens w:val="0"/>
        <w:spacing w:before="120" w:after="0"/>
        <w:ind w:left="0"/>
        <w:contextualSpacing w:val="0"/>
        <w:rPr>
          <w:rFonts w:ascii="Tahoma" w:hAnsi="Tahoma" w:cs="Tahoma"/>
          <w:szCs w:val="22"/>
          <w:lang w:val="el-GR"/>
        </w:rPr>
      </w:pPr>
      <w:r w:rsidRPr="00DD54B9">
        <w:rPr>
          <w:rFonts w:ascii="Tahoma" w:hAnsi="Tahoma" w:cs="Tahoma"/>
          <w:szCs w:val="22"/>
          <w:lang w:val="el-GR"/>
        </w:rPr>
        <w:t>Την Αριθ. 76928 Απόφαση των Υπουργών Ανάπτυξης και Επενδύσεων και Επικρατείας ”Ρύθμιση ειδικότερων θεμάτων λειτουργίας και διαχείρισης του Κεντρικού Ηλεκτρονικού Μητρώου Δημοσίων Συμβάσεων (ΚΗΜΔΗΣ)” (ΦΕΚ 3075/Β/13-07-2021).</w:t>
      </w:r>
    </w:p>
    <w:p w14:paraId="3479061E" w14:textId="77777777" w:rsidR="009861F2" w:rsidRPr="009D00C2" w:rsidRDefault="009861F2" w:rsidP="009861F2">
      <w:pPr>
        <w:numPr>
          <w:ilvl w:val="0"/>
          <w:numId w:val="109"/>
        </w:numPr>
        <w:suppressAutoHyphens w:val="0"/>
        <w:spacing w:before="120" w:after="0"/>
        <w:ind w:left="0"/>
        <w:rPr>
          <w:rFonts w:ascii="Tahoma" w:hAnsi="Tahoma" w:cs="Tahoma"/>
          <w:szCs w:val="22"/>
          <w:lang w:val="el-GR"/>
        </w:rPr>
      </w:pPr>
      <w:bookmarkStart w:id="19" w:name="_Hlk112856568"/>
      <w:r w:rsidRPr="009D00C2">
        <w:rPr>
          <w:rFonts w:ascii="Tahoma" w:hAnsi="Tahoma" w:cs="Tahoma"/>
          <w:szCs w:val="22"/>
          <w:lang w:val="el-GR"/>
        </w:rPr>
        <w:t>Την αριθ. οικ. 98979 ΕΞ 2021</w:t>
      </w:r>
      <w:r w:rsidRPr="009D00C2" w:rsidDel="007618F4">
        <w:rPr>
          <w:rFonts w:ascii="Tahoma" w:hAnsi="Tahoma" w:cs="Tahoma"/>
          <w:szCs w:val="22"/>
          <w:lang w:val="el-GR"/>
        </w:rPr>
        <w:t xml:space="preserve"> </w:t>
      </w:r>
      <w:r w:rsidRPr="009D00C2">
        <w:rPr>
          <w:rFonts w:ascii="Tahoma" w:hAnsi="Tahoma" w:cs="Tahoma"/>
          <w:szCs w:val="22"/>
          <w:lang w:val="el-GR"/>
        </w:rPr>
        <w:t>(B’ 3766) Κ.Υ.Α. «Ηλεκτρονική Τιμολόγηση στο πλαίσιο των Δημόσιων Συμβάσεων δυνάμει του ν. 4601/2019» (Α΄44)</w:t>
      </w:r>
      <w:bookmarkEnd w:id="19"/>
    </w:p>
    <w:p w14:paraId="21EC8132" w14:textId="77777777" w:rsidR="009861F2" w:rsidRPr="009D00C2" w:rsidRDefault="009861F2" w:rsidP="009861F2">
      <w:pPr>
        <w:numPr>
          <w:ilvl w:val="0"/>
          <w:numId w:val="109"/>
        </w:numPr>
        <w:suppressAutoHyphens w:val="0"/>
        <w:spacing w:before="120" w:after="0"/>
        <w:ind w:left="0"/>
        <w:rPr>
          <w:rFonts w:ascii="Tahoma" w:hAnsi="Tahoma" w:cs="Tahoma"/>
          <w:szCs w:val="22"/>
          <w:lang w:val="el-GR"/>
        </w:rPr>
      </w:pPr>
      <w:bookmarkStart w:id="20" w:name="_Hlk118982922"/>
      <w:r w:rsidRPr="009D00C2">
        <w:rPr>
          <w:rFonts w:ascii="Tahoma" w:hAnsi="Tahoma" w:cs="Tahoma"/>
          <w:szCs w:val="22"/>
          <w:lang w:val="el-GR"/>
        </w:rPr>
        <w:t xml:space="preserve">Την αριθ. 63446/2021 Κ.Υ.Α. (B’ 2338/2021) «Καθορισμός Εθνικού </w:t>
      </w:r>
      <w:proofErr w:type="spellStart"/>
      <w:r w:rsidRPr="009D00C2">
        <w:rPr>
          <w:rFonts w:ascii="Tahoma" w:hAnsi="Tahoma" w:cs="Tahoma"/>
          <w:szCs w:val="22"/>
          <w:lang w:val="el-GR"/>
        </w:rPr>
        <w:t>Μορφότυπου</w:t>
      </w:r>
      <w:proofErr w:type="spellEnd"/>
      <w:r w:rsidRPr="009D00C2">
        <w:rPr>
          <w:rFonts w:ascii="Tahoma" w:hAnsi="Tahoma" w:cs="Tahoma"/>
          <w:szCs w:val="22"/>
          <w:lang w:val="el-GR"/>
        </w:rPr>
        <w:t xml:space="preserve"> ηλεκτρονικού τιμολογίου στο πλαίσιο των Δημοσίων Συμβάσεων». </w:t>
      </w:r>
      <w:bookmarkEnd w:id="20"/>
    </w:p>
    <w:p w14:paraId="09251BE8" w14:textId="77777777" w:rsidR="009861F2" w:rsidRPr="009D00C2" w:rsidRDefault="009861F2" w:rsidP="009861F2">
      <w:pPr>
        <w:numPr>
          <w:ilvl w:val="0"/>
          <w:numId w:val="109"/>
        </w:numPr>
        <w:suppressAutoHyphens w:val="0"/>
        <w:spacing w:before="120" w:after="0"/>
        <w:ind w:left="0"/>
        <w:rPr>
          <w:rFonts w:ascii="Tahoma" w:hAnsi="Tahoma" w:cs="Tahoma"/>
          <w:szCs w:val="22"/>
          <w:lang w:val="el-GR"/>
        </w:rPr>
      </w:pPr>
      <w:r w:rsidRPr="009D00C2">
        <w:rPr>
          <w:rFonts w:ascii="Tahoma" w:hAnsi="Tahoma" w:cs="Tahoma"/>
          <w:szCs w:val="22"/>
          <w:lang w:val="el-GR"/>
        </w:rPr>
        <w:t>Τον Ν. 4727/2020 «Ψηφιακή Διακυβέρνηση (Ενσωμάτωση στην Ελληνική Νομοθεσία της Οδηγίας (ΕΕ) 2016/2102 και της Οδηγίας (ΕΕ) 2019/1024) - Ηλεκτρονικές Επικοινωνίες (Ενσωμάτωση στο Ελληνικό Δίκαιο της Οδηγίας (ΕΕ) 2018/1972) και άλλες διατάξεις» (ΦΕΚ 184/Α/23-09-2020).</w:t>
      </w:r>
    </w:p>
    <w:p w14:paraId="6FAC445B" w14:textId="77777777" w:rsidR="009861F2" w:rsidRPr="009D00C2" w:rsidRDefault="009861F2" w:rsidP="009861F2">
      <w:pPr>
        <w:numPr>
          <w:ilvl w:val="0"/>
          <w:numId w:val="109"/>
        </w:numPr>
        <w:suppressAutoHyphens w:val="0"/>
        <w:spacing w:before="120" w:after="0"/>
        <w:ind w:left="0"/>
        <w:rPr>
          <w:rFonts w:ascii="Tahoma" w:hAnsi="Tahoma" w:cs="Tahoma"/>
          <w:szCs w:val="22"/>
          <w:lang w:val="el-GR"/>
        </w:rPr>
      </w:pPr>
      <w:r w:rsidRPr="009D00C2">
        <w:rPr>
          <w:rFonts w:ascii="Tahoma" w:hAnsi="Tahoma" w:cs="Tahoma"/>
          <w:szCs w:val="22"/>
          <w:lang w:val="el-GR"/>
        </w:rPr>
        <w:t>Τον Ν. 4700/2020 (Α’ 127) «Ενιαίο κείμενο Δικονομίας για το Ελεγκτικό Συνέδριο, ολοκληρωμένο νομοθετικό πλαίσιο για τον προσυμβατικό έλεγχο, τροποποιήσεις στον Κώδικα Νόμων για το Ελεγκτικό Συνέδριο, διατάξεις για την αποτελεσματική απονομή της δικαιοσύνης και άλλες διατάξεις» και ιδίως των άρθρων 324-337</w:t>
      </w:r>
    </w:p>
    <w:p w14:paraId="3EC7564A" w14:textId="77777777" w:rsidR="009861F2" w:rsidRPr="009D00C2" w:rsidRDefault="009861F2" w:rsidP="009861F2">
      <w:pPr>
        <w:numPr>
          <w:ilvl w:val="0"/>
          <w:numId w:val="109"/>
        </w:numPr>
        <w:suppressAutoHyphens w:val="0"/>
        <w:spacing w:before="120" w:after="0"/>
        <w:ind w:left="0"/>
        <w:rPr>
          <w:rFonts w:ascii="Tahoma" w:hAnsi="Tahoma" w:cs="Tahoma"/>
          <w:szCs w:val="22"/>
          <w:lang w:val="el-GR"/>
        </w:rPr>
      </w:pPr>
      <w:r w:rsidRPr="009D00C2">
        <w:rPr>
          <w:rFonts w:ascii="Tahoma" w:hAnsi="Tahoma" w:cs="Tahoma"/>
          <w:szCs w:val="22"/>
          <w:lang w:val="el-GR"/>
        </w:rPr>
        <w:t xml:space="preserve">Τον Ν. 4270/2014 «Αρχές δημοσιονομικής διαχείρισης και εποπτείας (ενσωμάτωση της Οδηγίας 2011/85/ΕΕ) - δημόσιο λογιστικό και άλλες διατάξεις» και ειδικότερα το </w:t>
      </w:r>
      <w:proofErr w:type="spellStart"/>
      <w:r w:rsidRPr="009D00C2">
        <w:rPr>
          <w:rFonts w:ascii="Tahoma" w:hAnsi="Tahoma" w:cs="Tahoma"/>
          <w:szCs w:val="22"/>
          <w:lang w:val="el-GR"/>
        </w:rPr>
        <w:t>υποκεφάλαιο</w:t>
      </w:r>
      <w:proofErr w:type="spellEnd"/>
      <w:r w:rsidRPr="009D00C2">
        <w:rPr>
          <w:rFonts w:ascii="Tahoma" w:hAnsi="Tahoma" w:cs="Tahoma"/>
          <w:szCs w:val="22"/>
          <w:lang w:val="el-GR"/>
        </w:rPr>
        <w:t xml:space="preserve"> 3 - Προϋπολογισμός Δημοσίων Επενδύσεων - Ανακατανομές πιστώσεων έργων, Ανάληψη υποχρεώσεων, Εκτέλεση προϋπολογισμού (ΦΕΚ 143/Α/28-06-2014).</w:t>
      </w:r>
    </w:p>
    <w:p w14:paraId="004618D9" w14:textId="77777777" w:rsidR="009861F2" w:rsidRPr="009D00C2" w:rsidRDefault="009861F2" w:rsidP="009861F2">
      <w:pPr>
        <w:numPr>
          <w:ilvl w:val="0"/>
          <w:numId w:val="109"/>
        </w:numPr>
        <w:suppressAutoHyphens w:val="0"/>
        <w:spacing w:before="120" w:after="0"/>
        <w:ind w:left="0"/>
        <w:rPr>
          <w:rFonts w:ascii="Tahoma" w:hAnsi="Tahoma" w:cs="Tahoma"/>
          <w:szCs w:val="22"/>
          <w:lang w:val="el-GR"/>
        </w:rPr>
      </w:pPr>
      <w:r w:rsidRPr="009D00C2">
        <w:rPr>
          <w:rFonts w:ascii="Tahoma" w:hAnsi="Tahoma" w:cs="Tahoma"/>
          <w:szCs w:val="22"/>
          <w:lang w:val="el-GR"/>
        </w:rPr>
        <w:t>Τον Ν. 4152/2013 «Επείγοντα μέτρα εφαρμογής των νόμων 4046/2012, 4093/2012 και 4127/2013» (ΦΕΚ 107/Α/09-05-2013).</w:t>
      </w:r>
    </w:p>
    <w:p w14:paraId="1C33E6A5" w14:textId="77777777" w:rsidR="009861F2" w:rsidRPr="009D00C2" w:rsidRDefault="009861F2" w:rsidP="009861F2">
      <w:pPr>
        <w:numPr>
          <w:ilvl w:val="0"/>
          <w:numId w:val="109"/>
        </w:numPr>
        <w:suppressAutoHyphens w:val="0"/>
        <w:spacing w:before="120" w:after="0"/>
        <w:ind w:left="0"/>
        <w:rPr>
          <w:rFonts w:ascii="Tahoma" w:hAnsi="Tahoma" w:cs="Tahoma"/>
          <w:szCs w:val="22"/>
          <w:lang w:val="el-GR"/>
        </w:rPr>
      </w:pPr>
      <w:bookmarkStart w:id="21" w:name="_Hlk112856271"/>
      <w:r w:rsidRPr="009D00C2">
        <w:rPr>
          <w:rFonts w:ascii="Tahoma" w:hAnsi="Tahoma" w:cs="Tahoma"/>
          <w:szCs w:val="22"/>
          <w:lang w:val="el-GR"/>
        </w:rPr>
        <w:t>Τον Ν. 4912/2022 (Α’ 56) «Ενιαία Αρχή Δημοσίων Συμβάσεων και άλλες διατάξεις του Υπουργείου Δικαιοσύνης»</w:t>
      </w:r>
      <w:bookmarkEnd w:id="21"/>
    </w:p>
    <w:p w14:paraId="0E24090F" w14:textId="77777777" w:rsidR="009861F2" w:rsidRPr="009D00C2" w:rsidRDefault="009861F2" w:rsidP="009861F2">
      <w:pPr>
        <w:pStyle w:val="afb"/>
        <w:numPr>
          <w:ilvl w:val="0"/>
          <w:numId w:val="109"/>
        </w:numPr>
        <w:suppressAutoHyphens w:val="0"/>
        <w:spacing w:before="120" w:after="0"/>
        <w:ind w:left="0"/>
        <w:contextualSpacing w:val="0"/>
      </w:pPr>
      <w:r w:rsidRPr="00DD54B9">
        <w:rPr>
          <w:rFonts w:ascii="Tahoma" w:hAnsi="Tahoma" w:cs="Tahoma"/>
          <w:szCs w:val="22"/>
          <w:lang w:val="el-GR"/>
        </w:rPr>
        <w:t xml:space="preserve">Τον </w:t>
      </w:r>
      <w:r w:rsidRPr="009D00C2">
        <w:rPr>
          <w:rFonts w:ascii="Tahoma" w:hAnsi="Tahoma" w:cs="Tahoma"/>
          <w:szCs w:val="22"/>
          <w:lang w:val="el-GR"/>
        </w:rPr>
        <w:t>N</w:t>
      </w:r>
      <w:r w:rsidRPr="00DD54B9">
        <w:rPr>
          <w:rFonts w:ascii="Tahoma" w:hAnsi="Tahoma" w:cs="Tahoma"/>
          <w:szCs w:val="22"/>
          <w:lang w:val="el-GR"/>
        </w:rPr>
        <w:t xml:space="preserve">. </w:t>
      </w:r>
      <w:r w:rsidRPr="00C82D5F">
        <w:rPr>
          <w:lang w:val="el-GR"/>
        </w:rPr>
        <w:t>3213/2003</w:t>
      </w:r>
      <w:r w:rsidRPr="00C82D5F">
        <w:rPr>
          <w:b/>
          <w:bCs/>
          <w:lang w:val="el-GR"/>
        </w:rPr>
        <w:t xml:space="preserve"> </w:t>
      </w:r>
      <w:r w:rsidRPr="009D00C2">
        <w:rPr>
          <w:rFonts w:ascii="Tahoma" w:hAnsi="Tahoma" w:cs="Tahoma"/>
          <w:szCs w:val="22"/>
          <w:lang w:val="el-GR"/>
        </w:rPr>
        <w:t>“</w:t>
      </w:r>
      <w:r w:rsidRPr="00DD54B9">
        <w:rPr>
          <w:rFonts w:ascii="Tahoma" w:hAnsi="Tahoma" w:cs="Tahoma"/>
          <w:szCs w:val="22"/>
          <w:lang w:val="el-GR"/>
        </w:rPr>
        <w:t xml:space="preserve">Δήλωση και έλεγχος περιουσιακής κατάστασης βουλευτών, δημόσιων λειτουργών και υπαλλήλων, ιδιοκτητών μέσων μαζικής ενημέρωσης και άλλων κατηγοριών προσώπων.” </w:t>
      </w:r>
      <w:r w:rsidRPr="009D00C2">
        <w:rPr>
          <w:rFonts w:ascii="Tahoma" w:hAnsi="Tahoma" w:cs="Tahoma"/>
          <w:szCs w:val="22"/>
          <w:lang w:val="el-GR"/>
        </w:rPr>
        <w:t>(</w:t>
      </w:r>
      <w:r w:rsidRPr="009D00C2">
        <w:rPr>
          <w:bCs/>
        </w:rPr>
        <w:t>ΦΕΚ 309/</w:t>
      </w:r>
      <w:r w:rsidRPr="009D00C2">
        <w:rPr>
          <w:bCs/>
          <w:lang w:val="el-GR"/>
        </w:rPr>
        <w:t>A</w:t>
      </w:r>
      <w:r w:rsidRPr="009D00C2">
        <w:rPr>
          <w:bCs/>
        </w:rPr>
        <w:t>/31-12-2003), όπ</w:t>
      </w:r>
      <w:proofErr w:type="spellStart"/>
      <w:r w:rsidRPr="009D00C2">
        <w:rPr>
          <w:bCs/>
        </w:rPr>
        <w:t>ως</w:t>
      </w:r>
      <w:proofErr w:type="spellEnd"/>
      <w:r w:rsidRPr="009D00C2">
        <w:rPr>
          <w:bCs/>
        </w:rPr>
        <w:t xml:space="preserve"> </w:t>
      </w:r>
      <w:proofErr w:type="spellStart"/>
      <w:r w:rsidRPr="009D00C2">
        <w:rPr>
          <w:bCs/>
        </w:rPr>
        <w:t>τούτος</w:t>
      </w:r>
      <w:proofErr w:type="spellEnd"/>
      <w:r w:rsidRPr="009D00C2">
        <w:rPr>
          <w:bCs/>
        </w:rPr>
        <w:t xml:space="preserve"> </w:t>
      </w:r>
      <w:proofErr w:type="spellStart"/>
      <w:r w:rsidRPr="009D00C2">
        <w:rPr>
          <w:bCs/>
        </w:rPr>
        <w:t>τρο</w:t>
      </w:r>
      <w:proofErr w:type="spellEnd"/>
      <w:r w:rsidRPr="009D00C2">
        <w:rPr>
          <w:bCs/>
        </w:rPr>
        <w:t xml:space="preserve">ποποιήθηκε και </w:t>
      </w:r>
      <w:proofErr w:type="spellStart"/>
      <w:r w:rsidRPr="009D00C2">
        <w:rPr>
          <w:bCs/>
        </w:rPr>
        <w:t>ισχύει</w:t>
      </w:r>
      <w:proofErr w:type="spellEnd"/>
      <w:r w:rsidRPr="009D00C2">
        <w:rPr>
          <w:bCs/>
        </w:rPr>
        <w:t>.</w:t>
      </w:r>
    </w:p>
    <w:p w14:paraId="177C4065" w14:textId="77777777" w:rsidR="009861F2" w:rsidRPr="009D00C2" w:rsidRDefault="009861F2" w:rsidP="009861F2">
      <w:pPr>
        <w:pStyle w:val="afb"/>
        <w:numPr>
          <w:ilvl w:val="0"/>
          <w:numId w:val="109"/>
        </w:numPr>
        <w:suppressAutoHyphens w:val="0"/>
        <w:spacing w:before="120" w:after="0"/>
        <w:ind w:left="0"/>
        <w:contextualSpacing w:val="0"/>
        <w:rPr>
          <w:rFonts w:ascii="Tahoma" w:hAnsi="Tahoma" w:cs="Tahoma"/>
          <w:szCs w:val="22"/>
          <w:lang w:val="el-GR"/>
        </w:rPr>
      </w:pPr>
      <w:r w:rsidRPr="00DD54B9">
        <w:rPr>
          <w:rFonts w:ascii="Tahoma" w:hAnsi="Tahoma" w:cs="Tahoma"/>
          <w:szCs w:val="22"/>
          <w:lang w:val="el-GR"/>
        </w:rPr>
        <w:t>Τον Ν. 2121/1993 “Πνευματική Ιδιοκτησία, Συγγενικά Δικαιώματα και Πολιτιστικά Θέματα”, (ΦΕΚ 25/Α/04-03-1993), όπως τούτος τροποποιήθηκε και ισχύει δυνάμει των διατάξεων του Ν. 4481/2017 (ΦΕΚ 100/Α/2017).</w:t>
      </w:r>
    </w:p>
    <w:p w14:paraId="14BF2229" w14:textId="77777777" w:rsidR="009861F2" w:rsidRPr="009D00C2" w:rsidRDefault="009861F2" w:rsidP="009861F2">
      <w:pPr>
        <w:numPr>
          <w:ilvl w:val="0"/>
          <w:numId w:val="109"/>
        </w:numPr>
        <w:spacing w:before="120" w:after="0"/>
        <w:ind w:left="0"/>
        <w:rPr>
          <w:rFonts w:ascii="Tahoma" w:hAnsi="Tahoma" w:cs="Tahoma"/>
          <w:szCs w:val="22"/>
          <w:lang w:val="el-GR"/>
        </w:rPr>
      </w:pPr>
      <w:r w:rsidRPr="009D00C2">
        <w:rPr>
          <w:rFonts w:ascii="Tahoma" w:hAnsi="Tahoma" w:cs="Tahoma"/>
          <w:szCs w:val="22"/>
          <w:lang w:val="el-GR"/>
        </w:rPr>
        <w:t>Τον Ν. 4622/2019 “Επιτελικό Κράτος: οργάνωση, λειτουργία &amp; διαφάνεια της Κυβέρνησης, των κυβερνητικών οργάνων &amp; της κεντρικής δημόσιας διοίκησης” και άλλες διατάξεις. (ΦΕΚ 133/Α/07-08-2019).</w:t>
      </w:r>
    </w:p>
    <w:p w14:paraId="038E2C9B" w14:textId="77777777" w:rsidR="009861F2" w:rsidRPr="009D00C2" w:rsidRDefault="009861F2" w:rsidP="009861F2">
      <w:pPr>
        <w:numPr>
          <w:ilvl w:val="0"/>
          <w:numId w:val="109"/>
        </w:numPr>
        <w:spacing w:before="120" w:after="0"/>
        <w:ind w:left="0"/>
        <w:rPr>
          <w:rFonts w:ascii="Tahoma" w:hAnsi="Tahoma" w:cs="Tahoma"/>
          <w:szCs w:val="22"/>
          <w:lang w:val="el-GR"/>
        </w:rPr>
      </w:pPr>
      <w:r w:rsidRPr="009D00C2">
        <w:rPr>
          <w:rFonts w:ascii="Tahoma" w:hAnsi="Tahoma" w:cs="Tahoma"/>
          <w:szCs w:val="22"/>
          <w:lang w:val="el-GR"/>
        </w:rPr>
        <w:t>Τον Ν. 4912/2022 Ενιαία Αρχή Δημοσίων Συμβάσεων και άλλες διατάξεις του Υπουργείου Δικαιοσύνης” (ΦΕΚ 59/A/17-03-2022)</w:t>
      </w:r>
    </w:p>
    <w:p w14:paraId="0051E225" w14:textId="77777777" w:rsidR="009861F2" w:rsidRPr="009D00C2" w:rsidRDefault="009861F2" w:rsidP="009861F2">
      <w:pPr>
        <w:numPr>
          <w:ilvl w:val="0"/>
          <w:numId w:val="109"/>
        </w:numPr>
        <w:spacing w:before="120" w:after="0"/>
        <w:ind w:left="0"/>
        <w:rPr>
          <w:rFonts w:ascii="Tahoma" w:hAnsi="Tahoma" w:cs="Tahoma"/>
          <w:szCs w:val="22"/>
          <w:lang w:val="el-GR"/>
        </w:rPr>
      </w:pPr>
      <w:r w:rsidRPr="009D00C2">
        <w:rPr>
          <w:rFonts w:ascii="Tahoma" w:hAnsi="Tahoma" w:cs="Tahoma"/>
          <w:szCs w:val="22"/>
          <w:lang w:val="el-GR"/>
        </w:rPr>
        <w:t>Τον Ν. 4601/2019 “Εταιρικοί µ</w:t>
      </w:r>
      <w:proofErr w:type="spellStart"/>
      <w:r w:rsidRPr="009D00C2">
        <w:rPr>
          <w:rFonts w:ascii="Tahoma" w:hAnsi="Tahoma" w:cs="Tahoma"/>
          <w:szCs w:val="22"/>
          <w:lang w:val="el-GR"/>
        </w:rPr>
        <w:t>ετασχηµατισµοί</w:t>
      </w:r>
      <w:proofErr w:type="spellEnd"/>
      <w:r w:rsidRPr="009D00C2">
        <w:rPr>
          <w:rFonts w:ascii="Tahoma" w:hAnsi="Tahoma" w:cs="Tahoma"/>
          <w:szCs w:val="22"/>
          <w:lang w:val="el-GR"/>
        </w:rPr>
        <w:t xml:space="preserve"> και </w:t>
      </w:r>
      <w:proofErr w:type="spellStart"/>
      <w:r w:rsidRPr="009D00C2">
        <w:rPr>
          <w:rFonts w:ascii="Tahoma" w:hAnsi="Tahoma" w:cs="Tahoma"/>
          <w:szCs w:val="22"/>
          <w:lang w:val="el-GR"/>
        </w:rPr>
        <w:t>εναρµόνιση</w:t>
      </w:r>
      <w:proofErr w:type="spellEnd"/>
      <w:r w:rsidRPr="009D00C2">
        <w:rPr>
          <w:rFonts w:ascii="Tahoma" w:hAnsi="Tahoma" w:cs="Tahoma"/>
          <w:szCs w:val="22"/>
          <w:lang w:val="el-GR"/>
        </w:rPr>
        <w:t xml:space="preserve"> του </w:t>
      </w:r>
      <w:proofErr w:type="spellStart"/>
      <w:r w:rsidRPr="009D00C2">
        <w:rPr>
          <w:rFonts w:ascii="Tahoma" w:hAnsi="Tahoma" w:cs="Tahoma"/>
          <w:szCs w:val="22"/>
          <w:lang w:val="el-GR"/>
        </w:rPr>
        <w:t>νοµοθετικού</w:t>
      </w:r>
      <w:proofErr w:type="spellEnd"/>
      <w:r w:rsidRPr="009D00C2">
        <w:rPr>
          <w:rFonts w:ascii="Tahoma" w:hAnsi="Tahoma" w:cs="Tahoma"/>
          <w:szCs w:val="22"/>
          <w:lang w:val="el-GR"/>
        </w:rPr>
        <w:t xml:space="preserve"> πλαισίου µε τις διατάξεις της Οδηγίας 2014/55/ΕΕ του Ευρωπαϊκού Κοινοβουλίου και του </w:t>
      </w:r>
      <w:proofErr w:type="spellStart"/>
      <w:r w:rsidRPr="009D00C2">
        <w:rPr>
          <w:rFonts w:ascii="Tahoma" w:hAnsi="Tahoma" w:cs="Tahoma"/>
          <w:szCs w:val="22"/>
          <w:lang w:val="el-GR"/>
        </w:rPr>
        <w:t>Συµβουλίου</w:t>
      </w:r>
      <w:proofErr w:type="spellEnd"/>
      <w:r w:rsidRPr="009D00C2">
        <w:rPr>
          <w:rFonts w:ascii="Tahoma" w:hAnsi="Tahoma" w:cs="Tahoma"/>
          <w:szCs w:val="22"/>
          <w:lang w:val="el-GR"/>
        </w:rPr>
        <w:t xml:space="preserve"> της 16ης Απριλίου 2014 για την έκδοση ηλεκτρονικών </w:t>
      </w:r>
      <w:proofErr w:type="spellStart"/>
      <w:r w:rsidRPr="009D00C2">
        <w:rPr>
          <w:rFonts w:ascii="Tahoma" w:hAnsi="Tahoma" w:cs="Tahoma"/>
          <w:szCs w:val="22"/>
          <w:lang w:val="el-GR"/>
        </w:rPr>
        <w:t>τιµολογίων</w:t>
      </w:r>
      <w:proofErr w:type="spellEnd"/>
      <w:r w:rsidRPr="009D00C2">
        <w:rPr>
          <w:rFonts w:ascii="Tahoma" w:hAnsi="Tahoma" w:cs="Tahoma"/>
          <w:szCs w:val="22"/>
          <w:lang w:val="el-GR"/>
        </w:rPr>
        <w:t xml:space="preserve"> στο πλαίσιο </w:t>
      </w:r>
      <w:proofErr w:type="spellStart"/>
      <w:r w:rsidRPr="009D00C2">
        <w:rPr>
          <w:rFonts w:ascii="Tahoma" w:hAnsi="Tahoma" w:cs="Tahoma"/>
          <w:szCs w:val="22"/>
          <w:lang w:val="el-GR"/>
        </w:rPr>
        <w:t>δηµόσιων</w:t>
      </w:r>
      <w:proofErr w:type="spellEnd"/>
      <w:r w:rsidRPr="009D00C2">
        <w:rPr>
          <w:rFonts w:ascii="Tahoma" w:hAnsi="Tahoma" w:cs="Tahoma"/>
          <w:szCs w:val="22"/>
          <w:lang w:val="el-GR"/>
        </w:rPr>
        <w:t xml:space="preserve"> </w:t>
      </w:r>
      <w:proofErr w:type="spellStart"/>
      <w:r w:rsidRPr="009D00C2">
        <w:rPr>
          <w:rFonts w:ascii="Tahoma" w:hAnsi="Tahoma" w:cs="Tahoma"/>
          <w:szCs w:val="22"/>
          <w:lang w:val="el-GR"/>
        </w:rPr>
        <w:t>συµβάσεων</w:t>
      </w:r>
      <w:proofErr w:type="spellEnd"/>
      <w:r w:rsidRPr="009D00C2">
        <w:rPr>
          <w:rFonts w:ascii="Tahoma" w:hAnsi="Tahoma" w:cs="Tahoma"/>
          <w:szCs w:val="22"/>
          <w:lang w:val="el-GR"/>
        </w:rPr>
        <w:t xml:space="preserve"> και λοιπές διατάξεις” (ΦΕΚ 44/Α/09-03-2019).</w:t>
      </w:r>
    </w:p>
    <w:p w14:paraId="605D62E2" w14:textId="77777777" w:rsidR="009861F2" w:rsidRPr="009D00C2" w:rsidRDefault="009861F2" w:rsidP="009861F2">
      <w:pPr>
        <w:numPr>
          <w:ilvl w:val="0"/>
          <w:numId w:val="109"/>
        </w:numPr>
        <w:spacing w:before="120" w:after="0"/>
        <w:ind w:left="0"/>
        <w:rPr>
          <w:rFonts w:ascii="Tahoma" w:hAnsi="Tahoma" w:cs="Tahoma"/>
          <w:szCs w:val="22"/>
          <w:lang w:val="el-GR"/>
        </w:rPr>
      </w:pPr>
      <w:r w:rsidRPr="009D00C2">
        <w:rPr>
          <w:rFonts w:ascii="Tahoma" w:hAnsi="Tahoma" w:cs="Tahoma"/>
          <w:szCs w:val="22"/>
          <w:lang w:val="el-GR"/>
        </w:rPr>
        <w:t>Το Π.Δ. 39/2017 “Κανονισμός εξέτασης Προδικαστικών Προσφυγών ενώπιων της Αρχής Εξέτασης Προδικαστικών Προσφυγών” (ΦΕΚ 64/Α/04-05-2017).</w:t>
      </w:r>
    </w:p>
    <w:p w14:paraId="79A74FD7" w14:textId="77777777" w:rsidR="009861F2" w:rsidRPr="009D00C2" w:rsidRDefault="009861F2" w:rsidP="009861F2">
      <w:pPr>
        <w:numPr>
          <w:ilvl w:val="0"/>
          <w:numId w:val="109"/>
        </w:numPr>
        <w:spacing w:before="120" w:after="0"/>
        <w:ind w:left="0"/>
        <w:rPr>
          <w:rFonts w:ascii="Tahoma" w:hAnsi="Tahoma" w:cs="Tahoma"/>
          <w:szCs w:val="22"/>
          <w:lang w:val="el-GR"/>
        </w:rPr>
      </w:pPr>
      <w:r w:rsidRPr="009D00C2">
        <w:rPr>
          <w:rFonts w:ascii="Tahoma" w:hAnsi="Tahoma" w:cs="Tahoma"/>
          <w:szCs w:val="22"/>
          <w:lang w:val="el-GR"/>
        </w:rPr>
        <w:t>Τον Ν. 3419/2005 “Γενικό Εμπορικό Μητρώο (Γ.Ε.ΜΗ.) και Εκσυγχρονισμός της Επιμελητηριακής Νομοθεσίας” (ΦΕΚ 297/Α/06-12-2005).</w:t>
      </w:r>
    </w:p>
    <w:p w14:paraId="22AEEE3B" w14:textId="77777777" w:rsidR="009861F2" w:rsidRPr="009D00C2" w:rsidRDefault="009861F2" w:rsidP="009861F2">
      <w:pPr>
        <w:numPr>
          <w:ilvl w:val="0"/>
          <w:numId w:val="109"/>
        </w:numPr>
        <w:spacing w:before="120" w:after="0"/>
        <w:ind w:left="0"/>
        <w:rPr>
          <w:rFonts w:ascii="Tahoma" w:hAnsi="Tahoma" w:cs="Tahoma"/>
          <w:szCs w:val="22"/>
          <w:lang w:val="el-GR"/>
        </w:rPr>
      </w:pPr>
      <w:r w:rsidRPr="009D00C2">
        <w:rPr>
          <w:rFonts w:ascii="Tahoma" w:hAnsi="Tahoma" w:cs="Tahoma"/>
          <w:szCs w:val="22"/>
          <w:lang w:val="el-GR"/>
        </w:rPr>
        <w:t xml:space="preserve">Την αριθ. 63446/2021 Κ.Υ.Α. “Καθορισμός Εθνικού </w:t>
      </w:r>
      <w:proofErr w:type="spellStart"/>
      <w:r w:rsidRPr="009D00C2">
        <w:rPr>
          <w:rFonts w:ascii="Tahoma" w:hAnsi="Tahoma" w:cs="Tahoma"/>
          <w:szCs w:val="22"/>
          <w:lang w:val="el-GR"/>
        </w:rPr>
        <w:t>Μορφότυπου</w:t>
      </w:r>
      <w:proofErr w:type="spellEnd"/>
      <w:r w:rsidRPr="009D00C2">
        <w:rPr>
          <w:rFonts w:ascii="Tahoma" w:hAnsi="Tahoma" w:cs="Tahoma"/>
          <w:szCs w:val="22"/>
          <w:lang w:val="el-GR"/>
        </w:rPr>
        <w:t xml:space="preserve"> ηλεκτρονικού τιμολογίου στο πλαίσιο των Δημοσίων Συμβάσεων” (2338/Β/02-06-2021).</w:t>
      </w:r>
    </w:p>
    <w:p w14:paraId="2BF6227B" w14:textId="77777777" w:rsidR="009861F2" w:rsidRPr="009D00C2" w:rsidRDefault="009861F2" w:rsidP="009861F2">
      <w:pPr>
        <w:numPr>
          <w:ilvl w:val="0"/>
          <w:numId w:val="109"/>
        </w:numPr>
        <w:spacing w:before="120" w:after="0"/>
        <w:ind w:left="0"/>
        <w:rPr>
          <w:rFonts w:ascii="Tahoma" w:hAnsi="Tahoma" w:cs="Tahoma"/>
          <w:szCs w:val="22"/>
          <w:lang w:val="el-GR"/>
        </w:rPr>
      </w:pPr>
      <w:bookmarkStart w:id="22" w:name="_Hlk115356906"/>
      <w:r w:rsidRPr="009D00C2">
        <w:rPr>
          <w:rFonts w:ascii="Tahoma" w:hAnsi="Tahoma" w:cs="Tahoma"/>
          <w:szCs w:val="22"/>
          <w:lang w:val="el-GR"/>
        </w:rPr>
        <w:lastRenderedPageBreak/>
        <w:t xml:space="preserve">Τον Ν. 4919/2022 (A’ 71) Σύσταση εταιρειών μέσω των Υπηρεσιών Μιας Στάσης (Υ.Μ.Σ.) και τήρηση του Γενικού Εμπορικού Μητρώου (Γ.Ε.ΜΗ.) Ενσωμάτωση της Οδηγίας (ΕΕ) 2019/1151 του Ευρωπαϊκού Κοινοβουλίου και του Συμβουλίου της 20ής Ιουνίου 2019 για την τροποποίηση της </w:t>
      </w:r>
      <w:proofErr w:type="spellStart"/>
      <w:r w:rsidRPr="009D00C2">
        <w:rPr>
          <w:rFonts w:ascii="Tahoma" w:hAnsi="Tahoma" w:cs="Tahoma"/>
          <w:szCs w:val="22"/>
          <w:lang w:val="el-GR"/>
        </w:rPr>
        <w:t>Oδηγίας</w:t>
      </w:r>
      <w:proofErr w:type="spellEnd"/>
      <w:r w:rsidRPr="009D00C2">
        <w:rPr>
          <w:rFonts w:ascii="Tahoma" w:hAnsi="Tahoma" w:cs="Tahoma"/>
          <w:szCs w:val="22"/>
          <w:lang w:val="el-GR"/>
        </w:rPr>
        <w:t xml:space="preserve"> (ΕΕ) 2017/1132, όσον αφορά τη χρήση ψηφιακών εργαλείων και διαδικασιών στον τομέα του εταιρικού δικαίου (L 186) και λοιπές επείγουσες διατάξεις.</w:t>
      </w:r>
      <w:bookmarkEnd w:id="22"/>
    </w:p>
    <w:p w14:paraId="1C958262" w14:textId="77777777" w:rsidR="009861F2" w:rsidRPr="009D00C2" w:rsidRDefault="009861F2" w:rsidP="009861F2">
      <w:pPr>
        <w:numPr>
          <w:ilvl w:val="0"/>
          <w:numId w:val="109"/>
        </w:numPr>
        <w:spacing w:before="120" w:after="0"/>
        <w:ind w:left="0"/>
        <w:rPr>
          <w:rFonts w:ascii="Tahoma" w:hAnsi="Tahoma" w:cs="Tahoma"/>
          <w:szCs w:val="22"/>
          <w:lang w:val="el-GR"/>
        </w:rPr>
      </w:pPr>
      <w:r w:rsidRPr="009D00C2">
        <w:rPr>
          <w:rFonts w:ascii="Tahoma" w:hAnsi="Tahoma" w:cs="Tahoma"/>
          <w:szCs w:val="22"/>
          <w:lang w:val="el-GR"/>
        </w:rPr>
        <w:t xml:space="preserve">Το </w:t>
      </w:r>
      <w:proofErr w:type="spellStart"/>
      <w:r w:rsidRPr="009D00C2">
        <w:rPr>
          <w:rFonts w:ascii="Tahoma" w:hAnsi="Tahoma" w:cs="Tahoma"/>
          <w:szCs w:val="22"/>
          <w:lang w:val="el-GR"/>
        </w:rPr>
        <w:t>π.δ.</w:t>
      </w:r>
      <w:proofErr w:type="spellEnd"/>
      <w:r w:rsidRPr="009D00C2">
        <w:rPr>
          <w:rFonts w:ascii="Tahoma" w:hAnsi="Tahoma" w:cs="Tahoma"/>
          <w:szCs w:val="22"/>
          <w:lang w:val="el-GR"/>
        </w:rPr>
        <w:t xml:space="preserve"> 80/2016 (Α’ 145) «Ανάληψη υποχρεώσεων από τους </w:t>
      </w:r>
      <w:proofErr w:type="spellStart"/>
      <w:r w:rsidRPr="009D00C2">
        <w:rPr>
          <w:rFonts w:ascii="Tahoma" w:hAnsi="Tahoma" w:cs="Tahoma"/>
          <w:szCs w:val="22"/>
          <w:lang w:val="el-GR"/>
        </w:rPr>
        <w:t>Διατάκτες</w:t>
      </w:r>
      <w:proofErr w:type="spellEnd"/>
      <w:r w:rsidRPr="009D00C2">
        <w:rPr>
          <w:rFonts w:ascii="Tahoma" w:hAnsi="Tahoma" w:cs="Tahoma"/>
          <w:szCs w:val="22"/>
          <w:lang w:val="el-GR"/>
        </w:rPr>
        <w:t>»</w:t>
      </w:r>
    </w:p>
    <w:p w14:paraId="2EB797D5" w14:textId="77777777" w:rsidR="009861F2" w:rsidRPr="009D00C2" w:rsidRDefault="009861F2" w:rsidP="009861F2">
      <w:pPr>
        <w:numPr>
          <w:ilvl w:val="0"/>
          <w:numId w:val="109"/>
        </w:numPr>
        <w:spacing w:before="120" w:after="0"/>
        <w:ind w:left="0"/>
        <w:rPr>
          <w:rFonts w:ascii="Tahoma" w:hAnsi="Tahoma" w:cs="Tahoma"/>
          <w:szCs w:val="22"/>
          <w:lang w:val="el-GR"/>
        </w:rPr>
      </w:pPr>
      <w:r w:rsidRPr="009D00C2">
        <w:rPr>
          <w:rFonts w:ascii="Tahoma" w:hAnsi="Tahoma" w:cs="Tahoma"/>
          <w:szCs w:val="22"/>
          <w:lang w:val="el-GR"/>
        </w:rPr>
        <w:t>Το Π.Δ. 28/2015 “Κωδικοποίηση διατάξεων για την πρόσβαση σε δημόσια έγγραφα και στοιχεία» ΦΕΚ (34/Α/23-03-2015).</w:t>
      </w:r>
    </w:p>
    <w:p w14:paraId="5448A2FD" w14:textId="77777777" w:rsidR="009861F2" w:rsidRPr="009D00C2" w:rsidRDefault="009861F2" w:rsidP="009861F2">
      <w:pPr>
        <w:numPr>
          <w:ilvl w:val="0"/>
          <w:numId w:val="109"/>
        </w:numPr>
        <w:spacing w:before="120" w:after="0"/>
        <w:ind w:left="0"/>
        <w:rPr>
          <w:rFonts w:ascii="Tahoma" w:hAnsi="Tahoma" w:cs="Tahoma"/>
          <w:szCs w:val="22"/>
          <w:lang w:val="el-GR"/>
        </w:rPr>
      </w:pPr>
      <w:r w:rsidRPr="009D00C2">
        <w:rPr>
          <w:rFonts w:ascii="Tahoma" w:hAnsi="Tahoma" w:cs="Tahoma"/>
          <w:szCs w:val="22"/>
          <w:lang w:val="el-GR"/>
        </w:rPr>
        <w:t>Τον Ν. 2859/2000 “Κύρωση Κώδικα Φόρου Προστιθέμενης Αξίας” (ΦΕΚ 248/Α/07-11-2000).</w:t>
      </w:r>
    </w:p>
    <w:p w14:paraId="01A1B13C" w14:textId="77777777" w:rsidR="009861F2" w:rsidRPr="009D00C2" w:rsidRDefault="009861F2" w:rsidP="009861F2">
      <w:pPr>
        <w:numPr>
          <w:ilvl w:val="0"/>
          <w:numId w:val="109"/>
        </w:numPr>
        <w:spacing w:before="120" w:after="0"/>
        <w:ind w:left="0"/>
        <w:rPr>
          <w:rFonts w:ascii="Tahoma" w:hAnsi="Tahoma" w:cs="Tahoma"/>
          <w:szCs w:val="22"/>
          <w:lang w:val="el-GR"/>
        </w:rPr>
      </w:pPr>
      <w:r w:rsidRPr="009D00C2">
        <w:rPr>
          <w:rFonts w:ascii="Tahoma" w:hAnsi="Tahoma" w:cs="Tahoma"/>
          <w:szCs w:val="22"/>
          <w:lang w:val="el-GR"/>
        </w:rPr>
        <w:t>του ν.2690/1999 (Α’ 45) «Κύρωση του Κώδικα Διοικητικής Διαδικασίας και άλλες διατάξεις»  και ιδίως των άρθρων 1,2, 7, 11 και 13 έως 15,</w:t>
      </w:r>
    </w:p>
    <w:p w14:paraId="3318FECC" w14:textId="77777777" w:rsidR="009861F2" w:rsidRPr="00DD54B9" w:rsidRDefault="009861F2" w:rsidP="009861F2">
      <w:pPr>
        <w:pStyle w:val="afb"/>
        <w:numPr>
          <w:ilvl w:val="0"/>
          <w:numId w:val="109"/>
        </w:numPr>
        <w:suppressAutoHyphens w:val="0"/>
        <w:spacing w:before="120" w:after="0"/>
        <w:ind w:left="0"/>
        <w:contextualSpacing w:val="0"/>
        <w:rPr>
          <w:rFonts w:ascii="Tahoma" w:eastAsia="Tahoma" w:hAnsi="Tahoma" w:cs="Tahoma"/>
          <w:szCs w:val="22"/>
          <w:lang w:val="el-GR"/>
        </w:rPr>
      </w:pPr>
      <w:r w:rsidRPr="00DD54B9">
        <w:rPr>
          <w:rFonts w:ascii="Tahoma" w:hAnsi="Tahoma" w:cs="Tahoma"/>
          <w:szCs w:val="22"/>
          <w:lang w:val="el-GR"/>
        </w:rPr>
        <w:t>Τον Κανονισμό (ΕΕ) 2016/679 του Ευρωπαϊκού Κοινοβουλίου και του Συμβουλίου, της 27</w:t>
      </w:r>
      <w:r w:rsidRPr="00DD54B9">
        <w:rPr>
          <w:rFonts w:ascii="Tahoma" w:hAnsi="Tahoma" w:cs="Tahoma"/>
          <w:szCs w:val="22"/>
          <w:vertAlign w:val="superscript"/>
          <w:lang w:val="el-GR"/>
        </w:rPr>
        <w:t>ης</w:t>
      </w:r>
      <w:r w:rsidRPr="00DD54B9">
        <w:rPr>
          <w:rFonts w:ascii="Tahoma" w:hAnsi="Tahoma" w:cs="Tahoma"/>
          <w:szCs w:val="22"/>
          <w:lang w:val="el-GR"/>
        </w:rPr>
        <w:t xml:space="preserve">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την Προστασία Δεδομένων) (</w:t>
      </w:r>
      <w:r w:rsidRPr="00DD54B9">
        <w:rPr>
          <w:rFonts w:ascii="Tahoma" w:hAnsi="Tahoma" w:cs="Tahoma"/>
          <w:szCs w:val="22"/>
        </w:rPr>
        <w:t>L</w:t>
      </w:r>
      <w:r w:rsidRPr="00DD54B9">
        <w:rPr>
          <w:rFonts w:ascii="Tahoma" w:hAnsi="Tahoma" w:cs="Tahoma"/>
          <w:szCs w:val="22"/>
          <w:lang w:val="el-GR"/>
        </w:rPr>
        <w:t xml:space="preserve"> 119).</w:t>
      </w:r>
    </w:p>
    <w:p w14:paraId="60F3B432" w14:textId="77777777" w:rsidR="009861F2" w:rsidRPr="00DD54B9" w:rsidRDefault="009861F2" w:rsidP="009861F2">
      <w:pPr>
        <w:pStyle w:val="afb"/>
        <w:numPr>
          <w:ilvl w:val="0"/>
          <w:numId w:val="109"/>
        </w:numPr>
        <w:suppressAutoHyphens w:val="0"/>
        <w:spacing w:before="120" w:after="0"/>
        <w:ind w:left="0"/>
        <w:contextualSpacing w:val="0"/>
        <w:rPr>
          <w:rFonts w:ascii="Tahoma" w:eastAsia="Tahoma" w:hAnsi="Tahoma" w:cs="Tahoma"/>
          <w:szCs w:val="22"/>
          <w:lang w:val="el-GR"/>
        </w:rPr>
      </w:pPr>
      <w:r w:rsidRPr="00DD54B9">
        <w:rPr>
          <w:rFonts w:ascii="Tahoma" w:hAnsi="Tahoma" w:cs="Tahoma"/>
          <w:szCs w:val="22"/>
          <w:lang w:val="el-GR"/>
        </w:rPr>
        <w:t>Τον Ν. 4624/2019 «Αρχή Προστασίας Δεδομένων Προσωπικού Χαρακτήρα, μέτρα εφαρμογής του Κανονισμού (ΕΕ) 2016/679 του Ευρωπαϊκού Κοινοβουλίου και του Συμβουλίου της 27ης Απριλίου 2016 για την προστασία των φυσικών προσώπων έναντι της επεξεργασίας δεδομένων προσωπικού χαρακτήρα και ενσωμάτωση στην εθνική νομοθεσία της Οδηγίας (ΕΕ) 2016/680 του Ευρωπαϊκού Κοινοβουλίου και του Συμβουλίου της 27ης Απριλίου 2016 και άλλες διατάξεις» (ΦΕΚ 137/Α/29-08-2019).</w:t>
      </w:r>
    </w:p>
    <w:p w14:paraId="0054D093" w14:textId="77777777" w:rsidR="009861F2" w:rsidRPr="009D00C2" w:rsidRDefault="009861F2" w:rsidP="009861F2">
      <w:pPr>
        <w:pStyle w:val="afb"/>
        <w:numPr>
          <w:ilvl w:val="0"/>
          <w:numId w:val="109"/>
        </w:numPr>
        <w:suppressAutoHyphens w:val="0"/>
        <w:spacing w:before="120" w:after="0"/>
        <w:ind w:left="0"/>
        <w:contextualSpacing w:val="0"/>
        <w:rPr>
          <w:rFonts w:ascii="Tahoma" w:hAnsi="Tahoma" w:cs="Tahoma"/>
          <w:szCs w:val="22"/>
          <w:lang w:val="el-GR"/>
        </w:rPr>
      </w:pPr>
      <w:r w:rsidRPr="00DD54B9">
        <w:rPr>
          <w:rFonts w:ascii="Tahoma" w:hAnsi="Tahoma" w:cs="Tahoma"/>
          <w:szCs w:val="22"/>
          <w:lang w:val="el-GR" w:eastAsia="el-GR"/>
        </w:rPr>
        <w:t xml:space="preserve">Τον </w:t>
      </w:r>
      <w:r w:rsidRPr="00DD54B9">
        <w:rPr>
          <w:rFonts w:ascii="Tahoma" w:hAnsi="Tahoma" w:cs="Tahoma"/>
          <w:szCs w:val="22"/>
          <w:lang w:eastAsia="el-GR"/>
        </w:rPr>
        <w:t>N</w:t>
      </w:r>
      <w:r w:rsidRPr="00DD54B9">
        <w:rPr>
          <w:rFonts w:ascii="Tahoma" w:hAnsi="Tahoma" w:cs="Tahoma"/>
          <w:szCs w:val="22"/>
          <w:lang w:val="el-GR"/>
        </w:rPr>
        <w:t>. 3429/2005 «</w:t>
      </w:r>
      <w:r w:rsidRPr="009D00C2">
        <w:rPr>
          <w:rFonts w:ascii="Tahoma" w:hAnsi="Tahoma" w:cs="Tahoma"/>
          <w:szCs w:val="22"/>
          <w:lang w:val="el-GR"/>
        </w:rPr>
        <w:t xml:space="preserve">Δημόσιες Επιχειρήσεις και Οργανισμοί (Δ.Ε.Κ.Ο.).» ΦΕΚ (314/Α/27-12-2005), όπως τροποποιήθηκε από Α.31, Κεφ. Β, </w:t>
      </w:r>
      <w:r w:rsidRPr="00DD54B9">
        <w:rPr>
          <w:rFonts w:ascii="Tahoma" w:hAnsi="Tahoma" w:cs="Tahoma"/>
          <w:szCs w:val="22"/>
          <w:lang w:val="el-GR"/>
        </w:rPr>
        <w:t>Ν. 4465/2017 (ΦΕΚ 47/Α/04-04-2017)</w:t>
      </w:r>
      <w:r w:rsidRPr="009D00C2">
        <w:rPr>
          <w:rFonts w:ascii="Tahoma" w:hAnsi="Tahoma" w:cs="Tahoma"/>
          <w:szCs w:val="22"/>
          <w:lang w:val="el-GR"/>
        </w:rPr>
        <w:t xml:space="preserve"> και </w:t>
      </w:r>
      <w:r w:rsidRPr="00DD54B9">
        <w:rPr>
          <w:rFonts w:ascii="Tahoma" w:hAnsi="Tahoma" w:cs="Tahoma"/>
          <w:szCs w:val="22"/>
          <w:lang w:val="el-GR"/>
        </w:rPr>
        <w:t xml:space="preserve">«Αριθ. 30422/ΕΓΔΕΚΟ 342 «Εξαίρεση από το πεδίο εφαρμογής του άρθρου 3 του ν. 3429/2005 της Ανώνυμης Εταιρείας «Κοινωνία της Πληροφορίας Α.Ε.» </w:t>
      </w:r>
      <w:r w:rsidRPr="009D00C2">
        <w:rPr>
          <w:rFonts w:ascii="Tahoma" w:hAnsi="Tahoma" w:cs="Tahoma"/>
          <w:szCs w:val="22"/>
          <w:lang w:val="el-GR"/>
        </w:rPr>
        <w:t>ΦΕΚ (967/Β/21-07-2006).</w:t>
      </w:r>
    </w:p>
    <w:p w14:paraId="50D2507F" w14:textId="77777777" w:rsidR="009861F2" w:rsidRPr="009D00C2" w:rsidRDefault="009861F2" w:rsidP="009861F2">
      <w:pPr>
        <w:pStyle w:val="afb"/>
        <w:numPr>
          <w:ilvl w:val="0"/>
          <w:numId w:val="109"/>
        </w:numPr>
        <w:suppressAutoHyphens w:val="0"/>
        <w:spacing w:before="120" w:after="0"/>
        <w:ind w:left="0"/>
        <w:contextualSpacing w:val="0"/>
        <w:rPr>
          <w:rFonts w:ascii="Tahoma" w:hAnsi="Tahoma" w:cs="Tahoma"/>
          <w:szCs w:val="22"/>
          <w:lang w:val="el-GR"/>
        </w:rPr>
      </w:pPr>
      <w:r w:rsidRPr="00DD54B9">
        <w:rPr>
          <w:rFonts w:ascii="Tahoma" w:hAnsi="Tahoma" w:cs="Tahoma"/>
          <w:szCs w:val="22"/>
          <w:lang w:val="el-GR"/>
        </w:rPr>
        <w:t>Το Α.24 του Ν. 2860/2000 «Διαχείριση, παρακολούθηση και έλεγχος του κοινοτικού πλαισίου στήριξης και άλλες διατάξεις» (ΦΕΚ 251/Α/14-11-2000), όπως τροποποιήθηκε με το Α.32 του Ν. 3614/2007 «Διαχείριση, έλεγχος και εφαρμογή αναπτυξιακών παρεμβάσεων για την προγραμματική περίοδο 2007 - 2013» (ΦΕΚ 267/Α/03-12-2007), συμπληρώθηκε με το Α.59, παρ. 17 του Ν. 4314/2014 «Α) Για τη διαχείριση, τον έλεγχο και την εφαρμογή αναπτυξιακών παρεμβάσεων για την προγραμματική περίοδο 2014 - 2020, Β) Ενσωμάτωση της Οδηγίας 2012/17 του Ευρωπαϊκού Κοινοβουλίου και του Συμβουλίου της 13</w:t>
      </w:r>
      <w:r w:rsidRPr="009D00C2">
        <w:rPr>
          <w:rFonts w:ascii="Tahoma" w:hAnsi="Tahoma" w:cs="Tahoma"/>
          <w:szCs w:val="22"/>
          <w:lang w:val="el-GR"/>
        </w:rPr>
        <w:t>ης</w:t>
      </w:r>
      <w:r w:rsidRPr="00DD54B9">
        <w:rPr>
          <w:rFonts w:ascii="Tahoma" w:hAnsi="Tahoma" w:cs="Tahoma"/>
          <w:szCs w:val="22"/>
          <w:lang w:val="el-GR"/>
        </w:rPr>
        <w:t xml:space="preserve"> Ιουνίου 2012 (ΕΕ </w:t>
      </w:r>
      <w:r w:rsidRPr="009D00C2">
        <w:rPr>
          <w:rFonts w:ascii="Tahoma" w:hAnsi="Tahoma" w:cs="Tahoma"/>
          <w:szCs w:val="22"/>
          <w:lang w:val="el-GR"/>
        </w:rPr>
        <w:t>L</w:t>
      </w:r>
      <w:r w:rsidRPr="00DD54B9">
        <w:rPr>
          <w:rFonts w:ascii="Tahoma" w:hAnsi="Tahoma" w:cs="Tahoma"/>
          <w:szCs w:val="22"/>
          <w:lang w:val="el-GR"/>
        </w:rPr>
        <w:t xml:space="preserve"> 156/16.6.2012) στο ελληνικό δίκαιο, τροποποίηση του ν. 3419/2005 (Α 297) και άλλες διατάξεις» (ΦΕΚ 265/Α/23-12-2014) και ισχύει.</w:t>
      </w:r>
    </w:p>
    <w:p w14:paraId="2F6701B7" w14:textId="77777777" w:rsidR="009861F2" w:rsidRPr="009D00C2" w:rsidRDefault="009861F2" w:rsidP="009861F2">
      <w:pPr>
        <w:pStyle w:val="afb"/>
        <w:numPr>
          <w:ilvl w:val="0"/>
          <w:numId w:val="109"/>
        </w:numPr>
        <w:suppressAutoHyphens w:val="0"/>
        <w:spacing w:before="120" w:after="0"/>
        <w:ind w:left="0"/>
        <w:contextualSpacing w:val="0"/>
        <w:rPr>
          <w:rFonts w:ascii="Tahoma" w:hAnsi="Tahoma" w:cs="Tahoma"/>
          <w:szCs w:val="22"/>
          <w:lang w:val="el-GR"/>
        </w:rPr>
      </w:pPr>
      <w:r w:rsidRPr="00DD54B9">
        <w:rPr>
          <w:rFonts w:ascii="Tahoma" w:hAnsi="Tahoma" w:cs="Tahoma"/>
          <w:szCs w:val="22"/>
          <w:lang w:val="el-GR"/>
        </w:rPr>
        <w:t>Το Α.1, παρ. 2.1 του ΠΔ 81 "Σύσταση, συγχώνευση, μετονομασία και κατάργηση Υπουργείων και καθορισμός των αρμοδιοτήτων τους - Μεταφορά υπηρεσιών και αρμοδιοτήτων μεταξύ Υπουργείων." (ΦΕΚ 119/Α/08-07-2019).</w:t>
      </w:r>
    </w:p>
    <w:p w14:paraId="1DB988B9" w14:textId="77777777" w:rsidR="009861F2" w:rsidRPr="009D00C2" w:rsidRDefault="009861F2" w:rsidP="009861F2">
      <w:pPr>
        <w:pStyle w:val="afb"/>
        <w:numPr>
          <w:ilvl w:val="0"/>
          <w:numId w:val="109"/>
        </w:numPr>
        <w:suppressAutoHyphens w:val="0"/>
        <w:spacing w:before="120" w:after="0"/>
        <w:ind w:left="0"/>
        <w:contextualSpacing w:val="0"/>
        <w:rPr>
          <w:rFonts w:ascii="Tahoma" w:hAnsi="Tahoma" w:cs="Tahoma"/>
          <w:szCs w:val="22"/>
          <w:lang w:val="el-GR"/>
        </w:rPr>
      </w:pPr>
      <w:r w:rsidRPr="009D00C2">
        <w:rPr>
          <w:rFonts w:ascii="Tahoma" w:hAnsi="Tahoma" w:cs="Tahoma"/>
          <w:szCs w:val="22"/>
          <w:lang w:val="el-GR"/>
        </w:rPr>
        <w:t>Το Α.39 του Ν. 4578/2018 «Μείωση ασφαλιστικών εισφορών και άλλες διατάξεις» (ΦΕΚ 200/Α/03-12-2018).</w:t>
      </w:r>
    </w:p>
    <w:p w14:paraId="71BEE05E" w14:textId="77777777" w:rsidR="009861F2" w:rsidRPr="009D00C2" w:rsidRDefault="009861F2" w:rsidP="009861F2">
      <w:pPr>
        <w:pStyle w:val="afb"/>
        <w:numPr>
          <w:ilvl w:val="0"/>
          <w:numId w:val="109"/>
        </w:numPr>
        <w:suppressAutoHyphens w:val="0"/>
        <w:spacing w:before="120" w:after="0"/>
        <w:ind w:left="0"/>
        <w:contextualSpacing w:val="0"/>
        <w:rPr>
          <w:rFonts w:ascii="Tahoma" w:hAnsi="Tahoma" w:cs="Tahoma"/>
          <w:szCs w:val="22"/>
          <w:lang w:val="el-GR"/>
        </w:rPr>
      </w:pPr>
      <w:r w:rsidRPr="00DD54B9">
        <w:rPr>
          <w:rFonts w:ascii="Tahoma" w:hAnsi="Tahoma" w:cs="Tahoma"/>
          <w:szCs w:val="22"/>
          <w:lang w:val="el-GR"/>
        </w:rPr>
        <w:t>Το Καταστατικό της μονοπρόσωπης ανώνυμης εταιρείας με την επωνυμία "Κοινωνία της Πληροφορίας Μονοπρόσωπη Α.Ε.", όπως δημοσιεύτηκε στο Γ.Ε.ΜΗ. στις 14-10-2021 και εγκρίθηκε με την υπ’ αρ</w:t>
      </w:r>
      <w:r>
        <w:rPr>
          <w:rFonts w:ascii="Tahoma" w:hAnsi="Tahoma" w:cs="Tahoma"/>
          <w:szCs w:val="22"/>
          <w:lang w:val="el-GR"/>
        </w:rPr>
        <w:t>ιθ</w:t>
      </w:r>
      <w:r w:rsidRPr="00DD54B9">
        <w:rPr>
          <w:rFonts w:ascii="Tahoma" w:hAnsi="Tahoma" w:cs="Tahoma"/>
          <w:szCs w:val="22"/>
          <w:lang w:val="el-GR"/>
        </w:rPr>
        <w:t>. 38427 ΕΞ 2021 Απόφαση του Υπουργού Επικρατείας «Τροποποίηση του καταστατικού της ανώνυμης εταιρείας "Κοινωνία της Πληροφορίας Μ.Α.Ε." και κωδικοποίηση αυτού» (ΦΕΚ 5111/Β/04-11-2021).</w:t>
      </w:r>
    </w:p>
    <w:p w14:paraId="42B27B12" w14:textId="77777777" w:rsidR="009861F2" w:rsidRPr="00DD54B9" w:rsidRDefault="009861F2" w:rsidP="009861F2">
      <w:pPr>
        <w:pStyle w:val="afb"/>
        <w:numPr>
          <w:ilvl w:val="0"/>
          <w:numId w:val="109"/>
        </w:numPr>
        <w:suppressAutoHyphens w:val="0"/>
        <w:spacing w:before="120" w:after="0"/>
        <w:ind w:left="0"/>
        <w:contextualSpacing w:val="0"/>
        <w:rPr>
          <w:rFonts w:ascii="Tahoma" w:eastAsia="Tahoma" w:hAnsi="Tahoma" w:cs="Tahoma"/>
          <w:szCs w:val="22"/>
          <w:lang w:val="el-GR"/>
        </w:rPr>
      </w:pPr>
      <w:r w:rsidRPr="00DD54B9">
        <w:rPr>
          <w:rFonts w:ascii="Tahoma" w:hAnsi="Tahoma" w:cs="Tahoma"/>
          <w:szCs w:val="22"/>
          <w:lang w:val="el-GR"/>
        </w:rPr>
        <w:t xml:space="preserve">Τον Κανονισμό της μονοπρόσωπης ανώνυμης εταιρείας ’’Κοινωνία της Πληροφορίας </w:t>
      </w:r>
      <w:r w:rsidRPr="009D00C2">
        <w:rPr>
          <w:rFonts w:ascii="Tahoma" w:hAnsi="Tahoma" w:cs="Tahoma"/>
          <w:szCs w:val="22"/>
          <w:lang w:val="el-GR"/>
        </w:rPr>
        <w:t xml:space="preserve">Μονοπρόσωπη </w:t>
      </w:r>
      <w:r w:rsidRPr="00DD54B9">
        <w:rPr>
          <w:rFonts w:ascii="Tahoma" w:hAnsi="Tahoma" w:cs="Tahoma"/>
          <w:szCs w:val="22"/>
          <w:lang w:val="el-GR"/>
        </w:rPr>
        <w:t>Α.Ε.’’, ο οποίος εγκρίθηκε με την υπ’ αρ</w:t>
      </w:r>
      <w:r>
        <w:rPr>
          <w:rFonts w:ascii="Tahoma" w:hAnsi="Tahoma" w:cs="Tahoma"/>
          <w:szCs w:val="22"/>
          <w:lang w:val="el-GR"/>
        </w:rPr>
        <w:t>ιθ</w:t>
      </w:r>
      <w:r w:rsidRPr="00DD54B9">
        <w:rPr>
          <w:rFonts w:ascii="Tahoma" w:hAnsi="Tahoma" w:cs="Tahoma"/>
          <w:szCs w:val="22"/>
          <w:lang w:val="el-GR"/>
        </w:rPr>
        <w:t xml:space="preserve">. 43345 ΕΞ 2021 Απόφαση του Υπουργού Επικρατείας «Έγκριση του Κανονισμού της Ανώνυμης Εταιρείας «Κοινωνία της Πληροφορίας Μονοπρόσωπη Α.Ε.», με κατάργηση της υπό στοιχεία 13845 ΕΞ 2021/12.05.2021 υπουργικής απόφασης με θέμα: </w:t>
      </w:r>
      <w:r w:rsidRPr="00DD54B9">
        <w:rPr>
          <w:rFonts w:ascii="Tahoma" w:hAnsi="Tahoma" w:cs="Tahoma"/>
          <w:szCs w:val="22"/>
          <w:lang w:val="el-GR"/>
        </w:rPr>
        <w:lastRenderedPageBreak/>
        <w:t>«Έγκριση του Κανονισμού της Ανώνυμης Εταιρείας «Κοινωνία της Πληροφορίας Μονοπρόσωπη Α.Ε.», με κατάργηση της υπό στοιχεία 252/ΓΔΟΔΥ/ΔΔΥ/2020/22-1-2020 υπουργικής απόφασης «Έγκριση του Κανονισμού της Ανώνυμης Εταιρείας «Κοινωνία της Πληροφορίας Α.Ε.», με κατάργηση της υπό στοιχεία ΔΙΔΚ/ΚτΠ/οικ. 21588/04-11-2011 (Β’ 2541) υπουργικής απόφασης «Κανονισμός της Ανώνυμης Εταιρείας “Κοινωνία της Πληροφορίας Α.Ε.”», όπως τροποποιήθηκε με την υπό στοιχεία ΔΙΔΚ/</w:t>
      </w:r>
      <w:proofErr w:type="spellStart"/>
      <w:r w:rsidRPr="00DD54B9">
        <w:rPr>
          <w:rFonts w:ascii="Tahoma" w:hAnsi="Tahoma" w:cs="Tahoma"/>
          <w:szCs w:val="22"/>
          <w:lang w:val="el-GR"/>
        </w:rPr>
        <w:t>οικ</w:t>
      </w:r>
      <w:proofErr w:type="spellEnd"/>
      <w:r w:rsidRPr="00DD54B9">
        <w:rPr>
          <w:rFonts w:ascii="Tahoma" w:hAnsi="Tahoma" w:cs="Tahoma"/>
          <w:szCs w:val="22"/>
          <w:lang w:val="el-GR"/>
        </w:rPr>
        <w:t xml:space="preserve"> 35181/11-11-2015 (Β’ 2532) κοινή υπουργική απόφαση «Τροποποίηση άρθρων του Κανονισμού της Ανώνυμης Εταιρείας “Κοινωνία της Πληροφορίας Α.Ε.”» (Β’ 164)» ΦΕΚ 2060/Β’/2021))» (ΦΕΚ 5807/Β/10-12-2021).</w:t>
      </w:r>
    </w:p>
    <w:p w14:paraId="5428445E" w14:textId="77777777" w:rsidR="009861F2" w:rsidRPr="009D00C2" w:rsidRDefault="009861F2" w:rsidP="009861F2">
      <w:pPr>
        <w:pStyle w:val="afb"/>
        <w:numPr>
          <w:ilvl w:val="0"/>
          <w:numId w:val="109"/>
        </w:numPr>
        <w:suppressAutoHyphens w:val="0"/>
        <w:spacing w:before="120" w:after="0"/>
        <w:ind w:left="0"/>
        <w:contextualSpacing w:val="0"/>
        <w:rPr>
          <w:rFonts w:ascii="Tahoma" w:hAnsi="Tahoma" w:cs="Tahoma"/>
          <w:szCs w:val="22"/>
          <w:lang w:val="el-GR"/>
        </w:rPr>
      </w:pPr>
      <w:r w:rsidRPr="00D549DC">
        <w:rPr>
          <w:rFonts w:ascii="Tahoma" w:hAnsi="Tahoma" w:cs="Tahoma"/>
          <w:szCs w:val="22"/>
          <w:lang w:val="el-GR"/>
        </w:rPr>
        <w:t>Την υπ’ αρ</w:t>
      </w:r>
      <w:r>
        <w:rPr>
          <w:rFonts w:ascii="Tahoma" w:hAnsi="Tahoma" w:cs="Tahoma"/>
          <w:szCs w:val="22"/>
          <w:lang w:val="el-GR"/>
        </w:rPr>
        <w:t>ιθ</w:t>
      </w:r>
      <w:r w:rsidRPr="00D549DC">
        <w:rPr>
          <w:rFonts w:ascii="Tahoma" w:hAnsi="Tahoma" w:cs="Tahoma"/>
          <w:szCs w:val="22"/>
          <w:lang w:val="el-GR"/>
        </w:rPr>
        <w:t>. 13216 ΕΞ 2021 Απόφαση του Υπουργού Επικρατείας «</w:t>
      </w:r>
      <w:r w:rsidRPr="009D00C2">
        <w:rPr>
          <w:rFonts w:ascii="Tahoma" w:hAnsi="Tahoma" w:cs="Tahoma"/>
          <w:szCs w:val="22"/>
          <w:lang w:val="el-GR"/>
        </w:rPr>
        <w:t xml:space="preserve">Τροποποίηση της υπ’ </w:t>
      </w:r>
      <w:proofErr w:type="spellStart"/>
      <w:r w:rsidRPr="009D00C2">
        <w:rPr>
          <w:rFonts w:ascii="Tahoma" w:hAnsi="Tahoma" w:cs="Tahoma"/>
          <w:szCs w:val="22"/>
          <w:lang w:val="el-GR"/>
        </w:rPr>
        <w:t>αρ</w:t>
      </w:r>
      <w:proofErr w:type="spellEnd"/>
      <w:r w:rsidRPr="009D00C2">
        <w:rPr>
          <w:rFonts w:ascii="Tahoma" w:hAnsi="Tahoma" w:cs="Tahoma"/>
          <w:szCs w:val="22"/>
          <w:lang w:val="el-GR"/>
        </w:rPr>
        <w:t>. 146/25.07.2019 απόφασης του Υπουργού Επικρατείας «Ορισμός του Προέδρου και των Μελών του Διοικητικού Συμβουλίου της Ανώνυμης Εταιρείας «Κοινωνία της Πληροφορίας Α.Ε.» (Υ.Ο.Δ.Δ. 474), όπως τροποποιήθηκε με τις υπό στοιχεία 90/13.01.2020 (Υ.Ο.Δ.Δ. 60) και 32273/16.11.2020 (Υ.Ο.Δ.Δ. 977) όμοιες.</w:t>
      </w:r>
      <w:r w:rsidRPr="00D549DC">
        <w:rPr>
          <w:rFonts w:ascii="Tahoma" w:hAnsi="Tahoma" w:cs="Tahoma"/>
          <w:szCs w:val="22"/>
          <w:lang w:val="el-GR"/>
        </w:rPr>
        <w:t>» (ΦΕΚ 376/ΥΟΔΔ/14-05-2021).</w:t>
      </w:r>
    </w:p>
    <w:p w14:paraId="27D3BA65" w14:textId="77777777" w:rsidR="009861F2" w:rsidRPr="00D549DC" w:rsidRDefault="009861F2" w:rsidP="009861F2">
      <w:pPr>
        <w:pStyle w:val="afb"/>
        <w:numPr>
          <w:ilvl w:val="0"/>
          <w:numId w:val="109"/>
        </w:numPr>
        <w:suppressAutoHyphens w:val="0"/>
        <w:spacing w:before="120" w:after="0"/>
        <w:ind w:left="0"/>
        <w:contextualSpacing w:val="0"/>
        <w:rPr>
          <w:rFonts w:ascii="Tahoma" w:hAnsi="Tahoma" w:cs="Tahoma"/>
          <w:szCs w:val="22"/>
          <w:lang w:val="el-GR"/>
        </w:rPr>
      </w:pPr>
      <w:r w:rsidRPr="00D549DC">
        <w:rPr>
          <w:rFonts w:ascii="Tahoma" w:hAnsi="Tahoma" w:cs="Tahoma"/>
          <w:szCs w:val="22"/>
          <w:lang w:val="el-GR"/>
        </w:rPr>
        <w:t>Την υπ’ αριθ. 4151/05-08-2022 Απόφαση του Υπουργού Επικρατείας με θέμα: «Ανανέωση της θητείας του Προέδρου και των Μελών του Διοικητικού Συμβουλίου της Ανώνυμης Εταιρείας "Κοινωνία της Πληροφορίας ΜΟΝΟΠΡΟΣΩΠΗ Α.Ε."» (ΦΕΚ 752/ΥΟΔΔ/24-08-2022),</w:t>
      </w:r>
    </w:p>
    <w:p w14:paraId="00A26BEB" w14:textId="77777777" w:rsidR="009861F2" w:rsidRPr="009D00C2" w:rsidRDefault="009861F2" w:rsidP="009861F2">
      <w:pPr>
        <w:pStyle w:val="afb"/>
        <w:numPr>
          <w:ilvl w:val="0"/>
          <w:numId w:val="109"/>
        </w:numPr>
        <w:suppressAutoHyphens w:val="0"/>
        <w:spacing w:before="120" w:after="0"/>
        <w:ind w:left="0"/>
        <w:contextualSpacing w:val="0"/>
        <w:rPr>
          <w:rFonts w:ascii="Tahoma" w:hAnsi="Tahoma" w:cs="Tahoma"/>
          <w:szCs w:val="22"/>
          <w:lang w:val="el-GR"/>
        </w:rPr>
      </w:pPr>
      <w:r w:rsidRPr="00D549DC">
        <w:rPr>
          <w:rFonts w:ascii="Tahoma" w:hAnsi="Tahoma" w:cs="Tahoma"/>
          <w:szCs w:val="22"/>
          <w:lang w:val="el-GR"/>
        </w:rPr>
        <w:t>Την Απόφαση του ΔΣ της ΚτΠ Μ.Α.Ε. κατά την υπ’ αρ</w:t>
      </w:r>
      <w:r>
        <w:rPr>
          <w:rFonts w:ascii="Tahoma" w:hAnsi="Tahoma" w:cs="Tahoma"/>
          <w:szCs w:val="22"/>
          <w:lang w:val="el-GR"/>
        </w:rPr>
        <w:t>ιθ</w:t>
      </w:r>
      <w:r w:rsidRPr="00D549DC">
        <w:rPr>
          <w:rFonts w:ascii="Tahoma" w:hAnsi="Tahoma" w:cs="Tahoma"/>
          <w:szCs w:val="22"/>
          <w:lang w:val="el-GR"/>
        </w:rPr>
        <w:t>. 856/25-07-2022 Συνεδρίασή του, με θέμα Εκλογή Διευθύνοντος Συμβούλου (Θέμα 1).</w:t>
      </w:r>
    </w:p>
    <w:p w14:paraId="7212C4D3" w14:textId="77777777" w:rsidR="009861F2" w:rsidRPr="009D00C2" w:rsidRDefault="009861F2" w:rsidP="009861F2">
      <w:pPr>
        <w:pStyle w:val="afb"/>
        <w:numPr>
          <w:ilvl w:val="0"/>
          <w:numId w:val="109"/>
        </w:numPr>
        <w:suppressAutoHyphens w:val="0"/>
        <w:spacing w:before="120" w:after="0" w:line="276" w:lineRule="auto"/>
        <w:ind w:left="0"/>
        <w:contextualSpacing w:val="0"/>
        <w:rPr>
          <w:rFonts w:ascii="Tahoma" w:hAnsi="Tahoma" w:cs="Tahoma"/>
          <w:szCs w:val="22"/>
          <w:lang w:val="el-GR"/>
        </w:rPr>
      </w:pPr>
      <w:r w:rsidRPr="00D549DC">
        <w:rPr>
          <w:rFonts w:ascii="Tahoma" w:hAnsi="Tahoma" w:cs="Tahoma"/>
          <w:szCs w:val="22"/>
          <w:lang w:val="el-GR"/>
        </w:rPr>
        <w:t>Την Απόφαση του ΔΣ της ΚτΠ Μ.Α.Ε. κατά την υπ’ αρ</w:t>
      </w:r>
      <w:r>
        <w:rPr>
          <w:rFonts w:ascii="Tahoma" w:hAnsi="Tahoma" w:cs="Tahoma"/>
          <w:szCs w:val="22"/>
          <w:lang w:val="el-GR"/>
        </w:rPr>
        <w:t>ιθ</w:t>
      </w:r>
      <w:r w:rsidRPr="00D549DC">
        <w:rPr>
          <w:rFonts w:ascii="Tahoma" w:hAnsi="Tahoma" w:cs="Tahoma"/>
          <w:szCs w:val="22"/>
          <w:lang w:val="el-GR"/>
        </w:rPr>
        <w:t>. 857/26-08-2022 Συνεδρίασή του, με θέμα γενικές εξουσιοδοτήσεις προς Διευθύνοντα Σύμβουλο (Θέμα 2.1).</w:t>
      </w:r>
    </w:p>
    <w:p w14:paraId="5515C42B" w14:textId="77777777" w:rsidR="009861F2" w:rsidRPr="009D00C2" w:rsidRDefault="009861F2" w:rsidP="009861F2">
      <w:pPr>
        <w:pStyle w:val="afb"/>
        <w:numPr>
          <w:ilvl w:val="0"/>
          <w:numId w:val="109"/>
        </w:numPr>
        <w:suppressAutoHyphens w:val="0"/>
        <w:spacing w:before="120" w:after="0" w:line="276" w:lineRule="auto"/>
        <w:ind w:left="0"/>
        <w:contextualSpacing w:val="0"/>
        <w:rPr>
          <w:rFonts w:ascii="Tahoma" w:hAnsi="Tahoma" w:cs="Tahoma"/>
          <w:szCs w:val="22"/>
          <w:lang w:val="el-GR"/>
        </w:rPr>
      </w:pPr>
      <w:r w:rsidRPr="00BF363B">
        <w:rPr>
          <w:rFonts w:ascii="Tahoma" w:hAnsi="Tahoma" w:cs="Tahoma"/>
          <w:szCs w:val="22"/>
          <w:lang w:val="el-GR"/>
        </w:rPr>
        <w:t xml:space="preserve">Την Απόφαση του Διευθύνοντος Συμβούλου της ΚτΠ Μ.Α.Ε. με Αριθ. Πρωτ. </w:t>
      </w:r>
      <w:r>
        <w:rPr>
          <w:rFonts w:ascii="Tahoma" w:hAnsi="Tahoma" w:cs="Tahoma"/>
          <w:szCs w:val="22"/>
          <w:lang w:val="el-GR"/>
        </w:rPr>
        <w:t>22683</w:t>
      </w:r>
      <w:r w:rsidRPr="00BF363B">
        <w:rPr>
          <w:rFonts w:ascii="Tahoma" w:hAnsi="Tahoma" w:cs="Tahoma"/>
          <w:szCs w:val="22"/>
          <w:lang w:val="el-GR"/>
        </w:rPr>
        <w:t>/</w:t>
      </w:r>
      <w:r>
        <w:rPr>
          <w:rFonts w:ascii="Tahoma" w:hAnsi="Tahoma" w:cs="Tahoma"/>
          <w:szCs w:val="22"/>
          <w:lang w:val="el-GR"/>
        </w:rPr>
        <w:t>20</w:t>
      </w:r>
      <w:r w:rsidRPr="00BF363B">
        <w:rPr>
          <w:rFonts w:ascii="Tahoma" w:hAnsi="Tahoma" w:cs="Tahoma"/>
          <w:szCs w:val="22"/>
          <w:lang w:val="el-GR"/>
        </w:rPr>
        <w:t>-1</w:t>
      </w:r>
      <w:r>
        <w:rPr>
          <w:rFonts w:ascii="Tahoma" w:hAnsi="Tahoma" w:cs="Tahoma"/>
          <w:szCs w:val="22"/>
          <w:lang w:val="el-GR"/>
        </w:rPr>
        <w:t>2</w:t>
      </w:r>
      <w:r w:rsidRPr="00BF363B">
        <w:rPr>
          <w:rFonts w:ascii="Tahoma" w:hAnsi="Tahoma" w:cs="Tahoma"/>
          <w:szCs w:val="22"/>
          <w:lang w:val="el-GR"/>
        </w:rPr>
        <w:t>-2022 και θέμα «Εξουσιοδοτήσεις προς τους Γενικούς Διευθυντές και Διευθυντές».</w:t>
      </w:r>
    </w:p>
    <w:p w14:paraId="3F139231" w14:textId="77777777" w:rsidR="009861F2" w:rsidRPr="009D00C2" w:rsidRDefault="009861F2" w:rsidP="009861F2">
      <w:pPr>
        <w:pStyle w:val="afb"/>
        <w:numPr>
          <w:ilvl w:val="0"/>
          <w:numId w:val="109"/>
        </w:numPr>
        <w:suppressAutoHyphens w:val="0"/>
        <w:spacing w:before="120" w:after="0" w:line="276" w:lineRule="auto"/>
        <w:ind w:left="0"/>
        <w:contextualSpacing w:val="0"/>
        <w:rPr>
          <w:rFonts w:ascii="Tahoma" w:hAnsi="Tahoma" w:cs="Tahoma"/>
          <w:szCs w:val="22"/>
          <w:lang w:val="el-GR"/>
        </w:rPr>
      </w:pPr>
      <w:proofErr w:type="spellStart"/>
      <w:r w:rsidRPr="009D00C2">
        <w:rPr>
          <w:rFonts w:ascii="Tahoma" w:hAnsi="Tahoma" w:cs="Tahoma"/>
          <w:szCs w:val="22"/>
          <w:lang w:val="el-GR"/>
        </w:rPr>
        <w:t>Tην</w:t>
      </w:r>
      <w:proofErr w:type="spellEnd"/>
      <w:r w:rsidRPr="009D00C2">
        <w:rPr>
          <w:rFonts w:ascii="Tahoma" w:hAnsi="Tahoma" w:cs="Tahoma"/>
          <w:szCs w:val="22"/>
          <w:lang w:val="el-GR"/>
        </w:rPr>
        <w:t xml:space="preserve"> από 04-03-2022 (Α.Π ΚτΠ Α.Ε.: 6683/19-04-2022) Προγραμματική Συμφωνία μεταξύ της Επιτροπής Κεφαλαιαγοράς και της Κοινωνίας της Πληροφορίας Μ.Α.Ε. (ΚτΠ Μ.Α.Ε.), για το Έργο «Ανάπτυξη της Κεφαλαιαγοράς».</w:t>
      </w:r>
    </w:p>
    <w:p w14:paraId="6CDC4335" w14:textId="77777777" w:rsidR="009861F2" w:rsidRPr="009D00C2" w:rsidRDefault="009861F2" w:rsidP="009861F2">
      <w:pPr>
        <w:pStyle w:val="afb"/>
        <w:numPr>
          <w:ilvl w:val="0"/>
          <w:numId w:val="109"/>
        </w:numPr>
        <w:suppressAutoHyphens w:val="0"/>
        <w:spacing w:before="120" w:after="0" w:line="276" w:lineRule="auto"/>
        <w:ind w:left="0"/>
        <w:contextualSpacing w:val="0"/>
        <w:rPr>
          <w:rFonts w:ascii="Tahoma" w:hAnsi="Tahoma" w:cs="Tahoma"/>
          <w:szCs w:val="22"/>
          <w:lang w:val="el-GR"/>
        </w:rPr>
      </w:pPr>
      <w:r w:rsidRPr="009D00C2">
        <w:rPr>
          <w:rFonts w:ascii="Tahoma" w:hAnsi="Tahoma" w:cs="Tahoma"/>
          <w:szCs w:val="22"/>
          <w:lang w:val="el-GR"/>
        </w:rPr>
        <w:t>Το υπό ΑΔΑ: 9ΒΧΥΗ-2ΨΚ (αριθ. πρωτ. ΚτΠ ΜΑΕ: 17914/11-10-2022), έγγραφο της Ειδικής Υπηρεσίας Συντονισμού Ταμείου Ανάκαμψης (ΕΥΣΤΑ), με θέμα: «Απόφαση Ένταξης του Έργου με τίτλο: «Ανάπτυξη της Κεφαλαιαγοράς» (Κωδικός ΟΠΣ ΤΑ 5179133) στο Ταμείο Ανάκαμψης και Ανθεκτικότητας».</w:t>
      </w:r>
    </w:p>
    <w:p w14:paraId="590B2730" w14:textId="77777777" w:rsidR="009861F2" w:rsidRPr="00D85C62" w:rsidRDefault="009861F2" w:rsidP="009861F2">
      <w:pPr>
        <w:pStyle w:val="afb"/>
        <w:numPr>
          <w:ilvl w:val="0"/>
          <w:numId w:val="109"/>
        </w:numPr>
        <w:suppressAutoHyphens w:val="0"/>
        <w:spacing w:before="120" w:after="0" w:line="276" w:lineRule="auto"/>
        <w:ind w:left="0"/>
        <w:contextualSpacing w:val="0"/>
        <w:rPr>
          <w:rFonts w:ascii="Tahoma" w:eastAsia="Tahoma" w:hAnsi="Tahoma" w:cs="Tahoma"/>
          <w:sz w:val="20"/>
          <w:szCs w:val="20"/>
          <w:lang w:val="el-GR"/>
        </w:rPr>
      </w:pPr>
      <w:r w:rsidRPr="008B0C18">
        <w:rPr>
          <w:rFonts w:ascii="Tahoma" w:eastAsia="Calibri" w:hAnsi="Tahoma" w:cs="Tahoma"/>
          <w:szCs w:val="22"/>
          <w:lang w:val="el-GR"/>
        </w:rPr>
        <w:t>Το υπ’ αριθ. πρωτ. 2942/06-12-2022 (Ο.Ε.:</w:t>
      </w:r>
      <w:r>
        <w:rPr>
          <w:rFonts w:ascii="Tahoma" w:eastAsia="Calibri" w:hAnsi="Tahoma" w:cs="Tahoma"/>
          <w:szCs w:val="22"/>
          <w:lang w:val="el-GR"/>
        </w:rPr>
        <w:t xml:space="preserve"> </w:t>
      </w:r>
      <w:r w:rsidRPr="008B0C18">
        <w:rPr>
          <w:rFonts w:ascii="Tahoma" w:eastAsia="Calibri" w:hAnsi="Tahoma" w:cs="Tahoma"/>
          <w:szCs w:val="22"/>
          <w:lang w:val="el-GR"/>
        </w:rPr>
        <w:t>07-12-2022) (αριθ. πρωτ. ΚτΠ Μ.Α.Ε 21267/01-12-2022) έγγραφο της Επιτροπής Κεφαλαιαγοράς με θέμα: “Έγκριση Τεύχους Διακήρυξης για το Υποέργο 4: «</w:t>
      </w:r>
      <w:bookmarkStart w:id="23" w:name="_Hlk117337701"/>
      <w:r w:rsidRPr="008B0C18">
        <w:rPr>
          <w:rFonts w:ascii="Tahoma" w:eastAsia="Calibri" w:hAnsi="Tahoma" w:cs="Tahoma"/>
          <w:szCs w:val="22"/>
          <w:lang w:val="el-GR"/>
        </w:rPr>
        <w:t>Σύμβουλος Τεχνικής Υποστήριξης για την ωρίμανση, επιτήρηση, διαχείριση και υλοποίηση των υποέργων της Δράσης 16581: "Ανάπτυξη της Κεφαλαιαγοράς"  του Ταμείου Ανάκαμψης</w:t>
      </w:r>
      <w:bookmarkEnd w:id="23"/>
      <w:r w:rsidRPr="008B0C18">
        <w:rPr>
          <w:rFonts w:ascii="Tahoma" w:eastAsia="Calibri" w:hAnsi="Tahoma" w:cs="Tahoma"/>
          <w:szCs w:val="22"/>
          <w:lang w:val="el-GR"/>
        </w:rPr>
        <w:t xml:space="preserve"> και Ανθεκτικότητας».</w:t>
      </w:r>
    </w:p>
    <w:p w14:paraId="1BEB3BAD" w14:textId="77777777" w:rsidR="009861F2" w:rsidRPr="00D85C62" w:rsidRDefault="009861F2" w:rsidP="009861F2">
      <w:pPr>
        <w:pStyle w:val="afb"/>
        <w:numPr>
          <w:ilvl w:val="0"/>
          <w:numId w:val="109"/>
        </w:numPr>
        <w:suppressAutoHyphens w:val="0"/>
        <w:spacing w:before="120" w:after="0" w:line="276" w:lineRule="auto"/>
        <w:ind w:left="0"/>
        <w:contextualSpacing w:val="0"/>
        <w:rPr>
          <w:rFonts w:ascii="Tahoma" w:eastAsia="Tahoma" w:hAnsi="Tahoma" w:cs="Tahoma"/>
          <w:sz w:val="20"/>
          <w:szCs w:val="20"/>
          <w:lang w:val="el-GR"/>
        </w:rPr>
      </w:pPr>
      <w:r>
        <w:rPr>
          <w:rFonts w:ascii="Tahoma" w:eastAsia="Calibri" w:hAnsi="Tahoma" w:cs="Tahoma"/>
          <w:szCs w:val="22"/>
          <w:lang w:val="en-US"/>
        </w:rPr>
        <w:t>To</w:t>
      </w:r>
      <w:r w:rsidRPr="009861F2">
        <w:rPr>
          <w:rFonts w:ascii="Tahoma" w:eastAsia="Calibri" w:hAnsi="Tahoma" w:cs="Tahoma"/>
          <w:szCs w:val="22"/>
          <w:lang w:val="el-GR"/>
        </w:rPr>
        <w:t xml:space="preserve"> </w:t>
      </w:r>
      <w:r w:rsidRPr="00037A9D">
        <w:rPr>
          <w:rFonts w:ascii="Tahoma" w:eastAsia="Calibri" w:hAnsi="Tahoma" w:cs="Tahoma"/>
          <w:szCs w:val="22"/>
          <w:lang w:val="el-GR"/>
        </w:rPr>
        <w:t xml:space="preserve">υπ’ αριθ. 188992/22-12-2022 έγγραφο της Ειδικής Υπηρεσίας Συντονισμού Ταμείου Ανάκαμψης του Υπουργείου Οικονομικών (αριθ. πρωτ. ΚτΠ ΜΑΕ: </w:t>
      </w:r>
      <w:r w:rsidRPr="00DE0E8D">
        <w:rPr>
          <w:rFonts w:ascii="Tahoma" w:eastAsia="Calibri" w:hAnsi="Tahoma" w:cs="Tahoma"/>
          <w:szCs w:val="22"/>
          <w:lang w:val="el-GR"/>
        </w:rPr>
        <w:t>23048/22-12-2022</w:t>
      </w:r>
      <w:r w:rsidRPr="00037A9D">
        <w:rPr>
          <w:rFonts w:ascii="Tahoma" w:eastAsia="Calibri" w:hAnsi="Tahoma" w:cs="Tahoma"/>
          <w:szCs w:val="22"/>
          <w:lang w:val="el-GR"/>
        </w:rPr>
        <w:t>) με θέμα: Έγκριση του σχεδίου Διακήρυξης για το Υποέργο «Τεχνική Βοήθεια Δράσης «Ενισχυμένη εποπτεία και αξιοπιστία των κεφαλαιαγορών (ID: 16581)» του Ταμείου Ανάκαμψης και Ανθεκτικότητας (ΤΑΑ)» Α/Α 4 του Έργου «Ανάπτυξη της Κεφαλαιαγοράς» (Κωδικός ΟΠΣ ΤΑ 5179133</w:t>
      </w:r>
      <w:bookmarkStart w:id="24" w:name="_Hlk109910995"/>
      <w:r>
        <w:rPr>
          <w:rFonts w:ascii="Tahoma" w:eastAsia="Calibri" w:hAnsi="Tahoma" w:cs="Tahoma"/>
          <w:szCs w:val="22"/>
          <w:lang w:val="el-GR"/>
        </w:rPr>
        <w:t xml:space="preserve">). </w:t>
      </w:r>
    </w:p>
    <w:p w14:paraId="2A5D0A28" w14:textId="77777777" w:rsidR="009861F2" w:rsidRPr="006819F4" w:rsidRDefault="009861F2" w:rsidP="009861F2">
      <w:pPr>
        <w:pStyle w:val="afb"/>
        <w:numPr>
          <w:ilvl w:val="0"/>
          <w:numId w:val="109"/>
        </w:numPr>
        <w:suppressAutoHyphens w:val="0"/>
        <w:spacing w:before="120" w:after="0" w:line="276" w:lineRule="auto"/>
        <w:ind w:left="0"/>
        <w:contextualSpacing w:val="0"/>
        <w:rPr>
          <w:rFonts w:ascii="Tahoma" w:eastAsia="Calibri" w:hAnsi="Tahoma" w:cs="Tahoma"/>
          <w:szCs w:val="22"/>
          <w:lang w:val="el-GR"/>
        </w:rPr>
      </w:pPr>
      <w:r w:rsidRPr="003E2DA3">
        <w:rPr>
          <w:rFonts w:ascii="Tahoma" w:eastAsia="Calibri" w:hAnsi="Tahoma" w:cs="Tahoma"/>
          <w:szCs w:val="22"/>
          <w:lang w:val="el-GR"/>
        </w:rPr>
        <w:t>Τη ΣΑΤΑ ΤΑ051  του Υπουργείου Οικονομικών, με ενάριθμο κωδικό 2022ΤΑ05100015, με την οποία εγκρίθηκε η ένταξη στο Πρόγραμμα Δημοσίων Επενδύσεων (ΠΔΕ) του έργου</w:t>
      </w:r>
      <w:bookmarkEnd w:id="24"/>
      <w:r w:rsidRPr="003E2DA3">
        <w:rPr>
          <w:rFonts w:ascii="Tahoma" w:eastAsia="Calibri" w:hAnsi="Tahoma" w:cs="Tahoma"/>
          <w:szCs w:val="22"/>
          <w:lang w:val="el-GR"/>
        </w:rPr>
        <w:t>.</w:t>
      </w:r>
    </w:p>
    <w:p w14:paraId="4E5B5DBF" w14:textId="77777777" w:rsidR="009861F2" w:rsidRPr="003E2DA3" w:rsidRDefault="009861F2" w:rsidP="009861F2">
      <w:pPr>
        <w:pStyle w:val="afb"/>
        <w:numPr>
          <w:ilvl w:val="0"/>
          <w:numId w:val="109"/>
        </w:numPr>
        <w:suppressAutoHyphens w:val="0"/>
        <w:spacing w:before="120" w:after="0" w:line="276" w:lineRule="auto"/>
        <w:ind w:left="0"/>
        <w:contextualSpacing w:val="0"/>
        <w:rPr>
          <w:rFonts w:ascii="Tahoma" w:eastAsia="Calibri" w:hAnsi="Tahoma" w:cs="Tahoma"/>
          <w:szCs w:val="22"/>
          <w:lang w:val="el-GR"/>
        </w:rPr>
      </w:pPr>
      <w:r w:rsidRPr="003E2DA3">
        <w:rPr>
          <w:rFonts w:ascii="Tahoma" w:eastAsia="Calibri" w:hAnsi="Tahoma" w:cs="Tahoma"/>
          <w:szCs w:val="22"/>
          <w:lang w:val="el-GR"/>
        </w:rPr>
        <w:t>Την Απόφαση του ΔΣ της ΚτΠ Μ.Α.Ε., κατά την υπ’ αριθ. 875/07-12-2022 (Θέμα 6.5) Συνεδρίασή του, με θέμα: «</w:t>
      </w:r>
      <w:r>
        <w:rPr>
          <w:rFonts w:ascii="Tahoma" w:eastAsia="Calibri" w:hAnsi="Tahoma" w:cs="Tahoma"/>
          <w:szCs w:val="22"/>
          <w:lang w:val="el-GR"/>
        </w:rPr>
        <w:t>Έ</w:t>
      </w:r>
      <w:r w:rsidRPr="003E2DA3">
        <w:rPr>
          <w:rFonts w:ascii="Tahoma" w:eastAsia="Calibri" w:hAnsi="Tahoma" w:cs="Tahoma"/>
          <w:szCs w:val="22"/>
          <w:lang w:val="el-GR"/>
        </w:rPr>
        <w:t xml:space="preserve">γκριση του Τεύχους Διακήρυξης Ηλεκτρονικού Ανοικτού Άνω των Ορίων Διαγωνισμού, με κριτήριο ανάθεσης την πλέον συμφέρουσα από οικονομική άποψη προσφορά βάσει </w:t>
      </w:r>
      <w:r w:rsidRPr="003E2DA3">
        <w:rPr>
          <w:rFonts w:ascii="Tahoma" w:eastAsia="Calibri" w:hAnsi="Tahoma" w:cs="Tahoma"/>
          <w:szCs w:val="22"/>
          <w:lang w:val="el-GR"/>
        </w:rPr>
        <w:lastRenderedPageBreak/>
        <w:t>βέλτιστης σχέσης ποιότητας-τιμής για το Υποέργο 4: «Σύμβουλος Τεχνικής Υποστήριξης για την ωρίμανση, επιτήρηση, διαχείριση και υλοποίηση των υποέργων της Δράσης 16581: "Ανάπτυξη της Κεφαλαιαγοράς" του Ταμείου Ανάκαμψης και Ανθεκτικότητας», του Έργου με τίτλο: «Ανάπτυξη της Κεφαλαιαγοράς» (Κωδικός ΟΠΣ ΤΑ 5179133), του Εθνικού Σχεδίου Ανάκαμψης και Ανθεκτικότητας «Ελλάδα 2.0» (κωδικός Δράσης: 16581 / Άξονας 4.4), με εκτιμώμενη αξία σύμβασης 356.535,00 €, μη περιλαμβανομένου ΦΠΑ (προϋπολογισμός με ΦΠΑ: 442.103,40€, ΦΠΑ 24%: 85.568,40€).</w:t>
      </w:r>
    </w:p>
    <w:bookmarkEnd w:id="16"/>
    <w:p w14:paraId="18419111" w14:textId="77777777" w:rsidR="00D41FD6" w:rsidRPr="00D07716" w:rsidRDefault="00D41FD6">
      <w:pPr>
        <w:pStyle w:val="20"/>
        <w:rPr>
          <w:rFonts w:ascii="Tahoma" w:hAnsi="Tahoma" w:cs="Tahoma"/>
          <w:color w:val="auto"/>
          <w:lang w:val="el-GR"/>
        </w:rPr>
      </w:pPr>
      <w:r w:rsidRPr="00D07716">
        <w:rPr>
          <w:rFonts w:ascii="Tahoma" w:hAnsi="Tahoma" w:cs="Tahoma"/>
          <w:color w:val="auto"/>
          <w:lang w:val="el-GR"/>
        </w:rPr>
        <w:t>1.5</w:t>
      </w:r>
      <w:r w:rsidRPr="00D07716">
        <w:rPr>
          <w:rFonts w:ascii="Tahoma" w:hAnsi="Tahoma" w:cs="Tahoma"/>
          <w:color w:val="auto"/>
          <w:lang w:val="el-GR"/>
        </w:rPr>
        <w:tab/>
        <w:t>Προθεσμία παραλαβής προσφορών και διενέργεια διαγωνισμού</w:t>
      </w:r>
      <w:bookmarkEnd w:id="17"/>
      <w:r w:rsidRPr="00D07716">
        <w:rPr>
          <w:rFonts w:ascii="Tahoma" w:hAnsi="Tahoma" w:cs="Tahoma"/>
          <w:color w:val="auto"/>
          <w:lang w:val="el-GR"/>
        </w:rPr>
        <w:t xml:space="preserve"> </w:t>
      </w:r>
    </w:p>
    <w:p w14:paraId="2666FC3D" w14:textId="0086D81E" w:rsidR="00D41FD6" w:rsidRPr="00E27210" w:rsidRDefault="00D41FD6">
      <w:pPr>
        <w:rPr>
          <w:rFonts w:ascii="Tahoma" w:hAnsi="Tahoma" w:cs="Tahoma"/>
          <w:szCs w:val="22"/>
          <w:lang w:val="el-GR" w:eastAsia="el-GR"/>
        </w:rPr>
      </w:pPr>
      <w:r w:rsidRPr="00BD16AC">
        <w:rPr>
          <w:rFonts w:ascii="Tahoma" w:hAnsi="Tahoma" w:cs="Tahoma"/>
          <w:szCs w:val="22"/>
          <w:lang w:val="el-GR" w:eastAsia="el-GR"/>
        </w:rPr>
        <w:t>Η καταληκτική ημερομηνία παραλαβής των προσφορώ</w:t>
      </w:r>
      <w:r w:rsidRPr="00C7539F">
        <w:rPr>
          <w:rFonts w:ascii="Tahoma" w:hAnsi="Tahoma" w:cs="Tahoma"/>
          <w:szCs w:val="22"/>
          <w:lang w:val="el-GR" w:eastAsia="el-GR"/>
        </w:rPr>
        <w:t xml:space="preserve">ν είναι η </w:t>
      </w:r>
      <w:r w:rsidR="00C424DF" w:rsidRPr="00BD16AC">
        <w:rPr>
          <w:rFonts w:ascii="Tahoma" w:hAnsi="Tahoma" w:cs="Tahoma"/>
          <w:b/>
          <w:bCs/>
          <w:szCs w:val="22"/>
          <w:lang w:val="el-GR" w:eastAsia="el-GR"/>
        </w:rPr>
        <w:t>03</w:t>
      </w:r>
      <w:r w:rsidRPr="00BD16AC">
        <w:rPr>
          <w:rFonts w:ascii="Tahoma" w:hAnsi="Tahoma" w:cs="Tahoma"/>
          <w:b/>
          <w:bCs/>
          <w:szCs w:val="22"/>
          <w:lang w:val="el-GR" w:eastAsia="el-GR"/>
        </w:rPr>
        <w:t>/</w:t>
      </w:r>
      <w:r w:rsidR="00C424DF" w:rsidRPr="00BD16AC">
        <w:rPr>
          <w:rFonts w:ascii="Tahoma" w:hAnsi="Tahoma" w:cs="Tahoma"/>
          <w:b/>
          <w:bCs/>
          <w:szCs w:val="22"/>
          <w:lang w:val="el-GR" w:eastAsia="el-GR"/>
        </w:rPr>
        <w:t>02</w:t>
      </w:r>
      <w:r w:rsidRPr="00BD16AC">
        <w:rPr>
          <w:rFonts w:ascii="Tahoma" w:hAnsi="Tahoma" w:cs="Tahoma"/>
          <w:b/>
          <w:bCs/>
          <w:szCs w:val="22"/>
          <w:lang w:val="el-GR" w:eastAsia="el-GR"/>
        </w:rPr>
        <w:t>/</w:t>
      </w:r>
      <w:r w:rsidR="00C424DF" w:rsidRPr="00BD16AC">
        <w:rPr>
          <w:rFonts w:ascii="Tahoma" w:hAnsi="Tahoma" w:cs="Tahoma"/>
          <w:b/>
          <w:bCs/>
          <w:szCs w:val="22"/>
          <w:lang w:val="el-GR" w:eastAsia="el-GR"/>
        </w:rPr>
        <w:t>2023</w:t>
      </w:r>
      <w:r w:rsidR="00277C08" w:rsidRPr="00C7539F">
        <w:rPr>
          <w:rFonts w:ascii="Tahoma" w:hAnsi="Tahoma" w:cs="Tahoma"/>
          <w:szCs w:val="22"/>
          <w:lang w:val="el-GR" w:eastAsia="el-GR"/>
        </w:rPr>
        <w:t xml:space="preserve">, ημέρα Παρασκευή </w:t>
      </w:r>
      <w:r w:rsidRPr="00C7539F">
        <w:rPr>
          <w:rFonts w:ascii="Tahoma" w:hAnsi="Tahoma" w:cs="Tahoma"/>
          <w:szCs w:val="22"/>
          <w:lang w:val="el-GR" w:eastAsia="el-GR"/>
        </w:rPr>
        <w:t xml:space="preserve">και ώρα </w:t>
      </w:r>
      <w:r w:rsidR="00AA7A93" w:rsidRPr="00BD16AC">
        <w:rPr>
          <w:rFonts w:ascii="Tahoma" w:hAnsi="Tahoma" w:cs="Tahoma"/>
          <w:b/>
          <w:bCs/>
          <w:szCs w:val="22"/>
          <w:lang w:val="el-GR" w:eastAsia="el-GR"/>
        </w:rPr>
        <w:t>13:00</w:t>
      </w:r>
      <w:r w:rsidR="00E27210">
        <w:rPr>
          <w:rFonts w:ascii="Tahoma" w:hAnsi="Tahoma" w:cs="Tahoma"/>
          <w:b/>
          <w:bCs/>
          <w:szCs w:val="22"/>
          <w:lang w:val="el-GR" w:eastAsia="el-GR"/>
        </w:rPr>
        <w:t xml:space="preserve"> </w:t>
      </w:r>
      <w:r w:rsidR="00E27210">
        <w:rPr>
          <w:rFonts w:ascii="Tahoma" w:hAnsi="Tahoma" w:cs="Tahoma"/>
          <w:szCs w:val="22"/>
          <w:lang w:val="el-GR" w:eastAsia="el-GR"/>
        </w:rPr>
        <w:t xml:space="preserve">και ημερομηνία έναρξης υποβολής προσφορών είναι η </w:t>
      </w:r>
      <w:r w:rsidR="00E27210" w:rsidRPr="00791C1C">
        <w:rPr>
          <w:rFonts w:ascii="Tahoma" w:hAnsi="Tahoma" w:cs="Tahoma"/>
          <w:b/>
          <w:bCs/>
          <w:szCs w:val="22"/>
          <w:lang w:val="el-GR" w:eastAsia="el-GR"/>
        </w:rPr>
        <w:t>29/12/2022.</w:t>
      </w:r>
    </w:p>
    <w:p w14:paraId="57E77970" w14:textId="61EFD433" w:rsidR="3133DDCE" w:rsidRPr="00BD16AC" w:rsidRDefault="3133DDCE" w:rsidP="0B5CBA62">
      <w:pPr>
        <w:rPr>
          <w:rFonts w:ascii="Tahoma" w:hAnsi="Tahoma" w:cs="Tahoma"/>
          <w:szCs w:val="22"/>
          <w:lang w:val="el-GR" w:eastAsia="el-GR"/>
        </w:rPr>
      </w:pPr>
      <w:r w:rsidRPr="00D07716">
        <w:rPr>
          <w:rFonts w:ascii="Tahoma" w:hAnsi="Tahoma" w:cs="Tahoma"/>
          <w:szCs w:val="22"/>
          <w:lang w:val="el-GR" w:eastAsia="el-GR"/>
        </w:rPr>
        <w:t xml:space="preserve">Η διαδικασία θα διενεργηθεί με χρήση της πλατφόρμας του Εθνικού Συστήματος Ηλεκτρονικών Δημοσίων Συμβάσεων (Ε.Σ.Η.Δ.Η.Σ.), μέσω της Διαδικτυακής πύλης www.promitheus.gov.gr του ως άνω συστήματος, </w:t>
      </w:r>
      <w:r w:rsidRPr="00BC512D">
        <w:rPr>
          <w:rFonts w:ascii="Tahoma" w:hAnsi="Tahoma" w:cs="Tahoma"/>
          <w:szCs w:val="22"/>
          <w:lang w:val="el-GR" w:eastAsia="el-GR"/>
        </w:rPr>
        <w:t>τέσσερις (4) εργάσιμες</w:t>
      </w:r>
      <w:r w:rsidRPr="00D07716">
        <w:rPr>
          <w:rFonts w:ascii="Tahoma" w:hAnsi="Tahoma" w:cs="Tahoma"/>
          <w:szCs w:val="22"/>
          <w:lang w:val="el-GR" w:eastAsia="el-GR"/>
        </w:rPr>
        <w:t xml:space="preserve"> ημέρες μετά την καταληκτική ημερομηνία υποβολής των προσφορών ήτοι </w:t>
      </w:r>
      <w:r w:rsidR="004D7B1F" w:rsidRPr="00BD16AC">
        <w:rPr>
          <w:rFonts w:ascii="Tahoma" w:hAnsi="Tahoma" w:cs="Tahoma"/>
          <w:b/>
          <w:bCs/>
          <w:szCs w:val="22"/>
          <w:lang w:val="el-GR" w:eastAsia="el-GR"/>
        </w:rPr>
        <w:t>09/02/2023</w:t>
      </w:r>
      <w:r w:rsidR="00BD16AC">
        <w:rPr>
          <w:rFonts w:ascii="Tahoma" w:hAnsi="Tahoma" w:cs="Tahoma"/>
          <w:szCs w:val="22"/>
          <w:lang w:val="el-GR" w:eastAsia="el-GR"/>
        </w:rPr>
        <w:t xml:space="preserve">, ημέρα Πέμπτη </w:t>
      </w:r>
      <w:r w:rsidRPr="00BD16AC">
        <w:rPr>
          <w:rFonts w:ascii="Tahoma" w:hAnsi="Tahoma" w:cs="Tahoma"/>
          <w:szCs w:val="22"/>
          <w:lang w:val="el-GR" w:eastAsia="el-GR"/>
        </w:rPr>
        <w:t xml:space="preserve">και ώρα </w:t>
      </w:r>
      <w:r w:rsidR="004D7B1F" w:rsidRPr="00BD16AC">
        <w:rPr>
          <w:rFonts w:ascii="Tahoma" w:hAnsi="Tahoma" w:cs="Tahoma"/>
          <w:b/>
          <w:bCs/>
          <w:szCs w:val="22"/>
          <w:lang w:val="el-GR" w:eastAsia="el-GR"/>
        </w:rPr>
        <w:t>13</w:t>
      </w:r>
      <w:r w:rsidRPr="00BD16AC">
        <w:rPr>
          <w:rFonts w:ascii="Tahoma" w:hAnsi="Tahoma" w:cs="Tahoma"/>
          <w:b/>
          <w:bCs/>
          <w:szCs w:val="22"/>
          <w:lang w:val="el-GR" w:eastAsia="el-GR"/>
        </w:rPr>
        <w:t>:</w:t>
      </w:r>
      <w:r w:rsidR="004D7B1F" w:rsidRPr="00BD16AC">
        <w:rPr>
          <w:rFonts w:ascii="Tahoma" w:hAnsi="Tahoma" w:cs="Tahoma"/>
          <w:b/>
          <w:bCs/>
          <w:szCs w:val="22"/>
          <w:lang w:val="el-GR" w:eastAsia="el-GR"/>
        </w:rPr>
        <w:t>00</w:t>
      </w:r>
      <w:r w:rsidRPr="00BD16AC">
        <w:rPr>
          <w:rFonts w:ascii="Tahoma" w:hAnsi="Tahoma" w:cs="Tahoma"/>
          <w:b/>
          <w:bCs/>
          <w:szCs w:val="22"/>
          <w:lang w:val="el-GR" w:eastAsia="el-GR"/>
        </w:rPr>
        <w:t>.</w:t>
      </w:r>
    </w:p>
    <w:p w14:paraId="662AB040" w14:textId="77777777" w:rsidR="00D41FD6" w:rsidRPr="00D07716" w:rsidRDefault="00D41FD6">
      <w:pPr>
        <w:pStyle w:val="20"/>
        <w:rPr>
          <w:rFonts w:ascii="Tahoma" w:hAnsi="Tahoma" w:cs="Tahoma"/>
          <w:color w:val="auto"/>
          <w:lang w:val="el-GR"/>
        </w:rPr>
      </w:pPr>
      <w:bookmarkStart w:id="25" w:name="_Toc120716050"/>
      <w:r w:rsidRPr="00D07716">
        <w:rPr>
          <w:rFonts w:ascii="Tahoma" w:hAnsi="Tahoma" w:cs="Tahoma"/>
          <w:color w:val="auto"/>
          <w:lang w:val="el-GR"/>
        </w:rPr>
        <w:t>1.6</w:t>
      </w:r>
      <w:r w:rsidRPr="00D07716">
        <w:rPr>
          <w:rFonts w:ascii="Tahoma" w:hAnsi="Tahoma" w:cs="Tahoma"/>
          <w:color w:val="auto"/>
          <w:lang w:val="el-GR"/>
        </w:rPr>
        <w:tab/>
        <w:t>Δημοσιότητα</w:t>
      </w:r>
      <w:bookmarkEnd w:id="25"/>
    </w:p>
    <w:p w14:paraId="0EB87D0A" w14:textId="77777777" w:rsidR="00D41FD6" w:rsidRPr="00D07716" w:rsidRDefault="00D41FD6">
      <w:pPr>
        <w:rPr>
          <w:rFonts w:ascii="Tahoma" w:hAnsi="Tahoma" w:cs="Tahoma"/>
          <w:lang w:val="el-GR"/>
        </w:rPr>
      </w:pPr>
      <w:r w:rsidRPr="00D07716">
        <w:rPr>
          <w:rFonts w:ascii="Tahoma" w:hAnsi="Tahoma" w:cs="Tahoma"/>
          <w:b/>
          <w:lang w:val="el-GR"/>
        </w:rPr>
        <w:t>Α.</w:t>
      </w:r>
      <w:r w:rsidRPr="00D07716">
        <w:rPr>
          <w:rFonts w:ascii="Tahoma" w:hAnsi="Tahoma" w:cs="Tahoma"/>
          <w:b/>
          <w:lang w:val="el-GR"/>
        </w:rPr>
        <w:tab/>
        <w:t xml:space="preserve">Δημοσίευση στην Επίσημη Εφημερίδα της Ευρωπαϊκής Ένωσης </w:t>
      </w:r>
    </w:p>
    <w:p w14:paraId="56A1B0CA" w14:textId="5605ACD4" w:rsidR="00CB7818" w:rsidRPr="001758C6" w:rsidRDefault="00D41FD6">
      <w:pPr>
        <w:rPr>
          <w:rFonts w:ascii="Tahoma" w:hAnsi="Tahoma" w:cs="Tahoma"/>
          <w:lang w:val="el-GR"/>
        </w:rPr>
      </w:pPr>
      <w:r w:rsidRPr="00D07716">
        <w:rPr>
          <w:rFonts w:ascii="Tahoma" w:hAnsi="Tahoma" w:cs="Tahoma"/>
          <w:lang w:val="el-GR"/>
        </w:rPr>
        <w:t xml:space="preserve">Προκήρυξη της παρούσας σύμβασης απεστάλη με ηλεκτρονικά μέσα για δημοσίευση στις </w:t>
      </w:r>
      <w:r w:rsidR="00891FAA" w:rsidRPr="00CC4D54">
        <w:rPr>
          <w:rFonts w:ascii="Tahoma" w:hAnsi="Tahoma" w:cs="Tahoma"/>
          <w:b/>
          <w:bCs/>
          <w:lang w:val="el-GR"/>
        </w:rPr>
        <w:t>23</w:t>
      </w:r>
      <w:r w:rsidRPr="00CC4D54">
        <w:rPr>
          <w:rFonts w:ascii="Tahoma" w:hAnsi="Tahoma" w:cs="Tahoma"/>
          <w:b/>
          <w:bCs/>
          <w:lang w:val="el-GR"/>
        </w:rPr>
        <w:t>/</w:t>
      </w:r>
      <w:r w:rsidR="00891FAA" w:rsidRPr="00CC4D54">
        <w:rPr>
          <w:rFonts w:ascii="Tahoma" w:hAnsi="Tahoma" w:cs="Tahoma"/>
          <w:b/>
          <w:bCs/>
          <w:lang w:val="el-GR"/>
        </w:rPr>
        <w:t>12/2022</w:t>
      </w:r>
      <w:r w:rsidRPr="00D07716">
        <w:rPr>
          <w:rFonts w:ascii="Tahoma" w:hAnsi="Tahoma" w:cs="Tahoma"/>
          <w:lang w:val="el-GR"/>
        </w:rPr>
        <w:t xml:space="preserve"> στην Υπηρεσία Εκδόσεων της Ευρωπαϊκής Ένωσης</w:t>
      </w:r>
      <w:r w:rsidR="001758C6" w:rsidRPr="001758C6">
        <w:rPr>
          <w:rFonts w:ascii="Tahoma" w:hAnsi="Tahoma" w:cs="Tahoma"/>
          <w:lang w:val="el-GR"/>
        </w:rPr>
        <w:t xml:space="preserve"> </w:t>
      </w:r>
      <w:r w:rsidR="001758C6">
        <w:rPr>
          <w:rFonts w:ascii="Tahoma" w:hAnsi="Tahoma" w:cs="Tahoma"/>
          <w:lang w:val="el-GR"/>
        </w:rPr>
        <w:t xml:space="preserve">και δημοσιεύτηκε στις </w:t>
      </w:r>
      <w:r w:rsidR="001758C6" w:rsidRPr="00E27210">
        <w:rPr>
          <w:rFonts w:ascii="Tahoma" w:hAnsi="Tahoma" w:cs="Tahoma"/>
          <w:b/>
          <w:bCs/>
          <w:lang w:val="el-GR"/>
        </w:rPr>
        <w:t>28/12/2022.</w:t>
      </w:r>
    </w:p>
    <w:p w14:paraId="14080C27" w14:textId="77777777" w:rsidR="00D41FD6" w:rsidRPr="00D07716" w:rsidRDefault="00000000">
      <w:pPr>
        <w:rPr>
          <w:rFonts w:ascii="Tahoma" w:hAnsi="Tahoma" w:cs="Tahoma"/>
          <w:lang w:val="el-GR"/>
        </w:rPr>
      </w:pPr>
      <w:hyperlink r:id="rId19" w:history="1"/>
      <w:hyperlink r:id="rId20" w:history="1"/>
      <w:hyperlink r:id="rId21" w:history="1"/>
      <w:r w:rsidR="00D41FD6" w:rsidRPr="00D07716">
        <w:rPr>
          <w:rFonts w:ascii="Tahoma" w:hAnsi="Tahoma" w:cs="Tahoma"/>
          <w:b/>
          <w:lang w:val="el-GR"/>
        </w:rPr>
        <w:t>Β.</w:t>
      </w:r>
      <w:r w:rsidR="00D41FD6" w:rsidRPr="00D07716">
        <w:rPr>
          <w:rFonts w:ascii="Tahoma" w:hAnsi="Tahoma" w:cs="Tahoma"/>
          <w:b/>
          <w:lang w:val="el-GR"/>
        </w:rPr>
        <w:tab/>
        <w:t xml:space="preserve">Δημοσίευση σε εθνικό επίπεδο </w:t>
      </w:r>
    </w:p>
    <w:p w14:paraId="13C6F4AF" w14:textId="3E0A696C" w:rsidR="4DE25C48" w:rsidRPr="00D07716" w:rsidRDefault="4DE25C48" w:rsidP="1A2FB059">
      <w:pPr>
        <w:rPr>
          <w:rFonts w:ascii="Tahoma" w:eastAsia="Tahoma" w:hAnsi="Tahoma" w:cs="Tahoma"/>
          <w:b/>
          <w:szCs w:val="22"/>
          <w:highlight w:val="yellow"/>
          <w:lang w:val="el-GR"/>
        </w:rPr>
      </w:pPr>
      <w:r w:rsidRPr="00D07716">
        <w:rPr>
          <w:rFonts w:ascii="Tahoma" w:eastAsia="Tahoma" w:hAnsi="Tahoma" w:cs="Tahoma"/>
          <w:szCs w:val="22"/>
          <w:lang w:val="el-GR"/>
        </w:rPr>
        <w:t xml:space="preserve">Η προκήρυξη και το πλήρες κείμενο της παρούσας Διακήρυξης καταχωρήθηκε στο Κεντρικό Ηλεκτρονικό Μητρώο Δημοσίων Συμβάσεων (ΚΗΜΔΗΣ) </w:t>
      </w:r>
      <w:r w:rsidR="0030109F">
        <w:rPr>
          <w:rFonts w:ascii="Tahoma" w:eastAsia="Tahoma" w:hAnsi="Tahoma" w:cs="Tahoma"/>
          <w:szCs w:val="22"/>
          <w:lang w:val="el-GR"/>
        </w:rPr>
        <w:t xml:space="preserve">στις </w:t>
      </w:r>
      <w:r w:rsidR="0030109F" w:rsidRPr="00217A5E">
        <w:rPr>
          <w:rFonts w:ascii="Tahoma" w:eastAsia="Tahoma" w:hAnsi="Tahoma" w:cs="Tahoma"/>
          <w:b/>
          <w:bCs/>
          <w:szCs w:val="22"/>
          <w:lang w:val="el-GR"/>
        </w:rPr>
        <w:t>2</w:t>
      </w:r>
      <w:r w:rsidR="007F4E5B">
        <w:rPr>
          <w:rFonts w:ascii="Tahoma" w:eastAsia="Tahoma" w:hAnsi="Tahoma" w:cs="Tahoma"/>
          <w:b/>
          <w:bCs/>
          <w:szCs w:val="22"/>
          <w:lang w:val="el-GR"/>
        </w:rPr>
        <w:t>9</w:t>
      </w:r>
      <w:r w:rsidR="0030109F" w:rsidRPr="00217A5E">
        <w:rPr>
          <w:rFonts w:ascii="Tahoma" w:eastAsia="Tahoma" w:hAnsi="Tahoma" w:cs="Tahoma"/>
          <w:b/>
          <w:bCs/>
          <w:szCs w:val="22"/>
          <w:lang w:val="el-GR"/>
        </w:rPr>
        <w:t xml:space="preserve">/12/2022. </w:t>
      </w:r>
    </w:p>
    <w:p w14:paraId="52A5A01C" w14:textId="3C95CEC4" w:rsidR="4DE25C48" w:rsidRPr="00D07716" w:rsidRDefault="4DE25C48">
      <w:pPr>
        <w:rPr>
          <w:rFonts w:ascii="Tahoma" w:eastAsia="Tahoma" w:hAnsi="Tahoma" w:cs="Tahoma"/>
          <w:szCs w:val="22"/>
          <w:lang w:val="el-GR"/>
        </w:rPr>
      </w:pPr>
      <w:r w:rsidRPr="00D07716">
        <w:rPr>
          <w:rFonts w:ascii="Tahoma" w:eastAsia="Tahoma" w:hAnsi="Tahoma" w:cs="Tahoma"/>
          <w:szCs w:val="22"/>
          <w:lang w:val="el-GR"/>
        </w:rPr>
        <w:t xml:space="preserve">Τα έγγραφα της σύμβασης της παρούσας Διακήρυξης καταχωρήθηκαν στη σχετική ηλεκτρονική διαδικασία σύναψης δημόσιας σύμβασης στο ΕΣΗΔΗΣ </w:t>
      </w:r>
      <w:r w:rsidR="00CC3783">
        <w:rPr>
          <w:rFonts w:ascii="Tahoma" w:eastAsia="Tahoma" w:hAnsi="Tahoma" w:cs="Tahoma"/>
          <w:szCs w:val="22"/>
          <w:lang w:val="el-GR"/>
        </w:rPr>
        <w:t xml:space="preserve">στις </w:t>
      </w:r>
      <w:r w:rsidR="00CC3783" w:rsidRPr="00217A5E">
        <w:rPr>
          <w:rFonts w:ascii="Tahoma" w:eastAsia="Tahoma" w:hAnsi="Tahoma" w:cs="Tahoma"/>
          <w:b/>
          <w:bCs/>
          <w:szCs w:val="22"/>
          <w:lang w:val="el-GR"/>
        </w:rPr>
        <w:t>2</w:t>
      </w:r>
      <w:r w:rsidR="007F4E5B">
        <w:rPr>
          <w:rFonts w:ascii="Tahoma" w:eastAsia="Tahoma" w:hAnsi="Tahoma" w:cs="Tahoma"/>
          <w:b/>
          <w:bCs/>
          <w:szCs w:val="22"/>
          <w:lang w:val="el-GR"/>
        </w:rPr>
        <w:t>9</w:t>
      </w:r>
      <w:r w:rsidR="00CC3783" w:rsidRPr="00217A5E">
        <w:rPr>
          <w:rFonts w:ascii="Tahoma" w:eastAsia="Tahoma" w:hAnsi="Tahoma" w:cs="Tahoma"/>
          <w:b/>
          <w:bCs/>
          <w:szCs w:val="22"/>
          <w:lang w:val="el-GR"/>
        </w:rPr>
        <w:t>/12/2022</w:t>
      </w:r>
      <w:r w:rsidR="00CC3783">
        <w:rPr>
          <w:rFonts w:ascii="Tahoma" w:eastAsia="Tahoma" w:hAnsi="Tahoma" w:cs="Tahoma"/>
          <w:b/>
          <w:bCs/>
          <w:szCs w:val="22"/>
          <w:lang w:val="el-GR"/>
        </w:rPr>
        <w:t xml:space="preserve">, </w:t>
      </w:r>
      <w:r w:rsidRPr="00D07716">
        <w:rPr>
          <w:rFonts w:ascii="Tahoma" w:eastAsia="Tahoma" w:hAnsi="Tahoma" w:cs="Tahoma"/>
          <w:szCs w:val="22"/>
          <w:lang w:val="el-GR"/>
        </w:rPr>
        <w:t xml:space="preserve">η οποία έλαβε Συστημικό Αύξοντα Αριθμό: </w:t>
      </w:r>
      <w:r w:rsidR="004E4FD9">
        <w:rPr>
          <w:rFonts w:ascii="Tahoma" w:eastAsia="Tahoma" w:hAnsi="Tahoma" w:cs="Tahoma"/>
          <w:szCs w:val="22"/>
          <w:lang w:val="el-GR"/>
        </w:rPr>
        <w:t xml:space="preserve">179014 </w:t>
      </w:r>
      <w:r w:rsidRPr="00D07716">
        <w:rPr>
          <w:rFonts w:ascii="Tahoma" w:eastAsia="Tahoma" w:hAnsi="Tahoma" w:cs="Tahoma"/>
          <w:szCs w:val="22"/>
          <w:lang w:val="el-GR"/>
        </w:rPr>
        <w:t>και αναρτήθηκαν στη Διαδικτυακή Πύλη (</w:t>
      </w:r>
      <w:hyperlink r:id="rId22" w:history="1">
        <w:r w:rsidRPr="00D07716">
          <w:rPr>
            <w:rStyle w:val="-"/>
            <w:rFonts w:ascii="Tahoma" w:eastAsia="Tahoma" w:hAnsi="Tahoma" w:cs="Tahoma"/>
            <w:color w:val="auto"/>
            <w:szCs w:val="22"/>
            <w:lang w:val="el"/>
          </w:rPr>
          <w:t>www.promitheus.gov.gr</w:t>
        </w:r>
      </w:hyperlink>
      <w:r w:rsidRPr="00D07716">
        <w:rPr>
          <w:rFonts w:ascii="Tahoma" w:eastAsia="Tahoma" w:hAnsi="Tahoma" w:cs="Tahoma"/>
          <w:szCs w:val="22"/>
          <w:lang w:val="el-GR"/>
        </w:rPr>
        <w:t>) του ΟΠΣ ΕΣΗΔΗΣ.</w:t>
      </w:r>
    </w:p>
    <w:p w14:paraId="36FC3767" w14:textId="4805B116" w:rsidR="4DE25C48" w:rsidRPr="00D07716" w:rsidRDefault="4DE25C48">
      <w:pPr>
        <w:rPr>
          <w:rFonts w:ascii="Tahoma" w:eastAsia="Tahoma" w:hAnsi="Tahoma" w:cs="Tahoma"/>
          <w:szCs w:val="22"/>
          <w:highlight w:val="yellow"/>
          <w:lang w:val="el-GR"/>
        </w:rPr>
      </w:pPr>
      <w:r w:rsidRPr="00D07716">
        <w:rPr>
          <w:rFonts w:ascii="Tahoma" w:eastAsia="Tahoma" w:hAnsi="Tahoma" w:cs="Tahoma"/>
          <w:szCs w:val="22"/>
          <w:lang w:val="el-GR"/>
        </w:rPr>
        <w:t>Περίληψη της παρούσας Διακήρυξης όπως προβλέπεται στην περίπτωση (</w:t>
      </w:r>
      <w:proofErr w:type="spellStart"/>
      <w:r w:rsidRPr="00D07716">
        <w:rPr>
          <w:rFonts w:ascii="Tahoma" w:eastAsia="Tahoma" w:hAnsi="Tahoma" w:cs="Tahoma"/>
          <w:szCs w:val="22"/>
          <w:lang w:val="el-GR"/>
        </w:rPr>
        <w:t>ιστ</w:t>
      </w:r>
      <w:proofErr w:type="spellEnd"/>
      <w:r w:rsidRPr="00D07716">
        <w:rPr>
          <w:rFonts w:ascii="Tahoma" w:eastAsia="Tahoma" w:hAnsi="Tahoma" w:cs="Tahoma"/>
          <w:szCs w:val="22"/>
          <w:lang w:val="el-GR"/>
        </w:rPr>
        <w:t xml:space="preserve">) της παραγράφου 3 του άρθρου 76 του Ν.4727/23-09-2020 (ΦΕΚ/Α/184/23.09.2020), αναρτήθηκε στο διαδίκτυο, στον </w:t>
      </w:r>
      <w:proofErr w:type="spellStart"/>
      <w:r w:rsidRPr="00D07716">
        <w:rPr>
          <w:rFonts w:ascii="Tahoma" w:eastAsia="Tahoma" w:hAnsi="Tahoma" w:cs="Tahoma"/>
          <w:szCs w:val="22"/>
          <w:lang w:val="el-GR"/>
        </w:rPr>
        <w:t>ιστότοπο</w:t>
      </w:r>
      <w:proofErr w:type="spellEnd"/>
      <w:r w:rsidRPr="00D07716">
        <w:rPr>
          <w:rFonts w:ascii="Tahoma" w:eastAsia="Tahoma" w:hAnsi="Tahoma" w:cs="Tahoma"/>
          <w:szCs w:val="22"/>
          <w:lang w:val="el-GR"/>
        </w:rPr>
        <w:t xml:space="preserve"> </w:t>
      </w:r>
      <w:hyperlink r:id="rId23" w:history="1">
        <w:r w:rsidRPr="00D07716">
          <w:rPr>
            <w:rStyle w:val="-"/>
            <w:rFonts w:ascii="Tahoma" w:eastAsia="Tahoma" w:hAnsi="Tahoma" w:cs="Tahoma"/>
            <w:color w:val="auto"/>
            <w:szCs w:val="22"/>
            <w:lang w:val="el-GR"/>
          </w:rPr>
          <w:t>http://et.diavgeia.gov.gr/</w:t>
        </w:r>
      </w:hyperlink>
      <w:r w:rsidRPr="00D07716">
        <w:rPr>
          <w:rFonts w:ascii="Tahoma" w:eastAsia="Tahoma" w:hAnsi="Tahoma" w:cs="Tahoma"/>
          <w:szCs w:val="22"/>
          <w:lang w:val="el-GR"/>
        </w:rPr>
        <w:t xml:space="preserve"> (ΠΡΟΓΡΑΜΜΑ ΔΙΑΥΓΕΙΑ) στις </w:t>
      </w:r>
      <w:r w:rsidR="007F4E5B" w:rsidRPr="00217A5E">
        <w:rPr>
          <w:rFonts w:ascii="Tahoma" w:eastAsia="Tahoma" w:hAnsi="Tahoma" w:cs="Tahoma"/>
          <w:b/>
          <w:bCs/>
          <w:szCs w:val="22"/>
          <w:lang w:val="el-GR"/>
        </w:rPr>
        <w:t>2</w:t>
      </w:r>
      <w:r w:rsidR="007F4E5B">
        <w:rPr>
          <w:rFonts w:ascii="Tahoma" w:eastAsia="Tahoma" w:hAnsi="Tahoma" w:cs="Tahoma"/>
          <w:b/>
          <w:bCs/>
          <w:szCs w:val="22"/>
          <w:lang w:val="el-GR"/>
        </w:rPr>
        <w:t>9</w:t>
      </w:r>
      <w:r w:rsidR="007F4E5B" w:rsidRPr="00217A5E">
        <w:rPr>
          <w:rFonts w:ascii="Tahoma" w:eastAsia="Tahoma" w:hAnsi="Tahoma" w:cs="Tahoma"/>
          <w:b/>
          <w:bCs/>
          <w:szCs w:val="22"/>
          <w:lang w:val="el-GR"/>
        </w:rPr>
        <w:t>/12/2022.</w:t>
      </w:r>
    </w:p>
    <w:p w14:paraId="04E62D1C" w14:textId="6D29D711" w:rsidR="4DE25C48" w:rsidRPr="00D07716" w:rsidRDefault="4DE25C48" w:rsidP="00667B3D">
      <w:pPr>
        <w:spacing w:line="252" w:lineRule="auto"/>
        <w:rPr>
          <w:rFonts w:ascii="Tahoma" w:eastAsia="Tahoma" w:hAnsi="Tahoma" w:cs="Tahoma"/>
          <w:szCs w:val="22"/>
          <w:highlight w:val="yellow"/>
          <w:lang w:val="el-GR"/>
        </w:rPr>
      </w:pPr>
      <w:r w:rsidRPr="00D07716">
        <w:rPr>
          <w:rFonts w:ascii="Tahoma" w:eastAsia="Tahoma" w:hAnsi="Tahoma" w:cs="Tahoma"/>
          <w:szCs w:val="22"/>
          <w:lang w:val="el-GR"/>
        </w:rPr>
        <w:t>Η Διακήρυξη θα αναρτηθεί στο διαδίκτυο, στην ιστοσελίδα της αναθέτουσας αρχής, στη διεύθυνση (</w:t>
      </w:r>
      <w:r w:rsidRPr="00D07716">
        <w:rPr>
          <w:rFonts w:ascii="Tahoma" w:eastAsia="Tahoma" w:hAnsi="Tahoma" w:cs="Tahoma"/>
          <w:szCs w:val="22"/>
        </w:rPr>
        <w:t>URL</w:t>
      </w:r>
      <w:r w:rsidRPr="00D07716">
        <w:rPr>
          <w:rFonts w:ascii="Tahoma" w:eastAsia="Tahoma" w:hAnsi="Tahoma" w:cs="Tahoma"/>
          <w:szCs w:val="22"/>
          <w:lang w:val="el-GR"/>
        </w:rPr>
        <w:t xml:space="preserve">) :  </w:t>
      </w:r>
      <w:hyperlink r:id="rId24" w:history="1">
        <w:r w:rsidRPr="00D07716">
          <w:rPr>
            <w:rFonts w:ascii="Tahoma" w:eastAsia="Tahoma" w:hAnsi="Tahoma" w:cs="Tahoma"/>
            <w:szCs w:val="22"/>
            <w:u w:val="single"/>
          </w:rPr>
          <w:t>http</w:t>
        </w:r>
        <w:r w:rsidRPr="00D07716">
          <w:rPr>
            <w:rFonts w:ascii="Tahoma" w:eastAsia="Tahoma" w:hAnsi="Tahoma" w:cs="Tahoma"/>
            <w:szCs w:val="22"/>
            <w:u w:val="single"/>
            <w:lang w:val="el"/>
          </w:rPr>
          <w:t>://</w:t>
        </w:r>
        <w:r w:rsidRPr="00D07716">
          <w:rPr>
            <w:rFonts w:ascii="Tahoma" w:eastAsia="Tahoma" w:hAnsi="Tahoma" w:cs="Tahoma"/>
            <w:szCs w:val="22"/>
            <w:u w:val="single"/>
          </w:rPr>
          <w:t>www</w:t>
        </w:r>
        <w:r w:rsidRPr="00D07716">
          <w:rPr>
            <w:rFonts w:ascii="Tahoma" w:eastAsia="Tahoma" w:hAnsi="Tahoma" w:cs="Tahoma"/>
            <w:szCs w:val="22"/>
            <w:u w:val="single"/>
            <w:lang w:val="el"/>
          </w:rPr>
          <w:t>.</w:t>
        </w:r>
        <w:proofErr w:type="spellStart"/>
        <w:r w:rsidRPr="00D07716">
          <w:rPr>
            <w:rFonts w:ascii="Tahoma" w:eastAsia="Tahoma" w:hAnsi="Tahoma" w:cs="Tahoma"/>
            <w:szCs w:val="22"/>
            <w:u w:val="single"/>
          </w:rPr>
          <w:t>ktpae</w:t>
        </w:r>
        <w:proofErr w:type="spellEnd"/>
        <w:r w:rsidRPr="00D07716">
          <w:rPr>
            <w:rFonts w:ascii="Tahoma" w:eastAsia="Tahoma" w:hAnsi="Tahoma" w:cs="Tahoma"/>
            <w:szCs w:val="22"/>
            <w:u w:val="single"/>
            <w:lang w:val="el"/>
          </w:rPr>
          <w:t>.</w:t>
        </w:r>
        <w:r w:rsidRPr="00D07716">
          <w:rPr>
            <w:rStyle w:val="-"/>
            <w:rFonts w:ascii="Tahoma" w:eastAsia="Tahoma" w:hAnsi="Tahoma" w:cs="Tahoma"/>
            <w:color w:val="auto"/>
            <w:szCs w:val="22"/>
          </w:rPr>
          <w:t>gr</w:t>
        </w:r>
      </w:hyperlink>
      <w:r w:rsidRPr="00D07716">
        <w:rPr>
          <w:rFonts w:ascii="Tahoma" w:eastAsia="Tahoma" w:hAnsi="Tahoma" w:cs="Tahoma"/>
          <w:szCs w:val="22"/>
          <w:lang w:val="el-GR"/>
        </w:rPr>
        <w:t xml:space="preserve">  στη θέση Διαγωνισμοί στις </w:t>
      </w:r>
      <w:r w:rsidR="007F4E5B" w:rsidRPr="00217A5E">
        <w:rPr>
          <w:rFonts w:ascii="Tahoma" w:eastAsia="Tahoma" w:hAnsi="Tahoma" w:cs="Tahoma"/>
          <w:b/>
          <w:bCs/>
          <w:szCs w:val="22"/>
          <w:lang w:val="el-GR"/>
        </w:rPr>
        <w:t>2</w:t>
      </w:r>
      <w:r w:rsidR="007F4E5B">
        <w:rPr>
          <w:rFonts w:ascii="Tahoma" w:eastAsia="Tahoma" w:hAnsi="Tahoma" w:cs="Tahoma"/>
          <w:b/>
          <w:bCs/>
          <w:szCs w:val="22"/>
          <w:lang w:val="el-GR"/>
        </w:rPr>
        <w:t>9</w:t>
      </w:r>
      <w:r w:rsidR="007F4E5B" w:rsidRPr="00217A5E">
        <w:rPr>
          <w:rFonts w:ascii="Tahoma" w:eastAsia="Tahoma" w:hAnsi="Tahoma" w:cs="Tahoma"/>
          <w:b/>
          <w:bCs/>
          <w:szCs w:val="22"/>
          <w:lang w:val="el-GR"/>
        </w:rPr>
        <w:t>/12/2022.</w:t>
      </w:r>
    </w:p>
    <w:p w14:paraId="0D5D319D" w14:textId="77777777" w:rsidR="4ECF751C" w:rsidRPr="00D07716" w:rsidRDefault="4ECF751C" w:rsidP="4ECF751C">
      <w:pPr>
        <w:rPr>
          <w:rFonts w:ascii="Tahoma" w:hAnsi="Tahoma" w:cs="Tahoma"/>
          <w:i/>
          <w:iCs/>
          <w:szCs w:val="22"/>
          <w:lang w:val="el-GR"/>
        </w:rPr>
      </w:pPr>
    </w:p>
    <w:p w14:paraId="4B450E7B" w14:textId="77777777" w:rsidR="00D41FD6" w:rsidRPr="00D07716" w:rsidRDefault="00D41FD6">
      <w:pPr>
        <w:pStyle w:val="20"/>
        <w:rPr>
          <w:rFonts w:ascii="Tahoma" w:hAnsi="Tahoma" w:cs="Tahoma"/>
          <w:color w:val="auto"/>
          <w:lang w:val="el-GR"/>
        </w:rPr>
      </w:pPr>
      <w:bookmarkStart w:id="26" w:name="_Toc120716051"/>
      <w:r w:rsidRPr="00D07716">
        <w:rPr>
          <w:rFonts w:ascii="Tahoma" w:hAnsi="Tahoma" w:cs="Tahoma"/>
          <w:color w:val="auto"/>
          <w:lang w:val="el-GR"/>
        </w:rPr>
        <w:t>1.7</w:t>
      </w:r>
      <w:r w:rsidRPr="00D07716">
        <w:rPr>
          <w:rFonts w:ascii="Tahoma" w:hAnsi="Tahoma" w:cs="Tahoma"/>
          <w:color w:val="auto"/>
          <w:lang w:val="el-GR"/>
        </w:rPr>
        <w:tab/>
        <w:t>Αρχές εφαρμοζόμενες στη διαδικασία σύναψης</w:t>
      </w:r>
      <w:bookmarkEnd w:id="26"/>
      <w:r w:rsidRPr="00D07716">
        <w:rPr>
          <w:rFonts w:ascii="Tahoma" w:hAnsi="Tahoma" w:cs="Tahoma"/>
          <w:color w:val="auto"/>
          <w:lang w:val="el-GR"/>
        </w:rPr>
        <w:t xml:space="preserve"> </w:t>
      </w:r>
    </w:p>
    <w:p w14:paraId="3349523C" w14:textId="77777777" w:rsidR="00D41FD6" w:rsidRPr="00D07716" w:rsidRDefault="00D41FD6">
      <w:pPr>
        <w:rPr>
          <w:rFonts w:ascii="Tahoma" w:hAnsi="Tahoma" w:cs="Tahoma"/>
          <w:lang w:val="el-GR"/>
        </w:rPr>
      </w:pPr>
      <w:r w:rsidRPr="00D07716">
        <w:rPr>
          <w:rFonts w:ascii="Tahoma" w:hAnsi="Tahoma" w:cs="Tahoma"/>
          <w:lang w:val="el-GR"/>
        </w:rPr>
        <w:t>Οι οικονομικοί φορείς δεσμεύονται ότι:</w:t>
      </w:r>
    </w:p>
    <w:p w14:paraId="1EE4A190" w14:textId="77777777" w:rsidR="00D41FD6" w:rsidRPr="00D07716" w:rsidRDefault="23FCAD9F">
      <w:pPr>
        <w:rPr>
          <w:rFonts w:ascii="Tahoma" w:hAnsi="Tahoma" w:cs="Tahoma"/>
          <w:lang w:val="el-GR"/>
        </w:rPr>
      </w:pPr>
      <w:r w:rsidRPr="00D07716">
        <w:rPr>
          <w:rFonts w:ascii="Tahoma" w:hAnsi="Tahoma" w:cs="Tahoma"/>
          <w:lang w:val="el-GR"/>
        </w:rPr>
        <w:t>α) τηρούν και θα εξακολουθήσουν να τηρούν κατά την εκτέλεση της σύμβασης, εφόσον επιλεγούν,  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τους</w:t>
      </w:r>
      <w:r w:rsidR="00D41FD6" w:rsidRPr="00D07716">
        <w:rPr>
          <w:rStyle w:val="WW-FootnoteReference7"/>
          <w:rFonts w:ascii="Tahoma" w:hAnsi="Tahoma" w:cs="Tahoma"/>
          <w:lang w:val="el-GR"/>
        </w:rPr>
        <w:footnoteReference w:id="2"/>
      </w:r>
      <w:r w:rsidRPr="00D07716">
        <w:rPr>
          <w:rFonts w:ascii="Tahoma" w:hAnsi="Tahoma" w:cs="Tahoma"/>
          <w:lang w:val="el-GR"/>
        </w:rPr>
        <w:t xml:space="preserve"> </w:t>
      </w:r>
      <w:r w:rsidR="66F4AAA5" w:rsidRPr="00D07716">
        <w:rPr>
          <w:rFonts w:ascii="Tahoma" w:hAnsi="Tahoma" w:cs="Tahoma"/>
          <w:lang w:val="el-GR"/>
        </w:rPr>
        <w:t>.</w:t>
      </w:r>
    </w:p>
    <w:p w14:paraId="4416DC04" w14:textId="77777777" w:rsidR="00D41FD6" w:rsidRPr="00D07716" w:rsidRDefault="00D41FD6">
      <w:pPr>
        <w:rPr>
          <w:rFonts w:ascii="Tahoma" w:hAnsi="Tahoma" w:cs="Tahoma"/>
          <w:lang w:val="el-GR"/>
        </w:rPr>
      </w:pPr>
      <w:r w:rsidRPr="00D07716">
        <w:rPr>
          <w:rFonts w:ascii="Tahoma" w:hAnsi="Tahoma" w:cs="Tahoma"/>
          <w:lang w:val="el-GR"/>
        </w:rPr>
        <w:lastRenderedPageBreak/>
        <w:t xml:space="preserve">β) δεν θα ενεργήσουν αθέμιτα, παράνομα ή καταχρηστικά </w:t>
      </w:r>
      <w:proofErr w:type="spellStart"/>
      <w:r w:rsidRPr="00D07716">
        <w:rPr>
          <w:rFonts w:ascii="Tahoma" w:hAnsi="Tahoma" w:cs="Tahoma"/>
          <w:lang w:val="el-GR"/>
        </w:rPr>
        <w:t>καθ΄όλη</w:t>
      </w:r>
      <w:proofErr w:type="spellEnd"/>
      <w:r w:rsidRPr="00D07716">
        <w:rPr>
          <w:rFonts w:ascii="Tahoma" w:hAnsi="Tahoma" w:cs="Tahoma"/>
          <w:lang w:val="el-GR"/>
        </w:rPr>
        <w:t xml:space="preserve"> τη διάρκεια της διαδικασίας ανάθεσης, αλλά και κατά το στάδιο εκτέλεσης της σύμβασης, εφόσον επιλεγούν</w:t>
      </w:r>
      <w:r w:rsidR="00A60E66" w:rsidRPr="00D07716">
        <w:rPr>
          <w:rFonts w:ascii="Tahoma" w:hAnsi="Tahoma" w:cs="Tahoma"/>
          <w:lang w:val="el-GR"/>
        </w:rPr>
        <w:t>.</w:t>
      </w:r>
    </w:p>
    <w:p w14:paraId="3C0362F7" w14:textId="77777777" w:rsidR="00D41FD6" w:rsidRPr="00D07716" w:rsidRDefault="00D41FD6">
      <w:pPr>
        <w:rPr>
          <w:rFonts w:ascii="Tahoma" w:hAnsi="Tahoma" w:cs="Tahoma"/>
          <w:lang w:val="el-GR"/>
        </w:rPr>
      </w:pPr>
      <w:r w:rsidRPr="00D07716">
        <w:rPr>
          <w:rFonts w:ascii="Tahoma" w:hAnsi="Tahoma" w:cs="Tahoma"/>
          <w:lang w:val="el-GR"/>
        </w:rPr>
        <w:t>γ) λαμβάνουν τα κατάλληλα μέτρα για να διαφυλάξουν την εμπιστευτικότητα των πληροφοριών που έχουν χαρακτηρισθεί ως τέτοιες.</w:t>
      </w:r>
    </w:p>
    <w:p w14:paraId="68F86B94" w14:textId="77777777" w:rsidR="00D41FD6" w:rsidRPr="00D07716" w:rsidRDefault="00D41FD6">
      <w:pPr>
        <w:pStyle w:val="1"/>
        <w:tabs>
          <w:tab w:val="left" w:pos="563"/>
        </w:tabs>
        <w:rPr>
          <w:rFonts w:ascii="Tahoma" w:hAnsi="Tahoma" w:cs="Tahoma"/>
          <w:color w:val="auto"/>
          <w:lang w:val="el-GR"/>
        </w:rPr>
      </w:pPr>
      <w:bookmarkStart w:id="27" w:name="_Toc120716052"/>
      <w:r w:rsidRPr="00D07716">
        <w:rPr>
          <w:rFonts w:ascii="Tahoma" w:hAnsi="Tahoma" w:cs="Tahoma"/>
          <w:color w:val="auto"/>
          <w:lang w:val="el-GR"/>
        </w:rPr>
        <w:lastRenderedPageBreak/>
        <w:t>2.</w:t>
      </w:r>
      <w:r w:rsidRPr="00D07716">
        <w:rPr>
          <w:rFonts w:ascii="Tahoma" w:hAnsi="Tahoma" w:cs="Tahoma"/>
          <w:color w:val="auto"/>
          <w:lang w:val="el-GR"/>
        </w:rPr>
        <w:tab/>
        <w:t>ΓΕΝΙΚΟΙ ΚΑΙ ΕΙΔΙΚΟΙ ΟΡΟΙ ΣΥΜΜΕΤΟΧΗΣ</w:t>
      </w:r>
      <w:bookmarkEnd w:id="27"/>
    </w:p>
    <w:p w14:paraId="1D440268" w14:textId="77777777" w:rsidR="00D41FD6" w:rsidRPr="00D07716" w:rsidRDefault="00D41FD6">
      <w:pPr>
        <w:pStyle w:val="20"/>
        <w:rPr>
          <w:rFonts w:ascii="Tahoma" w:hAnsi="Tahoma" w:cs="Tahoma"/>
          <w:color w:val="auto"/>
          <w:lang w:val="el-GR"/>
        </w:rPr>
      </w:pPr>
      <w:bookmarkStart w:id="28" w:name="_Toc120716053"/>
      <w:r w:rsidRPr="00D07716">
        <w:rPr>
          <w:rFonts w:ascii="Tahoma" w:hAnsi="Tahoma" w:cs="Tahoma"/>
          <w:color w:val="auto"/>
          <w:lang w:val="el-GR"/>
        </w:rPr>
        <w:t>2.1</w:t>
      </w:r>
      <w:r w:rsidRPr="00D07716">
        <w:rPr>
          <w:rFonts w:ascii="Tahoma" w:hAnsi="Tahoma" w:cs="Tahoma"/>
          <w:color w:val="auto"/>
          <w:lang w:val="el-GR"/>
        </w:rPr>
        <w:tab/>
        <w:t>Γενικές Πληροφορίες</w:t>
      </w:r>
      <w:bookmarkEnd w:id="28"/>
    </w:p>
    <w:p w14:paraId="551D0A00" w14:textId="77777777" w:rsidR="00D41FD6" w:rsidRPr="00D07716" w:rsidRDefault="00D41FD6">
      <w:pPr>
        <w:pStyle w:val="3"/>
        <w:rPr>
          <w:rFonts w:ascii="Tahoma" w:hAnsi="Tahoma" w:cs="Tahoma"/>
          <w:lang w:val="el-GR"/>
        </w:rPr>
      </w:pPr>
      <w:bookmarkStart w:id="29" w:name="_Toc120716054"/>
      <w:r w:rsidRPr="00D07716">
        <w:rPr>
          <w:rFonts w:ascii="Tahoma" w:hAnsi="Tahoma" w:cs="Tahoma"/>
          <w:lang w:val="el-GR"/>
        </w:rPr>
        <w:t>2.1.1</w:t>
      </w:r>
      <w:r w:rsidRPr="00D07716">
        <w:rPr>
          <w:rFonts w:ascii="Tahoma" w:hAnsi="Tahoma" w:cs="Tahoma"/>
          <w:lang w:val="el-GR"/>
        </w:rPr>
        <w:tab/>
        <w:t>Έγγραφα της σύμβασης</w:t>
      </w:r>
      <w:bookmarkEnd w:id="29"/>
    </w:p>
    <w:p w14:paraId="56158102" w14:textId="77777777" w:rsidR="00D41FD6" w:rsidRPr="00D07716" w:rsidRDefault="00D41FD6">
      <w:pPr>
        <w:rPr>
          <w:rFonts w:ascii="Tahoma" w:hAnsi="Tahoma" w:cs="Tahoma"/>
          <w:lang w:val="el-GR"/>
        </w:rPr>
      </w:pPr>
      <w:r w:rsidRPr="00D07716">
        <w:rPr>
          <w:rFonts w:ascii="Tahoma" w:hAnsi="Tahoma" w:cs="Tahoma"/>
          <w:lang w:val="el-GR"/>
        </w:rPr>
        <w:t>Τα έγγραφα της παρούσας διαδικασίας σύναψης  είναι τα ακόλουθα:</w:t>
      </w:r>
    </w:p>
    <w:p w14:paraId="12030FDB" w14:textId="3562BD9E" w:rsidR="00D41FD6" w:rsidRPr="00D07716" w:rsidRDefault="008E7434" w:rsidP="00FA640A">
      <w:pPr>
        <w:numPr>
          <w:ilvl w:val="0"/>
          <w:numId w:val="11"/>
        </w:numPr>
        <w:spacing w:after="40"/>
        <w:ind w:left="567" w:hanging="567"/>
        <w:rPr>
          <w:rFonts w:ascii="Tahoma" w:hAnsi="Tahoma" w:cs="Tahoma"/>
          <w:lang w:val="el-GR"/>
        </w:rPr>
      </w:pPr>
      <w:r w:rsidRPr="00D07716">
        <w:rPr>
          <w:rFonts w:ascii="Tahoma" w:hAnsi="Tahoma" w:cs="Tahoma"/>
          <w:lang w:val="el-GR"/>
        </w:rPr>
        <w:t>Η</w:t>
      </w:r>
      <w:r>
        <w:rPr>
          <w:rFonts w:ascii="Tahoma" w:hAnsi="Tahoma" w:cs="Tahoma"/>
          <w:lang w:val="el-GR"/>
        </w:rPr>
        <w:t xml:space="preserve"> από </w:t>
      </w:r>
      <w:r w:rsidR="00DC55D7">
        <w:rPr>
          <w:rFonts w:ascii="Tahoma" w:hAnsi="Tahoma" w:cs="Tahoma"/>
          <w:lang w:val="el-GR"/>
        </w:rPr>
        <w:t xml:space="preserve">23-12-2022 </w:t>
      </w:r>
      <w:r w:rsidR="00D41FD6" w:rsidRPr="00D07716">
        <w:rPr>
          <w:rFonts w:ascii="Tahoma" w:hAnsi="Tahoma" w:cs="Tahoma"/>
          <w:lang w:val="el-GR"/>
        </w:rPr>
        <w:t>Προκήρυξη της Σύμβασης</w:t>
      </w:r>
      <w:r w:rsidR="00BB1088">
        <w:rPr>
          <w:rFonts w:ascii="Tahoma" w:hAnsi="Tahoma" w:cs="Tahoma"/>
          <w:lang w:val="el-GR"/>
        </w:rPr>
        <w:t xml:space="preserve">, </w:t>
      </w:r>
      <w:r w:rsidR="00D41FD6" w:rsidRPr="00D07716">
        <w:rPr>
          <w:rFonts w:ascii="Tahoma" w:hAnsi="Tahoma" w:cs="Tahoma"/>
          <w:lang w:val="el-GR"/>
        </w:rPr>
        <w:t xml:space="preserve">όπως αυτή έχει δημοσιευτεί στην Επίσημη Εφημερίδα της Ευρωπαϊκής Ένωσης </w:t>
      </w:r>
    </w:p>
    <w:p w14:paraId="1A840E24" w14:textId="59D2C26C" w:rsidR="00D41FD6" w:rsidRPr="00D07716" w:rsidRDefault="00080513">
      <w:pPr>
        <w:numPr>
          <w:ilvl w:val="0"/>
          <w:numId w:val="11"/>
        </w:numPr>
        <w:spacing w:after="40"/>
        <w:ind w:left="567" w:hanging="567"/>
        <w:rPr>
          <w:rFonts w:ascii="Tahoma" w:hAnsi="Tahoma" w:cs="Tahoma"/>
          <w:lang w:val="el-GR"/>
        </w:rPr>
      </w:pPr>
      <w:r w:rsidRPr="00D07716">
        <w:rPr>
          <w:rFonts w:ascii="Tahoma" w:hAnsi="Tahoma" w:cs="Tahoma"/>
          <w:lang w:val="el-GR"/>
        </w:rPr>
        <w:t>Τ</w:t>
      </w:r>
      <w:r w:rsidR="00D41FD6" w:rsidRPr="00D07716">
        <w:rPr>
          <w:rFonts w:ascii="Tahoma" w:hAnsi="Tahoma" w:cs="Tahoma"/>
          <w:lang w:val="el-GR"/>
        </w:rPr>
        <w:t>ο</w:t>
      </w:r>
      <w:r>
        <w:rPr>
          <w:rFonts w:ascii="Tahoma" w:hAnsi="Tahoma" w:cs="Tahoma"/>
          <w:lang w:val="el-GR"/>
        </w:rPr>
        <w:t xml:space="preserve"> </w:t>
      </w:r>
      <w:r w:rsidR="00D41FD6" w:rsidRPr="00D07716">
        <w:rPr>
          <w:rFonts w:ascii="Tahoma" w:hAnsi="Tahoma" w:cs="Tahoma"/>
          <w:lang w:val="el-GR"/>
        </w:rPr>
        <w:t xml:space="preserve">Ευρωπαϊκό Ενιαίο Έγγραφο Σύμβασης [ΕΕΕΣ] </w:t>
      </w:r>
    </w:p>
    <w:p w14:paraId="571F3CCA" w14:textId="5D291B35" w:rsidR="00500ECF" w:rsidRPr="00D07716" w:rsidRDefault="00D00D50">
      <w:pPr>
        <w:numPr>
          <w:ilvl w:val="0"/>
          <w:numId w:val="11"/>
        </w:numPr>
        <w:spacing w:after="40"/>
        <w:ind w:left="567" w:hanging="567"/>
        <w:rPr>
          <w:rFonts w:ascii="Tahoma" w:hAnsi="Tahoma" w:cs="Tahoma"/>
          <w:lang w:val="el-GR"/>
        </w:rPr>
      </w:pPr>
      <w:r>
        <w:rPr>
          <w:rFonts w:ascii="Tahoma" w:hAnsi="Tahoma" w:cs="Tahoma"/>
          <w:lang w:val="el-GR"/>
        </w:rPr>
        <w:t xml:space="preserve">Η </w:t>
      </w:r>
      <w:r w:rsidR="00500ECF" w:rsidRPr="00D07716">
        <w:rPr>
          <w:rFonts w:ascii="Tahoma" w:hAnsi="Tahoma" w:cs="Tahoma"/>
          <w:lang w:val="el-GR"/>
        </w:rPr>
        <w:t xml:space="preserve">παρούσα διακήρυξη </w:t>
      </w:r>
      <w:r w:rsidR="000F6DF0" w:rsidRPr="00D07716">
        <w:rPr>
          <w:rFonts w:ascii="Tahoma" w:hAnsi="Tahoma" w:cs="Tahoma"/>
          <w:lang w:val="el-GR"/>
        </w:rPr>
        <w:t xml:space="preserve">και τα παραρτήματά </w:t>
      </w:r>
      <w:r w:rsidR="00500ECF" w:rsidRPr="00D07716">
        <w:rPr>
          <w:rFonts w:ascii="Tahoma" w:hAnsi="Tahoma" w:cs="Tahoma"/>
          <w:lang w:val="el-GR"/>
        </w:rPr>
        <w:t>της</w:t>
      </w:r>
    </w:p>
    <w:p w14:paraId="646BF6AF" w14:textId="6661DB7B" w:rsidR="00D41FD6" w:rsidRPr="00D07716" w:rsidRDefault="0009203D">
      <w:pPr>
        <w:numPr>
          <w:ilvl w:val="0"/>
          <w:numId w:val="11"/>
        </w:numPr>
        <w:spacing w:after="40"/>
        <w:ind w:left="567" w:hanging="567"/>
        <w:rPr>
          <w:rFonts w:ascii="Tahoma" w:hAnsi="Tahoma" w:cs="Tahoma"/>
          <w:lang w:val="el-GR"/>
        </w:rPr>
      </w:pPr>
      <w:r>
        <w:rPr>
          <w:rFonts w:ascii="Tahoma" w:hAnsi="Tahoma" w:cs="Tahoma"/>
          <w:lang w:val="el-GR"/>
        </w:rPr>
        <w:t>Ο</w:t>
      </w:r>
      <w:r w:rsidR="00D41FD6" w:rsidRPr="00D07716">
        <w:rPr>
          <w:rFonts w:ascii="Tahoma" w:hAnsi="Tahoma" w:cs="Tahoma"/>
          <w:lang w:val="el-GR"/>
        </w:rPr>
        <w:t>ι</w:t>
      </w:r>
      <w:r w:rsidR="008A7FC4">
        <w:rPr>
          <w:rFonts w:ascii="Tahoma" w:hAnsi="Tahoma" w:cs="Tahoma"/>
          <w:lang w:val="el-GR"/>
        </w:rPr>
        <w:t xml:space="preserve"> </w:t>
      </w:r>
      <w:r w:rsidR="00D41FD6" w:rsidRPr="00D07716">
        <w:rPr>
          <w:rFonts w:ascii="Tahoma" w:hAnsi="Tahoma" w:cs="Tahoma"/>
          <w:lang w:val="el-GR"/>
        </w:rPr>
        <w:t>συμπληρωματικές πληροφορίες που τυχόν παρέχονται στο πλαίσιο της διαδικασίας, ιδίως σχετικά με τις προδιαγραφές και τα σχετικά δικαιολογητικά</w:t>
      </w:r>
    </w:p>
    <w:p w14:paraId="5FD59AE6" w14:textId="77777777" w:rsidR="00D41FD6" w:rsidRPr="00D07716" w:rsidRDefault="00D41FD6">
      <w:pPr>
        <w:pStyle w:val="3"/>
        <w:rPr>
          <w:rFonts w:ascii="Tahoma" w:hAnsi="Tahoma" w:cs="Tahoma"/>
          <w:lang w:val="el-GR"/>
        </w:rPr>
      </w:pPr>
      <w:bookmarkStart w:id="30" w:name="_Toc120716055"/>
      <w:r w:rsidRPr="00D07716">
        <w:rPr>
          <w:rFonts w:ascii="Tahoma" w:hAnsi="Tahoma" w:cs="Tahoma"/>
          <w:lang w:val="el-GR"/>
        </w:rPr>
        <w:t>2.1.2</w:t>
      </w:r>
      <w:r w:rsidRPr="00D07716">
        <w:rPr>
          <w:rFonts w:ascii="Tahoma" w:hAnsi="Tahoma" w:cs="Tahoma"/>
          <w:lang w:val="el-GR"/>
        </w:rPr>
        <w:tab/>
        <w:t>Επικοινωνία - Πρόσβαση στα έγγραφα της Σύμβασης</w:t>
      </w:r>
      <w:bookmarkEnd w:id="30"/>
    </w:p>
    <w:p w14:paraId="20A44ABD" w14:textId="77777777" w:rsidR="00D41FD6" w:rsidRPr="00D07716" w:rsidRDefault="00D41FD6">
      <w:pPr>
        <w:rPr>
          <w:rFonts w:ascii="Tahoma" w:hAnsi="Tahoma" w:cs="Tahoma"/>
          <w:lang w:val="el-GR"/>
        </w:rPr>
      </w:pPr>
      <w:r w:rsidRPr="00D07716">
        <w:rPr>
          <w:rFonts w:ascii="Tahoma" w:hAnsi="Tahoma" w:cs="Tahoma"/>
          <w:lang w:val="el-GR"/>
        </w:rPr>
        <w:t xml:space="preserve">Όλες οι επικοινωνίες σε σχέση με τα βασικά στοιχεία της διαδικασίας σύναψης της σύμβασης, καθώς και όλες οι ανταλλαγές πληροφοριών, ιδίως η ηλεκτρονική υποβολή, εκτελούνται με τη χρήση της πλατφόρμας του Εθνικού Συστήματος Ηλεκτρονικών Δημοσίων Συμβάσεων (ΕΣΗΔΗΣ), η οποία είναι </w:t>
      </w:r>
      <w:proofErr w:type="spellStart"/>
      <w:r w:rsidRPr="00D07716">
        <w:rPr>
          <w:rFonts w:ascii="Tahoma" w:hAnsi="Tahoma" w:cs="Tahoma"/>
          <w:lang w:val="el-GR"/>
        </w:rPr>
        <w:t>προσβάσιμη</w:t>
      </w:r>
      <w:proofErr w:type="spellEnd"/>
      <w:r w:rsidRPr="00D07716">
        <w:rPr>
          <w:rFonts w:ascii="Tahoma" w:hAnsi="Tahoma" w:cs="Tahoma"/>
          <w:lang w:val="el-GR"/>
        </w:rPr>
        <w:t xml:space="preserve"> μέσω της Διαδικτυακής πύλης </w:t>
      </w:r>
      <w:r w:rsidR="000A1F0B" w:rsidRPr="00D07716">
        <w:rPr>
          <w:rFonts w:ascii="Tahoma" w:hAnsi="Tahoma" w:cs="Tahoma"/>
          <w:lang w:val="el-GR"/>
        </w:rPr>
        <w:t>(</w:t>
      </w:r>
      <w:r w:rsidRPr="00D07716">
        <w:rPr>
          <w:rFonts w:ascii="Tahoma" w:hAnsi="Tahoma" w:cs="Tahoma"/>
          <w:lang w:val="el-GR"/>
        </w:rPr>
        <w:t>www.promitheus.gov.gr</w:t>
      </w:r>
      <w:r w:rsidR="000A1F0B" w:rsidRPr="00D07716">
        <w:rPr>
          <w:rFonts w:ascii="Tahoma" w:hAnsi="Tahoma" w:cs="Tahoma"/>
          <w:lang w:val="el-GR"/>
        </w:rPr>
        <w:t>)</w:t>
      </w:r>
      <w:r w:rsidRPr="00D07716">
        <w:rPr>
          <w:rFonts w:ascii="Tahoma" w:hAnsi="Tahoma" w:cs="Tahoma"/>
          <w:lang w:val="el-GR"/>
        </w:rPr>
        <w:t>.</w:t>
      </w:r>
    </w:p>
    <w:p w14:paraId="59D3FEB0" w14:textId="77777777" w:rsidR="00D41FD6" w:rsidRPr="00D07716" w:rsidRDefault="00D41FD6">
      <w:pPr>
        <w:pStyle w:val="3"/>
        <w:rPr>
          <w:rFonts w:ascii="Tahoma" w:hAnsi="Tahoma" w:cs="Tahoma"/>
          <w:lang w:val="el-GR"/>
        </w:rPr>
      </w:pPr>
      <w:bookmarkStart w:id="31" w:name="_Toc120716056"/>
      <w:r w:rsidRPr="00D07716">
        <w:rPr>
          <w:rFonts w:ascii="Tahoma" w:hAnsi="Tahoma" w:cs="Tahoma"/>
          <w:lang w:val="el-GR"/>
        </w:rPr>
        <w:t>2.1.3</w:t>
      </w:r>
      <w:r w:rsidRPr="00D07716">
        <w:rPr>
          <w:rFonts w:ascii="Tahoma" w:hAnsi="Tahoma" w:cs="Tahoma"/>
          <w:lang w:val="el-GR"/>
        </w:rPr>
        <w:tab/>
        <w:t>Παροχή Διευκρινίσεων</w:t>
      </w:r>
      <w:bookmarkEnd w:id="31"/>
    </w:p>
    <w:p w14:paraId="34DE9176" w14:textId="16E64E66" w:rsidR="00D41FD6" w:rsidRPr="00D07716" w:rsidRDefault="00D41FD6">
      <w:pPr>
        <w:rPr>
          <w:rFonts w:ascii="Tahoma" w:hAnsi="Tahoma" w:cs="Tahoma"/>
          <w:lang w:val="el-GR"/>
        </w:rPr>
      </w:pPr>
      <w:r w:rsidRPr="00D07716">
        <w:rPr>
          <w:rFonts w:ascii="Tahoma" w:hAnsi="Tahoma" w:cs="Tahoma"/>
          <w:lang w:val="el-GR"/>
        </w:rPr>
        <w:t>Τα σχετικά αιτήματα παροχής διευκρινίσεων υποβάλλονται ηλεκτρονικά,  το αργότερο</w:t>
      </w:r>
      <w:r w:rsidR="00BC564D">
        <w:rPr>
          <w:rFonts w:ascii="Tahoma" w:hAnsi="Tahoma" w:cs="Tahoma"/>
          <w:lang w:val="el-GR"/>
        </w:rPr>
        <w:t xml:space="preserve"> έως τις </w:t>
      </w:r>
      <w:r w:rsidR="00BC564D" w:rsidRPr="009861F2">
        <w:rPr>
          <w:rFonts w:ascii="Tahoma" w:hAnsi="Tahoma" w:cs="Tahoma"/>
          <w:b/>
          <w:bCs/>
          <w:lang w:val="el-GR"/>
        </w:rPr>
        <w:t>13/01/2023</w:t>
      </w:r>
      <w:r w:rsidR="00BC564D">
        <w:rPr>
          <w:rFonts w:ascii="Tahoma" w:hAnsi="Tahoma" w:cs="Tahoma"/>
          <w:lang w:val="el-GR"/>
        </w:rPr>
        <w:t xml:space="preserve"> </w:t>
      </w:r>
      <w:r w:rsidRPr="00D07716">
        <w:rPr>
          <w:rFonts w:ascii="Tahoma" w:hAnsi="Tahoma" w:cs="Tahoma"/>
          <w:lang w:val="el-GR"/>
        </w:rPr>
        <w:t>και απαντώνται αντίστοιχα</w:t>
      </w:r>
      <w:r w:rsidR="00BE4ADE" w:rsidRPr="00D07716">
        <w:rPr>
          <w:rFonts w:ascii="Tahoma" w:hAnsi="Tahoma" w:cs="Tahoma"/>
          <w:lang w:val="el-GR"/>
        </w:rPr>
        <w:t xml:space="preserve">, </w:t>
      </w:r>
      <w:r w:rsidR="00BE4ADE" w:rsidRPr="00D07716">
        <w:rPr>
          <w:rFonts w:ascii="Tahoma" w:hAnsi="Tahoma" w:cs="Tahoma"/>
          <w:lang w:val="el-GR" w:eastAsia="ar-SA"/>
        </w:rPr>
        <w:t>στο πλαίσιο της παρούσας,</w:t>
      </w:r>
      <w:r w:rsidRPr="00D07716">
        <w:rPr>
          <w:rFonts w:ascii="Tahoma" w:hAnsi="Tahoma" w:cs="Tahoma"/>
          <w:lang w:val="el-GR"/>
        </w:rPr>
        <w:t xml:space="preserve"> </w:t>
      </w:r>
      <w:r w:rsidR="00BE4ADE" w:rsidRPr="00D07716">
        <w:rPr>
          <w:rFonts w:ascii="Tahoma" w:hAnsi="Tahoma" w:cs="Tahoma"/>
          <w:lang w:val="el-GR" w:eastAsia="ar-SA"/>
        </w:rPr>
        <w:t xml:space="preserve">στη σχετική ηλεκτρονική διαδικασία σύναψης δημόσιας σύμβασης στην πλατφόρμα του ΕΣΗΔΗΣ, η οποία είναι </w:t>
      </w:r>
      <w:proofErr w:type="spellStart"/>
      <w:r w:rsidR="00BE4ADE" w:rsidRPr="00D07716">
        <w:rPr>
          <w:rFonts w:ascii="Tahoma" w:hAnsi="Tahoma" w:cs="Tahoma"/>
          <w:lang w:val="el-GR" w:eastAsia="ar-SA"/>
        </w:rPr>
        <w:t>προσβάσιμη</w:t>
      </w:r>
      <w:proofErr w:type="spellEnd"/>
      <w:r w:rsidR="00BE4ADE" w:rsidRPr="00D07716">
        <w:rPr>
          <w:rFonts w:ascii="Tahoma" w:hAnsi="Tahoma" w:cs="Tahoma"/>
          <w:lang w:val="el-GR" w:eastAsia="ar-SA"/>
        </w:rPr>
        <w:t xml:space="preserve"> </w:t>
      </w:r>
      <w:r w:rsidRPr="00D07716">
        <w:rPr>
          <w:rFonts w:ascii="Tahoma" w:hAnsi="Tahoma" w:cs="Tahoma"/>
          <w:lang w:val="el-GR"/>
        </w:rPr>
        <w:t xml:space="preserve">μέσω της Διαδικτυακής πύλης </w:t>
      </w:r>
      <w:r w:rsidR="00BE4ADE" w:rsidRPr="00D07716">
        <w:rPr>
          <w:rFonts w:ascii="Tahoma" w:hAnsi="Tahoma" w:cs="Tahoma"/>
          <w:lang w:val="el-GR"/>
        </w:rPr>
        <w:t>(</w:t>
      </w:r>
      <w:hyperlink r:id="rId25" w:history="1">
        <w:r w:rsidRPr="00D07716">
          <w:rPr>
            <w:rStyle w:val="-"/>
            <w:rFonts w:ascii="Tahoma" w:hAnsi="Tahoma" w:cs="Tahoma"/>
            <w:color w:val="auto"/>
            <w:lang w:val="el-GR"/>
          </w:rPr>
          <w:t>www.promitheus.gov.gr</w:t>
        </w:r>
      </w:hyperlink>
      <w:r w:rsidR="00BE4ADE" w:rsidRPr="00D07716">
        <w:rPr>
          <w:rFonts w:ascii="Tahoma" w:hAnsi="Tahoma" w:cs="Tahoma"/>
          <w:lang w:val="el-GR"/>
        </w:rPr>
        <w:t>).</w:t>
      </w:r>
      <w:r w:rsidRPr="00D07716">
        <w:rPr>
          <w:rFonts w:ascii="Tahoma" w:hAnsi="Tahoma" w:cs="Tahoma"/>
          <w:lang w:val="el-GR"/>
        </w:rPr>
        <w:t xml:space="preserve"> Αιτήματα παροχής συμπληρωματικών πληροφοριών – διευκρινίσεων  υποβάλλονται από εγγεγραμμένους  στο σύστημα οικονομικούς φορείς, δηλαδή από εκείνους που διαθέτουν σχετικά διαπιστευτήρια που τους έχουν χορηγηθεί (όνομα χρήστη και κωδικό πρόσβασης) και απαραίτητα το ηλεκτρονικό αρχείο με το κείμενο των ερωτημάτων είναι ηλεκτρονικά υπογεγραμμένο. Αιτήματα παροχής διευκρινήσεων που </w:t>
      </w:r>
      <w:r w:rsidR="00BE4ADE" w:rsidRPr="00D07716">
        <w:rPr>
          <w:rFonts w:ascii="Tahoma" w:hAnsi="Tahoma" w:cs="Tahoma"/>
          <w:lang w:val="el-GR"/>
        </w:rPr>
        <w:t xml:space="preserve">είτε </w:t>
      </w:r>
      <w:r w:rsidRPr="00D07716">
        <w:rPr>
          <w:rFonts w:ascii="Tahoma" w:hAnsi="Tahoma" w:cs="Tahoma"/>
          <w:lang w:val="el-GR"/>
        </w:rPr>
        <w:t xml:space="preserve">υποβάλλονται με άλλο τρόπο είτε το ηλεκτρονικό αρχείο που τα συνοδεύει δεν είναι ηλεκτρονικά υπογεγραμμένο, δεν εξετάζονται. </w:t>
      </w:r>
    </w:p>
    <w:p w14:paraId="597F2871" w14:textId="77777777" w:rsidR="00D41FD6" w:rsidRPr="00D07716" w:rsidRDefault="00D41FD6">
      <w:pPr>
        <w:rPr>
          <w:rFonts w:ascii="Tahoma" w:hAnsi="Tahoma" w:cs="Tahoma"/>
          <w:lang w:val="el-GR"/>
        </w:rPr>
      </w:pPr>
      <w:r w:rsidRPr="00D07716">
        <w:rPr>
          <w:rFonts w:ascii="Tahoma" w:hAnsi="Tahoma" w:cs="Tahoma"/>
          <w:lang w:val="el-GR"/>
        </w:rPr>
        <w:t>Η αναθέτουσα αρχή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p>
    <w:p w14:paraId="7E3F6950" w14:textId="77777777" w:rsidR="008D418D" w:rsidRPr="00D07716" w:rsidRDefault="00D41FD6">
      <w:pPr>
        <w:rPr>
          <w:rFonts w:ascii="Tahoma" w:hAnsi="Tahoma" w:cs="Tahoma"/>
          <w:lang w:val="el-GR"/>
        </w:rPr>
      </w:pPr>
      <w:r w:rsidRPr="00D07716">
        <w:rPr>
          <w:rFonts w:ascii="Tahoma" w:hAnsi="Tahoma" w:cs="Tahoma"/>
          <w:lang w:val="el-GR"/>
        </w:rPr>
        <w:t xml:space="preserve">α) όταν, για οποιονδήποτε λόγο, πρόσθετες πληροφορίες, αν και ζητήθηκαν από τον οικονομικό φορέα έγκαιρα, δεν έχουν παρασχεθεί το αργότερο </w:t>
      </w:r>
      <w:r w:rsidRPr="00D07716">
        <w:rPr>
          <w:rFonts w:ascii="Tahoma" w:hAnsi="Tahoma" w:cs="Tahoma"/>
          <w:b/>
          <w:lang w:val="el-GR"/>
        </w:rPr>
        <w:t xml:space="preserve">έξι (6) ημέρες </w:t>
      </w:r>
      <w:r w:rsidRPr="00D07716">
        <w:rPr>
          <w:rFonts w:ascii="Tahoma" w:hAnsi="Tahoma" w:cs="Tahoma"/>
          <w:lang w:val="el-GR"/>
        </w:rPr>
        <w:t xml:space="preserve">πριν από την προθεσμία που ορίζεται για την παραλαβή των προσφορών, </w:t>
      </w:r>
    </w:p>
    <w:p w14:paraId="61B82257" w14:textId="77777777" w:rsidR="00D41FD6" w:rsidRPr="00D07716" w:rsidRDefault="00D41FD6">
      <w:pPr>
        <w:rPr>
          <w:rFonts w:ascii="Tahoma" w:hAnsi="Tahoma" w:cs="Tahoma"/>
          <w:lang w:val="el-GR"/>
        </w:rPr>
      </w:pPr>
      <w:r w:rsidRPr="00D07716">
        <w:rPr>
          <w:rFonts w:ascii="Tahoma" w:hAnsi="Tahoma" w:cs="Tahoma"/>
          <w:lang w:val="el-GR"/>
        </w:rPr>
        <w:t>β) όταν τα έγγραφα της σύμβασης υφίστανται σημαντικές αλλαγές</w:t>
      </w:r>
      <w:r w:rsidR="008862F0" w:rsidRPr="00D07716">
        <w:rPr>
          <w:rFonts w:ascii="Tahoma" w:hAnsi="Tahoma" w:cs="Tahoma"/>
          <w:lang w:val="el-GR"/>
        </w:rPr>
        <w:t>.</w:t>
      </w:r>
      <w:r w:rsidR="008862F0" w:rsidRPr="00D07716">
        <w:rPr>
          <w:rFonts w:ascii="Tahoma" w:hAnsi="Tahoma" w:cs="Tahoma"/>
          <w:kern w:val="1"/>
          <w:szCs w:val="22"/>
          <w:lang w:val="el-GR"/>
        </w:rPr>
        <w:t xml:space="preserve"> </w:t>
      </w:r>
      <w:r w:rsidRPr="00D07716">
        <w:rPr>
          <w:rFonts w:ascii="Tahoma" w:hAnsi="Tahoma" w:cs="Tahoma"/>
          <w:lang w:val="el-GR"/>
        </w:rPr>
        <w:t>Η διάρκεια της παράτασης θα είναι ανάλογη με τη σπουδαιότητα των πληροφοριών ή των αλλαγών.</w:t>
      </w:r>
    </w:p>
    <w:p w14:paraId="700A3C3E" w14:textId="77777777" w:rsidR="00D41FD6" w:rsidRPr="00D07716" w:rsidRDefault="00D41FD6">
      <w:pPr>
        <w:rPr>
          <w:rFonts w:ascii="Tahoma" w:hAnsi="Tahoma" w:cs="Tahoma"/>
          <w:lang w:val="el-GR"/>
        </w:rPr>
      </w:pPr>
      <w:r w:rsidRPr="00D07716">
        <w:rPr>
          <w:rFonts w:ascii="Tahoma" w:hAnsi="Tahoma" w:cs="Tahoma"/>
          <w:lang w:val="el-GR"/>
        </w:rPr>
        <w:t xml:space="preserve">Όταν οι πρόσθετες πληροφορίες δεν έχουν ζητηθεί έγκαιρα ή δεν έχουν σημασία για την προετοιμασία κατάλληλων προσφορών, </w:t>
      </w:r>
      <w:r w:rsidR="00563AE7" w:rsidRPr="00D07716">
        <w:rPr>
          <w:rFonts w:ascii="Tahoma" w:hAnsi="Tahoma" w:cs="Tahoma"/>
          <w:lang w:val="el-GR"/>
        </w:rPr>
        <w:t>η παράταση της προθεσμίας εναπόκειται στη διακριτική ευχέρεια της αναθέτουσας αρχής.</w:t>
      </w:r>
    </w:p>
    <w:p w14:paraId="53B61227" w14:textId="77777777" w:rsidR="00563AE7" w:rsidRPr="00D07716" w:rsidRDefault="00563AE7" w:rsidP="00563AE7">
      <w:pPr>
        <w:rPr>
          <w:rFonts w:ascii="Tahoma" w:hAnsi="Tahoma" w:cs="Tahoma"/>
          <w:lang w:val="el-GR"/>
        </w:rPr>
      </w:pPr>
      <w:r w:rsidRPr="00D07716">
        <w:rPr>
          <w:rFonts w:ascii="Tahoma" w:hAnsi="Tahoma" w:cs="Tahoma"/>
          <w:lang w:val="el-GR"/>
        </w:rPr>
        <w:t>Τροποποίηση των όρων της διαγωνιστικής διαδικασίας (πχ αλλαγή/μετάθεση της καταληκτικής ημερομηνίας υποβολής προσφορών καθώς και σημαντικές αλλαγές των εγγράφων της σύμβασης, σύμφωνα με την προηγούμενη παράγραφο)</w:t>
      </w:r>
      <w:r w:rsidR="008D19CB" w:rsidRPr="00D07716">
        <w:rPr>
          <w:rFonts w:ascii="Tahoma" w:hAnsi="Tahoma" w:cs="Tahoma"/>
          <w:lang w:val="el-GR"/>
        </w:rPr>
        <w:t xml:space="preserve"> </w:t>
      </w:r>
      <w:r w:rsidRPr="00D07716">
        <w:rPr>
          <w:rFonts w:ascii="Tahoma" w:hAnsi="Tahoma" w:cs="Tahoma"/>
          <w:lang w:val="el-GR"/>
        </w:rPr>
        <w:t>δημοσιεύεται στην ΕΕΕΕ (με το τυποποιημένο έντυπο «Διορθωτικό») και στο ΚΗΜΔΗΣ.</w:t>
      </w:r>
    </w:p>
    <w:p w14:paraId="0AE35749" w14:textId="77777777" w:rsidR="00D41FD6" w:rsidRPr="00D07716" w:rsidRDefault="00D41FD6">
      <w:pPr>
        <w:pStyle w:val="3"/>
        <w:rPr>
          <w:rFonts w:ascii="Tahoma" w:hAnsi="Tahoma" w:cs="Tahoma"/>
          <w:lang w:val="el-GR"/>
        </w:rPr>
      </w:pPr>
      <w:bookmarkStart w:id="32" w:name="_Toc120716057"/>
      <w:r w:rsidRPr="00D07716">
        <w:rPr>
          <w:rFonts w:ascii="Tahoma" w:hAnsi="Tahoma" w:cs="Tahoma"/>
          <w:lang w:val="el-GR"/>
        </w:rPr>
        <w:t>2.1.4</w:t>
      </w:r>
      <w:r w:rsidRPr="00D07716">
        <w:rPr>
          <w:rFonts w:ascii="Tahoma" w:hAnsi="Tahoma" w:cs="Tahoma"/>
          <w:lang w:val="el-GR"/>
        </w:rPr>
        <w:tab/>
        <w:t>Γλώσσα</w:t>
      </w:r>
      <w:bookmarkEnd w:id="32"/>
    </w:p>
    <w:p w14:paraId="4E983B53" w14:textId="77777777" w:rsidR="000D61F3" w:rsidRPr="00D07716" w:rsidRDefault="00D41FD6">
      <w:pPr>
        <w:rPr>
          <w:rFonts w:ascii="Tahoma" w:hAnsi="Tahoma" w:cs="Tahoma"/>
          <w:lang w:val="el-GR"/>
        </w:rPr>
      </w:pPr>
      <w:r w:rsidRPr="00D07716">
        <w:rPr>
          <w:rFonts w:ascii="Tahoma" w:hAnsi="Tahoma" w:cs="Tahoma"/>
          <w:lang w:val="el-GR"/>
        </w:rPr>
        <w:t xml:space="preserve">Τα έγγραφα της σύμβασης έχουν συνταχθεί στην ελληνική γλώσσα </w:t>
      </w:r>
    </w:p>
    <w:p w14:paraId="4128B4A5" w14:textId="77777777" w:rsidR="00D41FD6" w:rsidRPr="00D07716" w:rsidRDefault="00D41FD6">
      <w:pPr>
        <w:rPr>
          <w:rFonts w:ascii="Tahoma" w:hAnsi="Tahoma" w:cs="Tahoma"/>
          <w:lang w:val="el-GR"/>
        </w:rPr>
      </w:pPr>
      <w:r w:rsidRPr="00D07716">
        <w:rPr>
          <w:rFonts w:ascii="Tahoma" w:hAnsi="Tahoma" w:cs="Tahoma"/>
          <w:lang w:val="el-GR"/>
        </w:rPr>
        <w:lastRenderedPageBreak/>
        <w:t>Τυχόν προδικαστικές προσφυγές υποβάλλονται στην ελληνική γλώσσα.</w:t>
      </w:r>
    </w:p>
    <w:p w14:paraId="51A70172" w14:textId="77777777" w:rsidR="00A57648" w:rsidRPr="00D07716" w:rsidRDefault="00D41FD6">
      <w:pPr>
        <w:rPr>
          <w:rFonts w:ascii="Tahoma" w:hAnsi="Tahoma" w:cs="Tahoma"/>
          <w:lang w:val="el-GR"/>
        </w:rPr>
      </w:pPr>
      <w:r w:rsidRPr="00D07716">
        <w:rPr>
          <w:rFonts w:ascii="Tahoma" w:hAnsi="Tahoma" w:cs="Tahoma"/>
          <w:lang w:val="el-GR"/>
        </w:rPr>
        <w:t xml:space="preserve">Οι </w:t>
      </w:r>
      <w:r w:rsidRPr="00D07716">
        <w:rPr>
          <w:rFonts w:ascii="Tahoma" w:hAnsi="Tahoma" w:cs="Tahoma"/>
          <w:bCs/>
          <w:lang w:val="el-GR"/>
        </w:rPr>
        <w:t>προσφορές</w:t>
      </w:r>
      <w:r w:rsidR="00107500" w:rsidRPr="00D07716">
        <w:rPr>
          <w:rFonts w:ascii="Tahoma" w:hAnsi="Tahoma" w:cs="Tahoma"/>
          <w:bCs/>
          <w:lang w:val="el-GR"/>
        </w:rPr>
        <w:t>,</w:t>
      </w:r>
      <w:r w:rsidRPr="00D07716">
        <w:rPr>
          <w:rFonts w:ascii="Tahoma" w:hAnsi="Tahoma" w:cs="Tahoma"/>
          <w:lang w:val="el-GR"/>
        </w:rPr>
        <w:t xml:space="preserve"> </w:t>
      </w:r>
      <w:r w:rsidR="00A57648" w:rsidRPr="00D07716">
        <w:rPr>
          <w:rFonts w:ascii="Tahoma" w:hAnsi="Tahoma" w:cs="Tahoma"/>
          <w:lang w:val="el-GR"/>
        </w:rPr>
        <w:t xml:space="preserve">τα  στοιχεία που περιλαμβάνονται σε αυτές, καθώς και τα αποδεικτικά έγγραφα σχετικά με τη μη ύπαρξη λόγου αποκλεισμού και την πλήρωση των κριτηρίων ποιοτικής επιλογής </w:t>
      </w:r>
      <w:r w:rsidRPr="00D07716">
        <w:rPr>
          <w:rFonts w:ascii="Tahoma" w:hAnsi="Tahoma" w:cs="Tahoma"/>
          <w:lang w:val="el-GR"/>
        </w:rPr>
        <w:t>συντάσσονται στην ελληνική γλώσσα ή συνοδεύονται από επίσημη μετάφρασή τους στην ελληνική γλώσσα.</w:t>
      </w:r>
    </w:p>
    <w:p w14:paraId="0EEF54A6" w14:textId="77777777" w:rsidR="00D41FD6" w:rsidRPr="00D07716" w:rsidRDefault="00A57648">
      <w:pPr>
        <w:rPr>
          <w:rFonts w:ascii="Tahoma" w:hAnsi="Tahoma" w:cs="Tahoma"/>
          <w:lang w:val="el-GR"/>
        </w:rPr>
      </w:pPr>
      <w:r w:rsidRPr="00D07716">
        <w:rPr>
          <w:rFonts w:ascii="Tahoma" w:hAnsi="Tahoma" w:cs="Tahoma"/>
          <w:lang w:val="el-GR"/>
        </w:rPr>
        <w:t>Τα</w:t>
      </w:r>
      <w:r w:rsidR="00D41FD6" w:rsidRPr="00D07716">
        <w:rPr>
          <w:rFonts w:ascii="Tahoma" w:hAnsi="Tahoma" w:cs="Tahoma"/>
          <w:lang w:val="el-GR"/>
        </w:rPr>
        <w:t xml:space="preserve"> αλλοδαπά </w:t>
      </w:r>
      <w:r w:rsidR="00563AE7" w:rsidRPr="00D07716">
        <w:rPr>
          <w:rFonts w:ascii="Tahoma" w:hAnsi="Tahoma" w:cs="Tahoma"/>
          <w:lang w:val="el-GR"/>
        </w:rPr>
        <w:t xml:space="preserve">δημόσια και </w:t>
      </w:r>
      <w:r w:rsidR="00D41FD6" w:rsidRPr="00D07716">
        <w:rPr>
          <w:rFonts w:ascii="Tahoma" w:hAnsi="Tahoma" w:cs="Tahoma"/>
          <w:lang w:val="el-GR"/>
        </w:rPr>
        <w:t>ιδιωτικά έγγραφα συνοδεύονται από μετάφρασή τους στην ελληνική γλώσσα</w:t>
      </w:r>
      <w:r w:rsidR="00432641" w:rsidRPr="00D07716">
        <w:rPr>
          <w:rFonts w:ascii="Tahoma" w:hAnsi="Tahoma" w:cs="Tahoma"/>
          <w:lang w:val="el-GR"/>
        </w:rPr>
        <w:t>,</w:t>
      </w:r>
      <w:r w:rsidR="00D41FD6" w:rsidRPr="00D07716">
        <w:rPr>
          <w:rFonts w:ascii="Tahoma" w:hAnsi="Tahoma" w:cs="Tahoma"/>
          <w:lang w:val="el-GR"/>
        </w:rPr>
        <w:t xml:space="preserve"> επικυρωμένη είτε από πρόσωπο αρμόδιο κατά τις </w:t>
      </w:r>
      <w:r w:rsidRPr="00D07716">
        <w:rPr>
          <w:rFonts w:ascii="Tahoma" w:hAnsi="Tahoma" w:cs="Tahoma"/>
          <w:lang w:val="el-GR"/>
        </w:rPr>
        <w:t xml:space="preserve">κείμενες </w:t>
      </w:r>
      <w:r w:rsidR="00D41FD6" w:rsidRPr="00D07716">
        <w:rPr>
          <w:rFonts w:ascii="Tahoma" w:hAnsi="Tahoma" w:cs="Tahoma"/>
          <w:lang w:val="el-GR"/>
        </w:rPr>
        <w:t>διατάξεις της εθνικής νομοθεσίας είτε από πρόσωπο κατά νόμο αρμόδιο της χώρας στην οποία έχει συνταχθεί το έγγραφο.</w:t>
      </w:r>
    </w:p>
    <w:p w14:paraId="0E8F1CCE" w14:textId="77777777" w:rsidR="00D41FD6" w:rsidRPr="00D07716" w:rsidRDefault="23FCAD9F">
      <w:pPr>
        <w:rPr>
          <w:rFonts w:ascii="Tahoma" w:hAnsi="Tahoma" w:cs="Tahoma"/>
          <w:lang w:val="el-GR"/>
        </w:rPr>
      </w:pPr>
      <w:r w:rsidRPr="00D07716">
        <w:rPr>
          <w:rFonts w:ascii="Tahoma" w:hAnsi="Tahoma" w:cs="Tahoma"/>
          <w:lang w:val="el-GR"/>
        </w:rPr>
        <w:t>Ενημερωτικά και τεχνικά φυλλάδια και άλλα έντυπα -εταιρικά ή μη- με ειδικό τεχνικό περιεχόμενο</w:t>
      </w:r>
      <w:r w:rsidR="78D0AC3D" w:rsidRPr="00D07716">
        <w:rPr>
          <w:rFonts w:ascii="Tahoma" w:hAnsi="Tahoma" w:cs="Tahoma"/>
          <w:lang w:val="el-GR"/>
        </w:rPr>
        <w:t xml:space="preserve"> </w:t>
      </w:r>
      <w:r w:rsidRPr="00D07716">
        <w:rPr>
          <w:rFonts w:ascii="Tahoma" w:hAnsi="Tahoma" w:cs="Tahoma"/>
          <w:lang w:val="el-GR"/>
        </w:rPr>
        <w:t xml:space="preserve">μπορούν να υποβάλλονται </w:t>
      </w:r>
      <w:r w:rsidR="023F68A8" w:rsidRPr="00D07716">
        <w:rPr>
          <w:rFonts w:ascii="Tahoma" w:hAnsi="Tahoma" w:cs="Tahoma"/>
          <w:lang w:val="el-GR"/>
        </w:rPr>
        <w:t>στην Αγγλική</w:t>
      </w:r>
      <w:r w:rsidRPr="00D07716">
        <w:rPr>
          <w:rFonts w:ascii="Tahoma" w:hAnsi="Tahoma" w:cs="Tahoma"/>
          <w:lang w:val="el-GR"/>
        </w:rPr>
        <w:t xml:space="preserve"> γλώσσα, χωρίς να συνοδεύονται από μετάφραση στην ελληνική</w:t>
      </w:r>
      <w:r w:rsidR="78D0AC3D" w:rsidRPr="00D07716">
        <w:rPr>
          <w:rFonts w:ascii="Tahoma" w:hAnsi="Tahoma" w:cs="Tahoma"/>
          <w:lang w:val="el-GR"/>
        </w:rPr>
        <w:t>.</w:t>
      </w:r>
    </w:p>
    <w:p w14:paraId="2350BCAA" w14:textId="77777777" w:rsidR="00D41FD6" w:rsidRPr="00D07716" w:rsidRDefault="23FCAD9F">
      <w:pPr>
        <w:rPr>
          <w:rFonts w:ascii="Tahoma" w:hAnsi="Tahoma" w:cs="Tahoma"/>
          <w:lang w:val="el-GR"/>
        </w:rPr>
      </w:pPr>
      <w:r w:rsidRPr="00D07716">
        <w:rPr>
          <w:rFonts w:ascii="Tahoma" w:hAnsi="Tahoma" w:cs="Tahoma"/>
          <w:lang w:val="el-GR"/>
        </w:rPr>
        <w:t>Κάθε μορφής επικοινωνία με την αναθέτουσα αρχή, καθώς και μεταξύ αυτής και του αναδόχου, θα γίνονται υποχρεωτικά στην ελληνική γλώσσα</w:t>
      </w:r>
      <w:r w:rsidR="1100AB15" w:rsidRPr="00D07716">
        <w:rPr>
          <w:rFonts w:ascii="Tahoma" w:hAnsi="Tahoma" w:cs="Tahoma"/>
          <w:lang w:val="el-GR"/>
        </w:rPr>
        <w:t>.</w:t>
      </w:r>
    </w:p>
    <w:p w14:paraId="6B629794" w14:textId="77777777" w:rsidR="00D41FD6" w:rsidRPr="00D07716" w:rsidRDefault="00D41FD6">
      <w:pPr>
        <w:pStyle w:val="3"/>
        <w:rPr>
          <w:rFonts w:ascii="Tahoma" w:hAnsi="Tahoma" w:cs="Tahoma"/>
          <w:lang w:val="el-GR"/>
        </w:rPr>
      </w:pPr>
      <w:bookmarkStart w:id="33" w:name="_Toc120716058"/>
      <w:r w:rsidRPr="00D07716">
        <w:rPr>
          <w:rFonts w:ascii="Tahoma" w:hAnsi="Tahoma" w:cs="Tahoma"/>
          <w:lang w:val="el-GR"/>
        </w:rPr>
        <w:t>2.1.5</w:t>
      </w:r>
      <w:r w:rsidRPr="00D07716">
        <w:rPr>
          <w:rFonts w:ascii="Tahoma" w:hAnsi="Tahoma" w:cs="Tahoma"/>
          <w:lang w:val="el-GR"/>
        </w:rPr>
        <w:tab/>
        <w:t>Εγγυήσεις</w:t>
      </w:r>
      <w:bookmarkEnd w:id="33"/>
    </w:p>
    <w:p w14:paraId="405DF018" w14:textId="77777777" w:rsidR="00D41FD6" w:rsidRPr="00D07716" w:rsidRDefault="23FCAD9F">
      <w:pPr>
        <w:rPr>
          <w:rFonts w:ascii="Tahoma" w:hAnsi="Tahoma" w:cs="Tahoma"/>
          <w:lang w:val="el-GR"/>
        </w:rPr>
      </w:pPr>
      <w:r w:rsidRPr="00D07716">
        <w:rPr>
          <w:rFonts w:ascii="Tahoma" w:hAnsi="Tahoma" w:cs="Tahoma"/>
          <w:lang w:val="el-GR"/>
        </w:rPr>
        <w:t>Οι εγγυητικές επιστολές των παραγράφων 2.2.2 και 4.1. εκδίδονται από πιστωτικά ιδρύματα</w:t>
      </w:r>
      <w:r w:rsidR="14AC903B" w:rsidRPr="00D07716">
        <w:rPr>
          <w:rFonts w:ascii="Tahoma" w:hAnsi="Tahoma" w:cs="Tahoma"/>
          <w:lang w:val="el-GR"/>
        </w:rPr>
        <w:t xml:space="preserve"> ή </w:t>
      </w:r>
      <w:r w:rsidR="5453D1DD" w:rsidRPr="00D07716">
        <w:rPr>
          <w:rFonts w:ascii="Tahoma" w:hAnsi="Tahoma" w:cs="Tahoma"/>
          <w:lang w:val="el-GR"/>
        </w:rPr>
        <w:t xml:space="preserve">χρηματοδοτικά ιδρύματα ή </w:t>
      </w:r>
      <w:r w:rsidR="14AC903B" w:rsidRPr="00D07716">
        <w:rPr>
          <w:rFonts w:ascii="Tahoma" w:hAnsi="Tahoma" w:cs="Tahoma"/>
          <w:lang w:val="el-GR"/>
        </w:rPr>
        <w:t>ασφαλιστικές επιχειρήσεις κατά την έννοια των περιπτώσεων β΄ και γ΄ της παρ. 1 του άρθρου 14 του ν. 4364/ 2016 (Α΄13),</w:t>
      </w:r>
      <w:r w:rsidRPr="00D07716">
        <w:rPr>
          <w:rFonts w:ascii="Tahoma" w:hAnsi="Tahoma" w:cs="Tahoma"/>
          <w:lang w:val="el-GR"/>
        </w:rPr>
        <w:t xml:space="preserve"> που λειτουργούν νόμιμα στα κράτη - μέλη της </w:t>
      </w:r>
      <w:r w:rsidR="6D546477" w:rsidRPr="00D07716">
        <w:rPr>
          <w:rFonts w:ascii="Tahoma" w:hAnsi="Tahoma" w:cs="Tahoma"/>
          <w:lang w:val="el-GR"/>
        </w:rPr>
        <w:t>Έ</w:t>
      </w:r>
      <w:r w:rsidRPr="00D07716">
        <w:rPr>
          <w:rFonts w:ascii="Tahoma" w:hAnsi="Tahoma" w:cs="Tahoma"/>
          <w:lang w:val="el-GR"/>
        </w:rPr>
        <w:t>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Τ.Μ.Ε.Δ.Ε. ή να παρέχονται με γραμμάτιο του Ταμείου Παρακαταθηκών και Δανείων με παρακατάθεση σε αυτό του αντίστοιχου χρηματικού ποσού</w:t>
      </w:r>
      <w:r w:rsidR="009137A8" w:rsidRPr="00D07716">
        <w:rPr>
          <w:rStyle w:val="00"/>
          <w:rFonts w:ascii="Tahoma" w:hAnsi="Tahoma" w:cs="Tahoma"/>
          <w:lang w:val="el-GR"/>
        </w:rPr>
        <w:footnoteReference w:id="3"/>
      </w:r>
      <w:r w:rsidRPr="00D07716">
        <w:rPr>
          <w:rFonts w:ascii="Tahoma" w:hAnsi="Tahoma" w:cs="Tahoma"/>
          <w:lang w:val="el-GR"/>
        </w:rPr>
        <w:t>.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p>
    <w:p w14:paraId="6ED08EC6" w14:textId="77777777" w:rsidR="00D41FD6" w:rsidRPr="00D07716" w:rsidRDefault="00D41FD6">
      <w:pPr>
        <w:rPr>
          <w:rFonts w:ascii="Tahoma" w:hAnsi="Tahoma" w:cs="Tahoma"/>
          <w:lang w:val="el-GR"/>
        </w:rPr>
      </w:pPr>
      <w:r w:rsidRPr="00D07716">
        <w:rPr>
          <w:rFonts w:ascii="Tahoma" w:hAnsi="Tahoma" w:cs="Tahoma"/>
          <w:lang w:val="el-GR"/>
        </w:rPr>
        <w:t>Οι εγγυητικές επιστολές εκδίδονται κατ’ επιλογή των οικονομικών φορέων από έναν ή περισσότερους εκδότες της παραπάνω παραγράφου.</w:t>
      </w:r>
    </w:p>
    <w:p w14:paraId="52023BC3" w14:textId="77777777" w:rsidR="00D41FD6" w:rsidRPr="00D07716" w:rsidRDefault="23FCAD9F">
      <w:pPr>
        <w:rPr>
          <w:rFonts w:ascii="Tahoma" w:hAnsi="Tahoma" w:cs="Tahoma"/>
          <w:lang w:val="el-GR"/>
        </w:rPr>
      </w:pPr>
      <w:r w:rsidRPr="00D07716">
        <w:rPr>
          <w:rFonts w:ascii="Tahoma" w:hAnsi="Tahoma" w:cs="Tahoma"/>
          <w:lang w:val="el-GR"/>
        </w:rPr>
        <w:t xml:space="preserve">Οι εγγυήσεις αυτές περιλαμβάνουν 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w:t>
      </w:r>
      <w:proofErr w:type="spellStart"/>
      <w:r w:rsidRPr="00D07716">
        <w:rPr>
          <w:rFonts w:ascii="Tahoma" w:hAnsi="Tahoma" w:cs="Tahoma"/>
          <w:lang w:val="el-GR"/>
        </w:rPr>
        <w:t>στ</w:t>
      </w:r>
      <w:proofErr w:type="spellEnd"/>
      <w:r w:rsidRPr="00D07716">
        <w:rPr>
          <w:rFonts w:ascii="Tahoma" w:hAnsi="Tahoma" w:cs="Tahoma"/>
          <w:lang w:val="el-GR"/>
        </w:rPr>
        <w:t xml:space="preserve">)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  ζ) τους όρους ότι: </w:t>
      </w:r>
      <w:proofErr w:type="spellStart"/>
      <w:r w:rsidRPr="00D07716">
        <w:rPr>
          <w:rFonts w:ascii="Tahoma" w:hAnsi="Tahoma" w:cs="Tahoma"/>
          <w:lang w:val="el-GR"/>
        </w:rPr>
        <w:t>αα</w:t>
      </w:r>
      <w:proofErr w:type="spellEnd"/>
      <w:r w:rsidRPr="00D07716">
        <w:rPr>
          <w:rFonts w:ascii="Tahoma" w:hAnsi="Tahoma" w:cs="Tahoma"/>
          <w:lang w:val="el-GR"/>
        </w:rPr>
        <w:t xml:space="preserve">) η εγγύηση παρέχεται ανέκκλητα και ανεπιφύλακτα, ο δε εκδότης παραιτείται του δικαιώματος της διαιρέσεως και της </w:t>
      </w:r>
      <w:proofErr w:type="spellStart"/>
      <w:r w:rsidRPr="00D07716">
        <w:rPr>
          <w:rFonts w:ascii="Tahoma" w:hAnsi="Tahoma" w:cs="Tahoma"/>
          <w:lang w:val="el-GR"/>
        </w:rPr>
        <w:t>διζήσεως</w:t>
      </w:r>
      <w:proofErr w:type="spellEnd"/>
      <w:r w:rsidRPr="00D07716">
        <w:rPr>
          <w:rFonts w:ascii="Tahoma" w:hAnsi="Tahoma" w:cs="Tahoma"/>
          <w:lang w:val="el-GR"/>
        </w:rPr>
        <w:t xml:space="preserve">, και </w:t>
      </w:r>
      <w:proofErr w:type="spellStart"/>
      <w:r w:rsidRPr="00D07716">
        <w:rPr>
          <w:rFonts w:ascii="Tahoma" w:hAnsi="Tahoma" w:cs="Tahoma"/>
          <w:lang w:val="el-GR"/>
        </w:rPr>
        <w:t>ββ</w:t>
      </w:r>
      <w:proofErr w:type="spellEnd"/>
      <w:r w:rsidRPr="00D07716">
        <w:rPr>
          <w:rFonts w:ascii="Tahoma" w:hAnsi="Tahoma" w:cs="Tahoma"/>
          <w:lang w:val="el-GR"/>
        </w:rPr>
        <w:t xml:space="preserve">) ότι σε περίπτωση κατάπτωσης αυτής, το ποσό της κατάπτωσης υπόκειται στο εκάστοτε ισχύον τέλος χαρτοσήμου, η) τα στοιχεία της σχετικής διακήρυξης και την καταληκτική ημερομηνία υποβολής προσφορών,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w:t>
      </w:r>
      <w:proofErr w:type="spellStart"/>
      <w:r w:rsidRPr="00D07716">
        <w:rPr>
          <w:rFonts w:ascii="Tahoma" w:hAnsi="Tahoma" w:cs="Tahoma"/>
          <w:lang w:val="el-GR"/>
        </w:rPr>
        <w:t>ια</w:t>
      </w:r>
      <w:proofErr w:type="spellEnd"/>
      <w:r w:rsidRPr="00D07716">
        <w:rPr>
          <w:rFonts w:ascii="Tahoma" w:hAnsi="Tahoma" w:cs="Tahoma"/>
          <w:lang w:val="el-GR"/>
        </w:rPr>
        <w:t>) στην περίπτωση των εγγυήσεων καλής εκτέλεσης και προκαταβολής, τον αριθμό και τον τίτλο της σχετικής σύμβασης</w:t>
      </w:r>
      <w:r w:rsidR="00276800" w:rsidRPr="00D07716">
        <w:rPr>
          <w:rStyle w:val="ad"/>
          <w:rFonts w:ascii="Tahoma" w:hAnsi="Tahoma" w:cs="Tahoma"/>
          <w:lang w:val="el-GR"/>
        </w:rPr>
        <w:footnoteReference w:id="4"/>
      </w:r>
      <w:r w:rsidRPr="00D07716">
        <w:rPr>
          <w:rFonts w:ascii="Tahoma" w:hAnsi="Tahoma" w:cs="Tahoma"/>
          <w:lang w:val="el-GR"/>
        </w:rPr>
        <w:t xml:space="preserve">. </w:t>
      </w:r>
    </w:p>
    <w:p w14:paraId="3ABB8F2B" w14:textId="77777777" w:rsidR="00B85818" w:rsidRPr="00D07716" w:rsidRDefault="00B85818">
      <w:pPr>
        <w:rPr>
          <w:rFonts w:ascii="Tahoma" w:hAnsi="Tahoma" w:cs="Tahoma"/>
          <w:lang w:val="el-GR"/>
        </w:rPr>
      </w:pPr>
      <w:r w:rsidRPr="00D07716">
        <w:rPr>
          <w:rFonts w:ascii="Tahoma" w:hAnsi="Tahoma" w:cs="Tahoma"/>
          <w:lang w:val="el-GR"/>
        </w:rPr>
        <w:t xml:space="preserve">Η περ. </w:t>
      </w:r>
      <w:proofErr w:type="spellStart"/>
      <w:r w:rsidRPr="00D07716">
        <w:rPr>
          <w:rFonts w:ascii="Tahoma" w:hAnsi="Tahoma" w:cs="Tahoma"/>
          <w:lang w:val="el-GR"/>
        </w:rPr>
        <w:t>αα</w:t>
      </w:r>
      <w:proofErr w:type="spellEnd"/>
      <w:r w:rsidRPr="00D07716">
        <w:rPr>
          <w:rFonts w:ascii="Tahoma" w:hAnsi="Tahoma" w:cs="Tahoma"/>
          <w:lang w:val="el-GR"/>
        </w:rPr>
        <w:t>’ του προηγούμενου εδαφίου ζ΄ δεν εφαρμόζεται για τις εγγυήσεις που παρέχονται με γραμμάτιο του Ταμείου Παρακαταθηκών και Δανείων.</w:t>
      </w:r>
    </w:p>
    <w:p w14:paraId="48702A9B" w14:textId="77777777" w:rsidR="000D61F3" w:rsidRPr="00D07716" w:rsidRDefault="000D61F3" w:rsidP="000D61F3">
      <w:pPr>
        <w:rPr>
          <w:rFonts w:ascii="Tahoma" w:hAnsi="Tahoma" w:cs="Tahoma"/>
          <w:lang w:val="el-GR"/>
        </w:rPr>
      </w:pPr>
      <w:r w:rsidRPr="00D07716">
        <w:rPr>
          <w:rFonts w:ascii="Tahoma" w:hAnsi="Tahoma" w:cs="Tahoma"/>
          <w:lang w:val="el-GR"/>
        </w:rPr>
        <w:lastRenderedPageBreak/>
        <w:t xml:space="preserve">Οι εγγυητικές επιστολές συντάσσονται σύμφωνα με τα υποδείγματα του Παραρτήματος </w:t>
      </w:r>
      <w:r w:rsidR="00743F64" w:rsidRPr="00D07716">
        <w:rPr>
          <w:rFonts w:ascii="Tahoma" w:hAnsi="Tahoma" w:cs="Tahoma"/>
          <w:lang w:val="en-US"/>
        </w:rPr>
        <w:t>IV</w:t>
      </w:r>
      <w:r w:rsidR="00743F64" w:rsidRPr="00D07716">
        <w:rPr>
          <w:rFonts w:ascii="Tahoma" w:hAnsi="Tahoma" w:cs="Tahoma"/>
          <w:lang w:val="el-GR"/>
        </w:rPr>
        <w:t xml:space="preserve"> </w:t>
      </w:r>
      <w:r w:rsidRPr="00D07716">
        <w:rPr>
          <w:rFonts w:ascii="Tahoma" w:hAnsi="Tahoma" w:cs="Tahoma"/>
          <w:lang w:val="el-GR"/>
        </w:rPr>
        <w:t>της παρούσας.</w:t>
      </w:r>
    </w:p>
    <w:p w14:paraId="121F48D0" w14:textId="77777777" w:rsidR="00D41FD6" w:rsidRPr="00D07716" w:rsidRDefault="00D41FD6">
      <w:pPr>
        <w:rPr>
          <w:rFonts w:ascii="Tahoma" w:hAnsi="Tahoma" w:cs="Tahoma"/>
          <w:lang w:val="el-GR"/>
        </w:rPr>
      </w:pPr>
      <w:r w:rsidRPr="00D07716">
        <w:rPr>
          <w:rFonts w:ascii="Tahoma" w:hAnsi="Tahoma" w:cs="Tahoma"/>
          <w:lang w:val="el-GR"/>
        </w:rPr>
        <w:t>Η αναθέτουσα αρχή επικοινωνεί με τους εκδότες των εγγυητικών επιστολών προκειμένου να διαπιστώσει την εγκυρότητά τους.</w:t>
      </w:r>
    </w:p>
    <w:p w14:paraId="5539187F" w14:textId="77777777" w:rsidR="00C34599" w:rsidRPr="00D07716" w:rsidRDefault="00C34599" w:rsidP="00185745">
      <w:pPr>
        <w:pStyle w:val="3"/>
        <w:rPr>
          <w:rFonts w:ascii="Tahoma" w:hAnsi="Tahoma" w:cs="Tahoma"/>
          <w:lang w:val="el-GR"/>
        </w:rPr>
      </w:pPr>
      <w:bookmarkStart w:id="34" w:name="_Toc120716059"/>
      <w:r w:rsidRPr="00D07716">
        <w:rPr>
          <w:rFonts w:ascii="Tahoma" w:hAnsi="Tahoma" w:cs="Tahoma"/>
          <w:lang w:val="el-GR"/>
        </w:rPr>
        <w:t>2.1.6 Προστασία Προσωπικών Δεδομένων</w:t>
      </w:r>
      <w:bookmarkEnd w:id="34"/>
    </w:p>
    <w:p w14:paraId="0A6D9E2D" w14:textId="77777777" w:rsidR="00C34599" w:rsidRPr="00D07716" w:rsidRDefault="00C34599">
      <w:pPr>
        <w:rPr>
          <w:rFonts w:ascii="Tahoma" w:hAnsi="Tahoma" w:cs="Tahoma"/>
          <w:lang w:val="el-GR"/>
        </w:rPr>
      </w:pPr>
      <w:r w:rsidRPr="00D07716">
        <w:rPr>
          <w:rFonts w:ascii="Tahoma" w:hAnsi="Tahoma" w:cs="Tahoma"/>
          <w:lang w:val="el-GR"/>
        </w:rPr>
        <w:t xml:space="preserve">Η </w:t>
      </w:r>
      <w:r w:rsidR="00C11E79" w:rsidRPr="00D07716">
        <w:rPr>
          <w:rFonts w:ascii="Tahoma" w:hAnsi="Tahoma" w:cs="Tahoma"/>
          <w:lang w:val="el-GR"/>
        </w:rPr>
        <w:t>α</w:t>
      </w:r>
      <w:r w:rsidRPr="00D07716">
        <w:rPr>
          <w:rFonts w:ascii="Tahoma" w:hAnsi="Tahoma" w:cs="Tahoma"/>
          <w:lang w:val="el-GR"/>
        </w:rPr>
        <w:t xml:space="preserve">ναθέτουσα </w:t>
      </w:r>
      <w:r w:rsidR="00C11E79" w:rsidRPr="00D07716">
        <w:rPr>
          <w:rFonts w:ascii="Tahoma" w:hAnsi="Tahoma" w:cs="Tahoma"/>
          <w:lang w:val="el-GR"/>
        </w:rPr>
        <w:t>α</w:t>
      </w:r>
      <w:r w:rsidRPr="00D07716">
        <w:rPr>
          <w:rFonts w:ascii="Tahoma" w:hAnsi="Tahoma" w:cs="Tahoma"/>
          <w:lang w:val="el-GR"/>
        </w:rPr>
        <w:t>ρχή ενημερώνει το φυσικό πρόσωπο που υπογράφει την προσφορά ως Προσφέρων ή ως Νόμιμος Εκπρόσωπος Προσφέροντος, ότι η ίδια ή και τρίτοι, κατ’ εντολή και για λογαριασμό της, θα επεξεργάζονται προσωπικά δεδομένα που περιέχονται στους φακέλους της προσφοράς και τα αποδεικτικά μέσα τα οποία υποβάλλονται σε αυτήν, στο πλαίσιο του παρόντος Διαγωνισμού, για το σκοπό της αξιολόγησης των προσφορών και της ενημέρωσης έτερων συμμετεχόντων σε αυτόν, λαμβάνοντας κάθε εύλογο μέτρο για τη διασφάλιση του απόρρητου και της ασφάλειας της επεξεργασίας των δεδομένων και της προστασίας τους από κάθε μορφής αθέμιτη επεξεργασία, σύμφωνα με τις διατάξεις της κείμενης νομοθεσίας περί προστασίας προσωπικών δεδομένων, κατά τα αναλυτικώς αναφερόμενα στην αναλυτική ενημέρωση που επισυνάπτεται στην παρούσα.</w:t>
      </w:r>
    </w:p>
    <w:p w14:paraId="2A59D640" w14:textId="77777777" w:rsidR="00D41FD6" w:rsidRPr="00D07716" w:rsidRDefault="00D41FD6">
      <w:pPr>
        <w:pStyle w:val="20"/>
        <w:rPr>
          <w:rFonts w:ascii="Tahoma" w:hAnsi="Tahoma" w:cs="Tahoma"/>
          <w:color w:val="auto"/>
          <w:lang w:val="el-GR"/>
        </w:rPr>
      </w:pPr>
      <w:bookmarkStart w:id="35" w:name="_Toc120716060"/>
      <w:r w:rsidRPr="00D07716">
        <w:rPr>
          <w:rFonts w:ascii="Tahoma" w:hAnsi="Tahoma" w:cs="Tahoma"/>
          <w:color w:val="auto"/>
          <w:lang w:val="el-GR"/>
        </w:rPr>
        <w:t>2.2</w:t>
      </w:r>
      <w:r w:rsidRPr="00D07716">
        <w:rPr>
          <w:rFonts w:ascii="Tahoma" w:hAnsi="Tahoma" w:cs="Tahoma"/>
          <w:color w:val="auto"/>
          <w:lang w:val="el-GR"/>
        </w:rPr>
        <w:tab/>
        <w:t>Δικαίωμα Συμμετοχής - Κριτήρια Ποιοτικής Επιλογής</w:t>
      </w:r>
      <w:bookmarkEnd w:id="35"/>
    </w:p>
    <w:p w14:paraId="537D2E0A" w14:textId="77777777" w:rsidR="00D41FD6" w:rsidRPr="00D07716" w:rsidRDefault="00D41FD6">
      <w:pPr>
        <w:pStyle w:val="3"/>
        <w:rPr>
          <w:rFonts w:ascii="Tahoma" w:hAnsi="Tahoma" w:cs="Tahoma"/>
          <w:lang w:val="el-GR"/>
        </w:rPr>
      </w:pPr>
      <w:bookmarkStart w:id="36" w:name="_Toc120716061"/>
      <w:r w:rsidRPr="00D07716">
        <w:rPr>
          <w:rFonts w:ascii="Tahoma" w:hAnsi="Tahoma" w:cs="Tahoma"/>
          <w:lang w:val="el-GR"/>
        </w:rPr>
        <w:t>2.2.1</w:t>
      </w:r>
      <w:r w:rsidRPr="00D07716">
        <w:rPr>
          <w:rFonts w:ascii="Tahoma" w:hAnsi="Tahoma" w:cs="Tahoma"/>
          <w:lang w:val="el-GR"/>
        </w:rPr>
        <w:tab/>
        <w:t>Δικαίωμα συμμετοχής</w:t>
      </w:r>
      <w:bookmarkEnd w:id="36"/>
      <w:r w:rsidRPr="00D07716">
        <w:rPr>
          <w:rFonts w:ascii="Tahoma" w:hAnsi="Tahoma" w:cs="Tahoma"/>
          <w:lang w:val="el-GR"/>
        </w:rPr>
        <w:t xml:space="preserve"> </w:t>
      </w:r>
    </w:p>
    <w:p w14:paraId="045C18D8" w14:textId="37D24C29" w:rsidR="00D41FD6" w:rsidRPr="00D07716" w:rsidRDefault="00D41FD6">
      <w:pPr>
        <w:rPr>
          <w:rFonts w:ascii="Tahoma" w:hAnsi="Tahoma" w:cs="Tahoma"/>
          <w:lang w:val="el-GR"/>
        </w:rPr>
      </w:pPr>
      <w:r w:rsidRPr="00D07716">
        <w:rPr>
          <w:rFonts w:ascii="Tahoma" w:hAnsi="Tahoma" w:cs="Tahoma"/>
          <w:b/>
          <w:bCs/>
          <w:lang w:val="el-GR"/>
        </w:rPr>
        <w:t>1.</w:t>
      </w:r>
      <w:r w:rsidR="00171E13" w:rsidRPr="00D07716">
        <w:rPr>
          <w:rFonts w:ascii="Tahoma" w:hAnsi="Tahoma" w:cs="Tahoma"/>
          <w:lang w:val="el-GR"/>
        </w:rPr>
        <w:t xml:space="preserve"> </w:t>
      </w:r>
      <w:r w:rsidRPr="00D07716">
        <w:rPr>
          <w:rFonts w:ascii="Tahoma" w:hAnsi="Tahoma" w:cs="Tahoma"/>
          <w:lang w:val="el-GR"/>
        </w:rPr>
        <w:t>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14:paraId="5C31B676" w14:textId="77777777" w:rsidR="00D41FD6" w:rsidRPr="00D07716" w:rsidRDefault="00D41FD6">
      <w:pPr>
        <w:rPr>
          <w:rFonts w:ascii="Tahoma" w:hAnsi="Tahoma" w:cs="Tahoma"/>
          <w:lang w:val="el-GR"/>
        </w:rPr>
      </w:pPr>
      <w:r w:rsidRPr="00D07716">
        <w:rPr>
          <w:rFonts w:ascii="Tahoma" w:hAnsi="Tahoma" w:cs="Tahoma"/>
          <w:lang w:val="el-GR"/>
        </w:rPr>
        <w:t>α) κράτος-μέλος της Ένωσης,</w:t>
      </w:r>
    </w:p>
    <w:p w14:paraId="7A31BC35" w14:textId="77777777" w:rsidR="00D41FD6" w:rsidRPr="00D07716" w:rsidRDefault="00D41FD6">
      <w:pPr>
        <w:rPr>
          <w:rFonts w:ascii="Tahoma" w:hAnsi="Tahoma" w:cs="Tahoma"/>
          <w:lang w:val="el-GR"/>
        </w:rPr>
      </w:pPr>
      <w:r w:rsidRPr="00D07716">
        <w:rPr>
          <w:rFonts w:ascii="Tahoma" w:hAnsi="Tahoma" w:cs="Tahoma"/>
          <w:lang w:val="el-GR"/>
        </w:rPr>
        <w:t>β) κράτος-μέλος του Ευρωπαϊκού Οικονομικού Χώρου (Ε.Ο.Χ.),</w:t>
      </w:r>
    </w:p>
    <w:p w14:paraId="610E3A4F" w14:textId="77777777" w:rsidR="00D41FD6" w:rsidRPr="00D07716" w:rsidRDefault="00D41FD6">
      <w:pPr>
        <w:rPr>
          <w:rFonts w:ascii="Tahoma" w:hAnsi="Tahoma" w:cs="Tahoma"/>
          <w:lang w:val="el-GR"/>
        </w:rPr>
      </w:pPr>
      <w:r w:rsidRPr="00D07716">
        <w:rPr>
          <w:rFonts w:ascii="Tahoma" w:hAnsi="Tahoma" w:cs="Tahoma"/>
          <w:lang w:val="el-GR"/>
        </w:rPr>
        <w:t>γ) τρίτες χώρες που έχουν υπογράψει και κυρώσει τη ΣΔΣ, στο βαθμό που η υπό ανάθεση δημόσια σύμβαση καλύπτεται από τα Παραρτήματα 1, 2, 4</w:t>
      </w:r>
      <w:r w:rsidR="00B85818" w:rsidRPr="00D07716">
        <w:rPr>
          <w:rFonts w:ascii="Tahoma" w:hAnsi="Tahoma" w:cs="Tahoma"/>
          <w:lang w:val="el-GR"/>
        </w:rPr>
        <w:t>, 5, 6</w:t>
      </w:r>
      <w:r w:rsidRPr="00D07716">
        <w:rPr>
          <w:rFonts w:ascii="Tahoma" w:hAnsi="Tahoma" w:cs="Tahoma"/>
          <w:lang w:val="el-GR"/>
        </w:rPr>
        <w:t xml:space="preserve"> και </w:t>
      </w:r>
      <w:r w:rsidR="00B85818" w:rsidRPr="00D07716">
        <w:rPr>
          <w:rFonts w:ascii="Tahoma" w:hAnsi="Tahoma" w:cs="Tahoma"/>
          <w:lang w:val="el-GR"/>
        </w:rPr>
        <w:t>7</w:t>
      </w:r>
      <w:r w:rsidRPr="00D07716">
        <w:rPr>
          <w:rFonts w:ascii="Tahoma" w:hAnsi="Tahoma" w:cs="Tahoma"/>
          <w:lang w:val="el-GR"/>
        </w:rPr>
        <w:t xml:space="preserve"> και τις γενικές σημειώσεις του σχετικού με την Ένωση Προσαρτήματος </w:t>
      </w:r>
      <w:r w:rsidRPr="00D07716">
        <w:rPr>
          <w:rFonts w:ascii="Tahoma" w:hAnsi="Tahoma" w:cs="Tahoma"/>
        </w:rPr>
        <w:t>I</w:t>
      </w:r>
      <w:r w:rsidRPr="00D07716">
        <w:rPr>
          <w:rFonts w:ascii="Tahoma" w:hAnsi="Tahoma" w:cs="Tahoma"/>
          <w:lang w:val="el-GR"/>
        </w:rPr>
        <w:t xml:space="preserve"> της ως άνω Συμφωνίας, καθώς και </w:t>
      </w:r>
    </w:p>
    <w:p w14:paraId="79DFC8AE" w14:textId="77777777" w:rsidR="00D41FD6" w:rsidRPr="00D07716" w:rsidRDefault="00D41FD6">
      <w:pPr>
        <w:rPr>
          <w:rFonts w:ascii="Tahoma" w:hAnsi="Tahoma" w:cs="Tahoma"/>
          <w:b/>
          <w:bCs/>
          <w:lang w:val="el-GR"/>
        </w:rPr>
      </w:pPr>
      <w:r w:rsidRPr="00D07716">
        <w:rPr>
          <w:rFonts w:ascii="Tahoma" w:hAnsi="Tahoma" w:cs="Tahoma"/>
          <w:lang w:val="el-GR"/>
        </w:rPr>
        <w:t>δ) 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p>
    <w:p w14:paraId="1922AF34" w14:textId="0F224052" w:rsidR="00B85818" w:rsidRPr="00D07716" w:rsidRDefault="00B85818">
      <w:pPr>
        <w:rPr>
          <w:rFonts w:ascii="Tahoma" w:hAnsi="Tahoma" w:cs="Tahoma"/>
          <w:lang w:val="el-GR"/>
        </w:rPr>
      </w:pPr>
      <w:r w:rsidRPr="00D07716">
        <w:rPr>
          <w:rFonts w:ascii="Tahoma" w:hAnsi="Tahoma" w:cs="Tahoma"/>
          <w:lang w:val="el-GR"/>
        </w:rPr>
        <w:t>Στο βαθμό που καλύπτονται από τα Παραρτήματα 1, 2, 4</w:t>
      </w:r>
      <w:r w:rsidR="009070EA" w:rsidRPr="00D07716">
        <w:rPr>
          <w:rFonts w:ascii="Tahoma" w:hAnsi="Tahoma" w:cs="Tahoma"/>
          <w:lang w:val="el-GR"/>
        </w:rPr>
        <w:t>,</w:t>
      </w:r>
      <w:r w:rsidRPr="00D07716">
        <w:rPr>
          <w:rFonts w:ascii="Tahoma" w:hAnsi="Tahoma" w:cs="Tahoma"/>
          <w:lang w:val="el-GR"/>
        </w:rPr>
        <w:t xml:space="preserve"> 5 </w:t>
      </w:r>
      <w:r w:rsidR="009070EA" w:rsidRPr="00D07716">
        <w:rPr>
          <w:rFonts w:ascii="Tahoma" w:hAnsi="Tahoma" w:cs="Tahoma"/>
          <w:lang w:val="el-GR"/>
        </w:rPr>
        <w:t xml:space="preserve">6 </w:t>
      </w:r>
      <w:r w:rsidR="00765B0E" w:rsidRPr="00D07716">
        <w:rPr>
          <w:rFonts w:ascii="Tahoma" w:hAnsi="Tahoma" w:cs="Tahoma"/>
          <w:lang w:val="el-GR"/>
        </w:rPr>
        <w:t xml:space="preserve">και </w:t>
      </w:r>
      <w:r w:rsidR="009070EA" w:rsidRPr="00D07716">
        <w:rPr>
          <w:rFonts w:ascii="Tahoma" w:hAnsi="Tahoma" w:cs="Tahoma"/>
          <w:lang w:val="el-GR"/>
        </w:rPr>
        <w:t xml:space="preserve">7 </w:t>
      </w:r>
      <w:r w:rsidRPr="00D07716">
        <w:rPr>
          <w:rFonts w:ascii="Tahoma" w:hAnsi="Tahoma" w:cs="Tahoma"/>
          <w:lang w:val="el-GR"/>
        </w:rPr>
        <w:t>και τις γενικές σημειώσεις του σχετικού με την Ένωση Προσαρτήματος I της ΣΔΣ, καθώς και τις λοιπές διεθνείς συμφωνίες από τις οποίες δεσμεύεται η Ένωση, οι αναθέτουσες αρχές επιφυλάσσουν για τα έργα, τα αγαθά, τις υπηρεσίες και τους οικονομικούς φορείς των χωρών που έχουν υπογράψει τις εν λόγω συμφωνίες μεταχείριση εξίσου ευνοϊκή με αυτήν που επιφυλάσσουν για τα έργα, τα αγαθά, τις υπηρεσίες και τους οικονομικούς φορείς της Ένωσης</w:t>
      </w:r>
      <w:r w:rsidR="00127AAD" w:rsidRPr="00D07716">
        <w:rPr>
          <w:rFonts w:ascii="Tahoma" w:hAnsi="Tahoma" w:cs="Tahoma"/>
          <w:lang w:val="el-GR"/>
        </w:rPr>
        <w:t>.</w:t>
      </w:r>
    </w:p>
    <w:p w14:paraId="3C7E01C9" w14:textId="0B1FC571" w:rsidR="00171E13" w:rsidRPr="00D07716" w:rsidRDefault="00171E13" w:rsidP="00171E13">
      <w:pPr>
        <w:rPr>
          <w:rFonts w:ascii="Tahoma" w:hAnsi="Tahoma" w:cs="Tahoma"/>
          <w:lang w:val="el-GR"/>
        </w:rPr>
      </w:pPr>
      <w:bookmarkStart w:id="37" w:name="_Hlk118712403"/>
      <w:r w:rsidRPr="00D07716">
        <w:rPr>
          <w:rFonts w:ascii="Tahoma" w:hAnsi="Tahoma" w:cs="Tahoma"/>
          <w:b/>
          <w:bCs/>
          <w:lang w:val="el-GR"/>
        </w:rPr>
        <w:t>2.</w:t>
      </w:r>
      <w:r w:rsidRPr="00D07716">
        <w:rPr>
          <w:rFonts w:ascii="Tahoma" w:hAnsi="Tahoma" w:cs="Tahoma"/>
          <w:lang w:val="el-GR"/>
        </w:rPr>
        <w:t xml:space="preserve"> Δυνάμει του Κανονισμού (ΕΕ) 2022/576 του Συμβουλίου της 8ης Απριλίου 2022, για την τροποποίηση του Κανονισμού (ΕΕ) αριθ.833/2014 σχετικά με περιοριστικά μέτρα λόγω ενεργειών της Ρωσίας που αποσταθεροποιούν την κατάσταση στην Ουκρανία: Απαγορεύεται η ανάθεση οποιασδήποτε δημόσιας σύμβασης ή σύμβασης παραχώρησης που εμπίπτει στο πεδίο εφαρμογής των οδηγιών για τις δημόσιες συμβάσεις, καθώς και του άρθρου 10 παράγραφοι 1 και 3, παράγραφος 6 στοιχεία α) έως ε), παράγραφοι 8, 9 και 10 και των άρθρων 11, 12, 13 και 14 της οδηγίας 2014/23/ΕΕ, των άρθρων 7 και 8, του άρθρου 10 στοιχεία β) έως </w:t>
      </w:r>
      <w:proofErr w:type="spellStart"/>
      <w:r w:rsidRPr="00D07716">
        <w:rPr>
          <w:rFonts w:ascii="Tahoma" w:hAnsi="Tahoma" w:cs="Tahoma"/>
          <w:lang w:val="el-GR"/>
        </w:rPr>
        <w:t>στ</w:t>
      </w:r>
      <w:proofErr w:type="spellEnd"/>
      <w:r w:rsidRPr="00D07716">
        <w:rPr>
          <w:rFonts w:ascii="Tahoma" w:hAnsi="Tahoma" w:cs="Tahoma"/>
          <w:lang w:val="el-GR"/>
        </w:rPr>
        <w:t xml:space="preserve">) και η) έως ι) της οδηγίας 2014/24/ΕΕ, του άρθρου 18, του άρθρου 21 στοιχεία β) έως ε), και ζ) έως θ) και των άρθρων 29 και 30 </w:t>
      </w:r>
      <w:proofErr w:type="spellStart"/>
      <w:r w:rsidRPr="00D07716">
        <w:rPr>
          <w:rFonts w:ascii="Tahoma" w:hAnsi="Tahoma" w:cs="Tahoma"/>
          <w:lang w:val="el-GR"/>
        </w:rPr>
        <w:t>τηςοδηγίας</w:t>
      </w:r>
      <w:proofErr w:type="spellEnd"/>
      <w:r w:rsidRPr="00D07716">
        <w:rPr>
          <w:rFonts w:ascii="Tahoma" w:hAnsi="Tahoma" w:cs="Tahoma"/>
          <w:lang w:val="el-GR"/>
        </w:rPr>
        <w:t xml:space="preserve"> 2014/25/ΕΕ, καθώς και του άρθρου 13 στοιχεία α) έως δ), </w:t>
      </w:r>
      <w:proofErr w:type="spellStart"/>
      <w:r w:rsidRPr="00D07716">
        <w:rPr>
          <w:rFonts w:ascii="Tahoma" w:hAnsi="Tahoma" w:cs="Tahoma"/>
          <w:lang w:val="el-GR"/>
        </w:rPr>
        <w:t>στ</w:t>
      </w:r>
      <w:proofErr w:type="spellEnd"/>
      <w:r w:rsidRPr="00D07716">
        <w:rPr>
          <w:rFonts w:ascii="Tahoma" w:hAnsi="Tahoma" w:cs="Tahoma"/>
          <w:lang w:val="el-GR"/>
        </w:rPr>
        <w:t>) έως η) και ι) της οδηγίας 2009/81/ΕΚ, σε ή με:</w:t>
      </w:r>
    </w:p>
    <w:p w14:paraId="49174A9E" w14:textId="77777777" w:rsidR="00171E13" w:rsidRPr="00D07716" w:rsidRDefault="00171E13" w:rsidP="00171E13">
      <w:pPr>
        <w:rPr>
          <w:rFonts w:ascii="Tahoma" w:hAnsi="Tahoma" w:cs="Tahoma"/>
          <w:lang w:val="el-GR"/>
        </w:rPr>
      </w:pPr>
      <w:r w:rsidRPr="00D07716">
        <w:rPr>
          <w:rFonts w:ascii="Tahoma" w:hAnsi="Tahoma" w:cs="Tahoma"/>
          <w:lang w:val="el-GR"/>
        </w:rPr>
        <w:t>α) Ρώσο υπήκοο ή φυσικό ή νομικό πρόσωπο, οντότητα ή φορέα που έχει την έδρα του στη Ρωσία,</w:t>
      </w:r>
    </w:p>
    <w:p w14:paraId="1D967DFF" w14:textId="77777777" w:rsidR="00171E13" w:rsidRPr="00D07716" w:rsidRDefault="00171E13" w:rsidP="00171E13">
      <w:pPr>
        <w:rPr>
          <w:rFonts w:ascii="Tahoma" w:hAnsi="Tahoma" w:cs="Tahoma"/>
          <w:lang w:val="el-GR"/>
        </w:rPr>
      </w:pPr>
      <w:r w:rsidRPr="00D07716">
        <w:rPr>
          <w:rFonts w:ascii="Tahoma" w:hAnsi="Tahoma" w:cs="Tahoma"/>
          <w:lang w:val="el-GR"/>
        </w:rPr>
        <w:lastRenderedPageBreak/>
        <w:t>β) νομικό πρόσωπο, οντότητα ή φορέα του οποίου τα δικαιώματα ιδιοκτησίας κατέχει άμεσα ή έμμεσα σε ποσοστό άνω του 50% οντότητα αναφερόμενη στο στοιχείο α) της παρούσας παραγράφου ή</w:t>
      </w:r>
    </w:p>
    <w:p w14:paraId="316C5703" w14:textId="77777777" w:rsidR="00171E13" w:rsidRPr="00D07716" w:rsidRDefault="00171E13" w:rsidP="00171E13">
      <w:pPr>
        <w:rPr>
          <w:rFonts w:ascii="Tahoma" w:hAnsi="Tahoma" w:cs="Tahoma"/>
          <w:lang w:val="el-GR"/>
        </w:rPr>
      </w:pPr>
      <w:r w:rsidRPr="00D07716">
        <w:rPr>
          <w:rFonts w:ascii="Tahoma" w:hAnsi="Tahoma" w:cs="Tahoma"/>
          <w:lang w:val="el-GR"/>
        </w:rPr>
        <w:t>γ) φυσικό ή νομικό πρόσωπο, οντότητα ή φορέα που ενεργεί εξ ονόματος ή κατ’ εντολή οντότητας αναφερόμενης στο στοιχείο α) ή β) της παρούσας παραγράφου, συμπεριλαμβανομένων, όταν αντιστοιχούν σε περισσότερο από το 10% της αξίας της σύμβασης, των υπεργολάβων, προμηθευτών ή οντοτήτων στις ικανότητες των οποίων στηρίζεται κατά την έννοια των οδηγιών για τις δημόσιες συμβάσεις.</w:t>
      </w:r>
    </w:p>
    <w:p w14:paraId="2452CA7C" w14:textId="11059A51" w:rsidR="00171E13" w:rsidRPr="00D07716" w:rsidRDefault="00171E13" w:rsidP="00171E13">
      <w:pPr>
        <w:rPr>
          <w:rFonts w:ascii="Tahoma" w:hAnsi="Tahoma" w:cs="Tahoma"/>
          <w:lang w:val="el-GR"/>
        </w:rPr>
      </w:pPr>
      <w:r w:rsidRPr="00D07716">
        <w:rPr>
          <w:rFonts w:ascii="Tahoma" w:hAnsi="Tahoma" w:cs="Tahoma"/>
          <w:lang w:val="el-GR"/>
        </w:rPr>
        <w:t xml:space="preserve">Οι οικονομικοί φορείς υποβάλλουν σχετική υπεύθυνη δήλωση με αντίστοιχο περιεχόμενο μαζί με τα λοιπά δικαιολογητικά συμμετοχής τους, σύμφωνα με τα αναλυτικότερα οριζόμενα στην </w:t>
      </w:r>
      <w:proofErr w:type="spellStart"/>
      <w:r w:rsidRPr="00D07716">
        <w:rPr>
          <w:rFonts w:ascii="Tahoma" w:hAnsi="Tahoma" w:cs="Tahoma"/>
          <w:lang w:val="el-GR"/>
        </w:rPr>
        <w:t>υποπαρ</w:t>
      </w:r>
      <w:proofErr w:type="spellEnd"/>
      <w:r w:rsidRPr="00D07716">
        <w:rPr>
          <w:rFonts w:ascii="Tahoma" w:hAnsi="Tahoma" w:cs="Tahoma"/>
          <w:lang w:val="el-GR"/>
        </w:rPr>
        <w:t xml:space="preserve">. </w:t>
      </w:r>
      <w:r w:rsidR="00864876" w:rsidRPr="00D07716">
        <w:rPr>
          <w:rFonts w:ascii="Tahoma" w:hAnsi="Tahoma" w:cs="Tahoma"/>
          <w:u w:val="single"/>
          <w:lang w:val="el-GR"/>
        </w:rPr>
        <w:fldChar w:fldCharType="begin"/>
      </w:r>
      <w:r w:rsidR="00864876" w:rsidRPr="00D07716">
        <w:rPr>
          <w:rFonts w:ascii="Tahoma" w:hAnsi="Tahoma" w:cs="Tahoma"/>
          <w:u w:val="single"/>
          <w:lang w:val="el-GR"/>
        </w:rPr>
        <w:instrText xml:space="preserve"> REF __RefHeading___Toc13752313 \h  \* MERGEFORMAT </w:instrText>
      </w:r>
      <w:r w:rsidR="00864876" w:rsidRPr="00D07716">
        <w:rPr>
          <w:rFonts w:ascii="Tahoma" w:hAnsi="Tahoma" w:cs="Tahoma"/>
          <w:u w:val="single"/>
          <w:lang w:val="el-GR"/>
        </w:rPr>
      </w:r>
      <w:r w:rsidR="00864876" w:rsidRPr="00D07716">
        <w:rPr>
          <w:rFonts w:ascii="Tahoma" w:hAnsi="Tahoma" w:cs="Tahoma"/>
          <w:u w:val="single"/>
          <w:lang w:val="el-GR"/>
        </w:rPr>
        <w:fldChar w:fldCharType="separate"/>
      </w:r>
      <w:r w:rsidR="00C82D5F" w:rsidRPr="00C82D5F">
        <w:rPr>
          <w:rFonts w:ascii="Tahoma" w:hAnsi="Tahoma" w:cs="Tahoma"/>
          <w:u w:val="single"/>
          <w:lang w:val="el-GR"/>
        </w:rPr>
        <w:t>2.4.3.1</w:t>
      </w:r>
      <w:r w:rsidR="00C82D5F" w:rsidRPr="00D07716">
        <w:rPr>
          <w:rFonts w:ascii="Tahoma" w:hAnsi="Tahoma" w:cs="Tahoma"/>
          <w:lang w:val="el-GR"/>
        </w:rPr>
        <w:t xml:space="preserve"> Δικαιολογητικά Συμμετοχής</w:t>
      </w:r>
      <w:r w:rsidR="00864876" w:rsidRPr="00D07716">
        <w:rPr>
          <w:rFonts w:ascii="Tahoma" w:hAnsi="Tahoma" w:cs="Tahoma"/>
          <w:u w:val="single"/>
          <w:lang w:val="el-GR"/>
        </w:rPr>
        <w:fldChar w:fldCharType="end"/>
      </w:r>
      <w:r w:rsidRPr="00D07716">
        <w:rPr>
          <w:rFonts w:ascii="Tahoma" w:hAnsi="Tahoma" w:cs="Tahoma"/>
          <w:lang w:val="el-GR"/>
        </w:rPr>
        <w:t xml:space="preserve"> και το</w:t>
      </w:r>
      <w:r w:rsidR="00926AD0" w:rsidRPr="00926AD0">
        <w:rPr>
          <w:rFonts w:ascii="Tahoma" w:hAnsi="Tahoma" w:cs="Tahoma"/>
          <w:lang w:val="el-GR"/>
        </w:rPr>
        <w:t xml:space="preserve"> </w:t>
      </w:r>
      <w:r w:rsidRPr="00D07716">
        <w:rPr>
          <w:rFonts w:ascii="Tahoma" w:hAnsi="Tahoma" w:cs="Tahoma"/>
          <w:u w:val="single"/>
          <w:lang w:val="el-GR"/>
        </w:rPr>
        <w:fldChar w:fldCharType="begin"/>
      </w:r>
      <w:r w:rsidRPr="00D07716">
        <w:rPr>
          <w:rFonts w:ascii="Tahoma" w:hAnsi="Tahoma" w:cs="Tahoma"/>
          <w:u w:val="single"/>
          <w:lang w:val="el-GR"/>
        </w:rPr>
        <w:instrText xml:space="preserve"> REF _Ref494118533 \h  \* MERGEFORMAT </w:instrText>
      </w:r>
      <w:r w:rsidRPr="00D07716">
        <w:rPr>
          <w:rFonts w:ascii="Tahoma" w:hAnsi="Tahoma" w:cs="Tahoma"/>
          <w:u w:val="single"/>
          <w:lang w:val="el-GR"/>
        </w:rPr>
      </w:r>
      <w:r w:rsidRPr="00D07716">
        <w:rPr>
          <w:rFonts w:ascii="Tahoma" w:hAnsi="Tahoma" w:cs="Tahoma"/>
          <w:u w:val="single"/>
          <w:lang w:val="el-GR"/>
        </w:rPr>
        <w:fldChar w:fldCharType="separate"/>
      </w:r>
      <w:r w:rsidR="00C82D5F" w:rsidRPr="00C82D5F">
        <w:rPr>
          <w:rFonts w:ascii="Tahoma" w:eastAsia="Arial" w:hAnsi="Tahoma" w:cs="Tahoma"/>
          <w:u w:val="single"/>
          <w:lang w:val="el-GR"/>
        </w:rPr>
        <w:t>ΠΑΡΑΡΤΗΜΑ VIIΙ – Άλλες Δηλώσεις</w:t>
      </w:r>
      <w:r w:rsidRPr="00D07716">
        <w:rPr>
          <w:rFonts w:ascii="Tahoma" w:hAnsi="Tahoma" w:cs="Tahoma"/>
          <w:u w:val="single"/>
          <w:lang w:val="el-GR"/>
        </w:rPr>
        <w:fldChar w:fldCharType="end"/>
      </w:r>
      <w:r w:rsidRPr="00D07716">
        <w:rPr>
          <w:rFonts w:ascii="Tahoma" w:hAnsi="Tahoma" w:cs="Tahoma"/>
          <w:lang w:val="el-GR"/>
        </w:rPr>
        <w:t xml:space="preserve"> της παρούσας». </w:t>
      </w:r>
    </w:p>
    <w:bookmarkEnd w:id="37"/>
    <w:p w14:paraId="62A81842" w14:textId="054B1F9E" w:rsidR="00D41FD6" w:rsidRPr="00D07716" w:rsidRDefault="00171E13">
      <w:pPr>
        <w:rPr>
          <w:rFonts w:ascii="Tahoma" w:hAnsi="Tahoma" w:cs="Tahoma"/>
          <w:lang w:val="el-GR"/>
        </w:rPr>
      </w:pPr>
      <w:r w:rsidRPr="00D07716">
        <w:rPr>
          <w:rFonts w:ascii="Tahoma" w:hAnsi="Tahoma" w:cs="Tahoma"/>
          <w:b/>
          <w:bCs/>
          <w:lang w:val="el-GR"/>
        </w:rPr>
        <w:t>3.</w:t>
      </w:r>
      <w:r w:rsidRPr="00D07716">
        <w:rPr>
          <w:rFonts w:ascii="Tahoma" w:hAnsi="Tahoma" w:cs="Tahoma"/>
          <w:lang w:val="el-GR"/>
        </w:rPr>
        <w:t xml:space="preserve"> </w:t>
      </w:r>
      <w:r w:rsidR="00B85818" w:rsidRPr="00D07716">
        <w:rPr>
          <w:rFonts w:ascii="Tahoma" w:hAnsi="Tahoma" w:cs="Tahoma"/>
          <w:szCs w:val="22"/>
          <w:lang w:val="el-GR"/>
        </w:rPr>
        <w:t xml:space="preserve">Οικονομικός φορέας συμμετέχει είτε μεμονωμένα είτε ως μέλος ένωσης. </w:t>
      </w:r>
      <w:r w:rsidR="00B85818" w:rsidRPr="00D07716">
        <w:rPr>
          <w:rFonts w:ascii="Tahoma" w:hAnsi="Tahoma" w:cs="Tahoma"/>
          <w:lang w:val="el-GR"/>
        </w:rPr>
        <w:t>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 Η αναθέτουσα αρχή  μπορεί να απαιτήσει από τις ενώσεις οικονομικών φορέων να περιβληθούν συγκεκριμένη νομική μορφή, εφόσον τους ανατεθεί η σύμβαση.</w:t>
      </w:r>
    </w:p>
    <w:p w14:paraId="65B788EC" w14:textId="1DBA0FB0" w:rsidR="00D41FD6" w:rsidRPr="00D07716" w:rsidRDefault="00171E13">
      <w:pPr>
        <w:rPr>
          <w:rFonts w:ascii="Tahoma" w:hAnsi="Tahoma" w:cs="Tahoma"/>
          <w:lang w:val="el-GR"/>
        </w:rPr>
      </w:pPr>
      <w:r w:rsidRPr="00D07716">
        <w:rPr>
          <w:rFonts w:ascii="Tahoma" w:hAnsi="Tahoma" w:cs="Tahoma"/>
          <w:b/>
          <w:bCs/>
          <w:lang w:val="el-GR"/>
        </w:rPr>
        <w:t>4.</w:t>
      </w:r>
      <w:r w:rsidRPr="00D07716">
        <w:rPr>
          <w:rFonts w:ascii="Tahoma" w:hAnsi="Tahoma" w:cs="Tahoma"/>
          <w:lang w:val="el-GR"/>
        </w:rPr>
        <w:t xml:space="preserve"> </w:t>
      </w:r>
      <w:r w:rsidR="00D41FD6" w:rsidRPr="00D07716">
        <w:rPr>
          <w:rFonts w:ascii="Tahoma" w:hAnsi="Tahoma" w:cs="Tahoma"/>
          <w:lang w:val="el-GR"/>
        </w:rPr>
        <w:t xml:space="preserve">Στις περιπτώσεις υποβολής προσφοράς από ένωση οικονομικών φορέων, όλα τα μέλη της ευθύνονται έναντι της αναθέτουσας αρχής αλληλέγγυα και εις </w:t>
      </w:r>
      <w:proofErr w:type="spellStart"/>
      <w:r w:rsidR="00D41FD6" w:rsidRPr="00D07716">
        <w:rPr>
          <w:rFonts w:ascii="Tahoma" w:hAnsi="Tahoma" w:cs="Tahoma"/>
          <w:lang w:val="el-GR"/>
        </w:rPr>
        <w:t>ολόκληρον</w:t>
      </w:r>
      <w:proofErr w:type="spellEnd"/>
      <w:r w:rsidR="00D41FD6" w:rsidRPr="00D07716">
        <w:rPr>
          <w:rFonts w:ascii="Tahoma" w:hAnsi="Tahoma" w:cs="Tahoma"/>
          <w:lang w:val="el-GR"/>
        </w:rPr>
        <w:t>.</w:t>
      </w:r>
      <w:r w:rsidR="00D41FD6" w:rsidRPr="00D07716">
        <w:rPr>
          <w:rStyle w:val="FootnoteReference2"/>
          <w:rFonts w:ascii="Tahoma" w:hAnsi="Tahoma" w:cs="Tahoma"/>
          <w:szCs w:val="22"/>
          <w:lang w:val="el-GR"/>
        </w:rPr>
        <w:t xml:space="preserve"> </w:t>
      </w:r>
      <w:r w:rsidR="00D41FD6" w:rsidRPr="00D07716">
        <w:rPr>
          <w:rFonts w:ascii="Tahoma" w:hAnsi="Tahoma" w:cs="Tahoma"/>
          <w:lang w:val="el-GR"/>
        </w:rPr>
        <w:t xml:space="preserve"> </w:t>
      </w:r>
    </w:p>
    <w:p w14:paraId="4D0CA39E" w14:textId="77777777" w:rsidR="00D41FD6" w:rsidRPr="00D07716" w:rsidRDefault="00D41FD6">
      <w:pPr>
        <w:pStyle w:val="3"/>
        <w:rPr>
          <w:rFonts w:ascii="Tahoma" w:hAnsi="Tahoma" w:cs="Tahoma"/>
          <w:lang w:val="el-GR"/>
        </w:rPr>
      </w:pPr>
      <w:bookmarkStart w:id="38" w:name="_Toc120716062"/>
      <w:r w:rsidRPr="00D07716">
        <w:rPr>
          <w:rFonts w:ascii="Tahoma" w:hAnsi="Tahoma" w:cs="Tahoma"/>
          <w:lang w:val="el-GR"/>
        </w:rPr>
        <w:t>2.2.2</w:t>
      </w:r>
      <w:r w:rsidRPr="00D07716">
        <w:rPr>
          <w:rFonts w:ascii="Tahoma" w:hAnsi="Tahoma" w:cs="Tahoma"/>
          <w:lang w:val="el-GR"/>
        </w:rPr>
        <w:tab/>
        <w:t>Εγγύηση συμμετοχής</w:t>
      </w:r>
      <w:bookmarkEnd w:id="38"/>
    </w:p>
    <w:p w14:paraId="78EDD516" w14:textId="1B0BB716" w:rsidR="00D41FD6" w:rsidRPr="00D07716" w:rsidRDefault="1322AAD7" w:rsidP="06754999">
      <w:pPr>
        <w:tabs>
          <w:tab w:val="left" w:pos="1134"/>
        </w:tabs>
        <w:spacing w:line="252" w:lineRule="auto"/>
        <w:rPr>
          <w:rFonts w:ascii="Tahoma" w:eastAsia="Tahoma" w:hAnsi="Tahoma" w:cs="Tahoma"/>
          <w:szCs w:val="22"/>
          <w:lang w:val="el-GR"/>
        </w:rPr>
      </w:pPr>
      <w:r w:rsidRPr="00D07716">
        <w:rPr>
          <w:rFonts w:ascii="Tahoma" w:hAnsi="Tahoma" w:cs="Tahoma"/>
          <w:b/>
          <w:bCs/>
          <w:lang w:val="el-GR"/>
        </w:rPr>
        <w:t xml:space="preserve">2.2.2.1. </w:t>
      </w:r>
      <w:r w:rsidRPr="00D07716">
        <w:rPr>
          <w:rFonts w:ascii="Tahoma" w:hAnsi="Tahoma" w:cs="Tahoma"/>
          <w:szCs w:val="22"/>
          <w:lang w:val="el-GR"/>
        </w:rPr>
        <w:t xml:space="preserve">Για την έγκυρη συμμετοχή στη διαδικασία σύναψης της παρούσας σύμβασης, κατατίθεται από τους συμμετέχοντες οικονομικούς φορείς (προσφέροντες),  εγγυητική επιστολή συμμετοχής, </w:t>
      </w:r>
      <w:r w:rsidR="4DD9FFA6" w:rsidRPr="00D07716">
        <w:rPr>
          <w:rFonts w:ascii="Tahoma" w:eastAsia="Tahoma" w:hAnsi="Tahoma" w:cs="Tahoma"/>
          <w:szCs w:val="22"/>
          <w:lang w:val="el-GR"/>
        </w:rPr>
        <w:t xml:space="preserve"> σύμφωνα με το αντίστοιχο υπόδειγμα στο «ΠΑΡΑΡΤΗΜΑ </w:t>
      </w:r>
      <w:r w:rsidR="003533B3" w:rsidRPr="00D07716">
        <w:rPr>
          <w:rFonts w:ascii="Tahoma" w:eastAsia="Tahoma" w:hAnsi="Tahoma" w:cs="Tahoma"/>
          <w:szCs w:val="22"/>
        </w:rPr>
        <w:t>V</w:t>
      </w:r>
      <w:r w:rsidR="00915F15">
        <w:rPr>
          <w:rFonts w:ascii="Tahoma" w:eastAsia="Tahoma" w:hAnsi="Tahoma" w:cs="Tahoma"/>
          <w:szCs w:val="22"/>
        </w:rPr>
        <w:t>I</w:t>
      </w:r>
      <w:r w:rsidR="4DD9FFA6" w:rsidRPr="00D07716">
        <w:rPr>
          <w:rFonts w:ascii="Tahoma" w:eastAsia="Tahoma" w:hAnsi="Tahoma" w:cs="Tahoma"/>
          <w:szCs w:val="22"/>
          <w:lang w:val="el-GR"/>
        </w:rPr>
        <w:t>– Υποδείγματα Εγγυητικών Επιστολών» της παρούσας.</w:t>
      </w:r>
    </w:p>
    <w:p w14:paraId="5714B463" w14:textId="3FCB62D9" w:rsidR="7F37BABF" w:rsidRPr="00D07716" w:rsidRDefault="4DD9FFA6" w:rsidP="00667B3D">
      <w:pPr>
        <w:tabs>
          <w:tab w:val="left" w:pos="1134"/>
        </w:tabs>
        <w:spacing w:line="252" w:lineRule="auto"/>
        <w:rPr>
          <w:rFonts w:ascii="Tahoma" w:hAnsi="Tahoma" w:cs="Tahoma"/>
          <w:i/>
          <w:highlight w:val="yellow"/>
          <w:lang w:val="el-GR"/>
        </w:rPr>
      </w:pPr>
      <w:r w:rsidRPr="00D07716">
        <w:rPr>
          <w:rFonts w:ascii="Tahoma" w:eastAsia="Tahoma" w:hAnsi="Tahoma" w:cs="Tahoma"/>
          <w:lang w:val="el-GR"/>
        </w:rPr>
        <w:t xml:space="preserve">Το ποσό της εγγυητικής επιστολής θα πρέπει να καλύπτει σε ευρώ (€) ποσοστό </w:t>
      </w:r>
      <w:r w:rsidRPr="00D07716">
        <w:rPr>
          <w:rFonts w:ascii="Tahoma" w:eastAsia="Tahoma" w:hAnsi="Tahoma" w:cs="Tahoma"/>
          <w:b/>
          <w:lang w:val="el-GR"/>
        </w:rPr>
        <w:t>2%</w:t>
      </w:r>
      <w:r w:rsidRPr="00D07716">
        <w:rPr>
          <w:rFonts w:ascii="Tahoma" w:eastAsia="Tahoma" w:hAnsi="Tahoma" w:cs="Tahoma"/>
          <w:lang w:val="el-GR"/>
        </w:rPr>
        <w:t xml:space="preserve"> του προϋπολογισμού του Έργου (μη συμπεριλαμβανομένου ΦΠΑ</w:t>
      </w:r>
      <w:r w:rsidR="002D0F75" w:rsidRPr="00D07716">
        <w:rPr>
          <w:rFonts w:ascii="Tahoma" w:eastAsia="Tahoma" w:hAnsi="Tahoma" w:cs="Tahoma"/>
          <w:lang w:val="el-GR"/>
        </w:rPr>
        <w:t xml:space="preserve"> και</w:t>
      </w:r>
      <w:r w:rsidR="005B7FD7" w:rsidRPr="00D07716">
        <w:rPr>
          <w:rFonts w:ascii="Tahoma" w:eastAsia="Tahoma" w:hAnsi="Tahoma" w:cs="Tahoma"/>
          <w:lang w:val="el-GR"/>
        </w:rPr>
        <w:t xml:space="preserve"> δικαιώματος προαίρεσης</w:t>
      </w:r>
      <w:r w:rsidRPr="00D07716">
        <w:rPr>
          <w:rFonts w:ascii="Tahoma" w:eastAsia="Tahoma" w:hAnsi="Tahoma" w:cs="Tahoma"/>
          <w:lang w:val="el-GR"/>
        </w:rPr>
        <w:t xml:space="preserve">), ήτοι ποσό </w:t>
      </w:r>
      <w:r w:rsidR="00A52D06" w:rsidRPr="00D07716">
        <w:rPr>
          <w:rFonts w:ascii="Tahoma" w:eastAsia="Tahoma" w:hAnsi="Tahoma" w:cs="Tahoma"/>
          <w:lang w:val="el-GR"/>
        </w:rPr>
        <w:t xml:space="preserve">επτά </w:t>
      </w:r>
      <w:r w:rsidRPr="00D07716">
        <w:rPr>
          <w:rFonts w:ascii="Tahoma" w:eastAsia="Tahoma" w:hAnsi="Tahoma" w:cs="Tahoma"/>
          <w:lang w:val="el-GR"/>
        </w:rPr>
        <w:t xml:space="preserve">χιλιάδες </w:t>
      </w:r>
      <w:proofErr w:type="spellStart"/>
      <w:r w:rsidR="00A52D06" w:rsidRPr="00D07716">
        <w:rPr>
          <w:rFonts w:ascii="Tahoma" w:eastAsia="Tahoma" w:hAnsi="Tahoma" w:cs="Tahoma"/>
          <w:lang w:val="el-GR"/>
        </w:rPr>
        <w:t>εκατόν</w:t>
      </w:r>
      <w:proofErr w:type="spellEnd"/>
      <w:r w:rsidR="00A52D06" w:rsidRPr="00D07716">
        <w:rPr>
          <w:rFonts w:ascii="Tahoma" w:eastAsia="Tahoma" w:hAnsi="Tahoma" w:cs="Tahoma"/>
          <w:lang w:val="el-GR"/>
        </w:rPr>
        <w:t xml:space="preserve"> τριάντα</w:t>
      </w:r>
      <w:r w:rsidR="005B7FD7" w:rsidRPr="00D07716">
        <w:rPr>
          <w:rFonts w:ascii="Tahoma" w:eastAsia="Tahoma" w:hAnsi="Tahoma" w:cs="Tahoma"/>
          <w:lang w:val="el-GR"/>
        </w:rPr>
        <w:t xml:space="preserve"> </w:t>
      </w:r>
      <w:r w:rsidRPr="00D07716">
        <w:rPr>
          <w:rFonts w:ascii="Tahoma" w:eastAsia="Tahoma" w:hAnsi="Tahoma" w:cs="Tahoma"/>
          <w:lang w:val="el-GR"/>
        </w:rPr>
        <w:t xml:space="preserve">ευρώ και </w:t>
      </w:r>
      <w:r w:rsidR="00A52D06" w:rsidRPr="00D07716">
        <w:rPr>
          <w:rFonts w:ascii="Tahoma" w:eastAsia="Tahoma" w:hAnsi="Tahoma" w:cs="Tahoma"/>
          <w:lang w:val="el-GR"/>
        </w:rPr>
        <w:t xml:space="preserve">εβδομήντα </w:t>
      </w:r>
      <w:r w:rsidRPr="00D07716">
        <w:rPr>
          <w:rFonts w:ascii="Tahoma" w:eastAsia="Tahoma" w:hAnsi="Tahoma" w:cs="Tahoma"/>
          <w:lang w:val="el-GR"/>
        </w:rPr>
        <w:t>λεπτά του ευρώ (</w:t>
      </w:r>
      <w:r w:rsidRPr="00D07716">
        <w:rPr>
          <w:rFonts w:ascii="Tahoma" w:eastAsia="Tahoma" w:hAnsi="Tahoma" w:cs="Tahoma"/>
          <w:b/>
          <w:lang w:val="el-GR"/>
        </w:rPr>
        <w:t>€</w:t>
      </w:r>
      <w:r w:rsidR="00A52D06" w:rsidRPr="00D07716">
        <w:rPr>
          <w:rFonts w:ascii="Tahoma" w:eastAsia="Tahoma" w:hAnsi="Tahoma" w:cs="Tahoma"/>
          <w:b/>
          <w:lang w:val="el-GR"/>
        </w:rPr>
        <w:t>7</w:t>
      </w:r>
      <w:r w:rsidR="4CCD0321" w:rsidRPr="00D07716">
        <w:rPr>
          <w:rFonts w:ascii="Tahoma" w:eastAsia="Tahoma" w:hAnsi="Tahoma" w:cs="Tahoma"/>
          <w:b/>
          <w:lang w:val="el-GR"/>
        </w:rPr>
        <w:t>.</w:t>
      </w:r>
      <w:r w:rsidR="00A52D06" w:rsidRPr="00D07716">
        <w:rPr>
          <w:rFonts w:ascii="Tahoma" w:eastAsia="Tahoma" w:hAnsi="Tahoma" w:cs="Tahoma"/>
          <w:b/>
          <w:lang w:val="el-GR"/>
        </w:rPr>
        <w:t>130</w:t>
      </w:r>
      <w:r w:rsidRPr="00D07716">
        <w:rPr>
          <w:rFonts w:ascii="Tahoma" w:eastAsia="Tahoma" w:hAnsi="Tahoma" w:cs="Tahoma"/>
          <w:b/>
          <w:lang w:val="el-GR"/>
        </w:rPr>
        <w:t>,</w:t>
      </w:r>
      <w:r w:rsidR="00A52D06" w:rsidRPr="00D07716">
        <w:rPr>
          <w:rFonts w:ascii="Tahoma" w:eastAsia="Tahoma" w:hAnsi="Tahoma" w:cs="Tahoma"/>
          <w:b/>
          <w:lang w:val="el-GR"/>
        </w:rPr>
        <w:t>7</w:t>
      </w:r>
      <w:r w:rsidR="00392BDC" w:rsidRPr="00D07716">
        <w:rPr>
          <w:rFonts w:ascii="Tahoma" w:eastAsia="Tahoma" w:hAnsi="Tahoma" w:cs="Tahoma"/>
          <w:b/>
          <w:lang w:val="el-GR"/>
        </w:rPr>
        <w:t>0</w:t>
      </w:r>
      <w:r w:rsidRPr="00D07716">
        <w:rPr>
          <w:rFonts w:ascii="Tahoma" w:eastAsia="Tahoma" w:hAnsi="Tahoma" w:cs="Tahoma"/>
          <w:lang w:val="el-GR"/>
        </w:rPr>
        <w:t>).</w:t>
      </w:r>
    </w:p>
    <w:p w14:paraId="50591C7F" w14:textId="77777777" w:rsidR="00D41FD6" w:rsidRPr="00D07716" w:rsidRDefault="00D41FD6">
      <w:pPr>
        <w:rPr>
          <w:rFonts w:ascii="Tahoma" w:hAnsi="Tahoma" w:cs="Tahoma"/>
          <w:szCs w:val="22"/>
          <w:lang w:val="el-GR"/>
        </w:rPr>
      </w:pPr>
      <w:r w:rsidRPr="00D07716">
        <w:rPr>
          <w:rFonts w:ascii="Tahoma" w:hAnsi="Tahoma" w:cs="Tahoma"/>
          <w:szCs w:val="22"/>
          <w:lang w:val="el-GR"/>
        </w:rPr>
        <w:t>Στην περίπτωση ένωσης οικονομικών φορέων, η εγγύηση συμμετοχής περιλαμβάνει και τον όρο ότι η εγγύηση καλύπτει τις υποχρεώσεις όλων των οικονομικών φορέων που συμμετέχουν στην ένωση.</w:t>
      </w:r>
    </w:p>
    <w:p w14:paraId="05A70883" w14:textId="77777777" w:rsidR="00D41FD6" w:rsidRPr="00D07716" w:rsidRDefault="00D41FD6">
      <w:pPr>
        <w:rPr>
          <w:rFonts w:ascii="Tahoma" w:hAnsi="Tahoma" w:cs="Tahoma"/>
          <w:bCs/>
          <w:szCs w:val="22"/>
          <w:lang w:val="el-GR"/>
        </w:rPr>
      </w:pPr>
      <w:r w:rsidRPr="00D07716">
        <w:rPr>
          <w:rFonts w:ascii="Tahoma" w:hAnsi="Tahoma" w:cs="Tahoma"/>
          <w:bCs/>
          <w:szCs w:val="22"/>
          <w:lang w:val="el-GR"/>
        </w:rPr>
        <w:t xml:space="preserve">Η εγγύηση συμμετοχής πρέπει να ισχύει τουλάχιστον για τριάντα (30) ημέρες μετά τη λήξη του χρόνου ισχύος της προσφοράς του άρθρου 2.4.5 </w:t>
      </w:r>
      <w:r w:rsidR="2282B54B" w:rsidRPr="00D07716">
        <w:rPr>
          <w:rFonts w:ascii="Tahoma" w:eastAsia="Tahoma" w:hAnsi="Tahoma" w:cs="Tahoma"/>
          <w:szCs w:val="22"/>
          <w:lang w:val="el-GR"/>
        </w:rPr>
        <w:t xml:space="preserve"> «Χρόνος Ισχύος των Προσφορών» της παρούσας</w:t>
      </w:r>
      <w:r w:rsidRPr="00D07716">
        <w:rPr>
          <w:rFonts w:ascii="Tahoma" w:hAnsi="Tahoma" w:cs="Tahoma"/>
          <w:szCs w:val="22"/>
          <w:lang w:val="el-GR"/>
        </w:rPr>
        <w:t>, άλλως η προσφορά απορρίπτεται. Η αναθέτουσ</w:t>
      </w:r>
      <w:r w:rsidRPr="00D07716">
        <w:rPr>
          <w:rFonts w:ascii="Tahoma" w:hAnsi="Tahoma" w:cs="Tahoma"/>
          <w:bCs/>
          <w:szCs w:val="22"/>
          <w:lang w:val="el-GR"/>
        </w:rPr>
        <w:t xml:space="preserve">α αρχή μπορεί, πριν τη λήξη της προσφοράς, να ζητά από </w:t>
      </w:r>
      <w:r w:rsidR="00231189" w:rsidRPr="00D07716">
        <w:rPr>
          <w:rFonts w:ascii="Tahoma" w:hAnsi="Tahoma" w:cs="Tahoma"/>
          <w:bCs/>
          <w:szCs w:val="22"/>
          <w:lang w:val="el-GR"/>
        </w:rPr>
        <w:t xml:space="preserve">τους προσφέροντες </w:t>
      </w:r>
      <w:r w:rsidRPr="00D07716">
        <w:rPr>
          <w:rFonts w:ascii="Tahoma" w:hAnsi="Tahoma" w:cs="Tahoma"/>
          <w:bCs/>
          <w:szCs w:val="22"/>
          <w:lang w:val="el-GR"/>
        </w:rPr>
        <w:t>να παρατείν</w:t>
      </w:r>
      <w:r w:rsidR="00231189" w:rsidRPr="00D07716">
        <w:rPr>
          <w:rFonts w:ascii="Tahoma" w:hAnsi="Tahoma" w:cs="Tahoma"/>
          <w:bCs/>
          <w:szCs w:val="22"/>
          <w:lang w:val="el-GR"/>
        </w:rPr>
        <w:t>ουν</w:t>
      </w:r>
      <w:r w:rsidRPr="00D07716">
        <w:rPr>
          <w:rFonts w:ascii="Tahoma" w:hAnsi="Tahoma" w:cs="Tahoma"/>
          <w:bCs/>
          <w:szCs w:val="22"/>
          <w:lang w:val="el-GR"/>
        </w:rPr>
        <w:t>, πριν τη λήξη τους, τη διάρκεια ισχύος της προσφοράς και της εγγύησης συμμετοχής.</w:t>
      </w:r>
    </w:p>
    <w:p w14:paraId="73FE2AEE" w14:textId="77777777" w:rsidR="00231189" w:rsidRPr="00D07716" w:rsidRDefault="00231189">
      <w:pPr>
        <w:rPr>
          <w:rFonts w:ascii="Tahoma" w:hAnsi="Tahoma" w:cs="Tahoma"/>
          <w:lang w:val="el-GR"/>
        </w:rPr>
      </w:pPr>
      <w:r w:rsidRPr="00D07716">
        <w:rPr>
          <w:rFonts w:ascii="Tahoma" w:hAnsi="Tahoma" w:cs="Tahoma"/>
          <w:bCs/>
          <w:lang w:val="el-GR"/>
        </w:rPr>
        <w:t xml:space="preserve">Οι πρωτότυπες εγγυήσεις συμμετοχής, πλην των εγγυήσεων που εκδίδονται ηλεκτρονικά, προσκομίζονται, σε κλειστό φάκελο με ευθύνη του οικονομικού φορέα, το αργότερο πριν την ημερομηνία και ώρα αποσφράγισης των προσφορών που ορίζεται στην παρ. </w:t>
      </w:r>
      <w:r w:rsidR="00563E8E" w:rsidRPr="00D07716">
        <w:rPr>
          <w:rFonts w:ascii="Tahoma" w:hAnsi="Tahoma" w:cs="Tahoma"/>
          <w:bCs/>
          <w:lang w:val="el-GR"/>
        </w:rPr>
        <w:t>3.1 τ</w:t>
      </w:r>
      <w:r w:rsidRPr="00D07716">
        <w:rPr>
          <w:rFonts w:ascii="Tahoma" w:hAnsi="Tahoma" w:cs="Tahoma"/>
          <w:bCs/>
          <w:lang w:val="el-GR"/>
        </w:rPr>
        <w:t>ης παρούσας, άλλως η προσφορά απορρίπτεται ως απαράδεκτη, μετά από γνώμη της Επιτροπής Διαγωνισμού.</w:t>
      </w:r>
    </w:p>
    <w:p w14:paraId="78C1E624" w14:textId="77777777" w:rsidR="00D41FD6" w:rsidRPr="00D07716" w:rsidRDefault="00D41FD6">
      <w:pPr>
        <w:rPr>
          <w:rFonts w:ascii="Tahoma" w:hAnsi="Tahoma" w:cs="Tahoma"/>
          <w:lang w:val="el-GR"/>
        </w:rPr>
      </w:pPr>
      <w:r w:rsidRPr="00D07716">
        <w:rPr>
          <w:rFonts w:ascii="Tahoma" w:hAnsi="Tahoma" w:cs="Tahoma"/>
          <w:b/>
          <w:bCs/>
          <w:lang w:val="el-GR"/>
        </w:rPr>
        <w:t>2.2.2.2.</w:t>
      </w:r>
      <w:r w:rsidRPr="00D07716">
        <w:rPr>
          <w:rFonts w:ascii="Tahoma" w:hAnsi="Tahoma" w:cs="Tahoma"/>
          <w:b/>
          <w:lang w:val="el-GR"/>
        </w:rPr>
        <w:t xml:space="preserve"> </w:t>
      </w:r>
      <w:r w:rsidRPr="00D07716">
        <w:rPr>
          <w:rFonts w:ascii="Tahoma" w:hAnsi="Tahoma" w:cs="Tahoma"/>
          <w:lang w:val="el-GR"/>
        </w:rPr>
        <w:t xml:space="preserve">Η εγγύηση συμμετοχής επιστρέφεται στον ανάδοχο με την προσκόμιση της εγγύησης καλής εκτέλεσης. </w:t>
      </w:r>
    </w:p>
    <w:p w14:paraId="41A6F2AE" w14:textId="77777777" w:rsidR="00D41FD6" w:rsidRPr="00D07716" w:rsidRDefault="00D41FD6">
      <w:pPr>
        <w:rPr>
          <w:rFonts w:ascii="Tahoma" w:hAnsi="Tahoma" w:cs="Tahoma"/>
          <w:lang w:val="el-GR"/>
        </w:rPr>
      </w:pPr>
      <w:r w:rsidRPr="00D07716">
        <w:rPr>
          <w:rFonts w:ascii="Tahoma" w:hAnsi="Tahoma" w:cs="Tahoma"/>
          <w:bCs/>
          <w:lang w:val="el-GR"/>
        </w:rPr>
        <w:t xml:space="preserve">Η εγγύηση συμμετοχής επιστρέφεται στους λοιπούς προσφέροντες, σύμφωνα με τα ειδικότερα οριζόμενα </w:t>
      </w:r>
      <w:r w:rsidR="00EF370D" w:rsidRPr="00D07716">
        <w:rPr>
          <w:rFonts w:ascii="Tahoma" w:hAnsi="Tahoma" w:cs="Tahoma"/>
          <w:bCs/>
          <w:lang w:val="el-GR"/>
        </w:rPr>
        <w:t xml:space="preserve">στην παρ. 3 του </w:t>
      </w:r>
      <w:r w:rsidRPr="00D07716">
        <w:rPr>
          <w:rFonts w:ascii="Tahoma" w:hAnsi="Tahoma" w:cs="Tahoma"/>
          <w:bCs/>
          <w:lang w:val="el-GR"/>
        </w:rPr>
        <w:t>άρθρο</w:t>
      </w:r>
      <w:r w:rsidR="00EF370D" w:rsidRPr="00D07716">
        <w:rPr>
          <w:rFonts w:ascii="Tahoma" w:hAnsi="Tahoma" w:cs="Tahoma"/>
          <w:bCs/>
          <w:lang w:val="el-GR"/>
        </w:rPr>
        <w:t>υ</w:t>
      </w:r>
      <w:r w:rsidRPr="00D07716">
        <w:rPr>
          <w:rFonts w:ascii="Tahoma" w:hAnsi="Tahoma" w:cs="Tahoma"/>
          <w:bCs/>
          <w:lang w:val="el-GR"/>
        </w:rPr>
        <w:t xml:space="preserve"> 72 του ν. 4412/2016</w:t>
      </w:r>
      <w:r w:rsidRPr="00D07716">
        <w:rPr>
          <w:rFonts w:ascii="Tahoma" w:hAnsi="Tahoma" w:cs="Tahoma"/>
          <w:lang w:val="el-GR"/>
        </w:rPr>
        <w:t>.</w:t>
      </w:r>
    </w:p>
    <w:p w14:paraId="3CB8E3F0" w14:textId="77777777" w:rsidR="00D41FD6" w:rsidRPr="00D07716" w:rsidRDefault="00D41FD6">
      <w:pPr>
        <w:rPr>
          <w:rFonts w:ascii="Tahoma" w:hAnsi="Tahoma" w:cs="Tahoma"/>
          <w:lang w:val="el-GR"/>
        </w:rPr>
      </w:pPr>
      <w:r w:rsidRPr="00D07716">
        <w:rPr>
          <w:rFonts w:ascii="Tahoma" w:hAnsi="Tahoma" w:cs="Tahoma"/>
          <w:b/>
          <w:bCs/>
          <w:lang w:val="el-GR"/>
        </w:rPr>
        <w:t xml:space="preserve">2.2.2.3. </w:t>
      </w:r>
      <w:r w:rsidRPr="00D07716">
        <w:rPr>
          <w:rFonts w:ascii="Tahoma" w:hAnsi="Tahoma" w:cs="Tahoma"/>
          <w:lang w:val="el-GR"/>
        </w:rPr>
        <w:t xml:space="preserve">Η εγγύηση συμμετοχής καταπίπτει, </w:t>
      </w:r>
      <w:r w:rsidR="00512563" w:rsidRPr="00D07716">
        <w:rPr>
          <w:rFonts w:ascii="Tahoma" w:hAnsi="Tahoma" w:cs="Tahoma"/>
          <w:lang w:val="el-GR"/>
        </w:rPr>
        <w:t>εά</w:t>
      </w:r>
      <w:r w:rsidRPr="00D07716">
        <w:rPr>
          <w:rFonts w:ascii="Tahoma" w:hAnsi="Tahoma" w:cs="Tahoma"/>
          <w:lang w:val="el-GR"/>
        </w:rPr>
        <w:t>ν ο προσφέρων</w:t>
      </w:r>
      <w:r w:rsidR="00075146" w:rsidRPr="00D07716">
        <w:rPr>
          <w:rFonts w:ascii="Tahoma" w:hAnsi="Tahoma" w:cs="Tahoma"/>
          <w:lang w:val="el-GR"/>
        </w:rPr>
        <w:t>:</w:t>
      </w:r>
      <w:r w:rsidRPr="00D07716">
        <w:rPr>
          <w:rFonts w:ascii="Tahoma" w:hAnsi="Tahoma" w:cs="Tahoma"/>
          <w:lang w:val="el-GR"/>
        </w:rPr>
        <w:t xml:space="preserve"> </w:t>
      </w:r>
      <w:r w:rsidR="00512563" w:rsidRPr="00D07716">
        <w:rPr>
          <w:rFonts w:ascii="Tahoma" w:hAnsi="Tahoma" w:cs="Tahoma"/>
          <w:lang w:val="el-GR"/>
        </w:rPr>
        <w:t xml:space="preserve">α) </w:t>
      </w:r>
      <w:r w:rsidRPr="00D07716">
        <w:rPr>
          <w:rFonts w:ascii="Tahoma" w:hAnsi="Tahoma" w:cs="Tahoma"/>
          <w:lang w:val="el-GR"/>
        </w:rPr>
        <w:t xml:space="preserve">αποσύρει την προσφορά του κατά τη διάρκεια ισχύος αυτής, </w:t>
      </w:r>
      <w:r w:rsidR="00512563" w:rsidRPr="00D07716">
        <w:rPr>
          <w:rFonts w:ascii="Tahoma" w:hAnsi="Tahoma" w:cs="Tahoma"/>
          <w:lang w:val="el-GR"/>
        </w:rPr>
        <w:t xml:space="preserve">β) </w:t>
      </w:r>
      <w:r w:rsidRPr="00D07716">
        <w:rPr>
          <w:rFonts w:ascii="Tahoma" w:hAnsi="Tahoma" w:cs="Tahoma"/>
          <w:lang w:val="el-GR"/>
        </w:rPr>
        <w:t>παρέχει</w:t>
      </w:r>
      <w:r w:rsidR="00512563" w:rsidRPr="00D07716">
        <w:rPr>
          <w:rFonts w:ascii="Tahoma" w:hAnsi="Tahoma" w:cs="Tahoma"/>
          <w:lang w:val="el-GR"/>
        </w:rPr>
        <w:t>, εν γνώσει του,</w:t>
      </w:r>
      <w:r w:rsidRPr="00D07716">
        <w:rPr>
          <w:rFonts w:ascii="Tahoma" w:hAnsi="Tahoma" w:cs="Tahoma"/>
          <w:lang w:val="el-GR"/>
        </w:rPr>
        <w:t xml:space="preserve"> ψευδή στοιχεία ή πληροφορίες που αναφέρονται </w:t>
      </w:r>
      <w:r w:rsidR="002647D4" w:rsidRPr="00D07716">
        <w:rPr>
          <w:rFonts w:ascii="Tahoma" w:hAnsi="Tahoma" w:cs="Tahoma"/>
          <w:lang w:val="el-GR"/>
        </w:rPr>
        <w:t xml:space="preserve">στις παραγράφους </w:t>
      </w:r>
      <w:r w:rsidRPr="00D07716">
        <w:rPr>
          <w:rFonts w:ascii="Tahoma" w:hAnsi="Tahoma" w:cs="Tahoma"/>
          <w:lang w:val="el-GR"/>
        </w:rPr>
        <w:t>2.2.3 έως 2.2.8</w:t>
      </w:r>
      <w:r w:rsidR="005420BE" w:rsidRPr="00D07716">
        <w:rPr>
          <w:rFonts w:ascii="Tahoma" w:hAnsi="Tahoma" w:cs="Tahoma"/>
          <w:lang w:val="el-GR"/>
        </w:rPr>
        <w:t>,</w:t>
      </w:r>
      <w:r w:rsidRPr="00D07716">
        <w:rPr>
          <w:rFonts w:ascii="Tahoma" w:hAnsi="Tahoma" w:cs="Tahoma"/>
          <w:lang w:val="el-GR"/>
        </w:rPr>
        <w:t xml:space="preserve"> </w:t>
      </w:r>
      <w:r w:rsidR="00512563" w:rsidRPr="00D07716">
        <w:rPr>
          <w:rFonts w:ascii="Tahoma" w:hAnsi="Tahoma" w:cs="Tahoma"/>
          <w:lang w:val="el-GR"/>
        </w:rPr>
        <w:t xml:space="preserve">γ) </w:t>
      </w:r>
      <w:r w:rsidRPr="00D07716">
        <w:rPr>
          <w:rFonts w:ascii="Tahoma" w:hAnsi="Tahoma" w:cs="Tahoma"/>
          <w:lang w:val="el-GR"/>
        </w:rPr>
        <w:t xml:space="preserve">δεν προσκομίσει εγκαίρως τα προβλεπόμενα από την παρούσα δικαιολογητικά </w:t>
      </w:r>
      <w:r w:rsidR="00512563" w:rsidRPr="00D07716">
        <w:rPr>
          <w:rFonts w:ascii="Tahoma" w:hAnsi="Tahoma" w:cs="Tahoma"/>
          <w:lang w:val="el-GR"/>
        </w:rPr>
        <w:t>(</w:t>
      </w:r>
      <w:r w:rsidR="002647D4" w:rsidRPr="00D07716">
        <w:rPr>
          <w:rFonts w:ascii="Tahoma" w:hAnsi="Tahoma" w:cs="Tahoma"/>
          <w:lang w:val="el-GR"/>
        </w:rPr>
        <w:t xml:space="preserve">παράγραφοι </w:t>
      </w:r>
      <w:r w:rsidR="00512563" w:rsidRPr="00D07716">
        <w:rPr>
          <w:rFonts w:ascii="Tahoma" w:hAnsi="Tahoma" w:cs="Tahoma"/>
          <w:lang w:val="el-GR"/>
        </w:rPr>
        <w:t xml:space="preserve">2.2.9 και 3.2), δ) </w:t>
      </w:r>
      <w:r w:rsidRPr="00D07716">
        <w:rPr>
          <w:rFonts w:ascii="Tahoma" w:hAnsi="Tahoma" w:cs="Tahoma"/>
          <w:lang w:val="el-GR"/>
        </w:rPr>
        <w:t xml:space="preserve">δεν προσέλθει εγκαίρως για υπογραφή </w:t>
      </w:r>
      <w:r w:rsidR="00512563" w:rsidRPr="00D07716">
        <w:rPr>
          <w:rFonts w:ascii="Tahoma" w:hAnsi="Tahoma" w:cs="Tahoma"/>
          <w:lang w:val="el-GR"/>
        </w:rPr>
        <w:t xml:space="preserve">του συμφωνητικού, ε) υποβάλει μη κατάλληλη προσφορά, με την έννοια της περ. 46 της παρ. 1 του </w:t>
      </w:r>
      <w:r w:rsidR="00512563" w:rsidRPr="00D07716">
        <w:rPr>
          <w:rFonts w:ascii="Tahoma" w:hAnsi="Tahoma" w:cs="Tahoma"/>
          <w:lang w:val="el-GR"/>
        </w:rPr>
        <w:lastRenderedPageBreak/>
        <w:t xml:space="preserve">άρθρου 2 του ν. 4412/2016, </w:t>
      </w:r>
      <w:proofErr w:type="spellStart"/>
      <w:r w:rsidR="00512563" w:rsidRPr="00D07716">
        <w:rPr>
          <w:rFonts w:ascii="Tahoma" w:hAnsi="Tahoma" w:cs="Tahoma"/>
          <w:lang w:val="el-GR"/>
        </w:rPr>
        <w:t>στ</w:t>
      </w:r>
      <w:proofErr w:type="spellEnd"/>
      <w:r w:rsidR="00512563" w:rsidRPr="00D07716">
        <w:rPr>
          <w:rFonts w:ascii="Tahoma" w:hAnsi="Tahoma" w:cs="Tahoma"/>
          <w:lang w:val="el-GR"/>
        </w:rPr>
        <w:t xml:space="preserve">) δεν ανταποκριθεί στη σχετική πρόσκληση της αναθέτουσας αρχής να εξηγήσει την τιμή ή το κόστος της προσφοράς του εντός της </w:t>
      </w:r>
      <w:proofErr w:type="spellStart"/>
      <w:r w:rsidR="00512563" w:rsidRPr="00D07716">
        <w:rPr>
          <w:rFonts w:ascii="Tahoma" w:hAnsi="Tahoma" w:cs="Tahoma"/>
          <w:lang w:val="el-GR"/>
        </w:rPr>
        <w:t>τεθείσας</w:t>
      </w:r>
      <w:proofErr w:type="spellEnd"/>
      <w:r w:rsidR="00512563" w:rsidRPr="00D07716">
        <w:rPr>
          <w:rFonts w:ascii="Tahoma" w:hAnsi="Tahoma" w:cs="Tahoma"/>
          <w:lang w:val="el-GR"/>
        </w:rPr>
        <w:t xml:space="preserve"> προθεσμίας και η προσφορά του απορριφθεί, ζ) στις περιπτώσεις των παρ. 3, 4 και 5 του άρθρου 103 του ν. 4412/2016, περί πρόσκλησης για υποβολή δικαιολογητικών από τον προσωρινό ανάδοχο, αν, κατά τον έλεγχο των παραπάνω δικαιολογητικών, σύμφωνα με </w:t>
      </w:r>
      <w:r w:rsidR="002647D4" w:rsidRPr="00D07716">
        <w:rPr>
          <w:rFonts w:ascii="Tahoma" w:hAnsi="Tahoma" w:cs="Tahoma"/>
          <w:lang w:val="el-GR"/>
        </w:rPr>
        <w:t>τις παραγράφους</w:t>
      </w:r>
      <w:r w:rsidR="00512563" w:rsidRPr="00D07716">
        <w:rPr>
          <w:rFonts w:ascii="Tahoma" w:hAnsi="Tahoma" w:cs="Tahoma"/>
          <w:lang w:val="el-GR"/>
        </w:rPr>
        <w:t xml:space="preserve"> 3.2 και 3.4 της παρούσας, διαπιστωθεί ότι τα στοιχεία που δηλώθηκαν στο ΕΕΕΣ είναι εκ προθέσεως απατηλά, ή ότι έχουν υποβληθεί πλαστά αποδεικτικά στοιχεία, ή αν, από τα παραπάνω δικαιολογητικά που προσκομίσθηκαν νομίμως και εμπροθέσμως, δεν αποδεικνύεται η μη συνδρομή των λόγων αποκλεισμού </w:t>
      </w:r>
      <w:r w:rsidR="002647D4" w:rsidRPr="00D07716">
        <w:rPr>
          <w:rFonts w:ascii="Tahoma" w:hAnsi="Tahoma" w:cs="Tahoma"/>
          <w:lang w:val="el-GR"/>
        </w:rPr>
        <w:t>της παραγράφου</w:t>
      </w:r>
      <w:r w:rsidR="00512563" w:rsidRPr="00D07716">
        <w:rPr>
          <w:rFonts w:ascii="Tahoma" w:hAnsi="Tahoma" w:cs="Tahoma"/>
          <w:lang w:val="el-GR"/>
        </w:rPr>
        <w:t xml:space="preserve"> 2.2.3 ή η πλήρωση μιας ή περισσότερων από τις απαιτήσεις των κριτηρίων ποιοτικής επιλογής.</w:t>
      </w:r>
    </w:p>
    <w:p w14:paraId="1C0D4927" w14:textId="77777777" w:rsidR="00D41FD6" w:rsidRPr="00D07716" w:rsidRDefault="00D41FD6">
      <w:pPr>
        <w:rPr>
          <w:rFonts w:ascii="Tahoma" w:hAnsi="Tahoma" w:cs="Tahoma"/>
          <w:lang w:val="el-GR"/>
        </w:rPr>
      </w:pPr>
    </w:p>
    <w:p w14:paraId="44BC2446" w14:textId="77777777" w:rsidR="00D41FD6" w:rsidRPr="00D07716" w:rsidRDefault="00D41FD6">
      <w:pPr>
        <w:pStyle w:val="3"/>
        <w:rPr>
          <w:rFonts w:ascii="Tahoma" w:hAnsi="Tahoma" w:cs="Tahoma"/>
          <w:lang w:val="el-GR"/>
        </w:rPr>
      </w:pPr>
      <w:bookmarkStart w:id="39" w:name="_Ref119674655"/>
      <w:bookmarkStart w:id="40" w:name="_Toc120716063"/>
      <w:r w:rsidRPr="00D07716">
        <w:rPr>
          <w:rFonts w:ascii="Tahoma" w:hAnsi="Tahoma" w:cs="Tahoma"/>
          <w:lang w:val="el-GR"/>
        </w:rPr>
        <w:t>2.2.3</w:t>
      </w:r>
      <w:r w:rsidRPr="00D07716">
        <w:rPr>
          <w:rFonts w:ascii="Tahoma" w:hAnsi="Tahoma" w:cs="Tahoma"/>
          <w:lang w:val="el-GR"/>
        </w:rPr>
        <w:tab/>
        <w:t>Λόγοι αποκλεισμού</w:t>
      </w:r>
      <w:bookmarkEnd w:id="39"/>
      <w:bookmarkEnd w:id="40"/>
      <w:r w:rsidRPr="00D07716">
        <w:rPr>
          <w:rFonts w:ascii="Tahoma" w:hAnsi="Tahoma" w:cs="Tahoma"/>
          <w:lang w:val="el-GR"/>
        </w:rPr>
        <w:t xml:space="preserve"> </w:t>
      </w:r>
    </w:p>
    <w:p w14:paraId="00C879BC" w14:textId="77777777" w:rsidR="00D41FD6" w:rsidRPr="00D07716" w:rsidRDefault="00D41FD6">
      <w:pPr>
        <w:rPr>
          <w:rFonts w:ascii="Tahoma" w:hAnsi="Tahoma" w:cs="Tahoma"/>
          <w:lang w:val="el-GR"/>
        </w:rPr>
      </w:pPr>
      <w:r w:rsidRPr="00D07716">
        <w:rPr>
          <w:rFonts w:ascii="Tahoma" w:hAnsi="Tahoma" w:cs="Tahoma"/>
          <w:lang w:val="el-GR"/>
        </w:rPr>
        <w:t>Αποκλείεται από τη συμμετοχή στην παρούσα διαδικασία σύναψης σύμβασης (διαγωνισμό) 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p>
    <w:p w14:paraId="25F2CEC8" w14:textId="77777777" w:rsidR="00D41FD6" w:rsidRPr="00D07716" w:rsidRDefault="00D41FD6">
      <w:pPr>
        <w:rPr>
          <w:rFonts w:ascii="Tahoma" w:hAnsi="Tahoma" w:cs="Tahoma"/>
          <w:lang w:val="el-GR"/>
        </w:rPr>
      </w:pPr>
      <w:r w:rsidRPr="00D07716">
        <w:rPr>
          <w:rFonts w:ascii="Tahoma" w:hAnsi="Tahoma" w:cs="Tahoma"/>
          <w:b/>
          <w:bCs/>
          <w:lang w:val="el-GR"/>
        </w:rPr>
        <w:t xml:space="preserve">2.2.3.1. </w:t>
      </w:r>
      <w:r w:rsidRPr="00D07716">
        <w:rPr>
          <w:rFonts w:ascii="Tahoma" w:hAnsi="Tahoma" w:cs="Tahoma"/>
          <w:lang w:val="el-GR"/>
        </w:rPr>
        <w:t xml:space="preserve"> Όταν υπάρχει σε βάρος του αμετάκλητη καταδικαστική απόφαση </w:t>
      </w:r>
      <w:r w:rsidR="00B21E7B" w:rsidRPr="00D07716">
        <w:rPr>
          <w:rFonts w:ascii="Tahoma" w:hAnsi="Tahoma" w:cs="Tahoma"/>
          <w:lang w:val="el-GR"/>
        </w:rPr>
        <w:t>για ένα από τα ακόλουθα εγκλήματα:</w:t>
      </w:r>
      <w:r w:rsidRPr="00D07716">
        <w:rPr>
          <w:rFonts w:ascii="Tahoma" w:hAnsi="Tahoma" w:cs="Tahoma"/>
          <w:lang w:val="el-GR"/>
        </w:rPr>
        <w:t xml:space="preserve"> </w:t>
      </w:r>
    </w:p>
    <w:p w14:paraId="6EF38BF2" w14:textId="77777777" w:rsidR="00D41FD6" w:rsidRPr="00D07716" w:rsidRDefault="00D41FD6">
      <w:pPr>
        <w:rPr>
          <w:rFonts w:ascii="Tahoma" w:hAnsi="Tahoma" w:cs="Tahoma"/>
          <w:lang w:val="el-GR"/>
        </w:rPr>
      </w:pPr>
      <w:r w:rsidRPr="00D07716">
        <w:rPr>
          <w:rFonts w:ascii="Tahoma" w:hAnsi="Tahoma" w:cs="Tahoma"/>
          <w:lang w:val="el-GR"/>
        </w:rPr>
        <w:t xml:space="preserve">α) 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 (ΕΕ </w:t>
      </w:r>
      <w:r w:rsidRPr="00D07716">
        <w:rPr>
          <w:rFonts w:ascii="Tahoma" w:hAnsi="Tahoma" w:cs="Tahoma"/>
        </w:rPr>
        <w:t>L</w:t>
      </w:r>
      <w:r w:rsidRPr="00D07716">
        <w:rPr>
          <w:rFonts w:ascii="Tahoma" w:hAnsi="Tahoma" w:cs="Tahoma"/>
          <w:lang w:val="el-GR"/>
        </w:rPr>
        <w:t xml:space="preserve"> 300 της 11.11.2008 σ.42), </w:t>
      </w:r>
      <w:r w:rsidR="00B21E7B" w:rsidRPr="00D07716">
        <w:rPr>
          <w:rFonts w:ascii="Tahoma" w:hAnsi="Tahoma" w:cs="Tahoma"/>
          <w:lang w:val="el-GR"/>
        </w:rPr>
        <w:t>και τα εγκλήματα του άρθρου 187 του Ποινικού Κώδικα (εγκληματική οργάνωση),</w:t>
      </w:r>
    </w:p>
    <w:p w14:paraId="104CBE96" w14:textId="77777777" w:rsidR="00D41FD6" w:rsidRPr="00D07716" w:rsidRDefault="00D41FD6">
      <w:pPr>
        <w:rPr>
          <w:rFonts w:ascii="Tahoma" w:hAnsi="Tahoma" w:cs="Tahoma"/>
          <w:lang w:val="el-GR"/>
        </w:rPr>
      </w:pPr>
      <w:r w:rsidRPr="00D07716">
        <w:rPr>
          <w:rFonts w:ascii="Tahoma" w:hAnsi="Tahoma" w:cs="Tahoma"/>
          <w:lang w:val="el-GR"/>
        </w:rPr>
        <w:t xml:space="preserve">β) </w:t>
      </w:r>
      <w:r w:rsidR="00B21E7B" w:rsidRPr="00D07716">
        <w:rPr>
          <w:rFonts w:ascii="Tahoma" w:hAnsi="Tahoma" w:cs="Tahoma"/>
          <w:lang w:val="el-GR"/>
        </w:rPr>
        <w:t xml:space="preserve">ενεργητική </w:t>
      </w:r>
      <w:r w:rsidRPr="00D07716">
        <w:rPr>
          <w:rFonts w:ascii="Tahoma" w:hAnsi="Tahoma" w:cs="Tahoma"/>
          <w:lang w:val="el-GR"/>
        </w:rPr>
        <w:t xml:space="preserve">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w:t>
      </w:r>
      <w:r w:rsidRPr="00D07716">
        <w:rPr>
          <w:rFonts w:ascii="Tahoma" w:hAnsi="Tahoma" w:cs="Tahoma"/>
        </w:rPr>
        <w:t>C</w:t>
      </w:r>
      <w:r w:rsidRPr="00D07716">
        <w:rPr>
          <w:rFonts w:ascii="Tahoma" w:hAnsi="Tahoma" w:cs="Tahoma"/>
          <w:lang w:val="el-GR"/>
        </w:rPr>
        <w:t xml:space="preserve"> 195 της 25.6.1997, σ. 1) και στην </w:t>
      </w:r>
      <w:r w:rsidR="00B21E7B" w:rsidRPr="00D07716">
        <w:rPr>
          <w:rFonts w:ascii="Tahoma" w:hAnsi="Tahoma" w:cs="Tahoma"/>
          <w:lang w:val="el-GR"/>
        </w:rPr>
        <w:t xml:space="preserve">παρ. </w:t>
      </w:r>
      <w:r w:rsidRPr="00D07716">
        <w:rPr>
          <w:rFonts w:ascii="Tahoma" w:hAnsi="Tahoma" w:cs="Tahoma"/>
          <w:lang w:val="el-GR"/>
        </w:rPr>
        <w:t xml:space="preserve">1 του άρθρου 2 της απόφασης-πλαίσιο 2003/568/ΔΕΥ του Συμβουλίου της 22ας Ιουλίου 2003, για την καταπολέμηση της δωροδοκίας στον ιδιωτικό τομέα (ΕΕ </w:t>
      </w:r>
      <w:r w:rsidRPr="00D07716">
        <w:rPr>
          <w:rFonts w:ascii="Tahoma" w:hAnsi="Tahoma" w:cs="Tahoma"/>
        </w:rPr>
        <w:t>L</w:t>
      </w:r>
      <w:r w:rsidRPr="00D07716">
        <w:rPr>
          <w:rFonts w:ascii="Tahoma" w:hAnsi="Tahoma" w:cs="Tahoma"/>
          <w:lang w:val="el-GR"/>
        </w:rPr>
        <w:t xml:space="preserve"> 192 της 31.7.2003, σ. 54), καθώς και όπως ορίζεται </w:t>
      </w:r>
      <w:r w:rsidR="00B21E7B" w:rsidRPr="00D07716">
        <w:rPr>
          <w:rFonts w:ascii="Tahoma" w:hAnsi="Tahoma" w:cs="Tahoma"/>
          <w:lang w:val="el-GR"/>
        </w:rPr>
        <w:t>στο εθνικό δίκαιο του οικονομικού φορέα, και τα εγκλήματα των άρθρων 159Α (δωροδοκία πολιτικών προσώπων), 236 (δωροδοκία υπαλλήλου), 237 παρ. 2-4 (δωροδοκία δικαστικών λειτουργών), 237Α παρ. 2 (εμπορία επιρροής – μεσάζοντες), 396 παρ. 2 (δωροδοκία στον ιδιωτικό τομέα) του Ποινικού Κώδικα,</w:t>
      </w:r>
    </w:p>
    <w:p w14:paraId="6B383F81" w14:textId="77777777" w:rsidR="00D41FD6" w:rsidRPr="00D07716" w:rsidRDefault="00D41FD6">
      <w:pPr>
        <w:rPr>
          <w:rFonts w:ascii="Tahoma" w:hAnsi="Tahoma" w:cs="Tahoma"/>
          <w:lang w:val="el-GR"/>
        </w:rPr>
      </w:pPr>
      <w:r w:rsidRPr="00D07716">
        <w:rPr>
          <w:rFonts w:ascii="Tahoma" w:hAnsi="Tahoma" w:cs="Tahoma"/>
          <w:lang w:val="el-GR"/>
        </w:rPr>
        <w:t xml:space="preserve">γ) απάτη, </w:t>
      </w:r>
      <w:r w:rsidR="00952C79" w:rsidRPr="00D07716">
        <w:rPr>
          <w:rFonts w:ascii="Tahoma" w:hAnsi="Tahoma" w:cs="Tahoma"/>
          <w:lang w:val="el-GR"/>
        </w:rPr>
        <w:t>εις βάρος των οικονομικών συμφερόντων της Ένωσης, κατά την έννοια των άρθρων 3 και 4 της Οδηγίας (ΕΕ) 2017/1371 του Ευρωπαϊκού Κοινοβουλίου και του Συμβουλίου της 5</w:t>
      </w:r>
      <w:r w:rsidR="00952C79" w:rsidRPr="00D07716">
        <w:rPr>
          <w:rFonts w:ascii="Tahoma" w:hAnsi="Tahoma" w:cs="Tahoma"/>
          <w:vertAlign w:val="superscript"/>
          <w:lang w:val="el-GR"/>
        </w:rPr>
        <w:t>ης</w:t>
      </w:r>
      <w:r w:rsidR="00952C79" w:rsidRPr="00D07716">
        <w:rPr>
          <w:rFonts w:ascii="Tahoma" w:hAnsi="Tahoma" w:cs="Tahoma"/>
          <w:lang w:val="el-GR"/>
        </w:rPr>
        <w:t xml:space="preserve"> Ιουλίου 2017 σχετικά με την καταπολέμηση, μέσω του ποινικού δικαίου, της απάτης εις βάρος των οικονομικών συμφερόντων της Ένωσης (</w:t>
      </w:r>
      <w:r w:rsidR="00952C79" w:rsidRPr="00D07716">
        <w:rPr>
          <w:rFonts w:ascii="Tahoma" w:hAnsi="Tahoma" w:cs="Tahoma"/>
          <w:lang w:val="en-US"/>
        </w:rPr>
        <w:t>L</w:t>
      </w:r>
      <w:r w:rsidR="00952C79" w:rsidRPr="00D07716">
        <w:rPr>
          <w:rFonts w:ascii="Tahoma" w:hAnsi="Tahoma" w:cs="Tahoma"/>
          <w:lang w:val="el-GR"/>
        </w:rPr>
        <w:t xml:space="preserve"> 198/28.07.2017) και τα εγκλήματα των άρθρων 159Α (δωροδοκία πολιτικών προσώπων), 216 (πλαστογραφία), 236 (δωροδοκία υπαλλήλου), 237 παρ. 2-4 (δωροδοκία δικαστικών λειτουργών), 242 (ψευδής βεβαίωση, νόθευση κ.λπ.) 374 (διακεκριμένη κλοπή), 375 (υπεξαίρεση), 386 (απάτη), 386Α (απάτη με υπολογιστή), </w:t>
      </w:r>
      <w:r w:rsidR="00952C79" w:rsidRPr="00D07716">
        <w:rPr>
          <w:rFonts w:ascii="Tahoma" w:hAnsi="Tahoma" w:cs="Tahoma"/>
          <w:szCs w:val="22"/>
          <w:lang w:val="el-GR"/>
        </w:rPr>
        <w:t>386Β (</w:t>
      </w:r>
      <w:r w:rsidR="00952C79" w:rsidRPr="00D07716">
        <w:rPr>
          <w:rFonts w:ascii="Tahoma" w:hAnsi="Tahoma" w:cs="Tahoma"/>
          <w:szCs w:val="22"/>
          <w:lang w:val="el-GR" w:eastAsia="el-GR"/>
        </w:rPr>
        <w:t xml:space="preserve">απάτη σχετική με τις επιχορηγήσεις), 390 (απιστία) του Ποινικού Κώδικα και των άρθρων 155 </w:t>
      </w:r>
      <w:proofErr w:type="spellStart"/>
      <w:r w:rsidR="00952C79" w:rsidRPr="00D07716">
        <w:rPr>
          <w:rFonts w:ascii="Tahoma" w:hAnsi="Tahoma" w:cs="Tahoma"/>
          <w:szCs w:val="22"/>
          <w:lang w:val="el-GR" w:eastAsia="el-GR"/>
        </w:rPr>
        <w:t>επ</w:t>
      </w:r>
      <w:proofErr w:type="spellEnd"/>
      <w:r w:rsidR="00952C79" w:rsidRPr="00D07716">
        <w:rPr>
          <w:rFonts w:ascii="Tahoma" w:hAnsi="Tahoma" w:cs="Tahoma"/>
          <w:szCs w:val="22"/>
          <w:lang w:val="el-GR" w:eastAsia="el-GR"/>
        </w:rPr>
        <w:t>. του Εθνικού Τελωνειακού Κώδικα (ν. 2960/2001, Α’ 265), όταν αυτά στρέφονται κατά των οικονομικών συμφερόντων της Ευρωπαϊκής Ένωσης ή συνδέονται με την προσβολή αυτών των συμφερόντων, καθώς και τα εγκλήματα των άρθρων 23 (διασυνοριακή απάτη σχετικά με τον ΦΠΑ) και 24 (επικουρικές διατάξεις για την ποινική προστασία των οικονομικών συμφερόντων της Ευρωπαϊκής Ένωσης) του ν. 4689/2020 (Α’ 103),</w:t>
      </w:r>
      <w:r w:rsidRPr="00D07716">
        <w:rPr>
          <w:rFonts w:ascii="Tahoma" w:hAnsi="Tahoma" w:cs="Tahoma"/>
          <w:lang w:val="el-GR"/>
        </w:rPr>
        <w:t xml:space="preserve"> </w:t>
      </w:r>
    </w:p>
    <w:p w14:paraId="67E92ED9" w14:textId="77777777" w:rsidR="00D41FD6" w:rsidRPr="00D07716" w:rsidRDefault="00D41FD6">
      <w:pPr>
        <w:rPr>
          <w:rFonts w:ascii="Tahoma" w:hAnsi="Tahoma" w:cs="Tahoma"/>
          <w:lang w:val="el-GR"/>
        </w:rPr>
      </w:pPr>
      <w:r w:rsidRPr="00D07716">
        <w:rPr>
          <w:rFonts w:ascii="Tahoma" w:hAnsi="Tahoma" w:cs="Tahoma"/>
          <w:lang w:val="el-GR"/>
        </w:rPr>
        <w:t xml:space="preserve">δ) τρομοκρατικά εγκλήματα ή εγκλήματα συνδεόμενα με τρομοκρατικές δραστηριότητες, όπως ορίζονται, αντιστοίχως, στα άρθρα </w:t>
      </w:r>
      <w:r w:rsidR="00952C79" w:rsidRPr="00D07716">
        <w:rPr>
          <w:rFonts w:ascii="Tahoma" w:hAnsi="Tahoma" w:cs="Tahoma"/>
          <w:lang w:val="el-GR"/>
        </w:rPr>
        <w:t>3-4 και 5-12 της Οδηγίας (ΕΕ) 2017/541 του Ευρωπαϊκού Κοινοβουλίου και του Συμβουλίου της 15</w:t>
      </w:r>
      <w:r w:rsidR="00952C79" w:rsidRPr="00D07716">
        <w:rPr>
          <w:rFonts w:ascii="Tahoma" w:hAnsi="Tahoma" w:cs="Tahoma"/>
          <w:vertAlign w:val="superscript"/>
          <w:lang w:val="el-GR"/>
        </w:rPr>
        <w:t>ης</w:t>
      </w:r>
      <w:r w:rsidR="00952C79" w:rsidRPr="00D07716">
        <w:rPr>
          <w:rFonts w:ascii="Tahoma" w:hAnsi="Tahoma" w:cs="Tahoma"/>
          <w:lang w:val="el-GR"/>
        </w:rPr>
        <w:t xml:space="preserve"> Μαρτίου 2017 για την καταπολέμηση της τρομοκρατίας και την αντικατάσταση της απόφασης-πλαισίου 2002/475/ΔΕΥ του Συμβουλίου και για την τροποποίηση της απόφασης 2005/671/ΔΕΥ του Συμβουλίου (ΕΕ </w:t>
      </w:r>
      <w:r w:rsidR="00952C79" w:rsidRPr="00D07716">
        <w:rPr>
          <w:rFonts w:ascii="Tahoma" w:hAnsi="Tahoma" w:cs="Tahoma"/>
        </w:rPr>
        <w:t>L</w:t>
      </w:r>
      <w:r w:rsidR="00952C79" w:rsidRPr="00D07716">
        <w:rPr>
          <w:rFonts w:ascii="Tahoma" w:hAnsi="Tahoma" w:cs="Tahoma"/>
          <w:lang w:val="el-GR"/>
        </w:rPr>
        <w:t xml:space="preserve"> 88/31.03.2017) ή ηθική αυτουργία ή συνέργεια ή απόπειρα διάπραξης εγκλήματος, όπως ορίζονται στο άρθρο 14 αυτής, και τα </w:t>
      </w:r>
      <w:r w:rsidR="00952C79" w:rsidRPr="00D07716">
        <w:rPr>
          <w:rFonts w:ascii="Tahoma" w:hAnsi="Tahoma" w:cs="Tahoma"/>
          <w:lang w:val="el-GR"/>
        </w:rPr>
        <w:lastRenderedPageBreak/>
        <w:t>εγκλήματα των άρθρων 187Α και 187Β του Ποινικού Κώδικα, καθώς και τα εγκλήματα των άρθρων 32-35 του ν. 4689/2020 (Α’103),</w:t>
      </w:r>
    </w:p>
    <w:p w14:paraId="77B725C0" w14:textId="77777777" w:rsidR="006B30BF" w:rsidRPr="00D07716" w:rsidRDefault="00D41FD6">
      <w:pPr>
        <w:rPr>
          <w:rFonts w:ascii="Tahoma" w:hAnsi="Tahoma" w:cs="Tahoma"/>
          <w:lang w:val="el-GR"/>
        </w:rPr>
      </w:pPr>
      <w:r w:rsidRPr="00D07716">
        <w:rPr>
          <w:rFonts w:ascii="Tahoma" w:hAnsi="Tahoma" w:cs="Tahoma"/>
          <w:lang w:val="el-GR"/>
        </w:rPr>
        <w:t xml:space="preserve">ε) νομιμοποίηση εσόδων από παράνομες δραστηριότητες ή χρηματοδότηση της τρομοκρατίας, όπως αυτές ορίζονται στο άρθρο 1 της Οδηγίας </w:t>
      </w:r>
      <w:r w:rsidR="00952C79" w:rsidRPr="00D07716">
        <w:rPr>
          <w:rFonts w:ascii="Tahoma" w:hAnsi="Tahoma" w:cs="Tahoma"/>
          <w:lang w:val="el-GR"/>
        </w:rPr>
        <w:t xml:space="preserve">(ΕΕ) 2015/849 του Ευρωπαϊκού Κοινοβουλίου και του Συμβουλίου της 20ης Μαΐου 2015, σχετικά με την πρόληψη της χρησιμοποίησης του χρηματοπιστωτικού συστήματος για τη νομιμοποίηση εσόδων από παράνομες δραστηριότητες ή για τη χρηματοδότηση της τρομοκρατίας, την τροποποίηση του κανονισμού (ΕΕ) </w:t>
      </w:r>
      <w:proofErr w:type="spellStart"/>
      <w:r w:rsidR="00952C79" w:rsidRPr="00D07716">
        <w:rPr>
          <w:rFonts w:ascii="Tahoma" w:hAnsi="Tahoma" w:cs="Tahoma"/>
          <w:lang w:val="el-GR"/>
        </w:rPr>
        <w:t>αριθμ</w:t>
      </w:r>
      <w:proofErr w:type="spellEnd"/>
      <w:r w:rsidR="00952C79" w:rsidRPr="00D07716">
        <w:rPr>
          <w:rFonts w:ascii="Tahoma" w:hAnsi="Tahoma" w:cs="Tahoma"/>
          <w:lang w:val="el-GR"/>
        </w:rPr>
        <w:t xml:space="preserve">. 648/2012 του Ευρωπαϊκού Κοινοβουλίου και του Συμβουλίου, και την κατάργηση της οδηγίας 2005/60/ΕΚ του Ευρωπαϊκού Κοινοβουλίου και του Συμβουλίου και της οδηγίας 2006/70/ΕΚ της Επιτροπής (ΕΕ </w:t>
      </w:r>
      <w:r w:rsidR="00952C79" w:rsidRPr="00D07716">
        <w:rPr>
          <w:rFonts w:ascii="Tahoma" w:hAnsi="Tahoma" w:cs="Tahoma"/>
          <w:lang w:val="en-US"/>
        </w:rPr>
        <w:t>L</w:t>
      </w:r>
      <w:r w:rsidR="00952C79" w:rsidRPr="00D07716">
        <w:rPr>
          <w:rFonts w:ascii="Tahoma" w:hAnsi="Tahoma" w:cs="Tahoma"/>
          <w:lang w:val="el-GR"/>
        </w:rPr>
        <w:t xml:space="preserve"> 141/05.06.2015) και τα εγκλήματα των άρθρων 2 και 39 του ν. 4557/2018 (Α’ 139),</w:t>
      </w:r>
    </w:p>
    <w:p w14:paraId="48303EAB" w14:textId="77777777" w:rsidR="00D41FD6" w:rsidRPr="00D07716" w:rsidRDefault="00952C79">
      <w:pPr>
        <w:rPr>
          <w:rFonts w:ascii="Tahoma" w:hAnsi="Tahoma" w:cs="Tahoma"/>
          <w:lang w:val="el-GR"/>
        </w:rPr>
      </w:pPr>
      <w:proofErr w:type="spellStart"/>
      <w:r w:rsidRPr="00D07716">
        <w:rPr>
          <w:rFonts w:ascii="Tahoma" w:hAnsi="Tahoma" w:cs="Tahoma"/>
          <w:lang w:val="el-GR"/>
        </w:rPr>
        <w:t>στ</w:t>
      </w:r>
      <w:proofErr w:type="spellEnd"/>
      <w:r w:rsidRPr="00D07716">
        <w:rPr>
          <w:rFonts w:ascii="Tahoma" w:hAnsi="Tahoma" w:cs="Tahoma"/>
          <w:lang w:val="el-GR"/>
        </w:rPr>
        <w:t xml:space="preserve">) παιδική εργασία και άλλες μορφές εμπορίας ανθρώπων, όπως ορίζονται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w:t>
      </w:r>
      <w:r w:rsidRPr="00D07716">
        <w:rPr>
          <w:rFonts w:ascii="Tahoma" w:hAnsi="Tahoma" w:cs="Tahoma"/>
        </w:rPr>
        <w:t>L</w:t>
      </w:r>
      <w:r w:rsidRPr="00D07716">
        <w:rPr>
          <w:rFonts w:ascii="Tahoma" w:hAnsi="Tahoma" w:cs="Tahoma"/>
          <w:lang w:val="el-GR"/>
        </w:rPr>
        <w:t xml:space="preserve"> 101 της 15.4.2011, σ. 1), και τα εγκλήματα του άρθρου 323Α του Ποινικού Κώδικα (εμπορία ανθρώπων).</w:t>
      </w:r>
    </w:p>
    <w:p w14:paraId="7DE11323" w14:textId="77777777" w:rsidR="00952C79" w:rsidRPr="00D07716" w:rsidRDefault="00D41FD6" w:rsidP="00952C79">
      <w:pPr>
        <w:rPr>
          <w:rFonts w:ascii="Tahoma" w:hAnsi="Tahoma" w:cs="Tahoma"/>
          <w:lang w:val="el-GR"/>
        </w:rPr>
      </w:pPr>
      <w:r w:rsidRPr="00D07716">
        <w:rPr>
          <w:rFonts w:ascii="Tahoma" w:hAnsi="Tahoma" w:cs="Tahoma"/>
          <w:lang w:val="el-GR"/>
        </w:rPr>
        <w:t xml:space="preserve">Ο οικονομικός φορέας αποκλείεται, επίσης, όταν το πρόσωπο εις βάρος του οποίου εκδόθηκε </w:t>
      </w:r>
      <w:r w:rsidR="00310942" w:rsidRPr="00D07716">
        <w:rPr>
          <w:rFonts w:ascii="Tahoma" w:hAnsi="Tahoma" w:cs="Tahoma"/>
          <w:lang w:val="el-GR"/>
        </w:rPr>
        <w:t xml:space="preserve"> </w:t>
      </w:r>
      <w:r w:rsidRPr="00D07716">
        <w:rPr>
          <w:rFonts w:ascii="Tahoma" w:hAnsi="Tahoma" w:cs="Tahoma"/>
          <w:lang w:val="el-GR"/>
        </w:rPr>
        <w:t xml:space="preserve">αμετάκλητη καταδικαστική απόφαση είναι μέλος του διοικητικού, διευθυντικού ή εποπτικού οργάνου του ή έχει εξουσία εκπροσώπησης, λήψης αποφάσεων ή ελέγχου σε αυτό. </w:t>
      </w:r>
      <w:r w:rsidR="00952C79" w:rsidRPr="00D07716">
        <w:rPr>
          <w:rFonts w:ascii="Tahoma" w:hAnsi="Tahoma" w:cs="Tahoma"/>
          <w:lang w:val="el-GR"/>
        </w:rPr>
        <w:t xml:space="preserve">Η υποχρέωση του προηγούμενου εδαφίου αφορά: </w:t>
      </w:r>
    </w:p>
    <w:p w14:paraId="3EA830EF" w14:textId="77777777" w:rsidR="00D41FD6" w:rsidRPr="00D07716" w:rsidRDefault="00952C79">
      <w:pPr>
        <w:rPr>
          <w:rFonts w:ascii="Tahoma" w:hAnsi="Tahoma" w:cs="Tahoma"/>
          <w:lang w:val="el-GR"/>
        </w:rPr>
      </w:pPr>
      <w:r w:rsidRPr="00D07716">
        <w:rPr>
          <w:rFonts w:ascii="Tahoma" w:hAnsi="Tahoma" w:cs="Tahoma"/>
          <w:lang w:val="el-GR"/>
        </w:rPr>
        <w:t>- σ</w:t>
      </w:r>
      <w:r w:rsidR="00D41FD6" w:rsidRPr="00D07716">
        <w:rPr>
          <w:rFonts w:ascii="Tahoma" w:hAnsi="Tahoma" w:cs="Tahoma"/>
          <w:lang w:val="el-GR"/>
        </w:rPr>
        <w:t xml:space="preserve">τις περιπτώσεις εταιρειών περιορισμένης ευθύνης (Ε.Π.Ε.) </w:t>
      </w:r>
      <w:r w:rsidRPr="00D07716">
        <w:rPr>
          <w:rFonts w:ascii="Tahoma" w:hAnsi="Tahoma" w:cs="Tahoma"/>
          <w:lang w:val="el-GR"/>
        </w:rPr>
        <w:t xml:space="preserve">ιδιωτικών κεφαλαιουχικών εταιρειών (Ι.Κ.Ε.) </w:t>
      </w:r>
      <w:r w:rsidR="00D41FD6" w:rsidRPr="00D07716">
        <w:rPr>
          <w:rFonts w:ascii="Tahoma" w:hAnsi="Tahoma" w:cs="Tahoma"/>
          <w:lang w:val="el-GR"/>
        </w:rPr>
        <w:t>και προσωπικών εταιρειών (Ο.Ε. και Ε.Ε.) τους διαχειριστές.</w:t>
      </w:r>
    </w:p>
    <w:p w14:paraId="556A072E" w14:textId="77777777" w:rsidR="00D41FD6" w:rsidRPr="00D07716" w:rsidRDefault="00937963" w:rsidP="00937963">
      <w:pPr>
        <w:suppressAutoHyphens w:val="0"/>
        <w:spacing w:after="160" w:line="252" w:lineRule="auto"/>
        <w:rPr>
          <w:rFonts w:ascii="Tahoma" w:hAnsi="Tahoma" w:cs="Tahoma"/>
          <w:lang w:val="el-GR"/>
        </w:rPr>
      </w:pPr>
      <w:r w:rsidRPr="00D07716">
        <w:rPr>
          <w:rFonts w:ascii="Tahoma" w:hAnsi="Tahoma" w:cs="Tahoma"/>
          <w:lang w:val="el-GR"/>
        </w:rPr>
        <w:t>- σ</w:t>
      </w:r>
      <w:r w:rsidR="00D41FD6" w:rsidRPr="00D07716">
        <w:rPr>
          <w:rFonts w:ascii="Tahoma" w:hAnsi="Tahoma" w:cs="Tahoma"/>
          <w:lang w:val="el-GR"/>
        </w:rPr>
        <w:t xml:space="preserve">τις περιπτώσεις ανωνύμων εταιρειών (Α.Ε.), </w:t>
      </w:r>
      <w:r w:rsidRPr="00D07716">
        <w:rPr>
          <w:rFonts w:ascii="Tahoma" w:hAnsi="Tahoma" w:cs="Tahoma"/>
          <w:lang w:val="el-GR"/>
        </w:rPr>
        <w:t>τον διευθύνοντα Σύμβουλο, τα μέλη του Διοικητικού Συμβουλίου, καθώς και τα πρόσωπα στα οποία με απόφαση του Διοικητικού Συμβουλίου έχει ανατεθεί το σύνολο της διαχείρισης και εκπροσώπησης της εταιρείας.</w:t>
      </w:r>
    </w:p>
    <w:p w14:paraId="5FA25F0E" w14:textId="77777777" w:rsidR="00D41FD6" w:rsidRPr="00D07716" w:rsidRDefault="006B30BF">
      <w:pPr>
        <w:suppressAutoHyphens w:val="0"/>
        <w:spacing w:after="160" w:line="252" w:lineRule="auto"/>
        <w:rPr>
          <w:rFonts w:ascii="Tahoma" w:hAnsi="Tahoma" w:cs="Tahoma"/>
          <w:lang w:val="el-GR"/>
        </w:rPr>
      </w:pPr>
      <w:r w:rsidRPr="00D07716">
        <w:rPr>
          <w:rFonts w:ascii="Tahoma" w:hAnsi="Tahoma" w:cs="Tahoma"/>
          <w:lang w:val="el-GR"/>
        </w:rPr>
        <w:t>-</w:t>
      </w:r>
      <w:r w:rsidR="00937963" w:rsidRPr="00D07716">
        <w:rPr>
          <w:rFonts w:ascii="Tahoma" w:hAnsi="Tahoma" w:cs="Tahoma"/>
          <w:lang w:val="el-GR"/>
        </w:rPr>
        <w:t xml:space="preserve"> σ</w:t>
      </w:r>
      <w:r w:rsidR="00D41FD6" w:rsidRPr="00D07716">
        <w:rPr>
          <w:rFonts w:ascii="Tahoma" w:hAnsi="Tahoma" w:cs="Tahoma"/>
          <w:lang w:val="el-GR"/>
        </w:rPr>
        <w:t>τις περιπτώσεις Συνεταιρισμών, τα μέλη του Διοικητικού Συμβουλίου.</w:t>
      </w:r>
    </w:p>
    <w:p w14:paraId="732572C6" w14:textId="77777777" w:rsidR="006B30BF" w:rsidRPr="00D07716" w:rsidRDefault="006B30BF">
      <w:pPr>
        <w:suppressAutoHyphens w:val="0"/>
        <w:spacing w:after="160" w:line="252" w:lineRule="auto"/>
        <w:rPr>
          <w:rFonts w:ascii="Tahoma" w:hAnsi="Tahoma" w:cs="Tahoma"/>
          <w:lang w:val="el-GR"/>
        </w:rPr>
      </w:pPr>
      <w:r w:rsidRPr="00D07716">
        <w:rPr>
          <w:rFonts w:ascii="Tahoma" w:hAnsi="Tahoma" w:cs="Tahoma"/>
          <w:lang w:val="el-GR"/>
        </w:rPr>
        <w:t>-</w:t>
      </w:r>
      <w:r w:rsidR="005840D3" w:rsidRPr="00D07716">
        <w:rPr>
          <w:rFonts w:ascii="Tahoma" w:hAnsi="Tahoma" w:cs="Tahoma"/>
          <w:lang w:val="el-GR"/>
        </w:rPr>
        <w:t xml:space="preserve"> σ</w:t>
      </w:r>
      <w:r w:rsidR="00D41FD6" w:rsidRPr="00D07716">
        <w:rPr>
          <w:rFonts w:ascii="Tahoma" w:hAnsi="Tahoma" w:cs="Tahoma"/>
          <w:lang w:val="el-GR"/>
        </w:rPr>
        <w:t xml:space="preserve">ε όλες τις υπόλοιπες περιπτώσεις νομικών προσώπων, </w:t>
      </w:r>
      <w:r w:rsidR="005840D3" w:rsidRPr="00D07716">
        <w:rPr>
          <w:rFonts w:ascii="Tahoma" w:hAnsi="Tahoma" w:cs="Tahoma"/>
          <w:lang w:val="el-GR"/>
        </w:rPr>
        <w:t>τον κατά περίπτωση νόμιμο εκπρόσωπο.</w:t>
      </w:r>
    </w:p>
    <w:p w14:paraId="7EB11C33" w14:textId="77777777" w:rsidR="00D41FD6" w:rsidRPr="00D07716" w:rsidRDefault="00D41FD6">
      <w:pPr>
        <w:suppressAutoHyphens w:val="0"/>
        <w:spacing w:after="160" w:line="252" w:lineRule="auto"/>
        <w:rPr>
          <w:rFonts w:ascii="Tahoma" w:hAnsi="Tahoma" w:cs="Tahoma"/>
          <w:b/>
          <w:bCs/>
          <w:lang w:val="el-GR"/>
        </w:rPr>
      </w:pPr>
      <w:r w:rsidRPr="00D07716">
        <w:rPr>
          <w:rFonts w:ascii="Tahoma" w:hAnsi="Tahoma" w:cs="Tahoma"/>
          <w:b/>
          <w:lang w:val="el-GR"/>
        </w:rPr>
        <w:t>Εάν στις ως άνω περιπτώσεις (α) έως (</w:t>
      </w:r>
      <w:proofErr w:type="spellStart"/>
      <w:r w:rsidRPr="00D07716">
        <w:rPr>
          <w:rFonts w:ascii="Tahoma" w:hAnsi="Tahoma" w:cs="Tahoma"/>
          <w:b/>
          <w:lang w:val="el-GR"/>
        </w:rPr>
        <w:t>στ</w:t>
      </w:r>
      <w:proofErr w:type="spellEnd"/>
      <w:r w:rsidRPr="00D07716">
        <w:rPr>
          <w:rFonts w:ascii="Tahoma" w:hAnsi="Tahoma" w:cs="Tahoma"/>
          <w:b/>
          <w:lang w:val="el-GR"/>
        </w:rPr>
        <w:t>) η κατά τα ανωτέρω περίοδος αποκλεισμού δεν έχει καθοριστεί με αμετάκλητη απόφαση, αυτή ανέρχεται σε πέντε (5) έτη από την ημερομηνία της καταδίκης με αμετάκλητη απόφαση</w:t>
      </w:r>
      <w:r w:rsidRPr="00D07716">
        <w:rPr>
          <w:rFonts w:ascii="Tahoma" w:hAnsi="Tahoma" w:cs="Tahoma"/>
          <w:lang w:val="el-GR"/>
        </w:rPr>
        <w:t xml:space="preserve">. </w:t>
      </w:r>
    </w:p>
    <w:p w14:paraId="6B93BD8C" w14:textId="77777777" w:rsidR="00D41FD6" w:rsidRPr="00D07716" w:rsidRDefault="00D41FD6">
      <w:pPr>
        <w:rPr>
          <w:rFonts w:ascii="Tahoma" w:hAnsi="Tahoma" w:cs="Tahoma"/>
          <w:lang w:val="el-GR"/>
        </w:rPr>
      </w:pPr>
      <w:r w:rsidRPr="00D07716">
        <w:rPr>
          <w:rFonts w:ascii="Tahoma" w:hAnsi="Tahoma" w:cs="Tahoma"/>
          <w:b/>
          <w:bCs/>
          <w:lang w:val="el-GR"/>
        </w:rPr>
        <w:t>2.2.3.2.</w:t>
      </w:r>
      <w:r w:rsidRPr="00D07716">
        <w:rPr>
          <w:rFonts w:ascii="Tahoma" w:hAnsi="Tahoma" w:cs="Tahoma"/>
          <w:lang w:val="el-GR"/>
        </w:rPr>
        <w:t xml:space="preserve"> Στις ακόλουθες περιπτώσεις :</w:t>
      </w:r>
    </w:p>
    <w:p w14:paraId="1DDB88CA" w14:textId="77777777" w:rsidR="00D41FD6" w:rsidRPr="00D07716" w:rsidRDefault="00D41FD6">
      <w:pPr>
        <w:rPr>
          <w:rFonts w:ascii="Tahoma" w:hAnsi="Tahoma" w:cs="Tahoma"/>
          <w:lang w:val="el-GR"/>
        </w:rPr>
      </w:pPr>
      <w:r w:rsidRPr="00D07716">
        <w:rPr>
          <w:rFonts w:ascii="Tahoma" w:hAnsi="Tahoma" w:cs="Tahoma"/>
          <w:lang w:val="el-GR"/>
        </w:rPr>
        <w:t xml:space="preserve">α) όταν ο </w:t>
      </w:r>
      <w:r w:rsidR="00A17759" w:rsidRPr="00D07716">
        <w:rPr>
          <w:rFonts w:ascii="Tahoma" w:hAnsi="Tahoma" w:cs="Tahoma"/>
          <w:lang w:val="el-GR"/>
        </w:rPr>
        <w:t xml:space="preserve">οικονομικός φορέας </w:t>
      </w:r>
      <w:r w:rsidRPr="00D07716">
        <w:rPr>
          <w:rFonts w:ascii="Tahoma" w:hAnsi="Tahoma" w:cs="Tahoma"/>
          <w:lang w:val="el-GR"/>
        </w:rPr>
        <w:t xml:space="preserve">έχει αθετήσει τις υποχρεώσεις του όσον αφορά στην 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ή </w:t>
      </w:r>
    </w:p>
    <w:p w14:paraId="0A1B7AA3" w14:textId="77777777" w:rsidR="00D41FD6" w:rsidRPr="00D07716" w:rsidRDefault="00D41FD6">
      <w:pPr>
        <w:rPr>
          <w:rFonts w:ascii="Tahoma" w:hAnsi="Tahoma" w:cs="Tahoma"/>
          <w:lang w:val="el-GR"/>
        </w:rPr>
      </w:pPr>
      <w:r w:rsidRPr="00D07716">
        <w:rPr>
          <w:rFonts w:ascii="Tahoma" w:hAnsi="Tahoma" w:cs="Tahoma"/>
          <w:lang w:val="el-GR"/>
        </w:rPr>
        <w:t xml:space="preserve">β) όταν η αναθέτουσα αρχή μπορεί να αποδείξει με τα κατάλληλα μέσα ότι ο </w:t>
      </w:r>
      <w:r w:rsidR="00A17759" w:rsidRPr="00D07716">
        <w:rPr>
          <w:rFonts w:ascii="Tahoma" w:hAnsi="Tahoma" w:cs="Tahoma"/>
          <w:lang w:val="el-GR"/>
        </w:rPr>
        <w:t xml:space="preserve">οικονομικός φορέας </w:t>
      </w:r>
      <w:r w:rsidRPr="00D07716">
        <w:rPr>
          <w:rFonts w:ascii="Tahoma" w:hAnsi="Tahoma" w:cs="Tahoma"/>
          <w:lang w:val="el-GR"/>
        </w:rPr>
        <w:t>έχει αθετήσει τις υποχρεώσεις του όσον αφορά την καταβολή φόρων ή εισφορών κοινωνικής ασφάλισης.</w:t>
      </w:r>
    </w:p>
    <w:p w14:paraId="5B3C7D1B" w14:textId="77777777" w:rsidR="00D41FD6" w:rsidRPr="00D07716" w:rsidRDefault="00D41FD6">
      <w:pPr>
        <w:rPr>
          <w:rFonts w:ascii="Tahoma" w:hAnsi="Tahoma" w:cs="Tahoma"/>
          <w:lang w:val="el-GR"/>
        </w:rPr>
      </w:pPr>
      <w:r w:rsidRPr="00D07716">
        <w:rPr>
          <w:rFonts w:ascii="Tahoma" w:hAnsi="Tahoma" w:cs="Tahoma"/>
          <w:lang w:val="el-GR"/>
        </w:rPr>
        <w:t xml:space="preserve">Αν ο </w:t>
      </w:r>
      <w:r w:rsidR="00A17759" w:rsidRPr="00D07716">
        <w:rPr>
          <w:rFonts w:ascii="Tahoma" w:hAnsi="Tahoma" w:cs="Tahoma"/>
          <w:lang w:val="el-GR"/>
        </w:rPr>
        <w:t>οικονομικός φορέας</w:t>
      </w:r>
      <w:r w:rsidR="00D83A10" w:rsidRPr="00D07716">
        <w:rPr>
          <w:rFonts w:ascii="Tahoma" w:hAnsi="Tahoma" w:cs="Tahoma"/>
          <w:lang w:val="el-GR"/>
        </w:rPr>
        <w:t xml:space="preserve"> </w:t>
      </w:r>
      <w:r w:rsidRPr="00D07716">
        <w:rPr>
          <w:rFonts w:ascii="Tahoma" w:hAnsi="Tahoma" w:cs="Tahoma"/>
          <w:lang w:val="el-GR"/>
        </w:rPr>
        <w:t>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14:paraId="3A984FFF" w14:textId="77777777" w:rsidR="00193450" w:rsidRPr="00D07716" w:rsidRDefault="00193450">
      <w:pPr>
        <w:rPr>
          <w:rFonts w:ascii="Tahoma" w:hAnsi="Tahoma" w:cs="Tahoma"/>
          <w:lang w:val="el-GR"/>
        </w:rPr>
      </w:pPr>
      <w:r w:rsidRPr="00D07716">
        <w:rPr>
          <w:rFonts w:ascii="Tahoma" w:hAnsi="Tahoma" w:cs="Tahoma"/>
          <w:szCs w:val="22"/>
          <w:lang w:val="el-GR" w:eastAsia="el-GR"/>
        </w:rPr>
        <w:t>Οι υποχρεώσεις των περ. α’ και β’ της παρ. 2.2.3.2  θεωρείται ότι δεν έχουν αθετηθεί εφόσον δεν έχουν καταστεί ληξιπρόθεσμες ή εφόσον αυτές έχουν υπαχθεί σε δεσμευτικό διακανονισμό που τηρείται.</w:t>
      </w:r>
    </w:p>
    <w:p w14:paraId="0041C5A7" w14:textId="77777777" w:rsidR="00D41FD6" w:rsidRPr="00D07716" w:rsidRDefault="00D41FD6">
      <w:pPr>
        <w:rPr>
          <w:rFonts w:ascii="Tahoma" w:hAnsi="Tahoma" w:cs="Tahoma"/>
          <w:strike/>
          <w:lang w:val="el-GR"/>
        </w:rPr>
      </w:pPr>
      <w:r w:rsidRPr="00D07716">
        <w:rPr>
          <w:rFonts w:ascii="Tahoma" w:hAnsi="Tahoma" w:cs="Tahoma"/>
          <w:lang w:val="el-GR"/>
        </w:rPr>
        <w:t xml:space="preserve">Δεν αποκλείεται ο οικονομικός φορέας, όταν έχει εκπληρώσει τις υποχρεώσεις του είτε καταβάλλοντας τους φόρους ή τις εισφορές κοινωνικής ασφάλισης που οφείλει, </w:t>
      </w:r>
      <w:r w:rsidRPr="00D07716">
        <w:rPr>
          <w:rFonts w:ascii="Tahoma" w:hAnsi="Tahoma" w:cs="Tahoma"/>
          <w:lang w:val="el-GR"/>
        </w:rPr>
        <w:lastRenderedPageBreak/>
        <w:t xml:space="preserve">συμπεριλαμβανομένων, κατά περίπτωση, των δεδουλευμένων τόκων ή των προστίμων είτε υπαγόμενος σε δεσμευτικό διακανονισμό για την καταβολή </w:t>
      </w:r>
      <w:r w:rsidR="00193450" w:rsidRPr="00D07716">
        <w:rPr>
          <w:rFonts w:ascii="Tahoma" w:hAnsi="Tahoma" w:cs="Tahoma"/>
          <w:lang w:val="el-GR"/>
        </w:rPr>
        <w:t>τους στο μέτρο που τηρεί τους όρους του δεσμευτικού κανονισμού.</w:t>
      </w:r>
    </w:p>
    <w:p w14:paraId="76484D3D" w14:textId="77777777" w:rsidR="00D41FD6" w:rsidRPr="00D07716" w:rsidRDefault="00D41FD6">
      <w:pPr>
        <w:rPr>
          <w:rFonts w:ascii="Tahoma" w:hAnsi="Tahoma" w:cs="Tahoma"/>
          <w:lang w:val="el-GR"/>
        </w:rPr>
      </w:pPr>
      <w:r w:rsidRPr="00D07716">
        <w:rPr>
          <w:rFonts w:ascii="Tahoma" w:hAnsi="Tahoma" w:cs="Tahoma"/>
          <w:b/>
          <w:bCs/>
          <w:lang w:val="el-GR"/>
        </w:rPr>
        <w:t xml:space="preserve">2.2.3.3 </w:t>
      </w:r>
      <w:r w:rsidRPr="00D07716">
        <w:rPr>
          <w:rFonts w:ascii="Tahoma" w:hAnsi="Tahoma" w:cs="Tahoma"/>
          <w:lang w:val="el-GR"/>
        </w:rPr>
        <w:t xml:space="preserve">Αποκλείεται από τη συμμετοχή στη διαδικασία σύναψης της παρούσας σύμβασης, οικονομικός φορέας σε οποιαδήποτε από τις ακόλουθες καταστάσεις: </w:t>
      </w:r>
    </w:p>
    <w:p w14:paraId="4EC8187E" w14:textId="77777777" w:rsidR="00D41FD6" w:rsidRPr="00D07716" w:rsidRDefault="00D41FD6">
      <w:pPr>
        <w:rPr>
          <w:rFonts w:ascii="Tahoma" w:hAnsi="Tahoma" w:cs="Tahoma"/>
          <w:lang w:val="el-GR"/>
        </w:rPr>
      </w:pPr>
      <w:r w:rsidRPr="00D07716">
        <w:rPr>
          <w:rFonts w:ascii="Tahoma" w:hAnsi="Tahoma" w:cs="Tahoma"/>
          <w:lang w:val="el-GR"/>
        </w:rPr>
        <w:t xml:space="preserve">(α) εάν έχει αθετήσει τις υποχρεώσεις που προβλέπονται στην παρ. 2 του άρθρου 18 του ν. 4412/2016, </w:t>
      </w:r>
      <w:r w:rsidR="00CD5585" w:rsidRPr="00D07716">
        <w:rPr>
          <w:rFonts w:ascii="Tahoma" w:hAnsi="Tahoma" w:cs="Tahoma"/>
          <w:lang w:val="el-GR"/>
        </w:rPr>
        <w:t>περί αρχών που εφαρμόζονται στις διαδικασίες σύναψης δημοσίων συμβάσεων,</w:t>
      </w:r>
    </w:p>
    <w:p w14:paraId="6D60813F" w14:textId="77777777" w:rsidR="00665194" w:rsidRPr="00D07716" w:rsidRDefault="23FCAD9F">
      <w:pPr>
        <w:rPr>
          <w:rFonts w:ascii="Tahoma" w:hAnsi="Tahoma" w:cs="Tahoma"/>
          <w:i/>
          <w:lang w:val="el-GR"/>
        </w:rPr>
      </w:pPr>
      <w:r w:rsidRPr="00D07716">
        <w:rPr>
          <w:rFonts w:ascii="Tahoma" w:hAnsi="Tahoma" w:cs="Tahoma"/>
          <w:lang w:val="el-GR"/>
        </w:rPr>
        <w:t>(β) εάν τελεί υπό πτώχευση</w:t>
      </w:r>
      <w:r w:rsidRPr="00D07716">
        <w:rPr>
          <w:rFonts w:ascii="Tahoma" w:hAnsi="Tahoma" w:cs="Tahoma"/>
          <w:b/>
          <w:lang w:val="el-GR"/>
        </w:rPr>
        <w:t xml:space="preserve"> </w:t>
      </w:r>
      <w:r w:rsidRPr="00D07716">
        <w:rPr>
          <w:rFonts w:ascii="Tahoma" w:hAnsi="Tahoma" w:cs="Tahoma"/>
          <w:lang w:val="el-GR"/>
        </w:rPr>
        <w:t>ή έχει υπαχθεί σε διαδικασία ειδικής εκκαθάρισης</w:t>
      </w:r>
      <w:r w:rsidRPr="00D07716">
        <w:rPr>
          <w:rFonts w:ascii="Tahoma" w:hAnsi="Tahoma" w:cs="Tahoma"/>
          <w:b/>
          <w:lang w:val="el-GR"/>
        </w:rPr>
        <w:t xml:space="preserve"> </w:t>
      </w:r>
      <w:r w:rsidRPr="00D07716">
        <w:rPr>
          <w:rFonts w:ascii="Tahoma" w:hAnsi="Tahoma" w:cs="Tahoma"/>
          <w:lang w:val="el-GR"/>
        </w:rPr>
        <w:t>ή τελεί υπό αναγκαστική διαχείριση</w:t>
      </w:r>
      <w:r w:rsidRPr="00D07716">
        <w:rPr>
          <w:rFonts w:ascii="Tahoma" w:hAnsi="Tahoma" w:cs="Tahoma"/>
          <w:b/>
          <w:lang w:val="el-GR"/>
        </w:rPr>
        <w:t xml:space="preserve"> </w:t>
      </w:r>
      <w:r w:rsidRPr="00D07716">
        <w:rPr>
          <w:rFonts w:ascii="Tahoma" w:hAnsi="Tahoma" w:cs="Tahoma"/>
          <w:lang w:val="el-GR"/>
        </w:rPr>
        <w:t xml:space="preserve">από εκκαθαριστή ή από το δικαστήριο ή έχει υπαχθεί σε διαδικασία πτωχευτικού συμβιβασμού ή έχει αναστείλει τις επιχειρηματικές του δραστηριότητες ή </w:t>
      </w:r>
      <w:r w:rsidR="14E1D812" w:rsidRPr="00D07716">
        <w:rPr>
          <w:rFonts w:ascii="Tahoma" w:hAnsi="Tahoma" w:cs="Tahoma"/>
          <w:lang w:val="el-GR"/>
        </w:rPr>
        <w:t xml:space="preserve">έχει υπαχθεί σε διαδικασία εξυγίανσης και δεν τηρεί τους όρους αυτής ή </w:t>
      </w:r>
      <w:r w:rsidRPr="00D07716">
        <w:rPr>
          <w:rFonts w:ascii="Tahoma" w:hAnsi="Tahoma" w:cs="Tahoma"/>
          <w:lang w:val="el-GR"/>
        </w:rPr>
        <w:t xml:space="preserve">εάν βρίσκεται σε οποιαδήποτε ανάλογη κατάσταση </w:t>
      </w:r>
      <w:proofErr w:type="spellStart"/>
      <w:r w:rsidRPr="00D07716">
        <w:rPr>
          <w:rFonts w:ascii="Tahoma" w:hAnsi="Tahoma" w:cs="Tahoma"/>
          <w:lang w:val="el-GR"/>
        </w:rPr>
        <w:t>προκύπτουσα</w:t>
      </w:r>
      <w:proofErr w:type="spellEnd"/>
      <w:r w:rsidRPr="00D07716">
        <w:rPr>
          <w:rFonts w:ascii="Tahoma" w:hAnsi="Tahoma" w:cs="Tahoma"/>
          <w:lang w:val="el-GR"/>
        </w:rPr>
        <w:t xml:space="preserve"> από παρόμοια διαδικασία, προβλεπόμενη σε εθνικές διατάξεις νόμου. </w:t>
      </w:r>
    </w:p>
    <w:p w14:paraId="2A4B482C" w14:textId="77777777" w:rsidR="00D41FD6" w:rsidRPr="00D07716" w:rsidRDefault="00D41FD6">
      <w:pPr>
        <w:rPr>
          <w:rFonts w:ascii="Tahoma" w:hAnsi="Tahoma" w:cs="Tahoma"/>
          <w:lang w:val="el-GR"/>
        </w:rPr>
      </w:pPr>
      <w:r w:rsidRPr="00D07716">
        <w:rPr>
          <w:rFonts w:ascii="Tahoma" w:hAnsi="Tahoma" w:cs="Tahoma"/>
          <w:lang w:val="el-GR"/>
        </w:rPr>
        <w:t xml:space="preserve">(γ) </w:t>
      </w:r>
      <w:r w:rsidR="008C2A37" w:rsidRPr="00D07716">
        <w:rPr>
          <w:rFonts w:ascii="Tahoma" w:hAnsi="Tahoma" w:cs="Tahoma"/>
          <w:lang w:val="el-GR"/>
        </w:rPr>
        <w:t xml:space="preserve">εάν, με την επιφύλαξη της παραγράφου 3β του άρθρου 44 του ν. 3959/2011 περί ποινικών κυρώσεων και άλλων διοικητικών συνεπειών, </w:t>
      </w:r>
      <w:r w:rsidRPr="00D07716">
        <w:rPr>
          <w:rFonts w:ascii="Tahoma" w:hAnsi="Tahoma" w:cs="Tahoma"/>
          <w:lang w:val="el-GR"/>
        </w:rPr>
        <w:t xml:space="preserve">υπάρχουν επαρκώς εύλογες ενδείξεις που οδηγούν στο συμπέρασμα ότι ο οικονομικός φορέας συνήψε συμφωνίες με άλλους οικονομικούς φορείς με στόχο τη στρέβλωση του ανταγωνισμού, </w:t>
      </w:r>
    </w:p>
    <w:p w14:paraId="251C843F" w14:textId="77777777" w:rsidR="00D41FD6" w:rsidRPr="00D07716" w:rsidRDefault="00D41FD6">
      <w:pPr>
        <w:rPr>
          <w:rFonts w:ascii="Tahoma" w:hAnsi="Tahoma" w:cs="Tahoma"/>
          <w:lang w:val="el-GR"/>
        </w:rPr>
      </w:pPr>
      <w:r w:rsidRPr="00D07716">
        <w:rPr>
          <w:rFonts w:ascii="Tahoma" w:hAnsi="Tahoma" w:cs="Tahoma"/>
          <w:lang w:val="el-GR"/>
        </w:rPr>
        <w:t xml:space="preserve">δ) εάν μία κατάσταση σύγκρουσης συμφερόντων κατά την έννοια του άρθρου 24 του ν. 4412/2016 δεν μπορεί να θεραπευθεί αποτελεσματικά με άλλα, λιγότερο παρεμβατικά, μέσα, </w:t>
      </w:r>
    </w:p>
    <w:p w14:paraId="520A2A92" w14:textId="77777777" w:rsidR="00D41FD6" w:rsidRPr="00D07716" w:rsidRDefault="00D41FD6">
      <w:pPr>
        <w:rPr>
          <w:rFonts w:ascii="Tahoma" w:hAnsi="Tahoma" w:cs="Tahoma"/>
          <w:lang w:val="el-GR"/>
        </w:rPr>
      </w:pPr>
      <w:r w:rsidRPr="00D07716">
        <w:rPr>
          <w:rFonts w:ascii="Tahoma" w:hAnsi="Tahoma" w:cs="Tahoma"/>
          <w:lang w:val="el-GR"/>
        </w:rPr>
        <w:t xml:space="preserve">(ε) εάν μία κατάσταση στρέβλωσης του ανταγωνισμού από την πρότερη συμμετοχή του οικονομικού φορέα κατά την προετοιμασία της διαδικασίας σύναψης σύμβασης, </w:t>
      </w:r>
      <w:r w:rsidR="005A05A5" w:rsidRPr="00D07716">
        <w:rPr>
          <w:rFonts w:ascii="Tahoma" w:hAnsi="Tahoma" w:cs="Tahoma"/>
          <w:lang w:val="el-GR"/>
        </w:rPr>
        <w:t xml:space="preserve">σύμφωνα με όσα ορίζονται </w:t>
      </w:r>
      <w:r w:rsidRPr="00D07716">
        <w:rPr>
          <w:rFonts w:ascii="Tahoma" w:hAnsi="Tahoma" w:cs="Tahoma"/>
          <w:lang w:val="el-GR"/>
        </w:rPr>
        <w:t xml:space="preserve">στο άρθρο 48 του ν. 4412/2016, δεν μπορεί να θεραπευθεί με άλλα, λιγότερο παρεμβατικά, μέσα, </w:t>
      </w:r>
    </w:p>
    <w:p w14:paraId="6B0FFA07" w14:textId="77777777" w:rsidR="00D41FD6" w:rsidRPr="00D07716" w:rsidRDefault="00D41FD6">
      <w:pPr>
        <w:rPr>
          <w:rFonts w:ascii="Tahoma" w:hAnsi="Tahoma" w:cs="Tahoma"/>
          <w:lang w:val="el-GR"/>
        </w:rPr>
      </w:pPr>
      <w:r w:rsidRPr="00D07716">
        <w:rPr>
          <w:rFonts w:ascii="Tahoma" w:hAnsi="Tahoma" w:cs="Tahoma"/>
          <w:lang w:val="el-GR"/>
        </w:rPr>
        <w:t>(</w:t>
      </w:r>
      <w:proofErr w:type="spellStart"/>
      <w:r w:rsidRPr="00D07716">
        <w:rPr>
          <w:rFonts w:ascii="Tahoma" w:hAnsi="Tahoma" w:cs="Tahoma"/>
          <w:lang w:val="el-GR"/>
        </w:rPr>
        <w:t>στ</w:t>
      </w:r>
      <w:proofErr w:type="spellEnd"/>
      <w:r w:rsidRPr="00D07716">
        <w:rPr>
          <w:rFonts w:ascii="Tahoma" w:hAnsi="Tahoma" w:cs="Tahoma"/>
          <w:lang w:val="el-GR"/>
        </w:rPr>
        <w:t xml:space="preserve">) εάν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 </w:t>
      </w:r>
    </w:p>
    <w:p w14:paraId="5EF7DA53" w14:textId="77777777" w:rsidR="00D41FD6" w:rsidRPr="00D07716" w:rsidRDefault="00D41FD6">
      <w:pPr>
        <w:rPr>
          <w:rFonts w:ascii="Tahoma" w:hAnsi="Tahoma" w:cs="Tahoma"/>
          <w:lang w:val="el-GR"/>
        </w:rPr>
      </w:pPr>
      <w:r w:rsidRPr="00D07716">
        <w:rPr>
          <w:rFonts w:ascii="Tahoma" w:hAnsi="Tahoma" w:cs="Tahoma"/>
          <w:lang w:val="el-GR"/>
        </w:rPr>
        <w:t xml:space="preserve">(ζ) εάν έχει κριθεί ένοχος </w:t>
      </w:r>
      <w:r w:rsidR="005A05A5" w:rsidRPr="00D07716">
        <w:rPr>
          <w:rFonts w:ascii="Tahoma" w:hAnsi="Tahoma" w:cs="Tahoma"/>
          <w:lang w:val="el-GR"/>
        </w:rPr>
        <w:t xml:space="preserve">εκ προθέσεως </w:t>
      </w:r>
      <w:r w:rsidRPr="00D07716">
        <w:rPr>
          <w:rFonts w:ascii="Tahoma" w:hAnsi="Tahoma" w:cs="Tahoma"/>
          <w:lang w:val="el-GR"/>
        </w:rPr>
        <w:t xml:space="preserve">σοβαρών </w:t>
      </w:r>
      <w:r w:rsidR="005A05A5" w:rsidRPr="00D07716">
        <w:rPr>
          <w:rFonts w:ascii="Tahoma" w:hAnsi="Tahoma" w:cs="Tahoma"/>
          <w:lang w:val="el-GR"/>
        </w:rPr>
        <w:t xml:space="preserve">απατηλών </w:t>
      </w:r>
      <w:r w:rsidRPr="00D07716">
        <w:rPr>
          <w:rFonts w:ascii="Tahoma" w:hAnsi="Tahoma" w:cs="Tahoma"/>
          <w:lang w:val="el-GR"/>
        </w:rPr>
        <w:t xml:space="preserve">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w:t>
      </w:r>
      <w:r w:rsidR="006B30BF" w:rsidRPr="00D07716">
        <w:rPr>
          <w:rFonts w:ascii="Tahoma" w:hAnsi="Tahoma" w:cs="Tahoma"/>
          <w:lang w:val="el-GR"/>
        </w:rPr>
        <w:t>της παραγράφου</w:t>
      </w:r>
      <w:r w:rsidRPr="00D07716">
        <w:rPr>
          <w:rFonts w:ascii="Tahoma" w:hAnsi="Tahoma" w:cs="Tahoma"/>
          <w:lang w:val="el-GR"/>
        </w:rPr>
        <w:t xml:space="preserve"> 2.2.9.2 της παρούσας, </w:t>
      </w:r>
    </w:p>
    <w:p w14:paraId="657F7EB0" w14:textId="77777777" w:rsidR="00D41FD6" w:rsidRPr="00D07716" w:rsidRDefault="00D41FD6">
      <w:pPr>
        <w:rPr>
          <w:rFonts w:ascii="Tahoma" w:hAnsi="Tahoma" w:cs="Tahoma"/>
          <w:lang w:val="el-GR"/>
        </w:rPr>
      </w:pPr>
      <w:r w:rsidRPr="00D07716">
        <w:rPr>
          <w:rFonts w:ascii="Tahoma" w:hAnsi="Tahoma" w:cs="Tahoma"/>
          <w:lang w:val="el-GR"/>
        </w:rPr>
        <w:t xml:space="preserve">(η) εάν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w:t>
      </w:r>
      <w:r w:rsidR="005A05A5" w:rsidRPr="00D07716">
        <w:rPr>
          <w:rFonts w:ascii="Tahoma" w:hAnsi="Tahoma" w:cs="Tahoma"/>
          <w:lang w:val="el-GR"/>
        </w:rPr>
        <w:t xml:space="preserve">με απατηλό τρόπο </w:t>
      </w:r>
      <w:r w:rsidRPr="00D07716">
        <w:rPr>
          <w:rFonts w:ascii="Tahoma" w:hAnsi="Tahoma" w:cs="Tahoma"/>
          <w:lang w:val="el-GR"/>
        </w:rPr>
        <w:t xml:space="preserve">παραπλανητικές πληροφορίες που ενδέχεται να επηρεάσουν ουσιωδώς τις αποφάσεις που αφορούν τον αποκλεισμό, την επιλογή ή την ανάθεση, </w:t>
      </w:r>
    </w:p>
    <w:p w14:paraId="672C0C4A" w14:textId="77777777" w:rsidR="00D41FD6" w:rsidRPr="00D07716" w:rsidRDefault="00D41FD6">
      <w:pPr>
        <w:rPr>
          <w:rFonts w:ascii="Tahoma" w:hAnsi="Tahoma" w:cs="Tahoma"/>
          <w:lang w:val="el-GR"/>
        </w:rPr>
      </w:pPr>
      <w:r w:rsidRPr="00D07716">
        <w:rPr>
          <w:rFonts w:ascii="Tahoma" w:hAnsi="Tahoma" w:cs="Tahoma"/>
          <w:lang w:val="el-GR"/>
        </w:rPr>
        <w:t xml:space="preserve">(θ) εάν </w:t>
      </w:r>
      <w:r w:rsidR="00305EAC" w:rsidRPr="00D07716">
        <w:rPr>
          <w:rFonts w:ascii="Tahoma" w:hAnsi="Tahoma" w:cs="Tahoma"/>
          <w:lang w:val="el-GR"/>
        </w:rPr>
        <w:t xml:space="preserve">η αναθέτουσα αρχή μπορεί να αποδείξει, με κατάλληλα μέσα ότι </w:t>
      </w:r>
      <w:r w:rsidRPr="00D07716">
        <w:rPr>
          <w:rFonts w:ascii="Tahoma" w:hAnsi="Tahoma" w:cs="Tahoma"/>
          <w:lang w:val="el-GR"/>
        </w:rPr>
        <w:t>έχει διαπράξει σοβαρό επαγγελματικό παράπτωμα, το οποίο θέτει εν αμφιβόλω την ακεραιότητά του</w:t>
      </w:r>
      <w:r w:rsidR="00305EAC" w:rsidRPr="00D07716">
        <w:rPr>
          <w:rFonts w:ascii="Tahoma" w:hAnsi="Tahoma" w:cs="Tahoma"/>
          <w:lang w:val="el-GR"/>
        </w:rPr>
        <w:t xml:space="preserve"> </w:t>
      </w:r>
      <w:r w:rsidRPr="00D07716">
        <w:rPr>
          <w:rFonts w:ascii="Tahoma" w:hAnsi="Tahoma" w:cs="Tahoma"/>
          <w:lang w:val="el-GR"/>
        </w:rPr>
        <w:t xml:space="preserve">. </w:t>
      </w:r>
    </w:p>
    <w:p w14:paraId="1FE0515F" w14:textId="77777777" w:rsidR="00D41FD6" w:rsidRPr="00D07716" w:rsidRDefault="00D41FD6">
      <w:pPr>
        <w:suppressAutoHyphens w:val="0"/>
        <w:spacing w:after="160" w:line="252" w:lineRule="auto"/>
        <w:rPr>
          <w:rFonts w:ascii="Tahoma" w:hAnsi="Tahoma" w:cs="Tahoma"/>
          <w:lang w:val="el-GR"/>
        </w:rPr>
      </w:pPr>
      <w:r w:rsidRPr="00D07716">
        <w:rPr>
          <w:rFonts w:ascii="Tahoma" w:hAnsi="Tahoma" w:cs="Tahoma"/>
          <w:b/>
          <w:lang w:val="el-GR"/>
        </w:rPr>
        <w:t>Εάν στις ως άνω περιπτώσεις (α) έως (</w:t>
      </w:r>
      <w:r w:rsidR="00305EAC" w:rsidRPr="00D07716">
        <w:rPr>
          <w:rFonts w:ascii="Tahoma" w:hAnsi="Tahoma" w:cs="Tahoma"/>
          <w:b/>
          <w:lang w:val="el-GR"/>
        </w:rPr>
        <w:t>θ</w:t>
      </w:r>
      <w:r w:rsidRPr="00D07716">
        <w:rPr>
          <w:rFonts w:ascii="Tahoma" w:hAnsi="Tahoma" w:cs="Tahoma"/>
          <w:b/>
          <w:lang w:val="el-GR"/>
        </w:rPr>
        <w:t xml:space="preserve">)  η περίοδος αποκλεισμού δεν έχει καθοριστεί με αμετάκλητη απόφαση, αυτή ανέρχεται σε τρία (3) έτη από την ημερομηνία </w:t>
      </w:r>
      <w:r w:rsidR="000B5954" w:rsidRPr="00D07716">
        <w:rPr>
          <w:rFonts w:ascii="Tahoma" w:hAnsi="Tahoma" w:cs="Tahoma"/>
          <w:b/>
          <w:lang w:val="el-GR"/>
        </w:rPr>
        <w:t>έκδοσης πράξης που βεβαιώνει το σχετικό γεγονός</w:t>
      </w:r>
      <w:r w:rsidR="000B5954" w:rsidRPr="00D07716">
        <w:rPr>
          <w:rFonts w:ascii="Tahoma" w:hAnsi="Tahoma" w:cs="Tahoma"/>
          <w:lang w:val="el-GR"/>
        </w:rPr>
        <w:t>.</w:t>
      </w:r>
      <w:r w:rsidRPr="00D07716">
        <w:rPr>
          <w:rFonts w:ascii="Tahoma" w:hAnsi="Tahoma" w:cs="Tahoma"/>
          <w:lang w:val="el-GR"/>
        </w:rPr>
        <w:t xml:space="preserve"> </w:t>
      </w:r>
    </w:p>
    <w:p w14:paraId="7B9E5EDB" w14:textId="77777777" w:rsidR="00D41FD6" w:rsidRPr="00D07716" w:rsidRDefault="00D41FD6">
      <w:pPr>
        <w:rPr>
          <w:rFonts w:ascii="Tahoma" w:hAnsi="Tahoma" w:cs="Tahoma"/>
          <w:lang w:val="el-GR"/>
        </w:rPr>
      </w:pPr>
      <w:r w:rsidRPr="00D07716">
        <w:rPr>
          <w:rFonts w:ascii="Tahoma" w:hAnsi="Tahoma" w:cs="Tahoma"/>
          <w:b/>
          <w:bCs/>
          <w:lang w:val="el-GR"/>
        </w:rPr>
        <w:t>2.2.3.</w:t>
      </w:r>
      <w:r w:rsidR="5CC4E8FC" w:rsidRPr="00D07716">
        <w:rPr>
          <w:rFonts w:ascii="Tahoma" w:hAnsi="Tahoma" w:cs="Tahoma"/>
          <w:b/>
          <w:bCs/>
          <w:lang w:val="el-GR"/>
        </w:rPr>
        <w:t>4</w:t>
      </w:r>
      <w:r w:rsidRPr="00D07716">
        <w:rPr>
          <w:rFonts w:ascii="Tahoma" w:hAnsi="Tahoma" w:cs="Tahoma"/>
          <w:b/>
          <w:bCs/>
          <w:lang w:val="el-GR"/>
        </w:rPr>
        <w:t xml:space="preserve">. </w:t>
      </w:r>
      <w:r w:rsidRPr="00D07716">
        <w:rPr>
          <w:rFonts w:ascii="Tahoma" w:hAnsi="Tahoma" w:cs="Tahoma"/>
          <w:lang w:val="el-GR"/>
        </w:rPr>
        <w:t xml:space="preserve">Ο </w:t>
      </w:r>
      <w:r w:rsidR="001D4558" w:rsidRPr="00D07716">
        <w:rPr>
          <w:rFonts w:ascii="Tahoma" w:hAnsi="Tahoma" w:cs="Tahoma"/>
          <w:lang w:val="el-GR"/>
        </w:rPr>
        <w:t>οικονομικός φορέας</w:t>
      </w:r>
      <w:r w:rsidR="00D83A10" w:rsidRPr="00D07716">
        <w:rPr>
          <w:rFonts w:ascii="Tahoma" w:hAnsi="Tahoma" w:cs="Tahoma"/>
          <w:lang w:val="el-GR"/>
        </w:rPr>
        <w:t xml:space="preserve"> </w:t>
      </w:r>
      <w:r w:rsidRPr="00D07716">
        <w:rPr>
          <w:rFonts w:ascii="Tahoma" w:hAnsi="Tahoma" w:cs="Tahoma"/>
          <w:lang w:val="el-GR"/>
        </w:rPr>
        <w:t>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 μία από τις ως άνω περιπτώσεις</w:t>
      </w:r>
      <w:r w:rsidR="00E731D5" w:rsidRPr="00D07716">
        <w:rPr>
          <w:rFonts w:ascii="Tahoma" w:hAnsi="Tahoma" w:cs="Tahoma"/>
          <w:lang w:val="el-GR"/>
        </w:rPr>
        <w:t>.</w:t>
      </w:r>
      <w:r w:rsidRPr="00D07716">
        <w:rPr>
          <w:rFonts w:ascii="Tahoma" w:hAnsi="Tahoma" w:cs="Tahoma"/>
          <w:lang w:val="el-GR"/>
        </w:rPr>
        <w:t xml:space="preserve"> </w:t>
      </w:r>
    </w:p>
    <w:p w14:paraId="05AA045A" w14:textId="77777777" w:rsidR="006B30BF" w:rsidRPr="00D07716" w:rsidRDefault="00D41FD6" w:rsidP="006B30BF">
      <w:pPr>
        <w:rPr>
          <w:rFonts w:ascii="Tahoma" w:hAnsi="Tahoma" w:cs="Tahoma"/>
          <w:b/>
          <w:bCs/>
          <w:lang w:val="el-GR"/>
        </w:rPr>
      </w:pPr>
      <w:r w:rsidRPr="00D07716">
        <w:rPr>
          <w:rFonts w:ascii="Tahoma" w:hAnsi="Tahoma" w:cs="Tahoma"/>
          <w:b/>
          <w:bCs/>
          <w:lang w:val="el-GR"/>
        </w:rPr>
        <w:t>2.2.3.</w:t>
      </w:r>
      <w:r w:rsidR="2BEC7027" w:rsidRPr="00D07716">
        <w:rPr>
          <w:rFonts w:ascii="Tahoma" w:hAnsi="Tahoma" w:cs="Tahoma"/>
          <w:b/>
          <w:bCs/>
          <w:lang w:val="el-GR"/>
        </w:rPr>
        <w:t>5</w:t>
      </w:r>
      <w:r w:rsidRPr="00D07716">
        <w:rPr>
          <w:rFonts w:ascii="Tahoma" w:hAnsi="Tahoma" w:cs="Tahoma"/>
          <w:b/>
          <w:bCs/>
          <w:lang w:val="el-GR"/>
        </w:rPr>
        <w:t>.</w:t>
      </w:r>
      <w:r w:rsidRPr="00D07716">
        <w:rPr>
          <w:rFonts w:ascii="Tahoma" w:hAnsi="Tahoma" w:cs="Tahoma"/>
          <w:lang w:val="el-GR"/>
        </w:rPr>
        <w:t xml:space="preserve"> </w:t>
      </w:r>
      <w:r w:rsidR="006B30BF" w:rsidRPr="00D07716">
        <w:rPr>
          <w:rFonts w:ascii="Tahoma" w:hAnsi="Tahoma" w:cs="Tahoma"/>
          <w:lang w:val="el-GR"/>
        </w:rPr>
        <w:t>Οικονομικός φορέας που εμπίπτει σε μια από τις καταστάσεις που αναφέρονται στις παραγράφους 2.2.3.1 και 2.2.3.</w:t>
      </w:r>
      <w:r w:rsidR="14858CBE" w:rsidRPr="00D07716">
        <w:rPr>
          <w:rFonts w:ascii="Tahoma" w:hAnsi="Tahoma" w:cs="Tahoma"/>
          <w:lang w:val="el-GR"/>
        </w:rPr>
        <w:t>3</w:t>
      </w:r>
      <w:r w:rsidR="006B30BF" w:rsidRPr="00D07716">
        <w:rPr>
          <w:rFonts w:ascii="Tahoma" w:hAnsi="Tahoma" w:cs="Tahoma"/>
          <w:lang w:val="el-GR"/>
        </w:rPr>
        <w:t xml:space="preserve">, εκτός από την περ. β αυτής,  μπορεί να προσκομίζει στοιχεία, προκειμένου να αποδείξει ότι τα μέτρα που έλαβε επαρκούν για να αποδείξουν την αξιοπιστία του, </w:t>
      </w:r>
      <w:r w:rsidR="006B30BF" w:rsidRPr="00D07716">
        <w:rPr>
          <w:rFonts w:ascii="Tahoma" w:hAnsi="Tahoma" w:cs="Tahoma"/>
          <w:lang w:val="el-GR"/>
        </w:rPr>
        <w:lastRenderedPageBreak/>
        <w:t>παρότι συντρέχει ο σχετικός λόγος αποκλεισμού (</w:t>
      </w:r>
      <w:proofErr w:type="spellStart"/>
      <w:r w:rsidR="006B30BF" w:rsidRPr="00D07716">
        <w:rPr>
          <w:rFonts w:ascii="Tahoma" w:hAnsi="Tahoma" w:cs="Tahoma"/>
          <w:lang w:val="el-GR"/>
        </w:rPr>
        <w:t>αυτ</w:t>
      </w:r>
      <w:proofErr w:type="spellEnd"/>
      <w:r w:rsidR="006B30BF" w:rsidRPr="00D07716">
        <w:rPr>
          <w:rFonts w:ascii="Tahoma" w:hAnsi="Tahoma" w:cs="Tahoma"/>
        </w:rPr>
        <w:t>o</w:t>
      </w:r>
      <w:r w:rsidR="006B30BF" w:rsidRPr="00D07716">
        <w:rPr>
          <w:rFonts w:ascii="Tahoma" w:hAnsi="Tahoma" w:cs="Tahoma"/>
          <w:lang w:val="el-GR"/>
        </w:rPr>
        <w:t>κάθαρση). Για τον σκοπό αυτόν, ο οικονομικός φορέας αποδεικνύει ότι έχει καταβάλει ή έχει δεσμευθεί να καταβάλει αποζημίωση για ζημίες που προκλήθηκαν από το ποινικό αδίκημα ή το παράπτωμα, ότι έχει διευκρινίσει τα γεγονότα και τις περιστάσεις με ολοκληρωμένο τρόπο, μέσω ενεργού συνεργασίας με τις ερευνητικές αρχές, και έχει λάβει συγκεκριμένα τεχνικά και οργανωτικά μέτρα, καθώς και μέτρα σε επίπεδο προσωπικού κατάλληλα για την αποφυγή περαιτέρω ποινικών αδικημάτων ή παραπτωμάτων.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Εάν τα στοιχεία κριθούν επαρκή, ο εν λόγω οικονομικός φορέας δεν αποκλείεται από τη διαδικασία σύναψης σύμβασης. Αν τα μέτρα κριθούν ανεπαρκή, γνωστοποιείται στον οικονομικό φορέα το σκεπτικό της απόφασης αυτής. Οικονομικός φορέας που έχει αποκλειστεί, σύμφωνα με τις κείμενες διατάξεις, με τελεσίδικη απόφαση, σε εθνικό επίπεδο,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w:t>
      </w:r>
    </w:p>
    <w:p w14:paraId="6675AFDC" w14:textId="77777777" w:rsidR="00D41FD6" w:rsidRPr="00D07716" w:rsidRDefault="00D41FD6">
      <w:pPr>
        <w:rPr>
          <w:rFonts w:ascii="Tahoma" w:hAnsi="Tahoma" w:cs="Tahoma"/>
          <w:lang w:val="el-GR"/>
        </w:rPr>
      </w:pPr>
      <w:r w:rsidRPr="00D07716">
        <w:rPr>
          <w:rFonts w:ascii="Tahoma" w:hAnsi="Tahoma" w:cs="Tahoma"/>
          <w:b/>
          <w:bCs/>
          <w:lang w:val="el-GR"/>
        </w:rPr>
        <w:t>2.2.3.</w:t>
      </w:r>
      <w:r w:rsidR="58968712" w:rsidRPr="00D07716">
        <w:rPr>
          <w:rFonts w:ascii="Tahoma" w:hAnsi="Tahoma" w:cs="Tahoma"/>
          <w:b/>
          <w:bCs/>
          <w:lang w:val="el-GR"/>
        </w:rPr>
        <w:t>6</w:t>
      </w:r>
      <w:r w:rsidRPr="00D07716">
        <w:rPr>
          <w:rFonts w:ascii="Tahoma" w:hAnsi="Tahoma" w:cs="Tahoma"/>
          <w:b/>
          <w:bCs/>
          <w:lang w:val="el-GR"/>
        </w:rPr>
        <w:t>.</w:t>
      </w:r>
      <w:r w:rsidRPr="00D07716">
        <w:rPr>
          <w:rFonts w:ascii="Tahoma" w:hAnsi="Tahoma" w:cs="Tahoma"/>
          <w:lang w:val="el-GR"/>
        </w:rPr>
        <w:t xml:space="preserve"> 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p>
    <w:p w14:paraId="4BE8697B" w14:textId="77777777" w:rsidR="00D41FD6" w:rsidRPr="00D07716" w:rsidRDefault="00D41FD6">
      <w:pPr>
        <w:rPr>
          <w:rFonts w:ascii="Tahoma" w:hAnsi="Tahoma" w:cs="Tahoma"/>
          <w:lang w:val="el-GR"/>
        </w:rPr>
      </w:pPr>
      <w:r w:rsidRPr="00D07716">
        <w:rPr>
          <w:rFonts w:ascii="Tahoma" w:hAnsi="Tahoma" w:cs="Tahoma"/>
          <w:b/>
          <w:lang w:val="el-GR"/>
        </w:rPr>
        <w:t>2.2.3.</w:t>
      </w:r>
      <w:r w:rsidR="3B348D2E" w:rsidRPr="00D07716">
        <w:rPr>
          <w:rFonts w:ascii="Tahoma" w:hAnsi="Tahoma" w:cs="Tahoma"/>
          <w:b/>
          <w:bCs/>
          <w:lang w:val="el-GR"/>
        </w:rPr>
        <w:t>7</w:t>
      </w:r>
      <w:r w:rsidRPr="00D07716">
        <w:rPr>
          <w:rFonts w:ascii="Tahoma" w:hAnsi="Tahoma" w:cs="Tahoma"/>
          <w:b/>
          <w:lang w:val="el-GR"/>
        </w:rPr>
        <w:t xml:space="preserve">. </w:t>
      </w:r>
      <w:r w:rsidRPr="00D07716">
        <w:rPr>
          <w:rFonts w:ascii="Tahoma" w:hAnsi="Tahoma" w:cs="Tahoma"/>
          <w:lang w:val="el-GR"/>
        </w:rPr>
        <w:t xml:space="preserve">Οικονομικός φορέας, </w:t>
      </w:r>
      <w:r w:rsidR="0082798F" w:rsidRPr="00D07716">
        <w:rPr>
          <w:rFonts w:ascii="Tahoma" w:hAnsi="Tahoma" w:cs="Tahoma"/>
          <w:lang w:val="el-GR"/>
        </w:rPr>
        <w:t>σε βάρος του οποίου έχει επιβληθεί η κύρωση του οριζόντιου αποκλεισμού σύμφωνα με τις κείμενες διατάξεις και για το χρονικό διάστημα που αυτή ορίζει, αποκλείεται από την παρούσα διαδικασία σύναψης της σύμβασης.</w:t>
      </w:r>
    </w:p>
    <w:p w14:paraId="557327A6" w14:textId="77777777" w:rsidR="005D2A76" w:rsidRPr="005D2A76" w:rsidRDefault="005D2A76" w:rsidP="005D2A76">
      <w:pPr>
        <w:pStyle w:val="3"/>
        <w:ind w:left="720" w:hanging="720"/>
        <w:rPr>
          <w:rFonts w:ascii="Tahoma" w:hAnsi="Tahoma" w:cs="Tahoma"/>
          <w:szCs w:val="22"/>
          <w:lang w:val="el-GR"/>
        </w:rPr>
      </w:pPr>
      <w:bookmarkStart w:id="41" w:name="_Toc120089782"/>
      <w:bookmarkStart w:id="42" w:name="_Toc120716064"/>
      <w:bookmarkStart w:id="43" w:name="_Toc97194274"/>
      <w:bookmarkStart w:id="44" w:name="_Toc97194424"/>
      <w:r w:rsidRPr="005D2A76">
        <w:rPr>
          <w:rFonts w:ascii="Tahoma" w:hAnsi="Tahoma" w:cs="Tahoma"/>
          <w:szCs w:val="22"/>
          <w:lang w:val="el-GR"/>
        </w:rPr>
        <w:t>Κριτήρια Ποιοτικής Επιλογής</w:t>
      </w:r>
      <w:bookmarkEnd w:id="41"/>
      <w:bookmarkEnd w:id="42"/>
      <w:r w:rsidRPr="005D2A76">
        <w:rPr>
          <w:rFonts w:ascii="Tahoma" w:hAnsi="Tahoma" w:cs="Tahoma"/>
          <w:szCs w:val="22"/>
          <w:lang w:val="el-GR"/>
        </w:rPr>
        <w:t xml:space="preserve"> </w:t>
      </w:r>
      <w:bookmarkEnd w:id="43"/>
      <w:bookmarkEnd w:id="44"/>
    </w:p>
    <w:p w14:paraId="2180B018" w14:textId="55F88905" w:rsidR="00D41FD6" w:rsidRPr="00D07716" w:rsidRDefault="00D41FD6">
      <w:pPr>
        <w:pStyle w:val="3"/>
        <w:rPr>
          <w:rFonts w:ascii="Tahoma" w:hAnsi="Tahoma" w:cs="Tahoma"/>
          <w:lang w:val="el-GR"/>
        </w:rPr>
      </w:pPr>
      <w:bookmarkStart w:id="45" w:name="_Toc120716065"/>
      <w:bookmarkStart w:id="46" w:name="_Hlk120714696"/>
      <w:r w:rsidRPr="00D07716">
        <w:rPr>
          <w:rFonts w:ascii="Tahoma" w:hAnsi="Tahoma" w:cs="Tahoma"/>
          <w:lang w:val="el-GR"/>
        </w:rPr>
        <w:t>2.2.4</w:t>
      </w:r>
      <w:r w:rsidRPr="00D07716">
        <w:rPr>
          <w:rFonts w:ascii="Tahoma" w:hAnsi="Tahoma" w:cs="Tahoma"/>
          <w:lang w:val="el-GR"/>
        </w:rPr>
        <w:tab/>
      </w:r>
      <w:r w:rsidR="005D2A76">
        <w:rPr>
          <w:rFonts w:ascii="Tahoma" w:hAnsi="Tahoma" w:cs="Tahoma"/>
          <w:lang w:val="el-GR"/>
        </w:rPr>
        <w:t xml:space="preserve"> </w:t>
      </w:r>
      <w:proofErr w:type="spellStart"/>
      <w:r w:rsidRPr="00D07716">
        <w:rPr>
          <w:rFonts w:ascii="Tahoma" w:hAnsi="Tahoma" w:cs="Tahoma"/>
          <w:lang w:val="el-GR"/>
        </w:rPr>
        <w:t>Καταλληλότητα</w:t>
      </w:r>
      <w:proofErr w:type="spellEnd"/>
      <w:r w:rsidRPr="00D07716">
        <w:rPr>
          <w:rFonts w:ascii="Tahoma" w:hAnsi="Tahoma" w:cs="Tahoma"/>
          <w:lang w:val="el-GR"/>
        </w:rPr>
        <w:t xml:space="preserve"> άσκησης επαγγελματικής δραστηριότητας</w:t>
      </w:r>
      <w:bookmarkEnd w:id="45"/>
      <w:r w:rsidRPr="00D07716">
        <w:rPr>
          <w:rFonts w:ascii="Tahoma" w:hAnsi="Tahoma" w:cs="Tahoma"/>
          <w:lang w:val="el-GR"/>
        </w:rPr>
        <w:t xml:space="preserve"> </w:t>
      </w:r>
    </w:p>
    <w:p w14:paraId="60F0482E" w14:textId="77777777" w:rsidR="0034124D" w:rsidRPr="00D07716" w:rsidRDefault="00D41FD6">
      <w:pPr>
        <w:rPr>
          <w:rFonts w:ascii="Tahoma" w:eastAsia="Calibri" w:hAnsi="Tahoma" w:cs="Tahoma"/>
          <w:szCs w:val="22"/>
          <w:lang w:val="el-GR"/>
        </w:rPr>
      </w:pPr>
      <w:r w:rsidRPr="00D07716">
        <w:rPr>
          <w:rFonts w:ascii="Tahoma" w:eastAsia="Calibri" w:hAnsi="Tahoma" w:cs="Tahoma"/>
          <w:szCs w:val="22"/>
          <w:lang w:val="el-GR"/>
        </w:rPr>
        <w:t xml:space="preserve">Οι οικονομικοί φορείς που συμμετέχουν στη διαδικασία σύναψης της παρούσας σύμβασης απαιτείται να ασκούν δραστηριότητα συναφή με το αντικείμενο </w:t>
      </w:r>
      <w:r w:rsidR="72629B2B" w:rsidRPr="00D07716">
        <w:rPr>
          <w:rFonts w:ascii="Tahoma" w:eastAsia="Tahoma" w:hAnsi="Tahoma" w:cs="Tahoma"/>
          <w:szCs w:val="22"/>
          <w:lang w:val="el-GR"/>
        </w:rPr>
        <w:t xml:space="preserve"> των προς παροχή υπηρεσιών, ήτοι να δραστηριοποιούνται στο χώρο </w:t>
      </w:r>
      <w:r w:rsidR="72629B2B" w:rsidRPr="00D07716">
        <w:rPr>
          <w:rFonts w:ascii="Tahoma" w:eastAsia="Tahoma" w:hAnsi="Tahoma" w:cs="Tahoma"/>
          <w:b/>
          <w:bCs/>
          <w:szCs w:val="22"/>
          <w:lang w:val="el-GR"/>
        </w:rPr>
        <w:t>παροχής συμβουλευτικών υπηρεσιών</w:t>
      </w:r>
      <w:r w:rsidRPr="00D07716">
        <w:rPr>
          <w:rFonts w:ascii="Tahoma" w:eastAsia="Calibri" w:hAnsi="Tahoma" w:cs="Tahoma"/>
          <w:szCs w:val="22"/>
          <w:lang w:val="el-GR"/>
        </w:rPr>
        <w:t>.</w:t>
      </w:r>
    </w:p>
    <w:p w14:paraId="7D0E0724" w14:textId="77777777" w:rsidR="0034124D" w:rsidRPr="00D07716" w:rsidRDefault="00D41FD6">
      <w:pPr>
        <w:rPr>
          <w:rFonts w:ascii="Tahoma" w:eastAsia="Calibri" w:hAnsi="Tahoma" w:cs="Tahoma"/>
          <w:bCs/>
          <w:i/>
          <w:lang w:val="el-GR"/>
        </w:rPr>
      </w:pPr>
      <w:r w:rsidRPr="00D07716">
        <w:rPr>
          <w:rFonts w:ascii="Tahoma" w:eastAsia="Calibri" w:hAnsi="Tahoma" w:cs="Tahoma"/>
          <w:bCs/>
          <w:lang w:val="el-GR"/>
        </w:rPr>
        <w:t>Οι οικονομικοί φορείς που είναι εγκατεστημένοι σε κράτος μέλος της Ευρωπαϊκής Ένωσης απαιτείται να είναι εγγεγραμμένοι σε ένα από τα επαγγελματικά μητρώα</w:t>
      </w:r>
      <w:r w:rsidR="004C63DB" w:rsidRPr="00D07716">
        <w:rPr>
          <w:rFonts w:ascii="Tahoma" w:hAnsi="Tahoma" w:cs="Tahoma"/>
          <w:sz w:val="24"/>
          <w:lang w:val="el-GR" w:eastAsia="el-GR"/>
        </w:rPr>
        <w:t xml:space="preserve"> </w:t>
      </w:r>
      <w:r w:rsidR="004C63DB" w:rsidRPr="00D07716">
        <w:rPr>
          <w:rFonts w:ascii="Tahoma" w:eastAsia="Calibri" w:hAnsi="Tahoma" w:cs="Tahoma"/>
          <w:bCs/>
          <w:lang w:val="el-GR"/>
        </w:rPr>
        <w:t xml:space="preserve">ή εμπορικά μητρώα </w:t>
      </w:r>
      <w:r w:rsidRPr="00D07716">
        <w:rPr>
          <w:rFonts w:ascii="Tahoma" w:eastAsia="Calibri" w:hAnsi="Tahoma" w:cs="Tahoma"/>
          <w:bCs/>
          <w:lang w:val="el-GR"/>
        </w:rPr>
        <w:t xml:space="preserve"> που τηρούνται στο κράτος εγκατάστασής τους ή να ικανοποιούν οποιαδήποτε άλλη απαίτηση ορίζεται στο Παράρτημα XI του Προσαρτήματος Α΄ του ν. 4412/2016. </w:t>
      </w:r>
      <w:r w:rsidR="0034124D" w:rsidRPr="00D07716">
        <w:rPr>
          <w:rFonts w:ascii="Tahoma" w:eastAsia="Calibri" w:hAnsi="Tahoma" w:cs="Tahoma"/>
          <w:bCs/>
          <w:lang w:val="el-GR"/>
        </w:rPr>
        <w:t>Εφόσον οι οικονομικοί φορείς απαιτείται να διαθέτουν ειδική έγκριση ή να είναι μέλη συγκεκριμένου οργανισμού για να μπορούν να παράσχουν τη σχετική υπηρεσία στη χώρα καταγωγής τους, η αναθέτουσα αρχή μπορεί να τους ζητεί να αποδείξουν ότι διαθέτουν την έγκριση αυτή ή ότι είναι μέλη του εν λόγω οργανισμού ή να τους καλέσει να προβούν σε ένορκη δήλωση ενώπιον συμβολαιογράφου σχετικά με την άσκηση του συγκεκριμένου επαγγέλματος</w:t>
      </w:r>
      <w:r w:rsidR="0034124D" w:rsidRPr="00D07716">
        <w:rPr>
          <w:rFonts w:ascii="Tahoma" w:eastAsia="Calibri" w:hAnsi="Tahoma" w:cs="Tahoma"/>
          <w:bCs/>
          <w:i/>
          <w:lang w:val="el-GR"/>
        </w:rPr>
        <w:t xml:space="preserve">. </w:t>
      </w:r>
    </w:p>
    <w:p w14:paraId="1E34E8A4" w14:textId="77777777" w:rsidR="0034124D" w:rsidRPr="00D07716" w:rsidRDefault="00D41FD6">
      <w:pPr>
        <w:rPr>
          <w:rFonts w:ascii="Tahoma" w:eastAsia="Calibri" w:hAnsi="Tahoma" w:cs="Tahoma"/>
          <w:bCs/>
          <w:lang w:val="el-GR"/>
        </w:rPr>
      </w:pPr>
      <w:r w:rsidRPr="00D07716">
        <w:rPr>
          <w:rFonts w:ascii="Tahoma" w:eastAsia="Calibri" w:hAnsi="Tahoma" w:cs="Tahoma"/>
          <w:bCs/>
          <w:lang w:val="el-GR"/>
        </w:rPr>
        <w:t>Στην περίπτωση οικονομικών φορέων εγκατεστημένων σε κράτος μέλους του Ευρωπαϊκού Οικονομικού Χώρου (Ε.Ο.Χ) ή σε τρίτες χώρες που 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μητρώα.</w:t>
      </w:r>
    </w:p>
    <w:p w14:paraId="6ECD9917" w14:textId="77777777" w:rsidR="00D41FD6" w:rsidRPr="00D07716" w:rsidRDefault="0034124D">
      <w:pPr>
        <w:rPr>
          <w:rFonts w:ascii="Tahoma" w:eastAsia="Calibri" w:hAnsi="Tahoma" w:cs="Tahoma"/>
          <w:bCs/>
          <w:lang w:val="el-GR"/>
        </w:rPr>
      </w:pPr>
      <w:r w:rsidRPr="00D07716">
        <w:rPr>
          <w:rFonts w:ascii="Tahoma" w:eastAsia="Calibri" w:hAnsi="Tahoma" w:cs="Tahoma"/>
          <w:bCs/>
          <w:lang w:val="el-GR"/>
        </w:rPr>
        <w:t>Ο</w:t>
      </w:r>
      <w:r w:rsidR="00D41FD6" w:rsidRPr="00D07716">
        <w:rPr>
          <w:rFonts w:ascii="Tahoma" w:eastAsia="Calibri" w:hAnsi="Tahoma" w:cs="Tahoma"/>
          <w:bCs/>
          <w:lang w:val="el-GR"/>
        </w:rPr>
        <w:t xml:space="preserve">ι εγκατεστημένοι στην Ελλάδα οικονομικοί φορείς </w:t>
      </w:r>
      <w:r w:rsidR="00D83A10" w:rsidRPr="00D07716">
        <w:rPr>
          <w:rFonts w:ascii="Tahoma" w:eastAsia="Calibri" w:hAnsi="Tahoma" w:cs="Tahoma"/>
          <w:bCs/>
          <w:lang w:val="el-GR"/>
        </w:rPr>
        <w:t xml:space="preserve">θα πρέπει </w:t>
      </w:r>
      <w:r w:rsidR="00D41FD6" w:rsidRPr="00D07716">
        <w:rPr>
          <w:rFonts w:ascii="Tahoma" w:eastAsia="Calibri" w:hAnsi="Tahoma" w:cs="Tahoma"/>
          <w:bCs/>
          <w:lang w:val="el-GR"/>
        </w:rPr>
        <w:t>να είναι εγγεγραμμένοι στο</w:t>
      </w:r>
      <w:r w:rsidR="001814C8" w:rsidRPr="00D07716">
        <w:rPr>
          <w:rFonts w:ascii="Tahoma" w:eastAsia="Calibri" w:hAnsi="Tahoma" w:cs="Tahoma"/>
          <w:bCs/>
          <w:lang w:val="el-GR"/>
        </w:rPr>
        <w:t xml:space="preserve"> </w:t>
      </w:r>
      <w:r w:rsidR="00D83A10" w:rsidRPr="00D07716">
        <w:rPr>
          <w:rFonts w:ascii="Tahoma" w:eastAsia="Calibri" w:hAnsi="Tahoma" w:cs="Tahoma"/>
          <w:bCs/>
          <w:lang w:val="el-GR"/>
        </w:rPr>
        <w:t>οικείο επαγγελματικό μητρώο, εφόσον, κατά την κείμενη νομοθεσία, απαιτείται η εγγραφή τους για την υπό ανάθεση υπηρεσία</w:t>
      </w:r>
      <w:r w:rsidR="00534BC3" w:rsidRPr="00D07716">
        <w:rPr>
          <w:rFonts w:ascii="Tahoma" w:eastAsia="Calibri" w:hAnsi="Tahoma" w:cs="Tahoma"/>
          <w:bCs/>
          <w:lang w:val="el-GR"/>
        </w:rPr>
        <w:t>.</w:t>
      </w:r>
    </w:p>
    <w:p w14:paraId="60770C6D" w14:textId="77777777" w:rsidR="00534BC3" w:rsidRPr="00D07716" w:rsidDel="00893E05" w:rsidRDefault="00534BC3" w:rsidP="00534BC3">
      <w:pPr>
        <w:rPr>
          <w:rFonts w:ascii="Tahoma" w:hAnsi="Tahoma" w:cs="Tahoma"/>
          <w:i/>
          <w:iCs/>
          <w:szCs w:val="22"/>
          <w:lang w:val="el-GR" w:eastAsia="en-US"/>
        </w:rPr>
      </w:pPr>
      <w:r w:rsidRPr="00D07716">
        <w:rPr>
          <w:rFonts w:ascii="Tahoma" w:hAnsi="Tahoma" w:cs="Tahoma"/>
          <w:szCs w:val="22"/>
          <w:lang w:val="el-GR"/>
        </w:rPr>
        <w:t>Στην περίπτωση ένωσης οικονομικών φορέων</w:t>
      </w:r>
      <w:r w:rsidRPr="00D07716" w:rsidDel="00893E05">
        <w:rPr>
          <w:rFonts w:ascii="Tahoma" w:hAnsi="Tahoma" w:cs="Tahoma"/>
          <w:szCs w:val="22"/>
          <w:lang w:val="el-GR"/>
        </w:rPr>
        <w:t xml:space="preserve"> </w:t>
      </w:r>
      <w:r w:rsidRPr="00D07716">
        <w:rPr>
          <w:rFonts w:ascii="Tahoma" w:hAnsi="Tahoma" w:cs="Tahoma"/>
          <w:szCs w:val="22"/>
          <w:lang w:val="el-GR"/>
        </w:rPr>
        <w:t xml:space="preserve">η </w:t>
      </w:r>
      <w:proofErr w:type="spellStart"/>
      <w:r w:rsidRPr="00D07716">
        <w:rPr>
          <w:rFonts w:ascii="Tahoma" w:hAnsi="Tahoma" w:cs="Tahoma"/>
          <w:szCs w:val="22"/>
          <w:lang w:val="el-GR"/>
        </w:rPr>
        <w:t>καταλληλότητα</w:t>
      </w:r>
      <w:proofErr w:type="spellEnd"/>
      <w:r w:rsidRPr="00D07716">
        <w:rPr>
          <w:rFonts w:ascii="Tahoma" w:hAnsi="Tahoma" w:cs="Tahoma"/>
          <w:szCs w:val="22"/>
          <w:lang w:val="el-GR"/>
        </w:rPr>
        <w:t xml:space="preserve"> άσκησης επαγγελματικής δραστηριότητας </w:t>
      </w:r>
      <w:r w:rsidRPr="00D07716">
        <w:rPr>
          <w:rFonts w:ascii="Tahoma" w:hAnsi="Tahoma" w:cs="Tahoma"/>
          <w:strike/>
          <w:szCs w:val="22"/>
          <w:lang w:val="el-GR"/>
        </w:rPr>
        <w:t xml:space="preserve">απαιτείται </w:t>
      </w:r>
      <w:r w:rsidRPr="00D07716">
        <w:rPr>
          <w:rFonts w:ascii="Tahoma" w:hAnsi="Tahoma" w:cs="Tahoma"/>
          <w:szCs w:val="22"/>
          <w:lang w:val="el-GR"/>
        </w:rPr>
        <w:t xml:space="preserve">να καλύπτεται </w:t>
      </w:r>
      <w:r w:rsidR="0037130F" w:rsidRPr="00D07716">
        <w:rPr>
          <w:rFonts w:ascii="Tahoma" w:hAnsi="Tahoma" w:cs="Tahoma"/>
          <w:szCs w:val="22"/>
          <w:lang w:val="el-GR"/>
        </w:rPr>
        <w:t>αθροιστ</w:t>
      </w:r>
      <w:r w:rsidRPr="00D07716">
        <w:rPr>
          <w:rFonts w:ascii="Tahoma" w:hAnsi="Tahoma" w:cs="Tahoma"/>
          <w:szCs w:val="22"/>
          <w:lang w:val="el-GR"/>
        </w:rPr>
        <w:t>ικά από τα μέλη της ένωσης.</w:t>
      </w:r>
    </w:p>
    <w:p w14:paraId="5224A237" w14:textId="2713A3BB" w:rsidR="00D41FD6" w:rsidRPr="00D07716" w:rsidRDefault="00D41FD6">
      <w:pPr>
        <w:pStyle w:val="3"/>
        <w:rPr>
          <w:rFonts w:ascii="Tahoma" w:hAnsi="Tahoma" w:cs="Tahoma"/>
          <w:lang w:val="el-GR"/>
        </w:rPr>
      </w:pPr>
      <w:bookmarkStart w:id="47" w:name="_Ref117341157"/>
      <w:bookmarkStart w:id="48" w:name="_Toc120716066"/>
      <w:r w:rsidRPr="00D07716">
        <w:rPr>
          <w:rFonts w:ascii="Tahoma" w:hAnsi="Tahoma" w:cs="Tahoma"/>
          <w:lang w:val="el-GR"/>
        </w:rPr>
        <w:t>2.2.5</w:t>
      </w:r>
      <w:r w:rsidRPr="00D07716">
        <w:rPr>
          <w:rFonts w:ascii="Tahoma" w:hAnsi="Tahoma" w:cs="Tahoma"/>
          <w:lang w:val="el-GR"/>
        </w:rPr>
        <w:tab/>
      </w:r>
      <w:r w:rsidR="00001587">
        <w:rPr>
          <w:rFonts w:ascii="Tahoma" w:hAnsi="Tahoma" w:cs="Tahoma"/>
          <w:lang w:val="el-GR"/>
        </w:rPr>
        <w:t xml:space="preserve"> </w:t>
      </w:r>
      <w:r w:rsidRPr="00D07716">
        <w:rPr>
          <w:rFonts w:ascii="Tahoma" w:hAnsi="Tahoma" w:cs="Tahoma"/>
          <w:lang w:val="el-GR"/>
        </w:rPr>
        <w:t>Οικονομική και χρηματοοικονομική επάρκεια</w:t>
      </w:r>
      <w:bookmarkEnd w:id="47"/>
      <w:bookmarkEnd w:id="48"/>
      <w:r w:rsidRPr="00D07716">
        <w:rPr>
          <w:rFonts w:ascii="Tahoma" w:hAnsi="Tahoma" w:cs="Tahoma"/>
          <w:lang w:val="el-GR"/>
        </w:rPr>
        <w:t xml:space="preserve"> </w:t>
      </w:r>
    </w:p>
    <w:p w14:paraId="626FF20B" w14:textId="4B814563" w:rsidR="00466AE5" w:rsidRPr="00D07716" w:rsidRDefault="63AD7161" w:rsidP="00466AE5">
      <w:pPr>
        <w:rPr>
          <w:rFonts w:ascii="Tahoma" w:hAnsi="Tahoma" w:cs="Tahoma"/>
          <w:lang w:val="el-GR"/>
        </w:rPr>
      </w:pPr>
      <w:r w:rsidRPr="00D07716">
        <w:rPr>
          <w:rFonts w:ascii="Tahoma" w:hAnsi="Tahoma" w:cs="Tahoma"/>
          <w:lang w:val="el-GR"/>
        </w:rPr>
        <w:t xml:space="preserve">Όσον αφορά την οικονομική και χρηματοοικονομική επάρκεια για την παρούσα διαδικασία σύναψης σύμβασης, οι οικονομικοί φορείς απαιτείται να </w:t>
      </w:r>
      <w:r w:rsidRPr="00D07716">
        <w:rPr>
          <w:rStyle w:val="a3"/>
          <w:rFonts w:ascii="Tahoma" w:hAnsi="Tahoma" w:cs="Tahoma"/>
          <w:sz w:val="22"/>
          <w:szCs w:val="22"/>
          <w:lang w:val="el-GR"/>
        </w:rPr>
        <w:t>διαθέτουν</w:t>
      </w:r>
      <w:r w:rsidR="3ACA8CCD" w:rsidRPr="00D07716">
        <w:rPr>
          <w:rFonts w:ascii="Tahoma" w:hAnsi="Tahoma" w:cs="Tahoma"/>
          <w:lang w:val="el-GR"/>
        </w:rPr>
        <w:t xml:space="preserve"> μέσο γενικό ετήσιο κύκλο εργασιών για τις </w:t>
      </w:r>
      <w:r w:rsidR="3ACA8CCD" w:rsidRPr="00D07716">
        <w:rPr>
          <w:rFonts w:ascii="Tahoma" w:hAnsi="Tahoma" w:cs="Tahoma"/>
          <w:lang w:val="el-GR"/>
        </w:rPr>
        <w:lastRenderedPageBreak/>
        <w:t xml:space="preserve">τρεις τελευταίες οικονομικές χρήσεις </w:t>
      </w:r>
      <w:r w:rsidR="3ACA8CCD" w:rsidRPr="00D07716">
        <w:rPr>
          <w:rFonts w:ascii="Tahoma" w:hAnsi="Tahoma" w:cs="Tahoma"/>
          <w:b/>
          <w:bCs/>
          <w:lang w:val="el-GR"/>
        </w:rPr>
        <w:t>(2019-2020</w:t>
      </w:r>
      <w:r w:rsidR="00126F21" w:rsidRPr="00D07716">
        <w:rPr>
          <w:rFonts w:ascii="Tahoma" w:hAnsi="Tahoma" w:cs="Tahoma"/>
          <w:b/>
          <w:bCs/>
          <w:lang w:val="el-GR"/>
        </w:rPr>
        <w:t>-2021</w:t>
      </w:r>
      <w:r w:rsidR="3ACA8CCD" w:rsidRPr="00D07716">
        <w:rPr>
          <w:rFonts w:ascii="Tahoma" w:hAnsi="Tahoma" w:cs="Tahoma"/>
          <w:b/>
          <w:bCs/>
          <w:lang w:val="el-GR"/>
        </w:rPr>
        <w:t>)</w:t>
      </w:r>
      <w:r w:rsidR="3ACA8CCD" w:rsidRPr="00D07716">
        <w:rPr>
          <w:rFonts w:ascii="Tahoma" w:hAnsi="Tahoma" w:cs="Tahoma"/>
          <w:lang w:val="el-GR"/>
        </w:rPr>
        <w:t xml:space="preserve"> ή, τις οικονομικές χρήσεις κατά τις οποίες ο οικονομικός φορέας δραστηριοποιείται, αν είναι λιγότερες από τρεις, τουλάχιστον ίσο με το </w:t>
      </w:r>
      <w:r w:rsidR="086341D2" w:rsidRPr="00D07716">
        <w:rPr>
          <w:rFonts w:ascii="Tahoma" w:hAnsi="Tahoma" w:cs="Tahoma"/>
          <w:b/>
          <w:bCs/>
          <w:lang w:val="el-GR"/>
        </w:rPr>
        <w:t>20</w:t>
      </w:r>
      <w:r w:rsidR="3ACA8CCD" w:rsidRPr="00D07716">
        <w:rPr>
          <w:rFonts w:ascii="Tahoma" w:hAnsi="Tahoma" w:cs="Tahoma"/>
          <w:b/>
          <w:bCs/>
          <w:lang w:val="el-GR"/>
        </w:rPr>
        <w:t>0%</w:t>
      </w:r>
      <w:r w:rsidR="3ACA8CCD" w:rsidRPr="00D07716">
        <w:rPr>
          <w:rFonts w:ascii="Tahoma" w:hAnsi="Tahoma" w:cs="Tahoma"/>
          <w:lang w:val="el-GR"/>
        </w:rPr>
        <w:t xml:space="preserve"> του προϋπολογισμού του υπό ανάθεση Έργου.</w:t>
      </w:r>
    </w:p>
    <w:p w14:paraId="26790327" w14:textId="5382A9C5" w:rsidR="00014F27" w:rsidRPr="00D07716" w:rsidRDefault="007A6693" w:rsidP="00FC5B1E">
      <w:pPr>
        <w:rPr>
          <w:rFonts w:ascii="Tahoma" w:hAnsi="Tahoma" w:cs="Tahoma"/>
          <w:lang w:val="el-GR"/>
        </w:rPr>
      </w:pPr>
      <w:r w:rsidRPr="00D07716">
        <w:rPr>
          <w:rFonts w:ascii="Tahoma" w:hAnsi="Tahoma" w:cs="Tahoma"/>
          <w:lang w:val="el-GR"/>
        </w:rPr>
        <w:t>Σε περίπτωση ένωσης οικονομικών φορέων, οι παραπάνω ελάχιστες απαιτήσεις καλύπτονται αθροιστικά από τα μέλη της ένωσης</w:t>
      </w:r>
      <w:r w:rsidR="00A35BEC" w:rsidRPr="00D07716">
        <w:rPr>
          <w:rFonts w:ascii="Tahoma" w:hAnsi="Tahoma" w:cs="Tahoma"/>
          <w:lang w:val="el-GR"/>
        </w:rPr>
        <w:t>.</w:t>
      </w:r>
      <w:r w:rsidRPr="00D07716">
        <w:rPr>
          <w:rFonts w:ascii="Tahoma" w:hAnsi="Tahoma" w:cs="Tahoma"/>
          <w:lang w:val="el-GR"/>
        </w:rPr>
        <w:t xml:space="preserve"> </w:t>
      </w:r>
      <w:bookmarkStart w:id="49" w:name="_Ref116657829"/>
    </w:p>
    <w:p w14:paraId="56B7C35B" w14:textId="77777777" w:rsidR="00FC5B1E" w:rsidRPr="00D07716" w:rsidRDefault="00FC5B1E" w:rsidP="00FC5B1E">
      <w:pPr>
        <w:rPr>
          <w:rFonts w:ascii="Tahoma" w:hAnsi="Tahoma" w:cs="Tahoma"/>
          <w:lang w:val="el-GR"/>
        </w:rPr>
      </w:pPr>
    </w:p>
    <w:p w14:paraId="63F9D424" w14:textId="77777777" w:rsidR="00E3514C" w:rsidRPr="00D07716" w:rsidRDefault="00E3514C" w:rsidP="00E3514C">
      <w:pPr>
        <w:pStyle w:val="3"/>
        <w:rPr>
          <w:rFonts w:ascii="Tahoma" w:hAnsi="Tahoma" w:cs="Tahoma"/>
          <w:lang w:val="el-GR"/>
        </w:rPr>
      </w:pPr>
      <w:bookmarkStart w:id="50" w:name="_Toc109818654"/>
      <w:bookmarkStart w:id="51" w:name="_Toc120716067"/>
      <w:bookmarkEnd w:id="49"/>
      <w:r w:rsidRPr="00D07716">
        <w:rPr>
          <w:rFonts w:ascii="Tahoma" w:hAnsi="Tahoma" w:cs="Tahoma"/>
          <w:lang w:val="el-GR"/>
        </w:rPr>
        <w:t>2.2.6</w:t>
      </w:r>
      <w:r w:rsidRPr="00D07716">
        <w:rPr>
          <w:rFonts w:ascii="Tahoma" w:hAnsi="Tahoma" w:cs="Tahoma"/>
          <w:lang w:val="el-GR"/>
        </w:rPr>
        <w:tab/>
        <w:t xml:space="preserve"> Τεχνική και επαγγελματική ικανότητα</w:t>
      </w:r>
      <w:bookmarkEnd w:id="50"/>
      <w:bookmarkEnd w:id="51"/>
      <w:r w:rsidRPr="00D07716">
        <w:rPr>
          <w:rFonts w:ascii="Tahoma" w:hAnsi="Tahoma" w:cs="Tahoma"/>
          <w:lang w:val="el-GR"/>
        </w:rPr>
        <w:t xml:space="preserve"> </w:t>
      </w:r>
    </w:p>
    <w:p w14:paraId="024C580D" w14:textId="20CAF7ED" w:rsidR="00E3514C" w:rsidRPr="00D07716" w:rsidRDefault="00E3514C" w:rsidP="00E3514C">
      <w:pPr>
        <w:pStyle w:val="4"/>
        <w:ind w:left="567" w:hanging="567"/>
        <w:rPr>
          <w:rFonts w:ascii="Tahoma" w:hAnsi="Tahoma" w:cs="Tahoma"/>
          <w:lang w:val="el-GR"/>
        </w:rPr>
      </w:pPr>
      <w:bookmarkStart w:id="52" w:name="_Toc109818655"/>
      <w:bookmarkStart w:id="53" w:name="_Ref117343515"/>
      <w:bookmarkStart w:id="54" w:name="_Ref117423355"/>
      <w:bookmarkStart w:id="55" w:name="_Toc120716068"/>
      <w:r w:rsidRPr="00D07716">
        <w:rPr>
          <w:rFonts w:ascii="Tahoma" w:hAnsi="Tahoma" w:cs="Tahoma"/>
          <w:lang w:val="el-GR"/>
        </w:rPr>
        <w:t>2.2.6.1 Τεχνική ικανότητα</w:t>
      </w:r>
      <w:bookmarkEnd w:id="52"/>
      <w:bookmarkEnd w:id="53"/>
      <w:bookmarkEnd w:id="54"/>
      <w:bookmarkEnd w:id="55"/>
    </w:p>
    <w:p w14:paraId="45DA9E93" w14:textId="77777777" w:rsidR="00E3514C" w:rsidRPr="00D07716" w:rsidRDefault="00E3514C" w:rsidP="00E3514C">
      <w:pPr>
        <w:rPr>
          <w:rFonts w:ascii="Tahoma" w:hAnsi="Tahoma" w:cs="Tahoma"/>
          <w:szCs w:val="22"/>
          <w:lang w:val="el-GR"/>
        </w:rPr>
      </w:pPr>
      <w:r w:rsidRPr="00D07716">
        <w:rPr>
          <w:rFonts w:ascii="Tahoma" w:hAnsi="Tahoma" w:cs="Tahoma"/>
          <w:bCs/>
          <w:szCs w:val="22"/>
          <w:lang w:val="el-GR"/>
        </w:rPr>
        <w:t xml:space="preserve">Οι οικονομικοί φορείς που συμμετέχουν στη διαδικασία σύναψης της παρούσας απαιτείται να διαθέτουν </w:t>
      </w:r>
      <w:r w:rsidRPr="00D07716">
        <w:rPr>
          <w:rFonts w:ascii="Tahoma" w:hAnsi="Tahoma" w:cs="Tahoma"/>
          <w:szCs w:val="22"/>
          <w:lang w:val="el-GR"/>
        </w:rPr>
        <w:t>την κατάλληλα τεκμηριωμένη και αποδεδειγμένη επαγγελματική ικανότητα στην υλοποίηση έργων αντίστοιχου μεγέθους και πολυπλοκότητας με το υπό ανάθεση Έργο.</w:t>
      </w:r>
    </w:p>
    <w:p w14:paraId="6F26BF3F" w14:textId="16721787" w:rsidR="001D7DE3" w:rsidRPr="00D07716" w:rsidRDefault="00E3514C" w:rsidP="001D7DE3">
      <w:pPr>
        <w:rPr>
          <w:rFonts w:ascii="Tahoma" w:hAnsi="Tahoma" w:cs="Tahoma"/>
          <w:szCs w:val="22"/>
          <w:lang w:val="el-GR"/>
        </w:rPr>
      </w:pPr>
      <w:r w:rsidRPr="00D07716">
        <w:rPr>
          <w:rFonts w:ascii="Tahoma" w:hAnsi="Tahoma" w:cs="Tahoma"/>
          <w:b/>
          <w:bCs/>
          <w:szCs w:val="22"/>
          <w:lang w:val="el-GR"/>
        </w:rPr>
        <w:t xml:space="preserve">Συγκεκριμένα απαιτείται </w:t>
      </w:r>
      <w:r w:rsidR="00C3250F" w:rsidRPr="00D07716">
        <w:rPr>
          <w:rFonts w:ascii="Tahoma" w:hAnsi="Tahoma" w:cs="Tahoma"/>
          <w:szCs w:val="22"/>
          <w:lang w:val="el-GR"/>
        </w:rPr>
        <w:t>κ</w:t>
      </w:r>
      <w:r w:rsidR="001D7DE3" w:rsidRPr="00D07716">
        <w:rPr>
          <w:rFonts w:ascii="Tahoma" w:hAnsi="Tahoma" w:cs="Tahoma"/>
          <w:szCs w:val="22"/>
          <w:lang w:val="el-GR"/>
        </w:rPr>
        <w:t xml:space="preserve">ατά τη διάρκεια των </w:t>
      </w:r>
      <w:r w:rsidR="3A2E2C84" w:rsidRPr="00D07716">
        <w:rPr>
          <w:rFonts w:ascii="Tahoma" w:hAnsi="Tahoma" w:cs="Tahoma"/>
          <w:szCs w:val="22"/>
          <w:lang w:val="el-GR"/>
        </w:rPr>
        <w:t xml:space="preserve">πέντε </w:t>
      </w:r>
      <w:r w:rsidR="001D7DE3" w:rsidRPr="00D07716">
        <w:rPr>
          <w:rFonts w:ascii="Tahoma" w:hAnsi="Tahoma" w:cs="Tahoma"/>
          <w:szCs w:val="22"/>
          <w:lang w:val="el-GR"/>
        </w:rPr>
        <w:t>(</w:t>
      </w:r>
      <w:r w:rsidR="0730C9D3" w:rsidRPr="00D07716">
        <w:rPr>
          <w:rFonts w:ascii="Tahoma" w:hAnsi="Tahoma" w:cs="Tahoma"/>
          <w:szCs w:val="22"/>
          <w:lang w:val="el-GR"/>
        </w:rPr>
        <w:t>5</w:t>
      </w:r>
      <w:r w:rsidR="001D7DE3" w:rsidRPr="00D07716">
        <w:rPr>
          <w:rFonts w:ascii="Tahoma" w:hAnsi="Tahoma" w:cs="Tahoma"/>
          <w:szCs w:val="22"/>
          <w:lang w:val="el-GR"/>
        </w:rPr>
        <w:t>) τελευταίων ετών πριν από την καταληκτική ημερομηνία υποβολής των προσφορών του παρόντος διαγωνισμού</w:t>
      </w:r>
      <w:r w:rsidR="001F37F5" w:rsidRPr="00D07716">
        <w:rPr>
          <w:rFonts w:ascii="Tahoma" w:hAnsi="Tahoma" w:cs="Tahoma"/>
          <w:szCs w:val="22"/>
          <w:lang w:val="el-GR"/>
        </w:rPr>
        <w:t>, συμπεριλαμβανομένου του τρέχοντος έτους,</w:t>
      </w:r>
      <w:r w:rsidR="001D7DE3" w:rsidRPr="00D07716">
        <w:rPr>
          <w:rFonts w:ascii="Tahoma" w:hAnsi="Tahoma" w:cs="Tahoma"/>
          <w:szCs w:val="22"/>
          <w:lang w:val="el-GR"/>
        </w:rPr>
        <w:t xml:space="preserve"> να έχουν </w:t>
      </w:r>
      <w:r w:rsidR="009D5F56" w:rsidRPr="00D07716">
        <w:rPr>
          <w:rFonts w:ascii="Tahoma" w:hAnsi="Tahoma" w:cs="Tahoma"/>
          <w:szCs w:val="22"/>
          <w:lang w:val="el-GR"/>
        </w:rPr>
        <w:t>ολοκληρώσει</w:t>
      </w:r>
      <w:r w:rsidR="001D7DE3" w:rsidRPr="00D07716">
        <w:rPr>
          <w:rFonts w:ascii="Tahoma" w:hAnsi="Tahoma" w:cs="Tahoma"/>
          <w:szCs w:val="22"/>
          <w:lang w:val="el-GR"/>
        </w:rPr>
        <w:t>:</w:t>
      </w:r>
    </w:p>
    <w:p w14:paraId="3C83D523" w14:textId="67F4AF5B" w:rsidR="005742C5" w:rsidRPr="00D07716" w:rsidRDefault="008D0A3F" w:rsidP="008D0A3F">
      <w:pPr>
        <w:numPr>
          <w:ilvl w:val="0"/>
          <w:numId w:val="26"/>
        </w:numPr>
        <w:rPr>
          <w:rFonts w:ascii="Tahoma" w:hAnsi="Tahoma" w:cs="Tahoma"/>
          <w:szCs w:val="22"/>
          <w:lang w:val="el-GR"/>
        </w:rPr>
      </w:pPr>
      <w:r w:rsidRPr="00D07716">
        <w:rPr>
          <w:rFonts w:ascii="Tahoma" w:hAnsi="Tahoma" w:cs="Tahoma"/>
          <w:szCs w:val="22"/>
          <w:lang w:val="el-GR"/>
        </w:rPr>
        <w:t xml:space="preserve">τουλάχιστον δύο (2) έργα με αντικείμενο την παροχή υπηρεσιών τεχνικής υποστήριξης </w:t>
      </w:r>
      <w:r w:rsidR="007201D9" w:rsidRPr="00D07716">
        <w:rPr>
          <w:rFonts w:ascii="Tahoma" w:hAnsi="Tahoma" w:cs="Tahoma"/>
          <w:szCs w:val="22"/>
          <w:lang w:val="el-GR"/>
        </w:rPr>
        <w:t xml:space="preserve">για την υλοποίηση </w:t>
      </w:r>
      <w:r w:rsidR="00A14E3E" w:rsidRPr="00D07716">
        <w:rPr>
          <w:rFonts w:ascii="Tahoma" w:hAnsi="Tahoma" w:cs="Tahoma"/>
          <w:szCs w:val="22"/>
          <w:lang w:val="el-GR"/>
        </w:rPr>
        <w:t xml:space="preserve">έργων Πληροφορικής του Δημοσίου Τομέα </w:t>
      </w:r>
      <w:r w:rsidR="00126F21" w:rsidRPr="00D07716">
        <w:rPr>
          <w:rFonts w:ascii="Tahoma" w:hAnsi="Tahoma" w:cs="Tahoma"/>
          <w:szCs w:val="22"/>
          <w:lang w:val="el-GR"/>
        </w:rPr>
        <w:t xml:space="preserve">και </w:t>
      </w:r>
      <w:r w:rsidR="007201D9" w:rsidRPr="00D07716">
        <w:rPr>
          <w:rFonts w:ascii="Tahoma" w:hAnsi="Tahoma" w:cs="Tahoma"/>
          <w:szCs w:val="22"/>
          <w:lang w:val="el-GR"/>
        </w:rPr>
        <w:t>την παροχή υπηρεσιών για</w:t>
      </w:r>
      <w:r w:rsidRPr="00D07716">
        <w:rPr>
          <w:rFonts w:ascii="Tahoma" w:hAnsi="Tahoma" w:cs="Tahoma"/>
          <w:szCs w:val="22"/>
          <w:lang w:val="el-GR"/>
        </w:rPr>
        <w:t xml:space="preserve"> το σχεδιασμό</w:t>
      </w:r>
      <w:r w:rsidR="00F25848" w:rsidRPr="00D07716">
        <w:rPr>
          <w:rFonts w:ascii="Tahoma" w:hAnsi="Tahoma" w:cs="Tahoma"/>
          <w:szCs w:val="22"/>
          <w:lang w:val="el-GR"/>
        </w:rPr>
        <w:t xml:space="preserve"> </w:t>
      </w:r>
      <w:r w:rsidR="002E6152" w:rsidRPr="00D07716">
        <w:rPr>
          <w:rFonts w:ascii="Tahoma" w:hAnsi="Tahoma" w:cs="Tahoma"/>
          <w:szCs w:val="22"/>
          <w:lang w:val="el-GR"/>
        </w:rPr>
        <w:t>/</w:t>
      </w:r>
      <w:r w:rsidR="00DC764E" w:rsidRPr="00D07716">
        <w:rPr>
          <w:rFonts w:ascii="Tahoma" w:hAnsi="Tahoma" w:cs="Tahoma"/>
          <w:szCs w:val="22"/>
          <w:lang w:val="el-GR"/>
        </w:rPr>
        <w:t>αναβάθμιση</w:t>
      </w:r>
      <w:r w:rsidR="00F25848" w:rsidRPr="00D07716">
        <w:rPr>
          <w:rFonts w:ascii="Tahoma" w:hAnsi="Tahoma" w:cs="Tahoma"/>
          <w:szCs w:val="22"/>
          <w:lang w:val="el-GR"/>
        </w:rPr>
        <w:t xml:space="preserve"> </w:t>
      </w:r>
      <w:r w:rsidR="0029137B" w:rsidRPr="00D07716">
        <w:rPr>
          <w:rFonts w:ascii="Tahoma" w:hAnsi="Tahoma" w:cs="Tahoma"/>
          <w:szCs w:val="22"/>
          <w:lang w:val="el-GR"/>
        </w:rPr>
        <w:t xml:space="preserve"> </w:t>
      </w:r>
      <w:r w:rsidR="005742C5" w:rsidRPr="00D07716">
        <w:rPr>
          <w:rFonts w:ascii="Tahoma" w:hAnsi="Tahoma" w:cs="Tahoma"/>
          <w:szCs w:val="22"/>
          <w:lang w:val="el-GR"/>
        </w:rPr>
        <w:t>Πληροφορικ</w:t>
      </w:r>
      <w:r w:rsidR="00F25848" w:rsidRPr="00D07716">
        <w:rPr>
          <w:rFonts w:ascii="Tahoma" w:hAnsi="Tahoma" w:cs="Tahoma"/>
          <w:szCs w:val="22"/>
          <w:lang w:val="el-GR"/>
        </w:rPr>
        <w:t>ών Συστημάτων</w:t>
      </w:r>
      <w:r w:rsidR="005742C5" w:rsidRPr="00D07716">
        <w:rPr>
          <w:rFonts w:ascii="Tahoma" w:hAnsi="Tahoma" w:cs="Tahoma"/>
          <w:szCs w:val="22"/>
          <w:lang w:val="el-GR"/>
        </w:rPr>
        <w:t xml:space="preserve"> του Δημοσίου Τομέα</w:t>
      </w:r>
      <w:r w:rsidR="0021648C" w:rsidRPr="00D07716">
        <w:rPr>
          <w:rFonts w:ascii="Tahoma" w:hAnsi="Tahoma" w:cs="Tahoma"/>
          <w:szCs w:val="22"/>
          <w:lang w:val="el-GR"/>
        </w:rPr>
        <w:t xml:space="preserve">. Η αθροιστική αξία αυτών πρέπει να είναι </w:t>
      </w:r>
      <w:r w:rsidR="0029137B" w:rsidRPr="00D07716">
        <w:rPr>
          <w:rFonts w:ascii="Tahoma" w:hAnsi="Tahoma" w:cs="Tahoma"/>
          <w:szCs w:val="22"/>
          <w:lang w:val="el-GR"/>
        </w:rPr>
        <w:t>ίσ</w:t>
      </w:r>
      <w:r w:rsidR="0021648C" w:rsidRPr="00D07716">
        <w:rPr>
          <w:rFonts w:ascii="Tahoma" w:hAnsi="Tahoma" w:cs="Tahoma"/>
          <w:szCs w:val="22"/>
          <w:lang w:val="el-GR"/>
        </w:rPr>
        <w:t>η</w:t>
      </w:r>
      <w:r w:rsidR="0029137B" w:rsidRPr="00D07716">
        <w:rPr>
          <w:rFonts w:ascii="Tahoma" w:hAnsi="Tahoma" w:cs="Tahoma"/>
          <w:szCs w:val="22"/>
          <w:lang w:val="el-GR"/>
        </w:rPr>
        <w:t xml:space="preserve"> με τον προϋπολογισμό του Έργου. </w:t>
      </w:r>
    </w:p>
    <w:p w14:paraId="2894864B" w14:textId="28C87C62" w:rsidR="00EC1C3F" w:rsidRPr="00D07716" w:rsidRDefault="00EC1C3F" w:rsidP="00007589">
      <w:pPr>
        <w:numPr>
          <w:ilvl w:val="0"/>
          <w:numId w:val="26"/>
        </w:numPr>
        <w:rPr>
          <w:rFonts w:ascii="Tahoma" w:hAnsi="Tahoma" w:cs="Tahoma"/>
          <w:szCs w:val="22"/>
          <w:lang w:val="el-GR"/>
        </w:rPr>
      </w:pPr>
      <w:r w:rsidRPr="00D07716">
        <w:rPr>
          <w:rFonts w:ascii="Tahoma" w:hAnsi="Tahoma" w:cs="Tahoma"/>
          <w:szCs w:val="22"/>
          <w:lang w:val="el-GR"/>
        </w:rPr>
        <w:t xml:space="preserve">τουλάχιστον ένα (1) έργο με αντικείμενο σχετικό </w:t>
      </w:r>
      <w:r w:rsidR="00636815" w:rsidRPr="00D07716">
        <w:rPr>
          <w:rFonts w:ascii="Tahoma" w:hAnsi="Tahoma" w:cs="Tahoma"/>
          <w:szCs w:val="22"/>
          <w:lang w:val="el-GR"/>
        </w:rPr>
        <w:t xml:space="preserve">με </w:t>
      </w:r>
      <w:r w:rsidR="0053054A" w:rsidRPr="00D07716">
        <w:rPr>
          <w:rFonts w:ascii="Tahoma" w:hAnsi="Tahoma" w:cs="Tahoma"/>
          <w:szCs w:val="22"/>
          <w:lang w:val="el-GR"/>
        </w:rPr>
        <w:t>το</w:t>
      </w:r>
      <w:r w:rsidR="006F71E0" w:rsidRPr="00D07716">
        <w:rPr>
          <w:rFonts w:ascii="Tahoma" w:hAnsi="Tahoma" w:cs="Tahoma"/>
          <w:szCs w:val="22"/>
          <w:lang w:val="el-GR"/>
        </w:rPr>
        <w:t xml:space="preserve"> </w:t>
      </w:r>
      <w:r w:rsidR="00636815" w:rsidRPr="00D07716">
        <w:rPr>
          <w:rFonts w:ascii="Tahoma" w:hAnsi="Tahoma" w:cs="Tahoma"/>
          <w:szCs w:val="22"/>
          <w:lang w:val="el-GR"/>
        </w:rPr>
        <w:t>πλαίσιο</w:t>
      </w:r>
      <w:r w:rsidR="006F71E0" w:rsidRPr="00D07716">
        <w:rPr>
          <w:rFonts w:ascii="Tahoma" w:hAnsi="Tahoma" w:cs="Tahoma"/>
          <w:szCs w:val="22"/>
          <w:lang w:val="el-GR"/>
        </w:rPr>
        <w:t xml:space="preserve"> </w:t>
      </w:r>
      <w:r w:rsidR="00F34806" w:rsidRPr="00D07716">
        <w:rPr>
          <w:rFonts w:ascii="Tahoma" w:hAnsi="Tahoma" w:cs="Tahoma"/>
          <w:szCs w:val="22"/>
          <w:lang w:val="el-GR"/>
        </w:rPr>
        <w:t>(κανονισμοί</w:t>
      </w:r>
      <w:r w:rsidR="0039643C" w:rsidRPr="00D07716">
        <w:rPr>
          <w:rFonts w:ascii="Tahoma" w:hAnsi="Tahoma" w:cs="Tahoma"/>
          <w:szCs w:val="22"/>
          <w:lang w:val="el-GR"/>
        </w:rPr>
        <w:t xml:space="preserve"> ή</w:t>
      </w:r>
      <w:r w:rsidR="00F34806" w:rsidRPr="00D07716">
        <w:rPr>
          <w:rFonts w:ascii="Tahoma" w:hAnsi="Tahoma" w:cs="Tahoma"/>
          <w:szCs w:val="22"/>
          <w:lang w:val="el-GR"/>
        </w:rPr>
        <w:t xml:space="preserve"> διαδικασίες</w:t>
      </w:r>
      <w:r w:rsidR="0039643C" w:rsidRPr="00D07716">
        <w:rPr>
          <w:rFonts w:ascii="Tahoma" w:hAnsi="Tahoma" w:cs="Tahoma"/>
          <w:szCs w:val="22"/>
          <w:lang w:val="el-GR"/>
        </w:rPr>
        <w:t xml:space="preserve"> ή συστήματα</w:t>
      </w:r>
      <w:r w:rsidR="00F34806" w:rsidRPr="00D07716">
        <w:rPr>
          <w:rFonts w:ascii="Tahoma" w:hAnsi="Tahoma" w:cs="Tahoma"/>
          <w:szCs w:val="22"/>
          <w:lang w:val="el-GR"/>
        </w:rPr>
        <w:t xml:space="preserve">) λειτουργίας </w:t>
      </w:r>
      <w:r w:rsidR="00126F21" w:rsidRPr="00D07716">
        <w:rPr>
          <w:rFonts w:ascii="Tahoma" w:hAnsi="Tahoma" w:cs="Tahoma"/>
          <w:szCs w:val="22"/>
          <w:lang w:val="el-GR"/>
        </w:rPr>
        <w:t>κεφαλαιαγορών</w:t>
      </w:r>
      <w:r w:rsidRPr="00D07716">
        <w:rPr>
          <w:rFonts w:ascii="Tahoma" w:hAnsi="Tahoma" w:cs="Tahoma"/>
          <w:szCs w:val="22"/>
          <w:lang w:val="el-GR"/>
        </w:rPr>
        <w:t xml:space="preserve">. </w:t>
      </w:r>
    </w:p>
    <w:p w14:paraId="64F0B845" w14:textId="4642842B" w:rsidR="00E61141" w:rsidRPr="00D07716" w:rsidRDefault="00E61141" w:rsidP="00007589">
      <w:pPr>
        <w:numPr>
          <w:ilvl w:val="0"/>
          <w:numId w:val="26"/>
        </w:numPr>
        <w:rPr>
          <w:rFonts w:ascii="Tahoma" w:hAnsi="Tahoma" w:cs="Tahoma"/>
          <w:szCs w:val="22"/>
          <w:lang w:val="el-GR"/>
        </w:rPr>
      </w:pPr>
      <w:r w:rsidRPr="00D07716">
        <w:rPr>
          <w:rFonts w:ascii="Tahoma" w:hAnsi="Tahoma" w:cs="Tahoma"/>
          <w:szCs w:val="22"/>
          <w:lang w:val="el-GR"/>
        </w:rPr>
        <w:t xml:space="preserve">τουλάχιστον ένα (1) έργο με αντικείμενο </w:t>
      </w:r>
      <w:r w:rsidR="00C653D7" w:rsidRPr="00D07716">
        <w:rPr>
          <w:rFonts w:ascii="Tahoma" w:hAnsi="Tahoma" w:cs="Tahoma"/>
          <w:szCs w:val="22"/>
          <w:lang w:val="el-GR"/>
        </w:rPr>
        <w:t>τ</w:t>
      </w:r>
      <w:r w:rsidR="00C904C7" w:rsidRPr="00D07716">
        <w:rPr>
          <w:rFonts w:ascii="Tahoma" w:hAnsi="Tahoma" w:cs="Tahoma"/>
          <w:szCs w:val="22"/>
          <w:lang w:val="el-GR"/>
        </w:rPr>
        <w:t>ον σχεδιασμό έργου</w:t>
      </w:r>
      <w:r w:rsidR="00C653D7" w:rsidRPr="00D07716">
        <w:rPr>
          <w:rFonts w:ascii="Tahoma" w:hAnsi="Tahoma" w:cs="Tahoma"/>
          <w:szCs w:val="22"/>
          <w:lang w:val="el-GR"/>
        </w:rPr>
        <w:t xml:space="preserve"> για </w:t>
      </w:r>
      <w:r w:rsidRPr="00D07716">
        <w:rPr>
          <w:rFonts w:ascii="Tahoma" w:hAnsi="Tahoma" w:cs="Tahoma"/>
          <w:szCs w:val="22"/>
          <w:lang w:val="el-GR"/>
        </w:rPr>
        <w:t>τη</w:t>
      </w:r>
      <w:r w:rsidR="00396D3E" w:rsidRPr="00D07716">
        <w:rPr>
          <w:rFonts w:ascii="Tahoma" w:hAnsi="Tahoma" w:cs="Tahoma"/>
          <w:szCs w:val="22"/>
          <w:lang w:val="el-GR"/>
        </w:rPr>
        <w:t xml:space="preserve"> διαχείριση δεδομένων και επιτελική πληροφόρηση (</w:t>
      </w:r>
      <w:proofErr w:type="spellStart"/>
      <w:r w:rsidR="00396D3E" w:rsidRPr="00D07716">
        <w:rPr>
          <w:rFonts w:ascii="Tahoma" w:hAnsi="Tahoma" w:cs="Tahoma"/>
          <w:szCs w:val="22"/>
          <w:lang w:val="el-GR"/>
        </w:rPr>
        <w:t>Data</w:t>
      </w:r>
      <w:proofErr w:type="spellEnd"/>
      <w:r w:rsidR="00396D3E" w:rsidRPr="00D07716">
        <w:rPr>
          <w:rFonts w:ascii="Tahoma" w:hAnsi="Tahoma" w:cs="Tahoma"/>
          <w:szCs w:val="22"/>
          <w:lang w:val="el-GR"/>
        </w:rPr>
        <w:t xml:space="preserve"> </w:t>
      </w:r>
      <w:proofErr w:type="spellStart"/>
      <w:r w:rsidR="00396D3E" w:rsidRPr="00D07716">
        <w:rPr>
          <w:rFonts w:ascii="Tahoma" w:hAnsi="Tahoma" w:cs="Tahoma"/>
          <w:szCs w:val="22"/>
          <w:lang w:val="el-GR"/>
        </w:rPr>
        <w:t>Analytics</w:t>
      </w:r>
      <w:proofErr w:type="spellEnd"/>
      <w:r w:rsidR="00396D3E" w:rsidRPr="00D07716">
        <w:rPr>
          <w:rFonts w:ascii="Tahoma" w:hAnsi="Tahoma" w:cs="Tahoma"/>
          <w:szCs w:val="22"/>
          <w:lang w:val="el-GR"/>
        </w:rPr>
        <w:t>)</w:t>
      </w:r>
      <w:r w:rsidRPr="00D07716">
        <w:rPr>
          <w:rFonts w:ascii="Tahoma" w:hAnsi="Tahoma" w:cs="Tahoma"/>
          <w:szCs w:val="22"/>
          <w:lang w:val="el-GR"/>
        </w:rPr>
        <w:t xml:space="preserve">. </w:t>
      </w:r>
      <w:r w:rsidR="00A51522" w:rsidRPr="00D07716">
        <w:rPr>
          <w:rFonts w:ascii="Tahoma" w:hAnsi="Tahoma" w:cs="Tahoma"/>
          <w:szCs w:val="22"/>
          <w:lang w:val="el-GR"/>
        </w:rPr>
        <w:t xml:space="preserve"> Η αξία </w:t>
      </w:r>
      <w:r w:rsidR="00C904C7" w:rsidRPr="00D07716">
        <w:rPr>
          <w:rFonts w:ascii="Tahoma" w:hAnsi="Tahoma" w:cs="Tahoma"/>
          <w:szCs w:val="22"/>
          <w:lang w:val="el-GR"/>
        </w:rPr>
        <w:t xml:space="preserve">αυτού </w:t>
      </w:r>
      <w:r w:rsidR="00A51522" w:rsidRPr="00D07716">
        <w:rPr>
          <w:rFonts w:ascii="Tahoma" w:hAnsi="Tahoma" w:cs="Tahoma"/>
          <w:szCs w:val="22"/>
          <w:lang w:val="el-GR"/>
        </w:rPr>
        <w:t>τ</w:t>
      </w:r>
      <w:r w:rsidR="00C904C7" w:rsidRPr="00D07716">
        <w:rPr>
          <w:rFonts w:ascii="Tahoma" w:hAnsi="Tahoma" w:cs="Tahoma"/>
          <w:szCs w:val="22"/>
          <w:lang w:val="el-GR"/>
        </w:rPr>
        <w:t>ου έργου</w:t>
      </w:r>
      <w:r w:rsidR="00A51522" w:rsidRPr="00D07716">
        <w:rPr>
          <w:rFonts w:ascii="Tahoma" w:hAnsi="Tahoma" w:cs="Tahoma"/>
          <w:szCs w:val="22"/>
          <w:lang w:val="el-GR"/>
        </w:rPr>
        <w:t xml:space="preserve"> πρέπει να είναι κατ’ ελάχιστον ίση </w:t>
      </w:r>
      <w:r w:rsidR="00A51522" w:rsidRPr="00D07716">
        <w:rPr>
          <w:rFonts w:ascii="Tahoma" w:hAnsi="Tahoma" w:cs="Tahoma"/>
          <w:b/>
          <w:bCs/>
          <w:szCs w:val="22"/>
          <w:lang w:val="el-GR"/>
        </w:rPr>
        <w:t xml:space="preserve">με </w:t>
      </w:r>
      <w:r w:rsidR="00C904C7" w:rsidRPr="00D07716">
        <w:rPr>
          <w:rFonts w:ascii="Tahoma" w:hAnsi="Tahoma" w:cs="Tahoma"/>
          <w:b/>
          <w:bCs/>
          <w:szCs w:val="22"/>
          <w:lang w:val="el-GR"/>
        </w:rPr>
        <w:t>τρια</w:t>
      </w:r>
      <w:r w:rsidR="000315DC" w:rsidRPr="00D07716">
        <w:rPr>
          <w:rFonts w:ascii="Tahoma" w:hAnsi="Tahoma" w:cs="Tahoma"/>
          <w:b/>
          <w:bCs/>
          <w:szCs w:val="22"/>
          <w:lang w:val="el-GR"/>
        </w:rPr>
        <w:t>κ</w:t>
      </w:r>
      <w:r w:rsidR="00A51522" w:rsidRPr="00D07716">
        <w:rPr>
          <w:rFonts w:ascii="Tahoma" w:hAnsi="Tahoma" w:cs="Tahoma"/>
          <w:b/>
          <w:bCs/>
          <w:szCs w:val="22"/>
          <w:lang w:val="el-GR"/>
        </w:rPr>
        <w:t>όσιες χιλιάδες ευρώ (</w:t>
      </w:r>
      <w:r w:rsidR="00C904C7" w:rsidRPr="00D07716">
        <w:rPr>
          <w:rFonts w:ascii="Tahoma" w:hAnsi="Tahoma" w:cs="Tahoma"/>
          <w:b/>
          <w:bCs/>
          <w:szCs w:val="22"/>
          <w:lang w:val="el-GR"/>
        </w:rPr>
        <w:t>3</w:t>
      </w:r>
      <w:r w:rsidR="00A51522" w:rsidRPr="00D07716">
        <w:rPr>
          <w:rFonts w:ascii="Tahoma" w:hAnsi="Tahoma" w:cs="Tahoma"/>
          <w:b/>
          <w:bCs/>
          <w:szCs w:val="22"/>
          <w:lang w:val="el-GR"/>
        </w:rPr>
        <w:t>00.000,00 €)</w:t>
      </w:r>
      <w:r w:rsidR="00A51522" w:rsidRPr="00D07716">
        <w:rPr>
          <w:rFonts w:ascii="Tahoma" w:hAnsi="Tahoma" w:cs="Tahoma"/>
          <w:szCs w:val="22"/>
          <w:lang w:val="el-GR"/>
        </w:rPr>
        <w:t xml:space="preserve"> άνευ Φ.Π.Α.</w:t>
      </w:r>
    </w:p>
    <w:p w14:paraId="01DA24C8" w14:textId="00D5302E" w:rsidR="00E61141" w:rsidRPr="00D07716" w:rsidRDefault="00F93D99" w:rsidP="00007589">
      <w:pPr>
        <w:pStyle w:val="afb"/>
        <w:numPr>
          <w:ilvl w:val="0"/>
          <w:numId w:val="26"/>
        </w:numPr>
        <w:rPr>
          <w:rFonts w:ascii="Tahoma" w:hAnsi="Tahoma" w:cs="Tahoma"/>
          <w:szCs w:val="22"/>
          <w:lang w:val="el-GR"/>
        </w:rPr>
      </w:pPr>
      <w:r w:rsidRPr="00D07716">
        <w:rPr>
          <w:rFonts w:ascii="Tahoma" w:hAnsi="Tahoma" w:cs="Tahoma"/>
          <w:szCs w:val="22"/>
          <w:lang w:val="el-GR"/>
        </w:rPr>
        <w:t xml:space="preserve">τουλάχιστον πέντε (5) έργα αξιολόγησης κινδύνων ασφάλειας πληροφοριών και ωριμότητας </w:t>
      </w:r>
      <w:proofErr w:type="spellStart"/>
      <w:r w:rsidRPr="00D07716">
        <w:rPr>
          <w:rFonts w:ascii="Tahoma" w:hAnsi="Tahoma" w:cs="Tahoma"/>
          <w:szCs w:val="22"/>
          <w:lang w:val="el-GR"/>
        </w:rPr>
        <w:t>κυβερνοασφάλειας</w:t>
      </w:r>
      <w:proofErr w:type="spellEnd"/>
      <w:r w:rsidRPr="00D07716">
        <w:rPr>
          <w:rFonts w:ascii="Tahoma" w:hAnsi="Tahoma" w:cs="Tahoma"/>
          <w:szCs w:val="22"/>
          <w:lang w:val="el-GR"/>
        </w:rPr>
        <w:t>. Η αθροιστική αξία αυτών των έργων πρέπει να είναι κατ’ ελάχιστον ίση με διακόσιες χιλιάδες ευρώ (2</w:t>
      </w:r>
      <w:r w:rsidR="00B5767C" w:rsidRPr="00D07716">
        <w:rPr>
          <w:rFonts w:ascii="Tahoma" w:hAnsi="Tahoma" w:cs="Tahoma"/>
          <w:szCs w:val="22"/>
          <w:lang w:val="el-GR"/>
        </w:rPr>
        <w:t>0</w:t>
      </w:r>
      <w:r w:rsidRPr="00D07716">
        <w:rPr>
          <w:rFonts w:ascii="Tahoma" w:hAnsi="Tahoma" w:cs="Tahoma"/>
          <w:szCs w:val="22"/>
          <w:lang w:val="el-GR"/>
        </w:rPr>
        <w:t>0.000,00 €) άνευ Φ.Π.Α.</w:t>
      </w:r>
    </w:p>
    <w:p w14:paraId="28C1CDD8" w14:textId="77777777" w:rsidR="00F93D99" w:rsidRPr="00D07716" w:rsidRDefault="00F93D99" w:rsidP="00007589">
      <w:pPr>
        <w:rPr>
          <w:rFonts w:ascii="Tahoma" w:hAnsi="Tahoma" w:cs="Tahoma"/>
          <w:szCs w:val="22"/>
          <w:highlight w:val="yellow"/>
          <w:lang w:val="el-GR"/>
        </w:rPr>
      </w:pPr>
    </w:p>
    <w:p w14:paraId="2E02B25C" w14:textId="77777777" w:rsidR="001D7DE3" w:rsidRPr="00D07716" w:rsidRDefault="001D7DE3" w:rsidP="001D7DE3">
      <w:pPr>
        <w:rPr>
          <w:rFonts w:ascii="Tahoma" w:hAnsi="Tahoma" w:cs="Tahoma"/>
          <w:szCs w:val="22"/>
          <w:lang w:val="el-GR"/>
        </w:rPr>
      </w:pPr>
      <w:r w:rsidRPr="00D07716">
        <w:rPr>
          <w:rFonts w:ascii="Tahoma" w:hAnsi="Tahoma" w:cs="Tahoma"/>
          <w:szCs w:val="22"/>
          <w:lang w:val="el-GR"/>
        </w:rPr>
        <w:t xml:space="preserve">Σε περίπτωση που κάποια από τα ανωτέρω έργα έχουν υλοποιηθεί από τον υποψήφιο (ή τον δανείζοντα εμπειρία) ως μέλος ένωσης, </w:t>
      </w:r>
      <w:proofErr w:type="spellStart"/>
      <w:r w:rsidRPr="00D07716">
        <w:rPr>
          <w:rFonts w:ascii="Tahoma" w:hAnsi="Tahoma" w:cs="Tahoma"/>
          <w:szCs w:val="22"/>
          <w:lang w:val="el-GR"/>
        </w:rPr>
        <w:t>προσμετράται</w:t>
      </w:r>
      <w:proofErr w:type="spellEnd"/>
      <w:r w:rsidRPr="00D07716">
        <w:rPr>
          <w:rFonts w:ascii="Tahoma" w:hAnsi="Tahoma" w:cs="Tahoma"/>
          <w:szCs w:val="22"/>
          <w:lang w:val="el-GR"/>
        </w:rPr>
        <w:t xml:space="preserve"> μόνο το τίμημα που αντιστοιχεί στο ποσοστό συμμετοχής του.</w:t>
      </w:r>
    </w:p>
    <w:p w14:paraId="084C6BB7" w14:textId="77777777" w:rsidR="009627CC" w:rsidRPr="00D07716" w:rsidRDefault="009627CC" w:rsidP="001D7DE3">
      <w:pPr>
        <w:rPr>
          <w:rFonts w:ascii="Tahoma" w:hAnsi="Tahoma" w:cs="Tahoma"/>
          <w:b/>
          <w:bCs/>
          <w:lang w:val="el-GR"/>
        </w:rPr>
      </w:pPr>
    </w:p>
    <w:p w14:paraId="35FCD470" w14:textId="77777777" w:rsidR="009627CC" w:rsidRPr="00D07716" w:rsidRDefault="009627CC" w:rsidP="009627CC">
      <w:pPr>
        <w:pStyle w:val="4"/>
        <w:ind w:left="567" w:hanging="567"/>
        <w:rPr>
          <w:rFonts w:ascii="Tahoma" w:hAnsi="Tahoma" w:cs="Tahoma"/>
          <w:lang w:val="el-GR"/>
        </w:rPr>
      </w:pPr>
      <w:bookmarkStart w:id="56" w:name="_Toc109818656"/>
      <w:bookmarkStart w:id="57" w:name="_Ref117343578"/>
      <w:bookmarkStart w:id="58" w:name="_Ref117354114"/>
      <w:bookmarkStart w:id="59" w:name="_Toc120716069"/>
      <w:r w:rsidRPr="00D07716">
        <w:rPr>
          <w:rFonts w:ascii="Tahoma" w:hAnsi="Tahoma" w:cs="Tahoma"/>
          <w:lang w:val="el-GR"/>
        </w:rPr>
        <w:t>2.2.6.2</w:t>
      </w:r>
      <w:r w:rsidRPr="00D07716">
        <w:rPr>
          <w:rFonts w:ascii="Tahoma" w:hAnsi="Tahoma" w:cs="Tahoma"/>
          <w:lang w:val="el-GR"/>
        </w:rPr>
        <w:tab/>
        <w:t>Επαγγελματική ικανότητα – Ομάδα Έργου</w:t>
      </w:r>
      <w:bookmarkEnd w:id="56"/>
      <w:bookmarkEnd w:id="57"/>
      <w:bookmarkEnd w:id="58"/>
      <w:bookmarkEnd w:id="59"/>
    </w:p>
    <w:p w14:paraId="3F6E9358" w14:textId="77777777" w:rsidR="009627CC" w:rsidRPr="00D07716" w:rsidRDefault="009627CC" w:rsidP="009627CC">
      <w:pPr>
        <w:rPr>
          <w:rFonts w:ascii="Tahoma" w:hAnsi="Tahoma" w:cs="Tahoma"/>
          <w:lang w:val="el-GR"/>
        </w:rPr>
      </w:pPr>
      <w:bookmarkStart w:id="60" w:name="_Hlk99013398"/>
      <w:r w:rsidRPr="00D07716">
        <w:rPr>
          <w:rFonts w:ascii="Tahoma" w:hAnsi="Tahoma" w:cs="Tahoma"/>
          <w:bCs/>
          <w:lang w:val="el-GR"/>
        </w:rPr>
        <w:t>Οι οικονομικοί φορείς που συμμετέχουν στη διαδικασία σύναψης της παρούσας απαιτείται να διαθέτουν Ομάδα Έργου με στελέχη επαρκή σε πλήθος και δεξιότητες για την ανάληψη του Έργου η οποία να αποτελείται τουλάχιστον από:</w:t>
      </w:r>
    </w:p>
    <w:bookmarkEnd w:id="60"/>
    <w:p w14:paraId="531659AB" w14:textId="2342C59B" w:rsidR="00E468EB" w:rsidRPr="00D07716" w:rsidRDefault="009627CC" w:rsidP="00142E7E">
      <w:pPr>
        <w:pStyle w:val="afb"/>
        <w:numPr>
          <w:ilvl w:val="0"/>
          <w:numId w:val="80"/>
        </w:numPr>
        <w:ind w:left="450"/>
        <w:rPr>
          <w:rFonts w:ascii="Tahoma" w:hAnsi="Tahoma" w:cs="Tahoma"/>
          <w:lang w:val="el-GR"/>
        </w:rPr>
      </w:pPr>
      <w:r w:rsidRPr="00D07716">
        <w:rPr>
          <w:rFonts w:ascii="Tahoma" w:hAnsi="Tahoma" w:cs="Tahoma"/>
          <w:b/>
          <w:bCs/>
          <w:lang w:val="el-GR"/>
        </w:rPr>
        <w:t>Έναν (1)</w:t>
      </w:r>
      <w:r w:rsidR="00292262" w:rsidRPr="00D07716">
        <w:rPr>
          <w:rFonts w:ascii="Tahoma" w:hAnsi="Tahoma" w:cs="Tahoma"/>
          <w:b/>
          <w:bCs/>
          <w:lang w:val="el-GR"/>
        </w:rPr>
        <w:t xml:space="preserve"> Υπεύθυνο</w:t>
      </w:r>
      <w:r w:rsidR="00907B8B" w:rsidRPr="00D07716">
        <w:rPr>
          <w:rFonts w:ascii="Tahoma" w:hAnsi="Tahoma" w:cs="Tahoma"/>
          <w:b/>
          <w:bCs/>
          <w:lang w:val="el-GR"/>
        </w:rPr>
        <w:t xml:space="preserve"> Έργου</w:t>
      </w:r>
      <w:r w:rsidR="00292262" w:rsidRPr="00D07716">
        <w:rPr>
          <w:rFonts w:ascii="Tahoma" w:hAnsi="Tahoma" w:cs="Tahoma"/>
          <w:lang w:val="el-GR"/>
        </w:rPr>
        <w:t>,</w:t>
      </w:r>
      <w:r w:rsidRPr="00D07716">
        <w:rPr>
          <w:rFonts w:ascii="Tahoma" w:hAnsi="Tahoma" w:cs="Tahoma"/>
          <w:lang w:val="el-GR"/>
        </w:rPr>
        <w:t xml:space="preserve"> ο οποίος να διαθέτει τουλάχιστον τα ακόλουθα </w:t>
      </w:r>
      <w:r w:rsidR="00292262" w:rsidRPr="00D07716">
        <w:rPr>
          <w:rFonts w:ascii="Tahoma" w:hAnsi="Tahoma" w:cs="Tahoma"/>
          <w:lang w:val="el-GR"/>
        </w:rPr>
        <w:t>προσόντα:</w:t>
      </w:r>
    </w:p>
    <w:p w14:paraId="1B7AC96B" w14:textId="4BC903C4" w:rsidR="00292262" w:rsidRPr="00D07716" w:rsidRDefault="00FD08F0" w:rsidP="00230870">
      <w:pPr>
        <w:pStyle w:val="afb"/>
        <w:numPr>
          <w:ilvl w:val="0"/>
          <w:numId w:val="81"/>
        </w:numPr>
        <w:tabs>
          <w:tab w:val="num" w:pos="1897"/>
        </w:tabs>
        <w:ind w:left="700"/>
        <w:rPr>
          <w:rFonts w:ascii="Tahoma" w:hAnsi="Tahoma" w:cs="Tahoma"/>
          <w:lang w:val="el-GR"/>
        </w:rPr>
      </w:pPr>
      <w:r w:rsidRPr="00D07716">
        <w:rPr>
          <w:rFonts w:ascii="Tahoma" w:hAnsi="Tahoma" w:cs="Tahoma"/>
          <w:lang w:val="el-GR"/>
        </w:rPr>
        <w:t>Πανεπιστημιακό (Πτυχίο ΑΕΙ ή ΑΤΕΙ)</w:t>
      </w:r>
      <w:r w:rsidR="00621A23" w:rsidRPr="00D07716">
        <w:rPr>
          <w:rFonts w:ascii="Tahoma" w:hAnsi="Tahoma" w:cs="Tahoma"/>
          <w:lang w:val="el-GR"/>
        </w:rPr>
        <w:t xml:space="preserve"> </w:t>
      </w:r>
      <w:r w:rsidR="00230870" w:rsidRPr="00D07716">
        <w:rPr>
          <w:rFonts w:ascii="Tahoma" w:hAnsi="Tahoma" w:cs="Tahoma"/>
          <w:lang w:val="el-GR"/>
        </w:rPr>
        <w:t xml:space="preserve">και </w:t>
      </w:r>
      <w:r w:rsidR="743D9085" w:rsidRPr="00D07716">
        <w:rPr>
          <w:rFonts w:ascii="Tahoma" w:hAnsi="Tahoma" w:cs="Tahoma"/>
          <w:lang w:val="el-GR"/>
        </w:rPr>
        <w:t>Μ</w:t>
      </w:r>
      <w:r w:rsidR="65A5F88E" w:rsidRPr="00D07716">
        <w:rPr>
          <w:rFonts w:ascii="Tahoma" w:hAnsi="Tahoma" w:cs="Tahoma"/>
          <w:lang w:val="el-GR"/>
        </w:rPr>
        <w:t>εταπτυχιακό</w:t>
      </w:r>
      <w:r w:rsidR="00621A23" w:rsidRPr="00D07716">
        <w:rPr>
          <w:rFonts w:ascii="Tahoma" w:hAnsi="Tahoma" w:cs="Tahoma"/>
          <w:lang w:val="el-GR"/>
        </w:rPr>
        <w:t>ς</w:t>
      </w:r>
      <w:r w:rsidR="65A5F88E" w:rsidRPr="00D07716">
        <w:rPr>
          <w:rFonts w:ascii="Tahoma" w:hAnsi="Tahoma" w:cs="Tahoma"/>
          <w:lang w:val="el-GR"/>
        </w:rPr>
        <w:t xml:space="preserve"> </w:t>
      </w:r>
      <w:r w:rsidR="7DFC2959" w:rsidRPr="00D07716">
        <w:rPr>
          <w:rFonts w:ascii="Tahoma" w:hAnsi="Tahoma" w:cs="Tahoma"/>
          <w:lang w:val="el-GR"/>
        </w:rPr>
        <w:t>Τίτλος</w:t>
      </w:r>
      <w:r w:rsidRPr="00D07716">
        <w:rPr>
          <w:rFonts w:ascii="Tahoma" w:hAnsi="Tahoma" w:cs="Tahoma"/>
          <w:lang w:val="el-GR"/>
        </w:rPr>
        <w:t xml:space="preserve"> </w:t>
      </w:r>
      <w:r w:rsidR="006E07E9" w:rsidRPr="00D07716">
        <w:rPr>
          <w:rFonts w:ascii="Tahoma" w:hAnsi="Tahoma" w:cs="Tahoma"/>
          <w:lang w:val="el-GR"/>
        </w:rPr>
        <w:t xml:space="preserve">Σπουδών </w:t>
      </w:r>
      <w:r w:rsidRPr="00D07716">
        <w:rPr>
          <w:rFonts w:ascii="Tahoma" w:hAnsi="Tahoma" w:cs="Tahoma"/>
          <w:lang w:val="el-GR"/>
        </w:rPr>
        <w:t>(μεταπτυχιακό)</w:t>
      </w:r>
      <w:r w:rsidR="002213EE" w:rsidRPr="00D07716">
        <w:rPr>
          <w:rFonts w:ascii="Tahoma" w:hAnsi="Tahoma" w:cs="Tahoma"/>
          <w:lang w:val="el-GR"/>
        </w:rPr>
        <w:t xml:space="preserve"> μ</w:t>
      </w:r>
      <w:r w:rsidR="00DB6619" w:rsidRPr="00D07716">
        <w:rPr>
          <w:rFonts w:ascii="Tahoma" w:hAnsi="Tahoma" w:cs="Tahoma"/>
          <w:lang w:val="el-GR"/>
        </w:rPr>
        <w:t>ε</w:t>
      </w:r>
      <w:r w:rsidR="002213EE" w:rsidRPr="00D07716">
        <w:rPr>
          <w:rFonts w:ascii="Tahoma" w:hAnsi="Tahoma" w:cs="Tahoma"/>
          <w:lang w:val="el-GR"/>
        </w:rPr>
        <w:t xml:space="preserve"> τ</w:t>
      </w:r>
      <w:r w:rsidR="001F6217" w:rsidRPr="00D07716">
        <w:rPr>
          <w:rFonts w:ascii="Tahoma" w:hAnsi="Tahoma" w:cs="Tahoma"/>
          <w:lang w:val="el-GR"/>
        </w:rPr>
        <w:t xml:space="preserve">ουλάχιστον ένα από τα πτυχία να είναι </w:t>
      </w:r>
      <w:r w:rsidR="00DB6619" w:rsidRPr="00D07716">
        <w:rPr>
          <w:rFonts w:ascii="Tahoma" w:hAnsi="Tahoma" w:cs="Tahoma"/>
          <w:lang w:val="el-GR"/>
        </w:rPr>
        <w:t>σ</w:t>
      </w:r>
      <w:r w:rsidR="00230870" w:rsidRPr="00D07716">
        <w:rPr>
          <w:rFonts w:ascii="Tahoma" w:hAnsi="Tahoma" w:cs="Tahoma"/>
          <w:lang w:val="el-GR"/>
        </w:rPr>
        <w:t>την Πληροφορική</w:t>
      </w:r>
    </w:p>
    <w:p w14:paraId="508DCE9C" w14:textId="14F4DCD6" w:rsidR="001A778A" w:rsidRPr="00D07716" w:rsidRDefault="00F22342" w:rsidP="000D1B11">
      <w:pPr>
        <w:pStyle w:val="afb"/>
        <w:numPr>
          <w:ilvl w:val="0"/>
          <w:numId w:val="81"/>
        </w:numPr>
        <w:tabs>
          <w:tab w:val="num" w:pos="1897"/>
        </w:tabs>
        <w:ind w:left="700"/>
        <w:rPr>
          <w:rFonts w:ascii="Tahoma" w:hAnsi="Tahoma" w:cs="Tahoma"/>
          <w:lang w:val="el-GR"/>
        </w:rPr>
      </w:pPr>
      <w:r w:rsidRPr="00D07716">
        <w:rPr>
          <w:rFonts w:ascii="Tahoma" w:hAnsi="Tahoma" w:cs="Tahoma"/>
          <w:lang w:val="el-GR"/>
        </w:rPr>
        <w:t xml:space="preserve">Δεκαετή τουλάχιστον εμπειρία </w:t>
      </w:r>
      <w:r w:rsidR="00440772" w:rsidRPr="00D07716">
        <w:rPr>
          <w:rFonts w:ascii="Tahoma" w:hAnsi="Tahoma" w:cs="Tahoma"/>
          <w:lang w:val="el-GR"/>
        </w:rPr>
        <w:t xml:space="preserve">σε θέματα </w:t>
      </w:r>
      <w:r w:rsidR="5390031E" w:rsidRPr="00D07716">
        <w:rPr>
          <w:rFonts w:ascii="Tahoma" w:hAnsi="Tahoma" w:cs="Tahoma"/>
          <w:lang w:val="el-GR"/>
        </w:rPr>
        <w:t xml:space="preserve">Διοίκησης </w:t>
      </w:r>
      <w:r w:rsidR="00440772" w:rsidRPr="00D07716">
        <w:rPr>
          <w:rFonts w:ascii="Tahoma" w:hAnsi="Tahoma" w:cs="Tahoma"/>
          <w:lang w:val="el-GR"/>
        </w:rPr>
        <w:t xml:space="preserve">Έργων Δημοσίου Τομέα </w:t>
      </w:r>
    </w:p>
    <w:p w14:paraId="6B3C0E1C" w14:textId="22A03A50" w:rsidR="00716DCE" w:rsidRPr="00D07716" w:rsidRDefault="00C653D7" w:rsidP="000D1B11">
      <w:pPr>
        <w:pStyle w:val="afb"/>
        <w:numPr>
          <w:ilvl w:val="0"/>
          <w:numId w:val="81"/>
        </w:numPr>
        <w:tabs>
          <w:tab w:val="num" w:pos="1897"/>
        </w:tabs>
        <w:ind w:left="700"/>
        <w:rPr>
          <w:rFonts w:ascii="Tahoma" w:hAnsi="Tahoma" w:cs="Tahoma"/>
          <w:lang w:val="el-GR"/>
        </w:rPr>
      </w:pPr>
      <w:r w:rsidRPr="00D07716">
        <w:rPr>
          <w:rFonts w:ascii="Tahoma" w:hAnsi="Tahoma" w:cs="Tahoma"/>
          <w:lang w:val="el-GR"/>
        </w:rPr>
        <w:t>Κατ’ ελάχιστον πενταετή ε</w:t>
      </w:r>
      <w:r w:rsidR="00716DCE" w:rsidRPr="00D07716">
        <w:rPr>
          <w:rFonts w:ascii="Tahoma" w:hAnsi="Tahoma" w:cs="Tahoma"/>
          <w:lang w:val="el-GR"/>
        </w:rPr>
        <w:t>μπειρία σε παρακολούθηση συγχρηματοδοτούμενων πράξεων</w:t>
      </w:r>
    </w:p>
    <w:p w14:paraId="79F64766" w14:textId="7C94CFE4" w:rsidR="003C04B1" w:rsidRPr="00D07716" w:rsidRDefault="003C04B1" w:rsidP="000D1B11">
      <w:pPr>
        <w:pStyle w:val="afb"/>
        <w:numPr>
          <w:ilvl w:val="0"/>
          <w:numId w:val="81"/>
        </w:numPr>
        <w:tabs>
          <w:tab w:val="num" w:pos="1897"/>
        </w:tabs>
        <w:ind w:left="700"/>
        <w:rPr>
          <w:rFonts w:ascii="Tahoma" w:hAnsi="Tahoma" w:cs="Tahoma"/>
          <w:lang w:val="el-GR"/>
        </w:rPr>
      </w:pPr>
      <w:r w:rsidRPr="00D07716">
        <w:rPr>
          <w:rFonts w:ascii="Tahoma" w:hAnsi="Tahoma" w:cs="Tahoma"/>
          <w:lang w:val="el-GR"/>
        </w:rPr>
        <w:t>Άριστη γνώση της Αγγλικής γλώσσας</w:t>
      </w:r>
      <w:r w:rsidR="007D253E" w:rsidRPr="00D07716">
        <w:rPr>
          <w:rFonts w:ascii="Tahoma" w:hAnsi="Tahoma" w:cs="Tahoma"/>
          <w:lang w:val="el-GR"/>
        </w:rPr>
        <w:t xml:space="preserve"> (επίπεδο </w:t>
      </w:r>
      <w:r w:rsidR="0027510A" w:rsidRPr="00D07716">
        <w:rPr>
          <w:rFonts w:ascii="Tahoma" w:hAnsi="Tahoma" w:cs="Tahoma"/>
          <w:lang w:val="en-US"/>
        </w:rPr>
        <w:t>C</w:t>
      </w:r>
      <w:r w:rsidR="0027510A" w:rsidRPr="00D07716">
        <w:rPr>
          <w:rFonts w:ascii="Tahoma" w:hAnsi="Tahoma" w:cs="Tahoma"/>
          <w:lang w:val="el-GR"/>
        </w:rPr>
        <w:t>2</w:t>
      </w:r>
      <w:r w:rsidR="007D253E" w:rsidRPr="00D07716">
        <w:rPr>
          <w:rFonts w:ascii="Tahoma" w:hAnsi="Tahoma" w:cs="Tahoma"/>
          <w:lang w:val="el-GR"/>
        </w:rPr>
        <w:t>)</w:t>
      </w:r>
    </w:p>
    <w:p w14:paraId="781DFE60" w14:textId="77777777" w:rsidR="00907B8B" w:rsidRPr="00D07716" w:rsidRDefault="00907B8B" w:rsidP="00007589">
      <w:pPr>
        <w:pStyle w:val="afb"/>
        <w:ind w:left="700"/>
        <w:rPr>
          <w:rFonts w:ascii="Tahoma" w:hAnsi="Tahoma" w:cs="Tahoma"/>
          <w:highlight w:val="yellow"/>
          <w:lang w:val="el-GR"/>
        </w:rPr>
      </w:pPr>
    </w:p>
    <w:p w14:paraId="31B49F7D" w14:textId="2307E4B0" w:rsidR="00907B8B" w:rsidRPr="00D07716" w:rsidRDefault="009627CC" w:rsidP="00142E7E">
      <w:pPr>
        <w:pStyle w:val="afb"/>
        <w:numPr>
          <w:ilvl w:val="0"/>
          <w:numId w:val="80"/>
        </w:numPr>
        <w:ind w:left="450"/>
        <w:rPr>
          <w:rFonts w:ascii="Tahoma" w:hAnsi="Tahoma" w:cs="Tahoma"/>
          <w:lang w:val="el-GR"/>
        </w:rPr>
      </w:pPr>
      <w:r w:rsidRPr="00D07716">
        <w:rPr>
          <w:rFonts w:ascii="Tahoma" w:hAnsi="Tahoma" w:cs="Tahoma"/>
          <w:b/>
          <w:bCs/>
          <w:lang w:val="el-GR"/>
        </w:rPr>
        <w:t xml:space="preserve">Έναν (1) </w:t>
      </w:r>
      <w:r w:rsidR="00907B8B" w:rsidRPr="00D07716">
        <w:rPr>
          <w:rFonts w:ascii="Tahoma" w:hAnsi="Tahoma" w:cs="Tahoma"/>
          <w:b/>
          <w:bCs/>
          <w:lang w:val="el-GR"/>
        </w:rPr>
        <w:t>Αναπληρωτή Υπεύθυνο Έργου</w:t>
      </w:r>
      <w:r w:rsidR="00907B8B" w:rsidRPr="00D07716">
        <w:rPr>
          <w:rFonts w:ascii="Tahoma" w:hAnsi="Tahoma" w:cs="Tahoma"/>
          <w:lang w:val="el-GR"/>
        </w:rPr>
        <w:t xml:space="preserve">, </w:t>
      </w:r>
      <w:r w:rsidRPr="00D07716">
        <w:rPr>
          <w:rFonts w:ascii="Tahoma" w:hAnsi="Tahoma" w:cs="Tahoma"/>
          <w:lang w:val="el-GR"/>
        </w:rPr>
        <w:t>ο οποίος να διαθέτει τουλάχιστον τα ακόλουθα</w:t>
      </w:r>
      <w:r w:rsidR="002409F7" w:rsidRPr="00D07716">
        <w:rPr>
          <w:rFonts w:ascii="Tahoma" w:hAnsi="Tahoma" w:cs="Tahoma"/>
          <w:lang w:val="el-GR"/>
        </w:rPr>
        <w:t xml:space="preserve"> προσόντα</w:t>
      </w:r>
      <w:r w:rsidR="00907B8B" w:rsidRPr="00D07716">
        <w:rPr>
          <w:rFonts w:ascii="Tahoma" w:hAnsi="Tahoma" w:cs="Tahoma"/>
          <w:lang w:val="el-GR"/>
        </w:rPr>
        <w:t>:</w:t>
      </w:r>
    </w:p>
    <w:p w14:paraId="79574690" w14:textId="77777777" w:rsidR="00907B8B" w:rsidRPr="00D07716" w:rsidRDefault="00907B8B" w:rsidP="00907B8B">
      <w:pPr>
        <w:pStyle w:val="afb"/>
        <w:numPr>
          <w:ilvl w:val="0"/>
          <w:numId w:val="81"/>
        </w:numPr>
        <w:tabs>
          <w:tab w:val="num" w:pos="1897"/>
        </w:tabs>
        <w:ind w:left="700"/>
        <w:rPr>
          <w:rFonts w:ascii="Tahoma" w:hAnsi="Tahoma" w:cs="Tahoma"/>
          <w:lang w:val="el-GR"/>
        </w:rPr>
      </w:pPr>
      <w:r w:rsidRPr="00D07716">
        <w:rPr>
          <w:rFonts w:ascii="Tahoma" w:hAnsi="Tahoma" w:cs="Tahoma"/>
          <w:lang w:val="el-GR"/>
        </w:rPr>
        <w:lastRenderedPageBreak/>
        <w:t xml:space="preserve">Πανεπιστημιακός (Πτυχίο ΑΕΙ ή ΑΤΕΙ) και </w:t>
      </w:r>
      <w:r w:rsidR="00273C49" w:rsidRPr="00D07716">
        <w:rPr>
          <w:rFonts w:ascii="Tahoma" w:hAnsi="Tahoma" w:cs="Tahoma"/>
          <w:lang w:val="el-GR"/>
        </w:rPr>
        <w:t>Μεταπτυχιακός Τ</w:t>
      </w:r>
      <w:r w:rsidRPr="00D07716">
        <w:rPr>
          <w:rFonts w:ascii="Tahoma" w:hAnsi="Tahoma" w:cs="Tahoma"/>
          <w:lang w:val="el-GR"/>
        </w:rPr>
        <w:t>ίτλος στην Πληροφορική</w:t>
      </w:r>
    </w:p>
    <w:p w14:paraId="243AFF72" w14:textId="77777777" w:rsidR="00907B8B" w:rsidRPr="00D07716" w:rsidRDefault="00907B8B" w:rsidP="00907B8B">
      <w:pPr>
        <w:pStyle w:val="afb"/>
        <w:numPr>
          <w:ilvl w:val="0"/>
          <w:numId w:val="81"/>
        </w:numPr>
        <w:tabs>
          <w:tab w:val="num" w:pos="1897"/>
        </w:tabs>
        <w:ind w:left="700"/>
        <w:rPr>
          <w:rFonts w:ascii="Tahoma" w:hAnsi="Tahoma" w:cs="Tahoma"/>
          <w:lang w:val="el-GR"/>
        </w:rPr>
      </w:pPr>
      <w:r w:rsidRPr="00D07716">
        <w:rPr>
          <w:rFonts w:ascii="Tahoma" w:hAnsi="Tahoma" w:cs="Tahoma"/>
          <w:lang w:val="el-GR"/>
        </w:rPr>
        <w:t>Δεκαετής τουλάχιστον εμπειρία σε πληροφοριακά συστήματα και εφαρμογές ασφαλείας</w:t>
      </w:r>
    </w:p>
    <w:p w14:paraId="06667915" w14:textId="39B3C37A" w:rsidR="00907B8B" w:rsidRPr="00D07716" w:rsidRDefault="00907B8B" w:rsidP="0027510A">
      <w:pPr>
        <w:pStyle w:val="afb"/>
        <w:numPr>
          <w:ilvl w:val="0"/>
          <w:numId w:val="81"/>
        </w:numPr>
        <w:tabs>
          <w:tab w:val="num" w:pos="1897"/>
        </w:tabs>
        <w:ind w:left="700"/>
        <w:rPr>
          <w:rFonts w:ascii="Tahoma" w:hAnsi="Tahoma" w:cs="Tahoma"/>
          <w:lang w:val="el-GR"/>
        </w:rPr>
      </w:pPr>
      <w:r w:rsidRPr="00D07716">
        <w:rPr>
          <w:rFonts w:ascii="Tahoma" w:hAnsi="Tahoma" w:cs="Tahoma"/>
          <w:lang w:val="el-GR"/>
        </w:rPr>
        <w:t>Άριστη γνώση της Αγγλικής γλώσσας</w:t>
      </w:r>
      <w:r w:rsidR="007D253E" w:rsidRPr="00D07716">
        <w:rPr>
          <w:rFonts w:ascii="Tahoma" w:hAnsi="Tahoma" w:cs="Tahoma"/>
          <w:lang w:val="el-GR"/>
        </w:rPr>
        <w:t xml:space="preserve"> (επίπεδο </w:t>
      </w:r>
      <w:r w:rsidR="007D253E" w:rsidRPr="00D07716">
        <w:rPr>
          <w:rFonts w:ascii="Tahoma" w:hAnsi="Tahoma" w:cs="Tahoma"/>
          <w:lang w:val="en-US"/>
        </w:rPr>
        <w:t>C</w:t>
      </w:r>
      <w:r w:rsidR="007D253E" w:rsidRPr="00D07716">
        <w:rPr>
          <w:rFonts w:ascii="Tahoma" w:hAnsi="Tahoma" w:cs="Tahoma"/>
          <w:lang w:val="el-GR"/>
        </w:rPr>
        <w:t>2)</w:t>
      </w:r>
    </w:p>
    <w:p w14:paraId="405EEDD8" w14:textId="77777777" w:rsidR="006D6BE5" w:rsidRPr="00D07716" w:rsidRDefault="006D6BE5" w:rsidP="006D6BE5">
      <w:pPr>
        <w:pStyle w:val="afb"/>
        <w:ind w:left="700"/>
        <w:rPr>
          <w:rFonts w:ascii="Tahoma" w:hAnsi="Tahoma" w:cs="Tahoma"/>
          <w:b/>
          <w:bCs/>
          <w:lang w:val="el-GR"/>
        </w:rPr>
      </w:pPr>
    </w:p>
    <w:p w14:paraId="5BDA9ABD" w14:textId="5383ED8E" w:rsidR="00AE2832" w:rsidRPr="00D07716" w:rsidRDefault="0025739E" w:rsidP="006D6BE5">
      <w:pPr>
        <w:pStyle w:val="afb"/>
        <w:numPr>
          <w:ilvl w:val="0"/>
          <w:numId w:val="80"/>
        </w:numPr>
        <w:ind w:left="450"/>
        <w:rPr>
          <w:rFonts w:ascii="Tahoma" w:hAnsi="Tahoma" w:cs="Tahoma"/>
          <w:lang w:val="el-GR"/>
        </w:rPr>
      </w:pPr>
      <w:r w:rsidRPr="00D07716">
        <w:rPr>
          <w:rFonts w:ascii="Tahoma" w:hAnsi="Tahoma" w:cs="Tahoma"/>
          <w:b/>
          <w:bCs/>
          <w:lang w:val="el-GR"/>
        </w:rPr>
        <w:t>έναν</w:t>
      </w:r>
      <w:r w:rsidR="00AE2832" w:rsidRPr="00D07716">
        <w:rPr>
          <w:rFonts w:ascii="Tahoma" w:hAnsi="Tahoma" w:cs="Tahoma"/>
          <w:b/>
          <w:bCs/>
          <w:lang w:val="el-GR"/>
        </w:rPr>
        <w:t xml:space="preserve"> (</w:t>
      </w:r>
      <w:r w:rsidRPr="00D07716">
        <w:rPr>
          <w:rFonts w:ascii="Tahoma" w:hAnsi="Tahoma" w:cs="Tahoma"/>
          <w:b/>
          <w:bCs/>
          <w:lang w:val="el-GR"/>
        </w:rPr>
        <w:t>1</w:t>
      </w:r>
      <w:r w:rsidR="00AE2832" w:rsidRPr="00D07716">
        <w:rPr>
          <w:rFonts w:ascii="Tahoma" w:hAnsi="Tahoma" w:cs="Tahoma"/>
          <w:b/>
          <w:bCs/>
          <w:lang w:val="el-GR"/>
        </w:rPr>
        <w:t xml:space="preserve">) </w:t>
      </w:r>
      <w:r w:rsidR="006D6BE5" w:rsidRPr="00D07716">
        <w:rPr>
          <w:rFonts w:ascii="Tahoma" w:hAnsi="Tahoma" w:cs="Tahoma"/>
          <w:b/>
          <w:bCs/>
          <w:lang w:val="el-GR"/>
        </w:rPr>
        <w:t>Έ</w:t>
      </w:r>
      <w:r w:rsidR="00716DCE" w:rsidRPr="00D07716">
        <w:rPr>
          <w:rFonts w:ascii="Tahoma" w:hAnsi="Tahoma" w:cs="Tahoma"/>
          <w:b/>
          <w:bCs/>
          <w:lang w:val="el-GR"/>
        </w:rPr>
        <w:t xml:space="preserve">μπειρο </w:t>
      </w:r>
      <w:r w:rsidR="006D6BE5" w:rsidRPr="00D07716">
        <w:rPr>
          <w:rFonts w:ascii="Tahoma" w:hAnsi="Tahoma" w:cs="Tahoma"/>
          <w:b/>
          <w:bCs/>
          <w:lang w:val="el-GR"/>
        </w:rPr>
        <w:t>Σ</w:t>
      </w:r>
      <w:r w:rsidR="002A5F9E" w:rsidRPr="00D07716">
        <w:rPr>
          <w:rFonts w:ascii="Tahoma" w:hAnsi="Tahoma" w:cs="Tahoma"/>
          <w:b/>
          <w:bCs/>
          <w:lang w:val="el-GR"/>
        </w:rPr>
        <w:t>ύμβουλο</w:t>
      </w:r>
      <w:r w:rsidR="00716DCE" w:rsidRPr="00D07716">
        <w:rPr>
          <w:rFonts w:ascii="Tahoma" w:hAnsi="Tahoma" w:cs="Tahoma"/>
          <w:b/>
          <w:bCs/>
          <w:lang w:val="el-GR"/>
        </w:rPr>
        <w:t xml:space="preserve">, </w:t>
      </w:r>
      <w:r w:rsidR="00AE2832" w:rsidRPr="00D07716">
        <w:rPr>
          <w:rFonts w:ascii="Tahoma" w:hAnsi="Tahoma" w:cs="Tahoma"/>
          <w:b/>
          <w:bCs/>
          <w:lang w:val="el-GR"/>
        </w:rPr>
        <w:t>πτυχιούχο ανώτατης εκπαίδευσης</w:t>
      </w:r>
      <w:r w:rsidR="00716DCE" w:rsidRPr="00D07716">
        <w:rPr>
          <w:rFonts w:ascii="Tahoma" w:hAnsi="Tahoma" w:cs="Tahoma"/>
          <w:b/>
          <w:bCs/>
          <w:lang w:val="el-GR"/>
        </w:rPr>
        <w:t xml:space="preserve"> και </w:t>
      </w:r>
      <w:r w:rsidR="00F93D99" w:rsidRPr="00D07716">
        <w:rPr>
          <w:rFonts w:ascii="Tahoma" w:hAnsi="Tahoma" w:cs="Tahoma"/>
          <w:b/>
          <w:bCs/>
          <w:lang w:val="el-GR"/>
        </w:rPr>
        <w:t>κάτοχο</w:t>
      </w:r>
      <w:r w:rsidR="00AE2832" w:rsidRPr="00D07716">
        <w:rPr>
          <w:rFonts w:ascii="Tahoma" w:hAnsi="Tahoma" w:cs="Tahoma"/>
          <w:b/>
          <w:bCs/>
          <w:lang w:val="el-GR"/>
        </w:rPr>
        <w:t xml:space="preserve"> μεταπτυχιακού τίτλου, με δεκαετή (10 έτη) τουλάχιστον επαγγελματική εμπειρία σε </w:t>
      </w:r>
      <w:r w:rsidR="007A18B1" w:rsidRPr="00D07716">
        <w:rPr>
          <w:rFonts w:ascii="Tahoma" w:hAnsi="Tahoma" w:cs="Tahoma"/>
          <w:b/>
          <w:bCs/>
          <w:lang w:val="el-GR"/>
        </w:rPr>
        <w:t xml:space="preserve">πληροφοριακά συστήματα και εφαρμογές ασφαλείας </w:t>
      </w:r>
      <w:r w:rsidR="00AE2832" w:rsidRPr="00D07716">
        <w:rPr>
          <w:rFonts w:ascii="Tahoma" w:hAnsi="Tahoma" w:cs="Tahoma"/>
          <w:lang w:val="el-GR"/>
        </w:rPr>
        <w:t>και καλή γνώση της Αγγλικής γλώσσας</w:t>
      </w:r>
      <w:r w:rsidR="0027510A" w:rsidRPr="00D07716">
        <w:rPr>
          <w:rFonts w:ascii="Tahoma" w:hAnsi="Tahoma" w:cs="Tahoma"/>
          <w:lang w:val="el-GR"/>
        </w:rPr>
        <w:t xml:space="preserve"> </w:t>
      </w:r>
      <w:r w:rsidR="007D253E" w:rsidRPr="00D07716">
        <w:rPr>
          <w:rFonts w:ascii="Tahoma" w:hAnsi="Tahoma" w:cs="Tahoma"/>
          <w:lang w:val="el-GR"/>
        </w:rPr>
        <w:t>(</w:t>
      </w:r>
      <w:r w:rsidR="0027510A" w:rsidRPr="00D07716">
        <w:rPr>
          <w:rFonts w:ascii="Tahoma" w:hAnsi="Tahoma" w:cs="Tahoma"/>
          <w:lang w:val="el-GR"/>
        </w:rPr>
        <w:t>επ</w:t>
      </w:r>
      <w:r w:rsidR="007D253E" w:rsidRPr="00D07716">
        <w:rPr>
          <w:rFonts w:ascii="Tahoma" w:hAnsi="Tahoma" w:cs="Tahoma"/>
          <w:lang w:val="el-GR"/>
        </w:rPr>
        <w:t>ίπεδο</w:t>
      </w:r>
      <w:r w:rsidR="0027510A" w:rsidRPr="00D07716">
        <w:rPr>
          <w:rFonts w:ascii="Tahoma" w:hAnsi="Tahoma" w:cs="Tahoma"/>
          <w:lang w:val="el-GR"/>
        </w:rPr>
        <w:t xml:space="preserve"> Β2 κατ’ ελάχιστον</w:t>
      </w:r>
      <w:r w:rsidR="007D253E" w:rsidRPr="00D07716">
        <w:rPr>
          <w:rFonts w:ascii="Tahoma" w:hAnsi="Tahoma" w:cs="Tahoma"/>
          <w:lang w:val="el-GR"/>
        </w:rPr>
        <w:t>)</w:t>
      </w:r>
    </w:p>
    <w:p w14:paraId="6C6F30C7" w14:textId="42D720D5" w:rsidR="00387675" w:rsidRPr="00D07716" w:rsidRDefault="00DA3F02" w:rsidP="00F85413">
      <w:pPr>
        <w:pStyle w:val="afb"/>
        <w:numPr>
          <w:ilvl w:val="0"/>
          <w:numId w:val="80"/>
        </w:numPr>
        <w:ind w:left="450"/>
        <w:rPr>
          <w:rFonts w:ascii="Tahoma" w:hAnsi="Tahoma" w:cs="Tahoma"/>
          <w:lang w:val="el-GR"/>
        </w:rPr>
      </w:pPr>
      <w:r w:rsidRPr="00D07716">
        <w:rPr>
          <w:rFonts w:ascii="Tahoma" w:hAnsi="Tahoma" w:cs="Tahoma"/>
          <w:b/>
          <w:bCs/>
          <w:lang w:val="el-GR"/>
        </w:rPr>
        <w:t>Έ</w:t>
      </w:r>
      <w:r w:rsidR="00387675" w:rsidRPr="00D07716">
        <w:rPr>
          <w:rFonts w:ascii="Tahoma" w:hAnsi="Tahoma" w:cs="Tahoma"/>
          <w:b/>
          <w:bCs/>
          <w:lang w:val="el-GR"/>
        </w:rPr>
        <w:t xml:space="preserve">ναν (1) </w:t>
      </w:r>
      <w:r w:rsidRPr="00D07716">
        <w:rPr>
          <w:rFonts w:ascii="Tahoma" w:hAnsi="Tahoma" w:cs="Tahoma"/>
          <w:b/>
          <w:bCs/>
          <w:lang w:val="el-GR"/>
        </w:rPr>
        <w:t>Έ</w:t>
      </w:r>
      <w:r w:rsidR="00387675" w:rsidRPr="00D07716">
        <w:rPr>
          <w:rFonts w:ascii="Tahoma" w:hAnsi="Tahoma" w:cs="Tahoma"/>
          <w:b/>
          <w:bCs/>
          <w:lang w:val="el-GR"/>
        </w:rPr>
        <w:t xml:space="preserve">μπειρο </w:t>
      </w:r>
      <w:r w:rsidRPr="00D07716">
        <w:rPr>
          <w:rFonts w:ascii="Tahoma" w:hAnsi="Tahoma" w:cs="Tahoma"/>
          <w:b/>
          <w:bCs/>
          <w:lang w:val="el-GR"/>
        </w:rPr>
        <w:t>Σ</w:t>
      </w:r>
      <w:r w:rsidR="00387675" w:rsidRPr="00D07716">
        <w:rPr>
          <w:rFonts w:ascii="Tahoma" w:hAnsi="Tahoma" w:cs="Tahoma"/>
          <w:b/>
          <w:bCs/>
          <w:lang w:val="el-GR"/>
        </w:rPr>
        <w:t>ύμβουλο</w:t>
      </w:r>
      <w:r w:rsidR="00387675" w:rsidRPr="00D07716">
        <w:rPr>
          <w:rFonts w:ascii="Tahoma" w:hAnsi="Tahoma" w:cs="Tahoma"/>
          <w:lang w:val="el-GR"/>
        </w:rPr>
        <w:t xml:space="preserve">, πτυχιούχο ανώτατης εκπαίδευσης και κάτοχο μεταπτυχιακού τίτλου, με δεκαετή (10 έτη) τουλάχιστον επαγγελματική εμπειρία σε πληροφοριακά συστήματα διαχείρισης δεδομένων και επιτελικής πληροφόρησης </w:t>
      </w:r>
      <w:r w:rsidR="00387675" w:rsidRPr="00D07716">
        <w:rPr>
          <w:rFonts w:ascii="Tahoma" w:hAnsi="Tahoma" w:cs="Tahoma"/>
          <w:b/>
          <w:bCs/>
          <w:lang w:val="el-GR"/>
        </w:rPr>
        <w:t>(</w:t>
      </w:r>
      <w:proofErr w:type="spellStart"/>
      <w:r w:rsidR="00387675" w:rsidRPr="00D07716">
        <w:rPr>
          <w:rFonts w:ascii="Tahoma" w:hAnsi="Tahoma" w:cs="Tahoma"/>
          <w:b/>
          <w:bCs/>
          <w:lang w:val="el-GR"/>
        </w:rPr>
        <w:t>Data</w:t>
      </w:r>
      <w:proofErr w:type="spellEnd"/>
      <w:r w:rsidR="00387675" w:rsidRPr="00D07716">
        <w:rPr>
          <w:rFonts w:ascii="Tahoma" w:hAnsi="Tahoma" w:cs="Tahoma"/>
          <w:b/>
          <w:bCs/>
          <w:lang w:val="el-GR"/>
        </w:rPr>
        <w:t xml:space="preserve"> &amp; </w:t>
      </w:r>
      <w:proofErr w:type="spellStart"/>
      <w:r w:rsidR="00387675" w:rsidRPr="00D07716">
        <w:rPr>
          <w:rFonts w:ascii="Tahoma" w:hAnsi="Tahoma" w:cs="Tahoma"/>
          <w:b/>
          <w:bCs/>
          <w:lang w:val="el-GR"/>
        </w:rPr>
        <w:t>Analytics</w:t>
      </w:r>
      <w:proofErr w:type="spellEnd"/>
      <w:r w:rsidR="00387675" w:rsidRPr="00D07716">
        <w:rPr>
          <w:rFonts w:ascii="Tahoma" w:hAnsi="Tahoma" w:cs="Tahoma"/>
          <w:b/>
          <w:bCs/>
          <w:lang w:val="el-GR"/>
        </w:rPr>
        <w:t>)</w:t>
      </w:r>
      <w:r w:rsidR="00387675" w:rsidRPr="00D07716">
        <w:rPr>
          <w:rFonts w:ascii="Tahoma" w:hAnsi="Tahoma" w:cs="Tahoma"/>
          <w:lang w:val="el-GR"/>
        </w:rPr>
        <w:t xml:space="preserve"> και καλή γνώση της Αγγλικής γλώσσας</w:t>
      </w:r>
      <w:r w:rsidR="0099741B" w:rsidRPr="00D07716">
        <w:rPr>
          <w:rFonts w:ascii="Tahoma" w:hAnsi="Tahoma" w:cs="Tahoma"/>
          <w:lang w:val="el-GR"/>
        </w:rPr>
        <w:t xml:space="preserve">, </w:t>
      </w:r>
      <w:r w:rsidR="007D253E" w:rsidRPr="00D07716">
        <w:rPr>
          <w:rFonts w:ascii="Tahoma" w:hAnsi="Tahoma" w:cs="Tahoma"/>
          <w:lang w:val="el-GR"/>
        </w:rPr>
        <w:t>(επίπεδο B2 κατ’ ελάχιστον)</w:t>
      </w:r>
    </w:p>
    <w:p w14:paraId="75059C86" w14:textId="7757EAC8" w:rsidR="00961C5C" w:rsidRPr="00D07716" w:rsidRDefault="00DA3F02" w:rsidP="00F85413">
      <w:pPr>
        <w:pStyle w:val="afb"/>
        <w:numPr>
          <w:ilvl w:val="0"/>
          <w:numId w:val="80"/>
        </w:numPr>
        <w:ind w:left="450"/>
        <w:rPr>
          <w:rFonts w:ascii="Tahoma" w:hAnsi="Tahoma" w:cs="Tahoma"/>
          <w:lang w:val="el-GR"/>
        </w:rPr>
      </w:pPr>
      <w:r w:rsidRPr="00D07716">
        <w:rPr>
          <w:rFonts w:ascii="Tahoma" w:hAnsi="Tahoma" w:cs="Tahoma"/>
          <w:b/>
          <w:bCs/>
          <w:lang w:val="el-GR"/>
        </w:rPr>
        <w:t>Έναν</w:t>
      </w:r>
      <w:r w:rsidR="00961C5C" w:rsidRPr="00D07716">
        <w:rPr>
          <w:rFonts w:ascii="Tahoma" w:hAnsi="Tahoma" w:cs="Tahoma"/>
          <w:b/>
          <w:bCs/>
          <w:lang w:val="el-GR"/>
        </w:rPr>
        <w:t xml:space="preserve"> (1) </w:t>
      </w:r>
      <w:r w:rsidRPr="00D07716">
        <w:rPr>
          <w:rFonts w:ascii="Tahoma" w:hAnsi="Tahoma" w:cs="Tahoma"/>
          <w:b/>
          <w:bCs/>
          <w:lang w:val="el-GR"/>
        </w:rPr>
        <w:t>Έ</w:t>
      </w:r>
      <w:r w:rsidR="006D202C" w:rsidRPr="00D07716">
        <w:rPr>
          <w:rFonts w:ascii="Tahoma" w:hAnsi="Tahoma" w:cs="Tahoma"/>
          <w:b/>
          <w:bCs/>
          <w:lang w:val="el-GR"/>
        </w:rPr>
        <w:t xml:space="preserve">μπειρο </w:t>
      </w:r>
      <w:r w:rsidRPr="00D07716">
        <w:rPr>
          <w:rFonts w:ascii="Tahoma" w:hAnsi="Tahoma" w:cs="Tahoma"/>
          <w:b/>
          <w:bCs/>
          <w:lang w:val="el-GR"/>
        </w:rPr>
        <w:t>Σ</w:t>
      </w:r>
      <w:r w:rsidR="00961C5C" w:rsidRPr="00D07716">
        <w:rPr>
          <w:rFonts w:ascii="Tahoma" w:hAnsi="Tahoma" w:cs="Tahoma"/>
          <w:b/>
          <w:bCs/>
          <w:lang w:val="el-GR"/>
        </w:rPr>
        <w:t>ύμβουλο</w:t>
      </w:r>
      <w:r w:rsidR="00961C5C" w:rsidRPr="00D07716">
        <w:rPr>
          <w:rFonts w:ascii="Tahoma" w:hAnsi="Tahoma" w:cs="Tahoma"/>
          <w:lang w:val="el-GR"/>
        </w:rPr>
        <w:t xml:space="preserve">, με Πανεπιστημιακό Τίτλο Σπουδών, δέκα (10) έτη </w:t>
      </w:r>
      <w:r w:rsidR="007D253E" w:rsidRPr="00D07716">
        <w:rPr>
          <w:rFonts w:ascii="Tahoma" w:hAnsi="Tahoma" w:cs="Tahoma"/>
          <w:lang w:val="el-GR"/>
        </w:rPr>
        <w:t xml:space="preserve">γενική </w:t>
      </w:r>
      <w:r w:rsidR="00961C5C" w:rsidRPr="00D07716">
        <w:rPr>
          <w:rFonts w:ascii="Tahoma" w:hAnsi="Tahoma" w:cs="Tahoma"/>
          <w:lang w:val="el-GR"/>
        </w:rPr>
        <w:t>επαγγελματική εμπειρία και εμπειρία</w:t>
      </w:r>
      <w:r w:rsidR="007D253E" w:rsidRPr="00D07716">
        <w:rPr>
          <w:rFonts w:ascii="Tahoma" w:hAnsi="Tahoma" w:cs="Tahoma"/>
          <w:lang w:val="el-GR"/>
        </w:rPr>
        <w:t xml:space="preserve"> </w:t>
      </w:r>
      <w:r w:rsidR="00961C5C" w:rsidRPr="00D07716">
        <w:rPr>
          <w:rFonts w:ascii="Tahoma" w:hAnsi="Tahoma" w:cs="Tahoma"/>
          <w:lang w:val="el-GR"/>
        </w:rPr>
        <w:t xml:space="preserve">σε τουλάχιστον ένα έργο συναφές με το </w:t>
      </w:r>
      <w:r w:rsidRPr="00D07716">
        <w:rPr>
          <w:rFonts w:ascii="Tahoma" w:hAnsi="Tahoma" w:cs="Tahoma"/>
          <w:b/>
          <w:bCs/>
          <w:lang w:val="el-GR"/>
        </w:rPr>
        <w:t>Θ</w:t>
      </w:r>
      <w:r w:rsidR="00961C5C" w:rsidRPr="00D07716">
        <w:rPr>
          <w:rFonts w:ascii="Tahoma" w:hAnsi="Tahoma" w:cs="Tahoma"/>
          <w:b/>
          <w:bCs/>
          <w:lang w:val="el-GR"/>
        </w:rPr>
        <w:t xml:space="preserve">εσμικό και </w:t>
      </w:r>
      <w:r w:rsidRPr="00D07716">
        <w:rPr>
          <w:rFonts w:ascii="Tahoma" w:hAnsi="Tahoma" w:cs="Tahoma"/>
          <w:b/>
          <w:bCs/>
          <w:lang w:val="el-GR"/>
        </w:rPr>
        <w:t>Ε</w:t>
      </w:r>
      <w:r w:rsidR="00961C5C" w:rsidRPr="00D07716">
        <w:rPr>
          <w:rFonts w:ascii="Tahoma" w:hAnsi="Tahoma" w:cs="Tahoma"/>
          <w:b/>
          <w:bCs/>
          <w:lang w:val="el-GR"/>
        </w:rPr>
        <w:t xml:space="preserve">ποπτικό </w:t>
      </w:r>
      <w:r w:rsidRPr="00D07716">
        <w:rPr>
          <w:rFonts w:ascii="Tahoma" w:hAnsi="Tahoma" w:cs="Tahoma"/>
          <w:b/>
          <w:bCs/>
          <w:lang w:val="el-GR"/>
        </w:rPr>
        <w:t>Π</w:t>
      </w:r>
      <w:r w:rsidR="00961C5C" w:rsidRPr="00D07716">
        <w:rPr>
          <w:rFonts w:ascii="Tahoma" w:hAnsi="Tahoma" w:cs="Tahoma"/>
          <w:b/>
          <w:bCs/>
          <w:lang w:val="el-GR"/>
        </w:rPr>
        <w:t xml:space="preserve">λαίσιο  </w:t>
      </w:r>
      <w:r w:rsidRPr="00D07716">
        <w:rPr>
          <w:rFonts w:ascii="Tahoma" w:hAnsi="Tahoma" w:cs="Tahoma"/>
          <w:b/>
          <w:bCs/>
          <w:lang w:val="el-GR"/>
        </w:rPr>
        <w:t>Λ</w:t>
      </w:r>
      <w:r w:rsidR="00961C5C" w:rsidRPr="00D07716">
        <w:rPr>
          <w:rFonts w:ascii="Tahoma" w:hAnsi="Tahoma" w:cs="Tahoma"/>
          <w:b/>
          <w:bCs/>
          <w:lang w:val="el-GR"/>
        </w:rPr>
        <w:t>ειτουργίας Εθνικών Κεφαλαιαγορών</w:t>
      </w:r>
      <w:r w:rsidR="00961C5C" w:rsidRPr="00D07716">
        <w:rPr>
          <w:rFonts w:ascii="Tahoma" w:hAnsi="Tahoma" w:cs="Tahoma"/>
          <w:lang w:val="el-GR"/>
        </w:rPr>
        <w:t xml:space="preserve">. </w:t>
      </w:r>
    </w:p>
    <w:p w14:paraId="5F34ECD8" w14:textId="5B2A0818" w:rsidR="00B23967" w:rsidRPr="00D07716" w:rsidRDefault="00DA3F02" w:rsidP="00F85413">
      <w:pPr>
        <w:pStyle w:val="afb"/>
        <w:numPr>
          <w:ilvl w:val="0"/>
          <w:numId w:val="80"/>
        </w:numPr>
        <w:ind w:left="450"/>
        <w:rPr>
          <w:rFonts w:ascii="Tahoma" w:hAnsi="Tahoma" w:cs="Tahoma"/>
          <w:lang w:val="el-GR"/>
        </w:rPr>
      </w:pPr>
      <w:r w:rsidRPr="00D07716">
        <w:rPr>
          <w:rFonts w:ascii="Tahoma" w:hAnsi="Tahoma" w:cs="Tahoma"/>
          <w:b/>
          <w:bCs/>
          <w:lang w:val="el-GR"/>
        </w:rPr>
        <w:t>Έ</w:t>
      </w:r>
      <w:r w:rsidR="00662CEC" w:rsidRPr="00D07716">
        <w:rPr>
          <w:rFonts w:ascii="Tahoma" w:hAnsi="Tahoma" w:cs="Tahoma"/>
          <w:b/>
          <w:bCs/>
          <w:lang w:val="el-GR"/>
        </w:rPr>
        <w:t>ναν</w:t>
      </w:r>
      <w:r w:rsidR="00A36E0F" w:rsidRPr="00D07716">
        <w:rPr>
          <w:rFonts w:ascii="Tahoma" w:hAnsi="Tahoma" w:cs="Tahoma"/>
          <w:b/>
          <w:bCs/>
          <w:lang w:val="el-GR"/>
        </w:rPr>
        <w:t xml:space="preserve"> (</w:t>
      </w:r>
      <w:r w:rsidR="00662CEC" w:rsidRPr="00D07716">
        <w:rPr>
          <w:rFonts w:ascii="Tahoma" w:hAnsi="Tahoma" w:cs="Tahoma"/>
          <w:b/>
          <w:bCs/>
          <w:lang w:val="el-GR"/>
        </w:rPr>
        <w:t>1</w:t>
      </w:r>
      <w:r w:rsidR="00A36E0F" w:rsidRPr="00D07716">
        <w:rPr>
          <w:rFonts w:ascii="Tahoma" w:hAnsi="Tahoma" w:cs="Tahoma"/>
          <w:b/>
          <w:bCs/>
          <w:lang w:val="el-GR"/>
        </w:rPr>
        <w:t xml:space="preserve">) </w:t>
      </w:r>
      <w:r w:rsidRPr="00D07716">
        <w:rPr>
          <w:rFonts w:ascii="Tahoma" w:hAnsi="Tahoma" w:cs="Tahoma"/>
          <w:b/>
          <w:bCs/>
          <w:lang w:val="el-GR"/>
        </w:rPr>
        <w:t>Έ</w:t>
      </w:r>
      <w:r w:rsidR="00662CEC" w:rsidRPr="00D07716">
        <w:rPr>
          <w:rFonts w:ascii="Tahoma" w:hAnsi="Tahoma" w:cs="Tahoma"/>
          <w:b/>
          <w:bCs/>
          <w:lang w:val="el-GR"/>
        </w:rPr>
        <w:t xml:space="preserve">μπειρο </w:t>
      </w:r>
      <w:r w:rsidRPr="00D07716">
        <w:rPr>
          <w:rFonts w:ascii="Tahoma" w:hAnsi="Tahoma" w:cs="Tahoma"/>
          <w:b/>
          <w:bCs/>
          <w:lang w:val="el-GR"/>
        </w:rPr>
        <w:t>Σ</w:t>
      </w:r>
      <w:r w:rsidR="00662CEC" w:rsidRPr="00D07716">
        <w:rPr>
          <w:rFonts w:ascii="Tahoma" w:hAnsi="Tahoma" w:cs="Tahoma"/>
          <w:b/>
          <w:bCs/>
          <w:lang w:val="el-GR"/>
        </w:rPr>
        <w:t>ύμβουλο</w:t>
      </w:r>
      <w:r w:rsidR="00662CEC" w:rsidRPr="00D07716">
        <w:rPr>
          <w:rFonts w:ascii="Tahoma" w:hAnsi="Tahoma" w:cs="Tahoma"/>
          <w:lang w:val="el-GR"/>
        </w:rPr>
        <w:t>,</w:t>
      </w:r>
      <w:r w:rsidR="00A36E0F" w:rsidRPr="00D07716">
        <w:rPr>
          <w:rFonts w:ascii="Tahoma" w:hAnsi="Tahoma" w:cs="Tahoma"/>
          <w:lang w:val="el-GR"/>
        </w:rPr>
        <w:t xml:space="preserve"> με Πανεπιστημιακό Τίτλο Σπουδών και τουλάχιστον </w:t>
      </w:r>
      <w:r w:rsidR="00B23967" w:rsidRPr="00D07716">
        <w:rPr>
          <w:rFonts w:ascii="Tahoma" w:hAnsi="Tahoma" w:cs="Tahoma"/>
          <w:lang w:val="el-GR"/>
        </w:rPr>
        <w:t xml:space="preserve">οκτώ (8) έτη </w:t>
      </w:r>
      <w:r w:rsidR="00A36E0F" w:rsidRPr="00D07716">
        <w:rPr>
          <w:rFonts w:ascii="Tahoma" w:hAnsi="Tahoma" w:cs="Tahoma"/>
          <w:lang w:val="el-GR"/>
        </w:rPr>
        <w:t xml:space="preserve"> επαγγελματική εμπειρία σε έργα </w:t>
      </w:r>
      <w:r w:rsidR="004E0FE6" w:rsidRPr="00D07716">
        <w:rPr>
          <w:rFonts w:ascii="Tahoma" w:hAnsi="Tahoma" w:cs="Tahoma"/>
          <w:b/>
          <w:bCs/>
          <w:lang w:val="el-GR"/>
        </w:rPr>
        <w:t xml:space="preserve">παρακολούθησης συγχρηματοδοτούμενων πράξεων ή </w:t>
      </w:r>
      <w:r w:rsidR="002830FD" w:rsidRPr="00D07716">
        <w:rPr>
          <w:rFonts w:ascii="Tahoma" w:hAnsi="Tahoma" w:cs="Tahoma"/>
          <w:b/>
          <w:bCs/>
          <w:lang w:val="el-GR"/>
        </w:rPr>
        <w:t xml:space="preserve">μεταρρυθμίσεων ή αναδιοργάνωσης διαδικασιών </w:t>
      </w:r>
      <w:r w:rsidR="00B23967" w:rsidRPr="00D07716">
        <w:rPr>
          <w:rFonts w:ascii="Tahoma" w:hAnsi="Tahoma" w:cs="Tahoma"/>
          <w:b/>
          <w:bCs/>
          <w:lang w:val="el-GR"/>
        </w:rPr>
        <w:t>ή σχεδιασμού Πληροφοριακών Συστημάτων Δημοσίου Τομέα</w:t>
      </w:r>
      <w:r w:rsidR="00B23967" w:rsidRPr="00D07716">
        <w:rPr>
          <w:rFonts w:ascii="Tahoma" w:hAnsi="Tahoma" w:cs="Tahoma"/>
          <w:lang w:val="el-GR"/>
        </w:rPr>
        <w:t xml:space="preserve"> και καλή γνώση της Αγγλικής γλώσσας</w:t>
      </w:r>
      <w:r w:rsidR="007D253E" w:rsidRPr="00D07716">
        <w:rPr>
          <w:rFonts w:ascii="Tahoma" w:hAnsi="Tahoma" w:cs="Tahoma"/>
          <w:lang w:val="el-GR"/>
        </w:rPr>
        <w:t xml:space="preserve"> (επίπεδο B2 κατ’ ελάχιστον)</w:t>
      </w:r>
    </w:p>
    <w:p w14:paraId="0C6F0552" w14:textId="6036F6E5" w:rsidR="00F45E32" w:rsidRPr="00D07716" w:rsidRDefault="00DA3F02" w:rsidP="00F85413">
      <w:pPr>
        <w:pStyle w:val="afb"/>
        <w:numPr>
          <w:ilvl w:val="0"/>
          <w:numId w:val="80"/>
        </w:numPr>
        <w:ind w:left="450"/>
        <w:rPr>
          <w:rFonts w:ascii="Tahoma" w:hAnsi="Tahoma" w:cs="Tahoma"/>
          <w:lang w:val="el-GR"/>
        </w:rPr>
      </w:pPr>
      <w:r w:rsidRPr="00D07716">
        <w:rPr>
          <w:rFonts w:ascii="Tahoma" w:hAnsi="Tahoma" w:cs="Tahoma"/>
          <w:b/>
          <w:bCs/>
          <w:lang w:val="el-GR"/>
        </w:rPr>
        <w:t>Έ</w:t>
      </w:r>
      <w:r w:rsidR="00AE5429" w:rsidRPr="00D07716">
        <w:rPr>
          <w:rFonts w:ascii="Tahoma" w:hAnsi="Tahoma" w:cs="Tahoma"/>
          <w:b/>
          <w:bCs/>
          <w:lang w:val="el-GR"/>
        </w:rPr>
        <w:t xml:space="preserve">ναν </w:t>
      </w:r>
      <w:r w:rsidR="00A36E0F" w:rsidRPr="00D07716">
        <w:rPr>
          <w:rFonts w:ascii="Tahoma" w:hAnsi="Tahoma" w:cs="Tahoma"/>
          <w:b/>
          <w:bCs/>
          <w:lang w:val="el-GR"/>
        </w:rPr>
        <w:t>(</w:t>
      </w:r>
      <w:r w:rsidR="00AE5429" w:rsidRPr="00D07716">
        <w:rPr>
          <w:rFonts w:ascii="Tahoma" w:hAnsi="Tahoma" w:cs="Tahoma"/>
          <w:b/>
          <w:bCs/>
          <w:lang w:val="el-GR"/>
        </w:rPr>
        <w:t>1</w:t>
      </w:r>
      <w:r w:rsidR="00A36E0F" w:rsidRPr="00D07716">
        <w:rPr>
          <w:rFonts w:ascii="Tahoma" w:hAnsi="Tahoma" w:cs="Tahoma"/>
          <w:b/>
          <w:bCs/>
          <w:lang w:val="el-GR"/>
        </w:rPr>
        <w:t>)</w:t>
      </w:r>
      <w:r w:rsidR="00AE5429" w:rsidRPr="00D07716">
        <w:rPr>
          <w:rFonts w:ascii="Tahoma" w:hAnsi="Tahoma" w:cs="Tahoma"/>
          <w:b/>
          <w:bCs/>
          <w:lang w:val="el-GR"/>
        </w:rPr>
        <w:t xml:space="preserve"> </w:t>
      </w:r>
      <w:r w:rsidRPr="00D07716">
        <w:rPr>
          <w:rFonts w:ascii="Tahoma" w:hAnsi="Tahoma" w:cs="Tahoma"/>
          <w:b/>
          <w:bCs/>
          <w:lang w:val="el-GR"/>
        </w:rPr>
        <w:t>Σ</w:t>
      </w:r>
      <w:r w:rsidR="00AE5429" w:rsidRPr="00D07716">
        <w:rPr>
          <w:rFonts w:ascii="Tahoma" w:hAnsi="Tahoma" w:cs="Tahoma"/>
          <w:b/>
          <w:bCs/>
          <w:lang w:val="el-GR"/>
        </w:rPr>
        <w:t>ύμβουλο</w:t>
      </w:r>
      <w:r w:rsidR="00AE5429" w:rsidRPr="00D07716">
        <w:rPr>
          <w:rFonts w:ascii="Tahoma" w:hAnsi="Tahoma" w:cs="Tahoma"/>
          <w:lang w:val="el-GR"/>
        </w:rPr>
        <w:t>,</w:t>
      </w:r>
      <w:r w:rsidR="00A36E0F" w:rsidRPr="00D07716">
        <w:rPr>
          <w:rFonts w:ascii="Tahoma" w:hAnsi="Tahoma" w:cs="Tahoma"/>
          <w:lang w:val="el-GR"/>
        </w:rPr>
        <w:t xml:space="preserve"> με Πανεπιστημιακό Τίτλο Σπουδών και τουλάχιστον </w:t>
      </w:r>
      <w:r w:rsidR="00106502" w:rsidRPr="00D07716">
        <w:rPr>
          <w:rFonts w:ascii="Tahoma" w:hAnsi="Tahoma" w:cs="Tahoma"/>
          <w:lang w:val="el-GR"/>
        </w:rPr>
        <w:t xml:space="preserve">και </w:t>
      </w:r>
      <w:r w:rsidR="00DA5E10" w:rsidRPr="00D07716">
        <w:rPr>
          <w:rFonts w:ascii="Tahoma" w:hAnsi="Tahoma" w:cs="Tahoma"/>
          <w:lang w:val="el-GR"/>
        </w:rPr>
        <w:t>δύο</w:t>
      </w:r>
      <w:r w:rsidR="00A36E0F" w:rsidRPr="00D07716">
        <w:rPr>
          <w:rFonts w:ascii="Tahoma" w:hAnsi="Tahoma" w:cs="Tahoma"/>
          <w:lang w:val="el-GR"/>
        </w:rPr>
        <w:t xml:space="preserve"> </w:t>
      </w:r>
      <w:r w:rsidR="00B23967" w:rsidRPr="00D07716">
        <w:rPr>
          <w:rFonts w:ascii="Tahoma" w:hAnsi="Tahoma" w:cs="Tahoma"/>
          <w:lang w:val="el-GR"/>
        </w:rPr>
        <w:t xml:space="preserve">(2) </w:t>
      </w:r>
      <w:r w:rsidR="00A36E0F" w:rsidRPr="00D07716">
        <w:rPr>
          <w:rFonts w:ascii="Tahoma" w:hAnsi="Tahoma" w:cs="Tahoma"/>
          <w:lang w:val="el-GR"/>
        </w:rPr>
        <w:t xml:space="preserve">έτη επαγγελματική εμπειρία σε έργα </w:t>
      </w:r>
      <w:r w:rsidR="004E0FE6" w:rsidRPr="00D07716">
        <w:rPr>
          <w:rFonts w:ascii="Tahoma" w:hAnsi="Tahoma" w:cs="Tahoma"/>
          <w:b/>
          <w:bCs/>
          <w:lang w:val="el-GR"/>
        </w:rPr>
        <w:t xml:space="preserve">παρακολούθησης συγχρηματοδοτούμενων πράξεων </w:t>
      </w:r>
      <w:r w:rsidR="007F6411" w:rsidRPr="00D07716" w:rsidDel="007F6411">
        <w:rPr>
          <w:rFonts w:ascii="Tahoma" w:hAnsi="Tahoma" w:cs="Tahoma"/>
          <w:b/>
          <w:bCs/>
          <w:lang w:val="el-GR"/>
        </w:rPr>
        <w:t xml:space="preserve"> </w:t>
      </w:r>
      <w:r w:rsidR="004F5C5E" w:rsidRPr="00D07716">
        <w:rPr>
          <w:rFonts w:ascii="Tahoma" w:hAnsi="Tahoma" w:cs="Tahoma"/>
          <w:b/>
          <w:bCs/>
          <w:lang w:val="el-GR"/>
        </w:rPr>
        <w:t xml:space="preserve">σχεδιασμού Πληροφοριακών Συστημάτων </w:t>
      </w:r>
      <w:r w:rsidR="002830FD" w:rsidRPr="00D07716">
        <w:rPr>
          <w:rFonts w:ascii="Tahoma" w:hAnsi="Tahoma" w:cs="Tahoma"/>
          <w:b/>
          <w:bCs/>
          <w:lang w:val="el-GR"/>
        </w:rPr>
        <w:t>Δημοσίου Τομέα</w:t>
      </w:r>
      <w:r w:rsidR="00A36E0F" w:rsidRPr="00D07716">
        <w:rPr>
          <w:rFonts w:ascii="Tahoma" w:hAnsi="Tahoma" w:cs="Tahoma"/>
          <w:lang w:val="el-GR"/>
        </w:rPr>
        <w:t xml:space="preserve"> και καλή γνώση της Αγγλικής γλώσσας</w:t>
      </w:r>
      <w:r w:rsidR="007D253E" w:rsidRPr="00D07716">
        <w:rPr>
          <w:rFonts w:ascii="Tahoma" w:hAnsi="Tahoma" w:cs="Tahoma"/>
          <w:lang w:val="el-GR"/>
        </w:rPr>
        <w:t xml:space="preserve"> (επίπεδο B2 κατ’ ελάχιστον)</w:t>
      </w:r>
    </w:p>
    <w:p w14:paraId="6C486E54" w14:textId="7D4AA9F1" w:rsidR="0099741B" w:rsidRPr="00D07716" w:rsidRDefault="009A6F30" w:rsidP="00F85413">
      <w:pPr>
        <w:pStyle w:val="afb"/>
        <w:numPr>
          <w:ilvl w:val="0"/>
          <w:numId w:val="80"/>
        </w:numPr>
        <w:ind w:left="450"/>
        <w:rPr>
          <w:rFonts w:ascii="Tahoma" w:hAnsi="Tahoma" w:cs="Tahoma"/>
          <w:lang w:val="el-GR"/>
        </w:rPr>
      </w:pPr>
      <w:r w:rsidRPr="00D07716">
        <w:rPr>
          <w:rFonts w:ascii="Tahoma" w:hAnsi="Tahoma" w:cs="Tahoma"/>
          <w:b/>
          <w:bCs/>
          <w:lang w:val="el-GR"/>
        </w:rPr>
        <w:t xml:space="preserve">Έναν (1) </w:t>
      </w:r>
      <w:r w:rsidR="00DA3F02" w:rsidRPr="00D07716">
        <w:rPr>
          <w:rFonts w:ascii="Tahoma" w:hAnsi="Tahoma" w:cs="Tahoma"/>
          <w:b/>
          <w:bCs/>
          <w:lang w:val="el-GR"/>
        </w:rPr>
        <w:t>Ε</w:t>
      </w:r>
      <w:r w:rsidRPr="00D07716">
        <w:rPr>
          <w:rFonts w:ascii="Tahoma" w:hAnsi="Tahoma" w:cs="Tahoma"/>
          <w:b/>
          <w:bCs/>
          <w:lang w:val="el-GR"/>
        </w:rPr>
        <w:t>μπειρογνώμονα</w:t>
      </w:r>
      <w:r w:rsidRPr="00D07716">
        <w:rPr>
          <w:rFonts w:ascii="Tahoma" w:hAnsi="Tahoma" w:cs="Tahoma"/>
          <w:lang w:val="el-GR"/>
        </w:rPr>
        <w:t xml:space="preserve"> με Πανεπιστημιακό Τίτλο Σπουδών και τουλάχιστον δεκαπέντε</w:t>
      </w:r>
      <w:r w:rsidR="00273FC3" w:rsidRPr="00D07716">
        <w:rPr>
          <w:rFonts w:ascii="Tahoma" w:hAnsi="Tahoma" w:cs="Tahoma"/>
          <w:lang w:val="el-GR"/>
        </w:rPr>
        <w:t xml:space="preserve"> (15)</w:t>
      </w:r>
      <w:r w:rsidRPr="00D07716">
        <w:rPr>
          <w:rFonts w:ascii="Tahoma" w:hAnsi="Tahoma" w:cs="Tahoma"/>
          <w:lang w:val="el-GR"/>
        </w:rPr>
        <w:t xml:space="preserve"> έτη επαγγελματική εμπειρία </w:t>
      </w:r>
      <w:r w:rsidRPr="00D07716">
        <w:rPr>
          <w:rFonts w:ascii="Tahoma" w:hAnsi="Tahoma" w:cs="Tahoma"/>
          <w:b/>
          <w:bCs/>
          <w:lang w:val="el-GR"/>
        </w:rPr>
        <w:t>σε έργα ασφάλειας πληροφοριών</w:t>
      </w:r>
      <w:r w:rsidR="00FF027B" w:rsidRPr="00D07716">
        <w:rPr>
          <w:rFonts w:ascii="Tahoma" w:hAnsi="Tahoma" w:cs="Tahoma"/>
          <w:lang w:val="el-GR"/>
        </w:rPr>
        <w:t xml:space="preserve"> </w:t>
      </w:r>
      <w:r w:rsidR="00BF5948" w:rsidRPr="00D07716">
        <w:rPr>
          <w:rFonts w:ascii="Tahoma" w:hAnsi="Tahoma" w:cs="Tahoma"/>
          <w:lang w:val="el-GR"/>
        </w:rPr>
        <w:t xml:space="preserve">και </w:t>
      </w:r>
      <w:r w:rsidR="5ED652A6" w:rsidRPr="00D07716">
        <w:rPr>
          <w:rFonts w:ascii="Tahoma" w:hAnsi="Tahoma" w:cs="Tahoma"/>
          <w:lang w:val="el-GR"/>
        </w:rPr>
        <w:t xml:space="preserve">να έχει </w:t>
      </w:r>
      <w:r w:rsidR="0860E8BE" w:rsidRPr="00D07716">
        <w:rPr>
          <w:rFonts w:ascii="Tahoma" w:hAnsi="Tahoma" w:cs="Tahoma"/>
          <w:lang w:val="el-GR"/>
        </w:rPr>
        <w:t>άριστη</w:t>
      </w:r>
      <w:r w:rsidR="00BF5948" w:rsidRPr="00D07716">
        <w:rPr>
          <w:rFonts w:ascii="Tahoma" w:hAnsi="Tahoma" w:cs="Tahoma"/>
          <w:lang w:val="el-GR"/>
        </w:rPr>
        <w:t xml:space="preserve"> γνώση της αγγλικής γλώσσας</w:t>
      </w:r>
      <w:r w:rsidR="004F76B8" w:rsidRPr="00D07716">
        <w:rPr>
          <w:rFonts w:ascii="Tahoma" w:hAnsi="Tahoma" w:cs="Tahoma"/>
          <w:lang w:val="el-GR"/>
        </w:rPr>
        <w:t xml:space="preserve"> (επίπεδο C2)</w:t>
      </w:r>
    </w:p>
    <w:p w14:paraId="1A2BDA7B" w14:textId="31BD762A" w:rsidR="00634539" w:rsidRPr="00D07716" w:rsidRDefault="00634539" w:rsidP="0099741B">
      <w:pPr>
        <w:pStyle w:val="afb"/>
        <w:ind w:left="700"/>
        <w:rPr>
          <w:rFonts w:ascii="Tahoma" w:hAnsi="Tahoma" w:cs="Tahoma"/>
          <w:lang w:val="el-GR"/>
        </w:rPr>
      </w:pPr>
    </w:p>
    <w:p w14:paraId="1F69634C" w14:textId="77777777" w:rsidR="00216C34" w:rsidRPr="00D07716" w:rsidRDefault="00503AA9">
      <w:pPr>
        <w:rPr>
          <w:rFonts w:ascii="Tahoma" w:hAnsi="Tahoma" w:cs="Tahoma"/>
          <w:lang w:val="el-GR"/>
        </w:rPr>
      </w:pPr>
      <w:r w:rsidRPr="00D07716">
        <w:rPr>
          <w:rFonts w:ascii="Tahoma" w:hAnsi="Tahoma" w:cs="Tahoma"/>
          <w:lang w:val="el-GR"/>
        </w:rPr>
        <w:t xml:space="preserve">Πλέον των ανωτέρω </w:t>
      </w:r>
      <w:r w:rsidR="00481377" w:rsidRPr="00D07716">
        <w:rPr>
          <w:rFonts w:ascii="Tahoma" w:hAnsi="Tahoma" w:cs="Tahoma"/>
          <w:lang w:val="el-GR"/>
        </w:rPr>
        <w:t xml:space="preserve">κριτηρίων, </w:t>
      </w:r>
      <w:r w:rsidRPr="00D07716">
        <w:rPr>
          <w:rFonts w:ascii="Tahoma" w:hAnsi="Tahoma" w:cs="Tahoma"/>
          <w:lang w:val="el-GR"/>
        </w:rPr>
        <w:t>στην προτεινόμενη</w:t>
      </w:r>
      <w:r w:rsidR="00481377" w:rsidRPr="00D07716">
        <w:rPr>
          <w:rFonts w:ascii="Tahoma" w:hAnsi="Tahoma" w:cs="Tahoma"/>
          <w:lang w:val="el-GR"/>
        </w:rPr>
        <w:t xml:space="preserve"> </w:t>
      </w:r>
      <w:r w:rsidRPr="00D07716">
        <w:rPr>
          <w:rFonts w:ascii="Tahoma" w:hAnsi="Tahoma" w:cs="Tahoma"/>
          <w:lang w:val="el-GR"/>
        </w:rPr>
        <w:t>από τον υποψήφιο Ανάδοχο</w:t>
      </w:r>
      <w:r w:rsidR="00A121D4" w:rsidRPr="00D07716">
        <w:rPr>
          <w:rFonts w:ascii="Tahoma" w:hAnsi="Tahoma" w:cs="Tahoma"/>
          <w:lang w:val="el-GR"/>
        </w:rPr>
        <w:t xml:space="preserve"> </w:t>
      </w:r>
      <w:r w:rsidRPr="00D07716">
        <w:rPr>
          <w:rFonts w:ascii="Tahoma" w:hAnsi="Tahoma" w:cs="Tahoma"/>
          <w:lang w:val="el-GR"/>
        </w:rPr>
        <w:t>ομάδα παροχής Υπηρεσιών</w:t>
      </w:r>
      <w:r w:rsidR="00CF2D13" w:rsidRPr="00D07716">
        <w:rPr>
          <w:rFonts w:ascii="Tahoma" w:hAnsi="Tahoma" w:cs="Tahoma"/>
          <w:lang w:val="el-GR"/>
        </w:rPr>
        <w:t xml:space="preserve">, </w:t>
      </w:r>
      <w:r w:rsidRPr="00D07716">
        <w:rPr>
          <w:rFonts w:ascii="Tahoma" w:hAnsi="Tahoma" w:cs="Tahoma"/>
          <w:lang w:val="el-GR"/>
        </w:rPr>
        <w:t xml:space="preserve">θα πρέπει να διαθέτουν σωρευτικά πιστοποιήσεις </w:t>
      </w:r>
      <w:r w:rsidR="00C10754" w:rsidRPr="00D07716">
        <w:rPr>
          <w:rFonts w:ascii="Tahoma" w:hAnsi="Tahoma" w:cs="Tahoma"/>
          <w:lang w:val="el-GR"/>
        </w:rPr>
        <w:t>σε ισχύ</w:t>
      </w:r>
      <w:r w:rsidR="2F9DC497" w:rsidRPr="00D07716">
        <w:rPr>
          <w:rFonts w:ascii="Tahoma" w:hAnsi="Tahoma" w:cs="Tahoma"/>
          <w:lang w:val="el-GR"/>
        </w:rPr>
        <w:t>,</w:t>
      </w:r>
      <w:r w:rsidR="00C10754" w:rsidRPr="00D07716">
        <w:rPr>
          <w:rFonts w:ascii="Tahoma" w:hAnsi="Tahoma" w:cs="Tahoma"/>
          <w:lang w:val="el-GR"/>
        </w:rPr>
        <w:t xml:space="preserve"> ως ακολούθως</w:t>
      </w:r>
      <w:r w:rsidR="00216C34" w:rsidRPr="00D07716">
        <w:rPr>
          <w:rFonts w:ascii="Tahoma" w:hAnsi="Tahoma" w:cs="Tahoma"/>
          <w:lang w:val="el-GR"/>
        </w:rPr>
        <w:t xml:space="preserve">: </w:t>
      </w:r>
    </w:p>
    <w:p w14:paraId="29132072" w14:textId="0362B634" w:rsidR="00216C34" w:rsidRPr="00D07716" w:rsidRDefault="00503AA9" w:rsidP="008A560C">
      <w:pPr>
        <w:pStyle w:val="afb"/>
        <w:numPr>
          <w:ilvl w:val="0"/>
          <w:numId w:val="81"/>
        </w:numPr>
        <w:tabs>
          <w:tab w:val="num" w:pos="1897"/>
        </w:tabs>
        <w:ind w:left="700"/>
        <w:rPr>
          <w:rFonts w:ascii="Tahoma" w:hAnsi="Tahoma" w:cs="Tahoma"/>
          <w:lang w:val="el-GR"/>
        </w:rPr>
      </w:pPr>
      <w:r w:rsidRPr="00D07716">
        <w:rPr>
          <w:rFonts w:ascii="Tahoma" w:hAnsi="Tahoma" w:cs="Tahoma"/>
          <w:lang w:val="el-GR"/>
        </w:rPr>
        <w:t>ISO/IEC 27001:2013</w:t>
      </w:r>
      <w:r w:rsidR="00D07716">
        <w:rPr>
          <w:rFonts w:ascii="Tahoma" w:hAnsi="Tahoma" w:cs="Tahoma"/>
          <w:lang w:val="el-GR"/>
        </w:rPr>
        <w:t xml:space="preserve"> ή ισοδύναμο</w:t>
      </w:r>
      <w:r w:rsidR="00216C34" w:rsidRPr="00D07716">
        <w:rPr>
          <w:rFonts w:ascii="Tahoma" w:hAnsi="Tahoma" w:cs="Tahoma"/>
          <w:lang w:val="el-GR"/>
        </w:rPr>
        <w:t xml:space="preserve">: </w:t>
      </w:r>
      <w:r w:rsidRPr="00D07716">
        <w:rPr>
          <w:rFonts w:ascii="Tahoma" w:hAnsi="Tahoma" w:cs="Tahoma"/>
          <w:lang w:val="el-GR"/>
        </w:rPr>
        <w:t xml:space="preserve">τουλάχιστον </w:t>
      </w:r>
      <w:r w:rsidR="001F79F6" w:rsidRPr="00D07716">
        <w:rPr>
          <w:rFonts w:ascii="Tahoma" w:hAnsi="Tahoma" w:cs="Tahoma"/>
          <w:lang w:val="el-GR"/>
        </w:rPr>
        <w:t xml:space="preserve">δύο </w:t>
      </w:r>
      <w:r w:rsidR="00273FC3" w:rsidRPr="00D07716">
        <w:rPr>
          <w:rFonts w:ascii="Tahoma" w:hAnsi="Tahoma" w:cs="Tahoma"/>
          <w:lang w:val="el-GR"/>
        </w:rPr>
        <w:t>(</w:t>
      </w:r>
      <w:r w:rsidR="001F79F6" w:rsidRPr="00D07716">
        <w:rPr>
          <w:rFonts w:ascii="Tahoma" w:hAnsi="Tahoma" w:cs="Tahoma"/>
          <w:lang w:val="el-GR"/>
        </w:rPr>
        <w:t>2</w:t>
      </w:r>
      <w:r w:rsidR="00273FC3" w:rsidRPr="00D07716">
        <w:rPr>
          <w:rFonts w:ascii="Tahoma" w:hAnsi="Tahoma" w:cs="Tahoma"/>
          <w:lang w:val="el-GR"/>
        </w:rPr>
        <w:t xml:space="preserve">) </w:t>
      </w:r>
      <w:r w:rsidRPr="00D07716">
        <w:rPr>
          <w:rFonts w:ascii="Tahoma" w:hAnsi="Tahoma" w:cs="Tahoma"/>
          <w:lang w:val="el-GR"/>
        </w:rPr>
        <w:t>άτομα της Ομάδας Έργου</w:t>
      </w:r>
    </w:p>
    <w:p w14:paraId="5DD073FA" w14:textId="4DA19BB9" w:rsidR="001F79F6" w:rsidRPr="00D07716" w:rsidRDefault="001F79F6" w:rsidP="001F79F6">
      <w:pPr>
        <w:pStyle w:val="afb"/>
        <w:numPr>
          <w:ilvl w:val="0"/>
          <w:numId w:val="81"/>
        </w:numPr>
        <w:tabs>
          <w:tab w:val="num" w:pos="1897"/>
        </w:tabs>
        <w:ind w:left="700"/>
        <w:rPr>
          <w:rFonts w:ascii="Tahoma" w:hAnsi="Tahoma" w:cs="Tahoma"/>
          <w:lang w:val="el-GR"/>
        </w:rPr>
      </w:pPr>
      <w:r w:rsidRPr="00D07716">
        <w:rPr>
          <w:rFonts w:ascii="Tahoma" w:hAnsi="Tahoma" w:cs="Tahoma"/>
          <w:lang w:val="el-GR"/>
        </w:rPr>
        <w:t>CISM</w:t>
      </w:r>
      <w:r w:rsidR="00D07716">
        <w:rPr>
          <w:rFonts w:ascii="Tahoma" w:hAnsi="Tahoma" w:cs="Tahoma"/>
          <w:lang w:val="el-GR"/>
        </w:rPr>
        <w:t xml:space="preserve"> ή ισοδύναμο</w:t>
      </w:r>
      <w:r w:rsidRPr="00D07716">
        <w:rPr>
          <w:rFonts w:ascii="Tahoma" w:hAnsi="Tahoma" w:cs="Tahoma"/>
          <w:lang w:val="el-GR"/>
        </w:rPr>
        <w:t xml:space="preserve">: τουλάχιστον δύο (2) άτομα της Ομάδας Έργου </w:t>
      </w:r>
    </w:p>
    <w:p w14:paraId="20FE315D" w14:textId="65128D7F" w:rsidR="001F79F6" w:rsidRPr="00D07716" w:rsidRDefault="001F79F6">
      <w:pPr>
        <w:pStyle w:val="afb"/>
        <w:numPr>
          <w:ilvl w:val="0"/>
          <w:numId w:val="81"/>
        </w:numPr>
        <w:tabs>
          <w:tab w:val="num" w:pos="1897"/>
        </w:tabs>
        <w:ind w:left="700"/>
        <w:rPr>
          <w:rFonts w:ascii="Tahoma" w:hAnsi="Tahoma" w:cs="Tahoma"/>
          <w:lang w:val="el-GR"/>
        </w:rPr>
      </w:pPr>
      <w:r w:rsidRPr="00D07716">
        <w:rPr>
          <w:rFonts w:ascii="Tahoma" w:hAnsi="Tahoma" w:cs="Tahoma"/>
          <w:lang w:val="el-GR"/>
        </w:rPr>
        <w:t>CDPSE</w:t>
      </w:r>
      <w:r w:rsidR="00D07716">
        <w:rPr>
          <w:rFonts w:ascii="Tahoma" w:hAnsi="Tahoma" w:cs="Tahoma"/>
          <w:lang w:val="el-GR"/>
        </w:rPr>
        <w:t xml:space="preserve"> ή ισοδύναμο</w:t>
      </w:r>
      <w:r w:rsidRPr="00D07716">
        <w:rPr>
          <w:rFonts w:ascii="Tahoma" w:hAnsi="Tahoma" w:cs="Tahoma"/>
          <w:lang w:val="el-GR"/>
        </w:rPr>
        <w:t xml:space="preserve">: τουλάχιστον δύο (2) άτομα της Ομάδας Έργου </w:t>
      </w:r>
    </w:p>
    <w:p w14:paraId="52B873B5" w14:textId="768E042C" w:rsidR="00216C34" w:rsidRPr="00D07716" w:rsidRDefault="00503AA9" w:rsidP="008A560C">
      <w:pPr>
        <w:pStyle w:val="afb"/>
        <w:numPr>
          <w:ilvl w:val="0"/>
          <w:numId w:val="81"/>
        </w:numPr>
        <w:tabs>
          <w:tab w:val="num" w:pos="1897"/>
        </w:tabs>
        <w:ind w:left="700"/>
        <w:rPr>
          <w:rFonts w:ascii="Tahoma" w:hAnsi="Tahoma" w:cs="Tahoma"/>
          <w:lang w:val="el-GR"/>
        </w:rPr>
      </w:pPr>
      <w:r w:rsidRPr="00D07716">
        <w:rPr>
          <w:rFonts w:ascii="Tahoma" w:hAnsi="Tahoma" w:cs="Tahoma"/>
          <w:lang w:val="el-GR"/>
        </w:rPr>
        <w:t>CISA</w:t>
      </w:r>
      <w:r w:rsidR="00D07716">
        <w:rPr>
          <w:rFonts w:ascii="Tahoma" w:hAnsi="Tahoma" w:cs="Tahoma"/>
          <w:lang w:val="el-GR"/>
        </w:rPr>
        <w:t xml:space="preserve"> ή ισοδύναμο</w:t>
      </w:r>
      <w:r w:rsidR="00216C34" w:rsidRPr="00D07716">
        <w:rPr>
          <w:rFonts w:ascii="Tahoma" w:hAnsi="Tahoma" w:cs="Tahoma"/>
          <w:lang w:val="el-GR"/>
        </w:rPr>
        <w:t xml:space="preserve">: </w:t>
      </w:r>
      <w:r w:rsidRPr="00D07716">
        <w:rPr>
          <w:rFonts w:ascii="Tahoma" w:hAnsi="Tahoma" w:cs="Tahoma"/>
          <w:lang w:val="el-GR"/>
        </w:rPr>
        <w:t xml:space="preserve">τουλάχιστον </w:t>
      </w:r>
      <w:r w:rsidR="001F79F6" w:rsidRPr="00D07716">
        <w:rPr>
          <w:rFonts w:ascii="Tahoma" w:hAnsi="Tahoma" w:cs="Tahoma"/>
          <w:lang w:val="el-GR"/>
        </w:rPr>
        <w:t>ένα</w:t>
      </w:r>
      <w:r w:rsidRPr="00D07716">
        <w:rPr>
          <w:rFonts w:ascii="Tahoma" w:hAnsi="Tahoma" w:cs="Tahoma"/>
          <w:lang w:val="el-GR"/>
        </w:rPr>
        <w:t xml:space="preserve"> </w:t>
      </w:r>
      <w:r w:rsidR="001F79F6" w:rsidRPr="00D07716">
        <w:rPr>
          <w:rFonts w:ascii="Tahoma" w:hAnsi="Tahoma" w:cs="Tahoma"/>
          <w:lang w:val="el-GR"/>
        </w:rPr>
        <w:t>(1</w:t>
      </w:r>
      <w:r w:rsidR="00273FC3" w:rsidRPr="00D07716">
        <w:rPr>
          <w:rFonts w:ascii="Tahoma" w:hAnsi="Tahoma" w:cs="Tahoma"/>
          <w:lang w:val="el-GR"/>
        </w:rPr>
        <w:t>)</w:t>
      </w:r>
      <w:r w:rsidRPr="00D07716">
        <w:rPr>
          <w:rFonts w:ascii="Tahoma" w:hAnsi="Tahoma" w:cs="Tahoma"/>
          <w:lang w:val="el-GR"/>
        </w:rPr>
        <w:t xml:space="preserve"> άτομ</w:t>
      </w:r>
      <w:r w:rsidR="001F79F6" w:rsidRPr="00D07716">
        <w:rPr>
          <w:rFonts w:ascii="Tahoma" w:hAnsi="Tahoma" w:cs="Tahoma"/>
          <w:lang w:val="el-GR"/>
        </w:rPr>
        <w:t>ο</w:t>
      </w:r>
      <w:r w:rsidRPr="00D07716">
        <w:rPr>
          <w:rFonts w:ascii="Tahoma" w:hAnsi="Tahoma" w:cs="Tahoma"/>
          <w:lang w:val="el-GR"/>
        </w:rPr>
        <w:t xml:space="preserve"> της Ομάδας Έργου</w:t>
      </w:r>
    </w:p>
    <w:p w14:paraId="093BC611" w14:textId="77777777" w:rsidR="003B43BE" w:rsidRPr="00D07716" w:rsidRDefault="003B43BE">
      <w:pPr>
        <w:rPr>
          <w:rFonts w:ascii="Tahoma" w:hAnsi="Tahoma" w:cs="Tahoma"/>
          <w:lang w:val="el-GR"/>
        </w:rPr>
      </w:pPr>
    </w:p>
    <w:p w14:paraId="552A2F73" w14:textId="5994B342" w:rsidR="00D41FD6" w:rsidRPr="00D07716" w:rsidRDefault="00D41FD6">
      <w:pPr>
        <w:pStyle w:val="3"/>
        <w:rPr>
          <w:rFonts w:ascii="Tahoma" w:hAnsi="Tahoma" w:cs="Tahoma"/>
          <w:lang w:val="el-GR"/>
        </w:rPr>
      </w:pPr>
      <w:bookmarkStart w:id="61" w:name="_Toc120716070"/>
      <w:r w:rsidRPr="00D07716">
        <w:rPr>
          <w:rFonts w:ascii="Tahoma" w:hAnsi="Tahoma" w:cs="Tahoma"/>
          <w:lang w:val="el-GR"/>
        </w:rPr>
        <w:t>2.2.7</w:t>
      </w:r>
      <w:r w:rsidRPr="00D07716">
        <w:rPr>
          <w:rFonts w:ascii="Tahoma" w:hAnsi="Tahoma" w:cs="Tahoma"/>
          <w:lang w:val="el-GR"/>
        </w:rPr>
        <w:tab/>
      </w:r>
      <w:r w:rsidR="00D07716">
        <w:rPr>
          <w:rFonts w:ascii="Tahoma" w:hAnsi="Tahoma" w:cs="Tahoma"/>
          <w:lang w:val="el-GR"/>
        </w:rPr>
        <w:t xml:space="preserve"> </w:t>
      </w:r>
      <w:r w:rsidRPr="00D07716">
        <w:rPr>
          <w:rFonts w:ascii="Tahoma" w:hAnsi="Tahoma" w:cs="Tahoma"/>
          <w:lang w:val="el-GR"/>
        </w:rPr>
        <w:t>Πρότυπα διασφάλισης ποιότητας</w:t>
      </w:r>
      <w:bookmarkEnd w:id="61"/>
      <w:r w:rsidRPr="00D07716">
        <w:rPr>
          <w:rFonts w:ascii="Tahoma" w:hAnsi="Tahoma" w:cs="Tahoma"/>
          <w:lang w:val="el-GR"/>
        </w:rPr>
        <w:t xml:space="preserve"> </w:t>
      </w:r>
    </w:p>
    <w:p w14:paraId="4E6B2E3C" w14:textId="77777777" w:rsidR="00D41FD6" w:rsidRPr="00D07716" w:rsidRDefault="00D41FD6">
      <w:pPr>
        <w:rPr>
          <w:rFonts w:ascii="Tahoma" w:hAnsi="Tahoma" w:cs="Tahoma"/>
          <w:lang w:val="el-GR"/>
        </w:rPr>
      </w:pPr>
      <w:r w:rsidRPr="00D07716">
        <w:rPr>
          <w:rFonts w:ascii="Tahoma" w:hAnsi="Tahoma" w:cs="Tahoma"/>
          <w:lang w:val="el-GR"/>
        </w:rPr>
        <w:t>Οι οικονομικοί φορείς για την παρούσα διαδικασία σύναψης σύμβασης οφείλουν να συμμορφώνονται με:</w:t>
      </w:r>
    </w:p>
    <w:p w14:paraId="00D99D60" w14:textId="77777777" w:rsidR="00D41FD6" w:rsidRPr="00D07716" w:rsidRDefault="00D41FD6" w:rsidP="002A2588">
      <w:pPr>
        <w:rPr>
          <w:rFonts w:ascii="Tahoma" w:hAnsi="Tahoma" w:cs="Tahoma"/>
          <w:lang w:val="el-GR"/>
        </w:rPr>
      </w:pPr>
      <w:r w:rsidRPr="00D07716">
        <w:rPr>
          <w:rFonts w:ascii="Tahoma" w:hAnsi="Tahoma" w:cs="Tahoma"/>
          <w:b/>
          <w:bCs/>
          <w:lang w:val="el-GR"/>
        </w:rPr>
        <w:t>α)</w:t>
      </w:r>
      <w:r w:rsidR="001C5AD7" w:rsidRPr="00D07716">
        <w:rPr>
          <w:rFonts w:ascii="Tahoma" w:hAnsi="Tahoma" w:cs="Tahoma"/>
          <w:b/>
          <w:bCs/>
          <w:lang w:val="el-GR"/>
        </w:rPr>
        <w:t xml:space="preserve"> </w:t>
      </w:r>
      <w:r w:rsidR="003B032C" w:rsidRPr="00D07716">
        <w:rPr>
          <w:rFonts w:ascii="Tahoma" w:hAnsi="Tahoma" w:cs="Tahoma"/>
          <w:lang w:val="el-GR"/>
        </w:rPr>
        <w:t xml:space="preserve">το διεθνές πρότυπο </w:t>
      </w:r>
      <w:r w:rsidR="003B032C" w:rsidRPr="00D07716">
        <w:rPr>
          <w:rFonts w:ascii="Tahoma" w:hAnsi="Tahoma" w:cs="Tahoma"/>
          <w:b/>
          <w:bCs/>
          <w:lang w:val="el-GR"/>
        </w:rPr>
        <w:t>ISO 9001:2015</w:t>
      </w:r>
      <w:r w:rsidR="003B032C" w:rsidRPr="00D07716">
        <w:rPr>
          <w:rFonts w:ascii="Tahoma" w:hAnsi="Tahoma" w:cs="Tahoma"/>
          <w:lang w:val="el-GR"/>
        </w:rPr>
        <w:t xml:space="preserve"> ή ισοδύναμο αυτού</w:t>
      </w:r>
      <w:r w:rsidR="00AA2191" w:rsidRPr="00D07716">
        <w:rPr>
          <w:rFonts w:ascii="Tahoma" w:hAnsi="Tahoma" w:cs="Tahoma"/>
          <w:lang w:val="el-GR"/>
        </w:rPr>
        <w:t xml:space="preserve"> και να </w:t>
      </w:r>
      <w:r w:rsidR="006E079E" w:rsidRPr="00D07716">
        <w:rPr>
          <w:rFonts w:ascii="Tahoma" w:hAnsi="Tahoma" w:cs="Tahoma"/>
          <w:lang w:val="el-GR"/>
        </w:rPr>
        <w:t xml:space="preserve">διαθέτουν </w:t>
      </w:r>
      <w:r w:rsidR="00AA2191" w:rsidRPr="00D07716">
        <w:rPr>
          <w:rFonts w:ascii="Tahoma" w:hAnsi="Tahoma" w:cs="Tahoma"/>
          <w:lang w:val="el-GR"/>
        </w:rPr>
        <w:t>π</w:t>
      </w:r>
      <w:r w:rsidR="003B032C" w:rsidRPr="00D07716">
        <w:rPr>
          <w:rFonts w:ascii="Tahoma" w:hAnsi="Tahoma" w:cs="Tahoma"/>
          <w:lang w:val="el-GR"/>
        </w:rPr>
        <w:t>ιστοποιητικό από ανεξάρτητο διαπιστευμένο φορέα για τη Διαχείριση της Ποιότητας</w:t>
      </w:r>
      <w:r w:rsidR="00AF5C04" w:rsidRPr="00D07716">
        <w:rPr>
          <w:rFonts w:ascii="Tahoma" w:hAnsi="Tahoma" w:cs="Tahoma"/>
          <w:lang w:val="el-GR"/>
        </w:rPr>
        <w:t xml:space="preserve"> </w:t>
      </w:r>
      <w:r w:rsidRPr="00D07716">
        <w:rPr>
          <w:rFonts w:ascii="Tahoma" w:hAnsi="Tahoma" w:cs="Tahoma"/>
          <w:lang w:val="el-GR"/>
        </w:rPr>
        <w:t>και</w:t>
      </w:r>
    </w:p>
    <w:p w14:paraId="37771CBB" w14:textId="77777777" w:rsidR="00D41FD6" w:rsidRPr="00D07716" w:rsidRDefault="00D41FD6">
      <w:pPr>
        <w:rPr>
          <w:rFonts w:ascii="Tahoma" w:hAnsi="Tahoma" w:cs="Tahoma"/>
          <w:lang w:val="el-GR"/>
        </w:rPr>
      </w:pPr>
      <w:r w:rsidRPr="00D07716">
        <w:rPr>
          <w:rFonts w:ascii="Tahoma" w:hAnsi="Tahoma" w:cs="Tahoma"/>
          <w:b/>
          <w:bCs/>
          <w:lang w:val="el-GR"/>
        </w:rPr>
        <w:t>β)</w:t>
      </w:r>
      <w:r w:rsidRPr="00D07716">
        <w:rPr>
          <w:rFonts w:ascii="Tahoma" w:hAnsi="Tahoma" w:cs="Tahoma"/>
          <w:lang w:val="el-GR"/>
        </w:rPr>
        <w:t xml:space="preserve">  </w:t>
      </w:r>
      <w:r w:rsidR="00B03363" w:rsidRPr="00D07716">
        <w:rPr>
          <w:rFonts w:ascii="Tahoma" w:hAnsi="Tahoma" w:cs="Tahoma"/>
          <w:lang w:val="el-GR"/>
        </w:rPr>
        <w:t xml:space="preserve">το διεθνές πρότυπο </w:t>
      </w:r>
      <w:r w:rsidR="00B03363" w:rsidRPr="00D07716">
        <w:rPr>
          <w:rFonts w:ascii="Tahoma" w:hAnsi="Tahoma" w:cs="Tahoma"/>
          <w:b/>
          <w:bCs/>
          <w:lang w:val="el-GR"/>
        </w:rPr>
        <w:t>ISO 27001:2013</w:t>
      </w:r>
      <w:r w:rsidR="00B03363" w:rsidRPr="00D07716">
        <w:rPr>
          <w:rFonts w:ascii="Tahoma" w:hAnsi="Tahoma" w:cs="Tahoma"/>
          <w:lang w:val="el-GR"/>
        </w:rPr>
        <w:t xml:space="preserve"> ή ισοδύναμο αυτού και να διαθέτ</w:t>
      </w:r>
      <w:r w:rsidR="009B56ED" w:rsidRPr="00D07716">
        <w:rPr>
          <w:rFonts w:ascii="Tahoma" w:hAnsi="Tahoma" w:cs="Tahoma"/>
          <w:lang w:val="el-GR"/>
        </w:rPr>
        <w:t>ουν</w:t>
      </w:r>
      <w:r w:rsidR="00B03363" w:rsidRPr="00D07716">
        <w:rPr>
          <w:rFonts w:ascii="Tahoma" w:hAnsi="Tahoma" w:cs="Tahoma"/>
          <w:lang w:val="el-GR"/>
        </w:rPr>
        <w:t xml:space="preserve"> </w:t>
      </w:r>
      <w:r w:rsidR="00776EE1" w:rsidRPr="00D07716">
        <w:rPr>
          <w:rFonts w:ascii="Tahoma" w:hAnsi="Tahoma" w:cs="Tahoma"/>
          <w:lang w:val="el-GR"/>
        </w:rPr>
        <w:t>πιστοποιητικό από ανεξάρτητο διαπιστευμένο φορέα για την ασφάλεια των Πληροφοριών</w:t>
      </w:r>
      <w:r w:rsidR="00AF5C04" w:rsidRPr="00D07716">
        <w:rPr>
          <w:rFonts w:ascii="Tahoma" w:hAnsi="Tahoma" w:cs="Tahoma"/>
          <w:lang w:val="el-GR"/>
        </w:rPr>
        <w:t xml:space="preserve"> και</w:t>
      </w:r>
    </w:p>
    <w:p w14:paraId="6F95F5E4" w14:textId="77777777" w:rsidR="00527BE8" w:rsidRPr="00D07716" w:rsidRDefault="00B924CD">
      <w:pPr>
        <w:rPr>
          <w:rFonts w:ascii="Tahoma" w:hAnsi="Tahoma" w:cs="Tahoma"/>
          <w:lang w:val="el-GR"/>
        </w:rPr>
      </w:pPr>
      <w:r w:rsidRPr="00D07716">
        <w:rPr>
          <w:rFonts w:ascii="Tahoma" w:hAnsi="Tahoma" w:cs="Tahoma"/>
          <w:b/>
          <w:bCs/>
          <w:lang w:val="el-GR"/>
        </w:rPr>
        <w:t>γ</w:t>
      </w:r>
      <w:r w:rsidR="00527BE8" w:rsidRPr="00D07716">
        <w:rPr>
          <w:rFonts w:ascii="Tahoma" w:hAnsi="Tahoma" w:cs="Tahoma"/>
          <w:b/>
          <w:bCs/>
          <w:lang w:val="el-GR"/>
        </w:rPr>
        <w:t>)</w:t>
      </w:r>
      <w:r w:rsidR="00527BE8" w:rsidRPr="00D07716">
        <w:rPr>
          <w:rFonts w:ascii="Tahoma" w:hAnsi="Tahoma" w:cs="Tahoma"/>
          <w:lang w:val="el-GR"/>
        </w:rPr>
        <w:t xml:space="preserve">  το διεθνές πρότυπο </w:t>
      </w:r>
      <w:r w:rsidR="00527BE8" w:rsidRPr="00D07716">
        <w:rPr>
          <w:rFonts w:ascii="Tahoma" w:hAnsi="Tahoma" w:cs="Tahoma"/>
          <w:b/>
          <w:bCs/>
          <w:lang w:val="el-GR"/>
        </w:rPr>
        <w:t>ISO 22301:2019</w:t>
      </w:r>
      <w:r w:rsidR="00527BE8" w:rsidRPr="00D07716">
        <w:rPr>
          <w:rFonts w:ascii="Tahoma" w:hAnsi="Tahoma" w:cs="Tahoma"/>
          <w:lang w:val="el-GR"/>
        </w:rPr>
        <w:t xml:space="preserve"> ή ισοδύναμο αυτού και να διαθέτουν πιστοποιητικό από ανεξάρτητο διαπιστευμένο φορέα για την επιχειρησιακή συνέχεια και</w:t>
      </w:r>
    </w:p>
    <w:p w14:paraId="67072DD4" w14:textId="77777777" w:rsidR="00F91217" w:rsidRPr="00D07716" w:rsidRDefault="00B924CD" w:rsidP="00F91217">
      <w:pPr>
        <w:rPr>
          <w:rFonts w:ascii="Tahoma" w:hAnsi="Tahoma" w:cs="Tahoma"/>
          <w:lang w:val="el-GR"/>
        </w:rPr>
      </w:pPr>
      <w:r w:rsidRPr="00D07716">
        <w:rPr>
          <w:rFonts w:ascii="Tahoma" w:hAnsi="Tahoma" w:cs="Tahoma"/>
          <w:b/>
          <w:bCs/>
          <w:lang w:val="el-GR"/>
        </w:rPr>
        <w:t>δ</w:t>
      </w:r>
      <w:r w:rsidR="00F91217" w:rsidRPr="00D07716">
        <w:rPr>
          <w:rFonts w:ascii="Tahoma" w:hAnsi="Tahoma" w:cs="Tahoma"/>
          <w:b/>
          <w:bCs/>
          <w:lang w:val="el-GR"/>
        </w:rPr>
        <w:t>)</w:t>
      </w:r>
      <w:r w:rsidR="00F91217" w:rsidRPr="00D07716">
        <w:rPr>
          <w:rFonts w:ascii="Tahoma" w:hAnsi="Tahoma" w:cs="Tahoma"/>
          <w:lang w:val="el-GR"/>
        </w:rPr>
        <w:t xml:space="preserve"> το διεθνές πρότυπο </w:t>
      </w:r>
      <w:r w:rsidR="00F91217" w:rsidRPr="00D07716">
        <w:rPr>
          <w:rFonts w:ascii="Tahoma" w:hAnsi="Tahoma" w:cs="Tahoma"/>
          <w:b/>
          <w:bCs/>
          <w:lang w:val="en-US"/>
        </w:rPr>
        <w:t>ISO</w:t>
      </w:r>
      <w:r w:rsidR="00F91217" w:rsidRPr="00D07716">
        <w:rPr>
          <w:rFonts w:ascii="Tahoma" w:hAnsi="Tahoma" w:cs="Tahoma"/>
          <w:b/>
          <w:bCs/>
          <w:lang w:val="el-GR"/>
        </w:rPr>
        <w:t xml:space="preserve"> 37001:2016</w:t>
      </w:r>
      <w:r w:rsidR="00F91217" w:rsidRPr="00D07716">
        <w:rPr>
          <w:rFonts w:ascii="Tahoma" w:hAnsi="Tahoma" w:cs="Tahoma"/>
          <w:lang w:val="el-GR"/>
        </w:rPr>
        <w:t xml:space="preserve"> ή ισοδύναμο αυτού και να διαθέτουν πιστοποιητικό από ανεξάρτητο διαπιστευμένο φορέα για την καταπολέμηση της δωροδοκίας.</w:t>
      </w:r>
    </w:p>
    <w:p w14:paraId="1975FD8D" w14:textId="77777777" w:rsidR="00AF5C04" w:rsidRPr="00D07716" w:rsidRDefault="00AF5C04">
      <w:pPr>
        <w:rPr>
          <w:rFonts w:ascii="Tahoma" w:hAnsi="Tahoma" w:cs="Tahoma"/>
          <w:lang w:val="el-GR"/>
        </w:rPr>
      </w:pPr>
    </w:p>
    <w:p w14:paraId="5E8CD466" w14:textId="77777777" w:rsidR="00BE0654" w:rsidRPr="00D07716" w:rsidRDefault="00BE0654" w:rsidP="00BE0654">
      <w:pPr>
        <w:rPr>
          <w:rFonts w:ascii="Tahoma" w:hAnsi="Tahoma" w:cs="Tahoma"/>
          <w:lang w:val="el-GR"/>
        </w:rPr>
      </w:pPr>
      <w:r w:rsidRPr="00D07716">
        <w:rPr>
          <w:rFonts w:ascii="Tahoma" w:hAnsi="Tahoma" w:cs="Tahoma"/>
          <w:lang w:val="el-GR"/>
        </w:rPr>
        <w:lastRenderedPageBreak/>
        <w:t xml:space="preserve">Η αναθέτουσα αρχή αναγνωρίζει ισοδύναμα πιστοποιητικά που έχουν εκδοθεί από φορείς διαπιστευμένους από ισοδύναμους Οργανισμούς διαπίστευσης, </w:t>
      </w:r>
      <w:proofErr w:type="spellStart"/>
      <w:r w:rsidRPr="00D07716">
        <w:rPr>
          <w:rFonts w:ascii="Tahoma" w:hAnsi="Tahoma" w:cs="Tahoma"/>
          <w:lang w:val="el-GR"/>
        </w:rPr>
        <w:t>εδρεύοντες</w:t>
      </w:r>
      <w:proofErr w:type="spellEnd"/>
      <w:r w:rsidRPr="00D07716">
        <w:rPr>
          <w:rFonts w:ascii="Tahoma" w:hAnsi="Tahoma" w:cs="Tahoma"/>
          <w:lang w:val="el-GR"/>
        </w:rPr>
        <w:t xml:space="preserve"> και σε άλλα κράτη - μέλη. Επίσης, κάνει δεκτά άλλα αποδεικτικά στοιχεία για ισοδύναμα μέτρα διασφάλισης ποιότητας, εφόσον ο ενδιαφερόμενος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p>
    <w:bookmarkEnd w:id="46"/>
    <w:p w14:paraId="5BBD4683" w14:textId="77777777" w:rsidR="00BE0654" w:rsidRPr="00D07716" w:rsidRDefault="00BE0654">
      <w:pPr>
        <w:rPr>
          <w:rFonts w:ascii="Tahoma" w:hAnsi="Tahoma" w:cs="Tahoma"/>
          <w:lang w:val="el-GR"/>
        </w:rPr>
      </w:pPr>
    </w:p>
    <w:p w14:paraId="0746FA4B" w14:textId="77777777" w:rsidR="00D41FD6" w:rsidRPr="00D07716" w:rsidRDefault="00D41FD6">
      <w:pPr>
        <w:pStyle w:val="3"/>
        <w:rPr>
          <w:rFonts w:ascii="Tahoma" w:hAnsi="Tahoma" w:cs="Tahoma"/>
          <w:lang w:val="el-GR"/>
        </w:rPr>
      </w:pPr>
      <w:bookmarkStart w:id="62" w:name="_Toc120716071"/>
      <w:r w:rsidRPr="00D07716">
        <w:rPr>
          <w:rFonts w:ascii="Tahoma" w:hAnsi="Tahoma" w:cs="Tahoma"/>
          <w:lang w:val="el-GR"/>
        </w:rPr>
        <w:t>2.2.8</w:t>
      </w:r>
      <w:r w:rsidRPr="00D07716">
        <w:rPr>
          <w:rFonts w:ascii="Tahoma" w:hAnsi="Tahoma" w:cs="Tahoma"/>
          <w:lang w:val="el-GR"/>
        </w:rPr>
        <w:tab/>
        <w:t xml:space="preserve">Στήριξη στην ικανότητα τρίτων </w:t>
      </w:r>
      <w:r w:rsidR="00C52FF2" w:rsidRPr="00D07716">
        <w:rPr>
          <w:rFonts w:ascii="Tahoma" w:hAnsi="Tahoma" w:cs="Tahoma"/>
          <w:lang w:val="el-GR"/>
        </w:rPr>
        <w:t>– Υπεργολαβία</w:t>
      </w:r>
      <w:bookmarkEnd w:id="62"/>
    </w:p>
    <w:p w14:paraId="48FCB589" w14:textId="77777777" w:rsidR="00C52FF2" w:rsidRPr="00D07716" w:rsidRDefault="00C52FF2" w:rsidP="00C52FF2">
      <w:pPr>
        <w:rPr>
          <w:rFonts w:ascii="Tahoma" w:hAnsi="Tahoma" w:cs="Tahoma"/>
          <w:b/>
          <w:bCs/>
          <w:lang w:val="el-GR"/>
        </w:rPr>
      </w:pPr>
      <w:r w:rsidRPr="00D07716">
        <w:rPr>
          <w:rFonts w:ascii="Tahoma" w:hAnsi="Tahoma" w:cs="Tahoma"/>
          <w:b/>
          <w:bCs/>
          <w:lang w:val="el-GR"/>
        </w:rPr>
        <w:t>2.2.8.1. Στήριξη στην ικανότητα τρίτων</w:t>
      </w:r>
    </w:p>
    <w:p w14:paraId="21CD1BA4" w14:textId="77777777" w:rsidR="006F5019" w:rsidRPr="00D07716" w:rsidRDefault="00D41FD6">
      <w:pPr>
        <w:rPr>
          <w:rFonts w:ascii="Tahoma" w:hAnsi="Tahoma" w:cs="Tahoma"/>
          <w:lang w:val="el-GR"/>
        </w:rPr>
      </w:pPr>
      <w:r w:rsidRPr="00D07716">
        <w:rPr>
          <w:rFonts w:ascii="Tahoma" w:hAnsi="Tahoma" w:cs="Tahoma"/>
          <w:lang w:val="el-GR"/>
        </w:rPr>
        <w:t xml:space="preserve">Οι οικονομικοί φορείς μπορούν, όσον αφορά τα κριτήρια της οικονομικής και χρηματοοικονομικής επάρκειας (της παραγράφου 2.2.5) και τα σχετικά με την τεχνική και επαγγελματική ικανότητα (της παραγράφου 2.2.6), να στηρίζονται στις ικανότητες άλλων φορέων, ασχέτως της νομικής φύσης των δεσμών τους με αυτούς. Στην περίπτωση αυτή, αποδεικνύουν ότι θα έχουν στη διάθεσή τους τους αναγκαίους πόρους, με την προσκόμιση της σχετικής δέσμευσης των φορέων στην ικανότητα των οποίων στηρίζονται. </w:t>
      </w:r>
    </w:p>
    <w:p w14:paraId="54AA385F" w14:textId="77777777" w:rsidR="00D41FD6" w:rsidRPr="00D07716" w:rsidRDefault="00D41FD6">
      <w:pPr>
        <w:rPr>
          <w:rFonts w:ascii="Tahoma" w:hAnsi="Tahoma" w:cs="Tahoma"/>
          <w:lang w:val="el-GR"/>
        </w:rPr>
      </w:pPr>
      <w:r w:rsidRPr="00D07716">
        <w:rPr>
          <w:rFonts w:ascii="Tahoma" w:hAnsi="Tahoma" w:cs="Tahoma"/>
          <w:szCs w:val="22"/>
          <w:lang w:val="el-GR"/>
        </w:rPr>
        <w:t xml:space="preserve">Ειδικά, όσον αφορά στα κριτήρια επαγγελματικής ικανότητας που σχετίζονται με τους τίτλους σπουδών και τα επαγγελματικά προσόντα που ορίζονται στην περίπτωση </w:t>
      </w:r>
      <w:proofErr w:type="spellStart"/>
      <w:r w:rsidRPr="00D07716">
        <w:rPr>
          <w:rFonts w:ascii="Tahoma" w:hAnsi="Tahoma" w:cs="Tahoma"/>
          <w:szCs w:val="22"/>
          <w:lang w:val="el-GR"/>
        </w:rPr>
        <w:t>στ</w:t>
      </w:r>
      <w:proofErr w:type="spellEnd"/>
      <w:r w:rsidRPr="00D07716">
        <w:rPr>
          <w:rFonts w:ascii="Tahoma" w:hAnsi="Tahoma" w:cs="Tahoma"/>
          <w:szCs w:val="22"/>
          <w:lang w:val="el-GR"/>
        </w:rPr>
        <w:t>΄ του Μέρους ΙΙ του Παραρτήματος ΧΙΙ του Προσαρτήματος Α΄ του ν. 4412/2016 ή με την σχετική επαγγελματική εμπειρία, οι οικονομικοί φορείς, μπορούν να στηρίζονται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p>
    <w:p w14:paraId="21416D87" w14:textId="77777777" w:rsidR="00D41FD6" w:rsidRPr="00D07716" w:rsidRDefault="00D41FD6">
      <w:pPr>
        <w:rPr>
          <w:rFonts w:ascii="Tahoma" w:hAnsi="Tahoma" w:cs="Tahoma"/>
          <w:lang w:val="el-GR"/>
        </w:rPr>
      </w:pPr>
      <w:r w:rsidRPr="00D07716">
        <w:rPr>
          <w:rFonts w:ascii="Tahoma" w:hAnsi="Tahoma" w:cs="Tahoma"/>
          <w:szCs w:val="22"/>
          <w:lang w:val="el-GR"/>
        </w:rPr>
        <w:t>Όταν οι οικονομικοί φορείς στηρίζονται στις ικανότητες άλλων φορέων όσον αφορά τα κριτήρια που σχετίζονται με την απαιτούμενη με τη διακήρυξη οικονομική και χρηματοοικονομική επάρκεια, οι  εν λόγω οικονομικοί φορείς και αυτοί στους οποίους στηρίζονται είναι από κοινού υπεύθυνοι για την εκτέλεση της σύμβασης.</w:t>
      </w:r>
    </w:p>
    <w:p w14:paraId="6613A5CA" w14:textId="77777777" w:rsidR="00D41FD6" w:rsidRPr="00D07716" w:rsidRDefault="00D41FD6">
      <w:pPr>
        <w:rPr>
          <w:rFonts w:ascii="Tahoma" w:hAnsi="Tahoma" w:cs="Tahoma"/>
          <w:lang w:val="el-GR"/>
        </w:rPr>
      </w:pPr>
      <w:r w:rsidRPr="00D07716">
        <w:rPr>
          <w:rFonts w:ascii="Tahoma" w:hAnsi="Tahoma" w:cs="Tahoma"/>
          <w:szCs w:val="22"/>
          <w:lang w:val="el-GR"/>
        </w:rPr>
        <w:t>Υπό τους ίδιους όρους οι ενώσεις οικονομικών φορέων μπορούν να στηρίζονται στις ικανότητες των συμμετεχόντων στην ένωση ή άλλων φορέων.</w:t>
      </w:r>
    </w:p>
    <w:p w14:paraId="1ACC16BE" w14:textId="77777777" w:rsidR="00CF3BE7" w:rsidRPr="00D07716" w:rsidRDefault="00CF3BE7" w:rsidP="00CF3BE7">
      <w:pPr>
        <w:rPr>
          <w:rFonts w:ascii="Tahoma" w:hAnsi="Tahoma" w:cs="Tahoma"/>
          <w:bCs/>
          <w:lang w:val="el-GR" w:eastAsia="ar-SA"/>
        </w:rPr>
      </w:pPr>
      <w:r w:rsidRPr="00D07716">
        <w:rPr>
          <w:rFonts w:ascii="Tahoma" w:hAnsi="Tahoma" w:cs="Tahoma"/>
          <w:bCs/>
          <w:lang w:val="el-GR" w:eastAsia="ar-SA"/>
        </w:rPr>
        <w:t xml:space="preserve">Η αναθέτουσα αρχή ελέγχει αν οι </w:t>
      </w:r>
      <w:r w:rsidR="004E1E5A" w:rsidRPr="00D07716">
        <w:rPr>
          <w:rFonts w:ascii="Tahoma" w:hAnsi="Tahoma" w:cs="Tahoma"/>
          <w:bCs/>
          <w:lang w:val="el-GR" w:eastAsia="ar-SA"/>
        </w:rPr>
        <w:t>φορείς</w:t>
      </w:r>
      <w:r w:rsidRPr="00D07716">
        <w:rPr>
          <w:rFonts w:ascii="Tahoma" w:hAnsi="Tahoma" w:cs="Tahoma"/>
          <w:bCs/>
          <w:lang w:val="el-GR" w:eastAsia="ar-SA"/>
        </w:rPr>
        <w:t>, στις ικανότητες των οποίων προτίθεται να στηριχθεί ο οικονομικός φορέας, πληρούν κατά περίπτωση τα σχετικά κριτήρια επιλογής και εάν συντρέχουν λόγοι αποκλεισμού της παραγράφου 2.2.3.</w:t>
      </w:r>
      <w:r w:rsidR="00C11E79" w:rsidRPr="00D07716">
        <w:rPr>
          <w:rFonts w:ascii="Tahoma" w:hAnsi="Tahoma" w:cs="Tahoma"/>
          <w:bCs/>
          <w:lang w:val="el-GR" w:eastAsia="ar-SA"/>
        </w:rPr>
        <w:t>.</w:t>
      </w:r>
      <w:r w:rsidRPr="00D07716">
        <w:rPr>
          <w:rFonts w:ascii="Tahoma" w:hAnsi="Tahoma" w:cs="Tahoma"/>
          <w:bCs/>
          <w:lang w:val="el-GR" w:eastAsia="ar-SA"/>
        </w:rPr>
        <w:t xml:space="preserve"> 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εντός προθεσμίας τριάντα (30) ημερών από την σχετική ηλεκτρονική πρόσκληση από την σχετική πρόσκληση της αναθέτουσας αρχής, η οποία απευθύνεται στον οικονομικό φορέα μέσω της λειτουργικότητας «Επικοινωνία» του ΕΣΗΔΗΣ. Ο φορέας που αντικαθιστά φορέα του προηγούμενου εδαφίου δεν επιτρέπεται να αντικατασταθεί εκ νέου.</w:t>
      </w:r>
    </w:p>
    <w:p w14:paraId="22914121" w14:textId="77777777" w:rsidR="00181828" w:rsidRPr="00D07716" w:rsidRDefault="00181828">
      <w:pPr>
        <w:rPr>
          <w:rFonts w:ascii="Tahoma" w:hAnsi="Tahoma" w:cs="Tahoma"/>
          <w:bCs/>
          <w:lang w:val="el-GR" w:eastAsia="ar-SA"/>
        </w:rPr>
      </w:pPr>
    </w:p>
    <w:p w14:paraId="397C5B1E" w14:textId="77777777" w:rsidR="00181828" w:rsidRPr="00D07716" w:rsidRDefault="00181828" w:rsidP="00181828">
      <w:pPr>
        <w:rPr>
          <w:rFonts w:ascii="Tahoma" w:hAnsi="Tahoma" w:cs="Tahoma"/>
          <w:b/>
          <w:bCs/>
          <w:lang w:val="el-GR"/>
        </w:rPr>
      </w:pPr>
      <w:r w:rsidRPr="00D07716">
        <w:rPr>
          <w:rFonts w:ascii="Tahoma" w:hAnsi="Tahoma" w:cs="Tahoma"/>
          <w:b/>
          <w:bCs/>
          <w:lang w:val="el-GR"/>
        </w:rPr>
        <w:t>2.2.8.2. Υπεργολαβία</w:t>
      </w:r>
    </w:p>
    <w:p w14:paraId="72C0565A" w14:textId="77777777" w:rsidR="00181828" w:rsidRPr="00D07716" w:rsidRDefault="00181828" w:rsidP="00181828">
      <w:pPr>
        <w:rPr>
          <w:rFonts w:ascii="Tahoma" w:hAnsi="Tahoma" w:cs="Tahoma"/>
          <w:bCs/>
          <w:lang w:val="el-GR"/>
        </w:rPr>
      </w:pPr>
      <w:r w:rsidRPr="00D07716">
        <w:rPr>
          <w:rFonts w:ascii="Tahoma" w:hAnsi="Tahoma" w:cs="Tahoma"/>
          <w:bCs/>
          <w:lang w:val="el-GR"/>
        </w:rPr>
        <w:t xml:space="preserve">Ο οικονομικός φορέας αναφέρει στην προσφορά του το τμήμα της σύμβασης που προτίθεται να αναθέσει υπό μορφή υπεργολαβίας σε τρίτους, καθώς και τους υπεργολάβους που προτείνει. Στην περίπτωση που </w:t>
      </w:r>
      <w:r w:rsidRPr="00D07716">
        <w:rPr>
          <w:rFonts w:ascii="Tahoma" w:hAnsi="Tahoma" w:cs="Tahoma"/>
          <w:bCs/>
          <w:lang w:val="en-US"/>
        </w:rPr>
        <w:t>o</w:t>
      </w:r>
      <w:r w:rsidRPr="00D07716">
        <w:rPr>
          <w:rFonts w:ascii="Tahoma" w:hAnsi="Tahoma" w:cs="Tahoma"/>
          <w:bCs/>
          <w:lang w:val="el-GR"/>
        </w:rPr>
        <w:t xml:space="preserve"> προσφέρων αναφέρει στην προσφορά του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η αναθέτουσα αρχή ελέγχει ότι δεν συντρέχουν οι λόγοι αποκλεισμού της παραγράφου 2.2.3 της παρούσας. Ο οικονομικός φορέας υποχρεούται να αντικαταστήσει έναν υπεργολάβο, εφόσον συντρέχουν στο πρόσωπό του λόγοι αποκλεισμού </w:t>
      </w:r>
      <w:r w:rsidR="007A6693" w:rsidRPr="00D07716">
        <w:rPr>
          <w:rFonts w:ascii="Tahoma" w:hAnsi="Tahoma" w:cs="Tahoma"/>
          <w:bCs/>
          <w:lang w:val="el-GR"/>
        </w:rPr>
        <w:t>της ως άνω</w:t>
      </w:r>
      <w:r w:rsidR="00694B24" w:rsidRPr="00D07716">
        <w:rPr>
          <w:rFonts w:ascii="Tahoma" w:hAnsi="Tahoma" w:cs="Tahoma"/>
          <w:bCs/>
          <w:lang w:val="el-GR"/>
        </w:rPr>
        <w:t xml:space="preserve"> παραγράφου 2.2.3</w:t>
      </w:r>
      <w:r w:rsidR="007A6693" w:rsidRPr="00D07716">
        <w:rPr>
          <w:rFonts w:ascii="Tahoma" w:hAnsi="Tahoma" w:cs="Tahoma"/>
          <w:bCs/>
          <w:lang w:val="el-GR"/>
        </w:rPr>
        <w:t>.</w:t>
      </w:r>
      <w:r w:rsidRPr="00D07716">
        <w:rPr>
          <w:rFonts w:ascii="Tahoma" w:hAnsi="Tahoma" w:cs="Tahoma"/>
          <w:bCs/>
          <w:lang w:val="el-GR"/>
        </w:rPr>
        <w:t xml:space="preserve">  </w:t>
      </w:r>
    </w:p>
    <w:p w14:paraId="57BDAD56" w14:textId="77777777" w:rsidR="00F223C8" w:rsidRPr="00D07716" w:rsidRDefault="00F223C8" w:rsidP="00181828">
      <w:pPr>
        <w:rPr>
          <w:rFonts w:ascii="Tahoma" w:hAnsi="Tahoma" w:cs="Tahoma"/>
          <w:lang w:val="el-GR"/>
        </w:rPr>
      </w:pPr>
    </w:p>
    <w:p w14:paraId="22AF92C9" w14:textId="77777777" w:rsidR="00D41FD6" w:rsidRPr="00D07716" w:rsidRDefault="00D41FD6">
      <w:pPr>
        <w:pStyle w:val="3"/>
        <w:rPr>
          <w:rFonts w:ascii="Tahoma" w:hAnsi="Tahoma" w:cs="Tahoma"/>
          <w:lang w:val="el-GR"/>
        </w:rPr>
      </w:pPr>
      <w:bookmarkStart w:id="63" w:name="_Toc120716072"/>
      <w:r w:rsidRPr="00D07716">
        <w:rPr>
          <w:rFonts w:ascii="Tahoma" w:hAnsi="Tahoma" w:cs="Tahoma"/>
          <w:lang w:val="el-GR"/>
        </w:rPr>
        <w:t>2.2.9</w:t>
      </w:r>
      <w:r w:rsidRPr="00D07716">
        <w:rPr>
          <w:rFonts w:ascii="Tahoma" w:hAnsi="Tahoma" w:cs="Tahoma"/>
          <w:lang w:val="el-GR"/>
        </w:rPr>
        <w:tab/>
        <w:t>Κανόνες απόδειξης ποιοτικής επιλογής</w:t>
      </w:r>
      <w:bookmarkEnd w:id="63"/>
    </w:p>
    <w:p w14:paraId="449EFAFE" w14:textId="77777777" w:rsidR="0049623E" w:rsidRPr="00D07716" w:rsidRDefault="0049623E" w:rsidP="0049623E">
      <w:pPr>
        <w:rPr>
          <w:rFonts w:ascii="Tahoma" w:hAnsi="Tahoma" w:cs="Tahoma"/>
          <w:bCs/>
          <w:lang w:val="el-GR" w:eastAsia="ar-SA"/>
        </w:rPr>
      </w:pPr>
      <w:r w:rsidRPr="00D07716">
        <w:rPr>
          <w:rFonts w:ascii="Tahoma" w:hAnsi="Tahoma" w:cs="Tahoma"/>
          <w:bCs/>
          <w:lang w:val="el-GR" w:eastAsia="ar-SA"/>
        </w:rPr>
        <w:t>Το δικαίωμα συμμετοχής των οικονομικών φορέων και οι όροι και προϋποθέσεις συμμετοχής τους, όπως ορίζονται στις παραγράφους 2.2.1 έως 2.2.8, κρίνονται κατά την υποβολή της προσφοράς δια του ΕΕΕΣ κατά τα οριζόμενα στην παράγραφο 2.2.9.1, κατά την υποβολή των δικαιολογητικών της παραγράφου 2.2.9.2 και κατά τη σύναψη της σύμβασης δια της υπεύθυνης δήλωσης, της περ. δ΄ της παρ. 3 του άρθρου 105</w:t>
      </w:r>
      <w:r w:rsidR="005C6C78" w:rsidRPr="00D07716">
        <w:rPr>
          <w:rFonts w:ascii="Tahoma" w:hAnsi="Tahoma" w:cs="Tahoma"/>
          <w:bCs/>
          <w:lang w:val="el-GR" w:eastAsia="ar-SA"/>
        </w:rPr>
        <w:t xml:space="preserve"> του ν. 4412/2016</w:t>
      </w:r>
      <w:r w:rsidRPr="00D07716">
        <w:rPr>
          <w:rFonts w:ascii="Tahoma" w:hAnsi="Tahoma" w:cs="Tahoma"/>
          <w:bCs/>
          <w:lang w:val="el-GR" w:eastAsia="ar-SA"/>
        </w:rPr>
        <w:t xml:space="preserve">. </w:t>
      </w:r>
    </w:p>
    <w:p w14:paraId="220FB12D" w14:textId="77777777" w:rsidR="0049623E" w:rsidRPr="00D07716" w:rsidRDefault="0049623E" w:rsidP="0049623E">
      <w:pPr>
        <w:rPr>
          <w:rFonts w:ascii="Tahoma" w:hAnsi="Tahoma" w:cs="Tahoma"/>
          <w:bCs/>
          <w:lang w:val="el-GR" w:eastAsia="ar-SA"/>
        </w:rPr>
      </w:pPr>
      <w:r w:rsidRPr="00D07716">
        <w:rPr>
          <w:rFonts w:ascii="Tahoma" w:hAnsi="Tahoma" w:cs="Tahoma"/>
          <w:bCs/>
          <w:lang w:val="el-GR" w:eastAsia="ar-SA"/>
        </w:rPr>
        <w:t xml:space="preserve">Στην περίπτωση που ο οικονομικός φορέας στηρίζεται στις ικανότητες άλλων φορέων, σύμφωνα με </w:t>
      </w:r>
      <w:r w:rsidRPr="00D07716">
        <w:rPr>
          <w:rFonts w:ascii="Tahoma" w:hAnsi="Tahoma" w:cs="Tahoma"/>
          <w:lang w:val="el-GR" w:eastAsia="ar-SA"/>
        </w:rPr>
        <w:t>την παράγραφ</w:t>
      </w:r>
      <w:r w:rsidR="00127AAD" w:rsidRPr="00D07716">
        <w:rPr>
          <w:rFonts w:ascii="Tahoma" w:hAnsi="Tahoma" w:cs="Tahoma"/>
          <w:lang w:val="el-GR" w:eastAsia="ar-SA"/>
        </w:rPr>
        <w:t>ο</w:t>
      </w:r>
      <w:r w:rsidRPr="00D07716">
        <w:rPr>
          <w:rFonts w:ascii="Tahoma" w:hAnsi="Tahoma" w:cs="Tahoma"/>
          <w:lang w:val="el-GR" w:eastAsia="ar-SA"/>
        </w:rPr>
        <w:t xml:space="preserve"> </w:t>
      </w:r>
      <w:r w:rsidRPr="00D07716">
        <w:rPr>
          <w:rFonts w:ascii="Tahoma" w:hAnsi="Tahoma" w:cs="Tahoma"/>
          <w:bCs/>
          <w:lang w:val="el-GR" w:eastAsia="ar-SA"/>
        </w:rPr>
        <w:t xml:space="preserve">2.2.8 της παρούσας, οι φορείς στην ικανότητα των οποίων στηρίζεται υποχρεούνται να  αποδεικνύουν, κατά τα οριζόμενα </w:t>
      </w:r>
      <w:r w:rsidR="002647D4" w:rsidRPr="00D07716">
        <w:rPr>
          <w:rFonts w:ascii="Tahoma" w:hAnsi="Tahoma" w:cs="Tahoma"/>
          <w:bCs/>
          <w:lang w:val="el-GR" w:eastAsia="ar-SA"/>
        </w:rPr>
        <w:t>στις παραγράφους</w:t>
      </w:r>
      <w:r w:rsidRPr="00D07716">
        <w:rPr>
          <w:rFonts w:ascii="Tahoma" w:hAnsi="Tahoma" w:cs="Tahoma"/>
          <w:bCs/>
          <w:lang w:val="el-GR" w:eastAsia="ar-SA"/>
        </w:rPr>
        <w:t xml:space="preserve"> 2.2.9.1 και 2.2.9.2, ότι δεν συντρέχουν οι λόγοι αποκλεισμού </w:t>
      </w:r>
      <w:r w:rsidRPr="00D07716">
        <w:rPr>
          <w:rFonts w:ascii="Tahoma" w:hAnsi="Tahoma" w:cs="Tahoma"/>
          <w:lang w:val="el-GR" w:eastAsia="ar-SA"/>
        </w:rPr>
        <w:t xml:space="preserve">της παραγράφου </w:t>
      </w:r>
      <w:r w:rsidRPr="00D07716">
        <w:rPr>
          <w:rFonts w:ascii="Tahoma" w:hAnsi="Tahoma" w:cs="Tahoma"/>
          <w:bCs/>
          <w:lang w:val="el-GR" w:eastAsia="ar-SA"/>
        </w:rPr>
        <w:t>2.2.3 της παρούσας και ότι πληρούν τα σχετικά κριτήρια επιλογής κατά περίπτωση (παράγραφοι 2.2.5 και 2.2.6 ).</w:t>
      </w:r>
    </w:p>
    <w:p w14:paraId="4F0CC917" w14:textId="77777777" w:rsidR="0049623E" w:rsidRPr="00D07716" w:rsidRDefault="0049623E" w:rsidP="0049623E">
      <w:pPr>
        <w:rPr>
          <w:rFonts w:ascii="Tahoma" w:hAnsi="Tahoma" w:cs="Tahoma"/>
          <w:bCs/>
          <w:lang w:val="el-GR" w:eastAsia="ar-SA"/>
        </w:rPr>
      </w:pPr>
      <w:r w:rsidRPr="00D07716">
        <w:rPr>
          <w:rFonts w:ascii="Tahoma" w:hAnsi="Tahoma" w:cs="Tahoma"/>
          <w:bCs/>
          <w:lang w:val="el-GR" w:eastAsia="ar-SA"/>
        </w:rPr>
        <w:t xml:space="preserve">Στην περίπτωση που </w:t>
      </w:r>
      <w:r w:rsidRPr="00D07716">
        <w:rPr>
          <w:rFonts w:ascii="Tahoma" w:hAnsi="Tahoma" w:cs="Tahoma"/>
          <w:bCs/>
          <w:lang w:val="en-US" w:eastAsia="ar-SA"/>
        </w:rPr>
        <w:t>o</w:t>
      </w:r>
      <w:r w:rsidRPr="00D07716">
        <w:rPr>
          <w:rFonts w:ascii="Tahoma" w:hAnsi="Tahoma" w:cs="Tahoma"/>
          <w:bCs/>
          <w:lang w:val="el-GR" w:eastAsia="ar-SA"/>
        </w:rPr>
        <w:t xml:space="preserve"> οικονομικός φορέας αναφέρει στην προσφορά του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οι υπεργολάβοι υποχρεούνται να αποδεικνύουν, κατά τα οριζόμενα </w:t>
      </w:r>
      <w:r w:rsidR="002647D4" w:rsidRPr="00D07716">
        <w:rPr>
          <w:rFonts w:ascii="Tahoma" w:hAnsi="Tahoma" w:cs="Tahoma"/>
          <w:bCs/>
          <w:lang w:val="el-GR" w:eastAsia="ar-SA"/>
        </w:rPr>
        <w:t>στις παραγράφους</w:t>
      </w:r>
      <w:r w:rsidRPr="00D07716">
        <w:rPr>
          <w:rFonts w:ascii="Tahoma" w:hAnsi="Tahoma" w:cs="Tahoma"/>
          <w:bCs/>
          <w:lang w:val="el-GR" w:eastAsia="ar-SA"/>
        </w:rPr>
        <w:t xml:space="preserve"> 2.2.9.1 και 2.2.9.2, ότι δεν συντρέχουν οι λόγοι αποκλεισμού της παραγράφου 2.2.3 της παρούσας. </w:t>
      </w:r>
    </w:p>
    <w:p w14:paraId="388B449B" w14:textId="51AFC7C1" w:rsidR="0049623E" w:rsidRPr="00D07716" w:rsidRDefault="0049623E" w:rsidP="00667B3D">
      <w:pPr>
        <w:suppressAutoHyphens w:val="0"/>
        <w:spacing w:after="160" w:line="259" w:lineRule="auto"/>
        <w:rPr>
          <w:rFonts w:ascii="Tahoma" w:eastAsia="Calibri" w:hAnsi="Tahoma" w:cs="Tahoma"/>
          <w:szCs w:val="22"/>
          <w:lang w:val="el-GR" w:eastAsia="en-US"/>
        </w:rPr>
      </w:pPr>
      <w:r w:rsidRPr="00D07716">
        <w:rPr>
          <w:rFonts w:ascii="Tahoma" w:eastAsia="Calibri" w:hAnsi="Tahoma" w:cs="Tahoma"/>
          <w:szCs w:val="22"/>
          <w:lang w:val="el-GR" w:eastAsia="en-US"/>
        </w:rPr>
        <w:t xml:space="preserve">Αν επέλθουν μεταβολές στις προϋποθέσεις τις οποίες οι προσφέροντες δηλώσουν ότι πληρούν, σύμφωνα με το παρόν άρθρο, οι οποίες επέλθουν ή για τις οποίες λάβουν γνώση μετά την συμπλήρωση του ΕΕΕΣ και μέχρι την ημέρα της έγγραφης πρόσκλησης για την σύναψη του συμφωνητικού οι προσφέροντες οφείλουν να ενημερώσουν αμελλητί την αναθέτουσα αρχή. </w:t>
      </w:r>
    </w:p>
    <w:p w14:paraId="51D3D290" w14:textId="77777777" w:rsidR="00D41FD6" w:rsidRPr="00D07716" w:rsidRDefault="00D41FD6">
      <w:pPr>
        <w:pStyle w:val="4"/>
        <w:ind w:left="567" w:hanging="567"/>
        <w:rPr>
          <w:rFonts w:ascii="Tahoma" w:hAnsi="Tahoma" w:cs="Tahoma"/>
          <w:lang w:val="el-GR"/>
        </w:rPr>
      </w:pPr>
      <w:bookmarkStart w:id="64" w:name="_Toc120716073"/>
      <w:r w:rsidRPr="00D07716">
        <w:rPr>
          <w:rFonts w:ascii="Tahoma" w:hAnsi="Tahoma" w:cs="Tahoma"/>
          <w:lang w:val="el-GR"/>
        </w:rPr>
        <w:t>2.2.9.1</w:t>
      </w:r>
      <w:r w:rsidRPr="00D07716">
        <w:rPr>
          <w:rFonts w:ascii="Tahoma" w:hAnsi="Tahoma" w:cs="Tahoma"/>
          <w:lang w:val="el-GR"/>
        </w:rPr>
        <w:tab/>
        <w:t>Προκαταρκτική απόδειξη κατά την υποβολή προσφορών</w:t>
      </w:r>
      <w:bookmarkEnd w:id="64"/>
      <w:r w:rsidRPr="00D07716">
        <w:rPr>
          <w:rFonts w:ascii="Tahoma" w:hAnsi="Tahoma" w:cs="Tahoma"/>
          <w:lang w:val="el-GR"/>
        </w:rPr>
        <w:t xml:space="preserve"> </w:t>
      </w:r>
    </w:p>
    <w:p w14:paraId="4641B980" w14:textId="7D2E56C6" w:rsidR="00C16E2B" w:rsidRPr="00D07716" w:rsidRDefault="00D41FD6" w:rsidP="000D2E22">
      <w:pPr>
        <w:rPr>
          <w:rFonts w:ascii="Tahoma" w:hAnsi="Tahoma" w:cs="Tahoma"/>
          <w:lang w:val="el-GR"/>
        </w:rPr>
      </w:pPr>
      <w:r w:rsidRPr="00D07716">
        <w:rPr>
          <w:rFonts w:ascii="Tahoma" w:hAnsi="Tahoma" w:cs="Tahoma"/>
          <w:lang w:val="el-GR"/>
        </w:rPr>
        <w:t xml:space="preserve">Προς προκαταρκτική απόδειξη ότι οι προσφέροντες οικονομικοί φορείς: α) </w:t>
      </w:r>
      <w:r w:rsidR="000D2E22" w:rsidRPr="00D07716">
        <w:rPr>
          <w:rFonts w:ascii="Tahoma" w:hAnsi="Tahoma" w:cs="Tahoma"/>
          <w:lang w:val="el-GR"/>
        </w:rPr>
        <w:t>έχουν δικαίωμα συμμετοχής στη παρούσα διαδικασία σύμφωνα με το άρθρο 2.2.1.2, β)</w:t>
      </w:r>
      <w:r w:rsidR="002D3BB7" w:rsidRPr="00D07716">
        <w:rPr>
          <w:rFonts w:ascii="Tahoma" w:hAnsi="Tahoma" w:cs="Tahoma"/>
          <w:lang w:val="el-GR"/>
        </w:rPr>
        <w:t xml:space="preserve"> </w:t>
      </w:r>
      <w:r w:rsidRPr="00D07716">
        <w:rPr>
          <w:rFonts w:ascii="Tahoma" w:hAnsi="Tahoma" w:cs="Tahoma"/>
          <w:lang w:val="el-GR"/>
        </w:rPr>
        <w:t xml:space="preserve">δεν βρίσκονται σε μία από τις καταστάσεις της παραγράφου 2.2.3 και </w:t>
      </w:r>
      <w:r w:rsidR="000D2E22" w:rsidRPr="00D07716">
        <w:rPr>
          <w:rFonts w:ascii="Tahoma" w:hAnsi="Tahoma" w:cs="Tahoma"/>
          <w:lang w:val="el-GR"/>
        </w:rPr>
        <w:t>γ</w:t>
      </w:r>
      <w:r w:rsidRPr="00D07716">
        <w:rPr>
          <w:rFonts w:ascii="Tahoma" w:hAnsi="Tahoma" w:cs="Tahoma"/>
          <w:lang w:val="el-GR"/>
        </w:rPr>
        <w:t>) πληρούν τα σχετικά κριτήρια επιλογής των παραγράφων 2.2.4, 2.2.5, 2.2.6 και 2.2.7 της παρούσης,</w:t>
      </w:r>
      <w:r w:rsidRPr="00D07716">
        <w:rPr>
          <w:rFonts w:ascii="Tahoma" w:eastAsia="SimSun" w:hAnsi="Tahoma" w:cs="Tahoma"/>
          <w:sz w:val="20"/>
          <w:szCs w:val="20"/>
          <w:lang w:val="el-GR"/>
        </w:rPr>
        <w:t xml:space="preserve"> </w:t>
      </w:r>
      <w:r w:rsidRPr="00D07716">
        <w:rPr>
          <w:rFonts w:ascii="Tahoma" w:hAnsi="Tahoma" w:cs="Tahoma"/>
          <w:lang w:val="el-GR"/>
        </w:rPr>
        <w:t xml:space="preserve">προσκομίζουν κατά την υποβολή της προσφοράς τους </w:t>
      </w:r>
      <w:r w:rsidRPr="00D07716">
        <w:rPr>
          <w:rFonts w:ascii="Tahoma" w:hAnsi="Tahoma" w:cs="Tahoma"/>
          <w:u w:val="single"/>
          <w:lang w:val="el-GR"/>
        </w:rPr>
        <w:t>ως δικαιολογητικό συμμετοχής,</w:t>
      </w:r>
      <w:r w:rsidRPr="00D07716">
        <w:rPr>
          <w:rFonts w:ascii="Tahoma" w:hAnsi="Tahoma" w:cs="Tahoma"/>
          <w:lang w:val="el-GR"/>
        </w:rPr>
        <w:t xml:space="preserve"> </w:t>
      </w:r>
      <w:proofErr w:type="spellStart"/>
      <w:r w:rsidR="002D3BB7" w:rsidRPr="00D07716">
        <w:rPr>
          <w:rFonts w:ascii="Tahoma" w:hAnsi="Tahoma" w:cs="Tahoma"/>
          <w:lang w:val="en-US"/>
        </w:rPr>
        <w:t>i</w:t>
      </w:r>
      <w:proofErr w:type="spellEnd"/>
      <w:r w:rsidR="000D2E22" w:rsidRPr="00D07716">
        <w:rPr>
          <w:rFonts w:ascii="Tahoma" w:hAnsi="Tahoma" w:cs="Tahoma"/>
          <w:lang w:val="el-GR"/>
        </w:rPr>
        <w:t xml:space="preserve">) υπεύθυνη δήλωση του ν. 1599/1986 </w:t>
      </w:r>
      <w:r w:rsidR="002D3BB7" w:rsidRPr="00D07716">
        <w:rPr>
          <w:rFonts w:ascii="Tahoma" w:hAnsi="Tahoma" w:cs="Tahoma"/>
          <w:lang w:val="el-GR"/>
        </w:rPr>
        <w:t xml:space="preserve">) σύμφωνα με τον Κανονισμό (ΕΕ) 2022/576 του Συμβουλίου της 8ης Απριλίου 2022, για την τροποποίηση του Κανονισμού (ΕΕ) αριθ. 833/2014 σχετικά με περιοριστικά μέτρα λόγω ενεργειών της Ρωσίας που αποσταθεροποιούν την κατάσταση στην Ουκρανία, στην οποία θα αναφέρεται ρητά η μη συμμετοχή  φυσικού ή νομικού προσώπου στην εταιρεία που θα συμμετάσχει στην παρούσα σύμβαση, σύμφωνα με το </w:t>
      </w:r>
      <w:r w:rsidR="002D3BB7" w:rsidRPr="00D07716">
        <w:rPr>
          <w:rFonts w:ascii="Tahoma" w:hAnsi="Tahoma" w:cs="Tahoma"/>
          <w:u w:val="single"/>
          <w:lang w:val="el-GR"/>
        </w:rPr>
        <w:fldChar w:fldCharType="begin"/>
      </w:r>
      <w:r w:rsidR="002D3BB7" w:rsidRPr="00D07716">
        <w:rPr>
          <w:rFonts w:ascii="Tahoma" w:hAnsi="Tahoma" w:cs="Tahoma"/>
          <w:u w:val="single"/>
          <w:lang w:val="el-GR"/>
        </w:rPr>
        <w:instrText xml:space="preserve"> REF _Ref119674343 \h  \* MERGEFORMAT </w:instrText>
      </w:r>
      <w:r w:rsidR="002D3BB7" w:rsidRPr="00D07716">
        <w:rPr>
          <w:rFonts w:ascii="Tahoma" w:hAnsi="Tahoma" w:cs="Tahoma"/>
          <w:u w:val="single"/>
          <w:lang w:val="el-GR"/>
        </w:rPr>
      </w:r>
      <w:r w:rsidR="002D3BB7" w:rsidRPr="00D07716">
        <w:rPr>
          <w:rFonts w:ascii="Tahoma" w:hAnsi="Tahoma" w:cs="Tahoma"/>
          <w:u w:val="single"/>
          <w:lang w:val="el-GR"/>
        </w:rPr>
        <w:fldChar w:fldCharType="separate"/>
      </w:r>
      <w:r w:rsidR="00C82D5F" w:rsidRPr="00C82D5F">
        <w:rPr>
          <w:rFonts w:ascii="Tahoma" w:eastAsia="Arial" w:hAnsi="Tahoma" w:cs="Tahoma"/>
          <w:u w:val="single"/>
          <w:lang w:val="el-GR"/>
        </w:rPr>
        <w:t xml:space="preserve">ΠΑΡΑΡΤΗΜΑ VIIΙ – Άλλες Δηλώσεις </w:t>
      </w:r>
      <w:r w:rsidR="002D3BB7" w:rsidRPr="00D07716">
        <w:rPr>
          <w:rFonts w:ascii="Tahoma" w:hAnsi="Tahoma" w:cs="Tahoma"/>
          <w:u w:val="single"/>
          <w:lang w:val="el-GR"/>
        </w:rPr>
        <w:fldChar w:fldCharType="end"/>
      </w:r>
      <w:r w:rsidR="000D2E22" w:rsidRPr="00D07716">
        <w:rPr>
          <w:rFonts w:ascii="Tahoma" w:hAnsi="Tahoma" w:cs="Tahoma"/>
          <w:lang w:val="el-GR"/>
        </w:rPr>
        <w:t xml:space="preserve">, </w:t>
      </w:r>
      <w:r w:rsidR="002D3BB7" w:rsidRPr="00D07716">
        <w:rPr>
          <w:rFonts w:ascii="Tahoma" w:hAnsi="Tahoma" w:cs="Tahoma"/>
          <w:lang w:val="en-US"/>
        </w:rPr>
        <w:t>ii</w:t>
      </w:r>
      <w:r w:rsidR="000D2E22" w:rsidRPr="00D07716">
        <w:rPr>
          <w:rFonts w:ascii="Tahoma" w:hAnsi="Tahoma" w:cs="Tahoma"/>
          <w:lang w:val="el-GR"/>
        </w:rPr>
        <w:t xml:space="preserve">) </w:t>
      </w:r>
      <w:r w:rsidRPr="00D07716">
        <w:rPr>
          <w:rFonts w:ascii="Tahoma" w:hAnsi="Tahoma" w:cs="Tahoma"/>
          <w:lang w:val="el-GR"/>
        </w:rPr>
        <w:t xml:space="preserve">το προβλεπόμενο από το άρθρο 79 παρ. 1 και 3 του ν. 4412/2016 Ευρωπαϊκό Ενιαίο Έγγραφο Σύμβασης (ΕΕΕΣ), σύμφωνα με το επισυναπτόμενο στην παρούσα </w:t>
      </w:r>
      <w:r w:rsidR="002D3BB7" w:rsidRPr="00D07716">
        <w:rPr>
          <w:rFonts w:ascii="Tahoma" w:hAnsi="Tahoma" w:cs="Tahoma"/>
          <w:u w:val="single"/>
          <w:lang w:val="el-GR"/>
        </w:rPr>
        <w:fldChar w:fldCharType="begin"/>
      </w:r>
      <w:r w:rsidR="002D3BB7" w:rsidRPr="00D07716">
        <w:rPr>
          <w:rFonts w:ascii="Tahoma" w:hAnsi="Tahoma" w:cs="Tahoma"/>
          <w:u w:val="single"/>
          <w:lang w:val="el-GR"/>
        </w:rPr>
        <w:instrText xml:space="preserve"> REF _Ref119674448 \h  \* MERGEFORMAT </w:instrText>
      </w:r>
      <w:r w:rsidR="002D3BB7" w:rsidRPr="00D07716">
        <w:rPr>
          <w:rFonts w:ascii="Tahoma" w:hAnsi="Tahoma" w:cs="Tahoma"/>
          <w:u w:val="single"/>
          <w:lang w:val="el-GR"/>
        </w:rPr>
      </w:r>
      <w:r w:rsidR="002D3BB7" w:rsidRPr="00D07716">
        <w:rPr>
          <w:rFonts w:ascii="Tahoma" w:hAnsi="Tahoma" w:cs="Tahoma"/>
          <w:u w:val="single"/>
          <w:lang w:val="el-GR"/>
        </w:rPr>
        <w:fldChar w:fldCharType="separate"/>
      </w:r>
      <w:r w:rsidR="00C82D5F" w:rsidRPr="00C82D5F">
        <w:rPr>
          <w:rFonts w:ascii="Tahoma" w:hAnsi="Tahoma" w:cs="Tahoma"/>
          <w:u w:val="single"/>
          <w:lang w:val="el-GR"/>
        </w:rPr>
        <w:t>ΠΑΡΑΡΤΗΜΑ ΙΙ – ΕΕΕΣ</w:t>
      </w:r>
      <w:r w:rsidR="002D3BB7" w:rsidRPr="00D07716">
        <w:rPr>
          <w:rFonts w:ascii="Tahoma" w:hAnsi="Tahoma" w:cs="Tahoma"/>
          <w:u w:val="single"/>
          <w:lang w:val="el-GR"/>
        </w:rPr>
        <w:fldChar w:fldCharType="end"/>
      </w:r>
      <w:r w:rsidR="00356DF9" w:rsidRPr="00D07716">
        <w:rPr>
          <w:rFonts w:ascii="Tahoma" w:hAnsi="Tahoma" w:cs="Tahoma"/>
          <w:lang w:val="el-GR"/>
        </w:rPr>
        <w:t xml:space="preserve">, </w:t>
      </w:r>
      <w:r w:rsidRPr="00D07716">
        <w:rPr>
          <w:rFonts w:ascii="Tahoma" w:hAnsi="Tahoma" w:cs="Tahoma"/>
          <w:lang w:val="el-GR"/>
        </w:rPr>
        <w:t xml:space="preserve">το οποίο </w:t>
      </w:r>
      <w:r w:rsidR="00DC63F0" w:rsidRPr="00D07716">
        <w:rPr>
          <w:rFonts w:ascii="Tahoma" w:hAnsi="Tahoma" w:cs="Tahoma"/>
          <w:lang w:val="el-GR"/>
        </w:rPr>
        <w:t xml:space="preserve">ισοδυναμεί με </w:t>
      </w:r>
      <w:r w:rsidRPr="00D07716">
        <w:rPr>
          <w:rFonts w:ascii="Tahoma" w:hAnsi="Tahoma" w:cs="Tahoma"/>
          <w:lang w:val="el-GR"/>
        </w:rPr>
        <w:t>ενημερωμένη υπεύθυνη δήλωση, με τις συνέπειες του ν. 1599/1986. Το ΕΕΕΣ καταρτίζεται βάσει του τυποποιημένου εντύπου  του Παραρτήματος 2 του Κανονισμού (ΕΕ) 2016/7 και συμπληρώνεται από τους προσφέροντες οικονομικούς φορείς σύμφωνα με τις οδηγίες  του Παραρτήματος 1</w:t>
      </w:r>
      <w:r w:rsidR="00127AAD" w:rsidRPr="00D07716">
        <w:rPr>
          <w:rFonts w:ascii="Tahoma" w:hAnsi="Tahoma" w:cs="Tahoma"/>
          <w:lang w:val="el-GR"/>
        </w:rPr>
        <w:t>.</w:t>
      </w:r>
    </w:p>
    <w:p w14:paraId="62763F83" w14:textId="77777777" w:rsidR="00DC63F0" w:rsidRPr="00D07716" w:rsidRDefault="00DC63F0">
      <w:pPr>
        <w:rPr>
          <w:rFonts w:ascii="Tahoma" w:hAnsi="Tahoma" w:cs="Tahoma"/>
          <w:lang w:val="el-GR"/>
        </w:rPr>
      </w:pPr>
      <w:r w:rsidRPr="00D07716">
        <w:rPr>
          <w:rFonts w:ascii="Tahoma" w:hAnsi="Tahoma" w:cs="Tahoma"/>
          <w:lang w:val="el-GR"/>
        </w:rPr>
        <w:t>Το ΕΕΕΣ φέρει υπογραφή με ημερομηνία εντός του χρονικού διαστήματος κατά το οποίο μπορούν να υποβάλλονται προσφορές. Αν στο διάστημα που μεσολαβεί μεταξύ της ημερομηνίας υπογραφής του ΕΕΕΣ και της καταληκτικής ημερομηνίας υποβολής προσφορών έχουν επέλθει μεταβολές στα δηλωθέντα στοιχεία, εκ μέρους του, στο ΕΕΕΣ, ο οικονομικός φορέας αποσύρει την προσφορά του, χωρίς να απαιτείται απόφαση της αναθέτουσας αρχής. Στη συνέχεια μπορεί να την υποβάλει εκ νέου με επίκαιρο ΕΕΕΣ.</w:t>
      </w:r>
      <w:r w:rsidR="00127AAD" w:rsidRPr="00D07716">
        <w:rPr>
          <w:rFonts w:ascii="Tahoma" w:hAnsi="Tahoma" w:cs="Tahoma"/>
          <w:lang w:val="el-GR"/>
        </w:rPr>
        <w:t xml:space="preserve"> </w:t>
      </w:r>
      <w:r w:rsidRPr="00D07716">
        <w:rPr>
          <w:rFonts w:ascii="Tahoma" w:hAnsi="Tahoma" w:cs="Tahoma"/>
          <w:bCs/>
          <w:iCs/>
          <w:lang w:val="el-GR"/>
        </w:rPr>
        <w:t>Ο οικονομικός φορέας δύναται να διευκρινίζει τις δηλώσεις και πληροφορίες που παρέχει στο ΕΕΕΣ με συνοδευτική υπεύθυνη δήλωση, την οποία υποβάλλει μαζί με το ΕΕΕΣ</w:t>
      </w:r>
      <w:r w:rsidR="00127AAD" w:rsidRPr="00D07716">
        <w:rPr>
          <w:rFonts w:ascii="Tahoma" w:hAnsi="Tahoma" w:cs="Tahoma"/>
          <w:bCs/>
          <w:iCs/>
          <w:lang w:val="el-GR"/>
        </w:rPr>
        <w:t>.</w:t>
      </w:r>
    </w:p>
    <w:p w14:paraId="6D6F6086" w14:textId="4C98BF00" w:rsidR="00DC63F0" w:rsidRPr="00D07716" w:rsidRDefault="00DC63F0">
      <w:pPr>
        <w:rPr>
          <w:rFonts w:ascii="Tahoma" w:hAnsi="Tahoma" w:cs="Tahoma"/>
          <w:lang w:val="el-GR"/>
        </w:rPr>
      </w:pPr>
      <w:r w:rsidRPr="00D07716">
        <w:rPr>
          <w:rFonts w:ascii="Tahoma" w:hAnsi="Tahoma" w:cs="Tahoma"/>
          <w:lang w:val="el-GR"/>
        </w:rPr>
        <w:t xml:space="preserve">Κατά την υποβολή του ΕΕΕΣ, καθώς και της συνοδευτικής υπεύθυνης δήλωσης, είναι δυνατή, με μόνη την υπογραφή του κατά περίπτωση εκπροσώπου του οικονομικού φορέα, η προκαταρκτική απόδειξη των λόγων αποκλεισμού που αναφέρονται </w:t>
      </w:r>
      <w:r w:rsidR="00B56D75" w:rsidRPr="00D07716">
        <w:rPr>
          <w:rFonts w:ascii="Tahoma" w:hAnsi="Tahoma" w:cs="Tahoma"/>
          <w:lang w:val="el-GR"/>
        </w:rPr>
        <w:t>στην παράγραφο</w:t>
      </w:r>
      <w:r w:rsidRPr="00D07716">
        <w:rPr>
          <w:rFonts w:ascii="Tahoma" w:hAnsi="Tahoma" w:cs="Tahoma"/>
          <w:lang w:val="el-GR"/>
        </w:rPr>
        <w:t xml:space="preserve"> </w:t>
      </w:r>
      <w:r w:rsidR="004C05CE" w:rsidRPr="00D07716">
        <w:rPr>
          <w:rFonts w:ascii="Tahoma" w:hAnsi="Tahoma" w:cs="Tahoma"/>
          <w:u w:val="single"/>
          <w:lang w:val="el-GR"/>
        </w:rPr>
        <w:fldChar w:fldCharType="begin"/>
      </w:r>
      <w:r w:rsidR="004C05CE" w:rsidRPr="00D07716">
        <w:rPr>
          <w:rFonts w:ascii="Tahoma" w:hAnsi="Tahoma" w:cs="Tahoma"/>
          <w:u w:val="single"/>
          <w:lang w:val="el-GR"/>
        </w:rPr>
        <w:instrText xml:space="preserve"> REF _Ref119674655 \h  \* MERGEFORMAT </w:instrText>
      </w:r>
      <w:r w:rsidR="004C05CE" w:rsidRPr="00D07716">
        <w:rPr>
          <w:rFonts w:ascii="Tahoma" w:hAnsi="Tahoma" w:cs="Tahoma"/>
          <w:u w:val="single"/>
          <w:lang w:val="el-GR"/>
        </w:rPr>
      </w:r>
      <w:r w:rsidR="004C05CE" w:rsidRPr="00D07716">
        <w:rPr>
          <w:rFonts w:ascii="Tahoma" w:hAnsi="Tahoma" w:cs="Tahoma"/>
          <w:u w:val="single"/>
          <w:lang w:val="el-GR"/>
        </w:rPr>
        <w:fldChar w:fldCharType="separate"/>
      </w:r>
      <w:r w:rsidR="00C82D5F" w:rsidRPr="00C82D5F">
        <w:rPr>
          <w:rFonts w:ascii="Tahoma" w:hAnsi="Tahoma" w:cs="Tahoma"/>
          <w:u w:val="single"/>
          <w:lang w:val="el-GR"/>
        </w:rPr>
        <w:t>2.2.3</w:t>
      </w:r>
      <w:r w:rsidR="00C82D5F" w:rsidRPr="00D07716">
        <w:rPr>
          <w:rFonts w:ascii="Tahoma" w:hAnsi="Tahoma" w:cs="Tahoma"/>
          <w:lang w:val="el-GR"/>
        </w:rPr>
        <w:tab/>
        <w:t>Λόγοι αποκλεισμού</w:t>
      </w:r>
      <w:r w:rsidR="004C05CE" w:rsidRPr="00D07716">
        <w:rPr>
          <w:rFonts w:ascii="Tahoma" w:hAnsi="Tahoma" w:cs="Tahoma"/>
          <w:u w:val="single"/>
          <w:lang w:val="el-GR"/>
        </w:rPr>
        <w:fldChar w:fldCharType="end"/>
      </w:r>
      <w:r w:rsidR="004C05CE" w:rsidRPr="00D07716">
        <w:rPr>
          <w:rFonts w:ascii="Tahoma" w:hAnsi="Tahoma" w:cs="Tahoma"/>
          <w:lang w:val="el-GR"/>
        </w:rPr>
        <w:t xml:space="preserve"> </w:t>
      </w:r>
      <w:r w:rsidRPr="00D07716">
        <w:rPr>
          <w:rFonts w:ascii="Tahoma" w:hAnsi="Tahoma" w:cs="Tahoma"/>
          <w:lang w:val="el-GR"/>
        </w:rPr>
        <w:t xml:space="preserve">της παρούσας, για το σύνολο των φυσικών προσώπων που είναι μέλη του διοικητικού, </w:t>
      </w:r>
      <w:r w:rsidRPr="00D07716">
        <w:rPr>
          <w:rFonts w:ascii="Tahoma" w:hAnsi="Tahoma" w:cs="Tahoma"/>
          <w:lang w:val="el-GR"/>
        </w:rPr>
        <w:lastRenderedPageBreak/>
        <w:t>διευθυντικού ή εποπτικού οργάνου του ή έχουν εξουσία εκπροσώπησης, λήψης αποφάσεων ή ελέγχου σε αυτόν.</w:t>
      </w:r>
    </w:p>
    <w:p w14:paraId="64D6F002" w14:textId="77777777" w:rsidR="00D41FD6" w:rsidRPr="00D07716" w:rsidRDefault="00D41FD6">
      <w:pPr>
        <w:rPr>
          <w:rFonts w:ascii="Tahoma" w:hAnsi="Tahoma" w:cs="Tahoma"/>
          <w:lang w:val="el-GR"/>
        </w:rPr>
      </w:pPr>
      <w:r w:rsidRPr="00D07716">
        <w:rPr>
          <w:rFonts w:ascii="Tahoma" w:hAnsi="Tahoma" w:cs="Tahoma"/>
          <w:lang w:val="el-GR"/>
        </w:rPr>
        <w:t>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14:paraId="24C27C55" w14:textId="77777777" w:rsidR="007A6693" w:rsidRPr="00D07716" w:rsidRDefault="00D41FD6" w:rsidP="001C5AD7">
      <w:pPr>
        <w:rPr>
          <w:rFonts w:ascii="Tahoma" w:hAnsi="Tahoma" w:cs="Tahoma"/>
          <w:lang w:val="el-GR" w:eastAsia="ar-SA"/>
        </w:rPr>
      </w:pPr>
      <w:r w:rsidRPr="00D07716">
        <w:rPr>
          <w:rFonts w:ascii="Tahoma" w:hAnsi="Tahoma" w:cs="Tahoma"/>
          <w:lang w:val="el-GR"/>
        </w:rPr>
        <w:t>Στην περίπτωση υποβολής προσφοράς από ένωση οικονομικών φορέων, το Ευρωπαϊκό Ενιαίο Έγγραφο Σύμβασης (ΕΕΕΣ), υποβάλλεται χωριστά από κάθε μέλος της ένωσης.</w:t>
      </w:r>
      <w:r w:rsidR="007A6693" w:rsidRPr="00D07716">
        <w:rPr>
          <w:rFonts w:ascii="Tahoma" w:hAnsi="Tahoma" w:cs="Tahoma"/>
          <w:lang w:val="el-GR" w:eastAsia="ar-SA"/>
        </w:rPr>
        <w:t xml:space="preserve"> Στο ΕΕΕΣ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p>
    <w:p w14:paraId="5428892B" w14:textId="77777777" w:rsidR="005F390C" w:rsidRPr="00D07716" w:rsidRDefault="005F390C" w:rsidP="001C5AD7">
      <w:pPr>
        <w:suppressAutoHyphens w:val="0"/>
        <w:spacing w:line="259" w:lineRule="auto"/>
        <w:rPr>
          <w:rFonts w:ascii="Tahoma" w:eastAsia="Calibri" w:hAnsi="Tahoma" w:cs="Tahoma"/>
          <w:szCs w:val="22"/>
          <w:lang w:val="el-GR" w:eastAsia="en-US"/>
        </w:rPr>
      </w:pPr>
      <w:r w:rsidRPr="00D07716">
        <w:rPr>
          <w:rFonts w:ascii="Tahoma" w:eastAsia="Calibri" w:hAnsi="Tahoma" w:cs="Tahoma"/>
          <w:szCs w:val="22"/>
          <w:lang w:val="el-GR" w:eastAsia="en-US"/>
        </w:rPr>
        <w:t>Ο οικονομικός φορέας φέρει την ειδική υποχρέωση, να δηλώσει, μέσω του ΕΕΕΣ, την κατάστασή του σε σχέση με τους λόγους που προβλέπονται στο άρθρο 73 του ν. 4412/2016 και παραγράφου 2.2.3 της παρούσης και ταυτόχρονα να επικαλεσθεί και τυχόν ληφθέντα μέτρα προς αποκατάσταση της αξιοπιστίας του.</w:t>
      </w:r>
    </w:p>
    <w:p w14:paraId="32230A9E" w14:textId="77777777" w:rsidR="005F390C" w:rsidRPr="00D07716" w:rsidRDefault="005F390C" w:rsidP="005F390C">
      <w:pPr>
        <w:suppressAutoHyphens w:val="0"/>
        <w:spacing w:after="160" w:line="259" w:lineRule="auto"/>
        <w:rPr>
          <w:rFonts w:ascii="Tahoma" w:eastAsia="Calibri" w:hAnsi="Tahoma" w:cs="Tahoma"/>
          <w:szCs w:val="22"/>
          <w:lang w:val="el-GR" w:eastAsia="en-US"/>
        </w:rPr>
      </w:pPr>
      <w:r w:rsidRPr="00D07716">
        <w:rPr>
          <w:rFonts w:ascii="Tahoma" w:eastAsia="Calibri" w:hAnsi="Tahoma" w:cs="Tahoma"/>
          <w:szCs w:val="22"/>
          <w:lang w:val="el-GR" w:eastAsia="en-US"/>
        </w:rPr>
        <w:t>Ιδίως επισημαίνεται ότι</w:t>
      </w:r>
      <w:r w:rsidR="002041AF" w:rsidRPr="00D07716">
        <w:rPr>
          <w:rFonts w:ascii="Tahoma" w:eastAsia="Calibri" w:hAnsi="Tahoma" w:cs="Tahoma"/>
          <w:szCs w:val="22"/>
          <w:lang w:val="el-GR" w:eastAsia="en-US"/>
        </w:rPr>
        <w:t>,</w:t>
      </w:r>
      <w:r w:rsidRPr="00D07716">
        <w:rPr>
          <w:rFonts w:ascii="Tahoma" w:eastAsia="Calibri" w:hAnsi="Tahoma" w:cs="Tahoma"/>
          <w:szCs w:val="22"/>
          <w:lang w:val="el-GR" w:eastAsia="en-US"/>
        </w:rPr>
        <w:t xml:space="preserve"> κατά την απάντηση οικονομικού φορέα στο σχετικό πεδίο του ΕΕΕΣ για τυχόν σύναψη συμφωνιών με άλλους οικονομικούς φορείς με στόχο τη στρέβλωση του ανταγωνισμού, η συνδρομή περιστάσεων, όπως η πάροδος της τριετούς περιόδου της ισχύος του λόγου αποκλεισμού (παραγράφου 10 του άρθρου 73) ή η εφαρμογή της διάταξης της παραγράφου 3β του άρθρου 44 του ν. 3959/2011, σύμφωνα με την περ. γ της παραγράφου 2.2.3.</w:t>
      </w:r>
      <w:r w:rsidR="00384A79" w:rsidRPr="00D07716">
        <w:rPr>
          <w:rFonts w:ascii="Tahoma" w:eastAsia="Calibri" w:hAnsi="Tahoma" w:cs="Tahoma"/>
          <w:szCs w:val="22"/>
          <w:lang w:val="el-GR" w:eastAsia="en-US"/>
        </w:rPr>
        <w:t>3</w:t>
      </w:r>
      <w:r w:rsidRPr="00D07716">
        <w:rPr>
          <w:rFonts w:ascii="Tahoma" w:eastAsia="Calibri" w:hAnsi="Tahoma" w:cs="Tahoma"/>
          <w:szCs w:val="22"/>
          <w:lang w:val="el-GR" w:eastAsia="en-US"/>
        </w:rPr>
        <w:t xml:space="preserve"> της παρούσης, αναλύεται στο σχετικό πεδίο που προβάλλει κατόπιν θετικής απάντησης.</w:t>
      </w:r>
    </w:p>
    <w:p w14:paraId="055B1AA1" w14:textId="77777777" w:rsidR="00D41FD6" w:rsidRPr="00D07716" w:rsidRDefault="005F390C" w:rsidP="005F390C">
      <w:pPr>
        <w:rPr>
          <w:rFonts w:ascii="Tahoma" w:hAnsi="Tahoma" w:cs="Tahoma"/>
          <w:lang w:val="el-GR"/>
        </w:rPr>
      </w:pPr>
      <w:r w:rsidRPr="00D07716">
        <w:rPr>
          <w:rFonts w:ascii="Tahoma" w:eastAsia="Calibri" w:hAnsi="Tahoma" w:cs="Tahoma"/>
          <w:szCs w:val="22"/>
          <w:lang w:val="el-GR" w:eastAsia="en-US"/>
        </w:rPr>
        <w:t>Όσον αφορά στις υποχρεώσεις του όσον αφορά στην καταβολή φόρων ή εισφορών κοινωνικής ασφάλισης (περ. α’ και β’ της παρ. 2 του άρθρου 73 του ν. 4412/2016) αυτές θεωρείται ότι δεν έχουν αθετηθεί εφόσον δεν έχουν καταστεί ληξιπρόθεσμες ή εφόσον έχουν υπαχθεί σε δεσμευτικό διακανονισμό που τηρείται. Στην περίπτωση αυτή, ο οικονομικός φορέας δεν υποχρεούται να απαντήσει καταφατικά στο σχετικό πεδίο του ΕΕΕΣ με το οποίο ερωτάται εάν ο οικονομικός φορέας έχει ανεκπλήρωτες υποχρεώσεις όσον αφορά στην καταβολή φόρων ή εισφορών κοινωνικής ασφάλισης ή, κατά περίπτωση, εάν έχει αθετήσει τις παραπάνω υποχρεώσεις του.</w:t>
      </w:r>
    </w:p>
    <w:p w14:paraId="1319540E" w14:textId="77777777" w:rsidR="00D41FD6" w:rsidRPr="00D07716" w:rsidRDefault="00D41FD6">
      <w:pPr>
        <w:pStyle w:val="4"/>
        <w:rPr>
          <w:rFonts w:ascii="Tahoma" w:hAnsi="Tahoma" w:cs="Tahoma"/>
          <w:lang w:val="el-GR"/>
        </w:rPr>
      </w:pPr>
      <w:bookmarkStart w:id="65" w:name="_Toc120716074"/>
      <w:r w:rsidRPr="00D07716">
        <w:rPr>
          <w:rFonts w:ascii="Tahoma" w:hAnsi="Tahoma" w:cs="Tahoma"/>
          <w:lang w:val="el-GR"/>
        </w:rPr>
        <w:t>2.2.9.2</w:t>
      </w:r>
      <w:r w:rsidRPr="00D07716">
        <w:rPr>
          <w:rFonts w:ascii="Tahoma" w:hAnsi="Tahoma" w:cs="Tahoma"/>
          <w:lang w:val="el-GR"/>
        </w:rPr>
        <w:tab/>
        <w:t>Αποδεικτικά μέσα</w:t>
      </w:r>
      <w:r w:rsidR="0075720B" w:rsidRPr="00D07716">
        <w:rPr>
          <w:rFonts w:ascii="Tahoma" w:hAnsi="Tahoma" w:cs="Tahoma"/>
          <w:lang w:val="el-GR"/>
        </w:rPr>
        <w:t xml:space="preserve"> </w:t>
      </w:r>
      <w:r w:rsidR="39B27A78" w:rsidRPr="00D07716">
        <w:rPr>
          <w:rFonts w:ascii="Tahoma" w:hAnsi="Tahoma" w:cs="Tahoma"/>
          <w:szCs w:val="22"/>
          <w:lang w:val="el-GR"/>
        </w:rPr>
        <w:t>- Δικαιολογητικά προσωρινού αναδόχου</w:t>
      </w:r>
      <w:bookmarkEnd w:id="65"/>
    </w:p>
    <w:p w14:paraId="4DBA4E17" w14:textId="4EF5A478" w:rsidR="00FB6973" w:rsidRPr="00D07716" w:rsidRDefault="00D41FD6" w:rsidP="00FB6973">
      <w:pPr>
        <w:rPr>
          <w:rFonts w:ascii="Tahoma" w:hAnsi="Tahoma" w:cs="Tahoma"/>
          <w:bCs/>
          <w:lang w:val="el-GR"/>
        </w:rPr>
      </w:pPr>
      <w:bookmarkStart w:id="66" w:name="__RefHeading___Toc316_3433287216"/>
      <w:bookmarkEnd w:id="66"/>
      <w:r w:rsidRPr="00D07716">
        <w:rPr>
          <w:rFonts w:ascii="Tahoma" w:hAnsi="Tahoma" w:cs="Tahoma"/>
          <w:b/>
          <w:bCs/>
          <w:lang w:val="el-GR"/>
        </w:rPr>
        <w:t>Α.</w:t>
      </w:r>
      <w:r w:rsidRPr="00D07716">
        <w:rPr>
          <w:rFonts w:ascii="Tahoma" w:hAnsi="Tahoma" w:cs="Tahoma"/>
          <w:lang w:val="el-GR"/>
        </w:rPr>
        <w:t xml:space="preserve"> </w:t>
      </w:r>
      <w:bookmarkStart w:id="67" w:name="_Hlk119072812"/>
      <w:r w:rsidR="000D2E22" w:rsidRPr="00D07716">
        <w:rPr>
          <w:rFonts w:ascii="Tahoma" w:hAnsi="Tahoma" w:cs="Tahoma"/>
          <w:lang w:val="el-GR"/>
        </w:rPr>
        <w:t xml:space="preserve">Για την απόδειξη του δικαιώματος συμμετοχής κατά το άρθρο 2.2.1.2., </w:t>
      </w:r>
      <w:bookmarkEnd w:id="67"/>
      <w:r w:rsidR="00FB6973" w:rsidRPr="00D07716">
        <w:rPr>
          <w:rFonts w:ascii="Tahoma" w:hAnsi="Tahoma" w:cs="Tahoma"/>
          <w:bCs/>
          <w:lang w:val="el-GR"/>
        </w:rPr>
        <w:t xml:space="preserve">της μη συνδρομής λόγων αποκλεισμού κατ’ άρθρο 2.2.3 και της πλήρωσης των κριτηρίων ποιοτικής επιλογής κατά </w:t>
      </w:r>
      <w:r w:rsidR="002647D4" w:rsidRPr="00D07716">
        <w:rPr>
          <w:rFonts w:ascii="Tahoma" w:hAnsi="Tahoma" w:cs="Tahoma"/>
          <w:bCs/>
          <w:lang w:val="el-GR"/>
        </w:rPr>
        <w:t>τις παραγράφους</w:t>
      </w:r>
      <w:r w:rsidR="00FB6973" w:rsidRPr="00D07716">
        <w:rPr>
          <w:rFonts w:ascii="Tahoma" w:hAnsi="Tahoma" w:cs="Tahoma"/>
          <w:bCs/>
          <w:lang w:val="el-GR"/>
        </w:rPr>
        <w:t xml:space="preserve"> 2.2.4, 2.2.5, 2.2.6 και 2.2.7, οι οικονομικοί φορείς προσκομίζουν τα δικαιολογητικά του παρόντος. Η προσκόμιση των εν λόγω δικαιολογητικών γίνεται κατά τα οριζόμενα στ</w:t>
      </w:r>
      <w:r w:rsidR="002647D4" w:rsidRPr="00D07716">
        <w:rPr>
          <w:rFonts w:ascii="Tahoma" w:hAnsi="Tahoma" w:cs="Tahoma"/>
          <w:bCs/>
          <w:lang w:val="el-GR"/>
        </w:rPr>
        <w:t>ην παράγραφο</w:t>
      </w:r>
      <w:r w:rsidR="00FB6973" w:rsidRPr="00D07716">
        <w:rPr>
          <w:rFonts w:ascii="Tahoma" w:hAnsi="Tahoma" w:cs="Tahoma"/>
          <w:bCs/>
          <w:lang w:val="el-GR"/>
        </w:rPr>
        <w:t xml:space="preserve"> 3.2 από τον προσωρινό ανάδοχο.</w:t>
      </w:r>
      <w:r w:rsidR="00FB6973" w:rsidRPr="00D07716">
        <w:rPr>
          <w:rFonts w:ascii="Tahoma" w:hAnsi="Tahoma" w:cs="Tahoma"/>
          <w:lang w:val="el-GR"/>
        </w:rPr>
        <w:t xml:space="preserve"> </w:t>
      </w:r>
      <w:r w:rsidR="00FB6973" w:rsidRPr="00D07716">
        <w:rPr>
          <w:rFonts w:ascii="Tahoma" w:hAnsi="Tahoma" w:cs="Tahoma"/>
          <w:bCs/>
          <w:lang w:val="el-GR"/>
        </w:rPr>
        <w:t>Η αναθέτουσα αρχή μπορεί να ζητεί από προσφέροντες, σε οποιοδήποτε χρονικό σημείο κατά τη διάρκεια της διαδικασίας, να υποβάλλουν όλα ή ορισμένα δικαιολογητικά, όταν αυτό απαιτείται για την ορθή διεξαγωγή της διαδικασίας.</w:t>
      </w:r>
    </w:p>
    <w:p w14:paraId="7F529A40" w14:textId="77777777" w:rsidR="00FB6973" w:rsidRPr="00D07716" w:rsidRDefault="00FB6973" w:rsidP="00FB6973">
      <w:pPr>
        <w:rPr>
          <w:rFonts w:ascii="Tahoma" w:hAnsi="Tahoma" w:cs="Tahoma"/>
          <w:bCs/>
          <w:lang w:val="el-GR"/>
        </w:rPr>
      </w:pPr>
      <w:r w:rsidRPr="00D07716">
        <w:rPr>
          <w:rFonts w:ascii="Tahoma" w:hAnsi="Tahoma" w:cs="Tahoma"/>
          <w:bCs/>
          <w:lang w:val="el-GR"/>
        </w:rPr>
        <w:t xml:space="preserve">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στο Ευρωπαϊκό Ενιαίο Έγγραφο Σύμβασης (ΕΕΕΣ), στο οποίο περιέχονται επίσης οι πληροφορίες που απαιτούνται για τον συγκεκριμένο σκοπό, όπως η ηλεκτρονική διεύθυνση της βάσης δεδομένων, τυχόν δεδομένα αναγνώρισης και, κατά περίπτωση, η απαραίτητη δήλωση συναίνεσης. </w:t>
      </w:r>
    </w:p>
    <w:p w14:paraId="1EF4778C" w14:textId="77777777" w:rsidR="00FB6973" w:rsidRPr="00D07716" w:rsidRDefault="00FB6973" w:rsidP="00FB6973">
      <w:pPr>
        <w:rPr>
          <w:rFonts w:ascii="Tahoma" w:hAnsi="Tahoma" w:cs="Tahoma"/>
          <w:bCs/>
          <w:lang w:val="el-GR"/>
        </w:rPr>
      </w:pPr>
      <w:r w:rsidRPr="00D07716">
        <w:rPr>
          <w:rFonts w:ascii="Tahoma" w:hAnsi="Tahoma" w:cs="Tahoma"/>
          <w:bCs/>
          <w:lang w:val="el-GR"/>
        </w:rPr>
        <w:t>Οι οικονομικοί φορείς δεν υποχρεούνται να υποβάλουν δικαιολογητικά, όταν η αναθέτουσα αρχή που έχει αναθέσει τη σύμβαση διαθέτει ήδη τα ως άνω δικαιολογητικά και αυτά εξακολουθούν να ισχύουν.</w:t>
      </w:r>
    </w:p>
    <w:p w14:paraId="239AF7B9" w14:textId="77777777" w:rsidR="00FB6973" w:rsidRPr="00D07716" w:rsidRDefault="00FB6973" w:rsidP="00FB6973">
      <w:pPr>
        <w:rPr>
          <w:rFonts w:ascii="Tahoma" w:hAnsi="Tahoma" w:cs="Tahoma"/>
          <w:bCs/>
          <w:lang w:val="el-GR"/>
        </w:rPr>
      </w:pPr>
      <w:r w:rsidRPr="00D07716">
        <w:rPr>
          <w:rFonts w:ascii="Tahoma" w:hAnsi="Tahoma" w:cs="Tahoma"/>
          <w:bCs/>
          <w:lang w:val="el-GR"/>
        </w:rPr>
        <w:lastRenderedPageBreak/>
        <w:t xml:space="preserve">Τα δικαιολογητικά του παρόντος υποβάλλονται και γίνονται αποδεκτά σύμφωνα με την παράγραφο 2.4.2.5 </w:t>
      </w:r>
      <w:r w:rsidR="00B76605" w:rsidRPr="00D07716">
        <w:rPr>
          <w:rFonts w:ascii="Tahoma" w:hAnsi="Tahoma" w:cs="Tahoma"/>
          <w:bCs/>
          <w:lang w:val="el-GR"/>
        </w:rPr>
        <w:t>και 3.2 της παρούσας.</w:t>
      </w:r>
    </w:p>
    <w:p w14:paraId="0B1E4116" w14:textId="77777777" w:rsidR="00B16A37" w:rsidRPr="00D07716" w:rsidRDefault="00FB6973" w:rsidP="00FB6973">
      <w:pPr>
        <w:rPr>
          <w:rFonts w:ascii="Tahoma" w:hAnsi="Tahoma" w:cs="Tahoma"/>
          <w:b/>
          <w:bCs/>
          <w:lang w:val="el-GR"/>
        </w:rPr>
      </w:pPr>
      <w:r w:rsidRPr="00D07716">
        <w:rPr>
          <w:rFonts w:ascii="Tahoma" w:hAnsi="Tahoma" w:cs="Tahoma"/>
          <w:lang w:val="el-GR"/>
        </w:rPr>
        <w:t>Τα αποδεικτικά έγγραφα συντάσσονται στην ελληνική γλώσσα ή συνοδεύονται από επίσημη μετάφρασή τους στην ελληνική γλώσσα σύμφωνα με την παράγραφο 2.1.4.</w:t>
      </w:r>
    </w:p>
    <w:p w14:paraId="430BB5DE" w14:textId="4FFEA171" w:rsidR="00B378BF" w:rsidRPr="00D07716" w:rsidRDefault="000D2E22" w:rsidP="00B378BF">
      <w:pPr>
        <w:spacing w:before="240"/>
        <w:rPr>
          <w:rFonts w:ascii="Tahoma" w:hAnsi="Tahoma" w:cs="Tahoma"/>
          <w:u w:val="single"/>
          <w:lang w:val="el-GR"/>
        </w:rPr>
      </w:pPr>
      <w:r w:rsidRPr="00D07716">
        <w:rPr>
          <w:rFonts w:ascii="Tahoma" w:hAnsi="Tahoma" w:cs="Tahoma"/>
          <w:b/>
          <w:bCs/>
          <w:lang w:val="el-GR"/>
        </w:rPr>
        <w:t>Β.1.</w:t>
      </w:r>
      <w:r w:rsidRPr="00D07716">
        <w:rPr>
          <w:rFonts w:ascii="Tahoma" w:hAnsi="Tahoma" w:cs="Tahoma"/>
          <w:lang w:val="el-GR"/>
        </w:rPr>
        <w:t xml:space="preserve"> Για την απόδειξη του δικαιώματος συμμετοχής κατά την παράγραφο 2.2.1.2. υποβάλλουν </w:t>
      </w:r>
      <w:proofErr w:type="spellStart"/>
      <w:r w:rsidRPr="00D07716">
        <w:rPr>
          <w:rFonts w:ascii="Tahoma" w:hAnsi="Tahoma" w:cs="Tahoma"/>
          <w:lang w:val="el-GR"/>
        </w:rPr>
        <w:t>επικαιροποιημένη</w:t>
      </w:r>
      <w:proofErr w:type="spellEnd"/>
      <w:r w:rsidRPr="00D07716">
        <w:rPr>
          <w:rFonts w:ascii="Tahoma" w:hAnsi="Tahoma" w:cs="Tahoma"/>
          <w:lang w:val="el-GR"/>
        </w:rPr>
        <w:t xml:space="preserve"> υπεύθυνη δήλωση του ν. 1599/1986, του όρου 2.2.9.1 της παρούσας, </w:t>
      </w:r>
      <w:r w:rsidR="00B378BF" w:rsidRPr="00D07716">
        <w:rPr>
          <w:rFonts w:ascii="Tahoma" w:hAnsi="Tahoma" w:cs="Tahoma"/>
          <w:lang w:val="el-GR"/>
        </w:rPr>
        <w:t xml:space="preserve">σύμφωνα με τον Κανονισμό (ΕΕ) 2022/576 του Συμβουλίου της 8ης Απριλίου 2022, για την τροποποίηση του Κανονισμού (ΕΕ) αριθ. 833/2014 σχετικά με περιοριστικά μέτρα λόγω ενεργειών της Ρωσίας που αποσταθεροποιούν την κατάσταση στην Ουκρανία, στην οποία θα αναφέρεται ρητά η μη συμμετοχή  φυσικού ή νομικού προσώπου στην εταιρεία που θα συμμετάσχει στην παρούσα σύμβαση, σύμφωνα με το </w:t>
      </w:r>
      <w:r w:rsidR="00B378BF" w:rsidRPr="00D07716">
        <w:rPr>
          <w:rFonts w:ascii="Tahoma" w:hAnsi="Tahoma" w:cs="Tahoma"/>
          <w:u w:val="single"/>
          <w:lang w:val="el-GR"/>
        </w:rPr>
        <w:fldChar w:fldCharType="begin"/>
      </w:r>
      <w:r w:rsidR="00B378BF" w:rsidRPr="00D07716">
        <w:rPr>
          <w:rFonts w:ascii="Tahoma" w:hAnsi="Tahoma" w:cs="Tahoma"/>
          <w:u w:val="single"/>
          <w:lang w:val="el-GR"/>
        </w:rPr>
        <w:instrText xml:space="preserve"> REF _Ref119674343 \h  \* MERGEFORMAT </w:instrText>
      </w:r>
      <w:r w:rsidR="00B378BF" w:rsidRPr="00D07716">
        <w:rPr>
          <w:rFonts w:ascii="Tahoma" w:hAnsi="Tahoma" w:cs="Tahoma"/>
          <w:u w:val="single"/>
          <w:lang w:val="el-GR"/>
        </w:rPr>
      </w:r>
      <w:r w:rsidR="00B378BF" w:rsidRPr="00D07716">
        <w:rPr>
          <w:rFonts w:ascii="Tahoma" w:hAnsi="Tahoma" w:cs="Tahoma"/>
          <w:u w:val="single"/>
          <w:lang w:val="el-GR"/>
        </w:rPr>
        <w:fldChar w:fldCharType="separate"/>
      </w:r>
      <w:r w:rsidR="00C82D5F" w:rsidRPr="00C82D5F">
        <w:rPr>
          <w:rFonts w:ascii="Tahoma" w:eastAsia="Arial" w:hAnsi="Tahoma" w:cs="Tahoma"/>
          <w:u w:val="single"/>
          <w:lang w:val="el-GR"/>
        </w:rPr>
        <w:t xml:space="preserve">ΠΑΡΑΡΤΗΜΑ VIIΙ – Άλλες Δηλώσεις </w:t>
      </w:r>
      <w:r w:rsidR="00B378BF" w:rsidRPr="00D07716">
        <w:rPr>
          <w:rFonts w:ascii="Tahoma" w:hAnsi="Tahoma" w:cs="Tahoma"/>
          <w:u w:val="single"/>
          <w:lang w:val="el-GR"/>
        </w:rPr>
        <w:fldChar w:fldCharType="end"/>
      </w:r>
    </w:p>
    <w:p w14:paraId="22B3AA68" w14:textId="3C37C84B" w:rsidR="00D41FD6" w:rsidRPr="00D07716" w:rsidRDefault="000D2E22" w:rsidP="00B378BF">
      <w:pPr>
        <w:spacing w:before="240"/>
        <w:rPr>
          <w:rFonts w:ascii="Tahoma" w:hAnsi="Tahoma" w:cs="Tahoma"/>
          <w:lang w:val="el-GR"/>
        </w:rPr>
      </w:pPr>
      <w:r w:rsidRPr="00D07716">
        <w:rPr>
          <w:rFonts w:ascii="Tahoma" w:hAnsi="Tahoma" w:cs="Tahoma"/>
          <w:b/>
          <w:bCs/>
          <w:lang w:val="el-GR"/>
        </w:rPr>
        <w:t>Β.2</w:t>
      </w:r>
      <w:r w:rsidRPr="00D07716">
        <w:rPr>
          <w:rFonts w:ascii="Tahoma" w:hAnsi="Tahoma" w:cs="Tahoma"/>
          <w:lang w:val="el-GR"/>
        </w:rPr>
        <w:t>.</w:t>
      </w:r>
      <w:r w:rsidR="00D41FD6" w:rsidRPr="00D07716">
        <w:rPr>
          <w:rFonts w:ascii="Tahoma" w:hAnsi="Tahoma" w:cs="Tahoma"/>
          <w:lang w:val="el-GR"/>
        </w:rPr>
        <w:t xml:space="preserve"> Για την απόδειξη της μη συνδρομής των λόγων αποκλεισμού της παραγράφου 2.2.3 οι προσφέροντες οικονομικοί φορείς προσκομίζουν αντίστοιχα τα δικαιολογητικά</w:t>
      </w:r>
      <w:r w:rsidR="00FB6973" w:rsidRPr="00D07716">
        <w:rPr>
          <w:rFonts w:ascii="Tahoma" w:hAnsi="Tahoma" w:cs="Tahoma"/>
          <w:lang w:val="el-GR"/>
        </w:rPr>
        <w:t xml:space="preserve"> που αναφέρονται παρακάτω</w:t>
      </w:r>
      <w:r w:rsidR="00D41FD6" w:rsidRPr="00D07716">
        <w:rPr>
          <w:rFonts w:ascii="Tahoma" w:hAnsi="Tahoma" w:cs="Tahoma"/>
          <w:lang w:val="el-GR"/>
        </w:rPr>
        <w:t>:</w:t>
      </w:r>
    </w:p>
    <w:p w14:paraId="619D2136" w14:textId="77777777" w:rsidR="00FB6973" w:rsidRPr="00D07716" w:rsidRDefault="00FB6973" w:rsidP="00FB6973">
      <w:pPr>
        <w:rPr>
          <w:rFonts w:ascii="Tahoma" w:hAnsi="Tahoma" w:cs="Tahoma"/>
          <w:lang w:val="el-GR"/>
        </w:rPr>
      </w:pPr>
      <w:r w:rsidRPr="00D07716">
        <w:rPr>
          <w:rFonts w:ascii="Tahoma" w:hAnsi="Tahoma" w:cs="Tahoma"/>
          <w:lang w:val="el-GR"/>
        </w:rPr>
        <w:t>Αν το αρμόδιο για την έκδοση των ανωτέρω κράτος-μέλος ή χώρα δεν εκδίδει τέτοιου είδους έγγραφα ή πιστοποιητικά ή όπου το έγγραφα ή τα πιστοποιητικά αυτά δεν καλύπτουν όλες τις περιπτώσεις που αναφέρονται στις παραγράφους 2.2.3.1 και 2.2.3.2 περ. α’ και β’, καθώς και στην περ. β΄ της παραγράφου 2.2.3.4, τα έγγραφα ή τα πιστοποιητικά μπορεί να αντικαθίστανται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 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2.2.3.1 και 2.2.3.2 περ. α’ και β’, καθώς και στην περ. β΄ της παραγράφου 2.2.3.</w:t>
      </w:r>
      <w:r w:rsidR="00D3121B" w:rsidRPr="00D07716">
        <w:rPr>
          <w:rFonts w:ascii="Tahoma" w:hAnsi="Tahoma" w:cs="Tahoma"/>
          <w:lang w:val="el-GR"/>
        </w:rPr>
        <w:t>3</w:t>
      </w:r>
      <w:r w:rsidRPr="00D07716">
        <w:rPr>
          <w:rFonts w:ascii="Tahoma" w:hAnsi="Tahoma" w:cs="Tahoma"/>
          <w:lang w:val="el-GR"/>
        </w:rPr>
        <w:t xml:space="preserve">. Οι επίσημες δηλώσεις καθίστανται διαθέσιμες μέσω του </w:t>
      </w:r>
      <w:proofErr w:type="spellStart"/>
      <w:r w:rsidRPr="00D07716">
        <w:rPr>
          <w:rFonts w:ascii="Tahoma" w:hAnsi="Tahoma" w:cs="Tahoma"/>
          <w:lang w:val="el-GR"/>
        </w:rPr>
        <w:t>επιγραμμικού</w:t>
      </w:r>
      <w:proofErr w:type="spellEnd"/>
      <w:r w:rsidRPr="00D07716">
        <w:rPr>
          <w:rFonts w:ascii="Tahoma" w:hAnsi="Tahoma" w:cs="Tahoma"/>
          <w:lang w:val="el-GR"/>
        </w:rPr>
        <w:t xml:space="preserve"> αποθετηρίου πιστοποιητικών (</w:t>
      </w:r>
      <w:r w:rsidRPr="00D07716">
        <w:rPr>
          <w:rFonts w:ascii="Tahoma" w:hAnsi="Tahoma" w:cs="Tahoma"/>
          <w:lang w:val="en-US"/>
        </w:rPr>
        <w:t>e</w:t>
      </w:r>
      <w:r w:rsidRPr="00D07716">
        <w:rPr>
          <w:rFonts w:ascii="Tahoma" w:hAnsi="Tahoma" w:cs="Tahoma"/>
          <w:lang w:val="el-GR"/>
        </w:rPr>
        <w:t>-</w:t>
      </w:r>
      <w:proofErr w:type="spellStart"/>
      <w:r w:rsidRPr="00D07716">
        <w:rPr>
          <w:rFonts w:ascii="Tahoma" w:hAnsi="Tahoma" w:cs="Tahoma"/>
          <w:lang w:val="en-US"/>
        </w:rPr>
        <w:t>Certis</w:t>
      </w:r>
      <w:proofErr w:type="spellEnd"/>
      <w:r w:rsidRPr="00D07716">
        <w:rPr>
          <w:rFonts w:ascii="Tahoma" w:hAnsi="Tahoma" w:cs="Tahoma"/>
          <w:lang w:val="el-GR"/>
        </w:rPr>
        <w:t>) του άρθρου 81 του ν. 4412/2016.</w:t>
      </w:r>
    </w:p>
    <w:p w14:paraId="640FEEC1" w14:textId="77777777" w:rsidR="00FB6973" w:rsidRPr="00D07716" w:rsidRDefault="00FB6973" w:rsidP="00FB6973">
      <w:pPr>
        <w:rPr>
          <w:rFonts w:ascii="Tahoma" w:hAnsi="Tahoma" w:cs="Tahoma"/>
          <w:lang w:val="el-GR"/>
        </w:rPr>
      </w:pPr>
      <w:r w:rsidRPr="00D07716">
        <w:rPr>
          <w:rFonts w:ascii="Tahoma" w:hAnsi="Tahoma" w:cs="Tahoma"/>
          <w:lang w:val="el-GR"/>
        </w:rPr>
        <w:t>Ειδικότερα οι οικονομικοί φορείς προσκομίζουν:</w:t>
      </w:r>
    </w:p>
    <w:p w14:paraId="52474FA8" w14:textId="77777777" w:rsidR="00116CBA" w:rsidRPr="00D07716" w:rsidRDefault="00D41FD6">
      <w:pPr>
        <w:rPr>
          <w:rFonts w:ascii="Tahoma" w:hAnsi="Tahoma" w:cs="Tahoma"/>
          <w:lang w:val="el-GR"/>
        </w:rPr>
      </w:pPr>
      <w:r w:rsidRPr="00D07716">
        <w:rPr>
          <w:rFonts w:ascii="Tahoma" w:hAnsi="Tahoma" w:cs="Tahoma"/>
          <w:b/>
          <w:bCs/>
          <w:lang w:val="el-GR"/>
        </w:rPr>
        <w:t>α)</w:t>
      </w:r>
      <w:r w:rsidRPr="00D07716">
        <w:rPr>
          <w:rFonts w:ascii="Tahoma" w:hAnsi="Tahoma" w:cs="Tahoma"/>
          <w:lang w:val="el-GR"/>
        </w:rPr>
        <w:t xml:space="preserve"> για την παράγραφο 2.2.3.1 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w:t>
      </w:r>
      <w:r w:rsidR="004A4D41" w:rsidRPr="00D07716">
        <w:rPr>
          <w:rFonts w:ascii="Tahoma" w:hAnsi="Tahoma" w:cs="Tahoma"/>
          <w:lang w:val="el-GR"/>
        </w:rPr>
        <w:t>, που να έχει εκδοθεί έως τρεις (3) μήνες πριν από την υποβολή του</w:t>
      </w:r>
      <w:r w:rsidRPr="00D07716">
        <w:rPr>
          <w:rFonts w:ascii="Tahoma" w:hAnsi="Tahoma" w:cs="Tahoma"/>
          <w:lang w:val="el-GR"/>
        </w:rPr>
        <w:t xml:space="preserve">. </w:t>
      </w:r>
    </w:p>
    <w:p w14:paraId="14C7CF4D" w14:textId="77777777" w:rsidR="00D41FD6" w:rsidRPr="00D07716" w:rsidRDefault="00D41FD6">
      <w:pPr>
        <w:rPr>
          <w:rFonts w:ascii="Tahoma" w:hAnsi="Tahoma" w:cs="Tahoma"/>
          <w:lang w:val="el-GR"/>
        </w:rPr>
      </w:pPr>
      <w:r w:rsidRPr="00D07716">
        <w:rPr>
          <w:rFonts w:ascii="Tahoma" w:hAnsi="Tahoma" w:cs="Tahoma"/>
          <w:lang w:val="el-GR"/>
        </w:rPr>
        <w:t>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 2.2.3.1,</w:t>
      </w:r>
    </w:p>
    <w:p w14:paraId="50688CB2" w14:textId="77777777" w:rsidR="00116CBA" w:rsidRPr="00D07716" w:rsidRDefault="00D41FD6">
      <w:pPr>
        <w:rPr>
          <w:rFonts w:ascii="Tahoma" w:hAnsi="Tahoma" w:cs="Tahoma"/>
          <w:lang w:val="el-GR"/>
        </w:rPr>
      </w:pPr>
      <w:r w:rsidRPr="00D07716">
        <w:rPr>
          <w:rFonts w:ascii="Tahoma" w:hAnsi="Tahoma" w:cs="Tahoma"/>
          <w:b/>
          <w:bCs/>
          <w:lang w:val="el-GR"/>
        </w:rPr>
        <w:t>β)</w:t>
      </w:r>
      <w:r w:rsidRPr="00D07716">
        <w:rPr>
          <w:rFonts w:ascii="Tahoma" w:hAnsi="Tahoma" w:cs="Tahoma"/>
          <w:lang w:val="el-GR"/>
        </w:rPr>
        <w:t xml:space="preserve"> για </w:t>
      </w:r>
      <w:r w:rsidR="00B56D75" w:rsidRPr="00D07716">
        <w:rPr>
          <w:rFonts w:ascii="Tahoma" w:hAnsi="Tahoma" w:cs="Tahoma"/>
          <w:lang w:val="el-GR"/>
        </w:rPr>
        <w:t>την</w:t>
      </w:r>
      <w:r w:rsidRPr="00D07716">
        <w:rPr>
          <w:rFonts w:ascii="Tahoma" w:hAnsi="Tahoma" w:cs="Tahoma"/>
          <w:lang w:val="el-GR"/>
        </w:rPr>
        <w:t xml:space="preserve"> παρ</w:t>
      </w:r>
      <w:r w:rsidR="00B56D75" w:rsidRPr="00D07716">
        <w:rPr>
          <w:rFonts w:ascii="Tahoma" w:hAnsi="Tahoma" w:cs="Tahoma"/>
          <w:lang w:val="el-GR"/>
        </w:rPr>
        <w:t>άγραφο</w:t>
      </w:r>
      <w:r w:rsidRPr="00D07716">
        <w:rPr>
          <w:rFonts w:ascii="Tahoma" w:hAnsi="Tahoma" w:cs="Tahoma"/>
          <w:lang w:val="el-GR"/>
        </w:rPr>
        <w:t xml:space="preserve"> 2.2.3.2 πιστοποιητικό που εκδίδεται από την αρμόδια αρχή του οικείου κράτους - μέλους ή χώρας</w:t>
      </w:r>
      <w:r w:rsidR="00AE1735" w:rsidRPr="00D07716">
        <w:rPr>
          <w:rFonts w:ascii="Tahoma" w:hAnsi="Tahoma" w:cs="Tahoma"/>
          <w:lang w:val="el-GR"/>
        </w:rPr>
        <w:t xml:space="preserve">, που να είναι εν ισχύ κατά το χρόνο υποβολής του, άλλως, στην περίπτωση που δεν αναφέρεται σε αυτό χρόνος ισχύος, που να έχει εκδοθεί έως τρεις (3) μήνες πριν από την υποβολή του </w:t>
      </w:r>
      <w:r w:rsidRPr="00D07716">
        <w:rPr>
          <w:rFonts w:ascii="Tahoma" w:hAnsi="Tahoma" w:cs="Tahoma"/>
          <w:lang w:val="el-GR"/>
        </w:rPr>
        <w:t xml:space="preserve"> </w:t>
      </w:r>
    </w:p>
    <w:p w14:paraId="55EA6CB1" w14:textId="77777777" w:rsidR="00116CBA" w:rsidRPr="00D07716" w:rsidRDefault="00116CBA" w:rsidP="00116CBA">
      <w:pPr>
        <w:rPr>
          <w:rFonts w:ascii="Tahoma" w:hAnsi="Tahoma" w:cs="Tahoma"/>
          <w:b/>
          <w:bCs/>
          <w:lang w:val="el-GR"/>
        </w:rPr>
      </w:pPr>
      <w:r w:rsidRPr="00D07716">
        <w:rPr>
          <w:rFonts w:ascii="Tahoma" w:hAnsi="Tahoma" w:cs="Tahoma"/>
          <w:lang w:val="el-GR"/>
        </w:rPr>
        <w:t>Ιδίως οι οικονομικοί φορείς που είναι εγκατεστημένοι στην Ελλάδα προσκομίζουν:</w:t>
      </w:r>
    </w:p>
    <w:p w14:paraId="1D58AEF3" w14:textId="77777777" w:rsidR="00116CBA" w:rsidRPr="00D07716" w:rsidRDefault="00116CBA" w:rsidP="00116CBA">
      <w:pPr>
        <w:rPr>
          <w:rFonts w:ascii="Tahoma" w:hAnsi="Tahoma" w:cs="Tahoma"/>
          <w:lang w:val="el-GR"/>
        </w:rPr>
      </w:pPr>
      <w:proofErr w:type="spellStart"/>
      <w:r w:rsidRPr="00D07716">
        <w:rPr>
          <w:rFonts w:ascii="Tahoma" w:hAnsi="Tahoma" w:cs="Tahoma"/>
          <w:b/>
          <w:bCs/>
          <w:lang w:val="en-US"/>
        </w:rPr>
        <w:t>i</w:t>
      </w:r>
      <w:proofErr w:type="spellEnd"/>
      <w:r w:rsidRPr="00D07716">
        <w:rPr>
          <w:rFonts w:ascii="Tahoma" w:hAnsi="Tahoma" w:cs="Tahoma"/>
          <w:b/>
          <w:bCs/>
          <w:lang w:val="el-GR"/>
        </w:rPr>
        <w:t xml:space="preserve">) </w:t>
      </w:r>
      <w:r w:rsidRPr="00D07716">
        <w:rPr>
          <w:rFonts w:ascii="Tahoma" w:hAnsi="Tahoma" w:cs="Tahoma"/>
          <w:lang w:val="el-GR"/>
        </w:rPr>
        <w:t xml:space="preserve">Για την απόδειξη της εκπλήρωσης των φορολογικών υποχρεώσεων της παραγράφου 2.2.3.2 περίπτωση α’ αποδεικτικό ενημερότητας εκδιδόμενο από την </w:t>
      </w:r>
      <w:r w:rsidR="00115AA3" w:rsidRPr="00D07716">
        <w:rPr>
          <w:rFonts w:ascii="Tahoma" w:hAnsi="Tahoma" w:cs="Tahoma"/>
          <w:lang w:val="el-GR"/>
        </w:rPr>
        <w:t>Α.Α.Δ.Ε.</w:t>
      </w:r>
      <w:r w:rsidRPr="00D07716">
        <w:rPr>
          <w:rFonts w:ascii="Tahoma" w:hAnsi="Tahoma" w:cs="Tahoma"/>
          <w:lang w:val="el-GR"/>
        </w:rPr>
        <w:t xml:space="preserve"> </w:t>
      </w:r>
    </w:p>
    <w:p w14:paraId="6E3C6249" w14:textId="77777777" w:rsidR="00116CBA" w:rsidRPr="00D07716" w:rsidRDefault="00116CBA" w:rsidP="00116CBA">
      <w:pPr>
        <w:rPr>
          <w:rFonts w:ascii="Tahoma" w:hAnsi="Tahoma" w:cs="Tahoma"/>
          <w:bCs/>
          <w:i/>
          <w:lang w:val="el-GR"/>
        </w:rPr>
      </w:pPr>
      <w:r w:rsidRPr="00D07716">
        <w:rPr>
          <w:rFonts w:ascii="Tahoma" w:hAnsi="Tahoma" w:cs="Tahoma"/>
          <w:b/>
          <w:bCs/>
          <w:lang w:val="en-US"/>
        </w:rPr>
        <w:t>ii</w:t>
      </w:r>
      <w:r w:rsidRPr="00D07716">
        <w:rPr>
          <w:rFonts w:ascii="Tahoma" w:hAnsi="Tahoma" w:cs="Tahoma"/>
          <w:b/>
          <w:bCs/>
          <w:lang w:val="el-GR"/>
        </w:rPr>
        <w:t xml:space="preserve">) </w:t>
      </w:r>
      <w:r w:rsidRPr="00D07716">
        <w:rPr>
          <w:rFonts w:ascii="Tahoma" w:hAnsi="Tahoma" w:cs="Tahoma"/>
          <w:lang w:val="el-GR"/>
        </w:rPr>
        <w:t xml:space="preserve">Για την απόδειξη της εκπλήρωσης των υποχρεώσεων προς τους οργανισμούς κοινωνικής ασφάλισης της παραγράφου 2.2.3.2 περίπτωση α’ πιστοποιητικό εκδιδόμενο από τον </w:t>
      </w:r>
      <w:r w:rsidRPr="00D07716">
        <w:rPr>
          <w:rFonts w:ascii="Tahoma" w:hAnsi="Tahoma" w:cs="Tahoma"/>
          <w:lang w:val="en-US"/>
        </w:rPr>
        <w:t>e</w:t>
      </w:r>
      <w:r w:rsidRPr="00D07716">
        <w:rPr>
          <w:rFonts w:ascii="Tahoma" w:hAnsi="Tahoma" w:cs="Tahoma"/>
          <w:lang w:val="el-GR"/>
        </w:rPr>
        <w:t xml:space="preserve">-ΕΦΚΑ. </w:t>
      </w:r>
    </w:p>
    <w:p w14:paraId="1D938BB3" w14:textId="77777777" w:rsidR="00116CBA" w:rsidRPr="00D07716" w:rsidRDefault="00116CBA" w:rsidP="00116CBA">
      <w:pPr>
        <w:rPr>
          <w:rFonts w:ascii="Tahoma" w:hAnsi="Tahoma" w:cs="Tahoma"/>
          <w:lang w:val="el-GR"/>
        </w:rPr>
      </w:pPr>
      <w:r w:rsidRPr="00D07716">
        <w:rPr>
          <w:rFonts w:ascii="Tahoma" w:hAnsi="Tahoma" w:cs="Tahoma"/>
          <w:b/>
          <w:bCs/>
          <w:lang w:val="en-US"/>
        </w:rPr>
        <w:lastRenderedPageBreak/>
        <w:t>iii</w:t>
      </w:r>
      <w:r w:rsidRPr="00D07716">
        <w:rPr>
          <w:rFonts w:ascii="Tahoma" w:hAnsi="Tahoma" w:cs="Tahoma"/>
          <w:b/>
          <w:bCs/>
          <w:lang w:val="el-GR"/>
        </w:rPr>
        <w:t xml:space="preserve">) </w:t>
      </w:r>
      <w:r w:rsidRPr="00D07716">
        <w:rPr>
          <w:rFonts w:ascii="Tahoma" w:hAnsi="Tahoma" w:cs="Tahoma"/>
          <w:lang w:val="el-GR"/>
        </w:rPr>
        <w:t xml:space="preserve">Για </w:t>
      </w:r>
      <w:r w:rsidR="00B56D75" w:rsidRPr="00D07716">
        <w:rPr>
          <w:rFonts w:ascii="Tahoma" w:hAnsi="Tahoma" w:cs="Tahoma"/>
          <w:lang w:val="el-GR"/>
        </w:rPr>
        <w:t>την παράγραφο</w:t>
      </w:r>
      <w:r w:rsidRPr="00D07716">
        <w:rPr>
          <w:rFonts w:ascii="Tahoma" w:hAnsi="Tahoma" w:cs="Tahoma"/>
          <w:lang w:val="el-GR"/>
        </w:rPr>
        <w:t xml:space="preserve"> 2.2.3.2 περίπτωση α’, πλέον των ως άνω πιστοποιητικών, υπεύθυνη δήλωση ότι δεν έχει εκδοθεί δικαστική ή διοικητική απόφαση με τελεσίδικη και δεσμευτική ισχύ για την αθέτηση των υποχρεώσεών τους όσον αφορά στην καταβολή φόρων ή εισφορών κοινωνικής ασφάλισης.</w:t>
      </w:r>
    </w:p>
    <w:p w14:paraId="40630B33" w14:textId="77777777" w:rsidR="00116CBA" w:rsidRPr="00D07716" w:rsidRDefault="00D41FD6" w:rsidP="00116CBA">
      <w:pPr>
        <w:rPr>
          <w:rFonts w:ascii="Tahoma" w:hAnsi="Tahoma" w:cs="Tahoma"/>
          <w:lang w:val="el-GR"/>
        </w:rPr>
      </w:pPr>
      <w:r w:rsidRPr="00D07716">
        <w:rPr>
          <w:rFonts w:ascii="Tahoma" w:hAnsi="Tahoma" w:cs="Tahoma"/>
          <w:b/>
          <w:bCs/>
          <w:lang w:val="el-GR"/>
        </w:rPr>
        <w:t>γ)</w:t>
      </w:r>
      <w:r w:rsidR="00D51083" w:rsidRPr="00D07716">
        <w:rPr>
          <w:rFonts w:ascii="Tahoma" w:hAnsi="Tahoma" w:cs="Tahoma"/>
          <w:b/>
          <w:bCs/>
          <w:lang w:val="el-GR"/>
        </w:rPr>
        <w:t xml:space="preserve"> </w:t>
      </w:r>
      <w:r w:rsidR="00116CBA" w:rsidRPr="00D07716">
        <w:rPr>
          <w:rFonts w:ascii="Tahoma" w:hAnsi="Tahoma" w:cs="Tahoma"/>
          <w:lang w:val="el-GR"/>
        </w:rPr>
        <w:t>για την παράγραφο 2.2.3.</w:t>
      </w:r>
      <w:r w:rsidR="00D3121B" w:rsidRPr="00D07716">
        <w:rPr>
          <w:rFonts w:ascii="Tahoma" w:hAnsi="Tahoma" w:cs="Tahoma"/>
          <w:lang w:val="el-GR"/>
        </w:rPr>
        <w:t>3</w:t>
      </w:r>
      <w:r w:rsidR="00116CBA" w:rsidRPr="00D07716">
        <w:rPr>
          <w:rFonts w:ascii="Tahoma" w:hAnsi="Tahoma" w:cs="Tahoma"/>
          <w:lang w:val="el-GR"/>
        </w:rPr>
        <w:t xml:space="preserve"> περίπτωση β΄ πιστοποιητικό που εκδίδεται από την αρμόδια αρχή του οικείου κράτους - μέλους ή χώρας, που να έχει εκδοθεί έως τρεις (3) μήνες πριν από την υποβολή του. </w:t>
      </w:r>
    </w:p>
    <w:p w14:paraId="32B16DB5" w14:textId="77777777" w:rsidR="00116CBA" w:rsidRPr="00D07716" w:rsidRDefault="00116CBA" w:rsidP="00116CBA">
      <w:pPr>
        <w:rPr>
          <w:rFonts w:ascii="Tahoma" w:hAnsi="Tahoma" w:cs="Tahoma"/>
          <w:b/>
          <w:bCs/>
          <w:lang w:val="el-GR"/>
        </w:rPr>
      </w:pPr>
      <w:r w:rsidRPr="00D07716">
        <w:rPr>
          <w:rFonts w:ascii="Tahoma" w:hAnsi="Tahoma" w:cs="Tahoma"/>
          <w:lang w:val="el-GR"/>
        </w:rPr>
        <w:t>Ιδίως οι οικονομικοί φορείς που είναι εγκατεστημένοι στην Ελλάδα προσκομίζουν:</w:t>
      </w:r>
    </w:p>
    <w:p w14:paraId="5BCA8BD9" w14:textId="77777777" w:rsidR="00116CBA" w:rsidRPr="00D07716" w:rsidRDefault="00116CBA" w:rsidP="00116CBA">
      <w:pPr>
        <w:rPr>
          <w:rFonts w:ascii="Tahoma" w:hAnsi="Tahoma" w:cs="Tahoma"/>
          <w:b/>
          <w:lang w:val="el-GR"/>
        </w:rPr>
      </w:pPr>
      <w:bookmarkStart w:id="68" w:name="_Hlk69240569"/>
      <w:proofErr w:type="spellStart"/>
      <w:r w:rsidRPr="00D07716">
        <w:rPr>
          <w:rFonts w:ascii="Tahoma" w:hAnsi="Tahoma" w:cs="Tahoma"/>
          <w:b/>
          <w:bCs/>
          <w:lang w:val="en-US"/>
        </w:rPr>
        <w:t>i</w:t>
      </w:r>
      <w:proofErr w:type="spellEnd"/>
      <w:r w:rsidRPr="00D07716">
        <w:rPr>
          <w:rFonts w:ascii="Tahoma" w:hAnsi="Tahoma" w:cs="Tahoma"/>
          <w:b/>
          <w:bCs/>
          <w:lang w:val="el-GR"/>
        </w:rPr>
        <w:t>)</w:t>
      </w:r>
      <w:r w:rsidRPr="00D07716">
        <w:rPr>
          <w:rFonts w:ascii="Tahoma" w:hAnsi="Tahoma" w:cs="Tahoma"/>
          <w:bCs/>
          <w:lang w:val="el-GR"/>
        </w:rPr>
        <w:t xml:space="preserve"> Ενιαίο Πιστοποιητικό Δικαστικής Φερεγγυότητας</w:t>
      </w:r>
      <w:bookmarkEnd w:id="68"/>
      <w:r w:rsidRPr="00D07716">
        <w:rPr>
          <w:rFonts w:ascii="Tahoma" w:hAnsi="Tahoma" w:cs="Tahoma"/>
          <w:bCs/>
          <w:lang w:val="el-GR"/>
        </w:rPr>
        <w:t xml:space="preserve">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  Για τις ΙΚΕ προσκομίζεται 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14:paraId="0463EE89" w14:textId="77777777" w:rsidR="00116CBA" w:rsidRPr="00D07716" w:rsidRDefault="00116CBA" w:rsidP="00116CBA">
      <w:pPr>
        <w:rPr>
          <w:rFonts w:ascii="Tahoma" w:hAnsi="Tahoma" w:cs="Tahoma"/>
          <w:b/>
          <w:bCs/>
          <w:lang w:val="el-GR"/>
        </w:rPr>
      </w:pPr>
      <w:r w:rsidRPr="00D07716">
        <w:rPr>
          <w:rFonts w:ascii="Tahoma" w:hAnsi="Tahoma" w:cs="Tahoma"/>
          <w:b/>
          <w:lang w:val="en-US"/>
        </w:rPr>
        <w:t>ii</w:t>
      </w:r>
      <w:r w:rsidRPr="00D07716">
        <w:rPr>
          <w:rFonts w:ascii="Tahoma" w:hAnsi="Tahoma" w:cs="Tahoma"/>
          <w:b/>
          <w:lang w:val="el-GR"/>
        </w:rPr>
        <w:t xml:space="preserve">) </w:t>
      </w:r>
      <w:r w:rsidRPr="00D07716">
        <w:rPr>
          <w:rFonts w:ascii="Tahoma" w:hAnsi="Tahoma" w:cs="Tahoma"/>
          <w:bCs/>
          <w:lang w:val="el-GR"/>
        </w:rPr>
        <w:t>Π</w:t>
      </w:r>
      <w:r w:rsidRPr="00D07716">
        <w:rPr>
          <w:rFonts w:ascii="Tahoma" w:hAnsi="Tahoma" w:cs="Tahoma"/>
          <w:lang w:val="el-GR"/>
        </w:rPr>
        <w:t xml:space="preserve">ιστοποιητικό του Γ.Ε.Μ.Η. από το οποίο προκύπτει ότι το νομικό πρόσωπο δεν έχει λυθεί και τεθεί υπό εκκαθάριση με απόφαση των εταίρων. </w:t>
      </w:r>
    </w:p>
    <w:p w14:paraId="08C2A410" w14:textId="77777777" w:rsidR="00116CBA" w:rsidRPr="00D07716" w:rsidRDefault="00116CBA" w:rsidP="00116CBA">
      <w:pPr>
        <w:rPr>
          <w:rFonts w:ascii="Tahoma" w:hAnsi="Tahoma" w:cs="Tahoma"/>
          <w:bCs/>
          <w:lang w:val="el-GR"/>
        </w:rPr>
      </w:pPr>
      <w:r w:rsidRPr="00D07716">
        <w:rPr>
          <w:rFonts w:ascii="Tahoma" w:hAnsi="Tahoma" w:cs="Tahoma"/>
          <w:b/>
          <w:bCs/>
          <w:lang w:val="en-US"/>
        </w:rPr>
        <w:t>iii</w:t>
      </w:r>
      <w:r w:rsidRPr="00D07716">
        <w:rPr>
          <w:rFonts w:ascii="Tahoma" w:hAnsi="Tahoma" w:cs="Tahoma"/>
          <w:b/>
          <w:bCs/>
          <w:lang w:val="el-GR"/>
        </w:rPr>
        <w:t xml:space="preserve">) </w:t>
      </w:r>
      <w:r w:rsidRPr="00D07716">
        <w:rPr>
          <w:rFonts w:ascii="Tahoma" w:hAnsi="Tahoma" w:cs="Tahoma"/>
          <w:lang w:val="el-GR"/>
        </w:rPr>
        <w:t xml:space="preserve">Εκτύπωση της καρτέλας “Στοιχεία Μητρώου/ Επιχείρησης” </w:t>
      </w:r>
      <w:r w:rsidRPr="00D07716">
        <w:rPr>
          <w:rFonts w:ascii="Tahoma" w:hAnsi="Tahoma" w:cs="Tahoma"/>
          <w:bCs/>
          <w:lang w:val="el-GR"/>
        </w:rPr>
        <w:t>από την ηλεκτρονική πλατφόρμα της Ανεξάρτητης Αρχής Δημοσίων Εσόδων</w:t>
      </w:r>
      <w:r w:rsidRPr="00D07716">
        <w:rPr>
          <w:rFonts w:ascii="Tahoma" w:hAnsi="Tahoma" w:cs="Tahoma"/>
          <w:lang w:val="el-GR"/>
        </w:rPr>
        <w:t xml:space="preserve">, όπως αυτά εμφανίζονται στο </w:t>
      </w:r>
      <w:proofErr w:type="spellStart"/>
      <w:r w:rsidRPr="00D07716">
        <w:rPr>
          <w:rFonts w:ascii="Tahoma" w:hAnsi="Tahoma" w:cs="Tahoma"/>
          <w:lang w:val="el-GR"/>
        </w:rPr>
        <w:t>taxisnet</w:t>
      </w:r>
      <w:proofErr w:type="spellEnd"/>
      <w:r w:rsidRPr="00D07716">
        <w:rPr>
          <w:rFonts w:ascii="Tahoma" w:hAnsi="Tahoma" w:cs="Tahoma"/>
          <w:lang w:val="el-GR"/>
        </w:rPr>
        <w:t xml:space="preserve">, από την οποία να προκύπτει η </w:t>
      </w:r>
      <w:r w:rsidRPr="00D07716">
        <w:rPr>
          <w:rFonts w:ascii="Tahoma" w:hAnsi="Tahoma" w:cs="Tahoma"/>
          <w:bCs/>
          <w:lang w:val="el-GR"/>
        </w:rPr>
        <w:t>μη αναστολή της επιχειρηματικής δραστηριότητάς τους.</w:t>
      </w:r>
    </w:p>
    <w:p w14:paraId="2E1CA652" w14:textId="77777777" w:rsidR="00116CBA" w:rsidRPr="00D07716" w:rsidRDefault="00116CBA" w:rsidP="00116CBA">
      <w:pPr>
        <w:rPr>
          <w:rFonts w:ascii="Tahoma" w:hAnsi="Tahoma" w:cs="Tahoma"/>
          <w:b/>
          <w:lang w:val="el-GR"/>
        </w:rPr>
      </w:pPr>
      <w:r w:rsidRPr="00D07716">
        <w:rPr>
          <w:rFonts w:ascii="Tahoma" w:hAnsi="Tahoma" w:cs="Tahoma"/>
          <w:bCs/>
          <w:lang w:val="el-GR"/>
        </w:rPr>
        <w:t>Προκειμένου για τα σωματεία και τους συνεταιρισμούς, το Ενιαίο Πιστοποιητικό Δικαστικής Φερεγγυότητας εκδίδεται για τα σωματεία από το αρμόδιο Πρωτοδικείο, και για τους συνεταιρισμούς για το χρονικό διάστημα έως τις 31.12.2019 από το Ειρηνοδικείο και μετά την παραπάνω ημερομηνία από το Γ.Ε.Μ.Η.</w:t>
      </w:r>
    </w:p>
    <w:p w14:paraId="1C256D96" w14:textId="77777777" w:rsidR="00976238" w:rsidRPr="00D07716" w:rsidRDefault="008D0CB6" w:rsidP="00976238">
      <w:pPr>
        <w:rPr>
          <w:rFonts w:ascii="Tahoma" w:hAnsi="Tahoma" w:cs="Tahoma"/>
          <w:lang w:val="el-GR"/>
        </w:rPr>
      </w:pPr>
      <w:r w:rsidRPr="00D07716">
        <w:rPr>
          <w:rFonts w:ascii="Tahoma" w:hAnsi="Tahoma" w:cs="Tahoma"/>
          <w:b/>
          <w:lang w:val="el-GR"/>
        </w:rPr>
        <w:t>δ)</w:t>
      </w:r>
      <w:r w:rsidRPr="00D07716">
        <w:rPr>
          <w:rFonts w:ascii="Tahoma" w:hAnsi="Tahoma" w:cs="Tahoma"/>
          <w:lang w:val="el-GR"/>
        </w:rPr>
        <w:t xml:space="preserve"> </w:t>
      </w:r>
      <w:r w:rsidR="00976238" w:rsidRPr="00D07716">
        <w:rPr>
          <w:rFonts w:ascii="Tahoma" w:hAnsi="Tahoma" w:cs="Tahoma"/>
          <w:lang w:val="el-GR"/>
        </w:rPr>
        <w:t>Για τις λοιπές περιπτώσεις της παραγράφου 2.2.3.</w:t>
      </w:r>
      <w:r w:rsidR="00D3121B" w:rsidRPr="00D07716">
        <w:rPr>
          <w:rFonts w:ascii="Tahoma" w:hAnsi="Tahoma" w:cs="Tahoma"/>
          <w:lang w:val="el-GR"/>
        </w:rPr>
        <w:t>3</w:t>
      </w:r>
      <w:r w:rsidR="00976238" w:rsidRPr="00D07716">
        <w:rPr>
          <w:rFonts w:ascii="Tahoma" w:hAnsi="Tahoma" w:cs="Tahoma"/>
          <w:lang w:val="el-GR"/>
        </w:rPr>
        <w:t>, υπεύθυνη δήλωση του προσφέροντος οικονομικού φορέα ότι δεν συντρέχουν στο πρόσωπό του οι οριζόμενοι στην παράγραφο λόγοι αποκλεισμού</w:t>
      </w:r>
    </w:p>
    <w:p w14:paraId="62E9C624" w14:textId="77777777" w:rsidR="00116CBA" w:rsidRPr="00D07716" w:rsidRDefault="008D0CB6">
      <w:pPr>
        <w:tabs>
          <w:tab w:val="left" w:pos="1980"/>
        </w:tabs>
        <w:rPr>
          <w:rFonts w:ascii="Tahoma" w:hAnsi="Tahoma" w:cs="Tahoma"/>
          <w:lang w:val="el-GR"/>
        </w:rPr>
      </w:pPr>
      <w:r w:rsidRPr="00D07716">
        <w:rPr>
          <w:rFonts w:ascii="Tahoma" w:hAnsi="Tahoma" w:cs="Tahoma"/>
          <w:b/>
          <w:bCs/>
          <w:lang w:val="el-GR"/>
        </w:rPr>
        <w:t>ε</w:t>
      </w:r>
      <w:r w:rsidR="00D41FD6" w:rsidRPr="00D07716">
        <w:rPr>
          <w:rFonts w:ascii="Tahoma" w:hAnsi="Tahoma" w:cs="Tahoma"/>
          <w:b/>
          <w:bCs/>
          <w:lang w:val="el-GR"/>
        </w:rPr>
        <w:t>)</w:t>
      </w:r>
      <w:r w:rsidR="00D41FD6" w:rsidRPr="00D07716">
        <w:rPr>
          <w:rFonts w:ascii="Tahoma" w:hAnsi="Tahoma" w:cs="Tahoma"/>
          <w:lang w:val="el-GR"/>
        </w:rPr>
        <w:t xml:space="preserve"> </w:t>
      </w:r>
      <w:r w:rsidR="00116CBA" w:rsidRPr="00D07716">
        <w:rPr>
          <w:rFonts w:ascii="Tahoma" w:hAnsi="Tahoma" w:cs="Tahoma"/>
          <w:lang w:val="el-GR"/>
        </w:rPr>
        <w:t>για την παράγραφο 2.2.3.</w:t>
      </w:r>
      <w:r w:rsidR="00156CF0" w:rsidRPr="00D07716">
        <w:rPr>
          <w:rFonts w:ascii="Tahoma" w:hAnsi="Tahoma" w:cs="Tahoma"/>
          <w:lang w:val="el-GR"/>
        </w:rPr>
        <w:t>7</w:t>
      </w:r>
      <w:r w:rsidR="00116CBA" w:rsidRPr="00D07716">
        <w:rPr>
          <w:rFonts w:ascii="Tahoma" w:hAnsi="Tahoma" w:cs="Tahoma"/>
          <w:lang w:val="el-GR"/>
        </w:rPr>
        <w:t xml:space="preserve"> υπεύθυνη δήλωση του προσφέροντος οικονομικού φορέα περί μη επιβολής σε βάρος του της κύρωσης του οριζόντιου αποκλεισμού, σύμφωνα τις διατάξεις της κείμενης νομοθεσίας</w:t>
      </w:r>
      <w:r w:rsidR="00B76605" w:rsidRPr="00D07716">
        <w:rPr>
          <w:rFonts w:ascii="Tahoma" w:hAnsi="Tahoma" w:cs="Tahoma"/>
          <w:lang w:val="el-GR"/>
        </w:rPr>
        <w:t>.</w:t>
      </w:r>
    </w:p>
    <w:p w14:paraId="3D634B30" w14:textId="77777777" w:rsidR="00D43ED1" w:rsidRPr="00D07716" w:rsidRDefault="00D43ED1">
      <w:pPr>
        <w:tabs>
          <w:tab w:val="left" w:pos="1980"/>
        </w:tabs>
        <w:rPr>
          <w:rFonts w:ascii="Tahoma" w:hAnsi="Tahoma" w:cs="Tahoma"/>
          <w:lang w:val="el-GR"/>
        </w:rPr>
      </w:pPr>
    </w:p>
    <w:p w14:paraId="254850CC" w14:textId="60FCCDCF" w:rsidR="000D6F13" w:rsidRPr="00D07716" w:rsidRDefault="000D6F13" w:rsidP="000D6F13">
      <w:pPr>
        <w:rPr>
          <w:rFonts w:ascii="Tahoma" w:eastAsia="Calibri" w:hAnsi="Tahoma" w:cs="Tahoma"/>
          <w:lang w:val="el-GR"/>
        </w:rPr>
      </w:pPr>
      <w:r w:rsidRPr="00D07716">
        <w:rPr>
          <w:rFonts w:ascii="Tahoma" w:hAnsi="Tahoma" w:cs="Tahoma"/>
          <w:b/>
          <w:bCs/>
          <w:lang w:val="en-US"/>
        </w:rPr>
        <w:t>B</w:t>
      </w:r>
      <w:r w:rsidRPr="00D07716">
        <w:rPr>
          <w:rFonts w:ascii="Tahoma" w:hAnsi="Tahoma" w:cs="Tahoma"/>
          <w:b/>
          <w:bCs/>
          <w:lang w:val="el-GR"/>
        </w:rPr>
        <w:t>.</w:t>
      </w:r>
      <w:r w:rsidR="000D2E22" w:rsidRPr="00D07716">
        <w:rPr>
          <w:rFonts w:ascii="Tahoma" w:hAnsi="Tahoma" w:cs="Tahoma"/>
          <w:b/>
          <w:bCs/>
          <w:lang w:val="el-GR"/>
        </w:rPr>
        <w:t>3</w:t>
      </w:r>
      <w:r w:rsidRPr="00D07716">
        <w:rPr>
          <w:rFonts w:ascii="Tahoma" w:hAnsi="Tahoma" w:cs="Tahoma"/>
          <w:b/>
          <w:bCs/>
          <w:lang w:val="el-GR"/>
        </w:rPr>
        <w:t>.</w:t>
      </w:r>
      <w:r w:rsidRPr="00D07716">
        <w:rPr>
          <w:rFonts w:ascii="Tahoma" w:hAnsi="Tahoma" w:cs="Tahoma"/>
          <w:lang w:val="el-GR"/>
        </w:rPr>
        <w:t xml:space="preserve"> </w:t>
      </w:r>
      <w:r w:rsidRPr="00D07716">
        <w:rPr>
          <w:rFonts w:ascii="Tahoma" w:eastAsia="Calibri" w:hAnsi="Tahoma" w:cs="Tahoma"/>
          <w:lang w:val="el-GR"/>
        </w:rPr>
        <w:t>Για την απόδειξη της απαίτησης του άρθρου 2.2.4. (απόδειξη καταλληλότητας για την άσκηση επαγγελματικής δραστηριότητας) οι οικονομικοί φορείς προσκομίζουν τα αναφερόμενα στον κατωτέρω πίνακα :</w:t>
      </w:r>
    </w:p>
    <w:p w14:paraId="62506C36" w14:textId="77777777" w:rsidR="000D6F13" w:rsidRPr="00D07716" w:rsidRDefault="000D6F13" w:rsidP="000D6F13">
      <w:pPr>
        <w:rPr>
          <w:rFonts w:ascii="Tahoma" w:eastAsia="Calibri" w:hAnsi="Tahoma" w:cs="Tahoma"/>
          <w:lang w:val="el-GR"/>
        </w:rPr>
      </w:pP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D07716" w:rsidRPr="009734EE" w14:paraId="15D79999" w14:textId="77777777" w:rsidTr="004F6764">
        <w:trPr>
          <w:trHeight w:val="711"/>
        </w:trPr>
        <w:tc>
          <w:tcPr>
            <w:tcW w:w="675" w:type="dxa"/>
            <w:shd w:val="clear" w:color="auto" w:fill="D9D9D9"/>
          </w:tcPr>
          <w:p w14:paraId="4254461C" w14:textId="77777777" w:rsidR="000D6F13" w:rsidRPr="00D07716" w:rsidRDefault="000D6F13" w:rsidP="004F6764">
            <w:pPr>
              <w:rPr>
                <w:rFonts w:ascii="Tahoma" w:hAnsi="Tahoma" w:cs="Tahoma"/>
                <w:b/>
              </w:rPr>
            </w:pPr>
            <w:r w:rsidRPr="00D07716">
              <w:rPr>
                <w:rFonts w:ascii="Tahoma" w:hAnsi="Tahoma" w:cs="Tahoma"/>
                <w:b/>
                <w:lang w:val="el-GR"/>
              </w:rPr>
              <w:t>1</w:t>
            </w:r>
            <w:r w:rsidRPr="00D07716">
              <w:rPr>
                <w:rFonts w:ascii="Tahoma" w:hAnsi="Tahoma" w:cs="Tahoma"/>
                <w:b/>
              </w:rPr>
              <w:t>.</w:t>
            </w:r>
          </w:p>
        </w:tc>
        <w:tc>
          <w:tcPr>
            <w:tcW w:w="9180" w:type="dxa"/>
            <w:shd w:val="clear" w:color="auto" w:fill="D9D9D9"/>
          </w:tcPr>
          <w:p w14:paraId="361268A1" w14:textId="77777777" w:rsidR="000D6F13" w:rsidRPr="00D07716" w:rsidRDefault="000D6F13" w:rsidP="004F6764">
            <w:pPr>
              <w:pStyle w:val="Tabletext"/>
              <w:jc w:val="both"/>
              <w:rPr>
                <w:rFonts w:cs="Tahoma"/>
                <w:b/>
                <w:bCs/>
                <w:sz w:val="22"/>
                <w:szCs w:val="22"/>
              </w:rPr>
            </w:pPr>
            <w:r w:rsidRPr="00D07716">
              <w:rPr>
                <w:rFonts w:cs="Tahoma"/>
                <w:b/>
                <w:bCs/>
                <w:sz w:val="22"/>
                <w:szCs w:val="22"/>
              </w:rPr>
              <w:t xml:space="preserve">Οι οικονομικοί φορείς που συμμετέχουν στη διαδικασία σύναψης της παρούσας απαιτείται να ασκούν επαγγελματική δραστηριότητα συναφή με το αντικείμενο των προς παροχή υπηρεσιών, ήτοι να δραστηριοποιούνται στο χώρο παροχής συμβουλευτικών υπηρεσιών. </w:t>
            </w:r>
          </w:p>
          <w:p w14:paraId="7B44B4C3" w14:textId="77777777" w:rsidR="000D6F13" w:rsidRPr="00D07716" w:rsidRDefault="000D6F13" w:rsidP="004F6764">
            <w:pPr>
              <w:autoSpaceDE w:val="0"/>
              <w:autoSpaceDN w:val="0"/>
              <w:adjustRightInd w:val="0"/>
              <w:rPr>
                <w:rFonts w:ascii="Tahoma" w:hAnsi="Tahoma" w:cs="Tahoma"/>
                <w:lang w:val="el-GR" w:eastAsia="el-GR"/>
              </w:rPr>
            </w:pPr>
            <w:r w:rsidRPr="00D07716">
              <w:rPr>
                <w:rFonts w:ascii="Tahoma" w:hAnsi="Tahoma" w:cs="Tahoma"/>
                <w:lang w:val="el-GR"/>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D07716" w:rsidRPr="009734EE" w14:paraId="7A073DDC" w14:textId="77777777" w:rsidTr="004F6764">
        <w:trPr>
          <w:trHeight w:val="1480"/>
        </w:trPr>
        <w:tc>
          <w:tcPr>
            <w:tcW w:w="675" w:type="dxa"/>
          </w:tcPr>
          <w:p w14:paraId="0B2C46B2" w14:textId="77777777" w:rsidR="000D6F13" w:rsidRPr="00D07716" w:rsidRDefault="000D6F13" w:rsidP="004F6764">
            <w:pPr>
              <w:rPr>
                <w:rFonts w:ascii="Tahoma" w:hAnsi="Tahoma" w:cs="Tahoma"/>
                <w:lang w:val="el-GR"/>
              </w:rPr>
            </w:pPr>
            <w:r w:rsidRPr="00D07716">
              <w:rPr>
                <w:rFonts w:ascii="Tahoma" w:hAnsi="Tahoma" w:cs="Tahoma"/>
                <w:lang w:val="el-GR"/>
              </w:rPr>
              <w:t>1.1</w:t>
            </w:r>
          </w:p>
        </w:tc>
        <w:tc>
          <w:tcPr>
            <w:tcW w:w="9180" w:type="dxa"/>
          </w:tcPr>
          <w:p w14:paraId="3CA0D269" w14:textId="77777777" w:rsidR="000D6F13" w:rsidRPr="00D07716" w:rsidRDefault="000D6F13" w:rsidP="004F6764">
            <w:pPr>
              <w:autoSpaceDE w:val="0"/>
              <w:autoSpaceDN w:val="0"/>
              <w:adjustRightInd w:val="0"/>
              <w:spacing w:after="0"/>
              <w:rPr>
                <w:rFonts w:ascii="Tahoma" w:hAnsi="Tahoma" w:cs="Tahoma"/>
                <w:lang w:val="el-GR"/>
              </w:rPr>
            </w:pPr>
            <w:r w:rsidRPr="00D07716">
              <w:rPr>
                <w:rFonts w:ascii="Tahoma" w:hAnsi="Tahoma" w:cs="Tahoma"/>
                <w:lang w:val="el-GR"/>
              </w:rPr>
              <w:t xml:space="preserve">Πιστοποιητικό/βεβαίωση του οικείου επαγγελματικού (ή εμπορικού) μητρώου του κράτους εγκατάστασης. 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w:t>
            </w:r>
            <w:r w:rsidRPr="00D07716">
              <w:rPr>
                <w:rFonts w:ascii="Tahoma" w:hAnsi="Tahoma" w:cs="Tahoma"/>
                <w:lang w:val="el-GR"/>
              </w:rPr>
              <w:lastRenderedPageBreak/>
              <w:t>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p w14:paraId="00B4E562" w14:textId="77777777" w:rsidR="000D6F13" w:rsidRPr="00D07716" w:rsidRDefault="000D6F13" w:rsidP="004F6764">
            <w:pPr>
              <w:autoSpaceDE w:val="0"/>
              <w:autoSpaceDN w:val="0"/>
              <w:adjustRightInd w:val="0"/>
              <w:spacing w:after="0"/>
              <w:rPr>
                <w:rFonts w:ascii="Tahoma" w:hAnsi="Tahoma" w:cs="Tahoma"/>
                <w:lang w:val="el-GR"/>
              </w:rPr>
            </w:pPr>
            <w:r w:rsidRPr="00D07716">
              <w:rPr>
                <w:rFonts w:ascii="Tahoma" w:hAnsi="Tahoma" w:cs="Tahoma"/>
                <w:lang w:val="el-GR"/>
              </w:rPr>
              <w:t xml:space="preserve">Οι εγκατεστημένοι στην Ελλάδα οικονομικοί φορείς προσκομίζουν βεβαίωση εγγραφής στο οικείο επαγγελματικό μητρώο ή πιστοποιητικό που εκδίδεται από την οικεία υπηρεσία του Γ.Ε.ΜΗ. </w:t>
            </w:r>
          </w:p>
          <w:p w14:paraId="36D08EE8" w14:textId="77777777" w:rsidR="000D6F13" w:rsidRPr="00D07716" w:rsidRDefault="000D6F13" w:rsidP="004F6764">
            <w:pPr>
              <w:autoSpaceDE w:val="0"/>
              <w:autoSpaceDN w:val="0"/>
              <w:adjustRightInd w:val="0"/>
              <w:spacing w:after="0"/>
              <w:rPr>
                <w:rFonts w:ascii="Tahoma" w:hAnsi="Tahoma" w:cs="Tahoma"/>
                <w:lang w:val="el-GR" w:eastAsia="el-GR"/>
              </w:rPr>
            </w:pPr>
          </w:p>
        </w:tc>
      </w:tr>
    </w:tbl>
    <w:p w14:paraId="02DD1597" w14:textId="77777777" w:rsidR="000D6F13" w:rsidRPr="00D07716" w:rsidRDefault="000D6F13" w:rsidP="000D6F13">
      <w:pPr>
        <w:rPr>
          <w:rFonts w:ascii="Tahoma" w:hAnsi="Tahoma" w:cs="Tahoma"/>
          <w:b/>
          <w:lang w:val="el-GR"/>
        </w:rPr>
      </w:pPr>
    </w:p>
    <w:p w14:paraId="7691EE49" w14:textId="77777777" w:rsidR="000D6F13" w:rsidRPr="00D07716" w:rsidRDefault="000D6F13" w:rsidP="000D6F13">
      <w:pPr>
        <w:rPr>
          <w:rFonts w:ascii="Tahoma" w:hAnsi="Tahoma" w:cs="Tahoma"/>
          <w:bCs/>
          <w:lang w:val="el-GR"/>
        </w:rPr>
      </w:pPr>
      <w:bookmarkStart w:id="69" w:name="_Hlk35424944"/>
      <w:r w:rsidRPr="00D07716">
        <w:rPr>
          <w:rFonts w:ascii="Tahoma" w:hAnsi="Tahoma" w:cs="Tahoma"/>
          <w:bCs/>
          <w:lang w:val="el-GR"/>
        </w:rPr>
        <w:t>Επισημαίνεται ότι, τα δικαιολογητικά που αφορούν στην απόδειξη της απαίτησης της 2.2.4 (απόδειξη καταλληλότητας για την άσκηση επαγγελματικής δραστηριότητας) γίνονται αποδεκτά, εφόσον έχουν εκδοθεί έως τριάντα (30) εργάσιμες ημέρες πριν από την υποβολή τους,  εκτός αν, σύμφωνα με τις ειδικότερες διατάξεις αυτών, φέρουν συγκεκριμένο χρόνο ισχύος.</w:t>
      </w:r>
    </w:p>
    <w:bookmarkEnd w:id="69"/>
    <w:p w14:paraId="576F5BB5" w14:textId="77777777" w:rsidR="000D6F13" w:rsidRPr="00D07716" w:rsidRDefault="000D6F13">
      <w:pPr>
        <w:rPr>
          <w:rFonts w:ascii="Tahoma" w:hAnsi="Tahoma" w:cs="Tahoma"/>
          <w:b/>
          <w:bCs/>
          <w:lang w:val="el-GR"/>
        </w:rPr>
      </w:pPr>
    </w:p>
    <w:p w14:paraId="661E22F7" w14:textId="7A929C67" w:rsidR="00956609" w:rsidRPr="00D07716" w:rsidRDefault="00956609" w:rsidP="00956609">
      <w:pPr>
        <w:rPr>
          <w:rFonts w:ascii="Tahoma" w:hAnsi="Tahoma" w:cs="Tahoma"/>
          <w:lang w:val="el-GR" w:eastAsia="ar-SA"/>
        </w:rPr>
      </w:pPr>
      <w:r w:rsidRPr="00D07716">
        <w:rPr>
          <w:rFonts w:ascii="Tahoma" w:hAnsi="Tahoma" w:cs="Tahoma"/>
          <w:b/>
          <w:bCs/>
          <w:lang w:val="el-GR" w:eastAsia="ar-SA"/>
        </w:rPr>
        <w:t>Β.</w:t>
      </w:r>
      <w:r w:rsidR="000D2E22" w:rsidRPr="00D07716">
        <w:rPr>
          <w:rFonts w:ascii="Tahoma" w:hAnsi="Tahoma" w:cs="Tahoma"/>
          <w:b/>
          <w:bCs/>
          <w:lang w:val="el-GR" w:eastAsia="ar-SA"/>
        </w:rPr>
        <w:t>4</w:t>
      </w:r>
      <w:r w:rsidRPr="00D07716">
        <w:rPr>
          <w:rFonts w:ascii="Tahoma" w:hAnsi="Tahoma" w:cs="Tahoma"/>
          <w:b/>
          <w:bCs/>
          <w:lang w:val="el-GR" w:eastAsia="ar-SA"/>
        </w:rPr>
        <w:t>.</w:t>
      </w:r>
      <w:r w:rsidRPr="00D07716">
        <w:rPr>
          <w:rFonts w:ascii="Tahoma" w:hAnsi="Tahoma" w:cs="Tahoma"/>
          <w:lang w:val="el-GR" w:eastAsia="ar-SA"/>
        </w:rPr>
        <w:t xml:space="preserve"> Για την απόδειξη της οικονομικής και χρηματοοικονομικής επάρκειας της παραγρά</w:t>
      </w:r>
      <w:r w:rsidR="00950F58" w:rsidRPr="00D07716">
        <w:rPr>
          <w:rFonts w:ascii="Tahoma" w:hAnsi="Tahoma" w:cs="Tahoma"/>
          <w:lang w:val="el-GR" w:eastAsia="ar-SA"/>
        </w:rPr>
        <w:t xml:space="preserve">φου </w:t>
      </w:r>
      <w:r w:rsidR="00A04F63" w:rsidRPr="00D07716">
        <w:rPr>
          <w:rFonts w:ascii="Tahoma" w:hAnsi="Tahoma" w:cs="Tahoma"/>
          <w:u w:val="single"/>
          <w:lang w:val="el-GR" w:eastAsia="ar-SA"/>
        </w:rPr>
        <w:fldChar w:fldCharType="begin"/>
      </w:r>
      <w:r w:rsidR="00A04F63" w:rsidRPr="00D07716">
        <w:rPr>
          <w:rFonts w:ascii="Tahoma" w:hAnsi="Tahoma" w:cs="Tahoma"/>
          <w:u w:val="single"/>
          <w:lang w:val="el-GR" w:eastAsia="ar-SA"/>
        </w:rPr>
        <w:instrText xml:space="preserve"> REF _Ref117341157 \h  \* MERGEFORMAT </w:instrText>
      </w:r>
      <w:r w:rsidR="00A04F63" w:rsidRPr="00D07716">
        <w:rPr>
          <w:rFonts w:ascii="Tahoma" w:hAnsi="Tahoma" w:cs="Tahoma"/>
          <w:u w:val="single"/>
          <w:lang w:val="el-GR" w:eastAsia="ar-SA"/>
        </w:rPr>
      </w:r>
      <w:r w:rsidR="00A04F63" w:rsidRPr="00D07716">
        <w:rPr>
          <w:rFonts w:ascii="Tahoma" w:hAnsi="Tahoma" w:cs="Tahoma"/>
          <w:u w:val="single"/>
          <w:lang w:val="el-GR" w:eastAsia="ar-SA"/>
        </w:rPr>
        <w:fldChar w:fldCharType="separate"/>
      </w:r>
      <w:r w:rsidR="00C82D5F" w:rsidRPr="00C82D5F">
        <w:rPr>
          <w:rFonts w:ascii="Tahoma" w:hAnsi="Tahoma" w:cs="Tahoma"/>
          <w:u w:val="single"/>
          <w:lang w:val="el-GR"/>
        </w:rPr>
        <w:t>2.2.5</w:t>
      </w:r>
      <w:r w:rsidR="00C82D5F" w:rsidRPr="00D07716">
        <w:rPr>
          <w:rFonts w:ascii="Tahoma" w:hAnsi="Tahoma" w:cs="Tahoma"/>
          <w:lang w:val="el-GR"/>
        </w:rPr>
        <w:tab/>
      </w:r>
      <w:r w:rsidR="00C82D5F">
        <w:rPr>
          <w:rFonts w:ascii="Tahoma" w:hAnsi="Tahoma" w:cs="Tahoma"/>
          <w:lang w:val="el-GR"/>
        </w:rPr>
        <w:t xml:space="preserve"> </w:t>
      </w:r>
      <w:r w:rsidR="00C82D5F" w:rsidRPr="00D07716">
        <w:rPr>
          <w:rFonts w:ascii="Tahoma" w:hAnsi="Tahoma" w:cs="Tahoma"/>
          <w:lang w:val="el-GR"/>
        </w:rPr>
        <w:t>Οικονομική και χρηματοοικονομική επάρκεια</w:t>
      </w:r>
      <w:r w:rsidR="00A04F63" w:rsidRPr="00D07716">
        <w:rPr>
          <w:rFonts w:ascii="Tahoma" w:hAnsi="Tahoma" w:cs="Tahoma"/>
          <w:u w:val="single"/>
          <w:lang w:val="el-GR" w:eastAsia="ar-SA"/>
        </w:rPr>
        <w:fldChar w:fldCharType="end"/>
      </w:r>
      <w:r w:rsidR="00A04F63" w:rsidRPr="00D07716">
        <w:rPr>
          <w:rFonts w:ascii="Tahoma" w:hAnsi="Tahoma" w:cs="Tahoma"/>
          <w:lang w:val="el-GR" w:eastAsia="ar-SA"/>
        </w:rPr>
        <w:t xml:space="preserve"> </w:t>
      </w:r>
      <w:r w:rsidR="00950F58" w:rsidRPr="00D07716">
        <w:rPr>
          <w:rFonts w:ascii="Tahoma" w:hAnsi="Tahoma" w:cs="Tahoma"/>
          <w:lang w:val="el-GR" w:eastAsia="ar-SA"/>
        </w:rPr>
        <w:t>οι οικονομικοί φορείς</w:t>
      </w:r>
      <w:r w:rsidRPr="00D07716">
        <w:rPr>
          <w:rFonts w:ascii="Tahoma" w:hAnsi="Tahoma" w:cs="Tahoma"/>
          <w:lang w:val="el-GR" w:eastAsia="ar-SA"/>
        </w:rPr>
        <w:t xml:space="preserve"> προσκομίζουν τα αναφερόμενα στον κατωτέρω πίνακα  :</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D07716" w:rsidRPr="009734EE" w14:paraId="716588CA" w14:textId="77777777" w:rsidTr="004F6764">
        <w:trPr>
          <w:trHeight w:val="711"/>
        </w:trPr>
        <w:tc>
          <w:tcPr>
            <w:tcW w:w="675" w:type="dxa"/>
            <w:shd w:val="clear" w:color="auto" w:fill="D9D9D9"/>
          </w:tcPr>
          <w:p w14:paraId="2D30535F" w14:textId="77777777" w:rsidR="00956609" w:rsidRPr="00D07716" w:rsidRDefault="00956609" w:rsidP="004F6764">
            <w:pPr>
              <w:rPr>
                <w:rFonts w:ascii="Tahoma" w:hAnsi="Tahoma" w:cs="Tahoma"/>
                <w:b/>
              </w:rPr>
            </w:pPr>
            <w:r w:rsidRPr="00D07716">
              <w:rPr>
                <w:rFonts w:ascii="Tahoma" w:hAnsi="Tahoma" w:cs="Tahoma"/>
                <w:b/>
                <w:lang w:val="el-GR"/>
              </w:rPr>
              <w:t>2</w:t>
            </w:r>
            <w:r w:rsidRPr="00D07716">
              <w:rPr>
                <w:rFonts w:ascii="Tahoma" w:hAnsi="Tahoma" w:cs="Tahoma"/>
                <w:b/>
              </w:rPr>
              <w:t>.</w:t>
            </w:r>
          </w:p>
        </w:tc>
        <w:tc>
          <w:tcPr>
            <w:tcW w:w="9180" w:type="dxa"/>
            <w:shd w:val="clear" w:color="auto" w:fill="D9D9D9"/>
          </w:tcPr>
          <w:p w14:paraId="31FB1DBB" w14:textId="3C1E1571" w:rsidR="00956609" w:rsidRPr="00D07716" w:rsidRDefault="00956609" w:rsidP="004F6764">
            <w:pPr>
              <w:autoSpaceDE w:val="0"/>
              <w:autoSpaceDN w:val="0"/>
              <w:adjustRightInd w:val="0"/>
              <w:rPr>
                <w:rFonts w:ascii="Tahoma" w:hAnsi="Tahoma" w:cs="Tahoma"/>
                <w:lang w:val="el-GR"/>
              </w:rPr>
            </w:pPr>
            <w:r w:rsidRPr="00D07716">
              <w:rPr>
                <w:rFonts w:ascii="Tahoma" w:hAnsi="Tahoma" w:cs="Tahoma"/>
                <w:b/>
                <w:lang w:val="el-GR" w:eastAsia="el-GR"/>
              </w:rPr>
              <w:t>Οι οικονομικοί φορείς που συμμετέχουν στη διαδικασία σύναψης της παρούσας απαιτείται να έχουν μέσο γενικό ετήσιο κύκλο εργασιών για τις τρεις τελευταίες οικονομικές χρήσεις ή, τις οικονομικές χρήσεις κατά τις οποίες ο οικονομικός φορέας δραστηριοποιείται, αν είναι λιγότερες από τρεις (201</w:t>
            </w:r>
            <w:r w:rsidR="00014F27" w:rsidRPr="00D07716">
              <w:rPr>
                <w:rFonts w:ascii="Tahoma" w:hAnsi="Tahoma" w:cs="Tahoma"/>
                <w:b/>
                <w:lang w:val="el-GR" w:eastAsia="el-GR"/>
              </w:rPr>
              <w:t>9</w:t>
            </w:r>
            <w:r w:rsidRPr="00D07716">
              <w:rPr>
                <w:rFonts w:ascii="Tahoma" w:hAnsi="Tahoma" w:cs="Tahoma"/>
                <w:b/>
                <w:lang w:val="el-GR" w:eastAsia="el-GR"/>
              </w:rPr>
              <w:t>-20</w:t>
            </w:r>
            <w:r w:rsidR="00014F27" w:rsidRPr="00D07716">
              <w:rPr>
                <w:rFonts w:ascii="Tahoma" w:hAnsi="Tahoma" w:cs="Tahoma"/>
                <w:b/>
                <w:lang w:val="el-GR" w:eastAsia="el-GR"/>
              </w:rPr>
              <w:t>20</w:t>
            </w:r>
            <w:r w:rsidRPr="00D07716">
              <w:rPr>
                <w:rFonts w:ascii="Tahoma" w:hAnsi="Tahoma" w:cs="Tahoma"/>
                <w:b/>
                <w:lang w:val="el-GR" w:eastAsia="el-GR"/>
              </w:rPr>
              <w:t>-202</w:t>
            </w:r>
            <w:r w:rsidR="00014F27" w:rsidRPr="00D07716">
              <w:rPr>
                <w:rFonts w:ascii="Tahoma" w:hAnsi="Tahoma" w:cs="Tahoma"/>
                <w:b/>
                <w:lang w:val="el-GR" w:eastAsia="el-GR"/>
              </w:rPr>
              <w:t>1</w:t>
            </w:r>
            <w:r w:rsidRPr="00D07716">
              <w:rPr>
                <w:rFonts w:ascii="Tahoma" w:hAnsi="Tahoma" w:cs="Tahoma"/>
                <w:lang w:val="el-GR"/>
              </w:rPr>
              <w:t xml:space="preserve">) </w:t>
            </w:r>
            <w:r w:rsidRPr="00D07716">
              <w:rPr>
                <w:rFonts w:ascii="Tahoma" w:hAnsi="Tahoma" w:cs="Tahoma"/>
                <w:b/>
                <w:lang w:val="el-GR" w:eastAsia="el-GR"/>
              </w:rPr>
              <w:t>τουλάχιστον ίσο με το 200% του προϋπολογισμού του υπό ανάθεση Έργου, για το οποίο υποβάλλει προσφορά.</w:t>
            </w:r>
            <w:r w:rsidRPr="00D07716">
              <w:rPr>
                <w:rFonts w:ascii="Tahoma" w:hAnsi="Tahoma" w:cs="Tahoma"/>
                <w:lang w:val="el-GR"/>
              </w:rPr>
              <w:t xml:space="preserve"> </w:t>
            </w:r>
          </w:p>
          <w:p w14:paraId="09B06DF2" w14:textId="77777777" w:rsidR="00956609" w:rsidRPr="00D07716" w:rsidRDefault="00956609" w:rsidP="004F6764">
            <w:pPr>
              <w:autoSpaceDE w:val="0"/>
              <w:autoSpaceDN w:val="0"/>
              <w:adjustRightInd w:val="0"/>
              <w:rPr>
                <w:rFonts w:ascii="Tahoma" w:hAnsi="Tahoma" w:cs="Tahoma"/>
                <w:lang w:val="el-GR"/>
              </w:rPr>
            </w:pPr>
          </w:p>
          <w:p w14:paraId="50769CAD" w14:textId="77777777" w:rsidR="00956609" w:rsidRPr="00D07716" w:rsidRDefault="00956609" w:rsidP="004F6764">
            <w:pPr>
              <w:autoSpaceDE w:val="0"/>
              <w:autoSpaceDN w:val="0"/>
              <w:adjustRightInd w:val="0"/>
              <w:rPr>
                <w:rFonts w:ascii="Tahoma" w:hAnsi="Tahoma" w:cs="Tahoma"/>
                <w:lang w:val="el-GR" w:eastAsia="el-GR"/>
              </w:rPr>
            </w:pPr>
            <w:r w:rsidRPr="00D07716">
              <w:rPr>
                <w:rFonts w:ascii="Tahoma" w:hAnsi="Tahoma" w:cs="Tahoma"/>
                <w:lang w:val="el-GR"/>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D07716" w:rsidRPr="009734EE" w14:paraId="6D43CB8B" w14:textId="77777777" w:rsidTr="004F6764">
        <w:trPr>
          <w:trHeight w:val="711"/>
        </w:trPr>
        <w:tc>
          <w:tcPr>
            <w:tcW w:w="675" w:type="dxa"/>
            <w:tcBorders>
              <w:top w:val="single" w:sz="4" w:space="0" w:color="auto"/>
              <w:left w:val="single" w:sz="4" w:space="0" w:color="auto"/>
              <w:bottom w:val="single" w:sz="4" w:space="0" w:color="auto"/>
              <w:right w:val="single" w:sz="4" w:space="0" w:color="auto"/>
            </w:tcBorders>
            <w:shd w:val="clear" w:color="auto" w:fill="auto"/>
          </w:tcPr>
          <w:p w14:paraId="5F3D9575" w14:textId="77777777" w:rsidR="00956609" w:rsidRPr="00D07716" w:rsidRDefault="00956609" w:rsidP="004F6764">
            <w:pPr>
              <w:rPr>
                <w:rFonts w:ascii="Tahoma" w:hAnsi="Tahoma" w:cs="Tahoma"/>
                <w:b/>
                <w:lang w:val="el-GR"/>
              </w:rPr>
            </w:pPr>
            <w:r w:rsidRPr="00D07716">
              <w:rPr>
                <w:rFonts w:ascii="Tahoma" w:hAnsi="Tahoma" w:cs="Tahoma"/>
                <w:b/>
                <w:lang w:val="el-GR"/>
              </w:rPr>
              <w:t>2.1</w:t>
            </w:r>
          </w:p>
        </w:tc>
        <w:tc>
          <w:tcPr>
            <w:tcW w:w="9180" w:type="dxa"/>
            <w:tcBorders>
              <w:top w:val="single" w:sz="4" w:space="0" w:color="auto"/>
              <w:left w:val="single" w:sz="4" w:space="0" w:color="auto"/>
              <w:bottom w:val="single" w:sz="4" w:space="0" w:color="auto"/>
              <w:right w:val="single" w:sz="4" w:space="0" w:color="auto"/>
            </w:tcBorders>
            <w:shd w:val="clear" w:color="auto" w:fill="auto"/>
          </w:tcPr>
          <w:p w14:paraId="589B8EE1" w14:textId="4CDBA394" w:rsidR="00956609" w:rsidRPr="00D07716" w:rsidRDefault="00956609" w:rsidP="004F6764">
            <w:pPr>
              <w:rPr>
                <w:rFonts w:ascii="Tahoma" w:hAnsi="Tahoma" w:cs="Tahoma"/>
                <w:lang w:val="el-GR" w:eastAsia="en-US"/>
              </w:rPr>
            </w:pPr>
            <w:r w:rsidRPr="00D07716">
              <w:rPr>
                <w:rFonts w:ascii="Tahoma" w:hAnsi="Tahoma" w:cs="Tahoma"/>
                <w:lang w:val="el-GR" w:eastAsia="en-US"/>
              </w:rPr>
              <w:t xml:space="preserve">Ισολογισμούς σύμφωνα με την περί εταιρειών νομοθεσία της χώρας όπου είναι εγκατεστημένοι, των τελευταίων τριών (3) κλεισμένων διαχειριστικών χρήσεων, σε περίπτωση που υποχρεούται στην έκδοση Ισολογισμών ή φορολογικά έγγραφα για την επιβεβαίωση του κύκλου εργασιών του ή Ένορκη Βεβαίωση του συνολικού ύψους του ετήσιου κύκλου εργασιών, σε περίπτωση που δεν υποχρεούται στην έκδοση Ισολογισμών ή/ και αποσπάσματα οικονομικών καταστάσεων, τα οποία αντιστοιχούν, σε κάθε περίπτωση, στα κριτήρια οικονομικής και χρηματοοικονομικής επάρκειας που έχουν τεθεί  στο άρθρο </w:t>
            </w:r>
            <w:r w:rsidR="00A04F63" w:rsidRPr="00D07716">
              <w:rPr>
                <w:rFonts w:ascii="Tahoma" w:hAnsi="Tahoma" w:cs="Tahoma"/>
                <w:u w:val="single"/>
                <w:lang w:val="el-GR" w:eastAsia="ar-SA"/>
              </w:rPr>
              <w:fldChar w:fldCharType="begin"/>
            </w:r>
            <w:r w:rsidR="00A04F63" w:rsidRPr="00D07716">
              <w:rPr>
                <w:rFonts w:ascii="Tahoma" w:hAnsi="Tahoma" w:cs="Tahoma"/>
                <w:u w:val="single"/>
                <w:lang w:val="el-GR" w:eastAsia="ar-SA"/>
              </w:rPr>
              <w:instrText xml:space="preserve"> REF _Ref117341157 \h  \* MERGEFORMAT </w:instrText>
            </w:r>
            <w:r w:rsidR="00A04F63" w:rsidRPr="00D07716">
              <w:rPr>
                <w:rFonts w:ascii="Tahoma" w:hAnsi="Tahoma" w:cs="Tahoma"/>
                <w:u w:val="single"/>
                <w:lang w:val="el-GR" w:eastAsia="ar-SA"/>
              </w:rPr>
            </w:r>
            <w:r w:rsidR="00A04F63" w:rsidRPr="00D07716">
              <w:rPr>
                <w:rFonts w:ascii="Tahoma" w:hAnsi="Tahoma" w:cs="Tahoma"/>
                <w:u w:val="single"/>
                <w:lang w:val="el-GR" w:eastAsia="ar-SA"/>
              </w:rPr>
              <w:fldChar w:fldCharType="separate"/>
            </w:r>
            <w:r w:rsidR="00C82D5F" w:rsidRPr="00C82D5F">
              <w:rPr>
                <w:rFonts w:ascii="Tahoma" w:hAnsi="Tahoma" w:cs="Tahoma"/>
                <w:u w:val="single"/>
                <w:lang w:val="el-GR"/>
              </w:rPr>
              <w:t>2.2.5</w:t>
            </w:r>
            <w:r w:rsidR="00C82D5F" w:rsidRPr="00D07716">
              <w:rPr>
                <w:rFonts w:ascii="Tahoma" w:hAnsi="Tahoma" w:cs="Tahoma"/>
                <w:lang w:val="el-GR"/>
              </w:rPr>
              <w:tab/>
            </w:r>
            <w:r w:rsidR="00C82D5F">
              <w:rPr>
                <w:rFonts w:ascii="Tahoma" w:hAnsi="Tahoma" w:cs="Tahoma"/>
                <w:lang w:val="el-GR"/>
              </w:rPr>
              <w:t xml:space="preserve"> </w:t>
            </w:r>
            <w:r w:rsidR="00C82D5F" w:rsidRPr="00D07716">
              <w:rPr>
                <w:rFonts w:ascii="Tahoma" w:hAnsi="Tahoma" w:cs="Tahoma"/>
                <w:lang w:val="el-GR"/>
              </w:rPr>
              <w:t>Οικονομική και χρηματοοικονομική επάρκεια</w:t>
            </w:r>
            <w:r w:rsidR="00A04F63" w:rsidRPr="00D07716">
              <w:rPr>
                <w:rFonts w:ascii="Tahoma" w:hAnsi="Tahoma" w:cs="Tahoma"/>
                <w:u w:val="single"/>
                <w:lang w:val="el-GR" w:eastAsia="ar-SA"/>
              </w:rPr>
              <w:fldChar w:fldCharType="end"/>
            </w:r>
            <w:r w:rsidRPr="00D07716">
              <w:rPr>
                <w:rFonts w:ascii="Tahoma" w:hAnsi="Tahoma" w:cs="Tahoma"/>
                <w:lang w:val="el-GR" w:eastAsia="en-US"/>
              </w:rPr>
              <w:t xml:space="preserve">. </w:t>
            </w:r>
          </w:p>
          <w:p w14:paraId="44EA5821" w14:textId="6EAF86E8" w:rsidR="00956609" w:rsidRPr="00D07716" w:rsidRDefault="00956609" w:rsidP="006A1042">
            <w:pPr>
              <w:rPr>
                <w:rFonts w:ascii="Tahoma" w:hAnsi="Tahoma" w:cs="Tahoma"/>
                <w:b/>
                <w:lang w:val="el-GR" w:eastAsia="el-GR"/>
              </w:rPr>
            </w:pPr>
            <w:r w:rsidRPr="00D07716">
              <w:rPr>
                <w:rFonts w:ascii="Tahoma" w:eastAsia="Calibri" w:hAnsi="Tahoma" w:cs="Tahoma"/>
                <w:lang w:val="el-GR" w:eastAsia="ar-SA"/>
              </w:rPr>
              <w:t>Εάν ο οικονομικός φορέας, για βάσιμο λόγο, δεν είναι σε θέση να προσκομίσει τα ανωτέρω δικαιολογητικά, μπορεί να αποδεικνύει την οικονομική και χρηματοοικονομική του επάρκεια με οποιοδήποτε άλλο κατάλληλο έγγραφο.</w:t>
            </w:r>
          </w:p>
        </w:tc>
      </w:tr>
    </w:tbl>
    <w:p w14:paraId="5CE4805E" w14:textId="77777777" w:rsidR="00E66B93" w:rsidRPr="00D07716" w:rsidRDefault="00E66B93">
      <w:pPr>
        <w:rPr>
          <w:rFonts w:ascii="Tahoma" w:hAnsi="Tahoma" w:cs="Tahoma"/>
          <w:lang w:val="el-GR"/>
        </w:rPr>
      </w:pPr>
    </w:p>
    <w:p w14:paraId="451D6D24" w14:textId="6B7CF1E2" w:rsidR="00FF3BBD" w:rsidRPr="00D07716" w:rsidRDefault="00FF3BBD" w:rsidP="00FF3BBD">
      <w:pPr>
        <w:rPr>
          <w:rFonts w:ascii="Tahoma" w:hAnsi="Tahoma" w:cs="Tahoma"/>
          <w:lang w:val="el-GR"/>
        </w:rPr>
      </w:pPr>
      <w:r w:rsidRPr="00D07716">
        <w:rPr>
          <w:rFonts w:ascii="Tahoma" w:hAnsi="Tahoma" w:cs="Tahoma"/>
          <w:b/>
          <w:bCs/>
          <w:lang w:val="el-GR"/>
        </w:rPr>
        <w:t>Β.</w:t>
      </w:r>
      <w:r w:rsidR="000D2E22" w:rsidRPr="00D07716">
        <w:rPr>
          <w:rFonts w:ascii="Tahoma" w:hAnsi="Tahoma" w:cs="Tahoma"/>
          <w:b/>
          <w:bCs/>
          <w:lang w:val="el-GR"/>
        </w:rPr>
        <w:t>5</w:t>
      </w:r>
      <w:r w:rsidRPr="00D07716">
        <w:rPr>
          <w:rFonts w:ascii="Tahoma" w:hAnsi="Tahoma" w:cs="Tahoma"/>
          <w:b/>
          <w:bCs/>
          <w:lang w:val="el-GR"/>
        </w:rPr>
        <w:t xml:space="preserve">. </w:t>
      </w:r>
      <w:r w:rsidRPr="00D07716">
        <w:rPr>
          <w:rFonts w:ascii="Tahoma" w:hAnsi="Tahoma" w:cs="Tahoma"/>
          <w:lang w:val="el-GR"/>
        </w:rPr>
        <w:t xml:space="preserve">Για την απόδειξη της τεχνικής ικανότητας της παραγράφου </w:t>
      </w:r>
      <w:r w:rsidR="008473C0" w:rsidRPr="00D07716">
        <w:rPr>
          <w:rFonts w:ascii="Tahoma" w:hAnsi="Tahoma" w:cs="Tahoma"/>
          <w:szCs w:val="22"/>
          <w:u w:val="single"/>
          <w:lang w:val="el-GR"/>
        </w:rPr>
        <w:t>2.2.6</w:t>
      </w:r>
      <w:r w:rsidR="008473C0" w:rsidRPr="00D07716">
        <w:rPr>
          <w:rFonts w:ascii="Tahoma" w:hAnsi="Tahoma" w:cs="Tahoma"/>
          <w:szCs w:val="22"/>
          <w:lang w:val="el-GR"/>
        </w:rPr>
        <w:t xml:space="preserve">  </w:t>
      </w:r>
      <w:r w:rsidRPr="00D07716">
        <w:rPr>
          <w:rFonts w:ascii="Tahoma" w:hAnsi="Tahoma" w:cs="Tahoma"/>
          <w:lang w:val="el-GR"/>
        </w:rPr>
        <w:t>οι οικονομικοί φορείς προσκομίζουν τα αναφερόμενα στον κατωτέρω πίνακα :</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D07716" w:rsidRPr="009734EE" w14:paraId="3D783CF5" w14:textId="77777777" w:rsidTr="004F6764">
        <w:trPr>
          <w:trHeight w:val="758"/>
        </w:trPr>
        <w:tc>
          <w:tcPr>
            <w:tcW w:w="675" w:type="dxa"/>
            <w:shd w:val="clear" w:color="auto" w:fill="D9D9D9"/>
          </w:tcPr>
          <w:p w14:paraId="14F0D380" w14:textId="77777777" w:rsidR="00FF3BBD" w:rsidRPr="00D07716" w:rsidRDefault="00FF3BBD" w:rsidP="004F6764">
            <w:pPr>
              <w:rPr>
                <w:rFonts w:ascii="Tahoma" w:hAnsi="Tahoma" w:cs="Tahoma"/>
                <w:b/>
                <w:szCs w:val="22"/>
                <w:lang w:val="el-GR"/>
              </w:rPr>
            </w:pPr>
            <w:r w:rsidRPr="00D07716">
              <w:rPr>
                <w:rFonts w:ascii="Tahoma" w:hAnsi="Tahoma" w:cs="Tahoma"/>
                <w:b/>
                <w:szCs w:val="22"/>
                <w:lang w:val="el-GR"/>
              </w:rPr>
              <w:t>3</w:t>
            </w:r>
          </w:p>
        </w:tc>
        <w:tc>
          <w:tcPr>
            <w:tcW w:w="9180" w:type="dxa"/>
            <w:shd w:val="clear" w:color="auto" w:fill="D9D9D9"/>
          </w:tcPr>
          <w:p w14:paraId="00AE657E" w14:textId="1ADFCA32" w:rsidR="00FF3BBD" w:rsidRPr="00D07716" w:rsidRDefault="00FF3BBD" w:rsidP="008068D2">
            <w:pPr>
              <w:pStyle w:val="Tabletext"/>
              <w:jc w:val="both"/>
              <w:rPr>
                <w:rFonts w:cs="Tahoma"/>
                <w:sz w:val="22"/>
                <w:szCs w:val="22"/>
              </w:rPr>
            </w:pPr>
            <w:r w:rsidRPr="00D07716">
              <w:rPr>
                <w:rFonts w:cs="Tahoma"/>
                <w:b/>
                <w:bCs/>
                <w:sz w:val="22"/>
                <w:szCs w:val="22"/>
                <w:lang w:eastAsia="el-GR"/>
              </w:rPr>
              <w:t xml:space="preserve">Οι οικονομικοί φορείς που συμμετέχουν στη διαδικασία σύναψης της παρούσας απαιτείται </w:t>
            </w:r>
            <w:r w:rsidRPr="00D07716">
              <w:rPr>
                <w:rFonts w:cs="Tahoma"/>
                <w:b/>
                <w:sz w:val="22"/>
                <w:szCs w:val="22"/>
                <w:lang w:eastAsia="el-GR"/>
              </w:rPr>
              <w:t>ν</w:t>
            </w:r>
            <w:r w:rsidRPr="00D07716">
              <w:rPr>
                <w:rFonts w:cs="Tahoma"/>
                <w:b/>
                <w:sz w:val="22"/>
                <w:szCs w:val="22"/>
              </w:rPr>
              <w:t>α διαθέτουν την κατάλληλα τεκμηριωμένη και αποδεδειγμένη επαγγελματική ικανότητα στην υλοποίηση έργων αντίστοιχου μεγέθους και πολυπλοκότητας με το υπό ανάθεση Έργο σύμφωνα με την παρ.</w:t>
            </w:r>
            <w:r w:rsidR="008068D2" w:rsidRPr="00D07716">
              <w:rPr>
                <w:rFonts w:cs="Tahoma"/>
                <w:b/>
                <w:sz w:val="22"/>
                <w:szCs w:val="22"/>
              </w:rPr>
              <w:t xml:space="preserve"> </w:t>
            </w:r>
            <w:r w:rsidR="008068D2" w:rsidRPr="00D07716">
              <w:rPr>
                <w:rFonts w:cs="Tahoma"/>
                <w:b/>
                <w:sz w:val="22"/>
                <w:szCs w:val="22"/>
                <w:u w:val="single"/>
              </w:rPr>
              <w:fldChar w:fldCharType="begin"/>
            </w:r>
            <w:r w:rsidR="008068D2" w:rsidRPr="00D07716">
              <w:rPr>
                <w:rFonts w:cs="Tahoma"/>
                <w:b/>
                <w:sz w:val="22"/>
                <w:szCs w:val="22"/>
                <w:u w:val="single"/>
              </w:rPr>
              <w:instrText xml:space="preserve"> REF _Ref117343515 \h  \* MERGEFORMAT </w:instrText>
            </w:r>
            <w:r w:rsidR="008068D2" w:rsidRPr="00D07716">
              <w:rPr>
                <w:rFonts w:cs="Tahoma"/>
                <w:b/>
                <w:sz w:val="22"/>
                <w:szCs w:val="22"/>
                <w:u w:val="single"/>
              </w:rPr>
            </w:r>
            <w:r w:rsidR="008068D2" w:rsidRPr="00D07716">
              <w:rPr>
                <w:rFonts w:cs="Tahoma"/>
                <w:b/>
                <w:sz w:val="22"/>
                <w:szCs w:val="22"/>
                <w:u w:val="single"/>
              </w:rPr>
              <w:fldChar w:fldCharType="separate"/>
            </w:r>
            <w:r w:rsidR="00C82D5F" w:rsidRPr="00C82D5F">
              <w:rPr>
                <w:rFonts w:cs="Tahoma"/>
                <w:sz w:val="22"/>
                <w:szCs w:val="22"/>
                <w:u w:val="single"/>
              </w:rPr>
              <w:t>2.2.6.1 Τεχνική ικανότητα</w:t>
            </w:r>
            <w:r w:rsidR="008068D2" w:rsidRPr="00D07716">
              <w:rPr>
                <w:rFonts w:cs="Tahoma"/>
                <w:b/>
                <w:sz w:val="22"/>
                <w:szCs w:val="22"/>
                <w:u w:val="single"/>
              </w:rPr>
              <w:fldChar w:fldCharType="end"/>
            </w:r>
            <w:r w:rsidR="008068D2" w:rsidRPr="00D07716">
              <w:rPr>
                <w:rFonts w:cs="Tahoma"/>
                <w:b/>
                <w:sz w:val="22"/>
                <w:szCs w:val="22"/>
              </w:rPr>
              <w:t xml:space="preserve">. </w:t>
            </w:r>
            <w:r w:rsidRPr="00D07716">
              <w:rPr>
                <w:rFonts w:cs="Tahoma"/>
                <w:sz w:val="22"/>
                <w:szCs w:val="22"/>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D07716" w:rsidRPr="009734EE" w14:paraId="15580762" w14:textId="77777777" w:rsidTr="004F6764">
        <w:tc>
          <w:tcPr>
            <w:tcW w:w="675" w:type="dxa"/>
          </w:tcPr>
          <w:p w14:paraId="48C766F6" w14:textId="77777777" w:rsidR="00FF3BBD" w:rsidRPr="00D07716" w:rsidRDefault="00FF3BBD" w:rsidP="004F6764">
            <w:pPr>
              <w:rPr>
                <w:rFonts w:ascii="Tahoma" w:hAnsi="Tahoma" w:cs="Tahoma"/>
                <w:szCs w:val="22"/>
              </w:rPr>
            </w:pPr>
            <w:r w:rsidRPr="00D07716">
              <w:rPr>
                <w:rFonts w:ascii="Tahoma" w:hAnsi="Tahoma" w:cs="Tahoma"/>
                <w:szCs w:val="22"/>
                <w:lang w:val="el-GR"/>
              </w:rPr>
              <w:lastRenderedPageBreak/>
              <w:t>3</w:t>
            </w:r>
            <w:r w:rsidRPr="00D07716">
              <w:rPr>
                <w:rFonts w:ascii="Tahoma" w:hAnsi="Tahoma" w:cs="Tahoma"/>
                <w:szCs w:val="22"/>
              </w:rPr>
              <w:t>.1</w:t>
            </w:r>
          </w:p>
        </w:tc>
        <w:tc>
          <w:tcPr>
            <w:tcW w:w="9180" w:type="dxa"/>
          </w:tcPr>
          <w:p w14:paraId="24C5B626" w14:textId="50C3367A" w:rsidR="00FF3BBD" w:rsidRPr="00D07716" w:rsidRDefault="00FF3BBD" w:rsidP="004F6764">
            <w:pPr>
              <w:pStyle w:val="Tabletext"/>
              <w:jc w:val="both"/>
              <w:rPr>
                <w:rFonts w:cs="Tahoma"/>
                <w:sz w:val="22"/>
                <w:szCs w:val="22"/>
              </w:rPr>
            </w:pPr>
            <w:r w:rsidRPr="00D07716">
              <w:rPr>
                <w:rFonts w:cs="Tahoma"/>
                <w:sz w:val="22"/>
                <w:szCs w:val="22"/>
              </w:rPr>
              <w:t xml:space="preserve">Κατάλογο των κυριότερων συναφών έργων που υλοποίησε επιτυχώς ο οικονομικός φορέας κατά τα </w:t>
            </w:r>
            <w:r w:rsidR="004D5408" w:rsidRPr="00D07716">
              <w:rPr>
                <w:rFonts w:cs="Tahoma"/>
                <w:sz w:val="22"/>
                <w:szCs w:val="22"/>
              </w:rPr>
              <w:t>πέντε</w:t>
            </w:r>
            <w:r w:rsidRPr="00D07716">
              <w:rPr>
                <w:rFonts w:cs="Tahoma"/>
                <w:sz w:val="22"/>
                <w:szCs w:val="22"/>
              </w:rPr>
              <w:t xml:space="preserve"> (</w:t>
            </w:r>
            <w:r w:rsidR="004D5408" w:rsidRPr="00D07716">
              <w:rPr>
                <w:rFonts w:cs="Tahoma"/>
                <w:sz w:val="22"/>
                <w:szCs w:val="22"/>
              </w:rPr>
              <w:t>5</w:t>
            </w:r>
            <w:r w:rsidRPr="00D07716">
              <w:rPr>
                <w:rFonts w:cs="Tahoma"/>
                <w:sz w:val="22"/>
                <w:szCs w:val="22"/>
              </w:rPr>
              <w:t xml:space="preserve">) τελευταία έτη, </w:t>
            </w:r>
            <w:r w:rsidR="00610D9B" w:rsidRPr="00DD39A2">
              <w:rPr>
                <w:rFonts w:cs="Tahoma"/>
                <w:sz w:val="22"/>
                <w:szCs w:val="22"/>
              </w:rPr>
              <w:t>περιλαμβανομένου του τρέχοντος έτους</w:t>
            </w:r>
            <w:r w:rsidR="00610D9B" w:rsidRPr="00D07716">
              <w:rPr>
                <w:rFonts w:cs="Tahoma"/>
                <w:sz w:val="22"/>
                <w:szCs w:val="22"/>
              </w:rPr>
              <w:t xml:space="preserve">, </w:t>
            </w:r>
            <w:r w:rsidRPr="00D07716">
              <w:rPr>
                <w:rFonts w:cs="Tahoma"/>
                <w:sz w:val="22"/>
                <w:szCs w:val="22"/>
              </w:rPr>
              <w:t>σύμφωνα με το ακόλουθο Υπόδειγμα:</w:t>
            </w:r>
          </w:p>
          <w:tbl>
            <w:tblPr>
              <w:tblW w:w="9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8"/>
              <w:gridCol w:w="993"/>
              <w:gridCol w:w="1162"/>
              <w:gridCol w:w="1065"/>
              <w:gridCol w:w="1209"/>
              <w:gridCol w:w="1385"/>
              <w:gridCol w:w="1548"/>
              <w:gridCol w:w="1405"/>
            </w:tblGrid>
            <w:tr w:rsidR="00D07716" w:rsidRPr="009734EE" w14:paraId="286C092E" w14:textId="77777777" w:rsidTr="00673D2D">
              <w:tc>
                <w:tcPr>
                  <w:tcW w:w="170" w:type="pct"/>
                  <w:shd w:val="clear" w:color="auto" w:fill="D9D9D9"/>
                </w:tcPr>
                <w:p w14:paraId="4FE98DEB" w14:textId="77777777" w:rsidR="00FF3BBD" w:rsidRPr="00D07716" w:rsidRDefault="00FF3BBD" w:rsidP="00EC5272">
                  <w:pPr>
                    <w:tabs>
                      <w:tab w:val="left" w:pos="-2268"/>
                    </w:tabs>
                    <w:spacing w:line="276" w:lineRule="auto"/>
                    <w:jc w:val="center"/>
                    <w:rPr>
                      <w:rFonts w:ascii="Tahoma" w:hAnsi="Tahoma" w:cs="Tahoma"/>
                      <w:sz w:val="16"/>
                      <w:szCs w:val="16"/>
                    </w:rPr>
                  </w:pPr>
                  <w:r w:rsidRPr="00D07716">
                    <w:rPr>
                      <w:rFonts w:ascii="Tahoma" w:hAnsi="Tahoma" w:cs="Tahoma"/>
                      <w:sz w:val="16"/>
                      <w:szCs w:val="16"/>
                    </w:rPr>
                    <w:t>Α/Α</w:t>
                  </w:r>
                </w:p>
              </w:tc>
              <w:tc>
                <w:tcPr>
                  <w:tcW w:w="547" w:type="pct"/>
                  <w:shd w:val="clear" w:color="auto" w:fill="D9D9D9"/>
                </w:tcPr>
                <w:p w14:paraId="4DF66077" w14:textId="77777777" w:rsidR="00FF3BBD" w:rsidRPr="00D07716" w:rsidRDefault="00FF3BBD" w:rsidP="00EC5272">
                  <w:pPr>
                    <w:tabs>
                      <w:tab w:val="left" w:pos="-2268"/>
                    </w:tabs>
                    <w:spacing w:line="276" w:lineRule="auto"/>
                    <w:jc w:val="center"/>
                    <w:rPr>
                      <w:rFonts w:ascii="Tahoma" w:hAnsi="Tahoma" w:cs="Tahoma"/>
                      <w:sz w:val="16"/>
                      <w:szCs w:val="16"/>
                    </w:rPr>
                  </w:pPr>
                  <w:r w:rsidRPr="00D07716">
                    <w:rPr>
                      <w:rFonts w:ascii="Tahoma" w:hAnsi="Tahoma" w:cs="Tahoma"/>
                      <w:sz w:val="16"/>
                      <w:szCs w:val="16"/>
                    </w:rPr>
                    <w:t>ΠΕΛΑΤΗΣ</w:t>
                  </w:r>
                </w:p>
              </w:tc>
              <w:tc>
                <w:tcPr>
                  <w:tcW w:w="640" w:type="pct"/>
                  <w:shd w:val="clear" w:color="auto" w:fill="D9D9D9"/>
                </w:tcPr>
                <w:p w14:paraId="7FDF84E0" w14:textId="77777777" w:rsidR="00FF3BBD" w:rsidRPr="00D07716" w:rsidRDefault="00FF3BBD" w:rsidP="00EC5272">
                  <w:pPr>
                    <w:tabs>
                      <w:tab w:val="left" w:pos="-2268"/>
                    </w:tabs>
                    <w:spacing w:line="276" w:lineRule="auto"/>
                    <w:jc w:val="center"/>
                    <w:rPr>
                      <w:rFonts w:ascii="Tahoma" w:hAnsi="Tahoma" w:cs="Tahoma"/>
                      <w:sz w:val="16"/>
                      <w:szCs w:val="16"/>
                    </w:rPr>
                  </w:pPr>
                  <w:r w:rsidRPr="00D07716">
                    <w:rPr>
                      <w:rFonts w:ascii="Tahoma" w:hAnsi="Tahoma" w:cs="Tahoma"/>
                      <w:sz w:val="16"/>
                      <w:szCs w:val="16"/>
                    </w:rPr>
                    <w:t>ΣΥΝΤΟΜΗ ΠΕΡΙΓΡΑΦΗ ΤΟΥ ΕΡΓΟΥ</w:t>
                  </w:r>
                </w:p>
              </w:tc>
              <w:tc>
                <w:tcPr>
                  <w:tcW w:w="587" w:type="pct"/>
                  <w:shd w:val="clear" w:color="auto" w:fill="D9D9D9"/>
                </w:tcPr>
                <w:p w14:paraId="3CF988CD" w14:textId="77777777" w:rsidR="00FF3BBD" w:rsidRPr="00D07716" w:rsidRDefault="00FF3BBD" w:rsidP="00EC5272">
                  <w:pPr>
                    <w:tabs>
                      <w:tab w:val="left" w:pos="-2268"/>
                    </w:tabs>
                    <w:spacing w:line="276" w:lineRule="auto"/>
                    <w:jc w:val="center"/>
                    <w:rPr>
                      <w:rFonts w:ascii="Tahoma" w:hAnsi="Tahoma" w:cs="Tahoma"/>
                      <w:sz w:val="16"/>
                      <w:szCs w:val="16"/>
                    </w:rPr>
                  </w:pPr>
                  <w:r w:rsidRPr="00D07716">
                    <w:rPr>
                      <w:rFonts w:ascii="Tahoma" w:hAnsi="Tahoma" w:cs="Tahoma"/>
                      <w:sz w:val="16"/>
                      <w:szCs w:val="16"/>
                    </w:rPr>
                    <w:t>ΔΙΑΡΚΕΙΑ ΕΚΤΕΛΕΣΗΣ ΕΡΓΟΥ</w:t>
                  </w:r>
                </w:p>
              </w:tc>
              <w:tc>
                <w:tcPr>
                  <w:tcW w:w="666" w:type="pct"/>
                  <w:shd w:val="clear" w:color="auto" w:fill="D9D9D9"/>
                </w:tcPr>
                <w:p w14:paraId="4C01EB07" w14:textId="77777777" w:rsidR="00FF3BBD" w:rsidRPr="00D07716" w:rsidRDefault="00FF3BBD" w:rsidP="00EC5272">
                  <w:pPr>
                    <w:tabs>
                      <w:tab w:val="left" w:pos="-2268"/>
                    </w:tabs>
                    <w:spacing w:line="276" w:lineRule="auto"/>
                    <w:jc w:val="center"/>
                    <w:rPr>
                      <w:rFonts w:ascii="Tahoma" w:hAnsi="Tahoma" w:cs="Tahoma"/>
                      <w:sz w:val="16"/>
                      <w:szCs w:val="16"/>
                    </w:rPr>
                  </w:pPr>
                  <w:r w:rsidRPr="00D07716">
                    <w:rPr>
                      <w:rFonts w:ascii="Tahoma" w:hAnsi="Tahoma" w:cs="Tahoma"/>
                      <w:sz w:val="16"/>
                      <w:szCs w:val="16"/>
                    </w:rPr>
                    <w:t>ΠΡΟΫΠΟ-ΛΟΓΙΣΜΟΣ</w:t>
                  </w:r>
                </w:p>
              </w:tc>
              <w:tc>
                <w:tcPr>
                  <w:tcW w:w="763" w:type="pct"/>
                  <w:shd w:val="clear" w:color="auto" w:fill="D9D9D9"/>
                </w:tcPr>
                <w:p w14:paraId="00A23B1F" w14:textId="77777777" w:rsidR="00FF3BBD" w:rsidRPr="00D07716" w:rsidRDefault="00FF3BBD" w:rsidP="00EC5272">
                  <w:pPr>
                    <w:tabs>
                      <w:tab w:val="left" w:pos="-2268"/>
                    </w:tabs>
                    <w:spacing w:line="276" w:lineRule="auto"/>
                    <w:jc w:val="center"/>
                    <w:rPr>
                      <w:rFonts w:ascii="Tahoma" w:hAnsi="Tahoma" w:cs="Tahoma"/>
                      <w:sz w:val="16"/>
                      <w:szCs w:val="16"/>
                      <w:lang w:val="el-GR"/>
                    </w:rPr>
                  </w:pPr>
                  <w:r w:rsidRPr="00D07716">
                    <w:rPr>
                      <w:rFonts w:ascii="Tahoma" w:hAnsi="Tahoma" w:cs="Tahoma"/>
                      <w:sz w:val="16"/>
                      <w:szCs w:val="16"/>
                      <w:lang w:val="el-GR"/>
                    </w:rPr>
                    <w:t>ΣΥΝΟΠΤΙΚΗ ΠΕΡΙΓΡΑΦΗ ΣΥΝΕΙΣΦΟΡΑΣ ΣΤΟ ΕΡΓΟ</w:t>
                  </w:r>
                </w:p>
                <w:p w14:paraId="6AC2C3FD" w14:textId="77777777" w:rsidR="00FF3BBD" w:rsidRPr="00D07716" w:rsidRDefault="00FF3BBD" w:rsidP="00EC5272">
                  <w:pPr>
                    <w:tabs>
                      <w:tab w:val="left" w:pos="-2268"/>
                    </w:tabs>
                    <w:spacing w:line="276" w:lineRule="auto"/>
                    <w:jc w:val="center"/>
                    <w:rPr>
                      <w:rFonts w:ascii="Tahoma" w:hAnsi="Tahoma" w:cs="Tahoma"/>
                      <w:sz w:val="16"/>
                      <w:szCs w:val="16"/>
                      <w:lang w:val="el-GR"/>
                    </w:rPr>
                  </w:pPr>
                  <w:r w:rsidRPr="00D07716">
                    <w:rPr>
                      <w:rFonts w:ascii="Tahoma" w:hAnsi="Tahoma" w:cs="Tahoma"/>
                      <w:sz w:val="16"/>
                      <w:szCs w:val="16"/>
                      <w:lang w:val="el-GR"/>
                    </w:rPr>
                    <w:t>(αντικείμενο)</w:t>
                  </w:r>
                </w:p>
              </w:tc>
              <w:tc>
                <w:tcPr>
                  <w:tcW w:w="853" w:type="pct"/>
                  <w:shd w:val="clear" w:color="auto" w:fill="D9D9D9"/>
                </w:tcPr>
                <w:p w14:paraId="4CE5B5CD" w14:textId="77777777" w:rsidR="00FF3BBD" w:rsidRPr="00D07716" w:rsidRDefault="00FF3BBD" w:rsidP="00EC5272">
                  <w:pPr>
                    <w:tabs>
                      <w:tab w:val="left" w:pos="-2268"/>
                    </w:tabs>
                    <w:spacing w:line="276" w:lineRule="auto"/>
                    <w:jc w:val="center"/>
                    <w:rPr>
                      <w:rFonts w:ascii="Tahoma" w:hAnsi="Tahoma" w:cs="Tahoma"/>
                      <w:sz w:val="16"/>
                      <w:szCs w:val="16"/>
                      <w:lang w:val="el-GR"/>
                    </w:rPr>
                  </w:pPr>
                  <w:r w:rsidRPr="00D07716">
                    <w:rPr>
                      <w:rFonts w:ascii="Tahoma" w:hAnsi="Tahoma" w:cs="Tahoma"/>
                      <w:sz w:val="16"/>
                      <w:szCs w:val="16"/>
                      <w:lang w:val="el-GR"/>
                    </w:rPr>
                    <w:t>ΠΟΣΟΣΤΟ ΣΥΜΜΕΤΟΧΗΣ</w:t>
                  </w:r>
                </w:p>
                <w:p w14:paraId="237C4634" w14:textId="77777777" w:rsidR="00FF3BBD" w:rsidRPr="00D07716" w:rsidRDefault="00FF3BBD" w:rsidP="00EC5272">
                  <w:pPr>
                    <w:tabs>
                      <w:tab w:val="left" w:pos="-2268"/>
                    </w:tabs>
                    <w:spacing w:line="276" w:lineRule="auto"/>
                    <w:jc w:val="center"/>
                    <w:rPr>
                      <w:rFonts w:ascii="Tahoma" w:hAnsi="Tahoma" w:cs="Tahoma"/>
                      <w:sz w:val="16"/>
                      <w:szCs w:val="16"/>
                      <w:lang w:val="el-GR"/>
                    </w:rPr>
                  </w:pPr>
                  <w:r w:rsidRPr="00D07716">
                    <w:rPr>
                      <w:rFonts w:ascii="Tahoma" w:hAnsi="Tahoma" w:cs="Tahoma"/>
                      <w:sz w:val="16"/>
                      <w:szCs w:val="16"/>
                      <w:lang w:val="el-GR"/>
                    </w:rPr>
                    <w:t>ΣΤΟ ΕΡΓΟ</w:t>
                  </w:r>
                </w:p>
                <w:p w14:paraId="719DEC5D" w14:textId="77777777" w:rsidR="00FF3BBD" w:rsidRPr="00D07716" w:rsidRDefault="00FF3BBD" w:rsidP="00EC5272">
                  <w:pPr>
                    <w:tabs>
                      <w:tab w:val="left" w:pos="-2268"/>
                    </w:tabs>
                    <w:spacing w:line="276" w:lineRule="auto"/>
                    <w:jc w:val="center"/>
                    <w:rPr>
                      <w:rFonts w:ascii="Tahoma" w:hAnsi="Tahoma" w:cs="Tahoma"/>
                      <w:sz w:val="16"/>
                      <w:szCs w:val="16"/>
                      <w:lang w:val="el-GR"/>
                    </w:rPr>
                  </w:pPr>
                  <w:r w:rsidRPr="00D07716">
                    <w:rPr>
                      <w:rFonts w:ascii="Tahoma" w:hAnsi="Tahoma" w:cs="Tahoma"/>
                      <w:sz w:val="16"/>
                      <w:szCs w:val="16"/>
                      <w:lang w:val="el-GR"/>
                    </w:rPr>
                    <w:t>(προϋπολογισμός)</w:t>
                  </w:r>
                </w:p>
              </w:tc>
              <w:tc>
                <w:tcPr>
                  <w:tcW w:w="774" w:type="pct"/>
                  <w:shd w:val="clear" w:color="auto" w:fill="D9D9D9"/>
                </w:tcPr>
                <w:p w14:paraId="5281A3D2" w14:textId="77777777" w:rsidR="00FF3BBD" w:rsidRPr="00D07716" w:rsidRDefault="00FF3BBD" w:rsidP="00EC5272">
                  <w:pPr>
                    <w:tabs>
                      <w:tab w:val="left" w:pos="-2268"/>
                    </w:tabs>
                    <w:spacing w:line="276" w:lineRule="auto"/>
                    <w:jc w:val="center"/>
                    <w:rPr>
                      <w:rFonts w:ascii="Tahoma" w:hAnsi="Tahoma" w:cs="Tahoma"/>
                      <w:sz w:val="16"/>
                      <w:szCs w:val="16"/>
                      <w:lang w:val="el-GR"/>
                    </w:rPr>
                  </w:pPr>
                  <w:r w:rsidRPr="00D07716">
                    <w:rPr>
                      <w:rFonts w:ascii="Tahoma" w:hAnsi="Tahoma" w:cs="Tahoma"/>
                      <w:sz w:val="16"/>
                      <w:szCs w:val="16"/>
                      <w:lang w:val="el-GR"/>
                    </w:rPr>
                    <w:t>ΣΤΟΙΧΕΙΟ ΤΕΚΜΗΡΙΩΣΗΣ</w:t>
                  </w:r>
                </w:p>
                <w:p w14:paraId="527688D4" w14:textId="77777777" w:rsidR="00FF3BBD" w:rsidRPr="00D07716" w:rsidRDefault="00FF3BBD" w:rsidP="00EC5272">
                  <w:pPr>
                    <w:tabs>
                      <w:tab w:val="left" w:pos="-2268"/>
                    </w:tabs>
                    <w:spacing w:line="276" w:lineRule="auto"/>
                    <w:jc w:val="center"/>
                    <w:rPr>
                      <w:rFonts w:ascii="Tahoma" w:hAnsi="Tahoma" w:cs="Tahoma"/>
                      <w:sz w:val="16"/>
                      <w:szCs w:val="16"/>
                      <w:lang w:val="el-GR"/>
                    </w:rPr>
                  </w:pPr>
                  <w:r w:rsidRPr="00D07716">
                    <w:rPr>
                      <w:rFonts w:ascii="Tahoma" w:hAnsi="Tahoma" w:cs="Tahoma"/>
                      <w:sz w:val="16"/>
                      <w:szCs w:val="16"/>
                      <w:lang w:val="el-GR"/>
                    </w:rPr>
                    <w:t xml:space="preserve">(τύπος &amp; </w:t>
                  </w:r>
                  <w:proofErr w:type="spellStart"/>
                  <w:r w:rsidRPr="00D07716">
                    <w:rPr>
                      <w:rFonts w:ascii="Tahoma" w:hAnsi="Tahoma" w:cs="Tahoma"/>
                      <w:sz w:val="16"/>
                      <w:szCs w:val="16"/>
                      <w:lang w:val="el-GR"/>
                    </w:rPr>
                    <w:t>ημ</w:t>
                  </w:r>
                  <w:proofErr w:type="spellEnd"/>
                  <w:r w:rsidRPr="00D07716">
                    <w:rPr>
                      <w:rFonts w:ascii="Tahoma" w:hAnsi="Tahoma" w:cs="Tahoma"/>
                      <w:sz w:val="16"/>
                      <w:szCs w:val="16"/>
                      <w:lang w:val="el-GR"/>
                    </w:rPr>
                    <w:t>/</w:t>
                  </w:r>
                  <w:proofErr w:type="spellStart"/>
                  <w:r w:rsidRPr="00D07716">
                    <w:rPr>
                      <w:rFonts w:ascii="Tahoma" w:hAnsi="Tahoma" w:cs="Tahoma"/>
                      <w:sz w:val="16"/>
                      <w:szCs w:val="16"/>
                      <w:lang w:val="el-GR"/>
                    </w:rPr>
                    <w:t>νία</w:t>
                  </w:r>
                  <w:proofErr w:type="spellEnd"/>
                  <w:r w:rsidRPr="00D07716">
                    <w:rPr>
                      <w:rFonts w:ascii="Tahoma" w:hAnsi="Tahoma" w:cs="Tahoma"/>
                      <w:sz w:val="16"/>
                      <w:szCs w:val="16"/>
                      <w:lang w:val="el-GR"/>
                    </w:rPr>
                    <w:t>)</w:t>
                  </w:r>
                </w:p>
              </w:tc>
            </w:tr>
            <w:tr w:rsidR="00D07716" w:rsidRPr="009734EE" w14:paraId="1936785A" w14:textId="77777777" w:rsidTr="00673D2D">
              <w:tc>
                <w:tcPr>
                  <w:tcW w:w="170" w:type="pct"/>
                </w:tcPr>
                <w:p w14:paraId="53A8ED38" w14:textId="77777777" w:rsidR="00FF3BBD" w:rsidRPr="00D07716" w:rsidRDefault="00FF3BBD" w:rsidP="00EC5272">
                  <w:pPr>
                    <w:tabs>
                      <w:tab w:val="left" w:pos="-2268"/>
                    </w:tabs>
                    <w:spacing w:line="276" w:lineRule="auto"/>
                    <w:rPr>
                      <w:rFonts w:ascii="Tahoma" w:hAnsi="Tahoma" w:cs="Tahoma"/>
                      <w:b/>
                      <w:sz w:val="18"/>
                      <w:szCs w:val="18"/>
                      <w:lang w:val="el-GR"/>
                    </w:rPr>
                  </w:pPr>
                </w:p>
              </w:tc>
              <w:tc>
                <w:tcPr>
                  <w:tcW w:w="547" w:type="pct"/>
                </w:tcPr>
                <w:p w14:paraId="12A17070" w14:textId="77777777" w:rsidR="00FF3BBD" w:rsidRPr="00D07716" w:rsidRDefault="00FF3BBD" w:rsidP="00EC5272">
                  <w:pPr>
                    <w:tabs>
                      <w:tab w:val="left" w:pos="-2268"/>
                    </w:tabs>
                    <w:spacing w:line="276" w:lineRule="auto"/>
                    <w:rPr>
                      <w:rFonts w:ascii="Tahoma" w:hAnsi="Tahoma" w:cs="Tahoma"/>
                      <w:b/>
                      <w:sz w:val="18"/>
                      <w:szCs w:val="18"/>
                      <w:lang w:val="el-GR"/>
                    </w:rPr>
                  </w:pPr>
                </w:p>
              </w:tc>
              <w:tc>
                <w:tcPr>
                  <w:tcW w:w="640" w:type="pct"/>
                </w:tcPr>
                <w:p w14:paraId="56632C2A" w14:textId="77777777" w:rsidR="00FF3BBD" w:rsidRPr="00D07716" w:rsidRDefault="00FF3BBD" w:rsidP="00EC5272">
                  <w:pPr>
                    <w:tabs>
                      <w:tab w:val="left" w:pos="-2268"/>
                    </w:tabs>
                    <w:spacing w:line="276" w:lineRule="auto"/>
                    <w:rPr>
                      <w:rFonts w:ascii="Tahoma" w:hAnsi="Tahoma" w:cs="Tahoma"/>
                      <w:b/>
                      <w:sz w:val="18"/>
                      <w:szCs w:val="18"/>
                      <w:lang w:val="el-GR"/>
                    </w:rPr>
                  </w:pPr>
                </w:p>
              </w:tc>
              <w:tc>
                <w:tcPr>
                  <w:tcW w:w="587" w:type="pct"/>
                </w:tcPr>
                <w:p w14:paraId="35A218EE" w14:textId="77777777" w:rsidR="00FF3BBD" w:rsidRPr="00D07716" w:rsidRDefault="00FF3BBD" w:rsidP="00EC5272">
                  <w:pPr>
                    <w:tabs>
                      <w:tab w:val="left" w:pos="-2268"/>
                    </w:tabs>
                    <w:spacing w:line="276" w:lineRule="auto"/>
                    <w:rPr>
                      <w:rFonts w:ascii="Tahoma" w:hAnsi="Tahoma" w:cs="Tahoma"/>
                      <w:b/>
                      <w:sz w:val="18"/>
                      <w:szCs w:val="18"/>
                      <w:lang w:val="el-GR"/>
                    </w:rPr>
                  </w:pPr>
                </w:p>
              </w:tc>
              <w:tc>
                <w:tcPr>
                  <w:tcW w:w="666" w:type="pct"/>
                </w:tcPr>
                <w:p w14:paraId="26A33BDA" w14:textId="77777777" w:rsidR="00FF3BBD" w:rsidRPr="00D07716" w:rsidRDefault="00FF3BBD" w:rsidP="00EC5272">
                  <w:pPr>
                    <w:tabs>
                      <w:tab w:val="left" w:pos="-2268"/>
                    </w:tabs>
                    <w:spacing w:line="276" w:lineRule="auto"/>
                    <w:rPr>
                      <w:rFonts w:ascii="Tahoma" w:hAnsi="Tahoma" w:cs="Tahoma"/>
                      <w:b/>
                      <w:sz w:val="18"/>
                      <w:szCs w:val="18"/>
                      <w:lang w:val="el-GR"/>
                    </w:rPr>
                  </w:pPr>
                </w:p>
              </w:tc>
              <w:tc>
                <w:tcPr>
                  <w:tcW w:w="763" w:type="pct"/>
                </w:tcPr>
                <w:p w14:paraId="5F3BE86B" w14:textId="77777777" w:rsidR="00FF3BBD" w:rsidRPr="00D07716" w:rsidRDefault="00FF3BBD" w:rsidP="00EC5272">
                  <w:pPr>
                    <w:tabs>
                      <w:tab w:val="left" w:pos="-2268"/>
                    </w:tabs>
                    <w:spacing w:line="276" w:lineRule="auto"/>
                    <w:rPr>
                      <w:rFonts w:ascii="Tahoma" w:hAnsi="Tahoma" w:cs="Tahoma"/>
                      <w:b/>
                      <w:sz w:val="18"/>
                      <w:szCs w:val="18"/>
                      <w:lang w:val="el-GR"/>
                    </w:rPr>
                  </w:pPr>
                </w:p>
              </w:tc>
              <w:tc>
                <w:tcPr>
                  <w:tcW w:w="853" w:type="pct"/>
                </w:tcPr>
                <w:p w14:paraId="185042FD" w14:textId="77777777" w:rsidR="00FF3BBD" w:rsidRPr="00D07716" w:rsidRDefault="00FF3BBD" w:rsidP="00EC5272">
                  <w:pPr>
                    <w:tabs>
                      <w:tab w:val="left" w:pos="-2268"/>
                    </w:tabs>
                    <w:spacing w:line="276" w:lineRule="auto"/>
                    <w:rPr>
                      <w:rFonts w:ascii="Tahoma" w:hAnsi="Tahoma" w:cs="Tahoma"/>
                      <w:b/>
                      <w:sz w:val="18"/>
                      <w:szCs w:val="18"/>
                      <w:lang w:val="el-GR"/>
                    </w:rPr>
                  </w:pPr>
                </w:p>
              </w:tc>
              <w:tc>
                <w:tcPr>
                  <w:tcW w:w="774" w:type="pct"/>
                </w:tcPr>
                <w:p w14:paraId="5A26AFE3" w14:textId="77777777" w:rsidR="00FF3BBD" w:rsidRPr="00D07716" w:rsidRDefault="00FF3BBD" w:rsidP="00EC5272">
                  <w:pPr>
                    <w:tabs>
                      <w:tab w:val="left" w:pos="-2268"/>
                    </w:tabs>
                    <w:spacing w:line="276" w:lineRule="auto"/>
                    <w:rPr>
                      <w:rFonts w:ascii="Tahoma" w:hAnsi="Tahoma" w:cs="Tahoma"/>
                      <w:b/>
                      <w:sz w:val="18"/>
                      <w:szCs w:val="18"/>
                      <w:lang w:val="el-GR"/>
                    </w:rPr>
                  </w:pPr>
                </w:p>
              </w:tc>
            </w:tr>
          </w:tbl>
          <w:p w14:paraId="59B3C2DA" w14:textId="77777777" w:rsidR="00FF3BBD" w:rsidRPr="00D07716" w:rsidRDefault="00FF3BBD" w:rsidP="004F6764">
            <w:pPr>
              <w:pStyle w:val="Tabletext"/>
              <w:spacing w:line="276" w:lineRule="auto"/>
              <w:jc w:val="both"/>
              <w:rPr>
                <w:rFonts w:cs="Tahoma"/>
                <w:sz w:val="22"/>
                <w:szCs w:val="22"/>
              </w:rPr>
            </w:pPr>
          </w:p>
          <w:p w14:paraId="30AAC8E4" w14:textId="77777777" w:rsidR="00143A4A" w:rsidRPr="00D07716" w:rsidRDefault="00143A4A" w:rsidP="00143A4A">
            <w:pPr>
              <w:spacing w:line="276" w:lineRule="auto"/>
              <w:rPr>
                <w:rFonts w:ascii="Tahoma" w:hAnsi="Tahoma" w:cs="Tahoma"/>
                <w:szCs w:val="22"/>
                <w:lang w:val="el-GR"/>
              </w:rPr>
            </w:pPr>
            <w:r w:rsidRPr="00D07716">
              <w:rPr>
                <w:rFonts w:ascii="Tahoma" w:hAnsi="Tahoma" w:cs="Tahoma"/>
                <w:szCs w:val="22"/>
                <w:lang w:val="el-GR"/>
              </w:rPr>
              <w:t xml:space="preserve">όπου </w:t>
            </w:r>
            <w:r w:rsidRPr="00D07716">
              <w:rPr>
                <w:rFonts w:ascii="Tahoma" w:hAnsi="Tahoma" w:cs="Tahoma"/>
                <w:b/>
                <w:szCs w:val="22"/>
                <w:lang w:val="el-GR"/>
              </w:rPr>
              <w:t>«ΣΤΟΙΧΕΙΟ ΤΕΚΜΗΡΙΩΣΗΣ»</w:t>
            </w:r>
            <w:r w:rsidRPr="00D07716">
              <w:rPr>
                <w:rFonts w:ascii="Tahoma" w:hAnsi="Tahoma" w:cs="Tahoma"/>
                <w:szCs w:val="22"/>
                <w:lang w:val="el-GR"/>
              </w:rPr>
              <w:t xml:space="preserve">: </w:t>
            </w:r>
          </w:p>
          <w:p w14:paraId="46FC08BF" w14:textId="77777777" w:rsidR="0036691D" w:rsidRPr="00D07716" w:rsidRDefault="0036691D" w:rsidP="0036691D">
            <w:pPr>
              <w:numPr>
                <w:ilvl w:val="0"/>
                <w:numId w:val="86"/>
              </w:numPr>
              <w:suppressAutoHyphens w:val="0"/>
              <w:ind w:left="419" w:hanging="357"/>
              <w:rPr>
                <w:rFonts w:ascii="Tahoma" w:hAnsi="Tahoma" w:cs="Tahoma"/>
                <w:szCs w:val="22"/>
                <w:lang w:val="el-GR"/>
              </w:rPr>
            </w:pPr>
            <w:r w:rsidRPr="00D07716">
              <w:rPr>
                <w:rFonts w:ascii="Tahoma" w:hAnsi="Tahoma" w:cs="Tahoma"/>
                <w:szCs w:val="22"/>
                <w:lang w:val="el-GR"/>
              </w:rPr>
              <w:t xml:space="preserve">Εάν ο Πελάτης είναι Δημόσιος Φορέας ως στοιχείο τεκμηρίωσης υποβάλλεται πιστοποιητικό ή πρωτόκολλο παραλαβής ή βεβαίωση καλής εκτέλεσης που συντάσσεται από την αρμόδια Δημόσια Αρχή. </w:t>
            </w:r>
          </w:p>
          <w:p w14:paraId="1688B36D" w14:textId="1C765B0A" w:rsidR="00FF3BBD" w:rsidRPr="00D07716" w:rsidRDefault="0036691D" w:rsidP="00FF1FD8">
            <w:pPr>
              <w:numPr>
                <w:ilvl w:val="0"/>
                <w:numId w:val="86"/>
              </w:numPr>
              <w:suppressAutoHyphens w:val="0"/>
              <w:ind w:left="419" w:hanging="357"/>
              <w:rPr>
                <w:rFonts w:ascii="Tahoma" w:hAnsi="Tahoma" w:cs="Tahoma"/>
                <w:szCs w:val="22"/>
                <w:lang w:val="el-GR"/>
              </w:rPr>
            </w:pPr>
            <w:r w:rsidRPr="00D07716">
              <w:rPr>
                <w:rFonts w:ascii="Tahoma" w:hAnsi="Tahoma" w:cs="Tahoma"/>
                <w:szCs w:val="22"/>
                <w:lang w:val="el-GR"/>
              </w:rPr>
              <w:t>Εάν ο Πελάτης είναι ιδιώτης, ως στοιχείο τεκμηρίωσης υποβάλλεται δήλωση είτε του ιδιώτη όπως εκπροσωπείται από το Νόμιμο Εκπρόσωπο, είτε του υποψηφίου οικονομικού φορέα.</w:t>
            </w:r>
          </w:p>
        </w:tc>
      </w:tr>
      <w:tr w:rsidR="00D07716" w:rsidRPr="009734EE" w14:paraId="7E01E8A0" w14:textId="77777777" w:rsidTr="004F6764">
        <w:tc>
          <w:tcPr>
            <w:tcW w:w="675" w:type="dxa"/>
            <w:shd w:val="clear" w:color="auto" w:fill="D9D9D9"/>
          </w:tcPr>
          <w:p w14:paraId="6D200993" w14:textId="77777777" w:rsidR="00FF3BBD" w:rsidRPr="00D07716" w:rsidRDefault="00FF3BBD" w:rsidP="004F6764">
            <w:pPr>
              <w:rPr>
                <w:rFonts w:ascii="Tahoma" w:hAnsi="Tahoma" w:cs="Tahoma"/>
                <w:b/>
                <w:szCs w:val="22"/>
              </w:rPr>
            </w:pPr>
            <w:r w:rsidRPr="00D07716">
              <w:rPr>
                <w:rFonts w:ascii="Tahoma" w:hAnsi="Tahoma" w:cs="Tahoma"/>
                <w:b/>
                <w:szCs w:val="22"/>
                <w:lang w:val="el-GR"/>
              </w:rPr>
              <w:t>4</w:t>
            </w:r>
            <w:r w:rsidRPr="00D07716">
              <w:rPr>
                <w:rFonts w:ascii="Tahoma" w:hAnsi="Tahoma" w:cs="Tahoma"/>
                <w:b/>
                <w:szCs w:val="22"/>
              </w:rPr>
              <w:t>.</w:t>
            </w:r>
          </w:p>
        </w:tc>
        <w:tc>
          <w:tcPr>
            <w:tcW w:w="9180" w:type="dxa"/>
            <w:shd w:val="clear" w:color="auto" w:fill="D9D9D9"/>
          </w:tcPr>
          <w:p w14:paraId="011C377B" w14:textId="51960A1E" w:rsidR="00FF3BBD" w:rsidRPr="00D07716" w:rsidRDefault="00FF3BBD" w:rsidP="004F6764">
            <w:pPr>
              <w:autoSpaceDE w:val="0"/>
              <w:autoSpaceDN w:val="0"/>
              <w:adjustRightInd w:val="0"/>
              <w:spacing w:after="0"/>
              <w:jc w:val="left"/>
              <w:rPr>
                <w:rFonts w:ascii="Tahoma" w:hAnsi="Tahoma" w:cs="Tahoma"/>
                <w:b/>
                <w:bCs/>
                <w:szCs w:val="22"/>
                <w:lang w:val="el-GR" w:eastAsia="el-GR"/>
              </w:rPr>
            </w:pPr>
            <w:r w:rsidRPr="00D07716">
              <w:rPr>
                <w:rFonts w:ascii="Tahoma" w:hAnsi="Tahoma" w:cs="Tahoma"/>
                <w:b/>
                <w:bCs/>
                <w:szCs w:val="22"/>
                <w:lang w:val="el-GR" w:eastAsia="el-GR"/>
              </w:rPr>
              <w:t xml:space="preserve">Οι οικονομικοί φορείς που συμμετέχουν στη διαδικασία σύναψης της παρούσας απαιτείται να διαθέτουν ομάδα έργου με στελέχη επαρκή σε πλήθος και δεξιότητες για την ανάληψη του Έργου σύμφωνα με την παράγραφο </w:t>
            </w:r>
            <w:r w:rsidR="008068D2" w:rsidRPr="00D07716">
              <w:rPr>
                <w:rFonts w:ascii="Tahoma" w:hAnsi="Tahoma" w:cs="Tahoma"/>
                <w:b/>
                <w:szCs w:val="22"/>
                <w:u w:val="single"/>
              </w:rPr>
              <w:fldChar w:fldCharType="begin"/>
            </w:r>
            <w:r w:rsidR="008068D2" w:rsidRPr="00D07716">
              <w:rPr>
                <w:rFonts w:ascii="Tahoma" w:hAnsi="Tahoma" w:cs="Tahoma"/>
                <w:b/>
                <w:bCs/>
                <w:szCs w:val="22"/>
                <w:u w:val="single"/>
                <w:lang w:val="el-GR" w:eastAsia="el-GR"/>
              </w:rPr>
              <w:instrText xml:space="preserve"> REF _Ref117343578 \h </w:instrText>
            </w:r>
            <w:r w:rsidR="008068D2" w:rsidRPr="00D07716">
              <w:rPr>
                <w:rFonts w:ascii="Tahoma" w:hAnsi="Tahoma" w:cs="Tahoma"/>
                <w:b/>
                <w:szCs w:val="22"/>
                <w:u w:val="single"/>
                <w:lang w:val="el-GR"/>
              </w:rPr>
              <w:instrText xml:space="preserve"> \* </w:instrText>
            </w:r>
            <w:r w:rsidR="008068D2" w:rsidRPr="00D07716">
              <w:rPr>
                <w:rFonts w:ascii="Tahoma" w:hAnsi="Tahoma" w:cs="Tahoma"/>
                <w:b/>
                <w:szCs w:val="22"/>
                <w:u w:val="single"/>
              </w:rPr>
              <w:instrText>MERGEFORMAT</w:instrText>
            </w:r>
            <w:r w:rsidR="008068D2" w:rsidRPr="00D07716">
              <w:rPr>
                <w:rFonts w:ascii="Tahoma" w:hAnsi="Tahoma" w:cs="Tahoma"/>
                <w:b/>
                <w:szCs w:val="22"/>
                <w:u w:val="single"/>
                <w:lang w:val="el-GR"/>
              </w:rPr>
              <w:instrText xml:space="preserve"> </w:instrText>
            </w:r>
            <w:r w:rsidR="008068D2" w:rsidRPr="00D07716">
              <w:rPr>
                <w:rFonts w:ascii="Tahoma" w:hAnsi="Tahoma" w:cs="Tahoma"/>
                <w:b/>
                <w:szCs w:val="22"/>
                <w:u w:val="single"/>
              </w:rPr>
            </w:r>
            <w:r w:rsidR="008068D2" w:rsidRPr="00D07716">
              <w:rPr>
                <w:rFonts w:ascii="Tahoma" w:hAnsi="Tahoma" w:cs="Tahoma"/>
                <w:b/>
                <w:szCs w:val="22"/>
                <w:u w:val="single"/>
              </w:rPr>
              <w:fldChar w:fldCharType="separate"/>
            </w:r>
            <w:r w:rsidR="00C82D5F" w:rsidRPr="00C82D5F">
              <w:rPr>
                <w:rFonts w:ascii="Tahoma" w:hAnsi="Tahoma" w:cs="Tahoma"/>
                <w:szCs w:val="22"/>
                <w:u w:val="single"/>
                <w:lang w:val="el-GR"/>
              </w:rPr>
              <w:t>2.2.6.2</w:t>
            </w:r>
            <w:r w:rsidR="00C82D5F" w:rsidRPr="00C82D5F">
              <w:rPr>
                <w:rFonts w:ascii="Tahoma" w:hAnsi="Tahoma" w:cs="Tahoma"/>
                <w:szCs w:val="22"/>
                <w:u w:val="single"/>
                <w:lang w:val="el-GR"/>
              </w:rPr>
              <w:tab/>
              <w:t>Επαγγελματική ικανότητα – Ομάδα Έργου</w:t>
            </w:r>
            <w:r w:rsidR="008068D2" w:rsidRPr="00D07716">
              <w:rPr>
                <w:rFonts w:ascii="Tahoma" w:hAnsi="Tahoma" w:cs="Tahoma"/>
                <w:b/>
                <w:szCs w:val="22"/>
                <w:u w:val="single"/>
              </w:rPr>
              <w:fldChar w:fldCharType="end"/>
            </w:r>
            <w:r w:rsidR="00014F27" w:rsidRPr="00D07716">
              <w:rPr>
                <w:rFonts w:ascii="Tahoma" w:hAnsi="Tahoma" w:cs="Tahoma"/>
                <w:b/>
                <w:bCs/>
                <w:szCs w:val="22"/>
                <w:lang w:val="el-GR" w:eastAsia="el-GR"/>
              </w:rPr>
              <w:t>.</w:t>
            </w:r>
            <w:r w:rsidRPr="00D07716">
              <w:rPr>
                <w:rFonts w:ascii="Tahoma" w:hAnsi="Tahoma" w:cs="Tahoma"/>
                <w:b/>
                <w:bCs/>
                <w:szCs w:val="22"/>
                <w:lang w:val="el-GR" w:eastAsia="el-GR"/>
              </w:rPr>
              <w:t xml:space="preserve"> </w:t>
            </w:r>
          </w:p>
          <w:p w14:paraId="32890C87" w14:textId="77777777" w:rsidR="00C8111D" w:rsidRPr="00D07716" w:rsidRDefault="00C8111D" w:rsidP="004F6764">
            <w:pPr>
              <w:autoSpaceDE w:val="0"/>
              <w:autoSpaceDN w:val="0"/>
              <w:adjustRightInd w:val="0"/>
              <w:spacing w:after="0"/>
              <w:jc w:val="left"/>
              <w:rPr>
                <w:rFonts w:ascii="Tahoma" w:hAnsi="Tahoma" w:cs="Tahoma"/>
                <w:b/>
                <w:bCs/>
                <w:szCs w:val="22"/>
                <w:lang w:val="el-GR" w:eastAsia="el-GR"/>
              </w:rPr>
            </w:pPr>
          </w:p>
          <w:p w14:paraId="37561F77" w14:textId="58D56066" w:rsidR="00FF3BBD" w:rsidRPr="00D07716" w:rsidRDefault="00FF3BBD" w:rsidP="004F6764">
            <w:pPr>
              <w:autoSpaceDE w:val="0"/>
              <w:autoSpaceDN w:val="0"/>
              <w:adjustRightInd w:val="0"/>
              <w:rPr>
                <w:rFonts w:ascii="Tahoma" w:hAnsi="Tahoma" w:cs="Tahoma"/>
                <w:szCs w:val="22"/>
                <w:lang w:val="el-GR"/>
              </w:rPr>
            </w:pPr>
            <w:r w:rsidRPr="00D07716">
              <w:rPr>
                <w:rFonts w:ascii="Tahoma" w:hAnsi="Tahoma" w:cs="Tahoma"/>
                <w:szCs w:val="22"/>
                <w:lang w:val="el-GR"/>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D07716" w:rsidRPr="009734EE" w14:paraId="1D959CD6" w14:textId="77777777" w:rsidTr="004F6764">
        <w:trPr>
          <w:trHeight w:val="1063"/>
        </w:trPr>
        <w:tc>
          <w:tcPr>
            <w:tcW w:w="675" w:type="dxa"/>
          </w:tcPr>
          <w:p w14:paraId="2A463E82" w14:textId="77777777" w:rsidR="00FF3BBD" w:rsidRPr="00D07716" w:rsidRDefault="00FF3BBD" w:rsidP="004F6764">
            <w:pPr>
              <w:rPr>
                <w:rFonts w:ascii="Tahoma" w:hAnsi="Tahoma" w:cs="Tahoma"/>
                <w:szCs w:val="22"/>
              </w:rPr>
            </w:pPr>
            <w:r w:rsidRPr="00D07716">
              <w:rPr>
                <w:rFonts w:ascii="Tahoma" w:hAnsi="Tahoma" w:cs="Tahoma"/>
                <w:szCs w:val="22"/>
                <w:lang w:val="el-GR"/>
              </w:rPr>
              <w:t>4</w:t>
            </w:r>
            <w:r w:rsidRPr="00D07716">
              <w:rPr>
                <w:rFonts w:ascii="Tahoma" w:hAnsi="Tahoma" w:cs="Tahoma"/>
                <w:szCs w:val="22"/>
              </w:rPr>
              <w:t>.1</w:t>
            </w:r>
          </w:p>
        </w:tc>
        <w:tc>
          <w:tcPr>
            <w:tcW w:w="9180" w:type="dxa"/>
          </w:tcPr>
          <w:p w14:paraId="63D8C8C8" w14:textId="77777777" w:rsidR="00FF3BBD" w:rsidRPr="00D07716" w:rsidRDefault="00FF3BBD" w:rsidP="004F6764">
            <w:pPr>
              <w:spacing w:line="276" w:lineRule="auto"/>
              <w:rPr>
                <w:rFonts w:ascii="Tahoma" w:hAnsi="Tahoma" w:cs="Tahoma"/>
                <w:szCs w:val="22"/>
                <w:lang w:val="el-GR"/>
              </w:rPr>
            </w:pPr>
            <w:r w:rsidRPr="00D07716">
              <w:rPr>
                <w:rFonts w:ascii="Tahoma" w:hAnsi="Tahoma" w:cs="Tahoma"/>
                <w:szCs w:val="22"/>
                <w:lang w:val="el-GR"/>
              </w:rPr>
              <w:t xml:space="preserve">Πίνακα των </w:t>
            </w:r>
            <w:r w:rsidRPr="00D07716">
              <w:rPr>
                <w:rFonts w:ascii="Tahoma" w:hAnsi="Tahoma" w:cs="Tahoma"/>
                <w:b/>
                <w:szCs w:val="22"/>
                <w:lang w:val="el-GR"/>
              </w:rPr>
              <w:t xml:space="preserve">υπαλλήλων του Οικονομικού Φορέα </w:t>
            </w:r>
            <w:r w:rsidRPr="00D07716">
              <w:rPr>
                <w:rFonts w:ascii="Tahoma" w:hAnsi="Tahoma" w:cs="Tahoma"/>
                <w:szCs w:val="22"/>
                <w:lang w:val="el-GR"/>
              </w:rPr>
              <w:t>που συμμετέχουν στην Ομάδα Έργου, σύμφωνα με το ακόλουθο υπόδειγμα:</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3"/>
              <w:gridCol w:w="2036"/>
              <w:gridCol w:w="2036"/>
              <w:gridCol w:w="2040"/>
              <w:gridCol w:w="1133"/>
              <w:gridCol w:w="1292"/>
            </w:tblGrid>
            <w:tr w:rsidR="00D07716" w:rsidRPr="009734EE" w14:paraId="4FF96876" w14:textId="77777777" w:rsidTr="004F6764">
              <w:trPr>
                <w:trHeight w:val="788"/>
              </w:trPr>
              <w:tc>
                <w:tcPr>
                  <w:tcW w:w="262" w:type="pct"/>
                  <w:shd w:val="clear" w:color="auto" w:fill="E0E0E0"/>
                  <w:vAlign w:val="center"/>
                </w:tcPr>
                <w:p w14:paraId="0E9B8C68" w14:textId="77777777" w:rsidR="00FF3BBD" w:rsidRPr="00D07716" w:rsidRDefault="00FF3BBD" w:rsidP="00E72FDC">
                  <w:pPr>
                    <w:spacing w:line="276" w:lineRule="auto"/>
                    <w:rPr>
                      <w:rFonts w:ascii="Tahoma" w:hAnsi="Tahoma" w:cs="Tahoma"/>
                      <w:sz w:val="20"/>
                      <w:szCs w:val="20"/>
                    </w:rPr>
                  </w:pPr>
                  <w:r w:rsidRPr="00D07716">
                    <w:rPr>
                      <w:rFonts w:ascii="Tahoma" w:hAnsi="Tahoma" w:cs="Tahoma"/>
                      <w:sz w:val="20"/>
                      <w:szCs w:val="20"/>
                    </w:rPr>
                    <w:t>Α/Α</w:t>
                  </w:r>
                </w:p>
              </w:tc>
              <w:tc>
                <w:tcPr>
                  <w:tcW w:w="1130" w:type="pct"/>
                  <w:shd w:val="clear" w:color="auto" w:fill="E0E0E0"/>
                  <w:vAlign w:val="center"/>
                </w:tcPr>
                <w:p w14:paraId="00662CE7" w14:textId="41051AC0" w:rsidR="00FF3BBD" w:rsidRPr="00D07716" w:rsidRDefault="00FF3BBD" w:rsidP="00E72FDC">
                  <w:pPr>
                    <w:spacing w:line="276" w:lineRule="auto"/>
                    <w:jc w:val="left"/>
                    <w:rPr>
                      <w:rFonts w:ascii="Tahoma" w:hAnsi="Tahoma" w:cs="Tahoma"/>
                      <w:sz w:val="20"/>
                      <w:szCs w:val="20"/>
                      <w:lang w:val="el-GR"/>
                    </w:rPr>
                  </w:pPr>
                  <w:r w:rsidRPr="00D07716">
                    <w:rPr>
                      <w:rFonts w:ascii="Tahoma" w:hAnsi="Tahoma" w:cs="Tahoma"/>
                      <w:sz w:val="20"/>
                      <w:szCs w:val="20"/>
                      <w:lang w:val="el-GR"/>
                    </w:rPr>
                    <w:t xml:space="preserve">Εταιρεία (σε περίπτωση Ένωσης </w:t>
                  </w:r>
                  <w:r w:rsidR="00E72FDC" w:rsidRPr="00D07716">
                    <w:rPr>
                      <w:rFonts w:ascii="Tahoma" w:hAnsi="Tahoma" w:cs="Tahoma"/>
                      <w:sz w:val="20"/>
                      <w:szCs w:val="20"/>
                      <w:lang w:val="el-GR"/>
                    </w:rPr>
                    <w:t xml:space="preserve"> </w:t>
                  </w:r>
                  <w:r w:rsidRPr="00D07716">
                    <w:rPr>
                      <w:rFonts w:ascii="Tahoma" w:hAnsi="Tahoma" w:cs="Tahoma"/>
                      <w:sz w:val="20"/>
                      <w:szCs w:val="20"/>
                      <w:lang w:val="el-GR"/>
                    </w:rPr>
                    <w:t>/ Κοινοπραξίας)</w:t>
                  </w:r>
                </w:p>
              </w:tc>
              <w:tc>
                <w:tcPr>
                  <w:tcW w:w="1130" w:type="pct"/>
                  <w:shd w:val="clear" w:color="auto" w:fill="E0E0E0"/>
                  <w:vAlign w:val="center"/>
                </w:tcPr>
                <w:p w14:paraId="6AD55974" w14:textId="77777777" w:rsidR="00FF3BBD" w:rsidRPr="00D07716" w:rsidRDefault="00FF3BBD" w:rsidP="00E72FDC">
                  <w:pPr>
                    <w:spacing w:line="276" w:lineRule="auto"/>
                    <w:jc w:val="left"/>
                    <w:rPr>
                      <w:rFonts w:ascii="Tahoma" w:hAnsi="Tahoma" w:cs="Tahoma"/>
                      <w:sz w:val="20"/>
                      <w:szCs w:val="20"/>
                      <w:lang w:val="el-GR"/>
                    </w:rPr>
                  </w:pPr>
                  <w:r w:rsidRPr="00D07716">
                    <w:rPr>
                      <w:rFonts w:ascii="Tahoma" w:hAnsi="Tahoma" w:cs="Tahoma"/>
                      <w:sz w:val="20"/>
                      <w:szCs w:val="20"/>
                      <w:lang w:val="el-GR"/>
                    </w:rPr>
                    <w:t>Ονοματεπώνυμο Μέλους Ομάδας Έργου</w:t>
                  </w:r>
                </w:p>
              </w:tc>
              <w:tc>
                <w:tcPr>
                  <w:tcW w:w="1132" w:type="pct"/>
                  <w:shd w:val="clear" w:color="auto" w:fill="E0E0E0"/>
                  <w:vAlign w:val="center"/>
                </w:tcPr>
                <w:p w14:paraId="15D5B88C" w14:textId="77777777" w:rsidR="00FF3BBD" w:rsidRPr="00D07716" w:rsidRDefault="00FF3BBD" w:rsidP="00E72FDC">
                  <w:pPr>
                    <w:spacing w:line="276" w:lineRule="auto"/>
                    <w:jc w:val="left"/>
                    <w:rPr>
                      <w:rFonts w:ascii="Tahoma" w:hAnsi="Tahoma" w:cs="Tahoma"/>
                      <w:sz w:val="20"/>
                      <w:szCs w:val="20"/>
                      <w:lang w:val="el-GR"/>
                    </w:rPr>
                  </w:pPr>
                  <w:r w:rsidRPr="00D07716">
                    <w:rPr>
                      <w:rFonts w:ascii="Tahoma" w:hAnsi="Tahoma" w:cs="Tahoma"/>
                      <w:sz w:val="20"/>
                      <w:szCs w:val="20"/>
                      <w:lang w:val="el-GR"/>
                    </w:rPr>
                    <w:t>Θέση στην Ομάδα Έργου</w:t>
                  </w:r>
                </w:p>
              </w:tc>
              <w:tc>
                <w:tcPr>
                  <w:tcW w:w="629" w:type="pct"/>
                  <w:shd w:val="clear" w:color="auto" w:fill="E0E0E0"/>
                  <w:vAlign w:val="center"/>
                </w:tcPr>
                <w:p w14:paraId="43158908" w14:textId="77777777" w:rsidR="00FF3BBD" w:rsidRPr="00D07716" w:rsidRDefault="00FF3BBD" w:rsidP="00E72FDC">
                  <w:pPr>
                    <w:spacing w:line="276" w:lineRule="auto"/>
                    <w:jc w:val="left"/>
                    <w:rPr>
                      <w:rFonts w:ascii="Tahoma" w:hAnsi="Tahoma" w:cs="Tahoma"/>
                      <w:sz w:val="20"/>
                      <w:szCs w:val="20"/>
                      <w:lang w:val="el-GR"/>
                    </w:rPr>
                  </w:pPr>
                  <w:r w:rsidRPr="00D07716">
                    <w:rPr>
                      <w:rFonts w:ascii="Tahoma" w:hAnsi="Tahoma" w:cs="Tahoma"/>
                      <w:sz w:val="20"/>
                      <w:szCs w:val="20"/>
                      <w:lang w:val="el-GR"/>
                    </w:rPr>
                    <w:t>Ανθρωπομήνες</w:t>
                  </w:r>
                </w:p>
              </w:tc>
              <w:tc>
                <w:tcPr>
                  <w:tcW w:w="718" w:type="pct"/>
                  <w:shd w:val="clear" w:color="auto" w:fill="C0C0C0"/>
                </w:tcPr>
                <w:p w14:paraId="2C36DE43" w14:textId="77777777" w:rsidR="00FF3BBD" w:rsidRPr="00D07716" w:rsidRDefault="00FF3BBD" w:rsidP="00E72FDC">
                  <w:pPr>
                    <w:spacing w:line="276" w:lineRule="auto"/>
                    <w:jc w:val="left"/>
                    <w:rPr>
                      <w:rFonts w:ascii="Tahoma" w:hAnsi="Tahoma" w:cs="Tahoma"/>
                      <w:sz w:val="20"/>
                      <w:szCs w:val="20"/>
                      <w:lang w:val="el-GR"/>
                    </w:rPr>
                  </w:pPr>
                  <w:r w:rsidRPr="00D07716">
                    <w:rPr>
                      <w:rFonts w:ascii="Tahoma" w:hAnsi="Tahoma" w:cs="Tahoma"/>
                      <w:sz w:val="20"/>
                      <w:szCs w:val="20"/>
                      <w:lang w:val="el-GR"/>
                    </w:rPr>
                    <w:t>Ποσοστό συμμετοχής* (%)</w:t>
                  </w:r>
                </w:p>
              </w:tc>
            </w:tr>
            <w:tr w:rsidR="00D07716" w:rsidRPr="009734EE" w14:paraId="2CEFBA5E" w14:textId="77777777" w:rsidTr="004F6764">
              <w:trPr>
                <w:trHeight w:val="394"/>
              </w:trPr>
              <w:tc>
                <w:tcPr>
                  <w:tcW w:w="262" w:type="pct"/>
                  <w:vAlign w:val="center"/>
                </w:tcPr>
                <w:p w14:paraId="2E295295" w14:textId="77777777" w:rsidR="00FF3BBD" w:rsidRPr="00D07716" w:rsidRDefault="00FF3BBD" w:rsidP="004F6764">
                  <w:pPr>
                    <w:spacing w:line="276" w:lineRule="auto"/>
                    <w:rPr>
                      <w:rFonts w:ascii="Tahoma" w:hAnsi="Tahoma" w:cs="Tahoma"/>
                      <w:sz w:val="20"/>
                      <w:szCs w:val="20"/>
                      <w:lang w:val="el-GR"/>
                    </w:rPr>
                  </w:pPr>
                </w:p>
              </w:tc>
              <w:tc>
                <w:tcPr>
                  <w:tcW w:w="1130" w:type="pct"/>
                  <w:vAlign w:val="center"/>
                </w:tcPr>
                <w:p w14:paraId="0251DE32" w14:textId="77777777" w:rsidR="00FF3BBD" w:rsidRPr="00D07716" w:rsidRDefault="00FF3BBD" w:rsidP="004F6764">
                  <w:pPr>
                    <w:spacing w:line="276" w:lineRule="auto"/>
                    <w:rPr>
                      <w:rFonts w:ascii="Tahoma" w:hAnsi="Tahoma" w:cs="Tahoma"/>
                      <w:sz w:val="20"/>
                      <w:szCs w:val="20"/>
                      <w:lang w:val="el-GR"/>
                    </w:rPr>
                  </w:pPr>
                </w:p>
              </w:tc>
              <w:tc>
                <w:tcPr>
                  <w:tcW w:w="1130" w:type="pct"/>
                  <w:vAlign w:val="center"/>
                </w:tcPr>
                <w:p w14:paraId="19C5E342" w14:textId="77777777" w:rsidR="00FF3BBD" w:rsidRPr="00D07716" w:rsidRDefault="00FF3BBD" w:rsidP="004F6764">
                  <w:pPr>
                    <w:spacing w:line="276" w:lineRule="auto"/>
                    <w:rPr>
                      <w:rFonts w:ascii="Tahoma" w:hAnsi="Tahoma" w:cs="Tahoma"/>
                      <w:sz w:val="20"/>
                      <w:szCs w:val="20"/>
                      <w:lang w:val="el-GR"/>
                    </w:rPr>
                  </w:pPr>
                </w:p>
              </w:tc>
              <w:tc>
                <w:tcPr>
                  <w:tcW w:w="1132" w:type="pct"/>
                  <w:vAlign w:val="center"/>
                </w:tcPr>
                <w:p w14:paraId="57AC0C35" w14:textId="77777777" w:rsidR="00FF3BBD" w:rsidRPr="00D07716" w:rsidRDefault="00FF3BBD" w:rsidP="004F6764">
                  <w:pPr>
                    <w:spacing w:line="276" w:lineRule="auto"/>
                    <w:rPr>
                      <w:rFonts w:ascii="Tahoma" w:hAnsi="Tahoma" w:cs="Tahoma"/>
                      <w:sz w:val="20"/>
                      <w:szCs w:val="20"/>
                      <w:lang w:val="el-GR"/>
                    </w:rPr>
                  </w:pPr>
                </w:p>
              </w:tc>
              <w:tc>
                <w:tcPr>
                  <w:tcW w:w="629" w:type="pct"/>
                  <w:vAlign w:val="center"/>
                </w:tcPr>
                <w:p w14:paraId="7E5D24B1" w14:textId="77777777" w:rsidR="00FF3BBD" w:rsidRPr="00D07716" w:rsidRDefault="00FF3BBD" w:rsidP="004F6764">
                  <w:pPr>
                    <w:spacing w:line="276" w:lineRule="auto"/>
                    <w:rPr>
                      <w:rFonts w:ascii="Tahoma" w:hAnsi="Tahoma" w:cs="Tahoma"/>
                      <w:sz w:val="20"/>
                      <w:szCs w:val="20"/>
                      <w:lang w:val="el-GR"/>
                    </w:rPr>
                  </w:pPr>
                </w:p>
              </w:tc>
              <w:tc>
                <w:tcPr>
                  <w:tcW w:w="718" w:type="pct"/>
                  <w:shd w:val="clear" w:color="auto" w:fill="C0C0C0"/>
                </w:tcPr>
                <w:p w14:paraId="56559987" w14:textId="77777777" w:rsidR="00FF3BBD" w:rsidRPr="00D07716" w:rsidRDefault="00FF3BBD" w:rsidP="004F6764">
                  <w:pPr>
                    <w:spacing w:line="276" w:lineRule="auto"/>
                    <w:rPr>
                      <w:rFonts w:ascii="Tahoma" w:hAnsi="Tahoma" w:cs="Tahoma"/>
                      <w:sz w:val="20"/>
                      <w:szCs w:val="20"/>
                      <w:lang w:val="el-GR"/>
                    </w:rPr>
                  </w:pPr>
                </w:p>
              </w:tc>
            </w:tr>
            <w:tr w:rsidR="00D07716" w:rsidRPr="009734EE" w14:paraId="237E7608" w14:textId="77777777" w:rsidTr="004F6764">
              <w:trPr>
                <w:trHeight w:val="394"/>
              </w:trPr>
              <w:tc>
                <w:tcPr>
                  <w:tcW w:w="262" w:type="pct"/>
                  <w:vAlign w:val="center"/>
                </w:tcPr>
                <w:p w14:paraId="03CD7853" w14:textId="77777777" w:rsidR="00FF3BBD" w:rsidRPr="00D07716" w:rsidRDefault="00FF3BBD" w:rsidP="004F6764">
                  <w:pPr>
                    <w:spacing w:line="276" w:lineRule="auto"/>
                    <w:rPr>
                      <w:rFonts w:ascii="Tahoma" w:hAnsi="Tahoma" w:cs="Tahoma"/>
                      <w:sz w:val="20"/>
                      <w:szCs w:val="20"/>
                      <w:lang w:val="el-GR"/>
                    </w:rPr>
                  </w:pPr>
                </w:p>
              </w:tc>
              <w:tc>
                <w:tcPr>
                  <w:tcW w:w="1130" w:type="pct"/>
                  <w:vAlign w:val="center"/>
                </w:tcPr>
                <w:p w14:paraId="7C8DC943" w14:textId="77777777" w:rsidR="00FF3BBD" w:rsidRPr="00D07716" w:rsidRDefault="00FF3BBD" w:rsidP="004F6764">
                  <w:pPr>
                    <w:spacing w:line="276" w:lineRule="auto"/>
                    <w:rPr>
                      <w:rFonts w:ascii="Tahoma" w:hAnsi="Tahoma" w:cs="Tahoma"/>
                      <w:sz w:val="20"/>
                      <w:szCs w:val="20"/>
                      <w:lang w:val="el-GR"/>
                    </w:rPr>
                  </w:pPr>
                </w:p>
              </w:tc>
              <w:tc>
                <w:tcPr>
                  <w:tcW w:w="1130" w:type="pct"/>
                  <w:vAlign w:val="center"/>
                </w:tcPr>
                <w:p w14:paraId="666F099F" w14:textId="77777777" w:rsidR="00FF3BBD" w:rsidRPr="00D07716" w:rsidRDefault="00FF3BBD" w:rsidP="004F6764">
                  <w:pPr>
                    <w:spacing w:line="276" w:lineRule="auto"/>
                    <w:rPr>
                      <w:rFonts w:ascii="Tahoma" w:hAnsi="Tahoma" w:cs="Tahoma"/>
                      <w:sz w:val="20"/>
                      <w:szCs w:val="20"/>
                      <w:lang w:val="el-GR"/>
                    </w:rPr>
                  </w:pPr>
                </w:p>
              </w:tc>
              <w:tc>
                <w:tcPr>
                  <w:tcW w:w="1132" w:type="pct"/>
                  <w:vAlign w:val="center"/>
                </w:tcPr>
                <w:p w14:paraId="4CD10362" w14:textId="77777777" w:rsidR="00FF3BBD" w:rsidRPr="00D07716" w:rsidRDefault="00FF3BBD" w:rsidP="004F6764">
                  <w:pPr>
                    <w:spacing w:line="276" w:lineRule="auto"/>
                    <w:rPr>
                      <w:rFonts w:ascii="Tahoma" w:hAnsi="Tahoma" w:cs="Tahoma"/>
                      <w:sz w:val="20"/>
                      <w:szCs w:val="20"/>
                      <w:lang w:val="el-GR"/>
                    </w:rPr>
                  </w:pPr>
                </w:p>
              </w:tc>
              <w:tc>
                <w:tcPr>
                  <w:tcW w:w="629" w:type="pct"/>
                  <w:vAlign w:val="center"/>
                </w:tcPr>
                <w:p w14:paraId="097BB2A7" w14:textId="77777777" w:rsidR="00FF3BBD" w:rsidRPr="00D07716" w:rsidRDefault="00FF3BBD" w:rsidP="004F6764">
                  <w:pPr>
                    <w:spacing w:line="276" w:lineRule="auto"/>
                    <w:rPr>
                      <w:rFonts w:ascii="Tahoma" w:hAnsi="Tahoma" w:cs="Tahoma"/>
                      <w:sz w:val="20"/>
                      <w:szCs w:val="20"/>
                      <w:lang w:val="el-GR"/>
                    </w:rPr>
                  </w:pPr>
                </w:p>
              </w:tc>
              <w:tc>
                <w:tcPr>
                  <w:tcW w:w="718" w:type="pct"/>
                  <w:shd w:val="clear" w:color="auto" w:fill="C0C0C0"/>
                </w:tcPr>
                <w:p w14:paraId="6981614B" w14:textId="77777777" w:rsidR="00FF3BBD" w:rsidRPr="00D07716" w:rsidRDefault="00FF3BBD" w:rsidP="004F6764">
                  <w:pPr>
                    <w:spacing w:line="276" w:lineRule="auto"/>
                    <w:rPr>
                      <w:rFonts w:ascii="Tahoma" w:hAnsi="Tahoma" w:cs="Tahoma"/>
                      <w:sz w:val="20"/>
                      <w:szCs w:val="20"/>
                      <w:lang w:val="el-GR"/>
                    </w:rPr>
                  </w:pPr>
                </w:p>
              </w:tc>
            </w:tr>
            <w:tr w:rsidR="00D07716" w:rsidRPr="009734EE" w14:paraId="22FCDB61" w14:textId="77777777" w:rsidTr="004F6764">
              <w:trPr>
                <w:trHeight w:val="394"/>
              </w:trPr>
              <w:tc>
                <w:tcPr>
                  <w:tcW w:w="262" w:type="pct"/>
                  <w:vAlign w:val="center"/>
                </w:tcPr>
                <w:p w14:paraId="4582C714" w14:textId="77777777" w:rsidR="00FF3BBD" w:rsidRPr="00D07716" w:rsidRDefault="00FF3BBD" w:rsidP="004F6764">
                  <w:pPr>
                    <w:spacing w:line="276" w:lineRule="auto"/>
                    <w:rPr>
                      <w:rFonts w:ascii="Tahoma" w:hAnsi="Tahoma" w:cs="Tahoma"/>
                      <w:sz w:val="20"/>
                      <w:szCs w:val="20"/>
                      <w:lang w:val="el-GR"/>
                    </w:rPr>
                  </w:pPr>
                </w:p>
              </w:tc>
              <w:tc>
                <w:tcPr>
                  <w:tcW w:w="1130" w:type="pct"/>
                  <w:vAlign w:val="center"/>
                </w:tcPr>
                <w:p w14:paraId="451C309E" w14:textId="77777777" w:rsidR="00FF3BBD" w:rsidRPr="00D07716" w:rsidRDefault="00FF3BBD" w:rsidP="004F6764">
                  <w:pPr>
                    <w:spacing w:line="276" w:lineRule="auto"/>
                    <w:rPr>
                      <w:rFonts w:ascii="Tahoma" w:hAnsi="Tahoma" w:cs="Tahoma"/>
                      <w:sz w:val="20"/>
                      <w:szCs w:val="20"/>
                      <w:lang w:val="el-GR"/>
                    </w:rPr>
                  </w:pPr>
                </w:p>
              </w:tc>
              <w:tc>
                <w:tcPr>
                  <w:tcW w:w="1130" w:type="pct"/>
                  <w:vAlign w:val="center"/>
                </w:tcPr>
                <w:p w14:paraId="6581FBE2" w14:textId="77777777" w:rsidR="00FF3BBD" w:rsidRPr="00D07716" w:rsidRDefault="00FF3BBD" w:rsidP="004F6764">
                  <w:pPr>
                    <w:spacing w:line="276" w:lineRule="auto"/>
                    <w:rPr>
                      <w:rFonts w:ascii="Tahoma" w:hAnsi="Tahoma" w:cs="Tahoma"/>
                      <w:sz w:val="20"/>
                      <w:szCs w:val="20"/>
                      <w:lang w:val="el-GR"/>
                    </w:rPr>
                  </w:pPr>
                </w:p>
              </w:tc>
              <w:tc>
                <w:tcPr>
                  <w:tcW w:w="1132" w:type="pct"/>
                  <w:vAlign w:val="center"/>
                </w:tcPr>
                <w:p w14:paraId="46A8E8D0" w14:textId="77777777" w:rsidR="00FF3BBD" w:rsidRPr="00D07716" w:rsidRDefault="00FF3BBD" w:rsidP="004F6764">
                  <w:pPr>
                    <w:spacing w:line="276" w:lineRule="auto"/>
                    <w:rPr>
                      <w:rFonts w:ascii="Tahoma" w:hAnsi="Tahoma" w:cs="Tahoma"/>
                      <w:sz w:val="20"/>
                      <w:szCs w:val="20"/>
                      <w:lang w:val="el-GR"/>
                    </w:rPr>
                  </w:pPr>
                </w:p>
              </w:tc>
              <w:tc>
                <w:tcPr>
                  <w:tcW w:w="629" w:type="pct"/>
                  <w:vAlign w:val="center"/>
                </w:tcPr>
                <w:p w14:paraId="58F859FD" w14:textId="77777777" w:rsidR="00FF3BBD" w:rsidRPr="00D07716" w:rsidRDefault="00FF3BBD" w:rsidP="004F6764">
                  <w:pPr>
                    <w:spacing w:line="276" w:lineRule="auto"/>
                    <w:rPr>
                      <w:rFonts w:ascii="Tahoma" w:hAnsi="Tahoma" w:cs="Tahoma"/>
                      <w:sz w:val="20"/>
                      <w:szCs w:val="20"/>
                      <w:lang w:val="el-GR"/>
                    </w:rPr>
                  </w:pPr>
                </w:p>
              </w:tc>
              <w:tc>
                <w:tcPr>
                  <w:tcW w:w="718" w:type="pct"/>
                  <w:shd w:val="clear" w:color="auto" w:fill="C0C0C0"/>
                </w:tcPr>
                <w:p w14:paraId="4AA1245D" w14:textId="77777777" w:rsidR="00FF3BBD" w:rsidRPr="00D07716" w:rsidRDefault="00FF3BBD" w:rsidP="004F6764">
                  <w:pPr>
                    <w:spacing w:line="276" w:lineRule="auto"/>
                    <w:rPr>
                      <w:rFonts w:ascii="Tahoma" w:hAnsi="Tahoma" w:cs="Tahoma"/>
                      <w:sz w:val="20"/>
                      <w:szCs w:val="20"/>
                      <w:lang w:val="el-GR"/>
                    </w:rPr>
                  </w:pPr>
                </w:p>
              </w:tc>
            </w:tr>
            <w:tr w:rsidR="00D07716" w:rsidRPr="009734EE" w14:paraId="2B176141" w14:textId="77777777" w:rsidTr="004F6764">
              <w:trPr>
                <w:trHeight w:val="380"/>
              </w:trPr>
              <w:tc>
                <w:tcPr>
                  <w:tcW w:w="3654" w:type="pct"/>
                  <w:gridSpan w:val="4"/>
                  <w:tcBorders>
                    <w:bottom w:val="single" w:sz="4" w:space="0" w:color="000080"/>
                  </w:tcBorders>
                  <w:shd w:val="clear" w:color="auto" w:fill="C0C0C0"/>
                  <w:vAlign w:val="center"/>
                </w:tcPr>
                <w:p w14:paraId="5978D8AD" w14:textId="77777777" w:rsidR="00FF3BBD" w:rsidRPr="00D07716" w:rsidRDefault="00FF3BBD" w:rsidP="004F6764">
                  <w:pPr>
                    <w:spacing w:line="276" w:lineRule="auto"/>
                    <w:rPr>
                      <w:rFonts w:ascii="Tahoma" w:hAnsi="Tahoma" w:cs="Tahoma"/>
                      <w:b/>
                      <w:sz w:val="20"/>
                      <w:szCs w:val="20"/>
                      <w:lang w:val="el-GR"/>
                    </w:rPr>
                  </w:pPr>
                  <w:r w:rsidRPr="00D07716">
                    <w:rPr>
                      <w:rFonts w:ascii="Tahoma" w:hAnsi="Tahoma" w:cs="Tahoma"/>
                      <w:b/>
                      <w:sz w:val="20"/>
                      <w:szCs w:val="20"/>
                      <w:lang w:val="el-GR"/>
                    </w:rPr>
                    <w:t xml:space="preserve">ΜΕΡΙΚΟ ΣΥΝΟΛΟ (1) </w:t>
                  </w:r>
                </w:p>
              </w:tc>
              <w:tc>
                <w:tcPr>
                  <w:tcW w:w="629" w:type="pct"/>
                  <w:tcBorders>
                    <w:bottom w:val="single" w:sz="4" w:space="0" w:color="000080"/>
                  </w:tcBorders>
                  <w:shd w:val="clear" w:color="auto" w:fill="C0C0C0"/>
                  <w:vAlign w:val="center"/>
                </w:tcPr>
                <w:p w14:paraId="0C1D46C8" w14:textId="77777777" w:rsidR="00FF3BBD" w:rsidRPr="00D07716" w:rsidRDefault="00FF3BBD" w:rsidP="004F6764">
                  <w:pPr>
                    <w:spacing w:line="276" w:lineRule="auto"/>
                    <w:rPr>
                      <w:rFonts w:ascii="Tahoma" w:hAnsi="Tahoma" w:cs="Tahoma"/>
                      <w:sz w:val="20"/>
                      <w:szCs w:val="20"/>
                      <w:lang w:val="el-GR"/>
                    </w:rPr>
                  </w:pPr>
                </w:p>
              </w:tc>
              <w:tc>
                <w:tcPr>
                  <w:tcW w:w="718" w:type="pct"/>
                  <w:tcBorders>
                    <w:bottom w:val="single" w:sz="4" w:space="0" w:color="000080"/>
                  </w:tcBorders>
                  <w:shd w:val="clear" w:color="auto" w:fill="C0C0C0"/>
                </w:tcPr>
                <w:p w14:paraId="5A3129A4" w14:textId="77777777" w:rsidR="00FF3BBD" w:rsidRPr="00D07716" w:rsidRDefault="00FF3BBD" w:rsidP="004F6764">
                  <w:pPr>
                    <w:spacing w:line="276" w:lineRule="auto"/>
                    <w:rPr>
                      <w:rFonts w:ascii="Tahoma" w:hAnsi="Tahoma" w:cs="Tahoma"/>
                      <w:sz w:val="20"/>
                      <w:szCs w:val="20"/>
                      <w:lang w:val="el-GR"/>
                    </w:rPr>
                  </w:pPr>
                </w:p>
              </w:tc>
            </w:tr>
          </w:tbl>
          <w:p w14:paraId="3AFACAF0" w14:textId="74951520" w:rsidR="00FF3BBD" w:rsidRPr="00D07716" w:rsidRDefault="00FF3BBD" w:rsidP="004F6764">
            <w:pPr>
              <w:autoSpaceDE w:val="0"/>
              <w:autoSpaceDN w:val="0"/>
              <w:adjustRightInd w:val="0"/>
              <w:spacing w:after="70"/>
              <w:jc w:val="left"/>
              <w:rPr>
                <w:rFonts w:ascii="Tahoma" w:hAnsi="Tahoma" w:cs="Tahoma"/>
                <w:b/>
                <w:bCs/>
                <w:szCs w:val="22"/>
                <w:lang w:val="el-GR" w:eastAsia="el-GR"/>
              </w:rPr>
            </w:pPr>
          </w:p>
          <w:p w14:paraId="16586B2F" w14:textId="77777777" w:rsidR="00134D68" w:rsidRPr="00D07716" w:rsidRDefault="00134D68" w:rsidP="004F6764">
            <w:pPr>
              <w:autoSpaceDE w:val="0"/>
              <w:autoSpaceDN w:val="0"/>
              <w:adjustRightInd w:val="0"/>
              <w:spacing w:after="70"/>
              <w:jc w:val="left"/>
              <w:rPr>
                <w:rFonts w:ascii="Tahoma" w:hAnsi="Tahoma" w:cs="Tahoma"/>
                <w:b/>
                <w:bCs/>
                <w:szCs w:val="22"/>
                <w:lang w:val="el-GR" w:eastAsia="el-GR"/>
              </w:rPr>
            </w:pPr>
          </w:p>
          <w:p w14:paraId="4248283D" w14:textId="77777777" w:rsidR="00FF3BBD" w:rsidRPr="00D07716" w:rsidRDefault="00FF3BBD" w:rsidP="004F6764">
            <w:pPr>
              <w:spacing w:line="276" w:lineRule="auto"/>
              <w:rPr>
                <w:rFonts w:ascii="Tahoma" w:hAnsi="Tahoma" w:cs="Tahoma"/>
                <w:szCs w:val="22"/>
                <w:lang w:val="el-GR"/>
              </w:rPr>
            </w:pPr>
            <w:r w:rsidRPr="00D07716">
              <w:rPr>
                <w:rFonts w:ascii="Tahoma" w:hAnsi="Tahoma" w:cs="Tahoma"/>
                <w:szCs w:val="22"/>
                <w:lang w:val="el-GR"/>
              </w:rPr>
              <w:t xml:space="preserve">Πίνακα των </w:t>
            </w:r>
            <w:r w:rsidRPr="00D07716">
              <w:rPr>
                <w:rFonts w:ascii="Tahoma" w:hAnsi="Tahoma" w:cs="Tahoma"/>
                <w:b/>
                <w:szCs w:val="22"/>
                <w:lang w:val="el-GR"/>
              </w:rPr>
              <w:t>στελεχών των Υπεργολάβων</w:t>
            </w:r>
            <w:r w:rsidRPr="00D07716">
              <w:rPr>
                <w:rFonts w:ascii="Tahoma" w:hAnsi="Tahoma" w:cs="Tahoma"/>
                <w:szCs w:val="22"/>
                <w:lang w:val="el-GR"/>
              </w:rPr>
              <w:t xml:space="preserve"> </w:t>
            </w:r>
            <w:r w:rsidRPr="00D07716">
              <w:rPr>
                <w:rFonts w:ascii="Tahoma" w:hAnsi="Tahoma" w:cs="Tahoma"/>
                <w:b/>
                <w:szCs w:val="22"/>
                <w:lang w:val="el-GR"/>
              </w:rPr>
              <w:t>του Οικονομικού Φορέα</w:t>
            </w:r>
            <w:r w:rsidRPr="00D07716">
              <w:rPr>
                <w:rFonts w:ascii="Tahoma" w:hAnsi="Tahoma" w:cs="Tahoma"/>
                <w:szCs w:val="22"/>
                <w:lang w:val="el-GR"/>
              </w:rPr>
              <w:t xml:space="preserve"> που συμμετέχουν στην Ομάδα Έργου, σύμφωνα με το ακόλουθο υπόδειγμα: </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2065"/>
              <w:gridCol w:w="2065"/>
              <w:gridCol w:w="2067"/>
              <w:gridCol w:w="1278"/>
              <w:gridCol w:w="1063"/>
            </w:tblGrid>
            <w:tr w:rsidR="00D07716" w:rsidRPr="009734EE" w14:paraId="7B4A4120" w14:textId="77777777" w:rsidTr="004F6764">
              <w:trPr>
                <w:trHeight w:val="788"/>
              </w:trPr>
              <w:tc>
                <w:tcPr>
                  <w:tcW w:w="262" w:type="pct"/>
                  <w:shd w:val="clear" w:color="auto" w:fill="E0E0E0"/>
                  <w:vAlign w:val="center"/>
                </w:tcPr>
                <w:p w14:paraId="653C77D6" w14:textId="77777777" w:rsidR="00FF3BBD" w:rsidRPr="00D07716" w:rsidRDefault="00FF3BBD" w:rsidP="004F6764">
                  <w:pPr>
                    <w:spacing w:line="276" w:lineRule="auto"/>
                    <w:rPr>
                      <w:rFonts w:ascii="Tahoma" w:hAnsi="Tahoma" w:cs="Tahoma"/>
                      <w:szCs w:val="22"/>
                      <w:lang w:val="el-GR"/>
                    </w:rPr>
                  </w:pPr>
                  <w:r w:rsidRPr="00D07716">
                    <w:rPr>
                      <w:rFonts w:ascii="Tahoma" w:hAnsi="Tahoma" w:cs="Tahoma"/>
                      <w:szCs w:val="22"/>
                      <w:lang w:val="el-GR"/>
                    </w:rPr>
                    <w:t>Α/Α</w:t>
                  </w:r>
                </w:p>
              </w:tc>
              <w:tc>
                <w:tcPr>
                  <w:tcW w:w="1146" w:type="pct"/>
                  <w:shd w:val="clear" w:color="auto" w:fill="E0E0E0"/>
                  <w:vAlign w:val="center"/>
                </w:tcPr>
                <w:p w14:paraId="5BCE381D" w14:textId="77777777" w:rsidR="00FF3BBD" w:rsidRPr="00D07716" w:rsidRDefault="00FF3BBD" w:rsidP="004F6764">
                  <w:pPr>
                    <w:spacing w:line="276" w:lineRule="auto"/>
                    <w:jc w:val="left"/>
                    <w:rPr>
                      <w:rFonts w:ascii="Tahoma" w:hAnsi="Tahoma" w:cs="Tahoma"/>
                      <w:szCs w:val="22"/>
                      <w:lang w:val="el-GR"/>
                    </w:rPr>
                  </w:pPr>
                  <w:r w:rsidRPr="00D07716">
                    <w:rPr>
                      <w:rFonts w:ascii="Tahoma" w:hAnsi="Tahoma" w:cs="Tahoma"/>
                      <w:szCs w:val="22"/>
                      <w:lang w:val="el-GR"/>
                    </w:rPr>
                    <w:t>Επωνυμία Εταιρείας Υπεργολάβου</w:t>
                  </w:r>
                </w:p>
              </w:tc>
              <w:tc>
                <w:tcPr>
                  <w:tcW w:w="1146" w:type="pct"/>
                  <w:shd w:val="clear" w:color="auto" w:fill="E0E0E0"/>
                  <w:vAlign w:val="center"/>
                </w:tcPr>
                <w:p w14:paraId="114B958B" w14:textId="77777777" w:rsidR="00FF3BBD" w:rsidRPr="00D07716" w:rsidRDefault="00FF3BBD" w:rsidP="004F6764">
                  <w:pPr>
                    <w:spacing w:line="276" w:lineRule="auto"/>
                    <w:jc w:val="left"/>
                    <w:rPr>
                      <w:rFonts w:ascii="Tahoma" w:hAnsi="Tahoma" w:cs="Tahoma"/>
                      <w:szCs w:val="22"/>
                      <w:lang w:val="el-GR"/>
                    </w:rPr>
                  </w:pPr>
                  <w:r w:rsidRPr="00D07716">
                    <w:rPr>
                      <w:rFonts w:ascii="Tahoma" w:hAnsi="Tahoma" w:cs="Tahoma"/>
                      <w:szCs w:val="22"/>
                      <w:lang w:val="el-GR"/>
                    </w:rPr>
                    <w:t>Ονοματεπώνυμο Μέλους Ομάδας Έργου</w:t>
                  </w:r>
                </w:p>
              </w:tc>
              <w:tc>
                <w:tcPr>
                  <w:tcW w:w="1146" w:type="pct"/>
                  <w:shd w:val="clear" w:color="auto" w:fill="E0E0E0"/>
                  <w:vAlign w:val="center"/>
                </w:tcPr>
                <w:p w14:paraId="1BB4A348" w14:textId="77777777" w:rsidR="00FF3BBD" w:rsidRPr="00D07716" w:rsidRDefault="00FF3BBD" w:rsidP="004F6764">
                  <w:pPr>
                    <w:spacing w:line="276" w:lineRule="auto"/>
                    <w:jc w:val="left"/>
                    <w:rPr>
                      <w:rFonts w:ascii="Tahoma" w:hAnsi="Tahoma" w:cs="Tahoma"/>
                      <w:szCs w:val="22"/>
                      <w:lang w:val="el-GR"/>
                    </w:rPr>
                  </w:pPr>
                  <w:r w:rsidRPr="00D07716">
                    <w:rPr>
                      <w:rFonts w:ascii="Tahoma" w:hAnsi="Tahoma" w:cs="Tahoma"/>
                      <w:szCs w:val="22"/>
                      <w:lang w:val="el-GR"/>
                    </w:rPr>
                    <w:t>Θέση στην Ομάδα Έργου</w:t>
                  </w:r>
                </w:p>
              </w:tc>
              <w:tc>
                <w:tcPr>
                  <w:tcW w:w="709" w:type="pct"/>
                  <w:shd w:val="clear" w:color="auto" w:fill="E0E0E0"/>
                  <w:vAlign w:val="center"/>
                </w:tcPr>
                <w:p w14:paraId="7BE8B3F4" w14:textId="77777777" w:rsidR="00FF3BBD" w:rsidRPr="00D07716" w:rsidRDefault="00FF3BBD" w:rsidP="004F6764">
                  <w:pPr>
                    <w:spacing w:line="276" w:lineRule="auto"/>
                    <w:jc w:val="left"/>
                    <w:rPr>
                      <w:rFonts w:ascii="Tahoma" w:hAnsi="Tahoma" w:cs="Tahoma"/>
                      <w:szCs w:val="22"/>
                      <w:lang w:val="el-GR"/>
                    </w:rPr>
                  </w:pPr>
                  <w:r w:rsidRPr="00D07716">
                    <w:rPr>
                      <w:rFonts w:ascii="Tahoma" w:hAnsi="Tahoma" w:cs="Tahoma"/>
                      <w:szCs w:val="22"/>
                      <w:lang w:val="el-GR"/>
                    </w:rPr>
                    <w:t>Ανθρωπομήνες</w:t>
                  </w:r>
                </w:p>
              </w:tc>
              <w:tc>
                <w:tcPr>
                  <w:tcW w:w="590" w:type="pct"/>
                  <w:shd w:val="clear" w:color="auto" w:fill="C0C0C0"/>
                </w:tcPr>
                <w:p w14:paraId="294C9DB0" w14:textId="77777777" w:rsidR="00FF3BBD" w:rsidRPr="00D07716" w:rsidRDefault="00FF3BBD" w:rsidP="004F6764">
                  <w:pPr>
                    <w:spacing w:line="276" w:lineRule="auto"/>
                    <w:jc w:val="left"/>
                    <w:rPr>
                      <w:rFonts w:ascii="Tahoma" w:hAnsi="Tahoma" w:cs="Tahoma"/>
                      <w:szCs w:val="22"/>
                      <w:lang w:val="el-GR"/>
                    </w:rPr>
                  </w:pPr>
                  <w:r w:rsidRPr="00D07716">
                    <w:rPr>
                      <w:rFonts w:ascii="Tahoma" w:hAnsi="Tahoma" w:cs="Tahoma"/>
                      <w:szCs w:val="22"/>
                      <w:lang w:val="el-GR"/>
                    </w:rPr>
                    <w:t>Ποσοστό συμμετοχής* (%)</w:t>
                  </w:r>
                </w:p>
              </w:tc>
            </w:tr>
            <w:tr w:rsidR="00D07716" w:rsidRPr="009734EE" w14:paraId="30CA346C" w14:textId="77777777" w:rsidTr="004F6764">
              <w:trPr>
                <w:trHeight w:val="380"/>
              </w:trPr>
              <w:tc>
                <w:tcPr>
                  <w:tcW w:w="262" w:type="pct"/>
                  <w:vAlign w:val="center"/>
                </w:tcPr>
                <w:p w14:paraId="6AB160CF" w14:textId="77777777" w:rsidR="00FF3BBD" w:rsidRPr="00D07716" w:rsidRDefault="00FF3BBD" w:rsidP="004F6764">
                  <w:pPr>
                    <w:spacing w:line="276" w:lineRule="auto"/>
                    <w:rPr>
                      <w:rFonts w:ascii="Tahoma" w:hAnsi="Tahoma" w:cs="Tahoma"/>
                      <w:szCs w:val="22"/>
                      <w:lang w:val="el-GR"/>
                    </w:rPr>
                  </w:pPr>
                </w:p>
              </w:tc>
              <w:tc>
                <w:tcPr>
                  <w:tcW w:w="1146" w:type="pct"/>
                  <w:vAlign w:val="center"/>
                </w:tcPr>
                <w:p w14:paraId="31DBCC87" w14:textId="77777777" w:rsidR="00FF3BBD" w:rsidRPr="00D07716" w:rsidRDefault="00FF3BBD" w:rsidP="004F6764">
                  <w:pPr>
                    <w:spacing w:line="276" w:lineRule="auto"/>
                    <w:rPr>
                      <w:rFonts w:ascii="Tahoma" w:hAnsi="Tahoma" w:cs="Tahoma"/>
                      <w:szCs w:val="22"/>
                      <w:lang w:val="el-GR"/>
                    </w:rPr>
                  </w:pPr>
                </w:p>
              </w:tc>
              <w:tc>
                <w:tcPr>
                  <w:tcW w:w="1146" w:type="pct"/>
                  <w:vAlign w:val="center"/>
                </w:tcPr>
                <w:p w14:paraId="58421D06" w14:textId="77777777" w:rsidR="00FF3BBD" w:rsidRPr="00D07716" w:rsidRDefault="00FF3BBD" w:rsidP="004F6764">
                  <w:pPr>
                    <w:spacing w:line="276" w:lineRule="auto"/>
                    <w:rPr>
                      <w:rFonts w:ascii="Tahoma" w:hAnsi="Tahoma" w:cs="Tahoma"/>
                      <w:szCs w:val="22"/>
                      <w:lang w:val="el-GR"/>
                    </w:rPr>
                  </w:pPr>
                </w:p>
              </w:tc>
              <w:tc>
                <w:tcPr>
                  <w:tcW w:w="1146" w:type="pct"/>
                  <w:vAlign w:val="center"/>
                </w:tcPr>
                <w:p w14:paraId="7B60620B" w14:textId="77777777" w:rsidR="00FF3BBD" w:rsidRPr="00D07716" w:rsidRDefault="00FF3BBD" w:rsidP="004F6764">
                  <w:pPr>
                    <w:spacing w:line="276" w:lineRule="auto"/>
                    <w:rPr>
                      <w:rFonts w:ascii="Tahoma" w:hAnsi="Tahoma" w:cs="Tahoma"/>
                      <w:szCs w:val="22"/>
                      <w:lang w:val="el-GR"/>
                    </w:rPr>
                  </w:pPr>
                </w:p>
              </w:tc>
              <w:tc>
                <w:tcPr>
                  <w:tcW w:w="709" w:type="pct"/>
                  <w:vAlign w:val="center"/>
                </w:tcPr>
                <w:p w14:paraId="3B9E2B4B" w14:textId="77777777" w:rsidR="00FF3BBD" w:rsidRPr="00D07716" w:rsidRDefault="00FF3BBD" w:rsidP="004F6764">
                  <w:pPr>
                    <w:spacing w:line="276" w:lineRule="auto"/>
                    <w:rPr>
                      <w:rFonts w:ascii="Tahoma" w:hAnsi="Tahoma" w:cs="Tahoma"/>
                      <w:szCs w:val="22"/>
                      <w:lang w:val="el-GR"/>
                    </w:rPr>
                  </w:pPr>
                </w:p>
              </w:tc>
              <w:tc>
                <w:tcPr>
                  <w:tcW w:w="590" w:type="pct"/>
                  <w:shd w:val="clear" w:color="auto" w:fill="C0C0C0"/>
                </w:tcPr>
                <w:p w14:paraId="3DEFBA48" w14:textId="77777777" w:rsidR="00FF3BBD" w:rsidRPr="00D07716" w:rsidRDefault="00FF3BBD" w:rsidP="004F6764">
                  <w:pPr>
                    <w:spacing w:line="276" w:lineRule="auto"/>
                    <w:rPr>
                      <w:rFonts w:ascii="Tahoma" w:hAnsi="Tahoma" w:cs="Tahoma"/>
                      <w:szCs w:val="22"/>
                      <w:lang w:val="el-GR"/>
                    </w:rPr>
                  </w:pPr>
                </w:p>
              </w:tc>
            </w:tr>
            <w:tr w:rsidR="00D07716" w:rsidRPr="009734EE" w14:paraId="4BF6D097" w14:textId="77777777" w:rsidTr="004F6764">
              <w:trPr>
                <w:trHeight w:val="394"/>
              </w:trPr>
              <w:tc>
                <w:tcPr>
                  <w:tcW w:w="262" w:type="pct"/>
                  <w:vAlign w:val="center"/>
                </w:tcPr>
                <w:p w14:paraId="5849EC06" w14:textId="77777777" w:rsidR="00FF3BBD" w:rsidRPr="00D07716" w:rsidRDefault="00FF3BBD" w:rsidP="004F6764">
                  <w:pPr>
                    <w:spacing w:line="276" w:lineRule="auto"/>
                    <w:rPr>
                      <w:rFonts w:ascii="Tahoma" w:hAnsi="Tahoma" w:cs="Tahoma"/>
                      <w:szCs w:val="22"/>
                      <w:lang w:val="el-GR"/>
                    </w:rPr>
                  </w:pPr>
                </w:p>
              </w:tc>
              <w:tc>
                <w:tcPr>
                  <w:tcW w:w="1146" w:type="pct"/>
                  <w:vAlign w:val="center"/>
                </w:tcPr>
                <w:p w14:paraId="26F08563" w14:textId="77777777" w:rsidR="00FF3BBD" w:rsidRPr="00D07716" w:rsidRDefault="00FF3BBD" w:rsidP="004F6764">
                  <w:pPr>
                    <w:spacing w:line="276" w:lineRule="auto"/>
                    <w:rPr>
                      <w:rFonts w:ascii="Tahoma" w:hAnsi="Tahoma" w:cs="Tahoma"/>
                      <w:szCs w:val="22"/>
                      <w:lang w:val="el-GR"/>
                    </w:rPr>
                  </w:pPr>
                </w:p>
              </w:tc>
              <w:tc>
                <w:tcPr>
                  <w:tcW w:w="1146" w:type="pct"/>
                  <w:vAlign w:val="center"/>
                </w:tcPr>
                <w:p w14:paraId="7439ED52" w14:textId="77777777" w:rsidR="00FF3BBD" w:rsidRPr="00D07716" w:rsidRDefault="00FF3BBD" w:rsidP="004F6764">
                  <w:pPr>
                    <w:spacing w:line="276" w:lineRule="auto"/>
                    <w:rPr>
                      <w:rFonts w:ascii="Tahoma" w:hAnsi="Tahoma" w:cs="Tahoma"/>
                      <w:szCs w:val="22"/>
                      <w:lang w:val="el-GR"/>
                    </w:rPr>
                  </w:pPr>
                </w:p>
              </w:tc>
              <w:tc>
                <w:tcPr>
                  <w:tcW w:w="1146" w:type="pct"/>
                  <w:vAlign w:val="center"/>
                </w:tcPr>
                <w:p w14:paraId="6D525221" w14:textId="77777777" w:rsidR="00FF3BBD" w:rsidRPr="00D07716" w:rsidRDefault="00FF3BBD" w:rsidP="004F6764">
                  <w:pPr>
                    <w:spacing w:line="276" w:lineRule="auto"/>
                    <w:rPr>
                      <w:rFonts w:ascii="Tahoma" w:hAnsi="Tahoma" w:cs="Tahoma"/>
                      <w:szCs w:val="22"/>
                      <w:lang w:val="el-GR"/>
                    </w:rPr>
                  </w:pPr>
                </w:p>
              </w:tc>
              <w:tc>
                <w:tcPr>
                  <w:tcW w:w="709" w:type="pct"/>
                  <w:vAlign w:val="center"/>
                </w:tcPr>
                <w:p w14:paraId="0A25B932" w14:textId="77777777" w:rsidR="00FF3BBD" w:rsidRPr="00D07716" w:rsidRDefault="00FF3BBD" w:rsidP="004F6764">
                  <w:pPr>
                    <w:spacing w:line="276" w:lineRule="auto"/>
                    <w:rPr>
                      <w:rFonts w:ascii="Tahoma" w:hAnsi="Tahoma" w:cs="Tahoma"/>
                      <w:szCs w:val="22"/>
                      <w:lang w:val="el-GR"/>
                    </w:rPr>
                  </w:pPr>
                </w:p>
              </w:tc>
              <w:tc>
                <w:tcPr>
                  <w:tcW w:w="590" w:type="pct"/>
                  <w:shd w:val="clear" w:color="auto" w:fill="C0C0C0"/>
                </w:tcPr>
                <w:p w14:paraId="643E7AB8" w14:textId="77777777" w:rsidR="00FF3BBD" w:rsidRPr="00D07716" w:rsidRDefault="00FF3BBD" w:rsidP="004F6764">
                  <w:pPr>
                    <w:spacing w:line="276" w:lineRule="auto"/>
                    <w:rPr>
                      <w:rFonts w:ascii="Tahoma" w:hAnsi="Tahoma" w:cs="Tahoma"/>
                      <w:szCs w:val="22"/>
                      <w:lang w:val="el-GR"/>
                    </w:rPr>
                  </w:pPr>
                </w:p>
              </w:tc>
            </w:tr>
            <w:tr w:rsidR="00D07716" w:rsidRPr="009734EE" w14:paraId="2C284362" w14:textId="77777777" w:rsidTr="004F6764">
              <w:trPr>
                <w:trHeight w:val="394"/>
              </w:trPr>
              <w:tc>
                <w:tcPr>
                  <w:tcW w:w="262" w:type="pct"/>
                  <w:vAlign w:val="center"/>
                </w:tcPr>
                <w:p w14:paraId="56AD1256" w14:textId="77777777" w:rsidR="00FF3BBD" w:rsidRPr="00D07716" w:rsidRDefault="00FF3BBD" w:rsidP="004F6764">
                  <w:pPr>
                    <w:spacing w:line="276" w:lineRule="auto"/>
                    <w:rPr>
                      <w:rFonts w:ascii="Tahoma" w:hAnsi="Tahoma" w:cs="Tahoma"/>
                      <w:szCs w:val="22"/>
                      <w:lang w:val="el-GR"/>
                    </w:rPr>
                  </w:pPr>
                </w:p>
              </w:tc>
              <w:tc>
                <w:tcPr>
                  <w:tcW w:w="1146" w:type="pct"/>
                  <w:vAlign w:val="center"/>
                </w:tcPr>
                <w:p w14:paraId="48A55325" w14:textId="77777777" w:rsidR="00FF3BBD" w:rsidRPr="00D07716" w:rsidRDefault="00FF3BBD" w:rsidP="004F6764">
                  <w:pPr>
                    <w:spacing w:line="276" w:lineRule="auto"/>
                    <w:rPr>
                      <w:rFonts w:ascii="Tahoma" w:hAnsi="Tahoma" w:cs="Tahoma"/>
                      <w:szCs w:val="22"/>
                      <w:lang w:val="el-GR"/>
                    </w:rPr>
                  </w:pPr>
                </w:p>
              </w:tc>
              <w:tc>
                <w:tcPr>
                  <w:tcW w:w="1146" w:type="pct"/>
                  <w:vAlign w:val="center"/>
                </w:tcPr>
                <w:p w14:paraId="09738D7C" w14:textId="77777777" w:rsidR="00FF3BBD" w:rsidRPr="00D07716" w:rsidRDefault="00FF3BBD" w:rsidP="004F6764">
                  <w:pPr>
                    <w:spacing w:line="276" w:lineRule="auto"/>
                    <w:rPr>
                      <w:rFonts w:ascii="Tahoma" w:hAnsi="Tahoma" w:cs="Tahoma"/>
                      <w:szCs w:val="22"/>
                      <w:lang w:val="el-GR"/>
                    </w:rPr>
                  </w:pPr>
                </w:p>
              </w:tc>
              <w:tc>
                <w:tcPr>
                  <w:tcW w:w="1146" w:type="pct"/>
                  <w:vAlign w:val="center"/>
                </w:tcPr>
                <w:p w14:paraId="310775C3" w14:textId="77777777" w:rsidR="00FF3BBD" w:rsidRPr="00D07716" w:rsidRDefault="00FF3BBD" w:rsidP="004F6764">
                  <w:pPr>
                    <w:spacing w:line="276" w:lineRule="auto"/>
                    <w:rPr>
                      <w:rFonts w:ascii="Tahoma" w:hAnsi="Tahoma" w:cs="Tahoma"/>
                      <w:szCs w:val="22"/>
                      <w:lang w:val="el-GR"/>
                    </w:rPr>
                  </w:pPr>
                </w:p>
              </w:tc>
              <w:tc>
                <w:tcPr>
                  <w:tcW w:w="709" w:type="pct"/>
                  <w:vAlign w:val="center"/>
                </w:tcPr>
                <w:p w14:paraId="063D77A9" w14:textId="77777777" w:rsidR="00FF3BBD" w:rsidRPr="00D07716" w:rsidRDefault="00FF3BBD" w:rsidP="004F6764">
                  <w:pPr>
                    <w:spacing w:line="276" w:lineRule="auto"/>
                    <w:rPr>
                      <w:rFonts w:ascii="Tahoma" w:hAnsi="Tahoma" w:cs="Tahoma"/>
                      <w:szCs w:val="22"/>
                      <w:lang w:val="el-GR"/>
                    </w:rPr>
                  </w:pPr>
                </w:p>
              </w:tc>
              <w:tc>
                <w:tcPr>
                  <w:tcW w:w="590" w:type="pct"/>
                  <w:shd w:val="clear" w:color="auto" w:fill="C0C0C0"/>
                </w:tcPr>
                <w:p w14:paraId="7F243C3F" w14:textId="77777777" w:rsidR="00FF3BBD" w:rsidRPr="00D07716" w:rsidRDefault="00FF3BBD" w:rsidP="004F6764">
                  <w:pPr>
                    <w:spacing w:line="276" w:lineRule="auto"/>
                    <w:rPr>
                      <w:rFonts w:ascii="Tahoma" w:hAnsi="Tahoma" w:cs="Tahoma"/>
                      <w:szCs w:val="22"/>
                      <w:lang w:val="el-GR"/>
                    </w:rPr>
                  </w:pPr>
                </w:p>
              </w:tc>
            </w:tr>
            <w:tr w:rsidR="00D07716" w:rsidRPr="009734EE" w14:paraId="64356ABF" w14:textId="77777777" w:rsidTr="004F6764">
              <w:trPr>
                <w:trHeight w:val="394"/>
              </w:trPr>
              <w:tc>
                <w:tcPr>
                  <w:tcW w:w="3701" w:type="pct"/>
                  <w:gridSpan w:val="4"/>
                  <w:tcBorders>
                    <w:bottom w:val="single" w:sz="4" w:space="0" w:color="000080"/>
                  </w:tcBorders>
                  <w:shd w:val="clear" w:color="auto" w:fill="C0C0C0"/>
                  <w:vAlign w:val="center"/>
                </w:tcPr>
                <w:p w14:paraId="1FADE23E" w14:textId="77777777" w:rsidR="00FF3BBD" w:rsidRPr="00D07716" w:rsidRDefault="00FF3BBD" w:rsidP="004F6764">
                  <w:pPr>
                    <w:spacing w:line="276" w:lineRule="auto"/>
                    <w:rPr>
                      <w:rFonts w:ascii="Tahoma" w:hAnsi="Tahoma" w:cs="Tahoma"/>
                      <w:b/>
                      <w:szCs w:val="22"/>
                      <w:lang w:val="el-GR"/>
                    </w:rPr>
                  </w:pPr>
                  <w:r w:rsidRPr="00D07716">
                    <w:rPr>
                      <w:rFonts w:ascii="Tahoma" w:hAnsi="Tahoma" w:cs="Tahoma"/>
                      <w:b/>
                      <w:szCs w:val="22"/>
                      <w:lang w:val="el-GR"/>
                    </w:rPr>
                    <w:t xml:space="preserve">ΜΕΡΙΚΟ ΣΥΝΟΛΟ (2) </w:t>
                  </w:r>
                </w:p>
              </w:tc>
              <w:tc>
                <w:tcPr>
                  <w:tcW w:w="709" w:type="pct"/>
                  <w:tcBorders>
                    <w:bottom w:val="single" w:sz="4" w:space="0" w:color="000080"/>
                  </w:tcBorders>
                  <w:shd w:val="clear" w:color="auto" w:fill="C0C0C0"/>
                  <w:vAlign w:val="center"/>
                </w:tcPr>
                <w:p w14:paraId="6CCD1D9E" w14:textId="77777777" w:rsidR="00FF3BBD" w:rsidRPr="00D07716" w:rsidRDefault="00FF3BBD" w:rsidP="004F6764">
                  <w:pPr>
                    <w:spacing w:line="276" w:lineRule="auto"/>
                    <w:rPr>
                      <w:rFonts w:ascii="Tahoma" w:hAnsi="Tahoma" w:cs="Tahoma"/>
                      <w:szCs w:val="22"/>
                      <w:lang w:val="el-GR"/>
                    </w:rPr>
                  </w:pPr>
                </w:p>
              </w:tc>
              <w:tc>
                <w:tcPr>
                  <w:tcW w:w="590" w:type="pct"/>
                  <w:tcBorders>
                    <w:bottom w:val="single" w:sz="4" w:space="0" w:color="000080"/>
                  </w:tcBorders>
                  <w:shd w:val="clear" w:color="auto" w:fill="C0C0C0"/>
                </w:tcPr>
                <w:p w14:paraId="13F61FFA" w14:textId="77777777" w:rsidR="00FF3BBD" w:rsidRPr="00D07716" w:rsidRDefault="00FF3BBD" w:rsidP="004F6764">
                  <w:pPr>
                    <w:spacing w:line="276" w:lineRule="auto"/>
                    <w:rPr>
                      <w:rFonts w:ascii="Tahoma" w:hAnsi="Tahoma" w:cs="Tahoma"/>
                      <w:szCs w:val="22"/>
                      <w:lang w:val="el-GR"/>
                    </w:rPr>
                  </w:pPr>
                </w:p>
              </w:tc>
            </w:tr>
          </w:tbl>
          <w:p w14:paraId="704D12AD" w14:textId="128BC240" w:rsidR="00FF3BBD" w:rsidRPr="00D07716" w:rsidRDefault="00FF3BBD" w:rsidP="004F6764">
            <w:pPr>
              <w:autoSpaceDE w:val="0"/>
              <w:autoSpaceDN w:val="0"/>
              <w:adjustRightInd w:val="0"/>
              <w:spacing w:after="70"/>
              <w:jc w:val="left"/>
              <w:rPr>
                <w:rFonts w:ascii="Tahoma" w:hAnsi="Tahoma" w:cs="Tahoma"/>
                <w:b/>
                <w:bCs/>
                <w:szCs w:val="22"/>
                <w:lang w:val="el-GR" w:eastAsia="el-GR"/>
              </w:rPr>
            </w:pPr>
          </w:p>
          <w:p w14:paraId="16A7C2EE" w14:textId="77777777" w:rsidR="00134D68" w:rsidRPr="00D07716" w:rsidRDefault="00134D68" w:rsidP="004F6764">
            <w:pPr>
              <w:autoSpaceDE w:val="0"/>
              <w:autoSpaceDN w:val="0"/>
              <w:adjustRightInd w:val="0"/>
              <w:spacing w:after="70"/>
              <w:jc w:val="left"/>
              <w:rPr>
                <w:rFonts w:ascii="Tahoma" w:hAnsi="Tahoma" w:cs="Tahoma"/>
                <w:b/>
                <w:bCs/>
                <w:szCs w:val="22"/>
                <w:lang w:val="el-GR" w:eastAsia="el-GR"/>
              </w:rPr>
            </w:pPr>
          </w:p>
          <w:p w14:paraId="57D26943" w14:textId="77777777" w:rsidR="00FF3BBD" w:rsidRPr="00D07716" w:rsidRDefault="00FF3BBD" w:rsidP="004F6764">
            <w:pPr>
              <w:spacing w:line="276" w:lineRule="auto"/>
              <w:rPr>
                <w:rFonts w:ascii="Tahoma" w:hAnsi="Tahoma" w:cs="Tahoma"/>
                <w:szCs w:val="22"/>
                <w:lang w:val="el-GR"/>
              </w:rPr>
            </w:pPr>
            <w:r w:rsidRPr="00D07716">
              <w:rPr>
                <w:rFonts w:ascii="Tahoma" w:hAnsi="Tahoma" w:cs="Tahoma"/>
                <w:szCs w:val="22"/>
                <w:lang w:val="el-GR"/>
              </w:rPr>
              <w:t xml:space="preserve">Πίνακα των </w:t>
            </w:r>
            <w:r w:rsidRPr="00D07716">
              <w:rPr>
                <w:rFonts w:ascii="Tahoma" w:hAnsi="Tahoma" w:cs="Tahoma"/>
                <w:b/>
                <w:szCs w:val="22"/>
                <w:lang w:val="el-GR"/>
              </w:rPr>
              <w:t xml:space="preserve">εξωτερικών συνεργατών του Οικονομικού Φορέα </w:t>
            </w:r>
            <w:r w:rsidRPr="00D07716">
              <w:rPr>
                <w:rFonts w:ascii="Tahoma" w:hAnsi="Tahoma" w:cs="Tahoma"/>
                <w:szCs w:val="22"/>
                <w:lang w:val="el-GR"/>
              </w:rPr>
              <w:t>που συμμετέχουν στην Ομάδα Έργου, σύμφωνα με το ακόλουθο υπόδειγμα:</w:t>
            </w:r>
          </w:p>
          <w:tbl>
            <w:tblPr>
              <w:tblW w:w="9011" w:type="dxa"/>
              <w:jc w:val="center"/>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4075"/>
              <w:gridCol w:w="2036"/>
              <w:gridCol w:w="1278"/>
              <w:gridCol w:w="1150"/>
            </w:tblGrid>
            <w:tr w:rsidR="00D07716" w:rsidRPr="009734EE" w14:paraId="359EC8E5" w14:textId="77777777" w:rsidTr="00134D68">
              <w:trPr>
                <w:trHeight w:val="788"/>
                <w:jc w:val="center"/>
              </w:trPr>
              <w:tc>
                <w:tcPr>
                  <w:tcW w:w="262" w:type="pct"/>
                  <w:shd w:val="clear" w:color="auto" w:fill="E0E0E0"/>
                  <w:vAlign w:val="center"/>
                </w:tcPr>
                <w:p w14:paraId="3E1D1744" w14:textId="77777777" w:rsidR="00FF3BBD" w:rsidRPr="00D07716" w:rsidRDefault="00FF3BBD" w:rsidP="00134D68">
                  <w:pPr>
                    <w:spacing w:after="0" w:line="276" w:lineRule="auto"/>
                    <w:rPr>
                      <w:rFonts w:ascii="Tahoma" w:hAnsi="Tahoma" w:cs="Tahoma"/>
                      <w:szCs w:val="22"/>
                      <w:lang w:val="el-GR"/>
                    </w:rPr>
                  </w:pPr>
                  <w:r w:rsidRPr="00D07716">
                    <w:rPr>
                      <w:rFonts w:ascii="Tahoma" w:hAnsi="Tahoma" w:cs="Tahoma"/>
                      <w:szCs w:val="22"/>
                      <w:lang w:val="el-GR"/>
                    </w:rPr>
                    <w:t>Α/Α</w:t>
                  </w:r>
                </w:p>
              </w:tc>
              <w:tc>
                <w:tcPr>
                  <w:tcW w:w="2261" w:type="pct"/>
                  <w:shd w:val="clear" w:color="auto" w:fill="E0E0E0"/>
                  <w:vAlign w:val="center"/>
                </w:tcPr>
                <w:p w14:paraId="7D126311" w14:textId="77777777" w:rsidR="00FF3BBD" w:rsidRPr="00D07716" w:rsidRDefault="00FF3BBD" w:rsidP="00134D68">
                  <w:pPr>
                    <w:spacing w:after="0" w:line="276" w:lineRule="auto"/>
                    <w:rPr>
                      <w:rFonts w:ascii="Tahoma" w:hAnsi="Tahoma" w:cs="Tahoma"/>
                      <w:szCs w:val="22"/>
                      <w:lang w:val="el-GR"/>
                    </w:rPr>
                  </w:pPr>
                  <w:r w:rsidRPr="00D07716">
                    <w:rPr>
                      <w:rFonts w:ascii="Tahoma" w:hAnsi="Tahoma" w:cs="Tahoma"/>
                      <w:szCs w:val="22"/>
                      <w:lang w:val="el-GR"/>
                    </w:rPr>
                    <w:t>Ονοματεπώνυμο Μέλους Ομάδας Έργου</w:t>
                  </w:r>
                </w:p>
              </w:tc>
              <w:tc>
                <w:tcPr>
                  <w:tcW w:w="1128" w:type="pct"/>
                  <w:shd w:val="clear" w:color="auto" w:fill="E0E0E0"/>
                  <w:vAlign w:val="center"/>
                </w:tcPr>
                <w:p w14:paraId="456F7B70" w14:textId="77777777" w:rsidR="00FF3BBD" w:rsidRPr="00D07716" w:rsidRDefault="00FF3BBD" w:rsidP="00134D68">
                  <w:pPr>
                    <w:spacing w:after="0" w:line="276" w:lineRule="auto"/>
                    <w:rPr>
                      <w:rFonts w:ascii="Tahoma" w:hAnsi="Tahoma" w:cs="Tahoma"/>
                      <w:szCs w:val="22"/>
                      <w:lang w:val="el-GR"/>
                    </w:rPr>
                  </w:pPr>
                  <w:r w:rsidRPr="00D07716">
                    <w:rPr>
                      <w:rFonts w:ascii="Tahoma" w:hAnsi="Tahoma" w:cs="Tahoma"/>
                      <w:szCs w:val="22"/>
                      <w:lang w:val="el-GR"/>
                    </w:rPr>
                    <w:t>Θέση στην Ομάδα Έργου</w:t>
                  </w:r>
                </w:p>
              </w:tc>
              <w:tc>
                <w:tcPr>
                  <w:tcW w:w="709" w:type="pct"/>
                  <w:shd w:val="clear" w:color="auto" w:fill="E0E0E0"/>
                  <w:vAlign w:val="center"/>
                </w:tcPr>
                <w:p w14:paraId="60DF3FB1" w14:textId="77777777" w:rsidR="00FF3BBD" w:rsidRPr="00D07716" w:rsidRDefault="00FF3BBD" w:rsidP="00134D68">
                  <w:pPr>
                    <w:spacing w:after="0" w:line="276" w:lineRule="auto"/>
                    <w:rPr>
                      <w:rFonts w:ascii="Tahoma" w:hAnsi="Tahoma" w:cs="Tahoma"/>
                      <w:szCs w:val="22"/>
                      <w:lang w:val="el-GR"/>
                    </w:rPr>
                  </w:pPr>
                  <w:r w:rsidRPr="00D07716">
                    <w:rPr>
                      <w:rFonts w:ascii="Tahoma" w:hAnsi="Tahoma" w:cs="Tahoma"/>
                      <w:szCs w:val="22"/>
                      <w:lang w:val="el-GR"/>
                    </w:rPr>
                    <w:t>Ανθρωπομήνες</w:t>
                  </w:r>
                </w:p>
              </w:tc>
              <w:tc>
                <w:tcPr>
                  <w:tcW w:w="639" w:type="pct"/>
                  <w:shd w:val="clear" w:color="auto" w:fill="C0C0C0"/>
                </w:tcPr>
                <w:p w14:paraId="6F9B587E" w14:textId="77777777" w:rsidR="00FF3BBD" w:rsidRPr="00D07716" w:rsidRDefault="00FF3BBD" w:rsidP="00134D68">
                  <w:pPr>
                    <w:spacing w:after="0" w:line="276" w:lineRule="auto"/>
                    <w:rPr>
                      <w:rFonts w:ascii="Tahoma" w:hAnsi="Tahoma" w:cs="Tahoma"/>
                      <w:szCs w:val="22"/>
                      <w:lang w:val="el-GR"/>
                    </w:rPr>
                  </w:pPr>
                  <w:r w:rsidRPr="00D07716">
                    <w:rPr>
                      <w:rFonts w:ascii="Tahoma" w:hAnsi="Tahoma" w:cs="Tahoma"/>
                      <w:szCs w:val="22"/>
                      <w:lang w:val="el-GR"/>
                    </w:rPr>
                    <w:t>Ποσοστό συμμετοχής* (%)</w:t>
                  </w:r>
                </w:p>
              </w:tc>
            </w:tr>
            <w:tr w:rsidR="00D07716" w:rsidRPr="009734EE" w14:paraId="1DB109A6" w14:textId="77777777" w:rsidTr="00134D68">
              <w:trPr>
                <w:trHeight w:val="394"/>
                <w:jc w:val="center"/>
              </w:trPr>
              <w:tc>
                <w:tcPr>
                  <w:tcW w:w="262" w:type="pct"/>
                  <w:vAlign w:val="center"/>
                </w:tcPr>
                <w:p w14:paraId="278DBB0E" w14:textId="77777777" w:rsidR="00FF3BBD" w:rsidRPr="00D07716" w:rsidRDefault="00FF3BBD" w:rsidP="00134D68">
                  <w:pPr>
                    <w:spacing w:after="0" w:line="276" w:lineRule="auto"/>
                    <w:rPr>
                      <w:rFonts w:ascii="Tahoma" w:hAnsi="Tahoma" w:cs="Tahoma"/>
                      <w:szCs w:val="22"/>
                      <w:lang w:val="el-GR"/>
                    </w:rPr>
                  </w:pPr>
                </w:p>
              </w:tc>
              <w:tc>
                <w:tcPr>
                  <w:tcW w:w="2261" w:type="pct"/>
                  <w:vAlign w:val="center"/>
                </w:tcPr>
                <w:p w14:paraId="034DD4F7" w14:textId="77777777" w:rsidR="00FF3BBD" w:rsidRPr="00D07716" w:rsidRDefault="00FF3BBD" w:rsidP="00134D68">
                  <w:pPr>
                    <w:spacing w:after="0" w:line="276" w:lineRule="auto"/>
                    <w:rPr>
                      <w:rFonts w:ascii="Tahoma" w:hAnsi="Tahoma" w:cs="Tahoma"/>
                      <w:szCs w:val="22"/>
                      <w:lang w:val="el-GR"/>
                    </w:rPr>
                  </w:pPr>
                </w:p>
              </w:tc>
              <w:tc>
                <w:tcPr>
                  <w:tcW w:w="1128" w:type="pct"/>
                  <w:vAlign w:val="center"/>
                </w:tcPr>
                <w:p w14:paraId="5BEFC924" w14:textId="77777777" w:rsidR="00FF3BBD" w:rsidRPr="00D07716" w:rsidRDefault="00FF3BBD" w:rsidP="00134D68">
                  <w:pPr>
                    <w:spacing w:after="0" w:line="276" w:lineRule="auto"/>
                    <w:rPr>
                      <w:rFonts w:ascii="Tahoma" w:hAnsi="Tahoma" w:cs="Tahoma"/>
                      <w:szCs w:val="22"/>
                      <w:lang w:val="el-GR"/>
                    </w:rPr>
                  </w:pPr>
                </w:p>
              </w:tc>
              <w:tc>
                <w:tcPr>
                  <w:tcW w:w="709" w:type="pct"/>
                  <w:vAlign w:val="center"/>
                </w:tcPr>
                <w:p w14:paraId="190459E0" w14:textId="77777777" w:rsidR="00FF3BBD" w:rsidRPr="00D07716" w:rsidRDefault="00FF3BBD" w:rsidP="00134D68">
                  <w:pPr>
                    <w:spacing w:after="0" w:line="276" w:lineRule="auto"/>
                    <w:rPr>
                      <w:rFonts w:ascii="Tahoma" w:hAnsi="Tahoma" w:cs="Tahoma"/>
                      <w:szCs w:val="22"/>
                      <w:lang w:val="el-GR"/>
                    </w:rPr>
                  </w:pPr>
                </w:p>
              </w:tc>
              <w:tc>
                <w:tcPr>
                  <w:tcW w:w="639" w:type="pct"/>
                  <w:shd w:val="clear" w:color="auto" w:fill="C0C0C0"/>
                </w:tcPr>
                <w:p w14:paraId="56F8B127" w14:textId="77777777" w:rsidR="00FF3BBD" w:rsidRPr="00D07716" w:rsidRDefault="00FF3BBD" w:rsidP="00134D68">
                  <w:pPr>
                    <w:spacing w:after="0" w:line="276" w:lineRule="auto"/>
                    <w:rPr>
                      <w:rFonts w:ascii="Tahoma" w:hAnsi="Tahoma" w:cs="Tahoma"/>
                      <w:szCs w:val="22"/>
                      <w:lang w:val="el-GR"/>
                    </w:rPr>
                  </w:pPr>
                </w:p>
              </w:tc>
            </w:tr>
            <w:tr w:rsidR="00D07716" w:rsidRPr="009734EE" w14:paraId="3ADA2560" w14:textId="77777777" w:rsidTr="00134D68">
              <w:trPr>
                <w:trHeight w:val="394"/>
                <w:jc w:val="center"/>
              </w:trPr>
              <w:tc>
                <w:tcPr>
                  <w:tcW w:w="262" w:type="pct"/>
                  <w:vAlign w:val="center"/>
                </w:tcPr>
                <w:p w14:paraId="2BCBEF09" w14:textId="77777777" w:rsidR="00FF3BBD" w:rsidRPr="00D07716" w:rsidRDefault="00FF3BBD" w:rsidP="00134D68">
                  <w:pPr>
                    <w:spacing w:after="0" w:line="276" w:lineRule="auto"/>
                    <w:rPr>
                      <w:rFonts w:ascii="Tahoma" w:hAnsi="Tahoma" w:cs="Tahoma"/>
                      <w:szCs w:val="22"/>
                      <w:lang w:val="el-GR"/>
                    </w:rPr>
                  </w:pPr>
                </w:p>
              </w:tc>
              <w:tc>
                <w:tcPr>
                  <w:tcW w:w="2261" w:type="pct"/>
                  <w:vAlign w:val="center"/>
                </w:tcPr>
                <w:p w14:paraId="499DFBEB" w14:textId="77777777" w:rsidR="00FF3BBD" w:rsidRPr="00D07716" w:rsidRDefault="00FF3BBD" w:rsidP="00134D68">
                  <w:pPr>
                    <w:spacing w:after="0" w:line="276" w:lineRule="auto"/>
                    <w:rPr>
                      <w:rFonts w:ascii="Tahoma" w:hAnsi="Tahoma" w:cs="Tahoma"/>
                      <w:szCs w:val="22"/>
                      <w:lang w:val="el-GR"/>
                    </w:rPr>
                  </w:pPr>
                </w:p>
              </w:tc>
              <w:tc>
                <w:tcPr>
                  <w:tcW w:w="1128" w:type="pct"/>
                  <w:vAlign w:val="center"/>
                </w:tcPr>
                <w:p w14:paraId="4CD6436E" w14:textId="77777777" w:rsidR="00FF3BBD" w:rsidRPr="00D07716" w:rsidRDefault="00FF3BBD" w:rsidP="00134D68">
                  <w:pPr>
                    <w:spacing w:after="0" w:line="276" w:lineRule="auto"/>
                    <w:rPr>
                      <w:rFonts w:ascii="Tahoma" w:hAnsi="Tahoma" w:cs="Tahoma"/>
                      <w:szCs w:val="22"/>
                      <w:lang w:val="el-GR"/>
                    </w:rPr>
                  </w:pPr>
                </w:p>
              </w:tc>
              <w:tc>
                <w:tcPr>
                  <w:tcW w:w="709" w:type="pct"/>
                  <w:vAlign w:val="center"/>
                </w:tcPr>
                <w:p w14:paraId="52E5C3BA" w14:textId="77777777" w:rsidR="00FF3BBD" w:rsidRPr="00D07716" w:rsidRDefault="00FF3BBD" w:rsidP="00134D68">
                  <w:pPr>
                    <w:spacing w:after="0" w:line="276" w:lineRule="auto"/>
                    <w:rPr>
                      <w:rFonts w:ascii="Tahoma" w:hAnsi="Tahoma" w:cs="Tahoma"/>
                      <w:szCs w:val="22"/>
                      <w:lang w:val="el-GR"/>
                    </w:rPr>
                  </w:pPr>
                </w:p>
              </w:tc>
              <w:tc>
                <w:tcPr>
                  <w:tcW w:w="639" w:type="pct"/>
                  <w:shd w:val="clear" w:color="auto" w:fill="C0C0C0"/>
                </w:tcPr>
                <w:p w14:paraId="53929E92" w14:textId="77777777" w:rsidR="00FF3BBD" w:rsidRPr="00D07716" w:rsidRDefault="00FF3BBD" w:rsidP="00134D68">
                  <w:pPr>
                    <w:spacing w:after="0" w:line="276" w:lineRule="auto"/>
                    <w:rPr>
                      <w:rFonts w:ascii="Tahoma" w:hAnsi="Tahoma" w:cs="Tahoma"/>
                      <w:szCs w:val="22"/>
                      <w:lang w:val="el-GR"/>
                    </w:rPr>
                  </w:pPr>
                </w:p>
              </w:tc>
            </w:tr>
            <w:tr w:rsidR="00D07716" w:rsidRPr="009734EE" w14:paraId="5F99177C" w14:textId="77777777" w:rsidTr="00134D68">
              <w:trPr>
                <w:trHeight w:val="394"/>
                <w:jc w:val="center"/>
              </w:trPr>
              <w:tc>
                <w:tcPr>
                  <w:tcW w:w="262" w:type="pct"/>
                  <w:vAlign w:val="center"/>
                </w:tcPr>
                <w:p w14:paraId="5DD8A1A6" w14:textId="77777777" w:rsidR="00FF3BBD" w:rsidRPr="00D07716" w:rsidRDefault="00FF3BBD" w:rsidP="00134D68">
                  <w:pPr>
                    <w:spacing w:after="0" w:line="276" w:lineRule="auto"/>
                    <w:rPr>
                      <w:rFonts w:ascii="Tahoma" w:hAnsi="Tahoma" w:cs="Tahoma"/>
                      <w:szCs w:val="22"/>
                      <w:lang w:val="el-GR"/>
                    </w:rPr>
                  </w:pPr>
                </w:p>
              </w:tc>
              <w:tc>
                <w:tcPr>
                  <w:tcW w:w="2261" w:type="pct"/>
                  <w:vAlign w:val="center"/>
                </w:tcPr>
                <w:p w14:paraId="5ABE4BF9" w14:textId="77777777" w:rsidR="00FF3BBD" w:rsidRPr="00D07716" w:rsidRDefault="00FF3BBD" w:rsidP="00134D68">
                  <w:pPr>
                    <w:spacing w:after="0" w:line="276" w:lineRule="auto"/>
                    <w:rPr>
                      <w:rFonts w:ascii="Tahoma" w:hAnsi="Tahoma" w:cs="Tahoma"/>
                      <w:szCs w:val="22"/>
                      <w:lang w:val="el-GR"/>
                    </w:rPr>
                  </w:pPr>
                </w:p>
              </w:tc>
              <w:tc>
                <w:tcPr>
                  <w:tcW w:w="1128" w:type="pct"/>
                  <w:vAlign w:val="center"/>
                </w:tcPr>
                <w:p w14:paraId="51757429" w14:textId="77777777" w:rsidR="00FF3BBD" w:rsidRPr="00D07716" w:rsidRDefault="00FF3BBD" w:rsidP="00134D68">
                  <w:pPr>
                    <w:spacing w:after="0" w:line="276" w:lineRule="auto"/>
                    <w:rPr>
                      <w:rFonts w:ascii="Tahoma" w:hAnsi="Tahoma" w:cs="Tahoma"/>
                      <w:szCs w:val="22"/>
                      <w:lang w:val="el-GR"/>
                    </w:rPr>
                  </w:pPr>
                </w:p>
              </w:tc>
              <w:tc>
                <w:tcPr>
                  <w:tcW w:w="709" w:type="pct"/>
                  <w:vAlign w:val="center"/>
                </w:tcPr>
                <w:p w14:paraId="21F62788" w14:textId="77777777" w:rsidR="00FF3BBD" w:rsidRPr="00D07716" w:rsidRDefault="00FF3BBD" w:rsidP="00134D68">
                  <w:pPr>
                    <w:spacing w:after="0" w:line="276" w:lineRule="auto"/>
                    <w:rPr>
                      <w:rFonts w:ascii="Tahoma" w:hAnsi="Tahoma" w:cs="Tahoma"/>
                      <w:szCs w:val="22"/>
                      <w:lang w:val="el-GR"/>
                    </w:rPr>
                  </w:pPr>
                </w:p>
              </w:tc>
              <w:tc>
                <w:tcPr>
                  <w:tcW w:w="639" w:type="pct"/>
                  <w:shd w:val="clear" w:color="auto" w:fill="C0C0C0"/>
                </w:tcPr>
                <w:p w14:paraId="7B574FB0" w14:textId="77777777" w:rsidR="00FF3BBD" w:rsidRPr="00D07716" w:rsidRDefault="00FF3BBD" w:rsidP="00134D68">
                  <w:pPr>
                    <w:spacing w:after="0" w:line="276" w:lineRule="auto"/>
                    <w:rPr>
                      <w:rFonts w:ascii="Tahoma" w:hAnsi="Tahoma" w:cs="Tahoma"/>
                      <w:szCs w:val="22"/>
                      <w:lang w:val="el-GR"/>
                    </w:rPr>
                  </w:pPr>
                </w:p>
              </w:tc>
            </w:tr>
            <w:tr w:rsidR="00D07716" w:rsidRPr="009734EE" w14:paraId="1D3D86B2" w14:textId="77777777" w:rsidTr="00134D68">
              <w:trPr>
                <w:trHeight w:val="380"/>
                <w:jc w:val="center"/>
              </w:trPr>
              <w:tc>
                <w:tcPr>
                  <w:tcW w:w="3653" w:type="pct"/>
                  <w:gridSpan w:val="3"/>
                  <w:shd w:val="clear" w:color="auto" w:fill="C0C0C0"/>
                  <w:vAlign w:val="center"/>
                </w:tcPr>
                <w:p w14:paraId="0F26D654" w14:textId="77777777" w:rsidR="00FF3BBD" w:rsidRPr="00D07716" w:rsidRDefault="00FF3BBD" w:rsidP="00134D68">
                  <w:pPr>
                    <w:spacing w:after="0" w:line="276" w:lineRule="auto"/>
                    <w:rPr>
                      <w:rFonts w:ascii="Tahoma" w:hAnsi="Tahoma" w:cs="Tahoma"/>
                      <w:szCs w:val="22"/>
                      <w:lang w:val="el-GR"/>
                    </w:rPr>
                  </w:pPr>
                  <w:r w:rsidRPr="00D07716">
                    <w:rPr>
                      <w:rFonts w:ascii="Tahoma" w:hAnsi="Tahoma" w:cs="Tahoma"/>
                      <w:b/>
                      <w:szCs w:val="22"/>
                      <w:lang w:val="el-GR"/>
                    </w:rPr>
                    <w:t>ΜΕΡΙΚΟ ΣΥΝΟΛΟ (3)</w:t>
                  </w:r>
                </w:p>
              </w:tc>
              <w:tc>
                <w:tcPr>
                  <w:tcW w:w="709" w:type="pct"/>
                  <w:shd w:val="clear" w:color="auto" w:fill="C0C0C0"/>
                  <w:vAlign w:val="center"/>
                </w:tcPr>
                <w:p w14:paraId="5FF905AB" w14:textId="77777777" w:rsidR="00FF3BBD" w:rsidRPr="00D07716" w:rsidRDefault="00FF3BBD" w:rsidP="00134D68">
                  <w:pPr>
                    <w:spacing w:after="0" w:line="276" w:lineRule="auto"/>
                    <w:rPr>
                      <w:rFonts w:ascii="Tahoma" w:hAnsi="Tahoma" w:cs="Tahoma"/>
                      <w:szCs w:val="22"/>
                      <w:lang w:val="el-GR"/>
                    </w:rPr>
                  </w:pPr>
                </w:p>
              </w:tc>
              <w:tc>
                <w:tcPr>
                  <w:tcW w:w="639" w:type="pct"/>
                  <w:shd w:val="clear" w:color="auto" w:fill="C0C0C0"/>
                </w:tcPr>
                <w:p w14:paraId="6F5B50F4" w14:textId="77777777" w:rsidR="00FF3BBD" w:rsidRPr="00D07716" w:rsidRDefault="00FF3BBD" w:rsidP="00134D68">
                  <w:pPr>
                    <w:spacing w:after="0" w:line="276" w:lineRule="auto"/>
                    <w:rPr>
                      <w:rFonts w:ascii="Tahoma" w:hAnsi="Tahoma" w:cs="Tahoma"/>
                      <w:szCs w:val="22"/>
                      <w:lang w:val="el-GR"/>
                    </w:rPr>
                  </w:pPr>
                </w:p>
              </w:tc>
            </w:tr>
          </w:tbl>
          <w:p w14:paraId="5C651D6C" w14:textId="77777777" w:rsidR="00FF3BBD" w:rsidRPr="00D07716" w:rsidRDefault="00FF3BBD" w:rsidP="004F6764">
            <w:pPr>
              <w:spacing w:line="276" w:lineRule="auto"/>
              <w:rPr>
                <w:rFonts w:ascii="Tahoma" w:hAnsi="Tahoma" w:cs="Tahoma"/>
                <w:szCs w:val="22"/>
                <w:lang w:val="el-GR"/>
              </w:rPr>
            </w:pPr>
            <w:r w:rsidRPr="00D07716">
              <w:rPr>
                <w:rFonts w:ascii="Tahoma" w:hAnsi="Tahoma" w:cs="Tahoma"/>
                <w:szCs w:val="22"/>
                <w:lang w:val="el-GR"/>
              </w:rPr>
              <w:t xml:space="preserve">*ως </w:t>
            </w:r>
            <w:r w:rsidRPr="00D07716">
              <w:rPr>
                <w:rFonts w:ascii="Tahoma" w:hAnsi="Tahoma" w:cs="Tahoma"/>
                <w:b/>
                <w:szCs w:val="22"/>
                <w:lang w:val="el-GR"/>
              </w:rPr>
              <w:t>Ποσοστό Συμμετοχής</w:t>
            </w:r>
            <w:r w:rsidRPr="00D07716">
              <w:rPr>
                <w:rFonts w:ascii="Tahoma" w:hAnsi="Tahoma" w:cs="Tahoma"/>
                <w:szCs w:val="22"/>
                <w:lang w:val="el-GR"/>
              </w:rPr>
              <w:t xml:space="preserve"> του Μέλους ορίζεται το πηλίκο των ανθρωπομηνών του δια των συνολικών προσφερόμενων ανθρωπομηνών (άθροισμα των μερικών συνόλων 1,2,3)</w:t>
            </w:r>
          </w:p>
          <w:p w14:paraId="2E26B25E" w14:textId="77777777" w:rsidR="00FF3BBD" w:rsidRPr="00D07716" w:rsidRDefault="00FF3BBD" w:rsidP="004F6764">
            <w:pPr>
              <w:autoSpaceDE w:val="0"/>
              <w:autoSpaceDN w:val="0"/>
              <w:adjustRightInd w:val="0"/>
              <w:spacing w:after="70"/>
              <w:rPr>
                <w:rFonts w:ascii="Tahoma" w:hAnsi="Tahoma" w:cs="Tahoma"/>
                <w:b/>
                <w:bCs/>
                <w:szCs w:val="22"/>
                <w:lang w:val="el-GR" w:eastAsia="el-GR"/>
              </w:rPr>
            </w:pPr>
            <w:r w:rsidRPr="00D07716">
              <w:rPr>
                <w:rFonts w:ascii="Tahoma" w:hAnsi="Tahoma" w:cs="Tahoma"/>
                <w:szCs w:val="22"/>
                <w:lang w:val="el-GR"/>
              </w:rPr>
              <w:t>Ο Οικονομικός Φορέας, συμπληρωματικά με τον παραπάνω Πίνακα, θα πρέπει να καταθέσει υπεύθυνες δηλώσεις συνεργασίας, των εξωτερικών συνεργατών και των υπεργολάβων. Οι εξωτερικοί Συνεργάτες και οι υπεργολάβοι, θα δηλώνουν ότι το έργο (αντικείμενο της παρούσας Διακήρυξης), καθώς και οι υποχρεώσεις που απορρέουν από αυτό, τελούν σε γνώση τους.</w:t>
            </w:r>
          </w:p>
        </w:tc>
      </w:tr>
      <w:tr w:rsidR="00FF3BBD" w:rsidRPr="00D07716" w14:paraId="0F41CD40" w14:textId="77777777" w:rsidTr="004F6764">
        <w:tc>
          <w:tcPr>
            <w:tcW w:w="675" w:type="dxa"/>
          </w:tcPr>
          <w:p w14:paraId="0FAE8BAC" w14:textId="77777777" w:rsidR="00FF3BBD" w:rsidRPr="00D07716" w:rsidRDefault="00FF3BBD" w:rsidP="004F6764">
            <w:pPr>
              <w:rPr>
                <w:rFonts w:ascii="Tahoma" w:hAnsi="Tahoma" w:cs="Tahoma"/>
                <w:szCs w:val="22"/>
              </w:rPr>
            </w:pPr>
            <w:r w:rsidRPr="00D07716">
              <w:rPr>
                <w:rFonts w:ascii="Tahoma" w:hAnsi="Tahoma" w:cs="Tahoma"/>
                <w:szCs w:val="22"/>
                <w:lang w:val="el-GR"/>
              </w:rPr>
              <w:lastRenderedPageBreak/>
              <w:t>4</w:t>
            </w:r>
            <w:r w:rsidRPr="00D07716">
              <w:rPr>
                <w:rFonts w:ascii="Tahoma" w:hAnsi="Tahoma" w:cs="Tahoma"/>
                <w:szCs w:val="22"/>
              </w:rPr>
              <w:t>.2</w:t>
            </w:r>
          </w:p>
        </w:tc>
        <w:tc>
          <w:tcPr>
            <w:tcW w:w="9180" w:type="dxa"/>
          </w:tcPr>
          <w:p w14:paraId="3630F55D" w14:textId="1CBEB851" w:rsidR="00FF3BBD" w:rsidRPr="00D07716" w:rsidRDefault="00FF3BBD" w:rsidP="004F6764">
            <w:pPr>
              <w:suppressAutoHyphens w:val="0"/>
              <w:autoSpaceDE w:val="0"/>
              <w:autoSpaceDN w:val="0"/>
              <w:adjustRightInd w:val="0"/>
              <w:spacing w:after="70"/>
              <w:jc w:val="left"/>
              <w:rPr>
                <w:rFonts w:ascii="Tahoma" w:hAnsi="Tahoma" w:cs="Tahoma"/>
                <w:szCs w:val="22"/>
                <w:lang w:val="el-GR" w:eastAsia="el-GR"/>
              </w:rPr>
            </w:pPr>
            <w:r w:rsidRPr="00D07716">
              <w:rPr>
                <w:rFonts w:ascii="Tahoma" w:hAnsi="Tahoma" w:cs="Tahoma"/>
                <w:szCs w:val="22"/>
                <w:lang w:val="el-GR" w:eastAsia="el-GR"/>
              </w:rPr>
              <w:t>Βιογραφικά σημειώματα της Ομάδας Έργου (</w:t>
            </w:r>
            <w:r w:rsidRPr="00D07716">
              <w:rPr>
                <w:rFonts w:ascii="Tahoma" w:hAnsi="Tahoma" w:cs="Tahoma"/>
                <w:szCs w:val="22"/>
                <w:lang w:val="el-GR"/>
              </w:rPr>
              <w:t>βάσει του υποδείγματος / βλ. «</w:t>
            </w:r>
            <w:r w:rsidR="00B02AEE" w:rsidRPr="00D07716">
              <w:rPr>
                <w:rFonts w:ascii="Tahoma" w:hAnsi="Tahoma" w:cs="Tahoma"/>
                <w:szCs w:val="22"/>
                <w:u w:val="single"/>
                <w:lang w:val="el-GR"/>
              </w:rPr>
              <w:fldChar w:fldCharType="begin"/>
            </w:r>
            <w:r w:rsidR="00B02AEE" w:rsidRPr="00D07716">
              <w:rPr>
                <w:rFonts w:ascii="Tahoma" w:hAnsi="Tahoma" w:cs="Tahoma"/>
                <w:szCs w:val="22"/>
                <w:u w:val="single"/>
                <w:lang w:val="el-GR"/>
              </w:rPr>
              <w:instrText xml:space="preserve"> REF _Ref116659981 \h  \* MERGEFORMAT </w:instrText>
            </w:r>
            <w:r w:rsidR="00B02AEE" w:rsidRPr="00D07716">
              <w:rPr>
                <w:rFonts w:ascii="Tahoma" w:hAnsi="Tahoma" w:cs="Tahoma"/>
                <w:szCs w:val="22"/>
                <w:u w:val="single"/>
                <w:lang w:val="el-GR"/>
              </w:rPr>
            </w:r>
            <w:r w:rsidR="00B02AEE" w:rsidRPr="00D07716">
              <w:rPr>
                <w:rFonts w:ascii="Tahoma" w:hAnsi="Tahoma" w:cs="Tahoma"/>
                <w:szCs w:val="22"/>
                <w:u w:val="single"/>
                <w:lang w:val="el-GR"/>
              </w:rPr>
              <w:fldChar w:fldCharType="separate"/>
            </w:r>
            <w:r w:rsidR="00C82D5F" w:rsidRPr="00C82D5F">
              <w:rPr>
                <w:rFonts w:ascii="Tahoma" w:eastAsia="Tahoma" w:hAnsi="Tahoma" w:cs="Tahoma"/>
                <w:szCs w:val="22"/>
                <w:u w:val="single"/>
                <w:lang w:val="el-GR"/>
              </w:rPr>
              <w:t>ΠΑΡΑΡΤΗΜΑ ΙΙΙ – Υπόδειγμα Βιογραφικού Σημειώματος</w:t>
            </w:r>
            <w:r w:rsidR="00B02AEE" w:rsidRPr="00D07716">
              <w:rPr>
                <w:rFonts w:ascii="Tahoma" w:hAnsi="Tahoma" w:cs="Tahoma"/>
                <w:szCs w:val="22"/>
                <w:u w:val="single"/>
                <w:lang w:val="el-GR"/>
              </w:rPr>
              <w:fldChar w:fldCharType="end"/>
            </w:r>
            <w:r w:rsidRPr="00D07716">
              <w:rPr>
                <w:rFonts w:ascii="Tahoma" w:hAnsi="Tahoma" w:cs="Tahoma"/>
                <w:szCs w:val="22"/>
                <w:lang w:val="el-GR"/>
              </w:rPr>
              <w:t>»)</w:t>
            </w:r>
          </w:p>
        </w:tc>
      </w:tr>
    </w:tbl>
    <w:p w14:paraId="6A6BC945" w14:textId="77777777" w:rsidR="00D41FD6" w:rsidRPr="00D07716" w:rsidRDefault="00D41FD6">
      <w:pPr>
        <w:rPr>
          <w:rFonts w:ascii="Tahoma" w:hAnsi="Tahoma" w:cs="Tahoma"/>
          <w:i/>
          <w:lang w:val="el-GR" w:eastAsia="ar-SA"/>
        </w:rPr>
      </w:pPr>
    </w:p>
    <w:p w14:paraId="44153EAC" w14:textId="2638C8D2" w:rsidR="00C25412" w:rsidRPr="00D07716" w:rsidRDefault="006345B4" w:rsidP="001B0902">
      <w:pPr>
        <w:rPr>
          <w:rFonts w:ascii="Tahoma" w:hAnsi="Tahoma" w:cs="Tahoma"/>
          <w:lang w:val="el-GR"/>
        </w:rPr>
      </w:pPr>
      <w:r w:rsidRPr="00D07716">
        <w:rPr>
          <w:rFonts w:ascii="Tahoma" w:hAnsi="Tahoma" w:cs="Tahoma"/>
          <w:b/>
          <w:bCs/>
          <w:lang w:val="el-GR"/>
        </w:rPr>
        <w:t>Β.</w:t>
      </w:r>
      <w:r w:rsidR="008173CC" w:rsidRPr="00D07716">
        <w:rPr>
          <w:rFonts w:ascii="Tahoma" w:hAnsi="Tahoma" w:cs="Tahoma"/>
          <w:b/>
          <w:bCs/>
          <w:lang w:val="el-GR"/>
        </w:rPr>
        <w:t>6</w:t>
      </w:r>
      <w:r w:rsidRPr="00D07716">
        <w:rPr>
          <w:rFonts w:ascii="Tahoma" w:hAnsi="Tahoma" w:cs="Tahoma"/>
          <w:b/>
          <w:bCs/>
          <w:lang w:val="el-GR"/>
        </w:rPr>
        <w:t xml:space="preserve">. </w:t>
      </w:r>
      <w:r w:rsidRPr="00D07716">
        <w:rPr>
          <w:rFonts w:ascii="Tahoma" w:hAnsi="Tahoma" w:cs="Tahoma"/>
          <w:lang w:val="el-GR"/>
        </w:rPr>
        <w:t>Για την απόδειξη της συμμόρφωσής τους με πρότυπα διασφάλισης ποιότητας και πρότυπα περιβαλλοντικής διαχείρισης της παραγράφου 2.2.7 οι οικονομικοί φορείς προσκομίζουν τα κάτωθι πιστοποιητικά:</w:t>
      </w:r>
      <w:r w:rsidR="00C25412" w:rsidRPr="00D07716">
        <w:rPr>
          <w:rFonts w:ascii="Tahoma" w:hAnsi="Tahoma" w:cs="Tahoma"/>
          <w:lang w:val="el-GR"/>
        </w:rPr>
        <w:t xml:space="preserve"> </w:t>
      </w:r>
    </w:p>
    <w:p w14:paraId="7E1227D2" w14:textId="77777777" w:rsidR="00C25412" w:rsidRPr="00D07716" w:rsidRDefault="00C25412" w:rsidP="001B0902">
      <w:pPr>
        <w:rPr>
          <w:rFonts w:ascii="Tahoma" w:hAnsi="Tahoma" w:cs="Tahoma"/>
          <w:lang w:val="el-GR"/>
        </w:rPr>
      </w:pPr>
      <w:r w:rsidRPr="00D07716">
        <w:rPr>
          <w:rFonts w:ascii="Tahoma" w:hAnsi="Tahoma" w:cs="Tahoma"/>
          <w:lang w:val="el-GR"/>
        </w:rPr>
        <w:t>α) Πιστοποιητικό από ανεξάρτητο διαπιστευμένο φορέα για τη Διαχείριση της Ποιότητας σύμφωνα µε το διεθνές πρότυπο ISO 9001:2015 ή ισοδύναμο αυτού,</w:t>
      </w:r>
    </w:p>
    <w:p w14:paraId="198E8D3E" w14:textId="77777777" w:rsidR="001B0902" w:rsidRPr="00D07716" w:rsidRDefault="001B0902" w:rsidP="001B0902">
      <w:pPr>
        <w:rPr>
          <w:rFonts w:ascii="Tahoma" w:hAnsi="Tahoma" w:cs="Tahoma"/>
          <w:lang w:val="el-GR"/>
        </w:rPr>
      </w:pPr>
      <w:r w:rsidRPr="00D07716">
        <w:rPr>
          <w:rFonts w:ascii="Tahoma" w:hAnsi="Tahoma" w:cs="Tahoma"/>
          <w:lang w:val="el-GR"/>
        </w:rPr>
        <w:t>και</w:t>
      </w:r>
    </w:p>
    <w:p w14:paraId="0CCD3102" w14:textId="77777777" w:rsidR="008F744B" w:rsidRPr="00D07716" w:rsidRDefault="001B0902" w:rsidP="001B0902">
      <w:pPr>
        <w:rPr>
          <w:rFonts w:ascii="Tahoma" w:hAnsi="Tahoma" w:cs="Tahoma"/>
          <w:lang w:val="el-GR"/>
        </w:rPr>
      </w:pPr>
      <w:r w:rsidRPr="00D07716">
        <w:rPr>
          <w:rFonts w:ascii="Tahoma" w:hAnsi="Tahoma" w:cs="Tahoma"/>
          <w:lang w:val="el-GR"/>
        </w:rPr>
        <w:t xml:space="preserve">β)  </w:t>
      </w:r>
      <w:r w:rsidR="00A508B7" w:rsidRPr="00D07716">
        <w:rPr>
          <w:rFonts w:ascii="Tahoma" w:hAnsi="Tahoma" w:cs="Tahoma"/>
          <w:lang w:val="el-GR"/>
        </w:rPr>
        <w:t>Πιστοποιητικό από ανεξάρτητο διαπιστευμένο φορέα για την ασφάλεια των Πληροφοριών σύμφωνα µε το διεθνές πρότυπο ISO 27001:2013 ή ισοδύναμο αυτού</w:t>
      </w:r>
    </w:p>
    <w:p w14:paraId="36DDD705" w14:textId="77777777" w:rsidR="00CA02DA" w:rsidRPr="00D07716" w:rsidRDefault="431A1F5F" w:rsidP="00CA02DA">
      <w:pPr>
        <w:rPr>
          <w:rFonts w:ascii="Tahoma" w:hAnsi="Tahoma" w:cs="Tahoma"/>
          <w:lang w:val="el-GR"/>
        </w:rPr>
      </w:pPr>
      <w:r w:rsidRPr="00D07716">
        <w:rPr>
          <w:rFonts w:ascii="Tahoma" w:hAnsi="Tahoma" w:cs="Tahoma"/>
          <w:lang w:val="el-GR"/>
        </w:rPr>
        <w:t>Κ</w:t>
      </w:r>
      <w:r w:rsidR="7BC498CD" w:rsidRPr="00D07716">
        <w:rPr>
          <w:rFonts w:ascii="Tahoma" w:hAnsi="Tahoma" w:cs="Tahoma"/>
          <w:lang w:val="el-GR"/>
        </w:rPr>
        <w:t>αι</w:t>
      </w:r>
    </w:p>
    <w:p w14:paraId="778EA49E" w14:textId="77777777" w:rsidR="68D5277B" w:rsidRPr="00D07716" w:rsidRDefault="431A1F5F" w:rsidP="4018F46D">
      <w:pPr>
        <w:rPr>
          <w:rFonts w:ascii="Tahoma" w:hAnsi="Tahoma" w:cs="Tahoma"/>
          <w:lang w:val="el-GR"/>
        </w:rPr>
      </w:pPr>
      <w:r w:rsidRPr="00D07716">
        <w:rPr>
          <w:rFonts w:ascii="Tahoma" w:hAnsi="Tahoma" w:cs="Tahoma"/>
          <w:lang w:val="el-GR"/>
        </w:rPr>
        <w:t xml:space="preserve">γ)  Πιστοποιητικό από ανεξάρτητο διαπιστευμένο φορέα για την επιχειρησιακή συνέχεια σύμφωνα με το διεθνές πρότυπο ISO 22301:2019 ή ισοδύναμο αυτού </w:t>
      </w:r>
    </w:p>
    <w:p w14:paraId="364E3E61" w14:textId="77777777" w:rsidR="431A1F5F" w:rsidRPr="00D07716" w:rsidRDefault="431A1F5F" w:rsidP="4018F46D">
      <w:pPr>
        <w:rPr>
          <w:rFonts w:ascii="Tahoma" w:hAnsi="Tahoma" w:cs="Tahoma"/>
          <w:szCs w:val="22"/>
          <w:lang w:val="el-GR"/>
        </w:rPr>
      </w:pPr>
      <w:r w:rsidRPr="00D07716">
        <w:rPr>
          <w:rFonts w:ascii="Tahoma" w:hAnsi="Tahoma" w:cs="Tahoma"/>
          <w:szCs w:val="22"/>
          <w:lang w:val="el-GR"/>
        </w:rPr>
        <w:t>και</w:t>
      </w:r>
    </w:p>
    <w:p w14:paraId="72BBE82D" w14:textId="77777777" w:rsidR="00CA02DA" w:rsidRPr="00D07716" w:rsidRDefault="00744050" w:rsidP="00CA02DA">
      <w:pPr>
        <w:rPr>
          <w:rFonts w:ascii="Tahoma" w:hAnsi="Tahoma" w:cs="Tahoma"/>
          <w:lang w:val="el-GR"/>
        </w:rPr>
      </w:pPr>
      <w:r w:rsidRPr="00D07716">
        <w:rPr>
          <w:rFonts w:ascii="Tahoma" w:hAnsi="Tahoma" w:cs="Tahoma"/>
          <w:lang w:val="el-GR"/>
        </w:rPr>
        <w:t>δ</w:t>
      </w:r>
      <w:r w:rsidR="00CA02DA" w:rsidRPr="00D07716">
        <w:rPr>
          <w:rFonts w:ascii="Tahoma" w:hAnsi="Tahoma" w:cs="Tahoma"/>
          <w:lang w:val="el-GR"/>
        </w:rPr>
        <w:t>) Πιστοποιητικό από ανεξάρτητο διαπιστευμένο φορέα για την καταπολέμηση της δωροδοκίας  σύμφωνα με το διεθνές πρότυπο ISO 37001:2016 ή ισοδύναμο αυτού.</w:t>
      </w:r>
    </w:p>
    <w:p w14:paraId="2DC6F77E" w14:textId="72CEB46D" w:rsidR="003F5A23" w:rsidRPr="00D07716" w:rsidRDefault="00D41FD6" w:rsidP="003F5A23">
      <w:pPr>
        <w:rPr>
          <w:rFonts w:ascii="Tahoma" w:hAnsi="Tahoma" w:cs="Tahoma"/>
          <w:lang w:val="el-GR"/>
        </w:rPr>
      </w:pPr>
      <w:r w:rsidRPr="00D07716">
        <w:rPr>
          <w:rFonts w:ascii="Tahoma" w:hAnsi="Tahoma" w:cs="Tahoma"/>
          <w:b/>
          <w:bCs/>
          <w:lang w:val="el-GR"/>
        </w:rPr>
        <w:t>Β.</w:t>
      </w:r>
      <w:r w:rsidR="002464B6" w:rsidRPr="00D07716">
        <w:rPr>
          <w:rFonts w:ascii="Tahoma" w:hAnsi="Tahoma" w:cs="Tahoma"/>
          <w:b/>
          <w:bCs/>
          <w:lang w:val="el-GR"/>
        </w:rPr>
        <w:t>7</w:t>
      </w:r>
      <w:r w:rsidRPr="00D07716">
        <w:rPr>
          <w:rFonts w:ascii="Tahoma" w:hAnsi="Tahoma" w:cs="Tahoma"/>
          <w:b/>
          <w:bCs/>
          <w:lang w:val="el-GR"/>
        </w:rPr>
        <w:t>.</w:t>
      </w:r>
      <w:r w:rsidRPr="00D07716">
        <w:rPr>
          <w:rFonts w:ascii="Tahoma" w:hAnsi="Tahoma" w:cs="Tahoma"/>
          <w:lang w:val="el-GR"/>
        </w:rPr>
        <w:t xml:space="preserve"> Για την απόδειξη της νόμιμης εκπροσώπησης, στις περιπτώσεις που ο οικονομικός φορέας είναι νομικό πρόσωπο</w:t>
      </w:r>
      <w:r w:rsidR="00DE13D1" w:rsidRPr="00D07716">
        <w:rPr>
          <w:rFonts w:ascii="Tahoma" w:hAnsi="Tahoma" w:cs="Tahoma"/>
          <w:lang w:val="el-GR"/>
        </w:rPr>
        <w:t xml:space="preserve"> </w:t>
      </w:r>
      <w:r w:rsidR="003F5A23" w:rsidRPr="00D07716">
        <w:rPr>
          <w:rFonts w:ascii="Tahoma" w:hAnsi="Tahoma" w:cs="Tahoma"/>
          <w:lang w:val="el-GR"/>
        </w:rPr>
        <w:t xml:space="preserve">και εγγράφεται υποχρεωτικά ή προαιρετικά, κατά την κείμενη νομοθεσία, και </w:t>
      </w:r>
      <w:r w:rsidR="003F5A23" w:rsidRPr="00D07716">
        <w:rPr>
          <w:rFonts w:ascii="Tahoma" w:hAnsi="Tahoma" w:cs="Tahoma"/>
          <w:lang w:val="el-GR"/>
        </w:rPr>
        <w:lastRenderedPageBreak/>
        <w:t>δηλώνει την εκπροσώπηση και τις μεταβολές της σε αρμόδια αρχή (πχ ΓΕΜΗ), προσκομίζει σχετικό πιστοποιητικό ισχύουσας εκπροσώπησης, το οποίο πρέπει να έχει εκδοθεί έως τριάντα (30) εργάσιμες ημέρες πριν από την υποβολή του,  εκτός αν αυτό φέρει συγκεκριμένο χρόνο ισχύος.</w:t>
      </w:r>
    </w:p>
    <w:p w14:paraId="45115B0A" w14:textId="77777777" w:rsidR="003F5A23" w:rsidRPr="00D07716" w:rsidRDefault="003F5A23" w:rsidP="003F5A23">
      <w:pPr>
        <w:rPr>
          <w:rFonts w:ascii="Tahoma" w:hAnsi="Tahoma" w:cs="Tahoma"/>
          <w:lang w:val="el-GR"/>
        </w:rPr>
      </w:pPr>
      <w:r w:rsidRPr="00D07716">
        <w:rPr>
          <w:rFonts w:ascii="Tahoma" w:hAnsi="Tahoma" w:cs="Tahoma"/>
          <w:lang w:val="el-GR"/>
        </w:rPr>
        <w:t>Ειδικότερα για τους ημεδαπούς οικονομικούς φορείς προσκομίζονται:</w:t>
      </w:r>
    </w:p>
    <w:p w14:paraId="45DE664D" w14:textId="77777777" w:rsidR="003F5A23" w:rsidRPr="00D07716" w:rsidRDefault="003F5A23" w:rsidP="003F5A23">
      <w:pPr>
        <w:rPr>
          <w:rFonts w:ascii="Tahoma" w:hAnsi="Tahoma" w:cs="Tahoma"/>
          <w:lang w:val="el-GR"/>
        </w:rPr>
      </w:pPr>
      <w:r w:rsidRPr="00D07716">
        <w:rPr>
          <w:rFonts w:ascii="Tahoma" w:hAnsi="Tahoma" w:cs="Tahoma"/>
          <w:lang w:val="el-GR"/>
        </w:rPr>
        <w:t xml:space="preserve">i) </w:t>
      </w:r>
      <w:r w:rsidRPr="00D07716">
        <w:rPr>
          <w:rFonts w:ascii="Tahoma" w:hAnsi="Tahoma" w:cs="Tahoma"/>
          <w:b/>
          <w:bCs/>
          <w:lang w:val="el-GR"/>
        </w:rPr>
        <w:t>για την απόδειξη της νόμιμης εκπροσώπησης</w:t>
      </w:r>
      <w:r w:rsidRPr="00D07716">
        <w:rPr>
          <w:rFonts w:ascii="Tahoma" w:hAnsi="Tahoma" w:cs="Tahoma"/>
          <w:lang w:val="el-GR"/>
        </w:rPr>
        <w:t>, στις περιπτώσεις που ο οικονομικός φορέας είναι νομικό πρόσωπο και υποχρεούται, κατά την κείμενη νομοθεσία, να δηλώνει την εκπροσώπηση και τις μεταβολές της στο ΓΕΜΗ,</w:t>
      </w:r>
      <w:r w:rsidR="096A5A18" w:rsidRPr="00D07716">
        <w:rPr>
          <w:rFonts w:ascii="Tahoma" w:hAnsi="Tahoma" w:cs="Tahoma"/>
          <w:lang w:val="el-GR"/>
        </w:rPr>
        <w:t xml:space="preserve"> </w:t>
      </w:r>
      <w:r w:rsidRPr="00D07716">
        <w:rPr>
          <w:rFonts w:ascii="Tahoma" w:hAnsi="Tahoma" w:cs="Tahoma"/>
          <w:lang w:val="el-GR"/>
        </w:rPr>
        <w:t xml:space="preserve">προσκομίζει σχετικό πιστοποιητικό ισχύουσας εκπροσώπησης, το οποίο πρέπει να έχει εκδοθεί έως τριάντα (30) εργάσιμες ημέρες πριν από την υποβολή του.  </w:t>
      </w:r>
    </w:p>
    <w:p w14:paraId="00075F62" w14:textId="77777777" w:rsidR="003F5A23" w:rsidRPr="00D07716" w:rsidRDefault="003F5A23" w:rsidP="003F5A23">
      <w:pPr>
        <w:rPr>
          <w:rFonts w:ascii="Tahoma" w:hAnsi="Tahoma" w:cs="Tahoma"/>
          <w:lang w:val="el-GR"/>
        </w:rPr>
      </w:pPr>
      <w:proofErr w:type="spellStart"/>
      <w:r w:rsidRPr="00D07716">
        <w:rPr>
          <w:rFonts w:ascii="Tahoma" w:hAnsi="Tahoma" w:cs="Tahoma"/>
          <w:lang w:val="el-GR"/>
        </w:rPr>
        <w:t>ii</w:t>
      </w:r>
      <w:proofErr w:type="spellEnd"/>
      <w:r w:rsidRPr="00D07716">
        <w:rPr>
          <w:rFonts w:ascii="Tahoma" w:hAnsi="Tahoma" w:cs="Tahoma"/>
          <w:lang w:val="el-GR"/>
        </w:rPr>
        <w:t xml:space="preserve">) Για την </w:t>
      </w:r>
      <w:r w:rsidRPr="00D07716">
        <w:rPr>
          <w:rFonts w:ascii="Tahoma" w:hAnsi="Tahoma" w:cs="Tahoma"/>
          <w:b/>
          <w:lang w:val="el-GR"/>
        </w:rPr>
        <w:t>απόδειξη της νόμιμης σύστασης και των μεταβολών</w:t>
      </w:r>
      <w:r w:rsidRPr="00D07716">
        <w:rPr>
          <w:rFonts w:ascii="Tahoma" w:hAnsi="Tahoma" w:cs="Tahoma"/>
          <w:lang w:val="el-GR"/>
        </w:rPr>
        <w:t xml:space="preserve"> του νομικού προσώπου γενικό πιστοποιητικό μεταβολών του ΓΕΜΗ, εφόσον έχει εκδοθεί έως τρεις (3) μήνες πριν από την υποβολή του.</w:t>
      </w:r>
      <w:r w:rsidR="00DE13D1" w:rsidRPr="00D07716">
        <w:rPr>
          <w:rFonts w:ascii="Tahoma" w:hAnsi="Tahoma" w:cs="Tahoma"/>
          <w:lang w:val="el-GR"/>
        </w:rPr>
        <w:t xml:space="preserve"> </w:t>
      </w:r>
      <w:r w:rsidR="00C25ABC" w:rsidRPr="00D07716">
        <w:rPr>
          <w:rFonts w:ascii="Tahoma" w:hAnsi="Tahoma" w:cs="Tahoma"/>
          <w:lang w:val="el-GR"/>
        </w:rPr>
        <w:t xml:space="preserve"> </w:t>
      </w:r>
    </w:p>
    <w:p w14:paraId="35E2EA0D" w14:textId="77777777" w:rsidR="00142140" w:rsidRPr="00D07716" w:rsidRDefault="00C25ABC">
      <w:pPr>
        <w:rPr>
          <w:rFonts w:ascii="Tahoma" w:hAnsi="Tahoma" w:cs="Tahoma"/>
          <w:lang w:val="el-GR"/>
        </w:rPr>
      </w:pPr>
      <w:r w:rsidRPr="00D07716">
        <w:rPr>
          <w:rFonts w:ascii="Tahoma" w:hAnsi="Tahoma" w:cs="Tahoma"/>
          <w:lang w:val="el-GR"/>
        </w:rPr>
        <w:t>Στις λοιπές περιπτώσεις</w:t>
      </w:r>
      <w:r w:rsidR="00DE13D1" w:rsidRPr="00D07716">
        <w:rPr>
          <w:rFonts w:ascii="Tahoma" w:hAnsi="Tahoma" w:cs="Tahoma"/>
          <w:lang w:val="el-GR"/>
        </w:rPr>
        <w:t xml:space="preserve"> </w:t>
      </w:r>
      <w:r w:rsidR="00D41FD6" w:rsidRPr="00D07716">
        <w:rPr>
          <w:rFonts w:ascii="Tahoma" w:hAnsi="Tahoma" w:cs="Tahoma"/>
          <w:lang w:val="el-GR"/>
        </w:rPr>
        <w:t xml:space="preserve">τα κατά περίπτωση νομιμοποιητικά έγγραφα </w:t>
      </w:r>
      <w:r w:rsidR="003F5A23" w:rsidRPr="00D07716">
        <w:rPr>
          <w:rFonts w:ascii="Tahoma" w:hAnsi="Tahoma" w:cs="Tahoma"/>
          <w:lang w:val="el-GR"/>
        </w:rPr>
        <w:t xml:space="preserve">σύστασης και </w:t>
      </w:r>
      <w:r w:rsidR="00D41FD6" w:rsidRPr="00D07716">
        <w:rPr>
          <w:rFonts w:ascii="Tahoma" w:hAnsi="Tahoma" w:cs="Tahoma"/>
          <w:lang w:val="el-GR"/>
        </w:rPr>
        <w:t xml:space="preserve">νόμιμης εκπροσώπησης (όπως καταστατικά, </w:t>
      </w:r>
      <w:r w:rsidR="003F5A23" w:rsidRPr="00D07716">
        <w:rPr>
          <w:rFonts w:ascii="Tahoma" w:hAnsi="Tahoma" w:cs="Tahoma"/>
          <w:lang w:val="el-GR"/>
        </w:rPr>
        <w:t xml:space="preserve">πιστοποιητικά μεταβολών, αντίστοιχα ΦΕΚ, αποφάσεις συγκρότησης οργάνων διοίκησης σε σώμα, κλπ., </w:t>
      </w:r>
      <w:r w:rsidR="00D41FD6" w:rsidRPr="00D07716">
        <w:rPr>
          <w:rFonts w:ascii="Tahoma" w:hAnsi="Tahoma" w:cs="Tahoma"/>
          <w:lang w:val="el-GR"/>
        </w:rPr>
        <w:t xml:space="preserve">ανάλογα με τη νομική μορφή του </w:t>
      </w:r>
      <w:r w:rsidR="00B13013" w:rsidRPr="00D07716">
        <w:rPr>
          <w:rFonts w:ascii="Tahoma" w:hAnsi="Tahoma" w:cs="Tahoma"/>
          <w:lang w:val="el-GR"/>
        </w:rPr>
        <w:t>οικονομικού φορέα</w:t>
      </w:r>
      <w:r w:rsidR="00D41FD6" w:rsidRPr="00D07716">
        <w:rPr>
          <w:rFonts w:ascii="Tahoma" w:hAnsi="Tahoma" w:cs="Tahoma"/>
          <w:lang w:val="el-GR"/>
        </w:rPr>
        <w:t>)</w:t>
      </w:r>
      <w:r w:rsidR="00934E24" w:rsidRPr="00D07716">
        <w:rPr>
          <w:rFonts w:ascii="Tahoma" w:hAnsi="Tahoma" w:cs="Tahoma"/>
          <w:lang w:val="el-GR"/>
        </w:rPr>
        <w:t>,</w:t>
      </w:r>
      <w:r w:rsidR="00B13013" w:rsidRPr="00D07716">
        <w:rPr>
          <w:rFonts w:ascii="Tahoma" w:hAnsi="Tahoma" w:cs="Tahoma"/>
          <w:lang w:val="el-GR"/>
        </w:rPr>
        <w:t xml:space="preserve"> συνοδευόμενα από υπεύθυνη δήλωση του νόμιμου εκπροσώπου ότι εξακολουθούν να ισχύουν κατά την υποβολή τους.</w:t>
      </w:r>
    </w:p>
    <w:p w14:paraId="5D39B815" w14:textId="77777777" w:rsidR="00B13013" w:rsidRPr="00D07716" w:rsidRDefault="00220F27" w:rsidP="00B13013">
      <w:pPr>
        <w:rPr>
          <w:rFonts w:ascii="Tahoma" w:hAnsi="Tahoma" w:cs="Tahoma"/>
          <w:lang w:val="el-GR"/>
        </w:rPr>
      </w:pPr>
      <w:r w:rsidRPr="00D07716">
        <w:rPr>
          <w:rFonts w:ascii="Tahoma" w:hAnsi="Tahoma" w:cs="Tahoma"/>
          <w:lang w:val="el-GR"/>
        </w:rPr>
        <w:t xml:space="preserve">Σε περίπτωση που για τη διενέργεια της παρούσας διαδικασίας ανάθεσης έχουν χορηγηθεί εξουσίες σε πρόσωπο πλέον αυτών που αναφέρονται στα παραπάνω έγγραφα, προσκομίζεται επιπλέον απόφαση- πρακτικό του αρμοδίου καταστατικού οργάνου διοίκησης του νομικού προσώπου </w:t>
      </w:r>
      <w:r w:rsidR="00637698" w:rsidRPr="00D07716">
        <w:rPr>
          <w:rFonts w:ascii="Tahoma" w:hAnsi="Tahoma" w:cs="Tahoma"/>
          <w:lang w:val="el-GR"/>
        </w:rPr>
        <w:t xml:space="preserve">με </w:t>
      </w:r>
      <w:r w:rsidR="005C6C78" w:rsidRPr="00D07716">
        <w:rPr>
          <w:rFonts w:ascii="Tahoma" w:hAnsi="Tahoma" w:cs="Tahoma"/>
          <w:lang w:val="el-GR"/>
        </w:rPr>
        <w:t>την οποία</w:t>
      </w:r>
      <w:r w:rsidR="00637698" w:rsidRPr="00D07716">
        <w:rPr>
          <w:rFonts w:ascii="Tahoma" w:hAnsi="Tahoma" w:cs="Tahoma"/>
          <w:lang w:val="el-GR"/>
        </w:rPr>
        <w:t xml:space="preserve"> </w:t>
      </w:r>
      <w:r w:rsidRPr="00D07716">
        <w:rPr>
          <w:rFonts w:ascii="Tahoma" w:hAnsi="Tahoma" w:cs="Tahoma"/>
          <w:lang w:val="el-GR"/>
        </w:rPr>
        <w:t>χορηγήθηκαν οι σχετικές εξουσίες. Όσον αφορά τα φυσικά πρόσωπα, εφόσον έχουν χορηγηθεί εξουσίες σε τρίτα πρόσωπα, προσκομίζεται εξουσιοδότηση του οικονομικού φορέα.</w:t>
      </w:r>
    </w:p>
    <w:p w14:paraId="0A57F06C" w14:textId="77777777" w:rsidR="00B13013" w:rsidRPr="00D07716" w:rsidRDefault="00B13013" w:rsidP="00B13013">
      <w:pPr>
        <w:rPr>
          <w:rFonts w:ascii="Tahoma" w:hAnsi="Tahoma" w:cs="Tahoma"/>
          <w:bCs/>
          <w:lang w:val="el-GR"/>
        </w:rPr>
      </w:pPr>
      <w:r w:rsidRPr="00D07716">
        <w:rPr>
          <w:rFonts w:ascii="Tahoma" w:hAnsi="Tahoma" w:cs="Tahoma"/>
          <w:bCs/>
          <w:lang w:val="el-GR"/>
        </w:rPr>
        <w:t>Οι αλλοδαποί οικονομικοί φορείς προσκομίζουν τα προβλεπόμενα, κατά τη νομοθεσία της χώρας εγκατάστασης, αποδεικτικά έγγραφα, και εφόσον δεν προβλέπονται, υπεύθυνη δήλωση  του νόμιμου εκπροσώπου, από την οποία αποδεικνύονται τα ανωτέρω ως προς τη νόμιμη σύσταση, μεταβολές και εκπροσώπηση του οικονομικού φορέα.</w:t>
      </w:r>
    </w:p>
    <w:p w14:paraId="6AAF1D33" w14:textId="77777777" w:rsidR="00B13013" w:rsidRPr="00D07716" w:rsidRDefault="00B13013" w:rsidP="00B13013">
      <w:pPr>
        <w:rPr>
          <w:rFonts w:ascii="Tahoma" w:hAnsi="Tahoma" w:cs="Tahoma"/>
          <w:bCs/>
          <w:lang w:val="el-GR"/>
        </w:rPr>
      </w:pPr>
      <w:r w:rsidRPr="00D07716">
        <w:rPr>
          <w:rFonts w:ascii="Tahoma" w:hAnsi="Tahoma" w:cs="Tahoma"/>
          <w:bCs/>
          <w:lang w:val="el-GR"/>
        </w:rPr>
        <w:t>Οι ως άνω υπεύθυνες δηλώσεις γίνονται αποδεκτές, εφόσον έχουν συνταχθεί μετά την κοινοποίηση της πρόσκλησης για την υποβολή των δικαιολογητικών.</w:t>
      </w:r>
    </w:p>
    <w:p w14:paraId="5B000FAF" w14:textId="77777777" w:rsidR="00D41FD6" w:rsidRPr="00D07716" w:rsidRDefault="00D41FD6">
      <w:pPr>
        <w:rPr>
          <w:rFonts w:ascii="Tahoma" w:hAnsi="Tahoma" w:cs="Tahoma"/>
          <w:lang w:val="el-GR"/>
        </w:rPr>
      </w:pPr>
      <w:r w:rsidRPr="00D07716">
        <w:rPr>
          <w:rFonts w:ascii="Tahoma" w:hAnsi="Tahoma" w:cs="Tahoma"/>
          <w:lang w:val="el-GR"/>
        </w:rPr>
        <w:t>Από τα ανωτέρω έγγραφα πρέπει να προκύπτουν η νόμιμη σύστασ</w:t>
      </w:r>
      <w:r w:rsidR="00B13013" w:rsidRPr="00D07716">
        <w:rPr>
          <w:rFonts w:ascii="Tahoma" w:hAnsi="Tahoma" w:cs="Tahoma"/>
          <w:lang w:val="el-GR"/>
        </w:rPr>
        <w:t>η του οικονομικού φορέα</w:t>
      </w:r>
      <w:r w:rsidRPr="00D07716">
        <w:rPr>
          <w:rFonts w:ascii="Tahoma" w:hAnsi="Tahoma" w:cs="Tahoma"/>
          <w:lang w:val="el-GR"/>
        </w:rPr>
        <w:t>, όλες οι σχετικές τροποποιήσεις των καταστατικών, το/τα πρόσωπο/α που δεσμεύει/</w:t>
      </w:r>
      <w:proofErr w:type="spellStart"/>
      <w:r w:rsidRPr="00D07716">
        <w:rPr>
          <w:rFonts w:ascii="Tahoma" w:hAnsi="Tahoma" w:cs="Tahoma"/>
          <w:lang w:val="el-GR"/>
        </w:rPr>
        <w:t>ουν</w:t>
      </w:r>
      <w:proofErr w:type="spellEnd"/>
      <w:r w:rsidRPr="00D07716">
        <w:rPr>
          <w:rFonts w:ascii="Tahoma" w:hAnsi="Tahoma" w:cs="Tahoma"/>
          <w:lang w:val="el-GR"/>
        </w:rPr>
        <w:t xml:space="preserve">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14:paraId="2C668477" w14:textId="66CB7448" w:rsidR="00D41FD6" w:rsidRPr="00D07716" w:rsidRDefault="00D41FD6">
      <w:pPr>
        <w:rPr>
          <w:rFonts w:ascii="Tahoma" w:hAnsi="Tahoma" w:cs="Tahoma"/>
          <w:lang w:val="el-GR"/>
        </w:rPr>
      </w:pPr>
      <w:r w:rsidRPr="00D07716">
        <w:rPr>
          <w:rFonts w:ascii="Tahoma" w:hAnsi="Tahoma" w:cs="Tahoma"/>
          <w:b/>
          <w:bCs/>
          <w:lang w:val="el-GR"/>
        </w:rPr>
        <w:t>Β.</w:t>
      </w:r>
      <w:r w:rsidR="008173CC" w:rsidRPr="00D07716">
        <w:rPr>
          <w:rFonts w:ascii="Tahoma" w:hAnsi="Tahoma" w:cs="Tahoma"/>
          <w:b/>
          <w:bCs/>
          <w:lang w:val="el-GR"/>
        </w:rPr>
        <w:t>8</w:t>
      </w:r>
      <w:r w:rsidRPr="00D07716">
        <w:rPr>
          <w:rFonts w:ascii="Tahoma" w:hAnsi="Tahoma" w:cs="Tahoma"/>
          <w:b/>
          <w:bCs/>
          <w:lang w:val="el-GR"/>
        </w:rPr>
        <w:t>.</w:t>
      </w:r>
      <w:r w:rsidRPr="00D07716">
        <w:rPr>
          <w:rFonts w:ascii="Tahoma" w:hAnsi="Tahoma" w:cs="Tahoma"/>
          <w:lang w:val="el-GR"/>
        </w:rPr>
        <w:t xml:space="preserve"> Οι οικονομικοί φορείς που είναι εγγεγραμμένοι σε επίσημους καταλόγους που προβλέπονται από τις εκάστοτε ισχύουσες εθνικές διατάξεις ή διαθέτουν πιστοποίηση από οργανισμούς πιστοποίησης που συμμορφώνονται με τα ευρωπαϊκά πρότυπα πιστοποίησης, κατά την έννοια του Παραρτήματος </w:t>
      </w:r>
      <w:r w:rsidRPr="00D07716">
        <w:rPr>
          <w:rFonts w:ascii="Tahoma" w:hAnsi="Tahoma" w:cs="Tahoma"/>
        </w:rPr>
        <w:t>VII</w:t>
      </w:r>
      <w:r w:rsidRPr="00D07716">
        <w:rPr>
          <w:rFonts w:ascii="Tahoma" w:hAnsi="Tahoma" w:cs="Tahoma"/>
          <w:lang w:val="el-GR"/>
        </w:rPr>
        <w:t xml:space="preserve">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w:t>
      </w:r>
    </w:p>
    <w:p w14:paraId="73F4A58A" w14:textId="77777777" w:rsidR="00D41FD6" w:rsidRPr="00D07716" w:rsidRDefault="00D41FD6">
      <w:pPr>
        <w:rPr>
          <w:rFonts w:ascii="Tahoma" w:hAnsi="Tahoma" w:cs="Tahoma"/>
          <w:lang w:val="el-GR"/>
        </w:rPr>
      </w:pPr>
      <w:r w:rsidRPr="00D07716">
        <w:rPr>
          <w:rFonts w:ascii="Tahoma" w:hAnsi="Tahoma" w:cs="Tahoma"/>
          <w:lang w:val="el-GR"/>
        </w:rPr>
        <w:t xml:space="preserve">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 </w:t>
      </w:r>
    </w:p>
    <w:p w14:paraId="0B7F96F2" w14:textId="77777777" w:rsidR="00D41FD6" w:rsidRPr="00D07716" w:rsidRDefault="00D41FD6">
      <w:pPr>
        <w:rPr>
          <w:rFonts w:ascii="Tahoma" w:hAnsi="Tahoma" w:cs="Tahoma"/>
          <w:lang w:val="el-GR"/>
        </w:rPr>
      </w:pPr>
      <w:r w:rsidRPr="00D07716">
        <w:rPr>
          <w:rFonts w:ascii="Tahoma" w:hAnsi="Tahoma" w:cs="Tahoma"/>
          <w:lang w:val="el-GR"/>
        </w:rPr>
        <w:t xml:space="preserve">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καταλληλότητας όσον αφορά τις απαιτήσεις ποιοτικής επιλογής, τις οποίες καλύπτει ο επίσημος κατάλογος ή το πιστοποιητικό. </w:t>
      </w:r>
    </w:p>
    <w:p w14:paraId="38CE8679" w14:textId="77777777" w:rsidR="00D41FD6" w:rsidRPr="00D07716" w:rsidRDefault="00D41FD6">
      <w:pPr>
        <w:rPr>
          <w:rFonts w:ascii="Tahoma" w:hAnsi="Tahoma" w:cs="Tahoma"/>
          <w:lang w:val="el-GR"/>
        </w:rPr>
      </w:pPr>
      <w:r w:rsidRPr="00D07716">
        <w:rPr>
          <w:rFonts w:ascii="Tahoma" w:hAnsi="Tahoma" w:cs="Tahoma"/>
          <w:lang w:val="el-GR"/>
        </w:rPr>
        <w:t xml:space="preserve">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w:t>
      </w:r>
      <w:r w:rsidR="002C1B44" w:rsidRPr="00D07716">
        <w:rPr>
          <w:rFonts w:ascii="Tahoma" w:hAnsi="Tahoma" w:cs="Tahoma"/>
          <w:lang w:val="el-GR"/>
        </w:rPr>
        <w:lastRenderedPageBreak/>
        <w:t xml:space="preserve">Ειδικώς όσον αφορά την καταβολή των εισφορών κοινωνικής ασφάλισης και των φόρων και τελών, προσκομίζονται επιπροσθέτως της βεβαίωσης εγγραφής στον επίσημο κατάλογο και πιστοποιητικά, κατά τα οριζόμενα ανωτέρω στην περίπτωση Β.1, </w:t>
      </w:r>
      <w:proofErr w:type="spellStart"/>
      <w:r w:rsidR="002C1B44" w:rsidRPr="00D07716">
        <w:rPr>
          <w:rFonts w:ascii="Tahoma" w:hAnsi="Tahoma" w:cs="Tahoma"/>
          <w:lang w:val="el-GR"/>
        </w:rPr>
        <w:t>υποπερ</w:t>
      </w:r>
      <w:proofErr w:type="spellEnd"/>
      <w:r w:rsidR="002C1B44" w:rsidRPr="00D07716">
        <w:rPr>
          <w:rFonts w:ascii="Tahoma" w:hAnsi="Tahoma" w:cs="Tahoma"/>
          <w:lang w:val="el-GR"/>
        </w:rPr>
        <w:t xml:space="preserve">. </w:t>
      </w:r>
      <w:proofErr w:type="spellStart"/>
      <w:r w:rsidR="002C1B44" w:rsidRPr="00D07716">
        <w:rPr>
          <w:rFonts w:ascii="Tahoma" w:hAnsi="Tahoma" w:cs="Tahoma"/>
          <w:lang w:val="en-US"/>
        </w:rPr>
        <w:t>i</w:t>
      </w:r>
      <w:proofErr w:type="spellEnd"/>
      <w:r w:rsidR="002C1B44" w:rsidRPr="00D07716">
        <w:rPr>
          <w:rFonts w:ascii="Tahoma" w:hAnsi="Tahoma" w:cs="Tahoma"/>
          <w:lang w:val="el-GR"/>
        </w:rPr>
        <w:t xml:space="preserve">, </w:t>
      </w:r>
      <w:r w:rsidR="002C1B44" w:rsidRPr="00D07716">
        <w:rPr>
          <w:rFonts w:ascii="Tahoma" w:hAnsi="Tahoma" w:cs="Tahoma"/>
          <w:lang w:val="en-US"/>
        </w:rPr>
        <w:t>ii</w:t>
      </w:r>
      <w:r w:rsidR="002C1B44" w:rsidRPr="00D07716">
        <w:rPr>
          <w:rFonts w:ascii="Tahoma" w:hAnsi="Tahoma" w:cs="Tahoma"/>
          <w:lang w:val="el-GR"/>
        </w:rPr>
        <w:t xml:space="preserve"> και </w:t>
      </w:r>
      <w:r w:rsidR="002C1B44" w:rsidRPr="00D07716">
        <w:rPr>
          <w:rFonts w:ascii="Tahoma" w:hAnsi="Tahoma" w:cs="Tahoma"/>
          <w:lang w:val="en-US"/>
        </w:rPr>
        <w:t>iii</w:t>
      </w:r>
      <w:r w:rsidR="002C1B44" w:rsidRPr="00D07716">
        <w:rPr>
          <w:rFonts w:ascii="Tahoma" w:hAnsi="Tahoma" w:cs="Tahoma"/>
          <w:lang w:val="el-GR"/>
        </w:rPr>
        <w:t xml:space="preserve"> της περ. β.</w:t>
      </w:r>
    </w:p>
    <w:p w14:paraId="6609B183" w14:textId="598CCBA2" w:rsidR="00D41FD6" w:rsidRPr="00D07716" w:rsidRDefault="00D41FD6">
      <w:pPr>
        <w:rPr>
          <w:rFonts w:ascii="Tahoma" w:hAnsi="Tahoma" w:cs="Tahoma"/>
          <w:lang w:val="el-GR"/>
        </w:rPr>
      </w:pPr>
      <w:r w:rsidRPr="00D07716">
        <w:rPr>
          <w:rFonts w:ascii="Tahoma" w:hAnsi="Tahoma" w:cs="Tahoma"/>
          <w:b/>
          <w:bCs/>
          <w:lang w:val="el-GR"/>
        </w:rPr>
        <w:t>Β.</w:t>
      </w:r>
      <w:r w:rsidR="002464B6" w:rsidRPr="00D07716">
        <w:rPr>
          <w:rFonts w:ascii="Tahoma" w:hAnsi="Tahoma" w:cs="Tahoma"/>
          <w:b/>
          <w:bCs/>
          <w:lang w:val="el-GR"/>
        </w:rPr>
        <w:t>9</w:t>
      </w:r>
      <w:r w:rsidRPr="00D07716">
        <w:rPr>
          <w:rFonts w:ascii="Tahoma" w:hAnsi="Tahoma" w:cs="Tahoma"/>
          <w:b/>
          <w:bCs/>
          <w:lang w:val="el-GR"/>
        </w:rPr>
        <w:t>.</w:t>
      </w:r>
      <w:r w:rsidRPr="00D07716">
        <w:rPr>
          <w:rFonts w:ascii="Tahoma" w:hAnsi="Tahoma" w:cs="Tahoma"/>
          <w:lang w:val="el-GR"/>
        </w:rPr>
        <w:t xml:space="preserve"> 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w:t>
      </w:r>
      <w:r w:rsidR="00037A81" w:rsidRPr="00D07716">
        <w:rPr>
          <w:rFonts w:ascii="Tahoma" w:hAnsi="Tahoma" w:cs="Tahoma"/>
          <w:lang w:val="el-GR"/>
        </w:rPr>
        <w:t xml:space="preserve"> </w:t>
      </w:r>
    </w:p>
    <w:p w14:paraId="1CEBDB77" w14:textId="4BBB70BB" w:rsidR="00637698" w:rsidRPr="00D07716" w:rsidRDefault="00D41FD6" w:rsidP="00037A81">
      <w:pPr>
        <w:rPr>
          <w:rFonts w:ascii="Tahoma" w:hAnsi="Tahoma" w:cs="Tahoma"/>
          <w:lang w:val="el-GR"/>
        </w:rPr>
      </w:pPr>
      <w:r w:rsidRPr="00D07716">
        <w:rPr>
          <w:rFonts w:ascii="Tahoma" w:hAnsi="Tahoma" w:cs="Tahoma"/>
          <w:b/>
          <w:bCs/>
          <w:lang w:val="el-GR"/>
        </w:rPr>
        <w:t>Β.</w:t>
      </w:r>
      <w:r w:rsidR="002464B6" w:rsidRPr="00D07716">
        <w:rPr>
          <w:rFonts w:ascii="Tahoma" w:hAnsi="Tahoma" w:cs="Tahoma"/>
          <w:b/>
          <w:bCs/>
          <w:lang w:val="el-GR"/>
        </w:rPr>
        <w:t>10</w:t>
      </w:r>
      <w:r w:rsidRPr="00D07716">
        <w:rPr>
          <w:rFonts w:ascii="Tahoma" w:hAnsi="Tahoma" w:cs="Tahoma"/>
          <w:b/>
          <w:bCs/>
          <w:lang w:val="el-GR"/>
        </w:rPr>
        <w:t>.</w:t>
      </w:r>
      <w:r w:rsidRPr="00D07716">
        <w:rPr>
          <w:rFonts w:ascii="Tahoma" w:hAnsi="Tahoma" w:cs="Tahoma"/>
          <w:lang w:val="el-GR"/>
        </w:rPr>
        <w:t xml:space="preserve"> Στην περίπτωση που οικονομικός φορέας επιθυμεί να στηριχθεί στις ικανότητες άλλων φορέων, σύμφωνα με την παράγραφο 2.2.8 για την απόδειξη ότι θα έχει στη διάθεσή του τους αναγκαίους πόρους, προσκομίζει, ιδίως, σχετική έγγραφη δέσμευση των φορέων αυτών για τον σκοπό αυτό.</w:t>
      </w:r>
      <w:r w:rsidR="00037A81" w:rsidRPr="00D07716">
        <w:rPr>
          <w:rFonts w:ascii="Tahoma" w:hAnsi="Tahoma" w:cs="Tahoma"/>
          <w:lang w:val="el-GR"/>
        </w:rPr>
        <w:t xml:space="preserve"> Ειδικότερα, προσκομίζεται έγγραφο (συμφωνητικό ή σε περίπτωση νομικού προσώπου απόφαση του αρμοδίου οργάνου διοίκησης αυτού ή σε περίπτωση φυσικού προσώπου υπεύθυνη δήλωση), δυνάμει του οποίου αμφότεροι, διαγωνιζόμενος  οικονομικός φορέας και τρίτος φορέας, εγκρίνουν τη μεταξύ τους συνεργασία για την κατά περίπτωση παροχή προς τον διαγωνιζόμενο της χρηματοοικονομικής ή/και τεχνικής ή/και επαγγελματικής ικανότητας του φορέα, ώστε αυτή να είναι στη διάθεση του διαγωνιζόμενου  για την εκτέλεση της Σύμβασης. Η σχετική αναφορά θα πρέπει να είναι λεπτομερής και να αναφέρει κατ’ ελάχιστον τους συγκεκριμένους πόρους που θα είναι διαθέσιμοι για την εκτέλεση της σύμβασης και τον τρόπο δια του οποίου θα χρησιμοποιηθούν αυτοί για την εκτέλεση της σύμβασης. Ο τρίτος θα δεσμεύεται ρητά ότι θα διαθέσει στον διαγωνιζόμενο τους συγκεκριμένους πόρους κατά τη διάρκεια της σύμβασης και ο διαγωνιζόμενος  ότι θα κάνει χρήση αυτών σε περίπτωση που του ανατεθεί η σύμβαση.</w:t>
      </w:r>
    </w:p>
    <w:p w14:paraId="1F4F14C9" w14:textId="77777777" w:rsidR="006345B4" w:rsidRPr="00D07716" w:rsidRDefault="00037A81" w:rsidP="00037A81">
      <w:pPr>
        <w:rPr>
          <w:rFonts w:ascii="Tahoma" w:hAnsi="Tahoma" w:cs="Tahoma"/>
          <w:lang w:val="el-GR"/>
        </w:rPr>
      </w:pPr>
      <w:r w:rsidRPr="00D07716">
        <w:rPr>
          <w:rFonts w:ascii="Tahoma" w:hAnsi="Tahoma" w:cs="Tahoma"/>
          <w:lang w:val="el-GR"/>
        </w:rPr>
        <w:t xml:space="preserve">Σε περίπτωση που ο τρίτος διαθέτει χρηματοοικονομική επάρκεια, θα δηλώνει επίσης ότι καθίσταται από κοινού με τον διαγωνιζόμενο υπεύθυνος για την εκτέλεση της σύμβασης. </w:t>
      </w:r>
    </w:p>
    <w:p w14:paraId="37DD3178" w14:textId="77777777" w:rsidR="00037A81" w:rsidRPr="00D07716" w:rsidRDefault="00037A81" w:rsidP="00037A81">
      <w:pPr>
        <w:rPr>
          <w:rFonts w:ascii="Tahoma" w:hAnsi="Tahoma" w:cs="Tahoma"/>
          <w:lang w:val="el-GR"/>
        </w:rPr>
      </w:pPr>
      <w:r w:rsidRPr="00D07716">
        <w:rPr>
          <w:rFonts w:ascii="Tahoma" w:hAnsi="Tahoma" w:cs="Tahoma"/>
          <w:lang w:val="el-GR"/>
        </w:rPr>
        <w:t xml:space="preserve">Σε περίπτωση που ο τρίτος διαθέτει στοιχεία τεχνικής ή επαγγελματικής καταλληλότητας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θα δεσμεύεται ότι θα εκτελέσει τις εργασίες ή υπηρεσίες για τις οποίες απαιτούνται οι συγκεκριμένες ικανότητες, δηλώνοντας το τμήμα της σύμβασης που θα εκτελέσει. </w:t>
      </w:r>
    </w:p>
    <w:p w14:paraId="3BBFA940" w14:textId="70E09457" w:rsidR="00037A81" w:rsidRPr="00D07716" w:rsidRDefault="00037A81" w:rsidP="00037A81">
      <w:pPr>
        <w:rPr>
          <w:rFonts w:ascii="Tahoma" w:hAnsi="Tahoma" w:cs="Tahoma"/>
          <w:lang w:val="el-GR"/>
        </w:rPr>
      </w:pPr>
      <w:r w:rsidRPr="00D07716">
        <w:rPr>
          <w:rFonts w:ascii="Tahoma" w:hAnsi="Tahoma" w:cs="Tahoma"/>
          <w:b/>
          <w:bCs/>
          <w:lang w:val="el-GR"/>
        </w:rPr>
        <w:t>Β.1</w:t>
      </w:r>
      <w:r w:rsidR="008173CC" w:rsidRPr="00D07716">
        <w:rPr>
          <w:rFonts w:ascii="Tahoma" w:hAnsi="Tahoma" w:cs="Tahoma"/>
          <w:b/>
          <w:bCs/>
          <w:lang w:val="el-GR"/>
        </w:rPr>
        <w:t>1</w:t>
      </w:r>
      <w:r w:rsidRPr="00D07716">
        <w:rPr>
          <w:rFonts w:ascii="Tahoma" w:hAnsi="Tahoma" w:cs="Tahoma"/>
          <w:b/>
          <w:bCs/>
          <w:lang w:val="el-GR"/>
        </w:rPr>
        <w:t xml:space="preserve">. </w:t>
      </w:r>
      <w:r w:rsidRPr="00D07716">
        <w:rPr>
          <w:rFonts w:ascii="Tahoma" w:hAnsi="Tahoma" w:cs="Tahoma"/>
          <w:lang w:val="el-GR"/>
        </w:rPr>
        <w:t xml:space="preserve">Στην περίπτωση που ο οικονομικός φορέας δηλώνει στην προσφορά του ότι θα κάνει χρήση υπεργολάβων, στις ικανότητες των οποίων δεν στηρίζεται, προσκομίζεται υπεύθυνη δήλωση του προσφέροντος με αναφορά του τμήματος της σύμβασης το οποίο προτίθεται να αναθέσει σε τρίτους υπό μορφή υπεργολαβίας και υπεύθυνη δήλωση των υπεργολάβων ότι αποδέχονται την εκτέλεση των εργασιών. </w:t>
      </w:r>
    </w:p>
    <w:p w14:paraId="029506E3" w14:textId="72A7C8B6" w:rsidR="000554A1" w:rsidRPr="00D07716" w:rsidRDefault="00037A81" w:rsidP="000554A1">
      <w:pPr>
        <w:rPr>
          <w:rFonts w:ascii="Tahoma" w:hAnsi="Tahoma" w:cs="Tahoma"/>
          <w:i/>
          <w:iCs/>
          <w:szCs w:val="22"/>
          <w:lang w:val="el-GR" w:eastAsia="en-US"/>
        </w:rPr>
      </w:pPr>
      <w:r w:rsidRPr="00D07716">
        <w:rPr>
          <w:rFonts w:ascii="Tahoma" w:hAnsi="Tahoma" w:cs="Tahoma"/>
          <w:b/>
          <w:bCs/>
          <w:lang w:val="el-GR"/>
        </w:rPr>
        <w:t>Β.1</w:t>
      </w:r>
      <w:r w:rsidR="000554A1" w:rsidRPr="00D07716">
        <w:rPr>
          <w:rFonts w:ascii="Tahoma" w:hAnsi="Tahoma" w:cs="Tahoma"/>
          <w:b/>
          <w:bCs/>
          <w:lang w:val="el-GR"/>
        </w:rPr>
        <w:t>2</w:t>
      </w:r>
      <w:r w:rsidRPr="00D07716">
        <w:rPr>
          <w:rFonts w:ascii="Tahoma" w:hAnsi="Tahoma" w:cs="Tahoma"/>
          <w:b/>
          <w:bCs/>
          <w:lang w:val="el-GR"/>
        </w:rPr>
        <w:t>.</w:t>
      </w:r>
      <w:r w:rsidR="000554A1" w:rsidRPr="00763082">
        <w:rPr>
          <w:rFonts w:ascii="Tahoma" w:hAnsi="Tahoma" w:cs="Tahoma"/>
          <w:b/>
          <w:bCs/>
          <w:i/>
          <w:iCs/>
          <w:lang w:val="el-GR"/>
        </w:rPr>
        <w:t xml:space="preserve"> </w:t>
      </w:r>
      <w:r w:rsidR="000554A1" w:rsidRPr="00763082">
        <w:rPr>
          <w:rFonts w:ascii="Tahoma" w:hAnsi="Tahoma" w:cs="Tahoma"/>
          <w:i/>
          <w:iCs/>
          <w:lang w:val="el-GR"/>
        </w:rPr>
        <w:t>Στο πλαίσιο συμμόρφωσης με την υποχρέωση του άρθρου 22.2.δ.</w:t>
      </w:r>
      <w:r w:rsidR="000554A1" w:rsidRPr="00D07716">
        <w:rPr>
          <w:rFonts w:ascii="Tahoma" w:hAnsi="Tahoma" w:cs="Tahoma"/>
          <w:i/>
          <w:iCs/>
          <w:lang w:val="en-US"/>
        </w:rPr>
        <w:t>iii</w:t>
      </w:r>
      <w:r w:rsidR="000554A1" w:rsidRPr="00763082">
        <w:rPr>
          <w:rFonts w:ascii="Tahoma" w:hAnsi="Tahoma" w:cs="Tahoma"/>
          <w:i/>
          <w:iCs/>
          <w:lang w:val="el-GR"/>
        </w:rPr>
        <w:t xml:space="preserve">) του Κανονισμού (ΕΕ) 2021/241, ο οικονομικός φορέας-προσωρινός ανάδοχος καλείται να υποβάλει τα στοιχεία ταυτότητας του/των πραγματικού/ων δικαιούχου/ων του, όπως αυτός ορίζεται στο άρθρο 3 σημείο 6 της οδηγίας (ΕΕ) 2015/849 του Ευρωπαϊκού Κοινοβουλίου και του Συμβουλίου, ως ακολούθως: </w:t>
      </w:r>
    </w:p>
    <w:p w14:paraId="2A35E9EA" w14:textId="77777777" w:rsidR="000554A1" w:rsidRPr="00D07716" w:rsidRDefault="000554A1" w:rsidP="000554A1">
      <w:pPr>
        <w:pStyle w:val="-HTML2"/>
        <w:numPr>
          <w:ilvl w:val="0"/>
          <w:numId w:val="106"/>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360"/>
        <w:jc w:val="both"/>
        <w:rPr>
          <w:rFonts w:ascii="Tahoma" w:hAnsi="Tahoma" w:cs="Tahoma"/>
          <w:i/>
          <w:iCs/>
          <w:sz w:val="22"/>
          <w:szCs w:val="22"/>
        </w:rPr>
      </w:pPr>
      <w:r w:rsidRPr="00D07716">
        <w:rPr>
          <w:rFonts w:ascii="Tahoma" w:hAnsi="Tahoma" w:cs="Tahoma"/>
          <w:i/>
          <w:iCs/>
          <w:sz w:val="22"/>
          <w:szCs w:val="22"/>
        </w:rPr>
        <w:t xml:space="preserve">Για τις περιπτώσεις οικονομικών φορέων που έχουν υποχρέωση εγγραφής στο Κεντρικό Μητρώο Πραγματικών Δικαιούχων του άρθρου 20 του ν.4557/2018 (Α΄ 139), ως ισχύει, προσκομίζεται σχετική εκτύπωση των στοιχείων και πληροφοριών από το εν λόγω Μητρώο, συνοδευόμενη από Υπεύθυνη Δήλωση (της παρ. 4 του άρθρου 8 του ν.1599/1986 (Α΄ 75), αρμοδίως υπογεγραμμένη, στην οποία θα δηλώνονται τα στοιχεία των πραγματικών δικαιούχων του αναδόχου (κατ’ ελάχιστον, όνομα, επώνυμο, αριθμός φορολογικού μητρώου και ημερομηνία γέννησης). </w:t>
      </w:r>
    </w:p>
    <w:p w14:paraId="715B795E" w14:textId="77777777" w:rsidR="000554A1" w:rsidRPr="00D07716" w:rsidRDefault="000554A1" w:rsidP="000554A1">
      <w:pPr>
        <w:pStyle w:val="-HTML2"/>
        <w:numPr>
          <w:ilvl w:val="0"/>
          <w:numId w:val="106"/>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360"/>
        <w:jc w:val="both"/>
        <w:rPr>
          <w:rFonts w:ascii="Tahoma" w:hAnsi="Tahoma" w:cs="Tahoma"/>
          <w:i/>
          <w:iCs/>
          <w:sz w:val="22"/>
          <w:szCs w:val="22"/>
        </w:rPr>
      </w:pPr>
      <w:r w:rsidRPr="00D07716">
        <w:rPr>
          <w:rFonts w:ascii="Tahoma" w:hAnsi="Tahoma" w:cs="Tahoma"/>
          <w:i/>
          <w:iCs/>
          <w:sz w:val="22"/>
          <w:szCs w:val="22"/>
        </w:rPr>
        <w:t xml:space="preserve">Για τις περιπτώσεις εισηγμένων εταιρειών σε ρυθμιζόμενη αγορά ή σε Πολυμερή Μηχανισμό Διαπραγμάτευσης, προσκομίζονται τα στοιχεία που προβλέπονται στην παράγραφο 2 του άρθρου 20 του ν.4557/2018 (Α’ 139), τα οποία, σε κάθε περίπτωση, συνοδεύονται από Υπεύθυνη Δήλωση της παρ. 4 του άρθρου 8 του ν.1599/1986 (Α΄ 75), αρμοδίως υπογεγραμμένη, στην οποία θα δηλώνονται τα στοιχεία των φυσικών προσώπων (κατ’ ελάχιστον, όνομα, επώνυμο, αριθμός φορολογικού μητρώου και ημερομηνία γέννησης) που κατέχουν άμεσα ή έμμεσα μετοχές με </w:t>
      </w:r>
      <w:r w:rsidRPr="00D07716">
        <w:rPr>
          <w:rFonts w:ascii="Tahoma" w:hAnsi="Tahoma" w:cs="Tahoma"/>
          <w:i/>
          <w:iCs/>
          <w:sz w:val="22"/>
          <w:szCs w:val="22"/>
        </w:rPr>
        <w:lastRenderedPageBreak/>
        <w:t>δικαίωμα ψήφου άνω του 5% ή που λογίζονται ως ΠΔ κατά την έννοια του άρθρου 3 σημείο 6 της Οδηγίας (ΕΕ) 2015/849 .</w:t>
      </w:r>
    </w:p>
    <w:p w14:paraId="42CCE23A" w14:textId="77777777" w:rsidR="00037A81" w:rsidRPr="00D07716" w:rsidRDefault="00037A81" w:rsidP="00037A81">
      <w:pPr>
        <w:rPr>
          <w:rFonts w:ascii="Tahoma" w:hAnsi="Tahoma" w:cs="Tahoma"/>
          <w:b/>
          <w:bCs/>
          <w:lang w:val="el-GR"/>
        </w:rPr>
      </w:pPr>
      <w:r w:rsidRPr="00D07716">
        <w:rPr>
          <w:rFonts w:ascii="Tahoma" w:hAnsi="Tahoma" w:cs="Tahoma"/>
          <w:b/>
          <w:bCs/>
          <w:lang w:val="el-GR"/>
        </w:rPr>
        <w:t xml:space="preserve"> Επισημαίνεται ότι γίνονται αποδεκτές:</w:t>
      </w:r>
    </w:p>
    <w:p w14:paraId="490FAD14" w14:textId="77777777" w:rsidR="00037A81" w:rsidRPr="00D07716" w:rsidRDefault="00037A81" w:rsidP="00037A81">
      <w:pPr>
        <w:numPr>
          <w:ilvl w:val="0"/>
          <w:numId w:val="19"/>
        </w:numPr>
        <w:rPr>
          <w:rFonts w:ascii="Tahoma" w:hAnsi="Tahoma" w:cs="Tahoma"/>
          <w:b/>
          <w:bCs/>
          <w:lang w:val="el-GR"/>
        </w:rPr>
      </w:pPr>
      <w:r w:rsidRPr="00D07716">
        <w:rPr>
          <w:rFonts w:ascii="Tahoma" w:hAnsi="Tahoma" w:cs="Tahoma"/>
          <w:b/>
          <w:bCs/>
          <w:lang w:val="el-GR"/>
        </w:rPr>
        <w:t xml:space="preserve">οι ένορκες βεβαιώσεις που αναφέρονται στην παρούσα Διακήρυξη, εφόσον έχουν συνταχθεί έως τρεις (3) μήνες πριν από την υποβολή τους, </w:t>
      </w:r>
    </w:p>
    <w:p w14:paraId="796FA237" w14:textId="77777777" w:rsidR="00D41FD6" w:rsidRPr="00D07716" w:rsidRDefault="00037A81" w:rsidP="00461AC9">
      <w:pPr>
        <w:numPr>
          <w:ilvl w:val="0"/>
          <w:numId w:val="19"/>
        </w:numPr>
        <w:rPr>
          <w:rFonts w:ascii="Tahoma" w:hAnsi="Tahoma" w:cs="Tahoma"/>
          <w:b/>
          <w:bCs/>
          <w:lang w:val="el-GR"/>
        </w:rPr>
      </w:pPr>
      <w:r w:rsidRPr="00D07716">
        <w:rPr>
          <w:rFonts w:ascii="Tahoma" w:hAnsi="Tahoma" w:cs="Tahoma"/>
          <w:b/>
          <w:bCs/>
          <w:lang w:val="el-GR"/>
        </w:rPr>
        <w:t>οι υπεύθυνες δηλώσεις, εφόσον έχουν συνταχθεί μετά την κοινοποίηση της πρόσκλησης για την υποβολή των δικαιολογητικών. Σημειώνεται ότι δεν απαιτείται θεώρηση του γνησίου της υπογραφής τους.</w:t>
      </w:r>
    </w:p>
    <w:p w14:paraId="4AAF22E6" w14:textId="77777777" w:rsidR="004622E3" w:rsidRPr="00D07716" w:rsidRDefault="004622E3">
      <w:pPr>
        <w:rPr>
          <w:rFonts w:ascii="Tahoma" w:hAnsi="Tahoma" w:cs="Tahoma"/>
          <w:lang w:val="el-GR"/>
        </w:rPr>
      </w:pPr>
    </w:p>
    <w:p w14:paraId="3BDAA267" w14:textId="77777777" w:rsidR="00D41FD6" w:rsidRPr="00D07716" w:rsidRDefault="00D41FD6">
      <w:pPr>
        <w:pStyle w:val="20"/>
        <w:rPr>
          <w:rFonts w:ascii="Tahoma" w:hAnsi="Tahoma" w:cs="Tahoma"/>
          <w:color w:val="auto"/>
          <w:lang w:val="el-GR"/>
        </w:rPr>
      </w:pPr>
      <w:bookmarkStart w:id="70" w:name="_Toc120716075"/>
      <w:r w:rsidRPr="00D07716">
        <w:rPr>
          <w:rFonts w:ascii="Tahoma" w:hAnsi="Tahoma" w:cs="Tahoma"/>
          <w:color w:val="auto"/>
          <w:lang w:val="el-GR"/>
        </w:rPr>
        <w:t>2.3</w:t>
      </w:r>
      <w:r w:rsidRPr="00D07716">
        <w:rPr>
          <w:rFonts w:ascii="Tahoma" w:hAnsi="Tahoma" w:cs="Tahoma"/>
          <w:color w:val="auto"/>
          <w:lang w:val="el-GR"/>
        </w:rPr>
        <w:tab/>
        <w:t>Κριτήρια Ανάθεσης</w:t>
      </w:r>
      <w:bookmarkEnd w:id="70"/>
      <w:r w:rsidRPr="00D07716">
        <w:rPr>
          <w:rFonts w:ascii="Tahoma" w:hAnsi="Tahoma" w:cs="Tahoma"/>
          <w:color w:val="auto"/>
          <w:lang w:val="el-GR"/>
        </w:rPr>
        <w:t xml:space="preserve">  </w:t>
      </w:r>
    </w:p>
    <w:p w14:paraId="4D9522E2" w14:textId="77777777" w:rsidR="00D41FD6" w:rsidRPr="00D07716" w:rsidRDefault="00D41FD6">
      <w:pPr>
        <w:pStyle w:val="3"/>
        <w:rPr>
          <w:rFonts w:ascii="Tahoma" w:hAnsi="Tahoma" w:cs="Tahoma"/>
          <w:lang w:val="el-GR"/>
        </w:rPr>
      </w:pPr>
      <w:bookmarkStart w:id="71" w:name="_Toc120716076"/>
      <w:r w:rsidRPr="00D07716">
        <w:rPr>
          <w:rFonts w:ascii="Tahoma" w:hAnsi="Tahoma" w:cs="Tahoma"/>
          <w:lang w:val="el-GR"/>
        </w:rPr>
        <w:t>2.3.1</w:t>
      </w:r>
      <w:r w:rsidRPr="00D07716">
        <w:rPr>
          <w:rFonts w:ascii="Tahoma" w:hAnsi="Tahoma" w:cs="Tahoma"/>
          <w:lang w:val="el-GR"/>
        </w:rPr>
        <w:tab/>
        <w:t>Κριτήριο ανάθεσης</w:t>
      </w:r>
      <w:bookmarkEnd w:id="71"/>
      <w:r w:rsidRPr="00D07716">
        <w:rPr>
          <w:rFonts w:ascii="Tahoma" w:hAnsi="Tahoma" w:cs="Tahoma"/>
          <w:lang w:val="el-GR"/>
        </w:rPr>
        <w:t xml:space="preserve"> </w:t>
      </w:r>
    </w:p>
    <w:p w14:paraId="6D680D4B" w14:textId="77777777" w:rsidR="004622E3" w:rsidRPr="00D07716" w:rsidRDefault="72B22331" w:rsidP="004622E3">
      <w:pPr>
        <w:rPr>
          <w:rFonts w:ascii="Tahoma" w:hAnsi="Tahoma" w:cs="Tahoma"/>
          <w:b/>
          <w:highlight w:val="yellow"/>
          <w:lang w:val="el-GR"/>
        </w:rPr>
      </w:pPr>
      <w:bookmarkStart w:id="72" w:name="_Hlk120715431"/>
      <w:r w:rsidRPr="00D07716">
        <w:rPr>
          <w:rFonts w:ascii="Tahoma" w:hAnsi="Tahoma" w:cs="Tahoma"/>
          <w:lang w:val="el-GR"/>
        </w:rPr>
        <w:t>Κριτήριο ανάθεσης της Σύμβασης είναι η πλέον συμφέρουσα από οικονομική άποψη προσφορά</w:t>
      </w:r>
      <w:r w:rsidR="08BBB8DB" w:rsidRPr="00D07716">
        <w:rPr>
          <w:rFonts w:ascii="Tahoma" w:hAnsi="Tahoma" w:cs="Tahoma"/>
          <w:lang w:val="el-GR"/>
        </w:rPr>
        <w:t xml:space="preserve"> </w:t>
      </w:r>
      <w:r w:rsidRPr="00D07716">
        <w:rPr>
          <w:rFonts w:ascii="Tahoma" w:hAnsi="Tahoma" w:cs="Tahoma"/>
          <w:lang w:val="el-GR"/>
        </w:rPr>
        <w:t xml:space="preserve">βάσει βέλτιστης σχέσης ποιότητας – τιμής, η οποία εκτιμάται βάσει των κάτωθι κριτηρίων: </w:t>
      </w:r>
    </w:p>
    <w:p w14:paraId="4BD2E43E" w14:textId="77777777" w:rsidR="004622E3" w:rsidRPr="00D07716" w:rsidRDefault="004622E3" w:rsidP="33F3C37B">
      <w:pPr>
        <w:rPr>
          <w:rFonts w:ascii="Tahoma" w:hAnsi="Tahoma" w:cs="Tahoma"/>
          <w:sz w:val="20"/>
          <w:szCs w:val="20"/>
          <w:highlight w:val="yellow"/>
          <w:lang w:val="el-GR"/>
        </w:rPr>
      </w:pPr>
    </w:p>
    <w:tbl>
      <w:tblPr>
        <w:tblW w:w="0" w:type="auto"/>
        <w:tblLayout w:type="fixed"/>
        <w:tblLook w:val="00A0" w:firstRow="1" w:lastRow="0" w:firstColumn="1" w:lastColumn="0" w:noHBand="0" w:noVBand="0"/>
      </w:tblPr>
      <w:tblGrid>
        <w:gridCol w:w="1172"/>
        <w:gridCol w:w="3058"/>
        <w:gridCol w:w="1815"/>
        <w:gridCol w:w="3123"/>
      </w:tblGrid>
      <w:tr w:rsidR="00D07716" w:rsidRPr="00D07716" w14:paraId="052EC2BA" w14:textId="77777777" w:rsidTr="00667B3D">
        <w:trPr>
          <w:trHeight w:val="600"/>
        </w:trPr>
        <w:tc>
          <w:tcPr>
            <w:tcW w:w="9168" w:type="dxa"/>
            <w:gridSpan w:val="4"/>
            <w:tcBorders>
              <w:top w:val="single" w:sz="8" w:space="0" w:color="auto"/>
              <w:left w:val="single" w:sz="8" w:space="0" w:color="auto"/>
              <w:bottom w:val="single" w:sz="8" w:space="0" w:color="auto"/>
              <w:right w:val="single" w:sz="8" w:space="0" w:color="auto"/>
            </w:tcBorders>
            <w:shd w:val="clear" w:color="auto" w:fill="D9D9D9" w:themeFill="background1" w:themeFillShade="D9"/>
          </w:tcPr>
          <w:p w14:paraId="748AEADF" w14:textId="77777777" w:rsidR="33F3C37B" w:rsidRPr="00D07716" w:rsidRDefault="33F3C37B" w:rsidP="00667B3D">
            <w:pPr>
              <w:spacing w:line="252" w:lineRule="auto"/>
              <w:rPr>
                <w:rFonts w:ascii="Tahoma" w:hAnsi="Tahoma" w:cs="Tahoma"/>
                <w:sz w:val="20"/>
                <w:szCs w:val="20"/>
                <w:lang w:val="el-GR"/>
              </w:rPr>
            </w:pPr>
            <w:r w:rsidRPr="00D07716">
              <w:rPr>
                <w:rFonts w:ascii="Tahoma" w:hAnsi="Tahoma" w:cs="Tahoma"/>
                <w:lang w:val="el-GR"/>
              </w:rPr>
              <w:br/>
            </w:r>
          </w:p>
          <w:p w14:paraId="106170BD" w14:textId="77777777" w:rsidR="33F3C37B" w:rsidRPr="00D07716" w:rsidRDefault="33F3C37B" w:rsidP="00667B3D">
            <w:pPr>
              <w:spacing w:line="252" w:lineRule="auto"/>
              <w:jc w:val="center"/>
              <w:rPr>
                <w:rFonts w:ascii="Tahoma" w:eastAsia="Tahoma" w:hAnsi="Tahoma" w:cs="Tahoma"/>
                <w:b/>
                <w:bCs/>
                <w:sz w:val="20"/>
                <w:szCs w:val="20"/>
              </w:rPr>
            </w:pPr>
            <w:r w:rsidRPr="00D07716">
              <w:rPr>
                <w:rFonts w:ascii="Tahoma" w:eastAsia="Tahoma" w:hAnsi="Tahoma" w:cs="Tahoma"/>
                <w:b/>
                <w:bCs/>
                <w:sz w:val="20"/>
                <w:szCs w:val="20"/>
              </w:rPr>
              <w:t xml:space="preserve">ΠΙΝΑΚΑΣ ΚΡΙΤΗΡΙΩΝ ΑΞΙΟΛΟΓΗΣΗΣ </w:t>
            </w:r>
          </w:p>
        </w:tc>
      </w:tr>
      <w:tr w:rsidR="00D07716" w:rsidRPr="009734EE" w14:paraId="17889995" w14:textId="77777777" w:rsidTr="00667B3D">
        <w:trPr>
          <w:trHeight w:val="120"/>
        </w:trPr>
        <w:tc>
          <w:tcPr>
            <w:tcW w:w="1172" w:type="dxa"/>
            <w:tcBorders>
              <w:top w:val="single" w:sz="8" w:space="0" w:color="auto"/>
              <w:left w:val="single" w:sz="8" w:space="0" w:color="auto"/>
              <w:bottom w:val="single" w:sz="8" w:space="0" w:color="auto"/>
              <w:right w:val="single" w:sz="8" w:space="0" w:color="auto"/>
            </w:tcBorders>
            <w:shd w:val="clear" w:color="auto" w:fill="D9D9D9" w:themeFill="background1" w:themeFillShade="D9"/>
            <w:vAlign w:val="center"/>
          </w:tcPr>
          <w:p w14:paraId="6DF118A8" w14:textId="77777777" w:rsidR="33F3C37B" w:rsidRPr="00D07716" w:rsidRDefault="33F3C37B" w:rsidP="00667B3D">
            <w:pPr>
              <w:spacing w:line="252" w:lineRule="auto"/>
              <w:jc w:val="center"/>
              <w:rPr>
                <w:rFonts w:ascii="Tahoma" w:eastAsia="Tahoma" w:hAnsi="Tahoma" w:cs="Tahoma"/>
                <w:b/>
                <w:bCs/>
                <w:sz w:val="20"/>
                <w:szCs w:val="20"/>
              </w:rPr>
            </w:pPr>
            <w:proofErr w:type="spellStart"/>
            <w:r w:rsidRPr="00D07716">
              <w:rPr>
                <w:rFonts w:ascii="Tahoma" w:eastAsia="Tahoma" w:hAnsi="Tahoma" w:cs="Tahoma"/>
                <w:b/>
                <w:bCs/>
                <w:sz w:val="20"/>
                <w:szCs w:val="20"/>
              </w:rPr>
              <w:t>Κριτήριο</w:t>
            </w:r>
            <w:proofErr w:type="spellEnd"/>
          </w:p>
        </w:tc>
        <w:tc>
          <w:tcPr>
            <w:tcW w:w="3058" w:type="dxa"/>
            <w:tcBorders>
              <w:top w:val="nil"/>
              <w:left w:val="single" w:sz="8" w:space="0" w:color="auto"/>
              <w:bottom w:val="single" w:sz="8" w:space="0" w:color="auto"/>
              <w:right w:val="single" w:sz="8" w:space="0" w:color="auto"/>
            </w:tcBorders>
            <w:shd w:val="clear" w:color="auto" w:fill="D9D9D9" w:themeFill="background1" w:themeFillShade="D9"/>
            <w:vAlign w:val="center"/>
          </w:tcPr>
          <w:p w14:paraId="554BE2FC" w14:textId="77777777" w:rsidR="33F3C37B" w:rsidRPr="00D07716" w:rsidRDefault="33F3C37B" w:rsidP="00667B3D">
            <w:pPr>
              <w:spacing w:line="252" w:lineRule="auto"/>
              <w:jc w:val="center"/>
              <w:rPr>
                <w:rFonts w:ascii="Tahoma" w:eastAsia="Tahoma" w:hAnsi="Tahoma" w:cs="Tahoma"/>
                <w:b/>
                <w:bCs/>
                <w:sz w:val="20"/>
                <w:szCs w:val="20"/>
              </w:rPr>
            </w:pPr>
            <w:proofErr w:type="spellStart"/>
            <w:r w:rsidRPr="00D07716">
              <w:rPr>
                <w:rFonts w:ascii="Tahoma" w:eastAsia="Tahoma" w:hAnsi="Tahoma" w:cs="Tahoma"/>
                <w:b/>
                <w:bCs/>
                <w:sz w:val="20"/>
                <w:szCs w:val="20"/>
              </w:rPr>
              <w:t>Περιγρ</w:t>
            </w:r>
            <w:proofErr w:type="spellEnd"/>
            <w:r w:rsidRPr="00D07716">
              <w:rPr>
                <w:rFonts w:ascii="Tahoma" w:eastAsia="Tahoma" w:hAnsi="Tahoma" w:cs="Tahoma"/>
                <w:b/>
                <w:bCs/>
                <w:sz w:val="20"/>
                <w:szCs w:val="20"/>
              </w:rPr>
              <w:t>αφή</w:t>
            </w:r>
          </w:p>
        </w:tc>
        <w:tc>
          <w:tcPr>
            <w:tcW w:w="1815" w:type="dxa"/>
            <w:tcBorders>
              <w:top w:val="nil"/>
              <w:left w:val="single" w:sz="8" w:space="0" w:color="auto"/>
              <w:bottom w:val="single" w:sz="8" w:space="0" w:color="auto"/>
              <w:right w:val="single" w:sz="8" w:space="0" w:color="auto"/>
            </w:tcBorders>
            <w:shd w:val="clear" w:color="auto" w:fill="D9D9D9" w:themeFill="background1" w:themeFillShade="D9"/>
            <w:vAlign w:val="center"/>
          </w:tcPr>
          <w:p w14:paraId="5B4FC46C" w14:textId="77777777" w:rsidR="33F3C37B" w:rsidRPr="00D07716" w:rsidRDefault="33F3C37B" w:rsidP="00667B3D">
            <w:pPr>
              <w:spacing w:line="252" w:lineRule="auto"/>
              <w:jc w:val="center"/>
              <w:rPr>
                <w:rFonts w:ascii="Tahoma" w:eastAsia="Tahoma" w:hAnsi="Tahoma" w:cs="Tahoma"/>
                <w:b/>
                <w:bCs/>
                <w:sz w:val="20"/>
                <w:szCs w:val="20"/>
              </w:rPr>
            </w:pPr>
            <w:proofErr w:type="spellStart"/>
            <w:r w:rsidRPr="00D07716">
              <w:rPr>
                <w:rFonts w:ascii="Tahoma" w:eastAsia="Tahoma" w:hAnsi="Tahoma" w:cs="Tahoma"/>
                <w:b/>
                <w:bCs/>
                <w:sz w:val="20"/>
                <w:szCs w:val="20"/>
              </w:rPr>
              <w:t>Συντελεστής</w:t>
            </w:r>
            <w:proofErr w:type="spellEnd"/>
            <w:r w:rsidRPr="00D07716">
              <w:rPr>
                <w:rFonts w:ascii="Tahoma" w:eastAsia="Tahoma" w:hAnsi="Tahoma" w:cs="Tahoma"/>
                <w:b/>
                <w:bCs/>
                <w:sz w:val="20"/>
                <w:szCs w:val="20"/>
              </w:rPr>
              <w:t xml:space="preserve"> Βα</w:t>
            </w:r>
            <w:proofErr w:type="spellStart"/>
            <w:r w:rsidRPr="00D07716">
              <w:rPr>
                <w:rFonts w:ascii="Tahoma" w:eastAsia="Tahoma" w:hAnsi="Tahoma" w:cs="Tahoma"/>
                <w:b/>
                <w:bCs/>
                <w:sz w:val="20"/>
                <w:szCs w:val="20"/>
              </w:rPr>
              <w:t>ρύτητ</w:t>
            </w:r>
            <w:proofErr w:type="spellEnd"/>
            <w:r w:rsidRPr="00D07716">
              <w:rPr>
                <w:rFonts w:ascii="Tahoma" w:eastAsia="Tahoma" w:hAnsi="Tahoma" w:cs="Tahoma"/>
                <w:b/>
                <w:bCs/>
                <w:sz w:val="20"/>
                <w:szCs w:val="20"/>
              </w:rPr>
              <w:t>ας</w:t>
            </w:r>
          </w:p>
        </w:tc>
        <w:tc>
          <w:tcPr>
            <w:tcW w:w="3123" w:type="dxa"/>
            <w:tcBorders>
              <w:top w:val="nil"/>
              <w:left w:val="single" w:sz="8" w:space="0" w:color="auto"/>
              <w:bottom w:val="single" w:sz="8" w:space="0" w:color="auto"/>
              <w:right w:val="single" w:sz="8" w:space="0" w:color="auto"/>
            </w:tcBorders>
            <w:shd w:val="clear" w:color="auto" w:fill="D9D9D9" w:themeFill="background1" w:themeFillShade="D9"/>
            <w:vAlign w:val="center"/>
          </w:tcPr>
          <w:p w14:paraId="1E2F4C23" w14:textId="77777777" w:rsidR="33F3C37B" w:rsidRPr="00D07716" w:rsidRDefault="33F3C37B" w:rsidP="00667B3D">
            <w:pPr>
              <w:spacing w:line="252" w:lineRule="auto"/>
              <w:jc w:val="center"/>
              <w:rPr>
                <w:rFonts w:ascii="Tahoma" w:eastAsia="Tahoma" w:hAnsi="Tahoma" w:cs="Tahoma"/>
                <w:b/>
                <w:bCs/>
                <w:sz w:val="20"/>
                <w:szCs w:val="20"/>
                <w:lang w:val="el-GR"/>
              </w:rPr>
            </w:pPr>
            <w:r w:rsidRPr="00D07716">
              <w:rPr>
                <w:rFonts w:ascii="Tahoma" w:eastAsia="Tahoma" w:hAnsi="Tahoma" w:cs="Tahoma"/>
                <w:b/>
                <w:bCs/>
                <w:sz w:val="20"/>
                <w:szCs w:val="20"/>
                <w:lang w:val="el-GR"/>
              </w:rPr>
              <w:t>Παραπομπή σε παρ. απαίτησης της διακήρυξης</w:t>
            </w:r>
          </w:p>
        </w:tc>
      </w:tr>
      <w:tr w:rsidR="00D07716" w:rsidRPr="00D07716" w14:paraId="707FB809" w14:textId="77777777" w:rsidTr="00667B3D">
        <w:trPr>
          <w:trHeight w:val="600"/>
        </w:trPr>
        <w:tc>
          <w:tcPr>
            <w:tcW w:w="1172" w:type="dxa"/>
            <w:tcBorders>
              <w:top w:val="single" w:sz="8" w:space="0" w:color="auto"/>
              <w:left w:val="single" w:sz="8" w:space="0" w:color="auto"/>
              <w:bottom w:val="single" w:sz="8" w:space="0" w:color="auto"/>
              <w:right w:val="single" w:sz="8" w:space="0" w:color="auto"/>
            </w:tcBorders>
            <w:shd w:val="clear" w:color="auto" w:fill="F7CAAC" w:themeFill="accent2" w:themeFillTint="66"/>
          </w:tcPr>
          <w:p w14:paraId="6E78ABD0" w14:textId="77777777" w:rsidR="33F3C37B" w:rsidRPr="00D07716" w:rsidRDefault="33F3C37B" w:rsidP="00667B3D">
            <w:pPr>
              <w:spacing w:line="252" w:lineRule="auto"/>
              <w:jc w:val="center"/>
              <w:rPr>
                <w:rFonts w:ascii="Tahoma" w:eastAsia="Tahoma" w:hAnsi="Tahoma" w:cs="Tahoma"/>
                <w:b/>
                <w:bCs/>
                <w:sz w:val="20"/>
                <w:szCs w:val="20"/>
              </w:rPr>
            </w:pPr>
            <w:r w:rsidRPr="00D07716">
              <w:rPr>
                <w:rFonts w:ascii="Tahoma" w:eastAsia="Tahoma" w:hAnsi="Tahoma" w:cs="Tahoma"/>
                <w:b/>
                <w:bCs/>
                <w:sz w:val="20"/>
                <w:szCs w:val="20"/>
              </w:rPr>
              <w:t xml:space="preserve">Α </w:t>
            </w:r>
          </w:p>
        </w:tc>
        <w:tc>
          <w:tcPr>
            <w:tcW w:w="3058" w:type="dxa"/>
            <w:tcBorders>
              <w:top w:val="single" w:sz="8" w:space="0" w:color="auto"/>
              <w:left w:val="single" w:sz="8" w:space="0" w:color="auto"/>
              <w:bottom w:val="single" w:sz="8" w:space="0" w:color="auto"/>
              <w:right w:val="single" w:sz="8" w:space="0" w:color="auto"/>
            </w:tcBorders>
            <w:shd w:val="clear" w:color="auto" w:fill="F7CAAC" w:themeFill="accent2" w:themeFillTint="66"/>
          </w:tcPr>
          <w:p w14:paraId="26643DBB" w14:textId="77777777" w:rsidR="33F3C37B" w:rsidRPr="00D07716" w:rsidRDefault="33F3C37B" w:rsidP="00667B3D">
            <w:pPr>
              <w:spacing w:line="252" w:lineRule="auto"/>
              <w:jc w:val="left"/>
              <w:rPr>
                <w:rFonts w:ascii="Tahoma" w:eastAsia="Tahoma" w:hAnsi="Tahoma" w:cs="Tahoma"/>
                <w:b/>
                <w:bCs/>
                <w:sz w:val="20"/>
                <w:szCs w:val="20"/>
              </w:rPr>
            </w:pPr>
            <w:proofErr w:type="spellStart"/>
            <w:r w:rsidRPr="00D07716">
              <w:rPr>
                <w:rFonts w:ascii="Tahoma" w:eastAsia="Tahoma" w:hAnsi="Tahoma" w:cs="Tahoma"/>
                <w:b/>
                <w:bCs/>
                <w:sz w:val="20"/>
                <w:szCs w:val="20"/>
              </w:rPr>
              <w:t>Αντίληψη</w:t>
            </w:r>
            <w:proofErr w:type="spellEnd"/>
            <w:r w:rsidRPr="00D07716">
              <w:rPr>
                <w:rFonts w:ascii="Tahoma" w:eastAsia="Tahoma" w:hAnsi="Tahoma" w:cs="Tahoma"/>
                <w:b/>
                <w:bCs/>
                <w:sz w:val="20"/>
                <w:szCs w:val="20"/>
              </w:rPr>
              <w:t xml:space="preserve"> &amp; </w:t>
            </w:r>
            <w:proofErr w:type="spellStart"/>
            <w:r w:rsidRPr="00D07716">
              <w:rPr>
                <w:rFonts w:ascii="Tahoma" w:eastAsia="Tahoma" w:hAnsi="Tahoma" w:cs="Tahoma"/>
                <w:b/>
                <w:bCs/>
                <w:sz w:val="20"/>
                <w:szCs w:val="20"/>
              </w:rPr>
              <w:t>Μεθοδολογί</w:t>
            </w:r>
            <w:proofErr w:type="spellEnd"/>
            <w:r w:rsidRPr="00D07716">
              <w:rPr>
                <w:rFonts w:ascii="Tahoma" w:eastAsia="Tahoma" w:hAnsi="Tahoma" w:cs="Tahoma"/>
                <w:b/>
                <w:bCs/>
                <w:sz w:val="20"/>
                <w:szCs w:val="20"/>
              </w:rPr>
              <w:t xml:space="preserve">α </w:t>
            </w:r>
            <w:proofErr w:type="spellStart"/>
            <w:r w:rsidRPr="00D07716">
              <w:rPr>
                <w:rFonts w:ascii="Tahoma" w:eastAsia="Tahoma" w:hAnsi="Tahoma" w:cs="Tahoma"/>
                <w:b/>
                <w:bCs/>
                <w:sz w:val="20"/>
                <w:szCs w:val="20"/>
              </w:rPr>
              <w:t>Υλο</w:t>
            </w:r>
            <w:proofErr w:type="spellEnd"/>
            <w:r w:rsidRPr="00D07716">
              <w:rPr>
                <w:rFonts w:ascii="Tahoma" w:eastAsia="Tahoma" w:hAnsi="Tahoma" w:cs="Tahoma"/>
                <w:b/>
                <w:bCs/>
                <w:sz w:val="20"/>
                <w:szCs w:val="20"/>
              </w:rPr>
              <w:t xml:space="preserve">ποίησης </w:t>
            </w:r>
            <w:proofErr w:type="spellStart"/>
            <w:r w:rsidRPr="00D07716">
              <w:rPr>
                <w:rFonts w:ascii="Tahoma" w:eastAsia="Tahoma" w:hAnsi="Tahoma" w:cs="Tahoma"/>
                <w:b/>
                <w:bCs/>
                <w:sz w:val="20"/>
                <w:szCs w:val="20"/>
              </w:rPr>
              <w:t>Έργου</w:t>
            </w:r>
            <w:proofErr w:type="spellEnd"/>
          </w:p>
        </w:tc>
        <w:tc>
          <w:tcPr>
            <w:tcW w:w="1815" w:type="dxa"/>
            <w:tcBorders>
              <w:top w:val="single" w:sz="8" w:space="0" w:color="auto"/>
              <w:left w:val="single" w:sz="8" w:space="0" w:color="auto"/>
              <w:bottom w:val="single" w:sz="8" w:space="0" w:color="auto"/>
              <w:right w:val="single" w:sz="8" w:space="0" w:color="auto"/>
            </w:tcBorders>
            <w:shd w:val="clear" w:color="auto" w:fill="F7CAAC" w:themeFill="accent2" w:themeFillTint="66"/>
          </w:tcPr>
          <w:p w14:paraId="6EA0E973" w14:textId="77777777" w:rsidR="33F3C37B" w:rsidRPr="00D07716" w:rsidRDefault="33F3C37B" w:rsidP="00667B3D">
            <w:pPr>
              <w:spacing w:line="252" w:lineRule="auto"/>
              <w:jc w:val="center"/>
              <w:rPr>
                <w:rFonts w:ascii="Tahoma" w:eastAsia="Tahoma" w:hAnsi="Tahoma" w:cs="Tahoma"/>
                <w:b/>
                <w:bCs/>
                <w:sz w:val="20"/>
                <w:szCs w:val="20"/>
              </w:rPr>
            </w:pPr>
            <w:r w:rsidRPr="00D07716">
              <w:rPr>
                <w:rFonts w:ascii="Tahoma" w:eastAsia="Tahoma" w:hAnsi="Tahoma" w:cs="Tahoma"/>
                <w:b/>
                <w:bCs/>
                <w:sz w:val="20"/>
                <w:szCs w:val="20"/>
              </w:rPr>
              <w:t>70%</w:t>
            </w:r>
          </w:p>
        </w:tc>
        <w:tc>
          <w:tcPr>
            <w:tcW w:w="3123" w:type="dxa"/>
            <w:tcBorders>
              <w:top w:val="single" w:sz="8" w:space="0" w:color="auto"/>
              <w:left w:val="single" w:sz="8" w:space="0" w:color="auto"/>
              <w:bottom w:val="single" w:sz="8" w:space="0" w:color="auto"/>
              <w:right w:val="single" w:sz="8" w:space="0" w:color="auto"/>
            </w:tcBorders>
            <w:shd w:val="clear" w:color="auto" w:fill="F7CAAC" w:themeFill="accent2" w:themeFillTint="66"/>
          </w:tcPr>
          <w:p w14:paraId="2E28DBA9" w14:textId="77777777" w:rsidR="33F3C37B" w:rsidRPr="00D07716" w:rsidRDefault="33F3C37B" w:rsidP="00667B3D">
            <w:pPr>
              <w:spacing w:line="252" w:lineRule="auto"/>
              <w:jc w:val="center"/>
              <w:rPr>
                <w:rFonts w:ascii="Tahoma" w:eastAsia="Tahoma" w:hAnsi="Tahoma" w:cs="Tahoma"/>
                <w:b/>
                <w:bCs/>
                <w:sz w:val="20"/>
                <w:szCs w:val="20"/>
              </w:rPr>
            </w:pPr>
            <w:r w:rsidRPr="00D07716">
              <w:rPr>
                <w:rFonts w:ascii="Tahoma" w:eastAsia="Tahoma" w:hAnsi="Tahoma" w:cs="Tahoma"/>
                <w:b/>
                <w:bCs/>
                <w:sz w:val="20"/>
                <w:szCs w:val="20"/>
              </w:rPr>
              <w:t xml:space="preserve"> </w:t>
            </w:r>
          </w:p>
        </w:tc>
      </w:tr>
      <w:tr w:rsidR="00D07716" w:rsidRPr="00D07716" w14:paraId="1D248FF6" w14:textId="77777777" w:rsidTr="00667B3D">
        <w:trPr>
          <w:trHeight w:val="300"/>
        </w:trPr>
        <w:tc>
          <w:tcPr>
            <w:tcW w:w="1172" w:type="dxa"/>
            <w:tcBorders>
              <w:top w:val="single" w:sz="8" w:space="0" w:color="auto"/>
              <w:left w:val="single" w:sz="8" w:space="0" w:color="auto"/>
              <w:bottom w:val="single" w:sz="8" w:space="0" w:color="auto"/>
              <w:right w:val="single" w:sz="8" w:space="0" w:color="auto"/>
            </w:tcBorders>
            <w:vAlign w:val="center"/>
          </w:tcPr>
          <w:p w14:paraId="6EC422B5" w14:textId="77777777" w:rsidR="33F3C37B" w:rsidRPr="00D07716" w:rsidRDefault="33F3C37B" w:rsidP="00667B3D">
            <w:pPr>
              <w:spacing w:line="252" w:lineRule="auto"/>
              <w:jc w:val="center"/>
              <w:rPr>
                <w:rFonts w:ascii="Tahoma" w:eastAsia="Tahoma" w:hAnsi="Tahoma" w:cs="Tahoma"/>
                <w:b/>
                <w:bCs/>
                <w:sz w:val="20"/>
                <w:szCs w:val="20"/>
              </w:rPr>
            </w:pPr>
            <w:r w:rsidRPr="00D07716">
              <w:rPr>
                <w:rFonts w:ascii="Tahoma" w:eastAsia="Tahoma" w:hAnsi="Tahoma" w:cs="Tahoma"/>
                <w:b/>
                <w:bCs/>
                <w:sz w:val="20"/>
                <w:szCs w:val="20"/>
              </w:rPr>
              <w:t>Α1</w:t>
            </w:r>
          </w:p>
        </w:tc>
        <w:tc>
          <w:tcPr>
            <w:tcW w:w="3058" w:type="dxa"/>
            <w:tcBorders>
              <w:top w:val="single" w:sz="8" w:space="0" w:color="auto"/>
              <w:left w:val="single" w:sz="8" w:space="0" w:color="auto"/>
              <w:bottom w:val="single" w:sz="8" w:space="0" w:color="auto"/>
              <w:right w:val="single" w:sz="8" w:space="0" w:color="auto"/>
            </w:tcBorders>
            <w:vAlign w:val="center"/>
          </w:tcPr>
          <w:p w14:paraId="75747A41" w14:textId="77777777" w:rsidR="33F3C37B" w:rsidRPr="00D07716" w:rsidRDefault="33F3C37B" w:rsidP="00667B3D">
            <w:pPr>
              <w:spacing w:line="252" w:lineRule="auto"/>
              <w:jc w:val="left"/>
              <w:rPr>
                <w:rFonts w:ascii="Tahoma" w:eastAsia="Tahoma" w:hAnsi="Tahoma" w:cs="Tahoma"/>
                <w:sz w:val="20"/>
                <w:szCs w:val="20"/>
              </w:rPr>
            </w:pPr>
            <w:r w:rsidRPr="00D07716">
              <w:rPr>
                <w:rFonts w:ascii="Tahoma" w:eastAsia="Tahoma" w:hAnsi="Tahoma" w:cs="Tahoma"/>
                <w:sz w:val="20"/>
                <w:szCs w:val="20"/>
              </w:rPr>
              <w:t>Κατα</w:t>
            </w:r>
            <w:proofErr w:type="spellStart"/>
            <w:r w:rsidRPr="00D07716">
              <w:rPr>
                <w:rFonts w:ascii="Tahoma" w:eastAsia="Tahoma" w:hAnsi="Tahoma" w:cs="Tahoma"/>
                <w:sz w:val="20"/>
                <w:szCs w:val="20"/>
              </w:rPr>
              <w:t>νόηση</w:t>
            </w:r>
            <w:proofErr w:type="spellEnd"/>
            <w:r w:rsidRPr="00D07716">
              <w:rPr>
                <w:rFonts w:ascii="Tahoma" w:eastAsia="Tahoma" w:hAnsi="Tahoma" w:cs="Tahoma"/>
                <w:sz w:val="20"/>
                <w:szCs w:val="20"/>
              </w:rPr>
              <w:t xml:space="preserve"> </w:t>
            </w:r>
            <w:proofErr w:type="spellStart"/>
            <w:r w:rsidRPr="00D07716">
              <w:rPr>
                <w:rFonts w:ascii="Tahoma" w:eastAsia="Tahoma" w:hAnsi="Tahoma" w:cs="Tahoma"/>
                <w:sz w:val="20"/>
                <w:szCs w:val="20"/>
              </w:rPr>
              <w:t>του</w:t>
            </w:r>
            <w:proofErr w:type="spellEnd"/>
            <w:r w:rsidRPr="00D07716">
              <w:rPr>
                <w:rFonts w:ascii="Tahoma" w:eastAsia="Tahoma" w:hAnsi="Tahoma" w:cs="Tahoma"/>
                <w:sz w:val="20"/>
                <w:szCs w:val="20"/>
              </w:rPr>
              <w:t xml:space="preserve"> </w:t>
            </w:r>
            <w:proofErr w:type="spellStart"/>
            <w:r w:rsidRPr="00D07716">
              <w:rPr>
                <w:rFonts w:ascii="Tahoma" w:eastAsia="Tahoma" w:hAnsi="Tahoma" w:cs="Tahoma"/>
                <w:sz w:val="20"/>
                <w:szCs w:val="20"/>
              </w:rPr>
              <w:t>Έργου</w:t>
            </w:r>
            <w:proofErr w:type="spellEnd"/>
          </w:p>
        </w:tc>
        <w:tc>
          <w:tcPr>
            <w:tcW w:w="1815" w:type="dxa"/>
            <w:tcBorders>
              <w:top w:val="single" w:sz="8" w:space="0" w:color="auto"/>
              <w:left w:val="single" w:sz="8" w:space="0" w:color="auto"/>
              <w:bottom w:val="single" w:sz="8" w:space="0" w:color="auto"/>
              <w:right w:val="single" w:sz="8" w:space="0" w:color="auto"/>
            </w:tcBorders>
            <w:vAlign w:val="center"/>
          </w:tcPr>
          <w:p w14:paraId="1082FD3D" w14:textId="571EBEA3" w:rsidR="33F3C37B" w:rsidRPr="00D07716" w:rsidRDefault="003F50B9" w:rsidP="00667B3D">
            <w:pPr>
              <w:spacing w:line="252" w:lineRule="auto"/>
              <w:jc w:val="center"/>
              <w:rPr>
                <w:rFonts w:ascii="Tahoma" w:eastAsia="Tahoma" w:hAnsi="Tahoma" w:cs="Tahoma"/>
                <w:b/>
                <w:bCs/>
                <w:sz w:val="20"/>
                <w:szCs w:val="20"/>
              </w:rPr>
            </w:pPr>
            <w:r w:rsidRPr="00D07716">
              <w:rPr>
                <w:rFonts w:ascii="Tahoma" w:eastAsia="Tahoma" w:hAnsi="Tahoma" w:cs="Tahoma"/>
                <w:b/>
                <w:bCs/>
                <w:sz w:val="20"/>
                <w:szCs w:val="20"/>
                <w:lang w:val="el-GR"/>
              </w:rPr>
              <w:t>3</w:t>
            </w:r>
            <w:r w:rsidR="000C7CC6" w:rsidRPr="00D07716">
              <w:rPr>
                <w:rFonts w:ascii="Tahoma" w:eastAsia="Tahoma" w:hAnsi="Tahoma" w:cs="Tahoma"/>
                <w:b/>
                <w:bCs/>
                <w:sz w:val="20"/>
                <w:szCs w:val="20"/>
                <w:lang w:val="el-GR"/>
              </w:rPr>
              <w:t>5</w:t>
            </w:r>
            <w:r w:rsidR="33F3C37B" w:rsidRPr="00D07716">
              <w:rPr>
                <w:rFonts w:ascii="Tahoma" w:eastAsia="Tahoma" w:hAnsi="Tahoma" w:cs="Tahoma"/>
                <w:b/>
                <w:bCs/>
                <w:sz w:val="20"/>
                <w:szCs w:val="20"/>
              </w:rPr>
              <w:t>%</w:t>
            </w:r>
          </w:p>
        </w:tc>
        <w:tc>
          <w:tcPr>
            <w:tcW w:w="3123" w:type="dxa"/>
            <w:tcBorders>
              <w:top w:val="single" w:sz="8" w:space="0" w:color="auto"/>
              <w:left w:val="single" w:sz="8" w:space="0" w:color="auto"/>
              <w:bottom w:val="single" w:sz="8" w:space="0" w:color="auto"/>
              <w:right w:val="single" w:sz="8" w:space="0" w:color="auto"/>
            </w:tcBorders>
            <w:vAlign w:val="center"/>
          </w:tcPr>
          <w:p w14:paraId="0C39B6C0" w14:textId="77777777" w:rsidR="33F3C37B" w:rsidRPr="00D07716" w:rsidRDefault="00A833B0" w:rsidP="00667B3D">
            <w:pPr>
              <w:spacing w:line="252" w:lineRule="auto"/>
              <w:jc w:val="center"/>
              <w:rPr>
                <w:rFonts w:ascii="Tahoma" w:eastAsia="Tahoma" w:hAnsi="Tahoma" w:cs="Tahoma"/>
                <w:sz w:val="20"/>
                <w:szCs w:val="20"/>
                <w:lang w:val="el-GR"/>
              </w:rPr>
            </w:pPr>
            <w:r w:rsidRPr="00D07716">
              <w:rPr>
                <w:rFonts w:ascii="Tahoma" w:eastAsia="Tahoma" w:hAnsi="Tahoma" w:cs="Tahoma"/>
                <w:sz w:val="20"/>
                <w:szCs w:val="20"/>
                <w:lang w:val="el-GR"/>
              </w:rPr>
              <w:t>Π</w:t>
            </w:r>
            <w:r w:rsidR="00CD3E69" w:rsidRPr="00D07716">
              <w:rPr>
                <w:rFonts w:ascii="Tahoma" w:eastAsia="Tahoma" w:hAnsi="Tahoma" w:cs="Tahoma"/>
                <w:sz w:val="20"/>
                <w:szCs w:val="20"/>
                <w:lang w:val="el-GR"/>
              </w:rPr>
              <w:t xml:space="preserve">αράρτημα </w:t>
            </w:r>
            <w:r w:rsidRPr="00D07716">
              <w:rPr>
                <w:rFonts w:ascii="Tahoma" w:eastAsia="Tahoma" w:hAnsi="Tahoma" w:cs="Tahoma"/>
                <w:sz w:val="20"/>
                <w:szCs w:val="20"/>
                <w:lang w:val="el-GR"/>
              </w:rPr>
              <w:t>Ι – 1.</w:t>
            </w:r>
            <w:r w:rsidR="00326AED" w:rsidRPr="00D07716">
              <w:rPr>
                <w:rFonts w:ascii="Tahoma" w:eastAsia="Tahoma" w:hAnsi="Tahoma" w:cs="Tahoma"/>
                <w:sz w:val="20"/>
                <w:szCs w:val="20"/>
                <w:lang w:val="el-GR"/>
              </w:rPr>
              <w:t>1, 1.2, 1.3</w:t>
            </w:r>
          </w:p>
        </w:tc>
      </w:tr>
      <w:tr w:rsidR="00D07716" w:rsidRPr="00D07716" w14:paraId="4BF733C6" w14:textId="77777777" w:rsidTr="00667B3D">
        <w:tc>
          <w:tcPr>
            <w:tcW w:w="1172" w:type="dxa"/>
            <w:tcBorders>
              <w:top w:val="single" w:sz="8" w:space="0" w:color="auto"/>
              <w:left w:val="single" w:sz="8" w:space="0" w:color="auto"/>
              <w:bottom w:val="single" w:sz="8" w:space="0" w:color="auto"/>
              <w:right w:val="single" w:sz="8" w:space="0" w:color="auto"/>
            </w:tcBorders>
            <w:vAlign w:val="center"/>
          </w:tcPr>
          <w:p w14:paraId="1EB38A4A" w14:textId="77777777" w:rsidR="33F3C37B" w:rsidRPr="00D07716" w:rsidRDefault="33F3C37B" w:rsidP="00667B3D">
            <w:pPr>
              <w:spacing w:line="252" w:lineRule="auto"/>
              <w:jc w:val="center"/>
              <w:rPr>
                <w:rFonts w:ascii="Tahoma" w:eastAsia="Tahoma" w:hAnsi="Tahoma" w:cs="Tahoma"/>
                <w:b/>
                <w:bCs/>
                <w:sz w:val="20"/>
                <w:szCs w:val="20"/>
              </w:rPr>
            </w:pPr>
            <w:r w:rsidRPr="00D07716">
              <w:rPr>
                <w:rFonts w:ascii="Tahoma" w:eastAsia="Tahoma" w:hAnsi="Tahoma" w:cs="Tahoma"/>
                <w:b/>
                <w:bCs/>
                <w:sz w:val="20"/>
                <w:szCs w:val="20"/>
              </w:rPr>
              <w:t>Α2</w:t>
            </w:r>
          </w:p>
        </w:tc>
        <w:tc>
          <w:tcPr>
            <w:tcW w:w="3058" w:type="dxa"/>
            <w:tcBorders>
              <w:top w:val="single" w:sz="8" w:space="0" w:color="auto"/>
              <w:left w:val="single" w:sz="8" w:space="0" w:color="auto"/>
              <w:bottom w:val="single" w:sz="8" w:space="0" w:color="auto"/>
              <w:right w:val="single" w:sz="8" w:space="0" w:color="auto"/>
            </w:tcBorders>
            <w:vAlign w:val="center"/>
          </w:tcPr>
          <w:p w14:paraId="68CCFC04" w14:textId="77777777" w:rsidR="33F3C37B" w:rsidRPr="00D07716" w:rsidRDefault="33F3C37B" w:rsidP="00667B3D">
            <w:pPr>
              <w:spacing w:line="252" w:lineRule="auto"/>
              <w:jc w:val="left"/>
              <w:rPr>
                <w:rFonts w:ascii="Tahoma" w:eastAsia="Tahoma" w:hAnsi="Tahoma" w:cs="Tahoma"/>
                <w:sz w:val="20"/>
                <w:szCs w:val="20"/>
              </w:rPr>
            </w:pPr>
            <w:proofErr w:type="spellStart"/>
            <w:r w:rsidRPr="00D07716">
              <w:rPr>
                <w:rFonts w:ascii="Tahoma" w:eastAsia="Tahoma" w:hAnsi="Tahoma" w:cs="Tahoma"/>
                <w:sz w:val="20"/>
                <w:szCs w:val="20"/>
              </w:rPr>
              <w:t>Μεθοδολογική</w:t>
            </w:r>
            <w:proofErr w:type="spellEnd"/>
            <w:r w:rsidRPr="00D07716">
              <w:rPr>
                <w:rFonts w:ascii="Tahoma" w:eastAsia="Tahoma" w:hAnsi="Tahoma" w:cs="Tahoma"/>
                <w:sz w:val="20"/>
                <w:szCs w:val="20"/>
              </w:rPr>
              <w:t xml:space="preserve"> </w:t>
            </w:r>
            <w:proofErr w:type="spellStart"/>
            <w:r w:rsidRPr="00D07716">
              <w:rPr>
                <w:rFonts w:ascii="Tahoma" w:eastAsia="Tahoma" w:hAnsi="Tahoma" w:cs="Tahoma"/>
                <w:sz w:val="20"/>
                <w:szCs w:val="20"/>
              </w:rPr>
              <w:t>Προσέγγιση</w:t>
            </w:r>
            <w:proofErr w:type="spellEnd"/>
            <w:r w:rsidRPr="00D07716">
              <w:rPr>
                <w:rFonts w:ascii="Tahoma" w:eastAsia="Tahoma" w:hAnsi="Tahoma" w:cs="Tahoma"/>
                <w:sz w:val="20"/>
                <w:szCs w:val="20"/>
              </w:rPr>
              <w:t xml:space="preserve"> </w:t>
            </w:r>
            <w:proofErr w:type="spellStart"/>
            <w:r w:rsidRPr="00D07716">
              <w:rPr>
                <w:rFonts w:ascii="Tahoma" w:eastAsia="Tahoma" w:hAnsi="Tahoma" w:cs="Tahoma"/>
                <w:sz w:val="20"/>
                <w:szCs w:val="20"/>
              </w:rPr>
              <w:t>Έργου</w:t>
            </w:r>
            <w:proofErr w:type="spellEnd"/>
            <w:r w:rsidRPr="00D07716">
              <w:rPr>
                <w:rFonts w:ascii="Tahoma" w:eastAsia="Tahoma" w:hAnsi="Tahoma" w:cs="Tahoma"/>
                <w:sz w:val="20"/>
                <w:szCs w:val="20"/>
              </w:rPr>
              <w:t xml:space="preserve"> </w:t>
            </w:r>
          </w:p>
        </w:tc>
        <w:tc>
          <w:tcPr>
            <w:tcW w:w="1815" w:type="dxa"/>
            <w:tcBorders>
              <w:top w:val="single" w:sz="8" w:space="0" w:color="auto"/>
              <w:left w:val="single" w:sz="8" w:space="0" w:color="auto"/>
              <w:bottom w:val="single" w:sz="8" w:space="0" w:color="auto"/>
              <w:right w:val="single" w:sz="8" w:space="0" w:color="auto"/>
            </w:tcBorders>
          </w:tcPr>
          <w:p w14:paraId="1AED1C11" w14:textId="5E41A497" w:rsidR="33F3C37B" w:rsidRPr="00D07716" w:rsidRDefault="003F50B9" w:rsidP="00667B3D">
            <w:pPr>
              <w:spacing w:line="252" w:lineRule="auto"/>
              <w:jc w:val="center"/>
              <w:rPr>
                <w:rFonts w:ascii="Tahoma" w:eastAsia="Tahoma" w:hAnsi="Tahoma" w:cs="Tahoma"/>
                <w:b/>
                <w:bCs/>
                <w:sz w:val="20"/>
                <w:szCs w:val="20"/>
              </w:rPr>
            </w:pPr>
            <w:r w:rsidRPr="00D07716">
              <w:rPr>
                <w:rFonts w:ascii="Tahoma" w:eastAsia="Tahoma" w:hAnsi="Tahoma" w:cs="Tahoma"/>
                <w:b/>
                <w:bCs/>
                <w:sz w:val="20"/>
                <w:szCs w:val="20"/>
                <w:lang w:val="el-GR"/>
              </w:rPr>
              <w:t>2</w:t>
            </w:r>
            <w:r w:rsidR="000C7CC6" w:rsidRPr="00D07716">
              <w:rPr>
                <w:rFonts w:ascii="Tahoma" w:eastAsia="Tahoma" w:hAnsi="Tahoma" w:cs="Tahoma"/>
                <w:b/>
                <w:bCs/>
                <w:sz w:val="20"/>
                <w:szCs w:val="20"/>
                <w:lang w:val="el-GR"/>
              </w:rPr>
              <w:t>0</w:t>
            </w:r>
            <w:r w:rsidR="33F3C37B" w:rsidRPr="00D07716">
              <w:rPr>
                <w:rFonts w:ascii="Tahoma" w:eastAsia="Tahoma" w:hAnsi="Tahoma" w:cs="Tahoma"/>
                <w:b/>
                <w:bCs/>
                <w:sz w:val="20"/>
                <w:szCs w:val="20"/>
              </w:rPr>
              <w:t>%</w:t>
            </w:r>
          </w:p>
        </w:tc>
        <w:tc>
          <w:tcPr>
            <w:tcW w:w="3123" w:type="dxa"/>
            <w:tcBorders>
              <w:top w:val="single" w:sz="8" w:space="0" w:color="auto"/>
              <w:left w:val="single" w:sz="8" w:space="0" w:color="auto"/>
              <w:bottom w:val="single" w:sz="8" w:space="0" w:color="auto"/>
              <w:right w:val="single" w:sz="8" w:space="0" w:color="auto"/>
            </w:tcBorders>
            <w:vAlign w:val="center"/>
          </w:tcPr>
          <w:p w14:paraId="155A8042" w14:textId="77777777" w:rsidR="33F3C37B" w:rsidRPr="00D07716" w:rsidRDefault="004345F2" w:rsidP="00667B3D">
            <w:pPr>
              <w:spacing w:line="252" w:lineRule="auto"/>
              <w:jc w:val="center"/>
              <w:rPr>
                <w:rFonts w:ascii="Tahoma" w:eastAsia="Tahoma" w:hAnsi="Tahoma" w:cs="Tahoma"/>
                <w:sz w:val="20"/>
                <w:szCs w:val="20"/>
                <w:lang w:val="el-GR"/>
              </w:rPr>
            </w:pPr>
            <w:r w:rsidRPr="00D07716">
              <w:rPr>
                <w:rFonts w:ascii="Tahoma" w:eastAsia="Tahoma" w:hAnsi="Tahoma" w:cs="Tahoma"/>
                <w:sz w:val="20"/>
                <w:szCs w:val="20"/>
                <w:lang w:val="el-GR"/>
              </w:rPr>
              <w:t>Π</w:t>
            </w:r>
            <w:r w:rsidR="00CD3E69" w:rsidRPr="00D07716">
              <w:rPr>
                <w:rFonts w:ascii="Tahoma" w:eastAsia="Tahoma" w:hAnsi="Tahoma" w:cs="Tahoma"/>
                <w:sz w:val="20"/>
                <w:szCs w:val="20"/>
                <w:lang w:val="el-GR"/>
              </w:rPr>
              <w:t xml:space="preserve">αράρτημα </w:t>
            </w:r>
            <w:r w:rsidRPr="00D07716">
              <w:rPr>
                <w:rFonts w:ascii="Tahoma" w:eastAsia="Tahoma" w:hAnsi="Tahoma" w:cs="Tahoma"/>
                <w:sz w:val="20"/>
                <w:szCs w:val="20"/>
                <w:lang w:val="el-GR"/>
              </w:rPr>
              <w:t>Ι – 1.4</w:t>
            </w:r>
          </w:p>
        </w:tc>
      </w:tr>
      <w:tr w:rsidR="00D07716" w:rsidRPr="00D07716" w14:paraId="723265D8" w14:textId="77777777" w:rsidTr="00667B3D">
        <w:tc>
          <w:tcPr>
            <w:tcW w:w="1172" w:type="dxa"/>
            <w:tcBorders>
              <w:top w:val="single" w:sz="8" w:space="0" w:color="auto"/>
              <w:left w:val="single" w:sz="8" w:space="0" w:color="auto"/>
              <w:bottom w:val="single" w:sz="8" w:space="0" w:color="auto"/>
              <w:right w:val="single" w:sz="8" w:space="0" w:color="auto"/>
            </w:tcBorders>
            <w:vAlign w:val="center"/>
          </w:tcPr>
          <w:p w14:paraId="658A1DED" w14:textId="77777777" w:rsidR="33F3C37B" w:rsidRPr="00D07716" w:rsidRDefault="33F3C37B" w:rsidP="00667B3D">
            <w:pPr>
              <w:spacing w:line="252" w:lineRule="auto"/>
              <w:jc w:val="center"/>
              <w:rPr>
                <w:rFonts w:ascii="Tahoma" w:eastAsia="Tahoma" w:hAnsi="Tahoma" w:cs="Tahoma"/>
                <w:b/>
                <w:bCs/>
                <w:sz w:val="20"/>
                <w:szCs w:val="20"/>
              </w:rPr>
            </w:pPr>
            <w:r w:rsidRPr="00D07716">
              <w:rPr>
                <w:rFonts w:ascii="Tahoma" w:eastAsia="Tahoma" w:hAnsi="Tahoma" w:cs="Tahoma"/>
                <w:b/>
                <w:bCs/>
                <w:sz w:val="20"/>
                <w:szCs w:val="20"/>
              </w:rPr>
              <w:t>Α3</w:t>
            </w:r>
          </w:p>
        </w:tc>
        <w:tc>
          <w:tcPr>
            <w:tcW w:w="3058" w:type="dxa"/>
            <w:tcBorders>
              <w:top w:val="single" w:sz="8" w:space="0" w:color="auto"/>
              <w:left w:val="single" w:sz="8" w:space="0" w:color="auto"/>
              <w:bottom w:val="single" w:sz="8" w:space="0" w:color="auto"/>
              <w:right w:val="single" w:sz="8" w:space="0" w:color="auto"/>
            </w:tcBorders>
            <w:vAlign w:val="center"/>
          </w:tcPr>
          <w:p w14:paraId="7EAAF59E" w14:textId="77777777" w:rsidR="33F3C37B" w:rsidRPr="00D07716" w:rsidRDefault="33F3C37B" w:rsidP="00667B3D">
            <w:pPr>
              <w:spacing w:line="252" w:lineRule="auto"/>
              <w:jc w:val="left"/>
              <w:rPr>
                <w:rFonts w:ascii="Tahoma" w:eastAsia="Tahoma" w:hAnsi="Tahoma" w:cs="Tahoma"/>
                <w:sz w:val="20"/>
                <w:szCs w:val="20"/>
                <w:lang w:val="el-GR"/>
              </w:rPr>
            </w:pPr>
            <w:r w:rsidRPr="00D07716">
              <w:rPr>
                <w:rFonts w:ascii="Tahoma" w:eastAsia="Tahoma" w:hAnsi="Tahoma" w:cs="Tahoma"/>
                <w:sz w:val="20"/>
                <w:szCs w:val="20"/>
                <w:lang w:val="el-GR"/>
              </w:rPr>
              <w:t>Χρονοπρογραμματισμός παρεχόμενων υπηρεσιών και παραδοτέων</w:t>
            </w:r>
          </w:p>
        </w:tc>
        <w:tc>
          <w:tcPr>
            <w:tcW w:w="1815" w:type="dxa"/>
            <w:tcBorders>
              <w:top w:val="single" w:sz="8" w:space="0" w:color="auto"/>
              <w:left w:val="single" w:sz="8" w:space="0" w:color="auto"/>
              <w:bottom w:val="single" w:sz="8" w:space="0" w:color="auto"/>
              <w:right w:val="single" w:sz="8" w:space="0" w:color="auto"/>
            </w:tcBorders>
          </w:tcPr>
          <w:p w14:paraId="7F9DBD82" w14:textId="77777777" w:rsidR="33F3C37B" w:rsidRPr="00D07716" w:rsidRDefault="33F3C37B" w:rsidP="00667B3D">
            <w:pPr>
              <w:spacing w:line="252" w:lineRule="auto"/>
              <w:jc w:val="center"/>
              <w:rPr>
                <w:rFonts w:ascii="Tahoma" w:eastAsia="Tahoma" w:hAnsi="Tahoma" w:cs="Tahoma"/>
                <w:sz w:val="20"/>
                <w:szCs w:val="20"/>
              </w:rPr>
            </w:pPr>
            <w:r w:rsidRPr="00D07716">
              <w:rPr>
                <w:rFonts w:ascii="Tahoma" w:eastAsia="Tahoma" w:hAnsi="Tahoma" w:cs="Tahoma"/>
                <w:sz w:val="20"/>
                <w:szCs w:val="20"/>
              </w:rPr>
              <w:t>15%</w:t>
            </w:r>
          </w:p>
        </w:tc>
        <w:tc>
          <w:tcPr>
            <w:tcW w:w="3123" w:type="dxa"/>
            <w:tcBorders>
              <w:top w:val="single" w:sz="8" w:space="0" w:color="auto"/>
              <w:left w:val="single" w:sz="8" w:space="0" w:color="auto"/>
              <w:bottom w:val="single" w:sz="8" w:space="0" w:color="auto"/>
              <w:right w:val="single" w:sz="8" w:space="0" w:color="auto"/>
            </w:tcBorders>
            <w:vAlign w:val="center"/>
          </w:tcPr>
          <w:p w14:paraId="617C2208" w14:textId="77777777" w:rsidR="33F3C37B" w:rsidRPr="00D07716" w:rsidRDefault="004345F2" w:rsidP="00667B3D">
            <w:pPr>
              <w:spacing w:line="252" w:lineRule="auto"/>
              <w:jc w:val="center"/>
              <w:rPr>
                <w:rFonts w:ascii="Tahoma" w:eastAsia="Tahoma" w:hAnsi="Tahoma" w:cs="Tahoma"/>
                <w:sz w:val="20"/>
                <w:szCs w:val="20"/>
                <w:lang w:val="el-GR"/>
              </w:rPr>
            </w:pPr>
            <w:r w:rsidRPr="00D07716">
              <w:rPr>
                <w:rFonts w:ascii="Tahoma" w:eastAsia="Tahoma" w:hAnsi="Tahoma" w:cs="Tahoma"/>
                <w:sz w:val="20"/>
                <w:szCs w:val="20"/>
                <w:lang w:val="el-GR"/>
              </w:rPr>
              <w:t>Π</w:t>
            </w:r>
            <w:r w:rsidR="00CD3E69" w:rsidRPr="00D07716">
              <w:rPr>
                <w:rFonts w:ascii="Tahoma" w:eastAsia="Tahoma" w:hAnsi="Tahoma" w:cs="Tahoma"/>
                <w:sz w:val="20"/>
                <w:szCs w:val="20"/>
                <w:lang w:val="el-GR"/>
              </w:rPr>
              <w:t xml:space="preserve">αράρτημα </w:t>
            </w:r>
            <w:r w:rsidRPr="00D07716">
              <w:rPr>
                <w:rFonts w:ascii="Tahoma" w:eastAsia="Tahoma" w:hAnsi="Tahoma" w:cs="Tahoma"/>
                <w:sz w:val="20"/>
                <w:szCs w:val="20"/>
                <w:lang w:val="el-GR"/>
              </w:rPr>
              <w:t>Ι – 1.5, 1.6</w:t>
            </w:r>
          </w:p>
        </w:tc>
      </w:tr>
      <w:tr w:rsidR="00D07716" w:rsidRPr="00D07716" w14:paraId="101E952D" w14:textId="77777777" w:rsidTr="00667B3D">
        <w:tc>
          <w:tcPr>
            <w:tcW w:w="1172" w:type="dxa"/>
            <w:tcBorders>
              <w:top w:val="single" w:sz="8" w:space="0" w:color="auto"/>
              <w:left w:val="single" w:sz="8" w:space="0" w:color="auto"/>
              <w:bottom w:val="single" w:sz="8" w:space="0" w:color="auto"/>
              <w:right w:val="single" w:sz="8" w:space="0" w:color="auto"/>
            </w:tcBorders>
            <w:shd w:val="clear" w:color="auto" w:fill="F7CAAC" w:themeFill="accent2" w:themeFillTint="66"/>
            <w:vAlign w:val="center"/>
          </w:tcPr>
          <w:p w14:paraId="127A009D" w14:textId="77777777" w:rsidR="33F3C37B" w:rsidRPr="00D07716" w:rsidRDefault="33F3C37B" w:rsidP="00667B3D">
            <w:pPr>
              <w:spacing w:line="252" w:lineRule="auto"/>
              <w:jc w:val="center"/>
              <w:rPr>
                <w:rFonts w:ascii="Tahoma" w:eastAsia="Tahoma" w:hAnsi="Tahoma" w:cs="Tahoma"/>
                <w:b/>
                <w:bCs/>
                <w:sz w:val="20"/>
                <w:szCs w:val="20"/>
              </w:rPr>
            </w:pPr>
            <w:r w:rsidRPr="00D07716">
              <w:rPr>
                <w:rFonts w:ascii="Tahoma" w:eastAsia="Tahoma" w:hAnsi="Tahoma" w:cs="Tahoma"/>
                <w:b/>
                <w:bCs/>
                <w:sz w:val="20"/>
                <w:szCs w:val="20"/>
              </w:rPr>
              <w:t>Β</w:t>
            </w:r>
          </w:p>
        </w:tc>
        <w:tc>
          <w:tcPr>
            <w:tcW w:w="3058" w:type="dxa"/>
            <w:tcBorders>
              <w:top w:val="single" w:sz="8" w:space="0" w:color="auto"/>
              <w:left w:val="single" w:sz="8" w:space="0" w:color="auto"/>
              <w:bottom w:val="single" w:sz="8" w:space="0" w:color="auto"/>
              <w:right w:val="single" w:sz="8" w:space="0" w:color="auto"/>
            </w:tcBorders>
            <w:shd w:val="clear" w:color="auto" w:fill="F7CAAC" w:themeFill="accent2" w:themeFillTint="66"/>
            <w:vAlign w:val="center"/>
          </w:tcPr>
          <w:p w14:paraId="6D76454C" w14:textId="77777777" w:rsidR="33F3C37B" w:rsidRPr="00D07716" w:rsidRDefault="33F3C37B" w:rsidP="00667B3D">
            <w:pPr>
              <w:spacing w:line="252" w:lineRule="auto"/>
              <w:jc w:val="left"/>
              <w:rPr>
                <w:rFonts w:ascii="Tahoma" w:eastAsia="Tahoma" w:hAnsi="Tahoma" w:cs="Tahoma"/>
                <w:b/>
                <w:bCs/>
                <w:sz w:val="20"/>
                <w:szCs w:val="20"/>
              </w:rPr>
            </w:pPr>
            <w:proofErr w:type="spellStart"/>
            <w:r w:rsidRPr="00D07716">
              <w:rPr>
                <w:rFonts w:ascii="Tahoma" w:eastAsia="Tahoma" w:hAnsi="Tahoma" w:cs="Tahoma"/>
                <w:b/>
                <w:bCs/>
                <w:sz w:val="20"/>
                <w:szCs w:val="20"/>
              </w:rPr>
              <w:t>Σχήμ</w:t>
            </w:r>
            <w:proofErr w:type="spellEnd"/>
            <w:r w:rsidRPr="00D07716">
              <w:rPr>
                <w:rFonts w:ascii="Tahoma" w:eastAsia="Tahoma" w:hAnsi="Tahoma" w:cs="Tahoma"/>
                <w:b/>
                <w:bCs/>
                <w:sz w:val="20"/>
                <w:szCs w:val="20"/>
              </w:rPr>
              <w:t xml:space="preserve">α </w:t>
            </w:r>
            <w:proofErr w:type="spellStart"/>
            <w:r w:rsidRPr="00D07716">
              <w:rPr>
                <w:rFonts w:ascii="Tahoma" w:eastAsia="Tahoma" w:hAnsi="Tahoma" w:cs="Tahoma"/>
                <w:b/>
                <w:bCs/>
                <w:sz w:val="20"/>
                <w:szCs w:val="20"/>
              </w:rPr>
              <w:t>Διοίκησης</w:t>
            </w:r>
            <w:proofErr w:type="spellEnd"/>
            <w:r w:rsidRPr="00D07716">
              <w:rPr>
                <w:rFonts w:ascii="Tahoma" w:eastAsia="Tahoma" w:hAnsi="Tahoma" w:cs="Tahoma"/>
                <w:b/>
                <w:bCs/>
                <w:sz w:val="20"/>
                <w:szCs w:val="20"/>
              </w:rPr>
              <w:t xml:space="preserve"> </w:t>
            </w:r>
            <w:proofErr w:type="spellStart"/>
            <w:r w:rsidRPr="00D07716">
              <w:rPr>
                <w:rFonts w:ascii="Tahoma" w:eastAsia="Tahoma" w:hAnsi="Tahoma" w:cs="Tahoma"/>
                <w:b/>
                <w:bCs/>
                <w:sz w:val="20"/>
                <w:szCs w:val="20"/>
              </w:rPr>
              <w:t>Έργου</w:t>
            </w:r>
            <w:proofErr w:type="spellEnd"/>
          </w:p>
        </w:tc>
        <w:tc>
          <w:tcPr>
            <w:tcW w:w="1815" w:type="dxa"/>
            <w:tcBorders>
              <w:top w:val="single" w:sz="8" w:space="0" w:color="auto"/>
              <w:left w:val="single" w:sz="8" w:space="0" w:color="auto"/>
              <w:bottom w:val="single" w:sz="8" w:space="0" w:color="auto"/>
              <w:right w:val="single" w:sz="8" w:space="0" w:color="auto"/>
            </w:tcBorders>
            <w:shd w:val="clear" w:color="auto" w:fill="F7CAAC" w:themeFill="accent2" w:themeFillTint="66"/>
          </w:tcPr>
          <w:p w14:paraId="6D4D72A3" w14:textId="77777777" w:rsidR="33F3C37B" w:rsidRPr="00D07716" w:rsidRDefault="33F3C37B" w:rsidP="00667B3D">
            <w:pPr>
              <w:spacing w:line="252" w:lineRule="auto"/>
              <w:jc w:val="center"/>
              <w:rPr>
                <w:rFonts w:ascii="Tahoma" w:eastAsia="Tahoma" w:hAnsi="Tahoma" w:cs="Tahoma"/>
                <w:b/>
                <w:bCs/>
                <w:sz w:val="20"/>
                <w:szCs w:val="20"/>
              </w:rPr>
            </w:pPr>
            <w:r w:rsidRPr="00D07716">
              <w:rPr>
                <w:rFonts w:ascii="Tahoma" w:eastAsia="Tahoma" w:hAnsi="Tahoma" w:cs="Tahoma"/>
                <w:b/>
                <w:bCs/>
                <w:sz w:val="20"/>
                <w:szCs w:val="20"/>
              </w:rPr>
              <w:t>30%</w:t>
            </w:r>
          </w:p>
        </w:tc>
        <w:tc>
          <w:tcPr>
            <w:tcW w:w="3123" w:type="dxa"/>
            <w:tcBorders>
              <w:top w:val="single" w:sz="8" w:space="0" w:color="auto"/>
              <w:left w:val="single" w:sz="8" w:space="0" w:color="auto"/>
              <w:bottom w:val="single" w:sz="8" w:space="0" w:color="auto"/>
              <w:right w:val="single" w:sz="8" w:space="0" w:color="auto"/>
            </w:tcBorders>
            <w:shd w:val="clear" w:color="auto" w:fill="F7CAAC" w:themeFill="accent2" w:themeFillTint="66"/>
            <w:vAlign w:val="center"/>
          </w:tcPr>
          <w:p w14:paraId="4F33C522" w14:textId="77777777" w:rsidR="33F3C37B" w:rsidRPr="00D07716" w:rsidRDefault="33F3C37B" w:rsidP="00667B3D">
            <w:pPr>
              <w:spacing w:line="252" w:lineRule="auto"/>
              <w:jc w:val="center"/>
              <w:rPr>
                <w:rFonts w:ascii="Tahoma" w:eastAsia="Tahoma" w:hAnsi="Tahoma" w:cs="Tahoma"/>
                <w:sz w:val="20"/>
                <w:szCs w:val="20"/>
                <w:lang w:val="en-US"/>
              </w:rPr>
            </w:pPr>
          </w:p>
        </w:tc>
      </w:tr>
      <w:tr w:rsidR="00D07716" w:rsidRPr="00D07716" w14:paraId="30480616" w14:textId="77777777" w:rsidTr="00667B3D">
        <w:tc>
          <w:tcPr>
            <w:tcW w:w="1172" w:type="dxa"/>
            <w:tcBorders>
              <w:top w:val="single" w:sz="8" w:space="0" w:color="auto"/>
              <w:left w:val="single" w:sz="8" w:space="0" w:color="auto"/>
              <w:bottom w:val="single" w:sz="8" w:space="0" w:color="auto"/>
              <w:right w:val="single" w:sz="8" w:space="0" w:color="auto"/>
            </w:tcBorders>
            <w:vAlign w:val="center"/>
          </w:tcPr>
          <w:p w14:paraId="004DA170" w14:textId="77777777" w:rsidR="33F3C37B" w:rsidRPr="00D07716" w:rsidRDefault="33F3C37B" w:rsidP="00667B3D">
            <w:pPr>
              <w:spacing w:line="252" w:lineRule="auto"/>
              <w:jc w:val="center"/>
              <w:rPr>
                <w:rFonts w:ascii="Tahoma" w:eastAsia="Tahoma" w:hAnsi="Tahoma" w:cs="Tahoma"/>
                <w:b/>
                <w:bCs/>
                <w:sz w:val="20"/>
                <w:szCs w:val="20"/>
              </w:rPr>
            </w:pPr>
            <w:r w:rsidRPr="00D07716">
              <w:rPr>
                <w:rFonts w:ascii="Tahoma" w:eastAsia="Tahoma" w:hAnsi="Tahoma" w:cs="Tahoma"/>
                <w:b/>
                <w:bCs/>
                <w:sz w:val="20"/>
                <w:szCs w:val="20"/>
              </w:rPr>
              <w:t>Β1</w:t>
            </w:r>
          </w:p>
        </w:tc>
        <w:tc>
          <w:tcPr>
            <w:tcW w:w="3058" w:type="dxa"/>
            <w:tcBorders>
              <w:top w:val="single" w:sz="8" w:space="0" w:color="auto"/>
              <w:left w:val="single" w:sz="8" w:space="0" w:color="auto"/>
              <w:bottom w:val="single" w:sz="8" w:space="0" w:color="auto"/>
              <w:right w:val="single" w:sz="8" w:space="0" w:color="auto"/>
            </w:tcBorders>
            <w:vAlign w:val="center"/>
          </w:tcPr>
          <w:p w14:paraId="3D37011B" w14:textId="77777777" w:rsidR="33F3C37B" w:rsidRPr="00D07716" w:rsidRDefault="33F3C37B" w:rsidP="00667B3D">
            <w:pPr>
              <w:spacing w:line="252" w:lineRule="auto"/>
              <w:rPr>
                <w:rFonts w:ascii="Tahoma" w:eastAsia="Tahoma" w:hAnsi="Tahoma" w:cs="Tahoma"/>
                <w:sz w:val="20"/>
                <w:szCs w:val="20"/>
                <w:lang w:val="el-GR"/>
              </w:rPr>
            </w:pPr>
            <w:r w:rsidRPr="00D07716">
              <w:rPr>
                <w:rFonts w:ascii="Tahoma" w:eastAsia="Tahoma" w:hAnsi="Tahoma" w:cs="Tahoma"/>
                <w:sz w:val="20"/>
                <w:szCs w:val="20"/>
                <w:lang w:val="el-GR"/>
              </w:rPr>
              <w:t>Δομή, Οργάνωση, Διοίκηση και Λειτουργία Ομάδας Έργου</w:t>
            </w:r>
          </w:p>
        </w:tc>
        <w:tc>
          <w:tcPr>
            <w:tcW w:w="1815" w:type="dxa"/>
            <w:tcBorders>
              <w:top w:val="single" w:sz="8" w:space="0" w:color="auto"/>
              <w:left w:val="single" w:sz="8" w:space="0" w:color="auto"/>
              <w:bottom w:val="single" w:sz="8" w:space="0" w:color="auto"/>
              <w:right w:val="single" w:sz="8" w:space="0" w:color="auto"/>
            </w:tcBorders>
          </w:tcPr>
          <w:p w14:paraId="0232443A" w14:textId="77777777" w:rsidR="33F3C37B" w:rsidRPr="00D07716" w:rsidRDefault="33F3C37B" w:rsidP="00667B3D">
            <w:pPr>
              <w:spacing w:line="252" w:lineRule="auto"/>
              <w:jc w:val="center"/>
              <w:rPr>
                <w:rFonts w:ascii="Tahoma" w:eastAsia="Tahoma" w:hAnsi="Tahoma" w:cs="Tahoma"/>
                <w:sz w:val="20"/>
                <w:szCs w:val="20"/>
              </w:rPr>
            </w:pPr>
            <w:r w:rsidRPr="00D07716">
              <w:rPr>
                <w:rFonts w:ascii="Tahoma" w:eastAsia="Tahoma" w:hAnsi="Tahoma" w:cs="Tahoma"/>
                <w:sz w:val="20"/>
                <w:szCs w:val="20"/>
              </w:rPr>
              <w:t>2</w:t>
            </w:r>
            <w:r w:rsidRPr="00D07716">
              <w:rPr>
                <w:rFonts w:ascii="Tahoma" w:eastAsia="Tahoma" w:hAnsi="Tahoma" w:cs="Tahoma"/>
                <w:sz w:val="20"/>
                <w:szCs w:val="20"/>
                <w:lang w:val="en-US"/>
              </w:rPr>
              <w:t>0</w:t>
            </w:r>
            <w:r w:rsidRPr="00D07716">
              <w:rPr>
                <w:rFonts w:ascii="Tahoma" w:eastAsia="Tahoma" w:hAnsi="Tahoma" w:cs="Tahoma"/>
                <w:sz w:val="20"/>
                <w:szCs w:val="20"/>
              </w:rPr>
              <w:t>%</w:t>
            </w:r>
          </w:p>
        </w:tc>
        <w:tc>
          <w:tcPr>
            <w:tcW w:w="3123" w:type="dxa"/>
            <w:tcBorders>
              <w:top w:val="single" w:sz="8" w:space="0" w:color="auto"/>
              <w:left w:val="single" w:sz="8" w:space="0" w:color="auto"/>
              <w:bottom w:val="single" w:sz="8" w:space="0" w:color="auto"/>
              <w:right w:val="single" w:sz="8" w:space="0" w:color="auto"/>
            </w:tcBorders>
          </w:tcPr>
          <w:p w14:paraId="5D7017A5" w14:textId="77777777" w:rsidR="33F3C37B" w:rsidRPr="00D07716" w:rsidRDefault="00D40B74" w:rsidP="00667B3D">
            <w:pPr>
              <w:spacing w:line="252" w:lineRule="auto"/>
              <w:jc w:val="center"/>
              <w:rPr>
                <w:rFonts w:ascii="Tahoma" w:eastAsia="Tahoma" w:hAnsi="Tahoma" w:cs="Tahoma"/>
                <w:sz w:val="20"/>
                <w:szCs w:val="20"/>
                <w:lang w:val="el-GR"/>
              </w:rPr>
            </w:pPr>
            <w:r w:rsidRPr="00D07716">
              <w:rPr>
                <w:rFonts w:ascii="Tahoma" w:eastAsia="Tahoma" w:hAnsi="Tahoma" w:cs="Tahoma"/>
                <w:sz w:val="20"/>
                <w:szCs w:val="20"/>
                <w:lang w:val="el-GR"/>
              </w:rPr>
              <w:t>Π</w:t>
            </w:r>
            <w:r w:rsidR="00CD3E69" w:rsidRPr="00D07716">
              <w:rPr>
                <w:rFonts w:ascii="Tahoma" w:eastAsia="Tahoma" w:hAnsi="Tahoma" w:cs="Tahoma"/>
                <w:sz w:val="20"/>
                <w:szCs w:val="20"/>
                <w:lang w:val="el-GR"/>
              </w:rPr>
              <w:t xml:space="preserve">αράρτημα </w:t>
            </w:r>
            <w:r w:rsidRPr="00D07716">
              <w:rPr>
                <w:rFonts w:ascii="Tahoma" w:eastAsia="Tahoma" w:hAnsi="Tahoma" w:cs="Tahoma"/>
                <w:sz w:val="20"/>
                <w:szCs w:val="20"/>
                <w:lang w:val="el-GR"/>
              </w:rPr>
              <w:t>Ι – 1.7</w:t>
            </w:r>
          </w:p>
        </w:tc>
      </w:tr>
      <w:tr w:rsidR="00D07716" w:rsidRPr="00D07716" w14:paraId="5E5C7258" w14:textId="77777777" w:rsidTr="00667B3D">
        <w:tc>
          <w:tcPr>
            <w:tcW w:w="1172" w:type="dxa"/>
            <w:tcBorders>
              <w:top w:val="single" w:sz="8" w:space="0" w:color="auto"/>
              <w:left w:val="single" w:sz="8" w:space="0" w:color="auto"/>
              <w:bottom w:val="single" w:sz="8" w:space="0" w:color="auto"/>
              <w:right w:val="single" w:sz="8" w:space="0" w:color="auto"/>
            </w:tcBorders>
            <w:vAlign w:val="center"/>
          </w:tcPr>
          <w:p w14:paraId="561E4F1C" w14:textId="77777777" w:rsidR="33F3C37B" w:rsidRPr="00D07716" w:rsidRDefault="33F3C37B" w:rsidP="00667B3D">
            <w:pPr>
              <w:spacing w:line="252" w:lineRule="auto"/>
              <w:jc w:val="center"/>
              <w:rPr>
                <w:rFonts w:ascii="Tahoma" w:eastAsia="Tahoma" w:hAnsi="Tahoma" w:cs="Tahoma"/>
                <w:b/>
                <w:bCs/>
                <w:sz w:val="20"/>
                <w:szCs w:val="20"/>
              </w:rPr>
            </w:pPr>
            <w:r w:rsidRPr="00D07716">
              <w:rPr>
                <w:rFonts w:ascii="Tahoma" w:eastAsia="Tahoma" w:hAnsi="Tahoma" w:cs="Tahoma"/>
                <w:b/>
                <w:bCs/>
                <w:sz w:val="20"/>
                <w:szCs w:val="20"/>
              </w:rPr>
              <w:t>Β2</w:t>
            </w:r>
          </w:p>
        </w:tc>
        <w:tc>
          <w:tcPr>
            <w:tcW w:w="3058" w:type="dxa"/>
            <w:tcBorders>
              <w:top w:val="single" w:sz="8" w:space="0" w:color="auto"/>
              <w:left w:val="single" w:sz="8" w:space="0" w:color="auto"/>
              <w:bottom w:val="single" w:sz="8" w:space="0" w:color="auto"/>
              <w:right w:val="single" w:sz="8" w:space="0" w:color="auto"/>
            </w:tcBorders>
            <w:vAlign w:val="center"/>
          </w:tcPr>
          <w:p w14:paraId="63CDCC32" w14:textId="77777777" w:rsidR="33F3C37B" w:rsidRPr="00D07716" w:rsidRDefault="33F3C37B" w:rsidP="00667B3D">
            <w:pPr>
              <w:spacing w:line="252" w:lineRule="auto"/>
              <w:rPr>
                <w:rFonts w:ascii="Tahoma" w:eastAsia="Tahoma" w:hAnsi="Tahoma" w:cs="Tahoma"/>
                <w:sz w:val="20"/>
                <w:szCs w:val="20"/>
                <w:lang w:val="el-GR"/>
              </w:rPr>
            </w:pPr>
            <w:r w:rsidRPr="00D07716">
              <w:rPr>
                <w:rFonts w:ascii="Tahoma" w:eastAsia="Tahoma" w:hAnsi="Tahoma" w:cs="Tahoma"/>
                <w:sz w:val="20"/>
                <w:szCs w:val="20"/>
                <w:lang w:val="el-GR"/>
              </w:rPr>
              <w:t>Μεθοδολογία Διοίκησης και Διασφάλισης Ποιότητας</w:t>
            </w:r>
          </w:p>
        </w:tc>
        <w:tc>
          <w:tcPr>
            <w:tcW w:w="1815" w:type="dxa"/>
            <w:tcBorders>
              <w:top w:val="single" w:sz="8" w:space="0" w:color="auto"/>
              <w:left w:val="single" w:sz="8" w:space="0" w:color="auto"/>
              <w:bottom w:val="single" w:sz="8" w:space="0" w:color="auto"/>
              <w:right w:val="single" w:sz="8" w:space="0" w:color="auto"/>
            </w:tcBorders>
          </w:tcPr>
          <w:p w14:paraId="691F9100" w14:textId="77777777" w:rsidR="33F3C37B" w:rsidRPr="00D07716" w:rsidRDefault="33F3C37B" w:rsidP="00667B3D">
            <w:pPr>
              <w:spacing w:line="252" w:lineRule="auto"/>
              <w:jc w:val="center"/>
              <w:rPr>
                <w:rFonts w:ascii="Tahoma" w:eastAsia="Tahoma" w:hAnsi="Tahoma" w:cs="Tahoma"/>
                <w:sz w:val="20"/>
                <w:szCs w:val="20"/>
              </w:rPr>
            </w:pPr>
            <w:r w:rsidRPr="00D07716">
              <w:rPr>
                <w:rFonts w:ascii="Tahoma" w:eastAsia="Tahoma" w:hAnsi="Tahoma" w:cs="Tahoma"/>
                <w:sz w:val="20"/>
                <w:szCs w:val="20"/>
              </w:rPr>
              <w:t>10%</w:t>
            </w:r>
          </w:p>
        </w:tc>
        <w:tc>
          <w:tcPr>
            <w:tcW w:w="3123" w:type="dxa"/>
            <w:tcBorders>
              <w:top w:val="single" w:sz="8" w:space="0" w:color="auto"/>
              <w:left w:val="single" w:sz="8" w:space="0" w:color="auto"/>
              <w:bottom w:val="single" w:sz="8" w:space="0" w:color="auto"/>
              <w:right w:val="single" w:sz="8" w:space="0" w:color="auto"/>
            </w:tcBorders>
          </w:tcPr>
          <w:p w14:paraId="7B0A89FC" w14:textId="77777777" w:rsidR="33F3C37B" w:rsidRPr="00D07716" w:rsidRDefault="00CD3E69" w:rsidP="00667B3D">
            <w:pPr>
              <w:spacing w:line="252" w:lineRule="auto"/>
              <w:jc w:val="center"/>
              <w:rPr>
                <w:rFonts w:ascii="Tahoma" w:eastAsia="Tahoma" w:hAnsi="Tahoma" w:cs="Tahoma"/>
                <w:sz w:val="20"/>
                <w:szCs w:val="20"/>
                <w:lang w:val="el-GR"/>
              </w:rPr>
            </w:pPr>
            <w:r w:rsidRPr="00D07716">
              <w:rPr>
                <w:rFonts w:ascii="Tahoma" w:eastAsia="Tahoma" w:hAnsi="Tahoma" w:cs="Tahoma"/>
                <w:sz w:val="20"/>
                <w:szCs w:val="20"/>
                <w:lang w:val="el-GR"/>
              </w:rPr>
              <w:t xml:space="preserve">Παράρτημα </w:t>
            </w:r>
            <w:r w:rsidR="004345F2" w:rsidRPr="00D07716">
              <w:rPr>
                <w:rFonts w:ascii="Tahoma" w:eastAsia="Tahoma" w:hAnsi="Tahoma" w:cs="Tahoma"/>
                <w:sz w:val="20"/>
                <w:szCs w:val="20"/>
                <w:lang w:val="el-GR"/>
              </w:rPr>
              <w:t>Ι – 1.8</w:t>
            </w:r>
          </w:p>
        </w:tc>
      </w:tr>
      <w:tr w:rsidR="00D07716" w:rsidRPr="00D07716" w14:paraId="1F09A81F" w14:textId="77777777" w:rsidTr="00667B3D">
        <w:tc>
          <w:tcPr>
            <w:tcW w:w="4230" w:type="dxa"/>
            <w:gridSpan w:val="2"/>
            <w:tcBorders>
              <w:top w:val="single" w:sz="8" w:space="0" w:color="auto"/>
              <w:left w:val="single" w:sz="8" w:space="0" w:color="auto"/>
              <w:bottom w:val="single" w:sz="8" w:space="0" w:color="auto"/>
              <w:right w:val="single" w:sz="8" w:space="0" w:color="auto"/>
            </w:tcBorders>
            <w:shd w:val="clear" w:color="auto" w:fill="C0C0C0"/>
          </w:tcPr>
          <w:p w14:paraId="1B9B8618" w14:textId="77777777" w:rsidR="33F3C37B" w:rsidRPr="00D07716" w:rsidRDefault="33F3C37B" w:rsidP="00667B3D">
            <w:pPr>
              <w:spacing w:line="252" w:lineRule="auto"/>
              <w:rPr>
                <w:rFonts w:ascii="Tahoma" w:eastAsia="Tahoma" w:hAnsi="Tahoma" w:cs="Tahoma"/>
                <w:b/>
                <w:bCs/>
                <w:sz w:val="20"/>
                <w:szCs w:val="20"/>
              </w:rPr>
            </w:pPr>
            <w:r w:rsidRPr="00D07716">
              <w:rPr>
                <w:rFonts w:ascii="Tahoma" w:eastAsia="Tahoma" w:hAnsi="Tahoma" w:cs="Tahoma"/>
                <w:b/>
                <w:bCs/>
                <w:sz w:val="20"/>
                <w:szCs w:val="20"/>
              </w:rPr>
              <w:t xml:space="preserve">ΣΥΝΟΛΟ </w:t>
            </w:r>
          </w:p>
        </w:tc>
        <w:tc>
          <w:tcPr>
            <w:tcW w:w="1815" w:type="dxa"/>
            <w:tcBorders>
              <w:top w:val="single" w:sz="8" w:space="0" w:color="auto"/>
              <w:left w:val="nil"/>
              <w:bottom w:val="single" w:sz="8" w:space="0" w:color="auto"/>
              <w:right w:val="single" w:sz="8" w:space="0" w:color="auto"/>
            </w:tcBorders>
            <w:shd w:val="clear" w:color="auto" w:fill="C0C0C0"/>
          </w:tcPr>
          <w:p w14:paraId="3873FE51" w14:textId="77777777" w:rsidR="33F3C37B" w:rsidRPr="00D07716" w:rsidRDefault="33F3C37B" w:rsidP="00667B3D">
            <w:pPr>
              <w:spacing w:line="252" w:lineRule="auto"/>
              <w:jc w:val="center"/>
              <w:rPr>
                <w:rFonts w:ascii="Tahoma" w:eastAsia="Tahoma" w:hAnsi="Tahoma" w:cs="Tahoma"/>
                <w:b/>
                <w:bCs/>
                <w:sz w:val="20"/>
                <w:szCs w:val="20"/>
              </w:rPr>
            </w:pPr>
            <w:r w:rsidRPr="00D07716">
              <w:rPr>
                <w:rFonts w:ascii="Tahoma" w:eastAsia="Tahoma" w:hAnsi="Tahoma" w:cs="Tahoma"/>
                <w:b/>
                <w:bCs/>
                <w:sz w:val="20"/>
                <w:szCs w:val="20"/>
              </w:rPr>
              <w:t>100%</w:t>
            </w:r>
          </w:p>
        </w:tc>
        <w:tc>
          <w:tcPr>
            <w:tcW w:w="3123" w:type="dxa"/>
            <w:tcBorders>
              <w:top w:val="single" w:sz="8" w:space="0" w:color="auto"/>
              <w:left w:val="single" w:sz="8" w:space="0" w:color="auto"/>
              <w:bottom w:val="single" w:sz="8" w:space="0" w:color="auto"/>
              <w:right w:val="single" w:sz="8" w:space="0" w:color="auto"/>
            </w:tcBorders>
            <w:shd w:val="clear" w:color="auto" w:fill="C0C0C0"/>
          </w:tcPr>
          <w:p w14:paraId="54F03AB9" w14:textId="77777777" w:rsidR="33F3C37B" w:rsidRPr="00D07716" w:rsidRDefault="33F3C37B" w:rsidP="00667B3D">
            <w:pPr>
              <w:spacing w:line="252" w:lineRule="auto"/>
              <w:jc w:val="center"/>
              <w:rPr>
                <w:rFonts w:ascii="Tahoma" w:eastAsia="Tahoma" w:hAnsi="Tahoma" w:cs="Tahoma"/>
                <w:b/>
                <w:bCs/>
                <w:sz w:val="20"/>
                <w:szCs w:val="20"/>
              </w:rPr>
            </w:pPr>
            <w:r w:rsidRPr="00D07716">
              <w:rPr>
                <w:rFonts w:ascii="Tahoma" w:eastAsia="Tahoma" w:hAnsi="Tahoma" w:cs="Tahoma"/>
                <w:b/>
                <w:bCs/>
                <w:sz w:val="20"/>
                <w:szCs w:val="20"/>
              </w:rPr>
              <w:t xml:space="preserve"> </w:t>
            </w:r>
          </w:p>
        </w:tc>
      </w:tr>
    </w:tbl>
    <w:p w14:paraId="508369BA" w14:textId="77777777" w:rsidR="33F3C37B" w:rsidRPr="00D07716" w:rsidRDefault="33F3C37B" w:rsidP="00667B3D">
      <w:pPr>
        <w:spacing w:line="252" w:lineRule="auto"/>
        <w:rPr>
          <w:rFonts w:ascii="Tahoma" w:eastAsia="Tahoma" w:hAnsi="Tahoma" w:cs="Tahoma"/>
          <w:sz w:val="20"/>
          <w:szCs w:val="20"/>
        </w:rPr>
      </w:pPr>
    </w:p>
    <w:p w14:paraId="5C7BF4D0" w14:textId="77777777" w:rsidR="548FB2F0" w:rsidRPr="00D07716" w:rsidRDefault="548FB2F0" w:rsidP="00667B3D">
      <w:pPr>
        <w:spacing w:line="252" w:lineRule="auto"/>
        <w:rPr>
          <w:rFonts w:ascii="Tahoma" w:eastAsia="Tahoma" w:hAnsi="Tahoma" w:cs="Tahoma"/>
          <w:b/>
          <w:bCs/>
          <w:i/>
          <w:iCs/>
          <w:szCs w:val="22"/>
        </w:rPr>
      </w:pPr>
      <w:r w:rsidRPr="00D07716">
        <w:rPr>
          <w:rFonts w:ascii="Tahoma" w:eastAsia="Tahoma" w:hAnsi="Tahoma" w:cs="Tahoma"/>
          <w:b/>
          <w:bCs/>
          <w:i/>
          <w:iCs/>
          <w:szCs w:val="22"/>
        </w:rPr>
        <w:t>Επ</w:t>
      </w:r>
      <w:proofErr w:type="spellStart"/>
      <w:r w:rsidRPr="00D07716">
        <w:rPr>
          <w:rFonts w:ascii="Tahoma" w:eastAsia="Tahoma" w:hAnsi="Tahoma" w:cs="Tahoma"/>
          <w:b/>
          <w:bCs/>
          <w:i/>
          <w:iCs/>
          <w:szCs w:val="22"/>
        </w:rPr>
        <w:t>εξήγηση</w:t>
      </w:r>
      <w:proofErr w:type="spellEnd"/>
      <w:r w:rsidRPr="00D07716">
        <w:rPr>
          <w:rFonts w:ascii="Tahoma" w:eastAsia="Tahoma" w:hAnsi="Tahoma" w:cs="Tahoma"/>
          <w:b/>
          <w:bCs/>
          <w:i/>
          <w:iCs/>
          <w:szCs w:val="22"/>
        </w:rPr>
        <w:t xml:space="preserve"> </w:t>
      </w:r>
      <w:proofErr w:type="spellStart"/>
      <w:r w:rsidRPr="00D07716">
        <w:rPr>
          <w:rFonts w:ascii="Tahoma" w:eastAsia="Tahoma" w:hAnsi="Tahoma" w:cs="Tahoma"/>
          <w:b/>
          <w:bCs/>
          <w:i/>
          <w:iCs/>
          <w:szCs w:val="22"/>
        </w:rPr>
        <w:t>Κριτηρίων</w:t>
      </w:r>
      <w:proofErr w:type="spellEnd"/>
    </w:p>
    <w:p w14:paraId="1A6BAD27" w14:textId="77777777" w:rsidR="548FB2F0" w:rsidRPr="00D07716" w:rsidRDefault="548FB2F0" w:rsidP="00667B3D">
      <w:pPr>
        <w:spacing w:line="252" w:lineRule="auto"/>
        <w:rPr>
          <w:rFonts w:ascii="Tahoma" w:eastAsia="Tahoma" w:hAnsi="Tahoma" w:cs="Tahoma"/>
          <w:szCs w:val="22"/>
          <w:lang w:val="el-GR"/>
        </w:rPr>
      </w:pPr>
      <w:r w:rsidRPr="00D07716">
        <w:rPr>
          <w:rFonts w:ascii="Tahoma" w:eastAsia="Tahoma" w:hAnsi="Tahoma" w:cs="Tahoma"/>
          <w:szCs w:val="22"/>
          <w:lang w:val="el-GR"/>
        </w:rPr>
        <w:t>Ανά κατηγορία και κριτήριο αξιολογούνται:</w:t>
      </w:r>
    </w:p>
    <w:tbl>
      <w:tblPr>
        <w:tblW w:w="0" w:type="auto"/>
        <w:tblLayout w:type="fixed"/>
        <w:tblLook w:val="01E0" w:firstRow="1" w:lastRow="1" w:firstColumn="1" w:lastColumn="1" w:noHBand="0" w:noVBand="0"/>
      </w:tblPr>
      <w:tblGrid>
        <w:gridCol w:w="9630"/>
      </w:tblGrid>
      <w:tr w:rsidR="00D07716" w:rsidRPr="009734EE" w14:paraId="01074848" w14:textId="77777777" w:rsidTr="00667B3D">
        <w:tc>
          <w:tcPr>
            <w:tcW w:w="9630" w:type="dxa"/>
            <w:shd w:val="clear" w:color="auto" w:fill="E6E6E6"/>
          </w:tcPr>
          <w:p w14:paraId="2FDE5FA0" w14:textId="77777777" w:rsidR="33F3C37B" w:rsidRPr="00D07716" w:rsidRDefault="33F3C37B" w:rsidP="00667B3D">
            <w:pPr>
              <w:spacing w:line="252" w:lineRule="auto"/>
              <w:rPr>
                <w:rFonts w:ascii="Tahoma" w:eastAsia="Tahoma" w:hAnsi="Tahoma" w:cs="Tahoma"/>
                <w:b/>
                <w:bCs/>
                <w:szCs w:val="22"/>
                <w:lang w:val="el-GR"/>
              </w:rPr>
            </w:pPr>
            <w:r w:rsidRPr="00D07716">
              <w:rPr>
                <w:rFonts w:ascii="Tahoma" w:eastAsia="Tahoma" w:hAnsi="Tahoma" w:cs="Tahoma"/>
                <w:b/>
                <w:bCs/>
                <w:szCs w:val="22"/>
                <w:lang w:val="el-GR"/>
              </w:rPr>
              <w:t>Ομάδα Α - Αντίληψη &amp; Μεθοδολογία Υλοποίησης Έργου</w:t>
            </w:r>
          </w:p>
        </w:tc>
      </w:tr>
      <w:tr w:rsidR="00D07716" w:rsidRPr="009734EE" w14:paraId="61AB9842" w14:textId="77777777" w:rsidTr="00667B3D">
        <w:tc>
          <w:tcPr>
            <w:tcW w:w="9630" w:type="dxa"/>
          </w:tcPr>
          <w:p w14:paraId="0F6CACC1" w14:textId="77777777" w:rsidR="33F3C37B" w:rsidRPr="00D07716" w:rsidRDefault="33F3C37B" w:rsidP="00667B3D">
            <w:pPr>
              <w:spacing w:line="252" w:lineRule="auto"/>
              <w:rPr>
                <w:rFonts w:ascii="Tahoma" w:eastAsia="Tahoma" w:hAnsi="Tahoma" w:cs="Tahoma"/>
                <w:b/>
                <w:bCs/>
                <w:szCs w:val="22"/>
                <w:lang w:val="el-GR"/>
              </w:rPr>
            </w:pPr>
            <w:r w:rsidRPr="00D07716">
              <w:rPr>
                <w:rFonts w:ascii="Tahoma" w:eastAsia="Tahoma" w:hAnsi="Tahoma" w:cs="Tahoma"/>
                <w:b/>
                <w:bCs/>
                <w:szCs w:val="22"/>
                <w:lang w:val="el-GR"/>
              </w:rPr>
              <w:t>Α1 Κατανόηση του Έργου</w:t>
            </w:r>
          </w:p>
          <w:p w14:paraId="572C1D3D" w14:textId="77777777" w:rsidR="33F3C37B" w:rsidRPr="00D07716" w:rsidRDefault="33F3C37B" w:rsidP="00667B3D">
            <w:pPr>
              <w:tabs>
                <w:tab w:val="left" w:pos="0"/>
                <w:tab w:val="left" w:pos="604"/>
              </w:tabs>
              <w:spacing w:line="252" w:lineRule="auto"/>
              <w:rPr>
                <w:rFonts w:ascii="Tahoma" w:eastAsia="Tahoma" w:hAnsi="Tahoma" w:cs="Tahoma"/>
                <w:szCs w:val="22"/>
                <w:lang w:val="el-GR"/>
              </w:rPr>
            </w:pPr>
            <w:r w:rsidRPr="00D07716">
              <w:rPr>
                <w:rFonts w:ascii="Tahoma" w:eastAsia="Tahoma" w:hAnsi="Tahoma" w:cs="Tahoma"/>
                <w:szCs w:val="22"/>
                <w:lang w:val="el-GR"/>
              </w:rPr>
              <w:t>Αξιολογούνται:</w:t>
            </w:r>
          </w:p>
          <w:p w14:paraId="526A8A2F" w14:textId="77777777" w:rsidR="33F3C37B" w:rsidRPr="00D07716" w:rsidRDefault="33F3C37B" w:rsidP="00667B3D">
            <w:pPr>
              <w:pStyle w:val="afb"/>
              <w:numPr>
                <w:ilvl w:val="0"/>
                <w:numId w:val="42"/>
              </w:numPr>
              <w:spacing w:line="252" w:lineRule="auto"/>
              <w:rPr>
                <w:rFonts w:ascii="Tahoma" w:eastAsia="Calibri" w:hAnsi="Tahoma" w:cs="Tahoma"/>
                <w:szCs w:val="22"/>
                <w:lang w:val="el-GR"/>
              </w:rPr>
            </w:pPr>
            <w:r w:rsidRPr="00D07716">
              <w:rPr>
                <w:rFonts w:ascii="Tahoma" w:hAnsi="Tahoma" w:cs="Tahoma"/>
                <w:lang w:val="el-GR"/>
              </w:rPr>
              <w:lastRenderedPageBreak/>
              <w:t>ο βαθμός της σαφήνειας, περιεκτικότητας και σφαιρικότητας της αντίληψης και κατανόησης των απαιτήσεων, της περιγραφόμενης πολυπλοκότητας των στόχων και των ορίων της έκτασης του αντικειμένου του έργου, όπως τεκμηριώνεται στην προσφορά.</w:t>
            </w:r>
          </w:p>
          <w:p w14:paraId="5C440723" w14:textId="77777777" w:rsidR="33F3C37B" w:rsidRPr="00D07716" w:rsidRDefault="33F3C37B" w:rsidP="00667B3D">
            <w:pPr>
              <w:pStyle w:val="afb"/>
              <w:numPr>
                <w:ilvl w:val="0"/>
                <w:numId w:val="42"/>
              </w:numPr>
              <w:spacing w:line="252" w:lineRule="auto"/>
              <w:rPr>
                <w:rFonts w:ascii="Tahoma" w:eastAsia="Calibri" w:hAnsi="Tahoma" w:cs="Tahoma"/>
                <w:szCs w:val="22"/>
                <w:lang w:val="el-GR"/>
              </w:rPr>
            </w:pPr>
            <w:r w:rsidRPr="00D07716">
              <w:rPr>
                <w:rFonts w:ascii="Tahoma" w:hAnsi="Tahoma" w:cs="Tahoma"/>
                <w:lang w:val="el-GR"/>
              </w:rPr>
              <w:t>η κατανόηση του περιβάλλοντος του έργου και συγκεκριμένα των εμπλεκομένων μερών, των ωφελούμενων, των παραγόντων, των παραγόντων που προσθέτουν αδράνεια ή μπορεί να συμβάλλουν στη επιτάχυνση των διαδικασιών, καθώς και κυρίως τα μέτρα που θα ληφθούν για την αξιοποίηση της δυναμικής των εμπλεκόμενων μερών προς όφελος του έργου.</w:t>
            </w:r>
          </w:p>
          <w:p w14:paraId="38D2B04B" w14:textId="77777777" w:rsidR="33F3C37B" w:rsidRPr="00D07716" w:rsidRDefault="33F3C37B" w:rsidP="00667B3D">
            <w:pPr>
              <w:pStyle w:val="afb"/>
              <w:numPr>
                <w:ilvl w:val="0"/>
                <w:numId w:val="42"/>
              </w:numPr>
              <w:rPr>
                <w:rFonts w:ascii="Tahoma" w:eastAsia="Calibri" w:hAnsi="Tahoma" w:cs="Tahoma"/>
                <w:szCs w:val="22"/>
                <w:lang w:val="el-GR"/>
              </w:rPr>
            </w:pPr>
            <w:r w:rsidRPr="00D07716">
              <w:rPr>
                <w:rFonts w:ascii="Tahoma" w:hAnsi="Tahoma" w:cs="Tahoma"/>
                <w:lang w:val="el-GR"/>
              </w:rPr>
              <w:t>η αναγνώριση των πιθανών κινδύνων που σχετίζονται με την υλοποίηση των ενεργειών, καθώς και η προσέγγιση της ανάλυσης, η ρεαλιστική αξιολόγησή τους και η διαμόρφωση κατάλληλων προτάσεων για τη μείωση της έκθεσης στον κίνδυνο</w:t>
            </w:r>
          </w:p>
          <w:p w14:paraId="05C1FA47" w14:textId="77777777" w:rsidR="33F3C37B" w:rsidRPr="00D07716" w:rsidRDefault="33F3C37B" w:rsidP="00667B3D">
            <w:pPr>
              <w:pStyle w:val="afb"/>
              <w:numPr>
                <w:ilvl w:val="0"/>
                <w:numId w:val="42"/>
              </w:numPr>
              <w:rPr>
                <w:rFonts w:ascii="Tahoma" w:eastAsia="Calibri" w:hAnsi="Tahoma" w:cs="Tahoma"/>
                <w:szCs w:val="22"/>
                <w:lang w:val="el-GR"/>
              </w:rPr>
            </w:pPr>
            <w:r w:rsidRPr="00D07716">
              <w:rPr>
                <w:rFonts w:ascii="Tahoma" w:hAnsi="Tahoma" w:cs="Tahoma"/>
                <w:lang w:val="el-GR"/>
              </w:rPr>
              <w:t>η αναγνώριση κρίσιμων παραγόντων επιτυχίας.</w:t>
            </w:r>
          </w:p>
          <w:p w14:paraId="7DAB1EC6" w14:textId="77777777" w:rsidR="33F3C37B" w:rsidRPr="00D07716" w:rsidRDefault="33F3C37B" w:rsidP="00667B3D">
            <w:pPr>
              <w:spacing w:line="252" w:lineRule="auto"/>
              <w:rPr>
                <w:rFonts w:ascii="Tahoma" w:eastAsia="Tahoma" w:hAnsi="Tahoma" w:cs="Tahoma"/>
                <w:b/>
                <w:bCs/>
                <w:szCs w:val="22"/>
                <w:lang w:val="el-GR"/>
              </w:rPr>
            </w:pPr>
            <w:r w:rsidRPr="00D07716">
              <w:rPr>
                <w:rFonts w:ascii="Tahoma" w:eastAsia="Tahoma" w:hAnsi="Tahoma" w:cs="Tahoma"/>
                <w:b/>
                <w:bCs/>
                <w:szCs w:val="22"/>
                <w:lang w:val="el-GR"/>
              </w:rPr>
              <w:t>Α2 Μεθοδολογική Προσέγγιση Έργου</w:t>
            </w:r>
          </w:p>
          <w:p w14:paraId="28C89FD8" w14:textId="77777777" w:rsidR="33F3C37B" w:rsidRPr="00D07716" w:rsidRDefault="33F3C37B" w:rsidP="00667B3D">
            <w:pPr>
              <w:spacing w:line="252" w:lineRule="auto"/>
              <w:rPr>
                <w:rFonts w:ascii="Tahoma" w:eastAsia="Tahoma" w:hAnsi="Tahoma" w:cs="Tahoma"/>
                <w:szCs w:val="22"/>
                <w:lang w:val="el-GR"/>
              </w:rPr>
            </w:pPr>
            <w:r w:rsidRPr="00D07716">
              <w:rPr>
                <w:rFonts w:ascii="Tahoma" w:eastAsia="Tahoma" w:hAnsi="Tahoma" w:cs="Tahoma"/>
                <w:szCs w:val="22"/>
                <w:lang w:val="el-GR"/>
              </w:rPr>
              <w:t xml:space="preserve">Αξιολογούνται: </w:t>
            </w:r>
          </w:p>
          <w:p w14:paraId="33A8FC82" w14:textId="77777777" w:rsidR="33F3C37B" w:rsidRPr="00D07716" w:rsidRDefault="33F3C37B" w:rsidP="00667B3D">
            <w:pPr>
              <w:pStyle w:val="afb"/>
              <w:numPr>
                <w:ilvl w:val="0"/>
                <w:numId w:val="42"/>
              </w:numPr>
              <w:spacing w:line="252" w:lineRule="auto"/>
              <w:rPr>
                <w:rFonts w:ascii="Tahoma" w:eastAsia="Calibri" w:hAnsi="Tahoma" w:cs="Tahoma"/>
                <w:szCs w:val="22"/>
                <w:lang w:val="el-GR"/>
              </w:rPr>
            </w:pPr>
            <w:r w:rsidRPr="00D07716">
              <w:rPr>
                <w:rFonts w:ascii="Tahoma" w:hAnsi="Tahoma" w:cs="Tahoma"/>
                <w:lang w:val="el-GR"/>
              </w:rPr>
              <w:t xml:space="preserve">η σαφήνεια και πληρότητα ανάλυσης των προσφερόμενων υπηρεσιών του Υποψήφιου Αναδόχου, σε συνάρτηση με τον προσφερόμενο </w:t>
            </w:r>
            <w:proofErr w:type="spellStart"/>
            <w:r w:rsidRPr="00D07716">
              <w:rPr>
                <w:rFonts w:ascii="Tahoma" w:hAnsi="Tahoma" w:cs="Tahoma"/>
                <w:lang w:val="el-GR"/>
              </w:rPr>
              <w:t>ανθρωποχρόνο</w:t>
            </w:r>
            <w:proofErr w:type="spellEnd"/>
            <w:r w:rsidRPr="00D07716">
              <w:rPr>
                <w:rFonts w:ascii="Tahoma" w:hAnsi="Tahoma" w:cs="Tahoma"/>
                <w:lang w:val="el-GR"/>
              </w:rPr>
              <w:t xml:space="preserve">. </w:t>
            </w:r>
          </w:p>
          <w:p w14:paraId="74EBD54D" w14:textId="77777777" w:rsidR="33F3C37B" w:rsidRPr="00D07716" w:rsidRDefault="33F3C37B" w:rsidP="00667B3D">
            <w:pPr>
              <w:pStyle w:val="afb"/>
              <w:numPr>
                <w:ilvl w:val="0"/>
                <w:numId w:val="42"/>
              </w:numPr>
              <w:spacing w:line="252" w:lineRule="auto"/>
              <w:rPr>
                <w:rFonts w:ascii="Tahoma" w:eastAsia="Calibri" w:hAnsi="Tahoma" w:cs="Tahoma"/>
                <w:szCs w:val="22"/>
                <w:lang w:val="el-GR"/>
              </w:rPr>
            </w:pPr>
            <w:r w:rsidRPr="00D07716">
              <w:rPr>
                <w:rFonts w:ascii="Tahoma" w:hAnsi="Tahoma" w:cs="Tahoma"/>
                <w:lang w:val="el-GR"/>
              </w:rPr>
              <w:t>η ορθολογική ανάλυση του αντικειμένου του έργου σε Ενότητες Εργασίας και επιμέρους δραστηριότητες/ ενέργειες υλοποίησης του Έργου και των μεταξύ τους αλληλεξαρτήσεων, λαμβάνοντας υπόψη το φυσικό αντικείμενο και το χρονοδιάγραμμα υλοποίησής του.</w:t>
            </w:r>
          </w:p>
          <w:p w14:paraId="1662CF28" w14:textId="77777777" w:rsidR="33F3C37B" w:rsidRPr="00D07716" w:rsidRDefault="33F3C37B" w:rsidP="00667B3D">
            <w:pPr>
              <w:pStyle w:val="afb"/>
              <w:numPr>
                <w:ilvl w:val="0"/>
                <w:numId w:val="42"/>
              </w:numPr>
              <w:spacing w:line="252" w:lineRule="auto"/>
              <w:rPr>
                <w:rFonts w:ascii="Tahoma" w:eastAsia="Calibri" w:hAnsi="Tahoma" w:cs="Tahoma"/>
                <w:szCs w:val="22"/>
                <w:lang w:val="el-GR"/>
              </w:rPr>
            </w:pPr>
            <w:r w:rsidRPr="00D07716">
              <w:rPr>
                <w:rFonts w:ascii="Tahoma" w:hAnsi="Tahoma" w:cs="Tahoma"/>
                <w:lang w:val="el-GR"/>
              </w:rPr>
              <w:t xml:space="preserve">η οργάνωση των παραδοτέων και η σύνδεσή τους με τις Ενότητες Εργασίας, σε σχέση με την προτεινόμενη Μεθοδολογία, τη </w:t>
            </w:r>
            <w:proofErr w:type="spellStart"/>
            <w:r w:rsidRPr="00D07716">
              <w:rPr>
                <w:rFonts w:ascii="Tahoma" w:hAnsi="Tahoma" w:cs="Tahoma"/>
                <w:lang w:val="el-GR"/>
              </w:rPr>
              <w:t>ρεαλιστικότητα</w:t>
            </w:r>
            <w:proofErr w:type="spellEnd"/>
            <w:r w:rsidRPr="00D07716">
              <w:rPr>
                <w:rFonts w:ascii="Tahoma" w:hAnsi="Tahoma" w:cs="Tahoma"/>
                <w:lang w:val="el-GR"/>
              </w:rPr>
              <w:t xml:space="preserve"> της προσέγγισης και την ολοκληρωμένη αντίληψη του υποψήφιου Αναδόχου για το Έργο.</w:t>
            </w:r>
          </w:p>
          <w:p w14:paraId="67B1DF76" w14:textId="77777777" w:rsidR="658713FC" w:rsidRPr="00D07716" w:rsidRDefault="658713FC" w:rsidP="00667B3D">
            <w:pPr>
              <w:spacing w:line="252" w:lineRule="auto"/>
              <w:rPr>
                <w:rFonts w:ascii="Tahoma" w:eastAsia="Tahoma" w:hAnsi="Tahoma" w:cs="Tahoma"/>
                <w:b/>
                <w:bCs/>
                <w:szCs w:val="22"/>
                <w:lang w:val="el-GR"/>
              </w:rPr>
            </w:pPr>
            <w:r w:rsidRPr="00D07716">
              <w:rPr>
                <w:rFonts w:ascii="Tahoma" w:eastAsia="Tahoma" w:hAnsi="Tahoma" w:cs="Tahoma"/>
                <w:b/>
                <w:bCs/>
                <w:szCs w:val="22"/>
                <w:lang w:val="el-GR"/>
              </w:rPr>
              <w:t>Α</w:t>
            </w:r>
            <w:r w:rsidR="33F3C37B" w:rsidRPr="00D07716">
              <w:rPr>
                <w:rFonts w:ascii="Tahoma" w:eastAsia="Tahoma" w:hAnsi="Tahoma" w:cs="Tahoma"/>
                <w:b/>
                <w:bCs/>
                <w:szCs w:val="22"/>
                <w:lang w:val="el-GR"/>
              </w:rPr>
              <w:t>3 Χρονοπρογραμματισμός παρεχόμενων υπηρεσιών και παραδοτέων</w:t>
            </w:r>
          </w:p>
          <w:p w14:paraId="2DD698F8" w14:textId="77777777" w:rsidR="33F3C37B" w:rsidRPr="00D07716" w:rsidRDefault="33F3C37B" w:rsidP="00667B3D">
            <w:pPr>
              <w:spacing w:line="252" w:lineRule="auto"/>
              <w:rPr>
                <w:rFonts w:ascii="Tahoma" w:eastAsia="Tahoma" w:hAnsi="Tahoma" w:cs="Tahoma"/>
                <w:szCs w:val="22"/>
              </w:rPr>
            </w:pPr>
            <w:proofErr w:type="spellStart"/>
            <w:r w:rsidRPr="00D07716">
              <w:rPr>
                <w:rFonts w:ascii="Tahoma" w:eastAsia="Tahoma" w:hAnsi="Tahoma" w:cs="Tahoma"/>
                <w:szCs w:val="22"/>
              </w:rPr>
              <w:t>Αξιολογούντ</w:t>
            </w:r>
            <w:proofErr w:type="spellEnd"/>
            <w:r w:rsidRPr="00D07716">
              <w:rPr>
                <w:rFonts w:ascii="Tahoma" w:eastAsia="Tahoma" w:hAnsi="Tahoma" w:cs="Tahoma"/>
                <w:szCs w:val="22"/>
              </w:rPr>
              <w:t>αι:</w:t>
            </w:r>
          </w:p>
          <w:p w14:paraId="1CB7398A" w14:textId="77777777" w:rsidR="33F3C37B" w:rsidRPr="00D07716" w:rsidRDefault="33F3C37B" w:rsidP="00667B3D">
            <w:pPr>
              <w:pStyle w:val="afb"/>
              <w:numPr>
                <w:ilvl w:val="0"/>
                <w:numId w:val="42"/>
              </w:numPr>
              <w:spacing w:line="252" w:lineRule="auto"/>
              <w:rPr>
                <w:rFonts w:ascii="Tahoma" w:eastAsia="Calibri" w:hAnsi="Tahoma" w:cs="Tahoma"/>
                <w:szCs w:val="22"/>
                <w:lang w:val="el-GR"/>
              </w:rPr>
            </w:pPr>
            <w:r w:rsidRPr="00D07716">
              <w:rPr>
                <w:rFonts w:ascii="Tahoma" w:hAnsi="Tahoma" w:cs="Tahoma"/>
                <w:lang w:val="el-GR"/>
              </w:rPr>
              <w:t xml:space="preserve">ο ρεαλιστικός χρονοπρογραμματισμός των παρεχόμενων εργασιών του υποψήφιου Αναδόχου με βάση τις επιχειρησιακές απαιτήσεις του Κυρίου του Έργου. </w:t>
            </w:r>
          </w:p>
          <w:p w14:paraId="3C2715A3" w14:textId="77777777" w:rsidR="33F3C37B" w:rsidRPr="00D07716" w:rsidRDefault="33F3C37B" w:rsidP="00667B3D">
            <w:pPr>
              <w:pStyle w:val="afb"/>
              <w:numPr>
                <w:ilvl w:val="0"/>
                <w:numId w:val="42"/>
              </w:numPr>
              <w:spacing w:line="252" w:lineRule="auto"/>
              <w:rPr>
                <w:rFonts w:ascii="Tahoma" w:eastAsia="Calibri" w:hAnsi="Tahoma" w:cs="Tahoma"/>
                <w:szCs w:val="22"/>
                <w:lang w:val="el-GR"/>
              </w:rPr>
            </w:pPr>
            <w:r w:rsidRPr="00D07716">
              <w:rPr>
                <w:rFonts w:ascii="Tahoma" w:hAnsi="Tahoma" w:cs="Tahoma"/>
                <w:lang w:val="el-GR"/>
              </w:rPr>
              <w:t xml:space="preserve">η </w:t>
            </w:r>
            <w:proofErr w:type="spellStart"/>
            <w:r w:rsidRPr="00D07716">
              <w:rPr>
                <w:rFonts w:ascii="Tahoma" w:hAnsi="Tahoma" w:cs="Tahoma"/>
                <w:lang w:val="el-GR"/>
              </w:rPr>
              <w:t>ρεαλιστικότητα</w:t>
            </w:r>
            <w:proofErr w:type="spellEnd"/>
            <w:r w:rsidRPr="00D07716">
              <w:rPr>
                <w:rFonts w:ascii="Tahoma" w:hAnsi="Tahoma" w:cs="Tahoma"/>
                <w:lang w:val="el-GR"/>
              </w:rPr>
              <w:t xml:space="preserve"> και τεκμηρίωση του χρονοδιαγράμματος υλοποίησης του Έργου η  ανάλυση, δομή και οργάνωση των περιεχομένων των παραδοτέων.  </w:t>
            </w:r>
          </w:p>
          <w:p w14:paraId="4275D206" w14:textId="77777777" w:rsidR="33F3C37B" w:rsidRPr="00D07716" w:rsidRDefault="33F3C37B" w:rsidP="00667B3D">
            <w:pPr>
              <w:pStyle w:val="afb"/>
              <w:numPr>
                <w:ilvl w:val="0"/>
                <w:numId w:val="42"/>
              </w:numPr>
              <w:spacing w:line="252" w:lineRule="auto"/>
              <w:rPr>
                <w:rFonts w:ascii="Tahoma" w:eastAsia="Calibri" w:hAnsi="Tahoma" w:cs="Tahoma"/>
                <w:szCs w:val="22"/>
                <w:lang w:val="el-GR"/>
              </w:rPr>
            </w:pPr>
            <w:r w:rsidRPr="00D07716">
              <w:rPr>
                <w:rFonts w:ascii="Tahoma" w:hAnsi="Tahoma" w:cs="Tahoma"/>
                <w:lang w:val="el-GR"/>
              </w:rPr>
              <w:t xml:space="preserve">η αναλυτική αποτύπωση του χρονοδιαγράμματος υλοποίησης του Έργου, όπου θα λαμβάνονται υπόψη και θα είναι διακριτά όλα τα ορόσημα υλοποίησης και τα παραδοτέα. </w:t>
            </w:r>
          </w:p>
          <w:p w14:paraId="3D0718C8" w14:textId="77777777" w:rsidR="33F3C37B" w:rsidRPr="00D07716" w:rsidRDefault="33F3C37B" w:rsidP="00667B3D">
            <w:pPr>
              <w:pStyle w:val="afb"/>
              <w:numPr>
                <w:ilvl w:val="0"/>
                <w:numId w:val="42"/>
              </w:numPr>
              <w:spacing w:line="252" w:lineRule="auto"/>
              <w:rPr>
                <w:rFonts w:ascii="Tahoma" w:eastAsia="Calibri" w:hAnsi="Tahoma" w:cs="Tahoma"/>
                <w:szCs w:val="22"/>
                <w:lang w:val="el-GR"/>
              </w:rPr>
            </w:pPr>
            <w:r w:rsidRPr="00D07716">
              <w:rPr>
                <w:rFonts w:ascii="Tahoma" w:hAnsi="Tahoma" w:cs="Tahoma"/>
                <w:lang w:val="el-GR"/>
              </w:rPr>
              <w:t xml:space="preserve">η ρεαλιστική εκτίμηση των χρονικών και διαδικαστικών αλληλουχιών μεταξύ των επιμέρους δραστηριοτήτων, ώστε να είναι εφικτή η υλοποίηση του συνόλου των παραδοτέων εντός των χρονικών προθεσμιών του Έργου. </w:t>
            </w:r>
          </w:p>
          <w:p w14:paraId="544E7A03" w14:textId="77777777" w:rsidR="00B10B09" w:rsidRPr="00D07716" w:rsidRDefault="33F3C37B" w:rsidP="00667B3D">
            <w:pPr>
              <w:pStyle w:val="afb"/>
              <w:numPr>
                <w:ilvl w:val="0"/>
                <w:numId w:val="42"/>
              </w:numPr>
              <w:spacing w:line="252" w:lineRule="auto"/>
              <w:rPr>
                <w:rFonts w:ascii="Tahoma" w:eastAsia="Calibri" w:hAnsi="Tahoma" w:cs="Tahoma"/>
                <w:szCs w:val="22"/>
                <w:lang w:val="el-GR"/>
              </w:rPr>
            </w:pPr>
            <w:r w:rsidRPr="00D07716">
              <w:rPr>
                <w:rFonts w:ascii="Tahoma" w:hAnsi="Tahoma" w:cs="Tahoma"/>
                <w:lang w:val="el-GR"/>
              </w:rPr>
              <w:t xml:space="preserve">η λίστα με τα ορόσημα του Έργου, που αφορούν κρίσιμα σημεία/ στιγμιότυπα του χρονοδιαγράμματος του Έργου, στα οποία το Έργο </w:t>
            </w:r>
            <w:proofErr w:type="spellStart"/>
            <w:r w:rsidRPr="00D07716">
              <w:rPr>
                <w:rFonts w:ascii="Tahoma" w:hAnsi="Tahoma" w:cs="Tahoma"/>
                <w:lang w:val="el-GR"/>
              </w:rPr>
              <w:t>απεμπλέκεται</w:t>
            </w:r>
            <w:proofErr w:type="spellEnd"/>
            <w:r w:rsidRPr="00D07716">
              <w:rPr>
                <w:rFonts w:ascii="Tahoma" w:hAnsi="Tahoma" w:cs="Tahoma"/>
                <w:lang w:val="el-GR"/>
              </w:rPr>
              <w:t xml:space="preserve"> από κάποιο σημαντικό ρίσκο ή/ και επιτυγχάνει κάποιο σημαντικό (ενδιάμεσο) στόχο.</w:t>
            </w:r>
          </w:p>
        </w:tc>
      </w:tr>
      <w:tr w:rsidR="00D07716" w:rsidRPr="009734EE" w14:paraId="1D013B79" w14:textId="77777777" w:rsidTr="7FD73628">
        <w:tc>
          <w:tcPr>
            <w:tcW w:w="9630" w:type="dxa"/>
            <w:shd w:val="clear" w:color="auto" w:fill="E6E6E6"/>
          </w:tcPr>
          <w:p w14:paraId="0EFD0DA5" w14:textId="77777777" w:rsidR="00B10B09" w:rsidRPr="00D07716" w:rsidRDefault="00B10B09" w:rsidP="007E2B5A">
            <w:pPr>
              <w:spacing w:line="252" w:lineRule="auto"/>
              <w:rPr>
                <w:rFonts w:ascii="Tahoma" w:eastAsia="Tahoma" w:hAnsi="Tahoma" w:cs="Tahoma"/>
                <w:b/>
                <w:bCs/>
                <w:szCs w:val="22"/>
                <w:lang w:val="el-GR"/>
              </w:rPr>
            </w:pPr>
            <w:r w:rsidRPr="00D07716">
              <w:rPr>
                <w:rFonts w:ascii="Tahoma" w:eastAsia="Tahoma" w:hAnsi="Tahoma" w:cs="Tahoma"/>
                <w:b/>
                <w:bCs/>
                <w:szCs w:val="22"/>
                <w:lang w:val="el-GR"/>
              </w:rPr>
              <w:lastRenderedPageBreak/>
              <w:br w:type="page"/>
              <w:t xml:space="preserve">Ομάδα Β – Σχήμα Διοίκησης Έργου </w:t>
            </w:r>
          </w:p>
        </w:tc>
      </w:tr>
      <w:tr w:rsidR="00D07716" w:rsidRPr="009734EE" w14:paraId="325972E9" w14:textId="77777777" w:rsidTr="7FD73628">
        <w:tc>
          <w:tcPr>
            <w:tcW w:w="9630" w:type="dxa"/>
            <w:shd w:val="clear" w:color="auto" w:fill="auto"/>
          </w:tcPr>
          <w:p w14:paraId="53536434" w14:textId="77777777" w:rsidR="00B10B09" w:rsidRPr="00D07716" w:rsidRDefault="00B10B09" w:rsidP="007E2B5A">
            <w:pPr>
              <w:spacing w:line="252" w:lineRule="auto"/>
              <w:rPr>
                <w:rFonts w:ascii="Tahoma" w:eastAsia="Tahoma" w:hAnsi="Tahoma" w:cs="Tahoma"/>
                <w:b/>
                <w:bCs/>
                <w:szCs w:val="22"/>
                <w:lang w:val="el-GR"/>
              </w:rPr>
            </w:pPr>
            <w:r w:rsidRPr="00D07716">
              <w:rPr>
                <w:rFonts w:ascii="Tahoma" w:eastAsia="Tahoma" w:hAnsi="Tahoma" w:cs="Tahoma"/>
                <w:b/>
                <w:bCs/>
                <w:szCs w:val="22"/>
                <w:lang w:val="el-GR"/>
              </w:rPr>
              <w:t>Β1 Δομή, Οργάνωση, Διοίκηση και Λειτουργία Ομάδας Έργου</w:t>
            </w:r>
          </w:p>
          <w:p w14:paraId="4137F12A" w14:textId="77777777" w:rsidR="00B10B09" w:rsidRPr="00D07716" w:rsidRDefault="00B10B09" w:rsidP="00B10B09">
            <w:pPr>
              <w:spacing w:line="252" w:lineRule="auto"/>
              <w:rPr>
                <w:rFonts w:ascii="Tahoma" w:eastAsia="Tahoma" w:hAnsi="Tahoma" w:cs="Tahoma"/>
                <w:b/>
                <w:bCs/>
                <w:szCs w:val="22"/>
                <w:lang w:val="el-GR"/>
              </w:rPr>
            </w:pPr>
            <w:r w:rsidRPr="00D07716">
              <w:rPr>
                <w:rFonts w:ascii="Tahoma" w:eastAsia="Tahoma" w:hAnsi="Tahoma" w:cs="Tahoma"/>
                <w:b/>
                <w:bCs/>
                <w:szCs w:val="22"/>
                <w:lang w:val="el-GR"/>
              </w:rPr>
              <w:t>Αξιολογούνται:</w:t>
            </w:r>
          </w:p>
          <w:p w14:paraId="1A2B9CAC" w14:textId="77777777" w:rsidR="00B10B09" w:rsidRPr="00D07716" w:rsidRDefault="00B10B09" w:rsidP="00B10B09">
            <w:pPr>
              <w:pStyle w:val="afb"/>
              <w:numPr>
                <w:ilvl w:val="0"/>
                <w:numId w:val="76"/>
              </w:numPr>
              <w:suppressAutoHyphens w:val="0"/>
              <w:autoSpaceDE w:val="0"/>
              <w:autoSpaceDN w:val="0"/>
              <w:adjustRightInd w:val="0"/>
              <w:spacing w:after="120" w:line="252" w:lineRule="auto"/>
              <w:contextualSpacing w:val="0"/>
              <w:rPr>
                <w:rFonts w:ascii="Tahoma" w:eastAsia="Tahoma" w:hAnsi="Tahoma" w:cs="Tahoma"/>
                <w:szCs w:val="22"/>
                <w:lang w:val="el-GR"/>
              </w:rPr>
            </w:pPr>
            <w:r w:rsidRPr="00D07716">
              <w:rPr>
                <w:rFonts w:ascii="Tahoma" w:eastAsia="Tahoma" w:hAnsi="Tahoma" w:cs="Tahoma"/>
                <w:szCs w:val="22"/>
                <w:lang w:val="el-GR"/>
              </w:rPr>
              <w:t xml:space="preserve">ο βαθμός επάρκειας, σαφήνειας και αποτελεσματικότητας του τρόπου διακυβέρνησης του έργου. Ελέγχεται κατά πόσον από την προσφορά είναι ευδιάκριτα τα όρια λογοδοσίας όλων των ρόλων, καθ’ όλον τον κύκλο ζωής του έργου και κατά πόσο ο τρόπος αξιοποίησης εξωτερικών συνεργατών, ή υπεργολάβων συντελεί στην ομαλή διακυβέρνηση χωρίς να αυξάνεται η πολυπλοκότητα. </w:t>
            </w:r>
          </w:p>
          <w:p w14:paraId="16261FBE" w14:textId="01ED1AD1" w:rsidR="00B10B09" w:rsidRPr="00D07716" w:rsidRDefault="00B10B09" w:rsidP="00C164CC">
            <w:pPr>
              <w:pStyle w:val="afb"/>
              <w:numPr>
                <w:ilvl w:val="0"/>
                <w:numId w:val="76"/>
              </w:numPr>
              <w:suppressAutoHyphens w:val="0"/>
              <w:autoSpaceDE w:val="0"/>
              <w:autoSpaceDN w:val="0"/>
              <w:adjustRightInd w:val="0"/>
              <w:spacing w:after="120" w:line="252" w:lineRule="auto"/>
              <w:contextualSpacing w:val="0"/>
              <w:rPr>
                <w:rFonts w:ascii="Tahoma" w:eastAsiaTheme="minorEastAsia" w:hAnsi="Tahoma" w:cs="Tahoma"/>
                <w:szCs w:val="22"/>
                <w:lang w:val="el-GR"/>
              </w:rPr>
            </w:pPr>
            <w:r w:rsidRPr="00D07716">
              <w:rPr>
                <w:rFonts w:ascii="Tahoma" w:eastAsia="Tahoma" w:hAnsi="Tahoma" w:cs="Tahoma"/>
                <w:lang w:val="el-GR"/>
              </w:rPr>
              <w:lastRenderedPageBreak/>
              <w:t xml:space="preserve">η </w:t>
            </w:r>
            <w:proofErr w:type="spellStart"/>
            <w:r w:rsidRPr="00D07716">
              <w:rPr>
                <w:rFonts w:ascii="Tahoma" w:eastAsia="Tahoma" w:hAnsi="Tahoma" w:cs="Tahoma"/>
                <w:lang w:val="el-GR"/>
              </w:rPr>
              <w:t>καταλληλότητα</w:t>
            </w:r>
            <w:proofErr w:type="spellEnd"/>
            <w:r w:rsidRPr="00D07716">
              <w:rPr>
                <w:rFonts w:ascii="Tahoma" w:eastAsia="Tahoma" w:hAnsi="Tahoma" w:cs="Tahoma"/>
                <w:lang w:val="el-GR"/>
              </w:rPr>
              <w:t xml:space="preserve"> και η επάρκεια των διαδικασιών και των μηχανισμών επικοινωνίας της Ομάδας Έργου με τα αρμόδια εμπλεκόμενα τμήματα/μονάδες και τα στελέχη </w:t>
            </w:r>
            <w:r w:rsidR="00FA7AF0" w:rsidRPr="00D07716">
              <w:rPr>
                <w:rFonts w:ascii="Tahoma" w:eastAsia="Tahoma" w:hAnsi="Tahoma" w:cs="Tahoma"/>
                <w:lang w:val="el-GR"/>
              </w:rPr>
              <w:t>της Επιτροπής Κεφαλαιαγορά</w:t>
            </w:r>
            <w:r w:rsidR="00517A6D" w:rsidRPr="00D07716">
              <w:rPr>
                <w:rFonts w:ascii="Tahoma" w:eastAsia="Tahoma" w:hAnsi="Tahoma" w:cs="Tahoma"/>
                <w:lang w:val="el-GR"/>
              </w:rPr>
              <w:t>ς</w:t>
            </w:r>
            <w:r w:rsidR="00C164CC" w:rsidRPr="00D07716">
              <w:rPr>
                <w:rFonts w:ascii="Tahoma" w:eastAsia="Tahoma" w:hAnsi="Tahoma" w:cs="Tahoma"/>
                <w:szCs w:val="22"/>
                <w:lang w:val="el-GR"/>
              </w:rPr>
              <w:t xml:space="preserve">, </w:t>
            </w:r>
            <w:r w:rsidRPr="00D07716">
              <w:rPr>
                <w:rFonts w:ascii="Tahoma" w:eastAsia="Tahoma" w:hAnsi="Tahoma" w:cs="Tahoma"/>
                <w:lang w:val="el-GR"/>
              </w:rPr>
              <w:t xml:space="preserve">με στόχο τόσο τη μεταφορά τεχνογνωσίας στα στελέχη </w:t>
            </w:r>
            <w:r w:rsidR="00FA7AF0" w:rsidRPr="00D07716">
              <w:rPr>
                <w:rFonts w:ascii="Tahoma" w:eastAsia="Tahoma" w:hAnsi="Tahoma" w:cs="Tahoma"/>
                <w:lang w:val="el-GR"/>
              </w:rPr>
              <w:t>της Επιτροπής Κεφαλαιαγοράς</w:t>
            </w:r>
            <w:r w:rsidR="00C164CC" w:rsidRPr="00D07716">
              <w:rPr>
                <w:rFonts w:ascii="Tahoma" w:eastAsia="Tahoma" w:hAnsi="Tahoma" w:cs="Tahoma"/>
                <w:szCs w:val="22"/>
                <w:lang w:val="el-GR"/>
              </w:rPr>
              <w:t xml:space="preserve"> </w:t>
            </w:r>
            <w:r w:rsidRPr="00D07716">
              <w:rPr>
                <w:rFonts w:ascii="Tahoma" w:eastAsia="Tahoma" w:hAnsi="Tahoma" w:cs="Tahoma"/>
                <w:lang w:val="el-GR"/>
              </w:rPr>
              <w:t>όσο και την αποτελεσματικότερη υλοποίηση του έργου.</w:t>
            </w:r>
          </w:p>
          <w:p w14:paraId="4F9C8AC6" w14:textId="77777777" w:rsidR="00B10B09" w:rsidRPr="00D07716" w:rsidRDefault="00B10B09" w:rsidP="00B10B09">
            <w:pPr>
              <w:spacing w:line="252" w:lineRule="auto"/>
              <w:rPr>
                <w:rFonts w:ascii="Tahoma" w:eastAsia="Tahoma" w:hAnsi="Tahoma" w:cs="Tahoma"/>
                <w:b/>
                <w:bCs/>
                <w:szCs w:val="22"/>
                <w:lang w:val="el-GR"/>
              </w:rPr>
            </w:pPr>
          </w:p>
          <w:p w14:paraId="4384A419" w14:textId="77777777" w:rsidR="00B10B09" w:rsidRPr="00D07716" w:rsidRDefault="00B10B09" w:rsidP="00B10B09">
            <w:pPr>
              <w:spacing w:line="252" w:lineRule="auto"/>
              <w:rPr>
                <w:rFonts w:ascii="Tahoma" w:eastAsia="Tahoma" w:hAnsi="Tahoma" w:cs="Tahoma"/>
                <w:b/>
                <w:bCs/>
                <w:szCs w:val="22"/>
                <w:lang w:val="el-GR"/>
              </w:rPr>
            </w:pPr>
            <w:r w:rsidRPr="00D07716">
              <w:rPr>
                <w:rFonts w:ascii="Tahoma" w:eastAsia="Tahoma" w:hAnsi="Tahoma" w:cs="Tahoma"/>
                <w:b/>
                <w:bCs/>
                <w:szCs w:val="22"/>
                <w:lang w:val="el-GR"/>
              </w:rPr>
              <w:t>Β2 Μεθοδολογία Διοίκησης και Διασφάλισης Ποιότητας</w:t>
            </w:r>
          </w:p>
          <w:p w14:paraId="52982893" w14:textId="77777777" w:rsidR="00B10B09" w:rsidRPr="00D07716" w:rsidRDefault="00B10B09" w:rsidP="00B10B09">
            <w:pPr>
              <w:spacing w:line="252" w:lineRule="auto"/>
              <w:rPr>
                <w:rFonts w:ascii="Tahoma" w:eastAsia="Tahoma" w:hAnsi="Tahoma" w:cs="Tahoma"/>
                <w:szCs w:val="22"/>
                <w:lang w:val="el-GR"/>
              </w:rPr>
            </w:pPr>
            <w:r w:rsidRPr="00D07716">
              <w:rPr>
                <w:rFonts w:ascii="Tahoma" w:eastAsia="Tahoma" w:hAnsi="Tahoma" w:cs="Tahoma"/>
                <w:szCs w:val="22"/>
                <w:lang w:val="el-GR"/>
              </w:rPr>
              <w:t>Αξιολογείται η αποτελεσματικότητα της προτεινόμενης μεθοδολογίας διοίκησης και διασφάλισης ποιότητας.</w:t>
            </w:r>
          </w:p>
        </w:tc>
      </w:tr>
      <w:bookmarkEnd w:id="72"/>
    </w:tbl>
    <w:p w14:paraId="2C9A1084" w14:textId="77777777" w:rsidR="33F3C37B" w:rsidRPr="00D07716" w:rsidRDefault="33F3C37B" w:rsidP="33F3C37B">
      <w:pPr>
        <w:rPr>
          <w:rFonts w:ascii="Tahoma" w:hAnsi="Tahoma" w:cs="Tahoma"/>
          <w:szCs w:val="22"/>
          <w:highlight w:val="yellow"/>
          <w:lang w:val="el-GR"/>
        </w:rPr>
      </w:pPr>
    </w:p>
    <w:p w14:paraId="2D785073" w14:textId="77777777" w:rsidR="004622E3" w:rsidRPr="00D07716" w:rsidRDefault="004622E3" w:rsidP="004622E3">
      <w:pPr>
        <w:rPr>
          <w:rFonts w:ascii="Tahoma" w:hAnsi="Tahoma" w:cs="Tahoma"/>
          <w:b/>
          <w:bCs/>
          <w:i/>
          <w:lang w:val="el-GR"/>
        </w:rPr>
      </w:pPr>
      <w:bookmarkStart w:id="73" w:name="__RefHeading___Toc13752307"/>
      <w:bookmarkEnd w:id="73"/>
      <w:r w:rsidRPr="00D07716">
        <w:rPr>
          <w:rFonts w:ascii="Tahoma" w:hAnsi="Tahoma" w:cs="Tahoma"/>
          <w:b/>
          <w:bCs/>
          <w:lang w:val="el-GR"/>
        </w:rPr>
        <w:t>2.3.2</w:t>
      </w:r>
      <w:r w:rsidRPr="00D07716">
        <w:rPr>
          <w:rFonts w:ascii="Tahoma" w:hAnsi="Tahoma" w:cs="Tahoma"/>
          <w:lang w:val="el-GR"/>
        </w:rPr>
        <w:tab/>
      </w:r>
      <w:r w:rsidRPr="00D07716">
        <w:rPr>
          <w:rFonts w:ascii="Tahoma" w:hAnsi="Tahoma" w:cs="Tahoma"/>
          <w:b/>
          <w:bCs/>
          <w:lang w:val="el-GR"/>
        </w:rPr>
        <w:t>Βαθμολόγηση και κατάταξη προσφορών</w:t>
      </w:r>
    </w:p>
    <w:p w14:paraId="7BB323F7" w14:textId="77777777" w:rsidR="5E8233B9" w:rsidRPr="00D07716" w:rsidRDefault="5E8233B9" w:rsidP="33F3C37B">
      <w:pPr>
        <w:rPr>
          <w:rFonts w:ascii="Tahoma" w:hAnsi="Tahoma" w:cs="Tahoma"/>
          <w:lang w:val="el-GR"/>
        </w:rPr>
      </w:pPr>
      <w:bookmarkStart w:id="74" w:name="_Hlk120715704"/>
      <w:r w:rsidRPr="00D07716">
        <w:rPr>
          <w:rFonts w:ascii="Tahoma" w:hAnsi="Tahoma" w:cs="Tahoma"/>
          <w:lang w:val="el-GR"/>
        </w:rPr>
        <w:t>Η Βαθμολόγηση των τεχνικών προσφορών θα γίνει σύμφωνα με τα “Κριτήρια Αξιολόγησης”, όπως αυτά προσδιορίζονται στον πίνακα της παρ. 2.3.1.</w:t>
      </w:r>
    </w:p>
    <w:p w14:paraId="2277B2EB" w14:textId="77777777" w:rsidR="004622E3" w:rsidRPr="00D07716" w:rsidRDefault="004622E3" w:rsidP="004622E3">
      <w:pPr>
        <w:rPr>
          <w:rFonts w:ascii="Tahoma" w:hAnsi="Tahoma" w:cs="Tahoma"/>
          <w:b/>
          <w:i/>
          <w:u w:val="single"/>
          <w:lang w:val="el-GR"/>
        </w:rPr>
      </w:pPr>
      <w:r w:rsidRPr="00D07716">
        <w:rPr>
          <w:rFonts w:ascii="Tahoma" w:hAnsi="Tahoma" w:cs="Tahoma"/>
          <w:lang w:val="el-GR"/>
        </w:rPr>
        <w:t xml:space="preserve">Η βαθμολόγηση κάθε κριτηρίου αξιολόγησης </w:t>
      </w:r>
      <w:r w:rsidR="00DD5CD3" w:rsidRPr="00D07716">
        <w:rPr>
          <w:rFonts w:ascii="Tahoma" w:hAnsi="Tahoma" w:cs="Tahoma"/>
          <w:lang w:val="el-GR"/>
        </w:rPr>
        <w:t xml:space="preserve">της τεχνικής προσφοράς </w:t>
      </w:r>
      <w:r w:rsidRPr="00D07716">
        <w:rPr>
          <w:rFonts w:ascii="Tahoma" w:hAnsi="Tahoma" w:cs="Tahoma"/>
          <w:lang w:val="el-GR"/>
        </w:rPr>
        <w:t>κυμαίνεται από 100 βαθμούς στην περίπτωση που ικανοποιούνται ακριβώς όλοι οι όροι των τεχνικών προδιαγραφών, αυξάνεται δε μέχρι τους 1</w:t>
      </w:r>
      <w:r w:rsidR="006D054F" w:rsidRPr="00D07716">
        <w:rPr>
          <w:rFonts w:ascii="Tahoma" w:hAnsi="Tahoma" w:cs="Tahoma"/>
          <w:lang w:val="el-GR"/>
        </w:rPr>
        <w:t>5</w:t>
      </w:r>
      <w:r w:rsidRPr="00D07716">
        <w:rPr>
          <w:rFonts w:ascii="Tahoma" w:hAnsi="Tahoma" w:cs="Tahoma"/>
          <w:lang w:val="el-GR"/>
        </w:rPr>
        <w:t>0 βαθμούς όταν υπερκαλύπτονται οι απαιτήσεις του συγκεκριμένου κριτηρίου</w:t>
      </w:r>
      <w:r w:rsidRPr="00D07716">
        <w:rPr>
          <w:rFonts w:ascii="Tahoma" w:hAnsi="Tahoma" w:cs="Tahoma"/>
          <w:b/>
          <w:lang w:val="el-GR"/>
        </w:rPr>
        <w:t xml:space="preserve">. </w:t>
      </w:r>
    </w:p>
    <w:p w14:paraId="6517A255" w14:textId="77777777" w:rsidR="004622E3" w:rsidRPr="00D07716" w:rsidRDefault="72B22331" w:rsidP="004622E3">
      <w:pPr>
        <w:rPr>
          <w:rFonts w:ascii="Tahoma" w:hAnsi="Tahoma" w:cs="Tahoma"/>
          <w:lang w:val="el-GR"/>
        </w:rPr>
      </w:pPr>
      <w:r w:rsidRPr="00D07716">
        <w:rPr>
          <w:rFonts w:ascii="Tahoma" w:hAnsi="Tahoma" w:cs="Tahoma"/>
          <w:lang w:val="el-GR"/>
        </w:rPr>
        <w:t>Κάθε κριτήριο αξιολόγησης βαθμολογείται αυτόνομα με βάση τα στοιχεία της προσφοράς</w:t>
      </w:r>
      <w:r w:rsidR="00B514BD" w:rsidRPr="00D07716">
        <w:rPr>
          <w:rFonts w:ascii="Tahoma" w:hAnsi="Tahoma" w:cs="Tahoma"/>
          <w:lang w:val="el-GR"/>
        </w:rPr>
        <w:t>.</w:t>
      </w:r>
      <w:r w:rsidRPr="00D07716">
        <w:rPr>
          <w:rFonts w:ascii="Tahoma" w:hAnsi="Tahoma" w:cs="Tahoma"/>
          <w:lang w:val="el-GR"/>
        </w:rPr>
        <w:t xml:space="preserve"> </w:t>
      </w:r>
    </w:p>
    <w:p w14:paraId="56BB8339" w14:textId="77777777" w:rsidR="004622E3" w:rsidRPr="00D07716" w:rsidRDefault="004622E3" w:rsidP="004622E3">
      <w:pPr>
        <w:rPr>
          <w:rFonts w:ascii="Tahoma" w:hAnsi="Tahoma" w:cs="Tahoma"/>
          <w:lang w:val="el-GR"/>
        </w:rPr>
      </w:pPr>
      <w:r w:rsidRPr="00D07716">
        <w:rPr>
          <w:rFonts w:ascii="Tahoma" w:hAnsi="Tahoma" w:cs="Tahoma"/>
          <w:lang w:val="el-GR"/>
        </w:rPr>
        <w:t>Η σταθμισμένη βαθμολογία του κάθε κριτηρίου θα προκύπτει από το γινόμενο του επιμέρους συντελεστή βαρύτητας επί τη βαθμολογία του, η δε συνολική βαθμολογία της προσφοράς θα προκύπτει από το άθροισμα των σταθμισμένων βαθμολογιών όλων των κριτηρίων.</w:t>
      </w:r>
    </w:p>
    <w:p w14:paraId="72A61492" w14:textId="77777777" w:rsidR="004622E3" w:rsidRPr="00D07716" w:rsidRDefault="004622E3" w:rsidP="004622E3">
      <w:pPr>
        <w:rPr>
          <w:rFonts w:ascii="Tahoma" w:hAnsi="Tahoma" w:cs="Tahoma"/>
          <w:lang w:val="el-GR"/>
        </w:rPr>
      </w:pPr>
      <w:r w:rsidRPr="00D07716">
        <w:rPr>
          <w:rFonts w:ascii="Tahoma" w:hAnsi="Tahoma" w:cs="Tahoma"/>
          <w:lang w:val="el-GR"/>
        </w:rPr>
        <w:t xml:space="preserve">Η συνολική βαθμολογία της τεχνικής προσφοράς υπολογίζεται με βάση τον παρακάτω τύπο : </w:t>
      </w:r>
    </w:p>
    <w:p w14:paraId="68701056" w14:textId="77777777" w:rsidR="004622E3" w:rsidRPr="00D07716" w:rsidRDefault="004622E3" w:rsidP="004622E3">
      <w:pPr>
        <w:rPr>
          <w:rFonts w:ascii="Tahoma" w:hAnsi="Tahoma" w:cs="Tahoma"/>
          <w:lang w:val="el-GR"/>
        </w:rPr>
      </w:pPr>
      <w:r w:rsidRPr="00D07716">
        <w:rPr>
          <w:rFonts w:ascii="Tahoma" w:hAnsi="Tahoma" w:cs="Tahoma"/>
          <w:lang w:val="el-GR"/>
        </w:rPr>
        <w:t>Τ= σ1χΚ1 + σ2χΚ2 +……+</w:t>
      </w:r>
      <w:proofErr w:type="spellStart"/>
      <w:r w:rsidRPr="00D07716">
        <w:rPr>
          <w:rFonts w:ascii="Tahoma" w:hAnsi="Tahoma" w:cs="Tahoma"/>
          <w:lang w:val="el-GR"/>
        </w:rPr>
        <w:t>σνχΚν</w:t>
      </w:r>
      <w:proofErr w:type="spellEnd"/>
    </w:p>
    <w:p w14:paraId="2E2F9147" w14:textId="77777777" w:rsidR="001836E8" w:rsidRPr="00D07716" w:rsidRDefault="004622E3" w:rsidP="004622E3">
      <w:pPr>
        <w:rPr>
          <w:rFonts w:ascii="Tahoma" w:hAnsi="Tahoma" w:cs="Tahoma"/>
          <w:iCs/>
          <w:lang w:val="el-GR"/>
        </w:rPr>
      </w:pPr>
      <w:r w:rsidRPr="00D07716">
        <w:rPr>
          <w:rFonts w:ascii="Tahoma" w:hAnsi="Tahoma" w:cs="Tahoma"/>
          <w:lang w:val="el-GR"/>
        </w:rPr>
        <w:t>Κριτήρια με βαθμολογία μικρότερη από 100 βαθμούς (ήτοι που δεν καλύπτουν/παρουσιάζουν αποκλίσεις από τις τεχνικές προδιαγραφές της παρούσας) επιφέρουν την απόρριψη της προσφοράς.</w:t>
      </w:r>
    </w:p>
    <w:p w14:paraId="71E5290E" w14:textId="77777777" w:rsidR="00DC5959" w:rsidRPr="00D07716" w:rsidRDefault="00DC5959" w:rsidP="00DC5959">
      <w:pPr>
        <w:rPr>
          <w:rFonts w:ascii="Tahoma" w:hAnsi="Tahoma" w:cs="Tahoma"/>
          <w:lang w:val="x-none"/>
        </w:rPr>
      </w:pPr>
      <w:proofErr w:type="spellStart"/>
      <w:r w:rsidRPr="00D07716">
        <w:rPr>
          <w:rFonts w:ascii="Tahoma" w:hAnsi="Tahoma" w:cs="Tahoma"/>
          <w:lang w:val="x-none"/>
        </w:rPr>
        <w:t>Πλέον</w:t>
      </w:r>
      <w:proofErr w:type="spellEnd"/>
      <w:r w:rsidRPr="00D07716">
        <w:rPr>
          <w:rFonts w:ascii="Tahoma" w:hAnsi="Tahoma" w:cs="Tahoma"/>
          <w:lang w:val="x-none"/>
        </w:rPr>
        <w:t xml:space="preserve"> </w:t>
      </w:r>
      <w:proofErr w:type="spellStart"/>
      <w:r w:rsidRPr="00D07716">
        <w:rPr>
          <w:rFonts w:ascii="Tahoma" w:hAnsi="Tahoma" w:cs="Tahoma"/>
          <w:lang w:val="x-none"/>
        </w:rPr>
        <w:t>συμφέρουσ</w:t>
      </w:r>
      <w:proofErr w:type="spellEnd"/>
      <w:r w:rsidRPr="00D07716">
        <w:rPr>
          <w:rFonts w:ascii="Tahoma" w:hAnsi="Tahoma" w:cs="Tahoma"/>
          <w:lang w:val="x-none"/>
        </w:rPr>
        <w:t xml:space="preserve">α από </w:t>
      </w:r>
      <w:proofErr w:type="spellStart"/>
      <w:r w:rsidRPr="00D07716">
        <w:rPr>
          <w:rFonts w:ascii="Tahoma" w:hAnsi="Tahoma" w:cs="Tahoma"/>
          <w:lang w:val="x-none"/>
        </w:rPr>
        <w:t>οικονομική</w:t>
      </w:r>
      <w:proofErr w:type="spellEnd"/>
      <w:r w:rsidRPr="00D07716">
        <w:rPr>
          <w:rFonts w:ascii="Tahoma" w:hAnsi="Tahoma" w:cs="Tahoma"/>
          <w:lang w:val="x-none"/>
        </w:rPr>
        <w:t xml:space="preserve"> άπ</w:t>
      </w:r>
      <w:proofErr w:type="spellStart"/>
      <w:r w:rsidRPr="00D07716">
        <w:rPr>
          <w:rFonts w:ascii="Tahoma" w:hAnsi="Tahoma" w:cs="Tahoma"/>
          <w:lang w:val="x-none"/>
        </w:rPr>
        <w:t>οψη</w:t>
      </w:r>
      <w:proofErr w:type="spellEnd"/>
      <w:r w:rsidRPr="00D07716">
        <w:rPr>
          <w:rFonts w:ascii="Tahoma" w:hAnsi="Tahoma" w:cs="Tahoma"/>
          <w:lang w:val="x-none"/>
        </w:rPr>
        <w:t xml:space="preserve"> π</w:t>
      </w:r>
      <w:proofErr w:type="spellStart"/>
      <w:r w:rsidRPr="00D07716">
        <w:rPr>
          <w:rFonts w:ascii="Tahoma" w:hAnsi="Tahoma" w:cs="Tahoma"/>
          <w:lang w:val="x-none"/>
        </w:rPr>
        <w:t>ροσφορά</w:t>
      </w:r>
      <w:proofErr w:type="spellEnd"/>
      <w:r w:rsidRPr="00D07716">
        <w:rPr>
          <w:rFonts w:ascii="Tahoma" w:hAnsi="Tahoma" w:cs="Tahoma"/>
          <w:lang w:val="x-none"/>
        </w:rPr>
        <w:t xml:space="preserve"> </w:t>
      </w:r>
      <w:proofErr w:type="spellStart"/>
      <w:r w:rsidRPr="00D07716">
        <w:rPr>
          <w:rFonts w:ascii="Tahoma" w:hAnsi="Tahoma" w:cs="Tahoma"/>
          <w:lang w:val="x-none"/>
        </w:rPr>
        <w:t>είν</w:t>
      </w:r>
      <w:proofErr w:type="spellEnd"/>
      <w:r w:rsidRPr="00D07716">
        <w:rPr>
          <w:rFonts w:ascii="Tahoma" w:hAnsi="Tahoma" w:cs="Tahoma"/>
          <w:lang w:val="x-none"/>
        </w:rPr>
        <w:t xml:space="preserve">αι </w:t>
      </w:r>
      <w:proofErr w:type="spellStart"/>
      <w:r w:rsidRPr="00D07716">
        <w:rPr>
          <w:rFonts w:ascii="Tahoma" w:hAnsi="Tahoma" w:cs="Tahoma"/>
          <w:lang w:val="x-none"/>
        </w:rPr>
        <w:t>εκείνη</w:t>
      </w:r>
      <w:proofErr w:type="spellEnd"/>
      <w:r w:rsidRPr="00D07716">
        <w:rPr>
          <w:rFonts w:ascii="Tahoma" w:hAnsi="Tahoma" w:cs="Tahoma"/>
          <w:lang w:val="x-none"/>
        </w:rPr>
        <w:t xml:space="preserve"> π</w:t>
      </w:r>
      <w:proofErr w:type="spellStart"/>
      <w:r w:rsidRPr="00D07716">
        <w:rPr>
          <w:rFonts w:ascii="Tahoma" w:hAnsi="Tahoma" w:cs="Tahoma"/>
          <w:lang w:val="x-none"/>
        </w:rPr>
        <w:t>ου</w:t>
      </w:r>
      <w:proofErr w:type="spellEnd"/>
      <w:r w:rsidRPr="00D07716">
        <w:rPr>
          <w:rFonts w:ascii="Tahoma" w:hAnsi="Tahoma" w:cs="Tahoma"/>
          <w:lang w:val="x-none"/>
        </w:rPr>
        <w:t xml:space="preserve"> πα</w:t>
      </w:r>
      <w:proofErr w:type="spellStart"/>
      <w:r w:rsidRPr="00D07716">
        <w:rPr>
          <w:rFonts w:ascii="Tahoma" w:hAnsi="Tahoma" w:cs="Tahoma"/>
          <w:lang w:val="x-none"/>
        </w:rPr>
        <w:t>ρουσιάζει</w:t>
      </w:r>
      <w:proofErr w:type="spellEnd"/>
      <w:r w:rsidRPr="00D07716">
        <w:rPr>
          <w:rFonts w:ascii="Tahoma" w:hAnsi="Tahoma" w:cs="Tahoma"/>
          <w:lang w:val="x-none"/>
        </w:rPr>
        <w:t xml:space="preserve"> </w:t>
      </w:r>
      <w:proofErr w:type="spellStart"/>
      <w:r w:rsidRPr="00D07716">
        <w:rPr>
          <w:rFonts w:ascii="Tahoma" w:hAnsi="Tahoma" w:cs="Tahoma"/>
          <w:lang w:val="x-none"/>
        </w:rPr>
        <w:t>τη</w:t>
      </w:r>
      <w:proofErr w:type="spellEnd"/>
      <w:r w:rsidRPr="00D07716">
        <w:rPr>
          <w:rFonts w:ascii="Tahoma" w:hAnsi="Tahoma" w:cs="Tahoma"/>
          <w:lang w:val="x-none"/>
        </w:rPr>
        <w:t xml:space="preserve"> </w:t>
      </w:r>
      <w:proofErr w:type="spellStart"/>
      <w:r w:rsidRPr="00D07716">
        <w:rPr>
          <w:rFonts w:ascii="Tahoma" w:hAnsi="Tahoma" w:cs="Tahoma"/>
          <w:lang w:val="x-none"/>
        </w:rPr>
        <w:t>μεγ</w:t>
      </w:r>
      <w:proofErr w:type="spellEnd"/>
      <w:r w:rsidRPr="00D07716">
        <w:rPr>
          <w:rFonts w:ascii="Tahoma" w:hAnsi="Tahoma" w:cs="Tahoma"/>
          <w:lang w:val="x-none"/>
        </w:rPr>
        <w:t xml:space="preserve">αλύτερη </w:t>
      </w:r>
      <w:proofErr w:type="spellStart"/>
      <w:r w:rsidRPr="00D07716">
        <w:rPr>
          <w:rFonts w:ascii="Tahoma" w:hAnsi="Tahoma" w:cs="Tahoma"/>
          <w:lang w:val="x-none"/>
        </w:rPr>
        <w:t>τιμή</w:t>
      </w:r>
      <w:proofErr w:type="spellEnd"/>
      <w:r w:rsidRPr="00D07716">
        <w:rPr>
          <w:rFonts w:ascii="Tahoma" w:hAnsi="Tahoma" w:cs="Tahoma"/>
          <w:lang w:val="x-none"/>
        </w:rPr>
        <w:t xml:space="preserve"> (Α) </w:t>
      </w:r>
      <w:proofErr w:type="spellStart"/>
      <w:r w:rsidRPr="00D07716">
        <w:rPr>
          <w:rFonts w:ascii="Tahoma" w:hAnsi="Tahoma" w:cs="Tahoma"/>
          <w:lang w:val="x-none"/>
        </w:rPr>
        <w:t>της</w:t>
      </w:r>
      <w:proofErr w:type="spellEnd"/>
      <w:r w:rsidRPr="00D07716">
        <w:rPr>
          <w:rFonts w:ascii="Tahoma" w:hAnsi="Tahoma" w:cs="Tahoma"/>
          <w:lang w:val="x-none"/>
        </w:rPr>
        <w:t xml:space="preserve"> </w:t>
      </w:r>
      <w:proofErr w:type="spellStart"/>
      <w:r w:rsidRPr="00D07716">
        <w:rPr>
          <w:rFonts w:ascii="Tahoma" w:hAnsi="Tahoma" w:cs="Tahoma"/>
          <w:lang w:val="x-none"/>
        </w:rPr>
        <w:t>σχέσης</w:t>
      </w:r>
      <w:proofErr w:type="spellEnd"/>
      <w:r w:rsidRPr="00D07716">
        <w:rPr>
          <w:rFonts w:ascii="Tahoma" w:hAnsi="Tahoma" w:cs="Tahoma"/>
          <w:lang w:val="x-none"/>
        </w:rPr>
        <w:t>:</w:t>
      </w:r>
    </w:p>
    <w:p w14:paraId="7F64FD3C" w14:textId="77777777" w:rsidR="00DC5959" w:rsidRPr="00D07716" w:rsidRDefault="00DC5959" w:rsidP="00461AC9">
      <w:pPr>
        <w:jc w:val="center"/>
        <w:rPr>
          <w:rFonts w:ascii="Tahoma" w:hAnsi="Tahoma" w:cs="Tahoma"/>
          <w:b/>
          <w:bCs/>
          <w:lang w:val="el-GR"/>
        </w:rPr>
      </w:pPr>
      <w:r w:rsidRPr="00D07716">
        <w:rPr>
          <w:rFonts w:ascii="Tahoma" w:hAnsi="Tahoma" w:cs="Tahoma"/>
          <w:b/>
          <w:bCs/>
          <w:lang w:val="el-GR"/>
        </w:rPr>
        <w:t xml:space="preserve">Α = </w:t>
      </w:r>
      <w:r w:rsidR="007A7A1E" w:rsidRPr="00D07716">
        <w:rPr>
          <w:rFonts w:ascii="Tahoma" w:hAnsi="Tahoma" w:cs="Tahoma"/>
          <w:b/>
          <w:bCs/>
          <w:lang w:val="el-GR"/>
        </w:rPr>
        <w:t>80%</w:t>
      </w:r>
      <w:r w:rsidR="00C50146" w:rsidRPr="00D07716">
        <w:rPr>
          <w:rFonts w:ascii="Tahoma" w:hAnsi="Tahoma" w:cs="Tahoma"/>
          <w:b/>
          <w:bCs/>
          <w:lang w:val="el-GR"/>
        </w:rPr>
        <w:t xml:space="preserve"> </w:t>
      </w:r>
      <w:r w:rsidRPr="00D07716">
        <w:rPr>
          <w:rFonts w:ascii="Tahoma" w:hAnsi="Tahoma" w:cs="Tahoma"/>
          <w:b/>
          <w:bCs/>
          <w:lang w:val="el-GR"/>
        </w:rPr>
        <w:t>x (T/</w:t>
      </w:r>
      <w:proofErr w:type="spellStart"/>
      <w:r w:rsidRPr="00D07716">
        <w:rPr>
          <w:rFonts w:ascii="Tahoma" w:hAnsi="Tahoma" w:cs="Tahoma"/>
          <w:b/>
          <w:bCs/>
          <w:lang w:val="el-GR"/>
        </w:rPr>
        <w:t>Tmax</w:t>
      </w:r>
      <w:proofErr w:type="spellEnd"/>
      <w:r w:rsidRPr="00D07716">
        <w:rPr>
          <w:rFonts w:ascii="Tahoma" w:hAnsi="Tahoma" w:cs="Tahoma"/>
          <w:b/>
          <w:bCs/>
          <w:lang w:val="el-GR"/>
        </w:rPr>
        <w:t xml:space="preserve">) + </w:t>
      </w:r>
      <w:r w:rsidR="007A7A1E" w:rsidRPr="00D07716">
        <w:rPr>
          <w:rFonts w:ascii="Tahoma" w:hAnsi="Tahoma" w:cs="Tahoma"/>
          <w:b/>
          <w:bCs/>
          <w:lang w:val="el-GR"/>
        </w:rPr>
        <w:t xml:space="preserve">20% </w:t>
      </w:r>
      <w:r w:rsidRPr="00D07716">
        <w:rPr>
          <w:rFonts w:ascii="Tahoma" w:hAnsi="Tahoma" w:cs="Tahoma"/>
          <w:b/>
          <w:bCs/>
          <w:lang w:val="el-GR"/>
        </w:rPr>
        <w:t>x (</w:t>
      </w:r>
      <w:proofErr w:type="spellStart"/>
      <w:r w:rsidRPr="00D07716">
        <w:rPr>
          <w:rFonts w:ascii="Tahoma" w:hAnsi="Tahoma" w:cs="Tahoma"/>
          <w:b/>
          <w:bCs/>
          <w:lang w:val="el-GR"/>
        </w:rPr>
        <w:t>Οmin</w:t>
      </w:r>
      <w:proofErr w:type="spellEnd"/>
      <w:r w:rsidRPr="00D07716">
        <w:rPr>
          <w:rFonts w:ascii="Tahoma" w:hAnsi="Tahoma" w:cs="Tahoma"/>
          <w:b/>
          <w:bCs/>
          <w:lang w:val="el-GR"/>
        </w:rPr>
        <w:t>/Ο)</w:t>
      </w:r>
    </w:p>
    <w:p w14:paraId="6053F070" w14:textId="77777777" w:rsidR="00DC5959" w:rsidRPr="00D07716" w:rsidRDefault="00DC5959" w:rsidP="00DC5959">
      <w:pPr>
        <w:rPr>
          <w:rFonts w:ascii="Tahoma" w:hAnsi="Tahoma" w:cs="Tahoma"/>
          <w:lang w:val="el-GR"/>
        </w:rPr>
      </w:pPr>
      <w:r w:rsidRPr="00D07716">
        <w:rPr>
          <w:rFonts w:ascii="Tahoma" w:hAnsi="Tahoma" w:cs="Tahoma"/>
          <w:lang w:val="el-GR"/>
        </w:rPr>
        <w:t>όπου: T = Συνολική βαθμολογία τεχνικής προσφοράς,</w:t>
      </w:r>
    </w:p>
    <w:p w14:paraId="0F3BEC74" w14:textId="77777777" w:rsidR="00DC5959" w:rsidRPr="00D07716" w:rsidRDefault="00DC5959" w:rsidP="00DC5959">
      <w:pPr>
        <w:rPr>
          <w:rFonts w:ascii="Tahoma" w:hAnsi="Tahoma" w:cs="Tahoma"/>
          <w:lang w:val="el-GR"/>
        </w:rPr>
      </w:pPr>
      <w:proofErr w:type="spellStart"/>
      <w:r w:rsidRPr="00D07716">
        <w:rPr>
          <w:rFonts w:ascii="Tahoma" w:hAnsi="Tahoma" w:cs="Tahoma"/>
          <w:lang w:val="el-GR"/>
        </w:rPr>
        <w:t>Tmax</w:t>
      </w:r>
      <w:proofErr w:type="spellEnd"/>
      <w:r w:rsidRPr="00D07716">
        <w:rPr>
          <w:rFonts w:ascii="Tahoma" w:hAnsi="Tahoma" w:cs="Tahoma"/>
          <w:lang w:val="el-GR"/>
        </w:rPr>
        <w:t>= Συνολική βαθμολογία της καλύτερης τεχνικής προσφοράς,</w:t>
      </w:r>
    </w:p>
    <w:p w14:paraId="08EAE9F9" w14:textId="77777777" w:rsidR="00DC5959" w:rsidRPr="00D07716" w:rsidRDefault="00DC5959" w:rsidP="00DC5959">
      <w:pPr>
        <w:rPr>
          <w:rFonts w:ascii="Tahoma" w:hAnsi="Tahoma" w:cs="Tahoma"/>
          <w:lang w:val="el-GR"/>
        </w:rPr>
      </w:pPr>
      <w:proofErr w:type="spellStart"/>
      <w:r w:rsidRPr="00D07716">
        <w:rPr>
          <w:rFonts w:ascii="Tahoma" w:hAnsi="Tahoma" w:cs="Tahoma"/>
          <w:lang w:val="el-GR"/>
        </w:rPr>
        <w:t>Οmin</w:t>
      </w:r>
      <w:proofErr w:type="spellEnd"/>
      <w:r w:rsidRPr="00D07716">
        <w:rPr>
          <w:rFonts w:ascii="Tahoma" w:hAnsi="Tahoma" w:cs="Tahoma"/>
          <w:lang w:val="el-GR"/>
        </w:rPr>
        <w:t xml:space="preserve"> = τιμή χαμηλότερης οικονομικής προσφοράς,</w:t>
      </w:r>
    </w:p>
    <w:p w14:paraId="371EA20A" w14:textId="77777777" w:rsidR="00DC5959" w:rsidRPr="00D07716" w:rsidRDefault="00DC5959" w:rsidP="00DC5959">
      <w:pPr>
        <w:rPr>
          <w:rFonts w:ascii="Tahoma" w:hAnsi="Tahoma" w:cs="Tahoma"/>
          <w:lang w:val="el-GR"/>
        </w:rPr>
      </w:pPr>
      <w:r w:rsidRPr="00D07716">
        <w:rPr>
          <w:rFonts w:ascii="Tahoma" w:hAnsi="Tahoma" w:cs="Tahoma"/>
          <w:lang w:val="el-GR"/>
        </w:rPr>
        <w:t>Ο = τιμή οικονομικής προσφοράς,</w:t>
      </w:r>
    </w:p>
    <w:p w14:paraId="2D3B3665" w14:textId="77777777" w:rsidR="00483314" w:rsidRPr="00D07716" w:rsidRDefault="00483314" w:rsidP="00483314">
      <w:pPr>
        <w:rPr>
          <w:rFonts w:ascii="Tahoma" w:hAnsi="Tahoma" w:cs="Tahoma"/>
          <w:lang w:val="el-GR"/>
        </w:rPr>
      </w:pPr>
      <w:r w:rsidRPr="00D07716">
        <w:rPr>
          <w:rFonts w:ascii="Tahoma" w:hAnsi="Tahoma" w:cs="Tahoma"/>
          <w:lang w:val="el-GR"/>
        </w:rPr>
        <w:t>Α: Τελική βαθμολογία της Προσφοράς, η οποία στρογγυλοποιείται σε 2 δεκαδικά ψηφία .</w:t>
      </w:r>
    </w:p>
    <w:p w14:paraId="1F516D9E" w14:textId="7D74FDAA" w:rsidR="00D41FD6" w:rsidRPr="00D07716" w:rsidRDefault="00D41FD6">
      <w:pPr>
        <w:pStyle w:val="20"/>
        <w:rPr>
          <w:rFonts w:ascii="Tahoma" w:hAnsi="Tahoma" w:cs="Tahoma"/>
          <w:color w:val="auto"/>
          <w:lang w:val="el-GR"/>
        </w:rPr>
      </w:pPr>
      <w:bookmarkStart w:id="75" w:name="_Toc120716077"/>
      <w:bookmarkEnd w:id="74"/>
      <w:r w:rsidRPr="00D07716">
        <w:rPr>
          <w:rFonts w:ascii="Tahoma" w:hAnsi="Tahoma" w:cs="Tahoma"/>
          <w:color w:val="auto"/>
          <w:lang w:val="el-GR"/>
        </w:rPr>
        <w:t>2.4</w:t>
      </w:r>
      <w:r w:rsidRPr="00D07716">
        <w:rPr>
          <w:rFonts w:ascii="Tahoma" w:hAnsi="Tahoma" w:cs="Tahoma"/>
          <w:color w:val="auto"/>
          <w:lang w:val="el-GR"/>
        </w:rPr>
        <w:tab/>
        <w:t>Κατάρτιση - Περιεχόμενο Προσφορών</w:t>
      </w:r>
      <w:bookmarkEnd w:id="75"/>
    </w:p>
    <w:p w14:paraId="11E6FCE0" w14:textId="77777777" w:rsidR="00D41FD6" w:rsidRPr="00D07716" w:rsidRDefault="00D41FD6">
      <w:pPr>
        <w:pStyle w:val="3"/>
        <w:rPr>
          <w:rFonts w:ascii="Tahoma" w:hAnsi="Tahoma" w:cs="Tahoma"/>
          <w:lang w:val="el-GR"/>
        </w:rPr>
      </w:pPr>
      <w:bookmarkStart w:id="76" w:name="_Toc120716078"/>
      <w:r w:rsidRPr="00D07716">
        <w:rPr>
          <w:rFonts w:ascii="Tahoma" w:hAnsi="Tahoma" w:cs="Tahoma"/>
          <w:lang w:val="el-GR"/>
        </w:rPr>
        <w:t>2.4.1</w:t>
      </w:r>
      <w:r w:rsidRPr="00D07716">
        <w:rPr>
          <w:rFonts w:ascii="Tahoma" w:hAnsi="Tahoma" w:cs="Tahoma"/>
          <w:lang w:val="el-GR"/>
        </w:rPr>
        <w:tab/>
        <w:t>Γενικοί όροι υποβολής προσφορών</w:t>
      </w:r>
      <w:bookmarkEnd w:id="76"/>
    </w:p>
    <w:p w14:paraId="657FD2DF" w14:textId="0C344DAF" w:rsidR="00D41FD6" w:rsidRPr="00D07716" w:rsidRDefault="00D41FD6" w:rsidP="002228DF">
      <w:pPr>
        <w:rPr>
          <w:rFonts w:ascii="Tahoma" w:hAnsi="Tahoma" w:cs="Tahoma"/>
          <w:lang w:val="el-GR"/>
        </w:rPr>
      </w:pPr>
      <w:r w:rsidRPr="00D07716">
        <w:rPr>
          <w:rFonts w:ascii="Tahoma" w:hAnsi="Tahoma" w:cs="Tahoma"/>
          <w:lang w:val="el-GR"/>
        </w:rPr>
        <w:t>Οι προσφορές υποβάλλονται με βάση τις απαιτήσεις</w:t>
      </w:r>
      <w:r w:rsidR="4152ADB4" w:rsidRPr="00D07716">
        <w:rPr>
          <w:rFonts w:ascii="Tahoma" w:hAnsi="Tahoma" w:cs="Tahoma"/>
          <w:lang w:val="el-GR"/>
        </w:rPr>
        <w:t xml:space="preserve"> </w:t>
      </w:r>
      <w:r w:rsidRPr="00D07716">
        <w:rPr>
          <w:rFonts w:ascii="Tahoma" w:hAnsi="Tahoma" w:cs="Tahoma"/>
          <w:lang w:val="el-GR"/>
        </w:rPr>
        <w:t xml:space="preserve">της </w:t>
      </w:r>
      <w:r w:rsidR="4F1CD0AE" w:rsidRPr="00D07716">
        <w:rPr>
          <w:rFonts w:ascii="Tahoma" w:hAnsi="Tahoma" w:cs="Tahoma"/>
          <w:lang w:val="el-GR"/>
        </w:rPr>
        <w:t xml:space="preserve">παρούσας </w:t>
      </w:r>
      <w:r w:rsidRPr="00D07716">
        <w:rPr>
          <w:rFonts w:ascii="Tahoma" w:hAnsi="Tahoma" w:cs="Tahoma"/>
          <w:lang w:val="el-GR"/>
        </w:rPr>
        <w:t>Διακήρυξης</w:t>
      </w:r>
      <w:r w:rsidR="002228DF" w:rsidRPr="00D07716">
        <w:rPr>
          <w:rFonts w:ascii="Tahoma" w:hAnsi="Tahoma" w:cs="Tahoma"/>
          <w:lang w:val="el-GR"/>
        </w:rPr>
        <w:t xml:space="preserve"> για  όλες τις περιγραφόμενες υπηρεσίες  ανά είδος</w:t>
      </w:r>
      <w:r w:rsidRPr="00D07716">
        <w:rPr>
          <w:rFonts w:ascii="Tahoma" w:hAnsi="Tahoma" w:cs="Tahoma"/>
          <w:lang w:val="el-GR"/>
        </w:rPr>
        <w:t xml:space="preserve"> </w:t>
      </w:r>
    </w:p>
    <w:p w14:paraId="73C9A95F" w14:textId="77777777" w:rsidR="00D41FD6" w:rsidRPr="00D07716" w:rsidRDefault="00D41FD6">
      <w:pPr>
        <w:rPr>
          <w:rFonts w:ascii="Tahoma" w:hAnsi="Tahoma" w:cs="Tahoma"/>
          <w:lang w:val="el-GR"/>
        </w:rPr>
      </w:pPr>
      <w:r w:rsidRPr="00D07716">
        <w:rPr>
          <w:rFonts w:ascii="Tahoma" w:hAnsi="Tahoma" w:cs="Tahoma"/>
          <w:lang w:val="el-GR"/>
        </w:rPr>
        <w:t>Δεν επιτρέπονται εναλλακτικές προσφορές</w:t>
      </w:r>
      <w:r w:rsidR="00342F93" w:rsidRPr="00D07716">
        <w:rPr>
          <w:rFonts w:ascii="Tahoma" w:hAnsi="Tahoma" w:cs="Tahoma"/>
          <w:lang w:val="el-GR"/>
        </w:rPr>
        <w:t>.</w:t>
      </w:r>
      <w:r w:rsidRPr="00D07716">
        <w:rPr>
          <w:rFonts w:ascii="Tahoma" w:hAnsi="Tahoma" w:cs="Tahoma"/>
          <w:lang w:val="el-GR"/>
        </w:rPr>
        <w:t xml:space="preserve"> </w:t>
      </w:r>
    </w:p>
    <w:p w14:paraId="1A73A517" w14:textId="77777777" w:rsidR="00D41FD6" w:rsidRPr="00D07716" w:rsidRDefault="00D41FD6">
      <w:pPr>
        <w:rPr>
          <w:rFonts w:ascii="Tahoma" w:hAnsi="Tahoma" w:cs="Tahoma"/>
          <w:szCs w:val="22"/>
          <w:lang w:val="el-GR" w:eastAsia="el-GR"/>
        </w:rPr>
      </w:pPr>
      <w:r w:rsidRPr="00D07716">
        <w:rPr>
          <w:rFonts w:ascii="Tahoma" w:hAnsi="Tahoma" w:cs="Tahoma"/>
          <w:szCs w:val="22"/>
          <w:lang w:val="el-GR" w:eastAsia="el-GR"/>
        </w:rPr>
        <w:t xml:space="preserve">Η ένωση οικονομικών φορέων υποβάλλει κοινή προσφορά, η οποία υπογράφεται υποχρεωτικά </w:t>
      </w:r>
      <w:r w:rsidRPr="00D07716">
        <w:rPr>
          <w:rFonts w:ascii="Tahoma" w:hAnsi="Tahoma" w:cs="Tahoma"/>
          <w:lang w:val="el-GR"/>
        </w:rPr>
        <w:t xml:space="preserve">ηλεκτρονικά </w:t>
      </w:r>
      <w:r w:rsidRPr="00D07716">
        <w:rPr>
          <w:rFonts w:ascii="Tahoma" w:hAnsi="Tahoma" w:cs="Tahoma"/>
          <w:szCs w:val="22"/>
          <w:lang w:val="el-GR" w:eastAsia="el-GR"/>
        </w:rPr>
        <w:t xml:space="preserve">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w:t>
      </w:r>
      <w:r w:rsidRPr="00D07716">
        <w:rPr>
          <w:rFonts w:ascii="Tahoma" w:hAnsi="Tahoma" w:cs="Tahoma"/>
          <w:szCs w:val="22"/>
          <w:lang w:val="el-GR" w:eastAsia="el-GR"/>
        </w:rPr>
        <w:lastRenderedPageBreak/>
        <w:t>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p>
    <w:p w14:paraId="61911555" w14:textId="77777777" w:rsidR="006345B4" w:rsidRPr="00D07716" w:rsidRDefault="006345B4" w:rsidP="006345B4">
      <w:pPr>
        <w:rPr>
          <w:rFonts w:ascii="Tahoma" w:hAnsi="Tahoma" w:cs="Tahoma"/>
          <w:lang w:val="el-GR"/>
        </w:rPr>
      </w:pPr>
      <w:r w:rsidRPr="00D07716">
        <w:rPr>
          <w:rFonts w:ascii="Tahoma" w:hAnsi="Tahoma" w:cs="Tahoma"/>
          <w:szCs w:val="22"/>
          <w:lang w:val="el-GR" w:eastAsia="el-GR"/>
        </w:rPr>
        <w:t xml:space="preserve">Οι οικονομικοί φορείς μπορούν να αποσύρουν την προσφορά τους, πριν την καταληκτική ημερομηνία υποβολής προσφοράς, χωρίς να απαιτείται έγκριση εκ μέρους του </w:t>
      </w:r>
      <w:proofErr w:type="spellStart"/>
      <w:r w:rsidRPr="00D07716">
        <w:rPr>
          <w:rFonts w:ascii="Tahoma" w:hAnsi="Tahoma" w:cs="Tahoma"/>
          <w:szCs w:val="22"/>
          <w:lang w:val="el-GR" w:eastAsia="el-GR"/>
        </w:rPr>
        <w:t>αποφαινομένου</w:t>
      </w:r>
      <w:proofErr w:type="spellEnd"/>
      <w:r w:rsidRPr="00D07716">
        <w:rPr>
          <w:rFonts w:ascii="Tahoma" w:hAnsi="Tahoma" w:cs="Tahoma"/>
          <w:szCs w:val="22"/>
          <w:lang w:val="el-GR" w:eastAsia="el-GR"/>
        </w:rPr>
        <w:t xml:space="preserve"> οργάνου της αναθέτουσας αρχής, υποβάλλοντας έγγραφη ειδοποίηση προς την αναθέτουσα αρχή μέσω της λειτουργικότητας «Επικοινωνία» του ΕΣΗΔΗΣ.</w:t>
      </w:r>
    </w:p>
    <w:p w14:paraId="15EC3DA4" w14:textId="77777777" w:rsidR="006345B4" w:rsidRPr="00D07716" w:rsidRDefault="006345B4">
      <w:pPr>
        <w:rPr>
          <w:rFonts w:ascii="Tahoma" w:hAnsi="Tahoma" w:cs="Tahoma"/>
          <w:lang w:val="el-GR"/>
        </w:rPr>
      </w:pPr>
    </w:p>
    <w:p w14:paraId="2305754D" w14:textId="77777777" w:rsidR="00D41FD6" w:rsidRPr="00D07716" w:rsidRDefault="00D41FD6">
      <w:pPr>
        <w:pStyle w:val="3"/>
        <w:rPr>
          <w:rFonts w:ascii="Tahoma" w:hAnsi="Tahoma" w:cs="Tahoma"/>
          <w:lang w:val="el-GR"/>
        </w:rPr>
      </w:pPr>
      <w:bookmarkStart w:id="77" w:name="_Toc120716079"/>
      <w:r w:rsidRPr="00D07716">
        <w:rPr>
          <w:rFonts w:ascii="Tahoma" w:hAnsi="Tahoma" w:cs="Tahoma"/>
          <w:lang w:val="el-GR"/>
        </w:rPr>
        <w:t>2.4.2</w:t>
      </w:r>
      <w:r w:rsidRPr="00D07716">
        <w:rPr>
          <w:rFonts w:ascii="Tahoma" w:hAnsi="Tahoma" w:cs="Tahoma"/>
          <w:lang w:val="el-GR"/>
        </w:rPr>
        <w:tab/>
        <w:t>Χρόνος και Τρόπος υποβολής προσφορών</w:t>
      </w:r>
      <w:bookmarkEnd w:id="77"/>
      <w:r w:rsidRPr="00D07716">
        <w:rPr>
          <w:rFonts w:ascii="Tahoma" w:hAnsi="Tahoma" w:cs="Tahoma"/>
          <w:lang w:val="el-GR"/>
        </w:rPr>
        <w:t xml:space="preserve"> </w:t>
      </w:r>
    </w:p>
    <w:p w14:paraId="2371D1B5" w14:textId="77777777" w:rsidR="006345B4" w:rsidRPr="00D07716" w:rsidRDefault="004C570B" w:rsidP="006345B4">
      <w:pPr>
        <w:rPr>
          <w:rFonts w:ascii="Tahoma" w:hAnsi="Tahoma" w:cs="Tahoma"/>
          <w:i/>
          <w:iCs/>
          <w:lang w:val="el-GR"/>
        </w:rPr>
      </w:pPr>
      <w:r w:rsidRPr="00D07716">
        <w:rPr>
          <w:rFonts w:ascii="Tahoma" w:hAnsi="Tahoma" w:cs="Tahoma"/>
          <w:b/>
          <w:lang w:val="el-GR"/>
        </w:rPr>
        <w:t>2.4.2.1.</w:t>
      </w:r>
      <w:r w:rsidRPr="00D07716">
        <w:rPr>
          <w:rFonts w:ascii="Tahoma" w:hAnsi="Tahoma" w:cs="Tahoma"/>
          <w:lang w:val="el-GR"/>
        </w:rPr>
        <w:t xml:space="preserve"> </w:t>
      </w:r>
      <w:r w:rsidR="006345B4" w:rsidRPr="00D07716">
        <w:rPr>
          <w:rFonts w:ascii="Tahoma" w:hAnsi="Tahoma" w:cs="Tahoma"/>
          <w:lang w:val="el-GR"/>
        </w:rPr>
        <w:t xml:space="preserve">Οι προσφορές υποβάλλονται από τους ενδιαφερόμενους ηλεκτρονικά, μέσω του ΕΣΗΔΗΣ, μέχρι την καταληκτική ημερομηνία και ώρα που ορίζει η παρούσα διακήρυξη, στην Ελληνική Γλώσσα, σε ηλεκτρονικό φάκελο, σύμφωνα με τα αναφερόμενα στον ν.4412/2016, ιδίως στα άρθρα 36 και 37 και στην κατ’ εξουσιοδότηση </w:t>
      </w:r>
      <w:r w:rsidR="00EC7A31" w:rsidRPr="00D07716">
        <w:rPr>
          <w:rFonts w:ascii="Tahoma" w:hAnsi="Tahoma" w:cs="Tahoma"/>
          <w:lang w:val="el-GR"/>
        </w:rPr>
        <w:t xml:space="preserve">και στην κατ’ εξουσιοδότηση της παρ. 5 του άρθρου 36 του ν.4412/2016 </w:t>
      </w:r>
      <w:proofErr w:type="spellStart"/>
      <w:r w:rsidR="00EC7A31" w:rsidRPr="00D07716">
        <w:rPr>
          <w:rFonts w:ascii="Tahoma" w:hAnsi="Tahoma" w:cs="Tahoma"/>
          <w:lang w:val="el-GR"/>
        </w:rPr>
        <w:t>εκδοθείσα</w:t>
      </w:r>
      <w:proofErr w:type="spellEnd"/>
      <w:r w:rsidR="00EC7A31" w:rsidRPr="00D07716">
        <w:rPr>
          <w:rFonts w:ascii="Tahoma" w:hAnsi="Tahoma" w:cs="Tahoma"/>
          <w:lang w:val="el-GR"/>
        </w:rPr>
        <w:t xml:space="preserve"> </w:t>
      </w:r>
      <w:proofErr w:type="spellStart"/>
      <w:r w:rsidR="00EC7A31" w:rsidRPr="00D07716">
        <w:rPr>
          <w:rFonts w:ascii="Tahoma" w:hAnsi="Tahoma" w:cs="Tahoma"/>
          <w:lang w:val="el-GR"/>
        </w:rPr>
        <w:t>υπ΄αριθμ</w:t>
      </w:r>
      <w:proofErr w:type="spellEnd"/>
      <w:r w:rsidR="00EC7A31" w:rsidRPr="00D07716">
        <w:rPr>
          <w:rFonts w:ascii="Tahoma" w:hAnsi="Tahoma" w:cs="Tahoma"/>
          <w:lang w:val="el-GR"/>
        </w:rPr>
        <w:t>. 64233/08.06.2021 (Β΄2453/ 09.06.2021) Κοινή Απόφαση των Υπουργών Ανάπτυξης και Επενδύσεων και Ψηφιακής Διακυβέρνησης με θέμα «Ρυθμίσεις τεχνικών ζητημάτων που αφορούν την ανάθεση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w:t>
      </w:r>
      <w:r w:rsidR="006345B4" w:rsidRPr="00D07716">
        <w:rPr>
          <w:rFonts w:ascii="Tahoma" w:hAnsi="Tahoma" w:cs="Tahoma"/>
          <w:lang w:val="el-GR"/>
        </w:rPr>
        <w:t xml:space="preserve"> εφεξής </w:t>
      </w:r>
      <w:r w:rsidR="00CB7A20" w:rsidRPr="00D07716">
        <w:rPr>
          <w:rFonts w:ascii="Tahoma" w:hAnsi="Tahoma" w:cs="Tahoma"/>
          <w:lang w:val="el-GR"/>
        </w:rPr>
        <w:t>«</w:t>
      </w:r>
      <w:r w:rsidR="006345B4" w:rsidRPr="00D07716">
        <w:rPr>
          <w:rFonts w:ascii="Tahoma" w:hAnsi="Tahoma" w:cs="Tahoma"/>
          <w:lang w:val="el-GR"/>
        </w:rPr>
        <w:t>Κ.Υ.Α. ΕΣΗΔΗΣ Προμήθειες και Υπηρεσίες</w:t>
      </w:r>
      <w:r w:rsidR="00CB7A20" w:rsidRPr="00D07716">
        <w:rPr>
          <w:rFonts w:ascii="Tahoma" w:hAnsi="Tahoma" w:cs="Tahoma"/>
          <w:lang w:val="el-GR"/>
        </w:rPr>
        <w:t>»</w:t>
      </w:r>
      <w:r w:rsidR="000030F7" w:rsidRPr="00D07716">
        <w:rPr>
          <w:rFonts w:ascii="Tahoma" w:hAnsi="Tahoma" w:cs="Tahoma"/>
          <w:lang w:val="el-GR"/>
        </w:rPr>
        <w:t>.</w:t>
      </w:r>
      <w:r w:rsidR="006345B4" w:rsidRPr="00D07716">
        <w:rPr>
          <w:rFonts w:ascii="Tahoma" w:hAnsi="Tahoma" w:cs="Tahoma"/>
          <w:lang w:val="el-GR"/>
        </w:rPr>
        <w:t xml:space="preserve"> </w:t>
      </w:r>
    </w:p>
    <w:p w14:paraId="6086D236" w14:textId="77777777" w:rsidR="006345B4" w:rsidRPr="00D07716" w:rsidRDefault="00B73C6B">
      <w:pPr>
        <w:rPr>
          <w:rFonts w:ascii="Tahoma" w:hAnsi="Tahoma" w:cs="Tahoma"/>
          <w:b/>
          <w:bCs/>
          <w:lang w:val="el-GR"/>
        </w:rPr>
      </w:pPr>
      <w:r w:rsidRPr="00D07716">
        <w:rPr>
          <w:rFonts w:ascii="Tahoma" w:hAnsi="Tahoma" w:cs="Tahoma"/>
          <w:lang w:val="el-GR"/>
        </w:rPr>
        <w:t xml:space="preserve">Για τη συμμετοχή στο διαγωνισμό οι ενδιαφερόμενοι οικονομικοί φορείς απαιτείται να διαθέτουν προηγμένη ηλεκτρονική υπογραφή που υποστηρίζεται τουλάχιστον από αναγνωρισμένο (εγκεκριμένο) πιστοποιητικό, το οποίο χορηγήθηκε από </w:t>
      </w:r>
      <w:proofErr w:type="spellStart"/>
      <w:r w:rsidRPr="00D07716">
        <w:rPr>
          <w:rFonts w:ascii="Tahoma" w:hAnsi="Tahoma" w:cs="Tahoma"/>
          <w:lang w:val="el-GR"/>
        </w:rPr>
        <w:t>πάροχο</w:t>
      </w:r>
      <w:proofErr w:type="spellEnd"/>
      <w:r w:rsidRPr="00D07716">
        <w:rPr>
          <w:rFonts w:ascii="Tahoma" w:hAnsi="Tahoma" w:cs="Tahoma"/>
          <w:lang w:val="el-GR"/>
        </w:rPr>
        <w:t xml:space="preserve"> υπηρεσιών πιστοποίησης, ο οποίος περιλαμβάνεται στον κατάλογο </w:t>
      </w:r>
      <w:proofErr w:type="spellStart"/>
      <w:r w:rsidRPr="00D07716">
        <w:rPr>
          <w:rFonts w:ascii="Tahoma" w:hAnsi="Tahoma" w:cs="Tahoma"/>
          <w:lang w:val="el-GR"/>
        </w:rPr>
        <w:t>εμπίστευσης</w:t>
      </w:r>
      <w:proofErr w:type="spellEnd"/>
      <w:r w:rsidRPr="00D07716">
        <w:rPr>
          <w:rFonts w:ascii="Tahoma" w:hAnsi="Tahoma" w:cs="Tahoma"/>
          <w:lang w:val="el-GR"/>
        </w:rPr>
        <w:t xml:space="preserve"> που προβλέπεται στην απόφαση 2009/767/ΕΚ και σύμφωνα με τα οριζόμενα στο Κανονισμό (ΕΕ) 910/2014 και να εγγραφούν στο ΕΣΗΔΗΣ, σύμφωνα με την περ. β της παρ. 2 του άρθρου 37 του ν. 4412/2016 και τις διατάξεις του άρθρου 6 της Κ.Υ.Α. ΕΣΗΔΗΣ Προμήθειες και Υπηρεσίες. </w:t>
      </w:r>
    </w:p>
    <w:p w14:paraId="2F3B4A12" w14:textId="77777777" w:rsidR="006345B4" w:rsidRPr="00D07716" w:rsidRDefault="00D41FD6" w:rsidP="006345B4">
      <w:pPr>
        <w:spacing w:after="0"/>
        <w:rPr>
          <w:rFonts w:ascii="Tahoma" w:hAnsi="Tahoma" w:cs="Tahoma"/>
          <w:lang w:val="el-GR"/>
        </w:rPr>
      </w:pPr>
      <w:r w:rsidRPr="00D07716">
        <w:rPr>
          <w:rFonts w:ascii="Tahoma" w:hAnsi="Tahoma" w:cs="Tahoma"/>
          <w:b/>
          <w:bCs/>
          <w:lang w:val="el-GR"/>
        </w:rPr>
        <w:t>2.4.2.2.</w:t>
      </w:r>
      <w:r w:rsidRPr="00D07716">
        <w:rPr>
          <w:rFonts w:ascii="Tahoma" w:hAnsi="Tahoma" w:cs="Tahoma"/>
          <w:lang w:val="el-GR"/>
        </w:rPr>
        <w:t xml:space="preserve"> </w:t>
      </w:r>
      <w:r w:rsidR="006345B4" w:rsidRPr="00D07716">
        <w:rPr>
          <w:rFonts w:ascii="Tahoma" w:hAnsi="Tahoma" w:cs="Tahoma"/>
          <w:lang w:val="el-GR"/>
        </w:rPr>
        <w:t xml:space="preserve">Ο χρόνος υποβολής της προσφοράς μέσω του ΕΣΗΔΗΣ βεβαιώνεται αυτόματα από το ΕΣΗΔΗΣ με υπηρεσίες </w:t>
      </w:r>
      <w:proofErr w:type="spellStart"/>
      <w:r w:rsidR="006345B4" w:rsidRPr="00D07716">
        <w:rPr>
          <w:rFonts w:ascii="Tahoma" w:hAnsi="Tahoma" w:cs="Tahoma"/>
          <w:lang w:val="el-GR"/>
        </w:rPr>
        <w:t>χρονοσήμανσης</w:t>
      </w:r>
      <w:proofErr w:type="spellEnd"/>
      <w:r w:rsidR="006345B4" w:rsidRPr="00D07716">
        <w:rPr>
          <w:rFonts w:ascii="Tahoma" w:hAnsi="Tahoma" w:cs="Tahoma"/>
          <w:lang w:val="el-GR"/>
        </w:rPr>
        <w:t>, σύμφωνα με τα οριζόμενα στο άρθρο 37 του ν. 4412/2016 και τις διατάξεις του άρθρου 10 της ως άνω κοινής υπουργικής απόφασης.</w:t>
      </w:r>
    </w:p>
    <w:p w14:paraId="10954FF6" w14:textId="77777777" w:rsidR="006345B4" w:rsidRPr="00D07716" w:rsidRDefault="006345B4" w:rsidP="006345B4">
      <w:pPr>
        <w:spacing w:after="0"/>
        <w:rPr>
          <w:rFonts w:ascii="Tahoma" w:hAnsi="Tahoma" w:cs="Tahoma"/>
          <w:lang w:val="el-GR"/>
        </w:rPr>
      </w:pPr>
      <w:r w:rsidRPr="00D07716">
        <w:rPr>
          <w:rFonts w:ascii="Tahoma" w:hAnsi="Tahoma" w:cs="Tahoma"/>
          <w:lang w:val="el-GR"/>
        </w:rPr>
        <w:t xml:space="preserve">Μετά την παρέλευση της καταληκτικής ημερομηνίας και ώρας, δεν υπάρχει η δυνατότητα υποβολής προσφοράς στο ΕΣΗΔΗΣ. </w:t>
      </w:r>
      <w:r w:rsidRPr="00D07716">
        <w:rPr>
          <w:rFonts w:ascii="Tahoma" w:hAnsi="Tahoma" w:cs="Tahoma"/>
          <w:szCs w:val="22"/>
          <w:lang w:val="el-GR"/>
        </w:rPr>
        <w:t>Σε περιπτώσεις τεχνικής αδυναμίας λειτουργίας του ΕΣΗΔΗΣ, η αναθέτουσα αρχή ρυθμίζει τα της συνέχειας του διαγωνισμού με αιτιολογημένη απόφασή της.</w:t>
      </w:r>
    </w:p>
    <w:p w14:paraId="4B29456B" w14:textId="77777777" w:rsidR="006345B4" w:rsidRPr="00D07716" w:rsidRDefault="006345B4" w:rsidP="006345B4">
      <w:pPr>
        <w:spacing w:after="0"/>
        <w:rPr>
          <w:rFonts w:ascii="Tahoma" w:hAnsi="Tahoma" w:cs="Tahoma"/>
          <w:lang w:val="el-GR"/>
        </w:rPr>
      </w:pPr>
    </w:p>
    <w:p w14:paraId="0958E46E" w14:textId="77777777" w:rsidR="00976FE3" w:rsidRPr="00D07716" w:rsidRDefault="00976FE3" w:rsidP="00976FE3">
      <w:pPr>
        <w:spacing w:after="0"/>
        <w:rPr>
          <w:rFonts w:ascii="Tahoma" w:hAnsi="Tahoma" w:cs="Tahoma"/>
          <w:lang w:val="el-GR"/>
        </w:rPr>
      </w:pPr>
      <w:r w:rsidRPr="00D07716">
        <w:rPr>
          <w:rFonts w:ascii="Tahoma" w:hAnsi="Tahoma" w:cs="Tahoma"/>
          <w:b/>
          <w:bCs/>
          <w:lang w:val="el-GR"/>
        </w:rPr>
        <w:t>2.4.2.3.</w:t>
      </w:r>
      <w:r w:rsidRPr="00D07716">
        <w:rPr>
          <w:rFonts w:ascii="Tahoma" w:hAnsi="Tahoma" w:cs="Tahoma"/>
          <w:lang w:val="el-GR"/>
        </w:rPr>
        <w:t xml:space="preserve"> Οι οικονομικοί φορείς υποβάλλουν με την προσφορά τους τα ακόλουθα σύμφωνα με τις διατάξεις του άρθρου 13 της Κ.Υ.Α. ΕΣΗΔΗΣ Προμήθειες και Υπηρεσίες: </w:t>
      </w:r>
    </w:p>
    <w:p w14:paraId="323FF92C" w14:textId="77777777" w:rsidR="00976FE3" w:rsidRPr="00D07716" w:rsidRDefault="00976FE3" w:rsidP="00976FE3">
      <w:pPr>
        <w:rPr>
          <w:rFonts w:ascii="Tahoma" w:hAnsi="Tahoma" w:cs="Tahoma"/>
          <w:lang w:val="el-GR"/>
        </w:rPr>
      </w:pPr>
      <w:r w:rsidRPr="00D07716">
        <w:rPr>
          <w:rFonts w:ascii="Tahoma" w:hAnsi="Tahoma" w:cs="Tahoma"/>
          <w:lang w:val="el-GR"/>
        </w:rPr>
        <w:t>(α) έναν ηλεκτρονικό (</w:t>
      </w:r>
      <w:proofErr w:type="spellStart"/>
      <w:r w:rsidRPr="00D07716">
        <w:rPr>
          <w:rFonts w:ascii="Tahoma" w:hAnsi="Tahoma" w:cs="Tahoma"/>
          <w:lang w:val="el-GR"/>
        </w:rPr>
        <w:t>υπο</w:t>
      </w:r>
      <w:proofErr w:type="spellEnd"/>
      <w:r w:rsidRPr="00D07716">
        <w:rPr>
          <w:rFonts w:ascii="Tahoma" w:hAnsi="Tahoma" w:cs="Tahoma"/>
          <w:lang w:val="el-GR"/>
        </w:rPr>
        <w:t>)φάκελο με την ένδειξη «Δικαιολογητικά Συμμετοχής–Τεχνική Προσφορά», στον οποίο περιλαμβάνεται το σύνολο των κατά περίπτωση απαιτούμενων δικαιολογητικών και η τεχνική προσφορά,  σύμφωνα με τις διατάξεις της κείμενης νομοθεσίας και την παρούσα.</w:t>
      </w:r>
    </w:p>
    <w:p w14:paraId="5B46E313" w14:textId="77777777" w:rsidR="00976FE3" w:rsidRPr="00D07716" w:rsidRDefault="00976FE3" w:rsidP="00976FE3">
      <w:pPr>
        <w:rPr>
          <w:rFonts w:ascii="Tahoma" w:hAnsi="Tahoma" w:cs="Tahoma"/>
          <w:lang w:val="el-GR"/>
        </w:rPr>
      </w:pPr>
      <w:r w:rsidRPr="00D07716">
        <w:rPr>
          <w:rFonts w:ascii="Tahoma" w:hAnsi="Tahoma" w:cs="Tahoma"/>
          <w:lang w:val="el-GR"/>
        </w:rPr>
        <w:t>(β) έναν ηλεκτρονικό (</w:t>
      </w:r>
      <w:proofErr w:type="spellStart"/>
      <w:r w:rsidRPr="00D07716">
        <w:rPr>
          <w:rFonts w:ascii="Tahoma" w:hAnsi="Tahoma" w:cs="Tahoma"/>
          <w:lang w:val="el-GR"/>
        </w:rPr>
        <w:t>υπο</w:t>
      </w:r>
      <w:proofErr w:type="spellEnd"/>
      <w:r w:rsidRPr="00D07716">
        <w:rPr>
          <w:rFonts w:ascii="Tahoma" w:hAnsi="Tahoma" w:cs="Tahoma"/>
          <w:lang w:val="el-GR"/>
        </w:rPr>
        <w:t xml:space="preserve">)φάκελο με την ένδειξη «Οικονομική Προσφορά», στον οποίο περιλαμβάνεται η οικονομική προσφορά του οικονομικού φορέα και το σύνολο των κατά περίπτωση απαιτούμενων δικαιολογητικών. </w:t>
      </w:r>
    </w:p>
    <w:p w14:paraId="498244CA" w14:textId="77777777" w:rsidR="00976FE3" w:rsidRPr="00D07716" w:rsidRDefault="00976FE3" w:rsidP="00976FE3">
      <w:pPr>
        <w:rPr>
          <w:rFonts w:ascii="Tahoma" w:hAnsi="Tahoma" w:cs="Tahoma"/>
          <w:lang w:val="el-GR"/>
        </w:rPr>
      </w:pPr>
      <w:r w:rsidRPr="00D07716">
        <w:rPr>
          <w:rFonts w:ascii="Tahoma" w:hAnsi="Tahoma" w:cs="Tahoma"/>
          <w:lang w:val="el-GR"/>
        </w:rPr>
        <w:t>Από τον Οικονομικό Φορέα σημαίνονται, με χρήση της  σχετικής λειτουργικότητας του ΕΣΗΔΗΣ, τα στοιχεία εκείνα της προσφοράς του που έχουν εμπιστευτικό χαρακτήρα σύμφωνα με τα οριζόμενα στο άρθρο 21 του ν. 4412/2016. Εφόσον ένας οικονομικός φορέας χαρακτηρίζει πληροφορίες ως εμπιστευτικές, λόγω ύπαρξης τεχνικού ή εμπορικού απορρήτου, στη σχετική δήλωσή του, αναφέρει ρητά όλες τις σχετικές διατάξεις νόμου ή διοικητικές πράξεις που επιβάλλουν την εμπιστευτικότητα της συγκεκριμένης πληροφορίας.</w:t>
      </w:r>
    </w:p>
    <w:p w14:paraId="2595E103" w14:textId="77777777" w:rsidR="00976FE3" w:rsidRPr="00D07716" w:rsidRDefault="00976FE3" w:rsidP="00976FE3">
      <w:pPr>
        <w:rPr>
          <w:rFonts w:ascii="Tahoma" w:hAnsi="Tahoma" w:cs="Tahoma"/>
          <w:b/>
          <w:bCs/>
          <w:lang w:val="el-GR"/>
        </w:rPr>
      </w:pPr>
      <w:r w:rsidRPr="00D07716">
        <w:rPr>
          <w:rFonts w:ascii="Tahoma" w:hAnsi="Tahoma" w:cs="Tahoma"/>
          <w:lang w:val="el-GR"/>
        </w:rPr>
        <w:lastRenderedPageBreak/>
        <w:t>Δεν χαρακτηρίζονται ως εμπιστευτικές, πληροφορίες σχετικά με τις τιμές μονάδας, τις προσφερόμενες ποσότητες, την οικονομική προσφορά και τα στοιχεία της τεχνικής προσφοράς που χρησιμοποιούνται για την αξιολόγησή της.</w:t>
      </w:r>
    </w:p>
    <w:p w14:paraId="01E5EB96" w14:textId="77777777" w:rsidR="004C570B" w:rsidRPr="00D07716" w:rsidRDefault="004C570B" w:rsidP="004C570B">
      <w:pPr>
        <w:spacing w:after="0"/>
        <w:rPr>
          <w:rFonts w:ascii="Tahoma" w:hAnsi="Tahoma" w:cs="Tahoma"/>
          <w:lang w:val="el-GR"/>
        </w:rPr>
      </w:pPr>
      <w:r w:rsidRPr="00D07716">
        <w:rPr>
          <w:rFonts w:ascii="Tahoma" w:hAnsi="Tahoma" w:cs="Tahoma"/>
          <w:b/>
          <w:bCs/>
          <w:lang w:val="el-GR"/>
        </w:rPr>
        <w:t>2.4.2.4.</w:t>
      </w:r>
      <w:r w:rsidRPr="00D07716">
        <w:rPr>
          <w:rFonts w:ascii="Tahoma" w:hAnsi="Tahoma" w:cs="Tahoma"/>
          <w:lang w:val="el-GR"/>
        </w:rPr>
        <w:t xml:space="preserve"> Εφόσον οι Οικονομικοί Φορείς καταχωρίσουν τα στοιχεία, </w:t>
      </w:r>
      <w:proofErr w:type="spellStart"/>
      <w:r w:rsidRPr="00D07716">
        <w:rPr>
          <w:rFonts w:ascii="Tahoma" w:hAnsi="Tahoma" w:cs="Tahoma"/>
          <w:lang w:val="el-GR"/>
        </w:rPr>
        <w:t>μεταδεδομένα</w:t>
      </w:r>
      <w:proofErr w:type="spellEnd"/>
      <w:r w:rsidRPr="00D07716">
        <w:rPr>
          <w:rFonts w:ascii="Tahoma" w:hAnsi="Tahoma" w:cs="Tahoma"/>
          <w:lang w:val="el-GR"/>
        </w:rPr>
        <w:t xml:space="preserve"> και συνημμένα ηλεκτρονικά αρχεία, που αφορούν δικαιολογητικά συμμετοχής-τεχνικής προσφοράς και οικονομικής προσφοράς τους στις αντίστοιχες ειδικές ηλεκτρονικές φόρμες του ΕΣΗΔΗΣ, στην συνέχεια, μέσω σχετικής λειτουργικότητας,  εξάγουν αναφορές (εκτυπώσεις) σε μορφή ηλεκτρονικών αρχείων με </w:t>
      </w:r>
      <w:proofErr w:type="spellStart"/>
      <w:r w:rsidRPr="00D07716">
        <w:rPr>
          <w:rFonts w:ascii="Tahoma" w:hAnsi="Tahoma" w:cs="Tahoma"/>
          <w:lang w:val="el-GR"/>
        </w:rPr>
        <w:t>μορφότυπο</w:t>
      </w:r>
      <w:proofErr w:type="spellEnd"/>
      <w:r w:rsidRPr="00D07716">
        <w:rPr>
          <w:rFonts w:ascii="Tahoma" w:hAnsi="Tahoma" w:cs="Tahoma"/>
          <w:lang w:val="el-GR"/>
        </w:rPr>
        <w:t xml:space="preserve"> PDF, τα οποία  αποτελούν συνοπτική αποτύπωση των καταχωρισμένων στοιχείων. Τα ηλεκτρονικά αρχεία των εν λόγω αναφορών (εκτυπώσεων) υπογράφονται ψηφιακά, σύμφωνα με τις προβλεπόμενες διατάξεις (περ. β της παρ. 2 του άρθρου 37) και επισυνάπτονται από τον Οικονομικό Φορέα στους αντίστοιχους </w:t>
      </w:r>
      <w:proofErr w:type="spellStart"/>
      <w:r w:rsidRPr="00D07716">
        <w:rPr>
          <w:rFonts w:ascii="Tahoma" w:hAnsi="Tahoma" w:cs="Tahoma"/>
          <w:lang w:val="el-GR"/>
        </w:rPr>
        <w:t>υποφακέλους</w:t>
      </w:r>
      <w:proofErr w:type="spellEnd"/>
      <w:r w:rsidRPr="00D07716">
        <w:rPr>
          <w:rFonts w:ascii="Tahoma" w:hAnsi="Tahoma" w:cs="Tahoma"/>
          <w:lang w:val="el-GR"/>
        </w:rPr>
        <w:t xml:space="preserve">. Επισημαίνεται ότι η εξαγωγή και η επισύναψη των προαναφερθέντων αναφορών (εκτυπώσεων) δύναται να πραγματοποιείται για κάθε </w:t>
      </w:r>
      <w:proofErr w:type="spellStart"/>
      <w:r w:rsidRPr="00D07716">
        <w:rPr>
          <w:rFonts w:ascii="Tahoma" w:hAnsi="Tahoma" w:cs="Tahoma"/>
          <w:lang w:val="el-GR"/>
        </w:rPr>
        <w:t>υποφακέλο</w:t>
      </w:r>
      <w:proofErr w:type="spellEnd"/>
      <w:r w:rsidRPr="00D07716">
        <w:rPr>
          <w:rFonts w:ascii="Tahoma" w:hAnsi="Tahoma" w:cs="Tahoma"/>
          <w:lang w:val="el-GR"/>
        </w:rPr>
        <w:t xml:space="preserve">  ξεχωριστά, από τη στιγμή που έχει ολοκληρωθεί η καταχώριση των στοιχείων σε αυτόν.  </w:t>
      </w:r>
    </w:p>
    <w:p w14:paraId="6C8B9582" w14:textId="77777777" w:rsidR="009B39BB" w:rsidRPr="00D07716" w:rsidRDefault="009B39BB" w:rsidP="004C570B">
      <w:pPr>
        <w:spacing w:after="0"/>
        <w:rPr>
          <w:rFonts w:ascii="Tahoma" w:hAnsi="Tahoma" w:cs="Tahoma"/>
          <w:lang w:val="el-GR"/>
        </w:rPr>
      </w:pPr>
      <w:r w:rsidRPr="00D07716">
        <w:rPr>
          <w:rFonts w:ascii="Tahoma" w:hAnsi="Tahoma" w:cs="Tahoma"/>
          <w:lang w:val="el-GR"/>
        </w:rPr>
        <w:t xml:space="preserve">Οι οικονομικοί φορείς συντάσσουν την οικονομική τους προσφορά σύμφωνα με τις απαιτήσεις της παρούσας </w:t>
      </w:r>
      <w:r w:rsidR="00185005" w:rsidRPr="00D07716">
        <w:rPr>
          <w:rFonts w:ascii="Tahoma" w:hAnsi="Tahoma" w:cs="Tahoma"/>
          <w:lang w:val="el-GR"/>
        </w:rPr>
        <w:t>«</w:t>
      </w:r>
      <w:r w:rsidRPr="00D07716">
        <w:rPr>
          <w:rFonts w:ascii="Tahoma" w:hAnsi="Tahoma" w:cs="Tahoma"/>
          <w:lang w:val="el-GR"/>
        </w:rPr>
        <w:t xml:space="preserve">ΠΑΡΑΡΤΗΜΑ </w:t>
      </w:r>
      <w:r w:rsidR="00DA7F44" w:rsidRPr="00D07716">
        <w:rPr>
          <w:rFonts w:ascii="Tahoma" w:hAnsi="Tahoma" w:cs="Tahoma"/>
          <w:lang w:val="en-US"/>
        </w:rPr>
        <w:t>V</w:t>
      </w:r>
      <w:r w:rsidRPr="00D07716">
        <w:rPr>
          <w:rFonts w:ascii="Tahoma" w:hAnsi="Tahoma" w:cs="Tahoma"/>
          <w:lang w:val="el-GR"/>
        </w:rPr>
        <w:t xml:space="preserve"> – Υπόδειγμα Οικονομικής Προσφοράς</w:t>
      </w:r>
      <w:r w:rsidR="00185005" w:rsidRPr="00D07716">
        <w:rPr>
          <w:rFonts w:ascii="Tahoma" w:hAnsi="Tahoma" w:cs="Tahoma"/>
          <w:lang w:val="el-GR"/>
        </w:rPr>
        <w:t>»</w:t>
      </w:r>
      <w:r w:rsidRPr="00D07716">
        <w:rPr>
          <w:rFonts w:ascii="Tahoma" w:hAnsi="Tahoma" w:cs="Tahoma"/>
          <w:lang w:val="el-GR"/>
        </w:rPr>
        <w:t xml:space="preserve"> δεδομένου ότι δεν έχ</w:t>
      </w:r>
      <w:r w:rsidR="0048242E" w:rsidRPr="00D07716">
        <w:rPr>
          <w:rFonts w:ascii="Tahoma" w:hAnsi="Tahoma" w:cs="Tahoma"/>
          <w:lang w:val="el-GR"/>
        </w:rPr>
        <w:t>ει</w:t>
      </w:r>
      <w:r w:rsidRPr="00D07716">
        <w:rPr>
          <w:rFonts w:ascii="Tahoma" w:hAnsi="Tahoma" w:cs="Tahoma"/>
          <w:lang w:val="el-GR"/>
        </w:rPr>
        <w:t xml:space="preserve"> αποτυπωθεί πλήρως στ</w:t>
      </w:r>
      <w:r w:rsidR="0048242E" w:rsidRPr="00D07716">
        <w:rPr>
          <w:rFonts w:ascii="Tahoma" w:hAnsi="Tahoma" w:cs="Tahoma"/>
          <w:lang w:val="el-GR"/>
        </w:rPr>
        <w:t>ην</w:t>
      </w:r>
      <w:r w:rsidRPr="00D07716">
        <w:rPr>
          <w:rFonts w:ascii="Tahoma" w:hAnsi="Tahoma" w:cs="Tahoma"/>
          <w:lang w:val="el-GR"/>
        </w:rPr>
        <w:t xml:space="preserve"> ηλεκτρονικ</w:t>
      </w:r>
      <w:r w:rsidR="0048242E" w:rsidRPr="00D07716">
        <w:rPr>
          <w:rFonts w:ascii="Tahoma" w:hAnsi="Tahoma" w:cs="Tahoma"/>
          <w:lang w:val="el-GR"/>
        </w:rPr>
        <w:t>ή</w:t>
      </w:r>
      <w:r w:rsidRPr="00D07716">
        <w:rPr>
          <w:rFonts w:ascii="Tahoma" w:hAnsi="Tahoma" w:cs="Tahoma"/>
          <w:lang w:val="el-GR"/>
        </w:rPr>
        <w:t xml:space="preserve"> φόρμ</w:t>
      </w:r>
      <w:r w:rsidR="0048242E" w:rsidRPr="00D07716">
        <w:rPr>
          <w:rFonts w:ascii="Tahoma" w:hAnsi="Tahoma" w:cs="Tahoma"/>
          <w:lang w:val="el-GR"/>
        </w:rPr>
        <w:t>α</w:t>
      </w:r>
      <w:r w:rsidRPr="00D07716">
        <w:rPr>
          <w:rFonts w:ascii="Tahoma" w:hAnsi="Tahoma" w:cs="Tahoma"/>
          <w:lang w:val="el-GR"/>
        </w:rPr>
        <w:t xml:space="preserve"> του ΕΣΗΔΗΣ και στη συνέχεια υπογράφ</w:t>
      </w:r>
      <w:r w:rsidR="0048242E" w:rsidRPr="00D07716">
        <w:rPr>
          <w:rFonts w:ascii="Tahoma" w:hAnsi="Tahoma" w:cs="Tahoma"/>
          <w:lang w:val="el-GR"/>
        </w:rPr>
        <w:t>ε</w:t>
      </w:r>
      <w:r w:rsidRPr="00D07716">
        <w:rPr>
          <w:rFonts w:ascii="Tahoma" w:hAnsi="Tahoma" w:cs="Tahoma"/>
          <w:lang w:val="el-GR"/>
        </w:rPr>
        <w:t>ται ηλεκτρονικά και υποβάλλ</w:t>
      </w:r>
      <w:r w:rsidR="0048242E" w:rsidRPr="00D07716">
        <w:rPr>
          <w:rFonts w:ascii="Tahoma" w:hAnsi="Tahoma" w:cs="Tahoma"/>
          <w:lang w:val="el-GR"/>
        </w:rPr>
        <w:t>ε</w:t>
      </w:r>
      <w:r w:rsidRPr="00D07716">
        <w:rPr>
          <w:rFonts w:ascii="Tahoma" w:hAnsi="Tahoma" w:cs="Tahoma"/>
          <w:lang w:val="el-GR"/>
        </w:rPr>
        <w:t>ται στο ΕΣΗΔΗΣ.</w:t>
      </w:r>
    </w:p>
    <w:p w14:paraId="41F38906" w14:textId="77777777" w:rsidR="004C570B" w:rsidRPr="00D07716" w:rsidRDefault="004C570B" w:rsidP="004C570B">
      <w:pPr>
        <w:spacing w:after="0"/>
        <w:rPr>
          <w:rFonts w:ascii="Tahoma" w:hAnsi="Tahoma" w:cs="Tahoma"/>
          <w:strike/>
          <w:lang w:val="el-GR"/>
        </w:rPr>
      </w:pPr>
    </w:p>
    <w:p w14:paraId="36DC9235" w14:textId="77777777" w:rsidR="00976FE3" w:rsidRPr="00D07716" w:rsidRDefault="00976FE3" w:rsidP="00976FE3">
      <w:pPr>
        <w:rPr>
          <w:rFonts w:ascii="Tahoma" w:hAnsi="Tahoma" w:cs="Tahoma"/>
          <w:lang w:val="el-GR"/>
        </w:rPr>
      </w:pPr>
      <w:r w:rsidRPr="00D07716">
        <w:rPr>
          <w:rFonts w:ascii="Tahoma" w:hAnsi="Tahoma" w:cs="Tahoma"/>
          <w:b/>
          <w:lang w:val="el-GR"/>
        </w:rPr>
        <w:t>2.4.2.5.</w:t>
      </w:r>
      <w:r w:rsidRPr="00D07716">
        <w:rPr>
          <w:rFonts w:ascii="Tahoma" w:hAnsi="Tahoma" w:cs="Tahoma"/>
          <w:lang w:val="el-GR"/>
        </w:rPr>
        <w:t xml:space="preserve"> Ειδικότερα, όσον αφορά τα συνημμένα ηλεκτρονικά αρχεία της προσφοράς, οι Οικονομικοί Φορείς τα καταχωρίζουν στους ανωτέρω (</w:t>
      </w:r>
      <w:proofErr w:type="spellStart"/>
      <w:r w:rsidRPr="00D07716">
        <w:rPr>
          <w:rFonts w:ascii="Tahoma" w:hAnsi="Tahoma" w:cs="Tahoma"/>
          <w:lang w:val="el-GR"/>
        </w:rPr>
        <w:t>υπο</w:t>
      </w:r>
      <w:proofErr w:type="spellEnd"/>
      <w:r w:rsidRPr="00D07716">
        <w:rPr>
          <w:rFonts w:ascii="Tahoma" w:hAnsi="Tahoma" w:cs="Tahoma"/>
          <w:lang w:val="el-GR"/>
        </w:rPr>
        <w:t>)φακέλους μέσω του Υποσυστήματος, ως εξής :</w:t>
      </w:r>
    </w:p>
    <w:p w14:paraId="46E1CBBA" w14:textId="77777777" w:rsidR="00976FE3" w:rsidRPr="00D07716" w:rsidRDefault="00976FE3" w:rsidP="00976FE3">
      <w:pPr>
        <w:rPr>
          <w:rFonts w:ascii="Tahoma" w:hAnsi="Tahoma" w:cs="Tahoma"/>
          <w:lang w:val="el-GR"/>
        </w:rPr>
      </w:pPr>
      <w:bookmarkStart w:id="78" w:name="_Hlk71366084"/>
      <w:r w:rsidRPr="00D07716">
        <w:rPr>
          <w:rFonts w:ascii="Tahoma" w:hAnsi="Tahoma" w:cs="Tahoma"/>
          <w:lang w:val="el-GR"/>
        </w:rPr>
        <w:t xml:space="preserve">Τα έγγραφα που καταχωρίζονται στην ηλεκτρονική προσφορά, και δεν απαιτείται να προσκομισθούν και σε έντυπη μορφή, γίνονται αποδεκτά κατά περίπτωση, σύμφωνα με τα προβλεπόμενα στις διατάξεις: </w:t>
      </w:r>
    </w:p>
    <w:p w14:paraId="5F517B8E" w14:textId="77777777" w:rsidR="00976FE3" w:rsidRPr="00D07716" w:rsidRDefault="00976FE3" w:rsidP="00976FE3">
      <w:pPr>
        <w:rPr>
          <w:rFonts w:ascii="Tahoma" w:hAnsi="Tahoma" w:cs="Tahoma"/>
          <w:lang w:val="el-GR"/>
        </w:rPr>
      </w:pPr>
      <w:r w:rsidRPr="00D07716">
        <w:rPr>
          <w:rFonts w:ascii="Tahoma" w:hAnsi="Tahoma" w:cs="Tahoma"/>
          <w:lang w:val="el-GR"/>
        </w:rPr>
        <w:t xml:space="preserve">α) είτε των άρθρων 13, 14 και 28 του ν. 4727/2020 (Α΄ 184) περί ηλεκτρονικών δημοσίων εγγράφων που φέρουν ηλεκτρονική υπογραφή ή σφραγίδα και, εφόσον πρόκειται για αλλοδαπά δημόσια ηλεκτρονικά έγγραφα, εάν φέρουν επισημείωση </w:t>
      </w:r>
      <w:r w:rsidRPr="00D07716">
        <w:rPr>
          <w:rFonts w:ascii="Tahoma" w:hAnsi="Tahoma" w:cs="Tahoma"/>
          <w:lang w:val="en-US"/>
        </w:rPr>
        <w:t>e</w:t>
      </w:r>
      <w:r w:rsidRPr="00D07716">
        <w:rPr>
          <w:rFonts w:ascii="Tahoma" w:hAnsi="Tahoma" w:cs="Tahoma"/>
          <w:lang w:val="el-GR"/>
        </w:rPr>
        <w:t>-</w:t>
      </w:r>
      <w:r w:rsidRPr="00D07716">
        <w:rPr>
          <w:rFonts w:ascii="Tahoma" w:hAnsi="Tahoma" w:cs="Tahoma"/>
          <w:lang w:val="en-US"/>
        </w:rPr>
        <w:t>Apostille</w:t>
      </w:r>
      <w:r w:rsidRPr="00D07716">
        <w:rPr>
          <w:rFonts w:ascii="Tahoma" w:hAnsi="Tahoma" w:cs="Tahoma"/>
          <w:lang w:val="el-GR"/>
        </w:rPr>
        <w:t xml:space="preserve"> </w:t>
      </w:r>
    </w:p>
    <w:p w14:paraId="53FDE062" w14:textId="77777777" w:rsidR="00976FE3" w:rsidRPr="00D07716" w:rsidRDefault="00976FE3" w:rsidP="00976FE3">
      <w:pPr>
        <w:rPr>
          <w:rFonts w:ascii="Tahoma" w:hAnsi="Tahoma" w:cs="Tahoma"/>
          <w:lang w:val="el-GR"/>
        </w:rPr>
      </w:pPr>
      <w:r w:rsidRPr="00D07716">
        <w:rPr>
          <w:rFonts w:ascii="Tahoma" w:hAnsi="Tahoma" w:cs="Tahoma"/>
          <w:lang w:val="el-GR"/>
        </w:rPr>
        <w:t xml:space="preserve">β) είτε των άρθρων 15 και 27 του ν. 4727/2020 (Α΄ 184) περί ηλεκτρονικών ιδιωτικών εγγράφων που φέρουν ηλεκτρονική υπογραφή ή σφραγίδα </w:t>
      </w:r>
    </w:p>
    <w:p w14:paraId="4D95FBB9" w14:textId="77777777" w:rsidR="00976FE3" w:rsidRPr="00D07716" w:rsidRDefault="00976FE3" w:rsidP="00976FE3">
      <w:pPr>
        <w:rPr>
          <w:rFonts w:ascii="Tahoma" w:hAnsi="Tahoma" w:cs="Tahoma"/>
          <w:lang w:val="el-GR"/>
        </w:rPr>
      </w:pPr>
      <w:r w:rsidRPr="00D07716">
        <w:rPr>
          <w:rFonts w:ascii="Tahoma" w:hAnsi="Tahoma" w:cs="Tahoma"/>
          <w:lang w:val="el-GR"/>
        </w:rPr>
        <w:t>γ) είτε του άρθρου 11 του ν. 2690/1999 (Α΄ 45),</w:t>
      </w:r>
      <w:r w:rsidR="001A51A2" w:rsidRPr="00D07716">
        <w:rPr>
          <w:rStyle w:val="ad"/>
          <w:rFonts w:ascii="Tahoma" w:hAnsi="Tahoma" w:cs="Tahoma"/>
          <w:lang w:val="el-GR"/>
        </w:rPr>
        <w:t xml:space="preserve"> </w:t>
      </w:r>
    </w:p>
    <w:p w14:paraId="0DE6C62C" w14:textId="77777777" w:rsidR="00976FE3" w:rsidRPr="00D07716" w:rsidRDefault="00976FE3" w:rsidP="00976FE3">
      <w:pPr>
        <w:rPr>
          <w:rFonts w:ascii="Tahoma" w:hAnsi="Tahoma" w:cs="Tahoma"/>
          <w:lang w:val="el-GR"/>
        </w:rPr>
      </w:pPr>
      <w:r w:rsidRPr="00D07716">
        <w:rPr>
          <w:rFonts w:ascii="Tahoma" w:hAnsi="Tahoma" w:cs="Tahoma"/>
          <w:lang w:val="el-GR"/>
        </w:rPr>
        <w:t xml:space="preserve">δ) είτε της παρ. 2 του άρθρου 37 του ν. 4412/2016, περί χρήσης ηλεκτρονικών υπογραφών σε ηλεκτρονικές διαδικασίες δημοσίων συμβάσεων,  </w:t>
      </w:r>
    </w:p>
    <w:p w14:paraId="694D30EB" w14:textId="77777777" w:rsidR="00976FE3" w:rsidRPr="00D07716" w:rsidRDefault="00976FE3" w:rsidP="00976FE3">
      <w:pPr>
        <w:rPr>
          <w:rFonts w:ascii="Tahoma" w:hAnsi="Tahoma" w:cs="Tahoma"/>
          <w:lang w:val="el-GR"/>
        </w:rPr>
      </w:pPr>
      <w:r w:rsidRPr="00D07716">
        <w:rPr>
          <w:rFonts w:ascii="Tahoma" w:hAnsi="Tahoma" w:cs="Tahoma"/>
          <w:lang w:val="el-GR"/>
        </w:rPr>
        <w:t xml:space="preserve">ε) είτε της παρ. 8 του άρθρου 92 του ν. 4412/2016, περί </w:t>
      </w:r>
      <w:proofErr w:type="spellStart"/>
      <w:r w:rsidRPr="00D07716">
        <w:rPr>
          <w:rFonts w:ascii="Tahoma" w:hAnsi="Tahoma" w:cs="Tahoma"/>
          <w:lang w:val="el-GR"/>
        </w:rPr>
        <w:t>συνυποβολής</w:t>
      </w:r>
      <w:proofErr w:type="spellEnd"/>
      <w:r w:rsidRPr="00D07716">
        <w:rPr>
          <w:rFonts w:ascii="Tahoma" w:hAnsi="Tahoma" w:cs="Tahoma"/>
          <w:lang w:val="el-GR"/>
        </w:rPr>
        <w:t xml:space="preserve"> υπεύθυνης δήλωσης στην περίπτωση απλής φωτοτυπίας ιδιωτικών εγγράφων. </w:t>
      </w:r>
    </w:p>
    <w:p w14:paraId="515A8448" w14:textId="77777777" w:rsidR="00976FE3" w:rsidRPr="00D07716" w:rsidRDefault="00976FE3" w:rsidP="00976FE3">
      <w:pPr>
        <w:rPr>
          <w:rFonts w:ascii="Tahoma" w:hAnsi="Tahoma" w:cs="Tahoma"/>
          <w:lang w:val="el-GR"/>
        </w:rPr>
      </w:pPr>
      <w:r w:rsidRPr="00D07716">
        <w:rPr>
          <w:rFonts w:ascii="Tahoma" w:hAnsi="Tahoma" w:cs="Tahoma"/>
          <w:lang w:val="el-GR"/>
        </w:rPr>
        <w:t>Επιπλέον, δεν προσκομίζονται σε έντυπη μορφή τα ΦΕΚ και ενημερωτικά και τεχνικά φυλλάδια και άλλα έντυπα, εταιρικά ή μη, με ειδικό τεχνικό περιεχόμενο, δηλαδή έντυπα με αμιγώς τεχνικά χαρακτηριστικά, όπως αριθμούς, αποδόσεις σε διεθνείς μονάδες, μαθηματικούς τύπους και σχέδια.</w:t>
      </w:r>
    </w:p>
    <w:p w14:paraId="1891A0FD" w14:textId="77777777" w:rsidR="00976FE3" w:rsidRPr="00D07716" w:rsidRDefault="00976FE3" w:rsidP="00976FE3">
      <w:pPr>
        <w:spacing w:after="144"/>
        <w:rPr>
          <w:rFonts w:ascii="Tahoma" w:hAnsi="Tahoma" w:cs="Tahoma"/>
          <w:b/>
          <w:strike/>
          <w:lang w:val="el-GR"/>
        </w:rPr>
      </w:pPr>
      <w:r w:rsidRPr="00D07716">
        <w:rPr>
          <w:rFonts w:ascii="Tahoma" w:hAnsi="Tahoma" w:cs="Tahoma"/>
          <w:lang w:val="el-GR"/>
        </w:rPr>
        <w:t xml:space="preserve">Ειδικότερα, τα στοιχεία και δικαιολογητικά για τη συμμετοχή του Οικονομικού Φορέα στη διαδικασία καταχωρίζονται από αυτόν σε μορφή ηλεκτρονικών αρχείων με </w:t>
      </w:r>
      <w:proofErr w:type="spellStart"/>
      <w:r w:rsidRPr="00D07716">
        <w:rPr>
          <w:rFonts w:ascii="Tahoma" w:hAnsi="Tahoma" w:cs="Tahoma"/>
          <w:lang w:val="el-GR"/>
        </w:rPr>
        <w:t>μορφότυπο</w:t>
      </w:r>
      <w:proofErr w:type="spellEnd"/>
      <w:r w:rsidRPr="00D07716">
        <w:rPr>
          <w:rFonts w:ascii="Tahoma" w:hAnsi="Tahoma" w:cs="Tahoma"/>
          <w:lang w:val="el-GR"/>
        </w:rPr>
        <w:t xml:space="preserve"> PDF</w:t>
      </w:r>
      <w:r w:rsidRPr="00D07716">
        <w:rPr>
          <w:rFonts w:ascii="Tahoma" w:hAnsi="Tahoma" w:cs="Tahoma"/>
          <w:b/>
          <w:lang w:val="el-GR"/>
        </w:rPr>
        <w:t xml:space="preserve">. </w:t>
      </w:r>
      <w:bookmarkEnd w:id="78"/>
    </w:p>
    <w:p w14:paraId="25D9D3CB" w14:textId="77777777" w:rsidR="00976FE3" w:rsidRPr="00D07716" w:rsidRDefault="00976FE3" w:rsidP="00976FE3">
      <w:pPr>
        <w:rPr>
          <w:rFonts w:ascii="Tahoma" w:hAnsi="Tahoma" w:cs="Tahoma"/>
          <w:lang w:val="el-GR"/>
        </w:rPr>
      </w:pPr>
      <w:r w:rsidRPr="00D07716">
        <w:rPr>
          <w:rFonts w:ascii="Tahoma" w:hAnsi="Tahoma" w:cs="Tahoma"/>
          <w:lang w:val="el-GR"/>
        </w:rPr>
        <w:t>Έως την ημέρα και ώρα αποσφράγισης των προσφορών προσκομίζονται με ευθύνη του οικονομικού φορέα στην αναθέτουσα αρχή, σε έντυπη μορφή και σε κλειστό-</w:t>
      </w:r>
      <w:proofErr w:type="spellStart"/>
      <w:r w:rsidRPr="00D07716">
        <w:rPr>
          <w:rFonts w:ascii="Tahoma" w:hAnsi="Tahoma" w:cs="Tahoma"/>
          <w:lang w:val="el-GR"/>
        </w:rPr>
        <w:t>ούς</w:t>
      </w:r>
      <w:proofErr w:type="spellEnd"/>
      <w:r w:rsidRPr="00D07716">
        <w:rPr>
          <w:rFonts w:ascii="Tahoma" w:hAnsi="Tahoma" w:cs="Tahoma"/>
          <w:lang w:val="el-GR"/>
        </w:rPr>
        <w:t xml:space="preserve"> φάκελο-</w:t>
      </w:r>
      <w:proofErr w:type="spellStart"/>
      <w:r w:rsidRPr="00D07716">
        <w:rPr>
          <w:rFonts w:ascii="Tahoma" w:hAnsi="Tahoma" w:cs="Tahoma"/>
          <w:lang w:val="el-GR"/>
        </w:rPr>
        <w:t>ους</w:t>
      </w:r>
      <w:proofErr w:type="spellEnd"/>
      <w:r w:rsidRPr="00D07716">
        <w:rPr>
          <w:rFonts w:ascii="Tahoma" w:hAnsi="Tahoma" w:cs="Tahoma"/>
          <w:lang w:val="el-GR"/>
        </w:rPr>
        <w:t>, στον οποίο αναγράφεται ο αποστολέας και ως παραλήπτης η Επιτροπή Διαγωνισμού του παρόντος διαγωνισμού, τα στοιχεία της ηλεκτρονικής προσφοράς του, τα οποία απαιτείται να προσκομισθούν σε πρωτότυπη μορφή.</w:t>
      </w:r>
      <w:r w:rsidRPr="00D07716">
        <w:rPr>
          <w:rFonts w:ascii="Tahoma" w:eastAsia="Calibri" w:hAnsi="Tahoma" w:cs="Tahoma"/>
          <w:szCs w:val="22"/>
          <w:lang w:val="el-GR" w:eastAsia="el-GR"/>
        </w:rPr>
        <w:t xml:space="preserve"> </w:t>
      </w:r>
      <w:r w:rsidRPr="00D07716">
        <w:rPr>
          <w:rFonts w:ascii="Tahoma" w:hAnsi="Tahoma" w:cs="Tahoma"/>
          <w:lang w:val="el-GR"/>
        </w:rPr>
        <w:t>Τέτοια στοιχεία και δικαιολογητικά ενδεικτικά είναι :</w:t>
      </w:r>
    </w:p>
    <w:p w14:paraId="309EC9F8" w14:textId="77777777" w:rsidR="00976FE3" w:rsidRPr="00D07716" w:rsidRDefault="00976FE3" w:rsidP="00976FE3">
      <w:pPr>
        <w:rPr>
          <w:rFonts w:ascii="Tahoma" w:hAnsi="Tahoma" w:cs="Tahoma"/>
          <w:lang w:val="el-GR"/>
        </w:rPr>
      </w:pPr>
      <w:r w:rsidRPr="00D07716">
        <w:rPr>
          <w:rFonts w:ascii="Tahoma" w:hAnsi="Tahoma" w:cs="Tahoma"/>
          <w:lang w:val="el-GR"/>
        </w:rPr>
        <w:t>α) η πρωτότυπη εγγυητική επιστολή συμμετοχής, πλην των περιπτώσεων που αυτή εκδίδεται ηλεκτρονικά, άλλως η προσφορά απορρίπτεται ως απαράδεκτη,</w:t>
      </w:r>
    </w:p>
    <w:p w14:paraId="56B703E9" w14:textId="77777777" w:rsidR="00976FE3" w:rsidRPr="00D07716" w:rsidRDefault="00976FE3" w:rsidP="00976FE3">
      <w:pPr>
        <w:rPr>
          <w:rFonts w:ascii="Tahoma" w:hAnsi="Tahoma" w:cs="Tahoma"/>
          <w:lang w:val="el-GR"/>
        </w:rPr>
      </w:pPr>
      <w:r w:rsidRPr="00D07716">
        <w:rPr>
          <w:rFonts w:ascii="Tahoma" w:hAnsi="Tahoma" w:cs="Tahoma"/>
          <w:lang w:val="el-GR"/>
        </w:rPr>
        <w:t xml:space="preserve">β) αυτά που δεν υπάγονται στις διατάξεις του άρθρου 11 παρ. 2 του ν. 2690/1999, </w:t>
      </w:r>
    </w:p>
    <w:p w14:paraId="461DF329" w14:textId="77777777" w:rsidR="00976FE3" w:rsidRPr="00D07716" w:rsidRDefault="00976FE3" w:rsidP="00976FE3">
      <w:pPr>
        <w:rPr>
          <w:rFonts w:ascii="Tahoma" w:hAnsi="Tahoma" w:cs="Tahoma"/>
          <w:lang w:val="el-GR"/>
        </w:rPr>
      </w:pPr>
      <w:r w:rsidRPr="00D07716">
        <w:rPr>
          <w:rFonts w:ascii="Tahoma" w:hAnsi="Tahoma" w:cs="Tahoma"/>
          <w:lang w:val="el-GR"/>
        </w:rPr>
        <w:lastRenderedPageBreak/>
        <w:t>γ) ιδιωτικά έγγραφα τα οποία δεν  έχουν επικυρωθεί από δικηγόρο ή δεν φέρουν θεώρηση από υπηρεσίες και φορείς της περίπτωσης α της παρ. 2 του άρθρου 11 του ν. 2690/1999 ή δεν συνοδεύονται από υπεύθυνη δήλωση για την ακρίβειά τους, καθώς και</w:t>
      </w:r>
    </w:p>
    <w:p w14:paraId="06064CDB" w14:textId="77777777" w:rsidR="00976FE3" w:rsidRPr="00D07716" w:rsidRDefault="00976FE3" w:rsidP="00976FE3">
      <w:pPr>
        <w:rPr>
          <w:rFonts w:ascii="Tahoma" w:hAnsi="Tahoma" w:cs="Tahoma"/>
          <w:lang w:val="el-GR"/>
        </w:rPr>
      </w:pPr>
      <w:r w:rsidRPr="00D07716">
        <w:rPr>
          <w:rFonts w:ascii="Tahoma" w:hAnsi="Tahoma" w:cs="Tahoma"/>
          <w:lang w:val="el-GR"/>
        </w:rPr>
        <w:t>δ) τα αλλοδαπά δημόσια έντυπα έγγραφα που φέρουν την επισημείωση της Χάγης (</w:t>
      </w:r>
      <w:proofErr w:type="spellStart"/>
      <w:r w:rsidRPr="00D07716">
        <w:rPr>
          <w:rFonts w:ascii="Tahoma" w:hAnsi="Tahoma" w:cs="Tahoma"/>
          <w:lang w:val="el-GR"/>
        </w:rPr>
        <w:t>Apostille</w:t>
      </w:r>
      <w:proofErr w:type="spellEnd"/>
      <w:r w:rsidRPr="00D07716">
        <w:rPr>
          <w:rFonts w:ascii="Tahoma" w:hAnsi="Tahoma" w:cs="Tahoma"/>
          <w:lang w:val="el-GR"/>
        </w:rPr>
        <w:t xml:space="preserve">), ή προξενική θεώρηση και δεν έχουν επικυρωθεί  από δικηγόρο. </w:t>
      </w:r>
    </w:p>
    <w:p w14:paraId="3ABF22AF" w14:textId="77777777" w:rsidR="00976FE3" w:rsidRPr="00D07716" w:rsidRDefault="00976FE3" w:rsidP="00976FE3">
      <w:pPr>
        <w:rPr>
          <w:rFonts w:ascii="Tahoma" w:hAnsi="Tahoma" w:cs="Tahoma"/>
          <w:lang w:val="el-GR"/>
        </w:rPr>
      </w:pPr>
      <w:r w:rsidRPr="00D07716">
        <w:rPr>
          <w:rFonts w:ascii="Tahoma" w:hAnsi="Tahoma" w:cs="Tahoma"/>
          <w:lang w:val="el-GR"/>
        </w:rPr>
        <w:t>Σε περίπτωση μη υποβολής ενός ή περισσότερων από τα ως άνω στοιχεία και δικαιολογητικά που υποβάλλονται σε έντυπη μορφή, πλην της πρωτότυπης εγγύησης συμμετοχής, η αναθέτουσα αρχή δύναται να ζητήσει τη συμπλήρωση και υποβολή τους, σύμφωνα με το άρθρο 102 του ν. 4412/2016.</w:t>
      </w:r>
    </w:p>
    <w:p w14:paraId="51A26518" w14:textId="77777777" w:rsidR="00CB7A20" w:rsidRPr="00D07716" w:rsidRDefault="00CB7A20" w:rsidP="00976FE3">
      <w:pPr>
        <w:rPr>
          <w:rFonts w:ascii="Tahoma" w:hAnsi="Tahoma" w:cs="Tahoma"/>
          <w:lang w:val="el-GR"/>
        </w:rPr>
      </w:pPr>
      <w:r w:rsidRPr="00D07716">
        <w:rPr>
          <w:rFonts w:ascii="Tahoma" w:hAnsi="Tahoma" w:cs="Tahoma"/>
          <w:lang w:val="el-GR"/>
        </w:rPr>
        <w:t>Σ</w:t>
      </w:r>
      <w:r w:rsidR="00976FE3" w:rsidRPr="00D07716">
        <w:rPr>
          <w:rFonts w:ascii="Tahoma" w:hAnsi="Tahoma" w:cs="Tahoma"/>
          <w:lang w:val="el-GR"/>
        </w:rPr>
        <w:t xml:space="preserve">τα αλλοδαπά δημόσια έγγραφα και δικαιολογητικά εφαρμόζεται η Συνθήκη της Χάγης της 5ης.10.1961, που κυρώθηκε με το ν. 1497/1984 (Α΄188), εφόσον συντάσσονται σε κράτη που έχουν προσχωρήσει στην ως άνω Συνθήκη, άλλως φέρουν προξενική θεώρηση. Απαλλάσσονται από την απαίτηση επικύρωσης (με </w:t>
      </w:r>
      <w:proofErr w:type="spellStart"/>
      <w:r w:rsidR="00976FE3" w:rsidRPr="00D07716">
        <w:rPr>
          <w:rFonts w:ascii="Tahoma" w:hAnsi="Tahoma" w:cs="Tahoma"/>
          <w:lang w:val="el-GR"/>
        </w:rPr>
        <w:t>Apostille</w:t>
      </w:r>
      <w:proofErr w:type="spellEnd"/>
      <w:r w:rsidR="00976FE3" w:rsidRPr="00D07716">
        <w:rPr>
          <w:rFonts w:ascii="Tahoma" w:hAnsi="Tahoma" w:cs="Tahoma"/>
          <w:lang w:val="el-GR"/>
        </w:rPr>
        <w:t xml:space="preserve"> ή Προξενική Θεώρηση) αλλοδαπά δημόσια έγγραφα όταν καλύπτονται από διμερείς ή πολυμερείς συμφωνίες που έχει συνάψει η Ελλάδα (ενδεικτικά «Σύμβαση νομικής συνεργασίας μεταξύ Ελλάδας και Κύπρου – 05.03.1984» (κυρωτικός ν.1548/1985, «Σύμβαση περί απαλλαγής από την επικύρωση ορισμένων πράξεων και εγγράφων – 15.09.1977» (κυρωτικός ν.4231/2014)). Επίσης</w:t>
      </w:r>
      <w:r w:rsidRPr="00D07716">
        <w:rPr>
          <w:rFonts w:ascii="Tahoma" w:hAnsi="Tahoma" w:cs="Tahoma"/>
          <w:lang w:val="el-GR"/>
        </w:rPr>
        <w:t>,</w:t>
      </w:r>
      <w:r w:rsidR="00976FE3" w:rsidRPr="00D07716">
        <w:rPr>
          <w:rFonts w:ascii="Tahoma" w:hAnsi="Tahoma" w:cs="Tahoma"/>
          <w:lang w:val="el-GR"/>
        </w:rPr>
        <w:t xml:space="preserve"> απαλλάσσονται από την απαίτηση επικύρωσης ή παρόμοιας διατύπωσης δημόσια έγγραφα που εκδίδονται από τις αρχές κράτους μέλους που υπάγονται στον Καν ΕΕ 2016/1191 για την απλούστευση των απαιτήσεων για την υποβολή ορισμένων δημοσίων εγγράφων στην ΕΕ, όπως, ενδεικτικά,  το λευκό ποινικό μητρώο, υπό τον όρο ότι τα σχετικά με το γεγονός αυτό δημόσια έγγραφα εκδίδονται για πολίτη της Ένωσης από τις αρχές του κράτους μέλους της ιθαγένειάς του. </w:t>
      </w:r>
    </w:p>
    <w:p w14:paraId="5E0D3B89" w14:textId="77777777" w:rsidR="00976FE3" w:rsidRPr="00D07716" w:rsidRDefault="00CB7A20" w:rsidP="00976FE3">
      <w:pPr>
        <w:rPr>
          <w:rFonts w:ascii="Tahoma" w:hAnsi="Tahoma" w:cs="Tahoma"/>
          <w:lang w:val="el-GR"/>
        </w:rPr>
      </w:pPr>
      <w:r w:rsidRPr="00D07716">
        <w:rPr>
          <w:rFonts w:ascii="Tahoma" w:hAnsi="Tahoma" w:cs="Tahoma"/>
          <w:lang w:val="el-GR"/>
        </w:rPr>
        <w:t>Σημειώνεται ότι</w:t>
      </w:r>
      <w:r w:rsidR="00976FE3" w:rsidRPr="00D07716">
        <w:rPr>
          <w:rFonts w:ascii="Tahoma" w:hAnsi="Tahoma" w:cs="Tahoma"/>
          <w:lang w:val="el-GR"/>
        </w:rPr>
        <w:t>, γίνονται υποχρεωτικά αποδεκτά ευκρινή φωτοαντίγραφα εγγράφων που έχουν εκδοθεί από αλλοδαπές αρχές και έχουν επικυρωθεί από δικηγόρο, σύμφωνα με τα προβλεπόμενα στην παρ. 2 περ. β του άρθρου 11 του ν. 2690/1999 “Κώδικας Διοικητικής Διαδικασίας”, όπως αντικαταστάθηκε ως άνω με το άρθρο 1 παρ.2 του ν.4250/2014.</w:t>
      </w:r>
    </w:p>
    <w:p w14:paraId="3CB1CD3D" w14:textId="77777777" w:rsidR="00976FE3" w:rsidRPr="00D07716" w:rsidRDefault="00976FE3" w:rsidP="00976FE3">
      <w:pPr>
        <w:rPr>
          <w:rFonts w:ascii="Tahoma" w:hAnsi="Tahoma" w:cs="Tahoma"/>
          <w:lang w:val="el-GR"/>
        </w:rPr>
      </w:pPr>
      <w:r w:rsidRPr="00D07716">
        <w:rPr>
          <w:rFonts w:ascii="Tahoma" w:hAnsi="Tahoma" w:cs="Tahoma"/>
          <w:lang w:val="el-GR"/>
        </w:rPr>
        <w:t xml:space="preserve">Οι πρωτότυπες εγγυήσεις συμμετοχής, πλην των εγγυήσεων που εκδίδονται ηλεκτρονικά, προσκομίζονται με ευθύνη του οικονομικού φορέα, σε κλειστό φάκελο, στον οποίο αναγράφεται ο αποστολέας, τα στοιχεία του παρόντος διαγωνισμού και ως παραλήπτης η Επιτροπή Διαγωνισμού, το αργότερο πριν την ημερομηνία και ώρα αποσφράγισης των προσφορών που ορίζεται στην παρ. 3.1 της παρούσας, άλλως η προσφορά απορρίπτεται ως απαράδεκτη μετά από γνώμη της Επιτροπής Διαγωνισμού.  </w:t>
      </w:r>
    </w:p>
    <w:p w14:paraId="0C1B682B" w14:textId="77777777" w:rsidR="00976FE3" w:rsidRPr="00D07716" w:rsidRDefault="00976FE3" w:rsidP="00976FE3">
      <w:pPr>
        <w:rPr>
          <w:rFonts w:ascii="Tahoma" w:hAnsi="Tahoma" w:cs="Tahoma"/>
          <w:lang w:val="el-GR"/>
        </w:rPr>
      </w:pPr>
      <w:r w:rsidRPr="00D07716">
        <w:rPr>
          <w:rFonts w:ascii="Tahoma" w:hAnsi="Tahoma" w:cs="Tahoma"/>
          <w:lang w:val="el-GR"/>
        </w:rPr>
        <w:t>Η προσκόμιση των εγγυήσεων συμμετοχής πραγματοποιείται είτε με κατάθεση του ως άνω φακέλου στην υπηρεσία πρωτοκόλλου της αναθέτουσας αρχής, είτε με την αποστολή του ταχυδρομικώς, επί αποδείξει. Το βάρος απόδειξης της έγκαιρης προσκόμισης φέρει ο οικονομικός φορέας. Το εμπρόθεσμο αποδεικνύεται με την επίκληση του αριθμού πρωτοκόλλου ή την προσκόμιση του σχετικού αποδεικτικού αποστολής κατά περίπτωση.</w:t>
      </w:r>
    </w:p>
    <w:p w14:paraId="1277E648" w14:textId="77777777" w:rsidR="00682546" w:rsidRPr="00D07716" w:rsidRDefault="00976FE3" w:rsidP="00976FE3">
      <w:pPr>
        <w:rPr>
          <w:rFonts w:ascii="Tahoma" w:hAnsi="Tahoma" w:cs="Tahoma"/>
          <w:lang w:val="el-GR"/>
        </w:rPr>
      </w:pPr>
      <w:r w:rsidRPr="00D07716">
        <w:rPr>
          <w:rFonts w:ascii="Tahoma" w:hAnsi="Tahoma" w:cs="Tahoma"/>
          <w:lang w:val="el-GR"/>
        </w:rPr>
        <w:t xml:space="preserve"> Στην περίπτωση που επιλεγεί η αποστολή του φακέλου της εγγύησης συμμετοχής ταχυδρομικώς,  ο οικονομικός φορέας αναρτά, εφόσον δεν διαθέτει αριθμό έγκαιρης εισαγωγής του φακέλου του στο πρωτόκολλο της αναθέτουσας αρχής, το αργότερο έως την ημερομηνία και ώρα αποσφράγισης τ</w:t>
      </w:r>
      <w:r w:rsidR="00413927" w:rsidRPr="00D07716">
        <w:rPr>
          <w:rFonts w:ascii="Tahoma" w:hAnsi="Tahoma" w:cs="Tahoma"/>
          <w:lang w:val="el-GR"/>
        </w:rPr>
        <w:t>ων προσφορών, μέσω της λειτουργικότητας</w:t>
      </w:r>
      <w:r w:rsidRPr="00D07716">
        <w:rPr>
          <w:rFonts w:ascii="Tahoma" w:hAnsi="Tahoma" w:cs="Tahoma"/>
          <w:lang w:val="el-GR"/>
        </w:rPr>
        <w:t xml:space="preserve"> «</w:t>
      </w:r>
      <w:r w:rsidR="00413927" w:rsidRPr="00D07716">
        <w:rPr>
          <w:rFonts w:ascii="Tahoma" w:hAnsi="Tahoma" w:cs="Tahoma"/>
          <w:lang w:val="el-GR"/>
        </w:rPr>
        <w:t>Ε</w:t>
      </w:r>
      <w:r w:rsidRPr="00D07716">
        <w:rPr>
          <w:rFonts w:ascii="Tahoma" w:hAnsi="Tahoma" w:cs="Tahoma"/>
          <w:lang w:val="el-GR"/>
        </w:rPr>
        <w:t>πικοινωνία», τα σχετικό αποδεικτικό στοιχείο προσκόμισης (αποδεικτικό κατάθεσης σε υπηρεσίες ταχυδρομείου- ταχυμεταφορών),  προκειμένου να ενημερώσει την αναθέτουσα αρχή περί της τήρησης της υποχρέωσής του σχετικά με την (εμπρόθεσμη) προσκόμιση της εγγύησης συμμετοχής του στον παρόντα διαγωνισμό</w:t>
      </w:r>
      <w:r w:rsidR="00CB7A20" w:rsidRPr="00D07716">
        <w:rPr>
          <w:rFonts w:ascii="Tahoma" w:hAnsi="Tahoma" w:cs="Tahoma"/>
          <w:lang w:val="el-GR"/>
        </w:rPr>
        <w:t>.</w:t>
      </w:r>
    </w:p>
    <w:p w14:paraId="1CCA1586" w14:textId="70ED0EFC" w:rsidR="00D41FD6" w:rsidRPr="00D07716" w:rsidRDefault="00D41FD6">
      <w:pPr>
        <w:pStyle w:val="3"/>
        <w:rPr>
          <w:rFonts w:ascii="Tahoma" w:hAnsi="Tahoma" w:cs="Tahoma"/>
          <w:lang w:val="el-GR"/>
        </w:rPr>
      </w:pPr>
      <w:bookmarkStart w:id="79" w:name="_Toc120716080"/>
      <w:r w:rsidRPr="00D07716">
        <w:rPr>
          <w:rFonts w:ascii="Tahoma" w:hAnsi="Tahoma" w:cs="Tahoma"/>
          <w:lang w:val="el-GR"/>
        </w:rPr>
        <w:t>2.4.3</w:t>
      </w:r>
      <w:r w:rsidRPr="00D07716">
        <w:rPr>
          <w:rFonts w:ascii="Tahoma" w:hAnsi="Tahoma" w:cs="Tahoma"/>
          <w:lang w:val="el-GR"/>
        </w:rPr>
        <w:tab/>
      </w:r>
      <w:r w:rsidR="0027748A" w:rsidRPr="00D07716">
        <w:rPr>
          <w:rFonts w:ascii="Tahoma" w:hAnsi="Tahoma" w:cs="Tahoma"/>
          <w:lang w:val="el-GR"/>
        </w:rPr>
        <w:t xml:space="preserve"> </w:t>
      </w:r>
      <w:r w:rsidRPr="00D07716">
        <w:rPr>
          <w:rFonts w:ascii="Tahoma" w:hAnsi="Tahoma" w:cs="Tahoma"/>
          <w:lang w:val="el-GR"/>
        </w:rPr>
        <w:t>Περιεχόμενα Φακέλου «Δικαιολογητικά Συμμετοχής- Τεχνική Προσφορά»</w:t>
      </w:r>
      <w:bookmarkEnd w:id="79"/>
      <w:r w:rsidRPr="00D07716">
        <w:rPr>
          <w:rFonts w:ascii="Tahoma" w:hAnsi="Tahoma" w:cs="Tahoma"/>
          <w:lang w:val="el-GR"/>
        </w:rPr>
        <w:t xml:space="preserve"> </w:t>
      </w:r>
    </w:p>
    <w:p w14:paraId="0FA88675" w14:textId="77777777" w:rsidR="00976FE3" w:rsidRPr="00D07716" w:rsidRDefault="00976FE3" w:rsidP="00976FE3">
      <w:pPr>
        <w:pStyle w:val="3"/>
        <w:rPr>
          <w:rFonts w:ascii="Tahoma" w:hAnsi="Tahoma" w:cs="Tahoma"/>
          <w:lang w:val="el-GR"/>
        </w:rPr>
      </w:pPr>
      <w:bookmarkStart w:id="80" w:name="__RefHeading___Toc13752313"/>
      <w:bookmarkStart w:id="81" w:name="_Toc120716081"/>
      <w:r w:rsidRPr="00D07716">
        <w:rPr>
          <w:rFonts w:ascii="Tahoma" w:hAnsi="Tahoma" w:cs="Tahoma"/>
          <w:lang w:val="el-GR"/>
        </w:rPr>
        <w:t>2.4.3.1 Δικαιολογητικά Συμμετοχής</w:t>
      </w:r>
      <w:bookmarkEnd w:id="80"/>
      <w:bookmarkEnd w:id="81"/>
      <w:r w:rsidRPr="00D07716">
        <w:rPr>
          <w:rFonts w:ascii="Tahoma" w:hAnsi="Tahoma" w:cs="Tahoma"/>
          <w:lang w:val="el-GR"/>
        </w:rPr>
        <w:t xml:space="preserve"> </w:t>
      </w:r>
    </w:p>
    <w:p w14:paraId="4F3AE2A3" w14:textId="7C4C68FA" w:rsidR="00BD7E89" w:rsidRPr="00D07716" w:rsidRDefault="6F9ADCE0" w:rsidP="33F3C37B">
      <w:pPr>
        <w:rPr>
          <w:rFonts w:ascii="Tahoma" w:hAnsi="Tahoma" w:cs="Tahoma"/>
          <w:lang w:val="el-GR"/>
        </w:rPr>
      </w:pPr>
      <w:r w:rsidRPr="00D07716">
        <w:rPr>
          <w:rFonts w:ascii="Tahoma" w:hAnsi="Tahoma" w:cs="Tahoma"/>
          <w:lang w:val="el-GR"/>
        </w:rPr>
        <w:t xml:space="preserve">Τα στοιχεία και δικαιολογητικά για την συμμετοχή των προσφερόντων στη διαγωνιστική διαδικασία περιλαμβάνουν με ποινή αποκλεισμού τα ακόλουθα υπό στοιχεία: </w:t>
      </w:r>
    </w:p>
    <w:p w14:paraId="21156088" w14:textId="76FDC744" w:rsidR="00BD7E89" w:rsidRPr="00D07716" w:rsidRDefault="003F736C" w:rsidP="33F3C37B">
      <w:pPr>
        <w:rPr>
          <w:rFonts w:ascii="Tahoma" w:hAnsi="Tahoma" w:cs="Tahoma"/>
          <w:lang w:val="el-GR"/>
        </w:rPr>
      </w:pPr>
      <w:r w:rsidRPr="00D07716">
        <w:rPr>
          <w:rFonts w:ascii="Tahoma" w:hAnsi="Tahoma" w:cs="Tahoma"/>
          <w:lang w:val="el-GR"/>
        </w:rPr>
        <w:lastRenderedPageBreak/>
        <w:t>α</w:t>
      </w:r>
      <w:r w:rsidR="000A5692" w:rsidRPr="00D07716">
        <w:rPr>
          <w:rFonts w:ascii="Tahoma" w:hAnsi="Tahoma" w:cs="Tahoma"/>
          <w:lang w:val="el-GR"/>
        </w:rPr>
        <w:t xml:space="preserve">) </w:t>
      </w:r>
      <w:r w:rsidR="6F9ADCE0" w:rsidRPr="00D07716">
        <w:rPr>
          <w:rFonts w:ascii="Tahoma" w:hAnsi="Tahoma" w:cs="Tahoma"/>
          <w:lang w:val="el-GR"/>
        </w:rPr>
        <w:t xml:space="preserve">το Ευρωπαϊκό Ενιαίο Έγγραφο Σύμβασης (ΕΕΕΣ), όπως προβλέπεται στις παρ. 1 και 3 του άρθρου 79 του ν. 4412/2016 και τη συνοδευτική υπεύθυνη δήλωση με την οποία ο οικονομικός φορέας δύναται να διευκρινίζει τις πληροφορίες που παρέχει με το ΕΕΕΣ σύμφωνα με την παρ. 9 του ίδιου άρθρου, </w:t>
      </w:r>
    </w:p>
    <w:p w14:paraId="4C2508AA" w14:textId="05F9F498" w:rsidR="00BD7E89" w:rsidRPr="00D07716" w:rsidRDefault="003F736C" w:rsidP="00BD7E89">
      <w:pPr>
        <w:rPr>
          <w:rFonts w:ascii="Tahoma" w:hAnsi="Tahoma" w:cs="Tahoma"/>
          <w:lang w:val="el-GR"/>
        </w:rPr>
      </w:pPr>
      <w:r w:rsidRPr="00D07716">
        <w:rPr>
          <w:rFonts w:ascii="Tahoma" w:hAnsi="Tahoma" w:cs="Tahoma"/>
          <w:lang w:val="el-GR"/>
        </w:rPr>
        <w:t>β</w:t>
      </w:r>
      <w:r w:rsidR="6F9ADCE0" w:rsidRPr="00D07716">
        <w:rPr>
          <w:rFonts w:ascii="Tahoma" w:hAnsi="Tahoma" w:cs="Tahoma"/>
          <w:lang w:val="el-GR"/>
        </w:rPr>
        <w:t xml:space="preserve">) την εγγύηση συμμετοχής, όπως προβλέπεται στο άρθρο 72 του Ν.4412/2016 και τις παραγράφους 2.1.5 και 2.2.2 αντίστοιχα της παρούσας διακήρυξης.  </w:t>
      </w:r>
    </w:p>
    <w:p w14:paraId="64E7766B" w14:textId="4E696B25" w:rsidR="003F736C" w:rsidRPr="00D07716" w:rsidRDefault="003F736C" w:rsidP="003F736C">
      <w:pPr>
        <w:rPr>
          <w:rFonts w:ascii="Tahoma" w:hAnsi="Tahoma" w:cs="Tahoma"/>
          <w:lang w:val="el-GR"/>
        </w:rPr>
      </w:pPr>
      <w:bookmarkStart w:id="82" w:name="_Hlk118712689"/>
      <w:r w:rsidRPr="00D07716">
        <w:rPr>
          <w:rFonts w:ascii="Tahoma" w:hAnsi="Tahoma" w:cs="Tahoma"/>
          <w:lang w:val="el-GR"/>
        </w:rPr>
        <w:t xml:space="preserve">γ) Υπεύθυνη Δήλωση σύμφωνα με τον Κανονισμό (ΕΕ) 2022/576 του Συμβουλίου της 8ης Απριλίου 2022, για την τροποποίηση του Κανονισμού (ΕΕ) αριθ. 833/2014 σχετικά με περιοριστικά μέτρα λόγω ενεργειών της Ρωσίας που αποσταθεροποιούν την κατάσταση στην Ουκρανία, στην οποία θα αναφέρεται ρητά η μη συμμετοχή  φυσικού ή νομικού προσώπου στην εταιρεία που θα συμμετάσχει στην παρούσα σύμβαση, σύμφωνα με το </w:t>
      </w:r>
      <w:r w:rsidRPr="00D07716">
        <w:rPr>
          <w:rFonts w:ascii="Tahoma" w:hAnsi="Tahoma" w:cs="Tahoma"/>
          <w:u w:val="single"/>
          <w:lang w:val="el-GR"/>
        </w:rPr>
        <w:fldChar w:fldCharType="begin"/>
      </w:r>
      <w:r w:rsidRPr="00D07716">
        <w:rPr>
          <w:rFonts w:ascii="Tahoma" w:hAnsi="Tahoma" w:cs="Tahoma"/>
          <w:u w:val="single"/>
          <w:lang w:val="el-GR"/>
        </w:rPr>
        <w:instrText xml:space="preserve"> REF _Ref494118533 \h  \* MERGEFORMAT </w:instrText>
      </w:r>
      <w:r w:rsidRPr="00D07716">
        <w:rPr>
          <w:rFonts w:ascii="Tahoma" w:hAnsi="Tahoma" w:cs="Tahoma"/>
          <w:u w:val="single"/>
          <w:lang w:val="el-GR"/>
        </w:rPr>
      </w:r>
      <w:r w:rsidRPr="00D07716">
        <w:rPr>
          <w:rFonts w:ascii="Tahoma" w:hAnsi="Tahoma" w:cs="Tahoma"/>
          <w:u w:val="single"/>
          <w:lang w:val="el-GR"/>
        </w:rPr>
        <w:fldChar w:fldCharType="separate"/>
      </w:r>
      <w:r w:rsidR="00C82D5F" w:rsidRPr="00C82D5F">
        <w:rPr>
          <w:rFonts w:ascii="Tahoma" w:eastAsia="Arial" w:hAnsi="Tahoma" w:cs="Tahoma"/>
          <w:u w:val="single"/>
          <w:lang w:val="el-GR"/>
        </w:rPr>
        <w:t>ΠΑΡΑΡΤΗΜΑ VIIΙ – Άλλες Δηλώσεις</w:t>
      </w:r>
      <w:r w:rsidRPr="00D07716">
        <w:rPr>
          <w:rFonts w:ascii="Tahoma" w:hAnsi="Tahoma" w:cs="Tahoma"/>
          <w:u w:val="single"/>
          <w:lang w:val="el-GR"/>
        </w:rPr>
        <w:fldChar w:fldCharType="end"/>
      </w:r>
      <w:r w:rsidRPr="00D07716">
        <w:rPr>
          <w:rFonts w:ascii="Tahoma" w:hAnsi="Tahoma" w:cs="Tahoma"/>
          <w:lang w:val="el-GR"/>
        </w:rPr>
        <w:t>.</w:t>
      </w:r>
    </w:p>
    <w:bookmarkEnd w:id="82"/>
    <w:p w14:paraId="7CDA7C82" w14:textId="77777777" w:rsidR="003F736C" w:rsidRPr="00D07716" w:rsidRDefault="003F736C" w:rsidP="00BD7E89">
      <w:pPr>
        <w:rPr>
          <w:rFonts w:ascii="Tahoma" w:hAnsi="Tahoma" w:cs="Tahoma"/>
          <w:lang w:val="el-GR"/>
        </w:rPr>
      </w:pPr>
    </w:p>
    <w:p w14:paraId="20A41239" w14:textId="5539F180" w:rsidR="00D82500" w:rsidRPr="00D07716" w:rsidRDefault="00D82500" w:rsidP="00D82500">
      <w:pPr>
        <w:rPr>
          <w:rFonts w:ascii="Tahoma" w:hAnsi="Tahoma" w:cs="Tahoma"/>
          <w:lang w:val="el-GR"/>
        </w:rPr>
      </w:pPr>
      <w:r w:rsidRPr="00D07716">
        <w:rPr>
          <w:rFonts w:ascii="Tahoma" w:hAnsi="Tahoma" w:cs="Tahoma"/>
          <w:lang w:val="el-GR"/>
        </w:rPr>
        <w:t>Οι προσφέροντες συμπληρώνουν το σχετικό υπόδειγμα ΕΕΕΣ,  το οποίο αποτελεί αναπόσπαστο μέρος της παρούσας διακήρυξης (</w:t>
      </w:r>
      <w:r w:rsidRPr="00D07716">
        <w:rPr>
          <w:rFonts w:ascii="Tahoma" w:hAnsi="Tahoma" w:cs="Tahoma"/>
          <w:u w:val="single"/>
          <w:lang w:val="el-GR"/>
        </w:rPr>
        <w:fldChar w:fldCharType="begin"/>
      </w:r>
      <w:r w:rsidRPr="00D07716">
        <w:rPr>
          <w:rFonts w:ascii="Tahoma" w:hAnsi="Tahoma" w:cs="Tahoma"/>
          <w:u w:val="single"/>
          <w:lang w:val="el-GR"/>
        </w:rPr>
        <w:instrText xml:space="preserve"> REF _Ref119664686 \h  \* MERGEFORMAT </w:instrText>
      </w:r>
      <w:r w:rsidRPr="00D07716">
        <w:rPr>
          <w:rFonts w:ascii="Tahoma" w:hAnsi="Tahoma" w:cs="Tahoma"/>
          <w:u w:val="single"/>
          <w:lang w:val="el-GR"/>
        </w:rPr>
      </w:r>
      <w:r w:rsidRPr="00D07716">
        <w:rPr>
          <w:rFonts w:ascii="Tahoma" w:hAnsi="Tahoma" w:cs="Tahoma"/>
          <w:u w:val="single"/>
          <w:lang w:val="el-GR"/>
        </w:rPr>
        <w:fldChar w:fldCharType="separate"/>
      </w:r>
      <w:r w:rsidR="00C82D5F" w:rsidRPr="00C82D5F">
        <w:rPr>
          <w:rFonts w:ascii="Tahoma" w:hAnsi="Tahoma" w:cs="Tahoma"/>
          <w:u w:val="single"/>
          <w:lang w:val="el-GR"/>
        </w:rPr>
        <w:t>ΠΑΡΑΡΤΗΜΑ ΙΙ – ΕΕΕΣ</w:t>
      </w:r>
      <w:r w:rsidRPr="00D07716">
        <w:rPr>
          <w:rFonts w:ascii="Tahoma" w:hAnsi="Tahoma" w:cs="Tahoma"/>
          <w:u w:val="single"/>
          <w:lang w:val="el-GR"/>
        </w:rPr>
        <w:fldChar w:fldCharType="end"/>
      </w:r>
      <w:r w:rsidRPr="00D07716">
        <w:rPr>
          <w:rFonts w:ascii="Tahoma" w:hAnsi="Tahoma" w:cs="Tahoma"/>
          <w:u w:val="single"/>
          <w:lang w:val="el-GR"/>
        </w:rPr>
        <w:t>)</w:t>
      </w:r>
      <w:r w:rsidRPr="00D07716">
        <w:rPr>
          <w:rFonts w:ascii="Tahoma" w:hAnsi="Tahoma" w:cs="Tahoma"/>
          <w:lang w:val="el-GR"/>
        </w:rPr>
        <w:t xml:space="preserve"> ως Παράρτημα  αυτής. </w:t>
      </w:r>
    </w:p>
    <w:p w14:paraId="3EDEDF74" w14:textId="77777777" w:rsidR="00976FE3" w:rsidRPr="00D07716" w:rsidRDefault="00976FE3" w:rsidP="00976FE3">
      <w:pPr>
        <w:rPr>
          <w:rFonts w:ascii="Tahoma" w:hAnsi="Tahoma" w:cs="Tahoma"/>
          <w:lang w:val="el-GR"/>
        </w:rPr>
      </w:pPr>
      <w:r w:rsidRPr="00D07716">
        <w:rPr>
          <w:rFonts w:ascii="Tahoma" w:hAnsi="Tahoma" w:cs="Tahoma"/>
          <w:lang w:val="el-GR"/>
        </w:rPr>
        <w:t xml:space="preserve">Η συμπλήρωσή του δύναται να πραγματοποιηθεί με χρήση του υποσυστήματος </w:t>
      </w:r>
      <w:proofErr w:type="spellStart"/>
      <w:r w:rsidRPr="00D07716">
        <w:rPr>
          <w:rFonts w:ascii="Tahoma" w:hAnsi="Tahoma" w:cs="Tahoma"/>
          <w:lang w:val="en-US"/>
        </w:rPr>
        <w:t>Promitheus</w:t>
      </w:r>
      <w:proofErr w:type="spellEnd"/>
      <w:r w:rsidRPr="00D07716">
        <w:rPr>
          <w:rFonts w:ascii="Tahoma" w:hAnsi="Tahoma" w:cs="Tahoma"/>
          <w:lang w:val="el-GR"/>
        </w:rPr>
        <w:t xml:space="preserve"> </w:t>
      </w:r>
      <w:proofErr w:type="spellStart"/>
      <w:r w:rsidRPr="00D07716">
        <w:rPr>
          <w:rFonts w:ascii="Tahoma" w:hAnsi="Tahoma" w:cs="Tahoma"/>
          <w:lang w:val="en-US"/>
        </w:rPr>
        <w:t>ESPDint</w:t>
      </w:r>
      <w:proofErr w:type="spellEnd"/>
      <w:r w:rsidRPr="00D07716">
        <w:rPr>
          <w:rFonts w:ascii="Tahoma" w:hAnsi="Tahoma" w:cs="Tahoma"/>
          <w:lang w:val="el-GR"/>
        </w:rPr>
        <w:t xml:space="preserve">, </w:t>
      </w:r>
      <w:proofErr w:type="spellStart"/>
      <w:r w:rsidRPr="00D07716">
        <w:rPr>
          <w:rFonts w:ascii="Tahoma" w:hAnsi="Tahoma" w:cs="Tahoma"/>
          <w:lang w:val="el-GR"/>
        </w:rPr>
        <w:t>προσβάσιμου</w:t>
      </w:r>
      <w:proofErr w:type="spellEnd"/>
      <w:r w:rsidRPr="00D07716">
        <w:rPr>
          <w:rFonts w:ascii="Tahoma" w:hAnsi="Tahoma" w:cs="Tahoma"/>
          <w:lang w:val="el-GR"/>
        </w:rPr>
        <w:t xml:space="preserve"> μέσω της Διαδικτυακής Πύλης (</w:t>
      </w:r>
      <w:hyperlink r:id="rId26" w:history="1">
        <w:r w:rsidRPr="00D07716">
          <w:rPr>
            <w:rStyle w:val="-"/>
            <w:rFonts w:ascii="Tahoma" w:hAnsi="Tahoma" w:cs="Tahoma"/>
            <w:color w:val="auto"/>
            <w:lang w:val="en-US"/>
          </w:rPr>
          <w:t>www</w:t>
        </w:r>
        <w:r w:rsidRPr="00D07716">
          <w:rPr>
            <w:rStyle w:val="-"/>
            <w:rFonts w:ascii="Tahoma" w:hAnsi="Tahoma" w:cs="Tahoma"/>
            <w:color w:val="auto"/>
            <w:lang w:val="el-GR"/>
          </w:rPr>
          <w:t>.</w:t>
        </w:r>
        <w:proofErr w:type="spellStart"/>
        <w:r w:rsidRPr="00D07716">
          <w:rPr>
            <w:rStyle w:val="-"/>
            <w:rFonts w:ascii="Tahoma" w:hAnsi="Tahoma" w:cs="Tahoma"/>
            <w:color w:val="auto"/>
            <w:lang w:val="en-US"/>
          </w:rPr>
          <w:t>promitheus</w:t>
        </w:r>
        <w:proofErr w:type="spellEnd"/>
        <w:r w:rsidRPr="00D07716">
          <w:rPr>
            <w:rStyle w:val="-"/>
            <w:rFonts w:ascii="Tahoma" w:hAnsi="Tahoma" w:cs="Tahoma"/>
            <w:color w:val="auto"/>
            <w:lang w:val="el-GR"/>
          </w:rPr>
          <w:t>.</w:t>
        </w:r>
        <w:r w:rsidRPr="00D07716">
          <w:rPr>
            <w:rStyle w:val="-"/>
            <w:rFonts w:ascii="Tahoma" w:hAnsi="Tahoma" w:cs="Tahoma"/>
            <w:color w:val="auto"/>
            <w:lang w:val="en-US"/>
          </w:rPr>
          <w:t>gov</w:t>
        </w:r>
        <w:r w:rsidRPr="00D07716">
          <w:rPr>
            <w:rStyle w:val="-"/>
            <w:rFonts w:ascii="Tahoma" w:hAnsi="Tahoma" w:cs="Tahoma"/>
            <w:color w:val="auto"/>
            <w:lang w:val="el-GR"/>
          </w:rPr>
          <w:t>.</w:t>
        </w:r>
        <w:r w:rsidRPr="00D07716">
          <w:rPr>
            <w:rStyle w:val="-"/>
            <w:rFonts w:ascii="Tahoma" w:hAnsi="Tahoma" w:cs="Tahoma"/>
            <w:color w:val="auto"/>
            <w:lang w:val="en-US"/>
          </w:rPr>
          <w:t>gr</w:t>
        </w:r>
      </w:hyperlink>
      <w:r w:rsidRPr="00D07716">
        <w:rPr>
          <w:rFonts w:ascii="Tahoma" w:hAnsi="Tahoma" w:cs="Tahoma"/>
          <w:lang w:val="el-GR"/>
        </w:rPr>
        <w:t xml:space="preserve">) του ΟΠΣ ΕΣΗΔΗΣ, ή άλλης σχετικής συμβατής πλατφόρμας υπηρεσιών διαχείρισης ηλεκτρονικών ΕΕΕΣ. Οι Οικονομικοί Φορείς δύνανται για αυτό το σκοπό να αξιοποιήσουν το αντίστοιχο ηλεκτρονικό αρχείο με </w:t>
      </w:r>
      <w:proofErr w:type="spellStart"/>
      <w:r w:rsidRPr="00D07716">
        <w:rPr>
          <w:rFonts w:ascii="Tahoma" w:hAnsi="Tahoma" w:cs="Tahoma"/>
          <w:lang w:val="el-GR"/>
        </w:rPr>
        <w:t>μορφότυπο</w:t>
      </w:r>
      <w:proofErr w:type="spellEnd"/>
      <w:r w:rsidRPr="00D07716">
        <w:rPr>
          <w:rFonts w:ascii="Tahoma" w:hAnsi="Tahoma" w:cs="Tahoma"/>
          <w:lang w:val="el-GR"/>
        </w:rPr>
        <w:t xml:space="preserve"> XML που αποτελεί επικουρικό στοιχείο των εγγράφων της σύμβασης.</w:t>
      </w:r>
    </w:p>
    <w:p w14:paraId="072F498C" w14:textId="77777777" w:rsidR="00976FE3" w:rsidRPr="00D07716" w:rsidRDefault="00976FE3" w:rsidP="00976FE3">
      <w:pPr>
        <w:rPr>
          <w:rFonts w:ascii="Tahoma" w:hAnsi="Tahoma" w:cs="Tahoma"/>
          <w:i/>
          <w:iCs/>
          <w:lang w:val="el-GR"/>
        </w:rPr>
      </w:pPr>
      <w:r w:rsidRPr="00D07716">
        <w:rPr>
          <w:rFonts w:ascii="Tahoma" w:hAnsi="Tahoma" w:cs="Tahoma"/>
          <w:lang w:val="el-GR"/>
        </w:rPr>
        <w:t>Το συμπληρωμένο από τον Οικονομικό Φορέα ΕΕΕΣ, καθώς και η τυχόν συνοδευτική αυτού υπεύθυνη δήλωση, υποβάλλονται σύμφωνα με την περίπτωση δ</w:t>
      </w:r>
      <w:r w:rsidR="00BD7E89" w:rsidRPr="00D07716">
        <w:rPr>
          <w:rFonts w:ascii="Tahoma" w:hAnsi="Tahoma" w:cs="Tahoma"/>
          <w:lang w:val="el-GR"/>
        </w:rPr>
        <w:t>΄</w:t>
      </w:r>
      <w:r w:rsidRPr="00D07716">
        <w:rPr>
          <w:rFonts w:ascii="Tahoma" w:hAnsi="Tahoma" w:cs="Tahoma"/>
          <w:lang w:val="el-GR"/>
        </w:rPr>
        <w:t xml:space="preserve"> της παραγράφου 2.4.2.5 της παρούσας, σε ψηφιακά υπογεγραμμένο ηλεκτρονικό αρχείο με </w:t>
      </w:r>
      <w:proofErr w:type="spellStart"/>
      <w:r w:rsidRPr="00D07716">
        <w:rPr>
          <w:rFonts w:ascii="Tahoma" w:hAnsi="Tahoma" w:cs="Tahoma"/>
          <w:lang w:val="el-GR"/>
        </w:rPr>
        <w:t>μορφότυπο</w:t>
      </w:r>
      <w:proofErr w:type="spellEnd"/>
      <w:r w:rsidRPr="00D07716">
        <w:rPr>
          <w:rFonts w:ascii="Tahoma" w:hAnsi="Tahoma" w:cs="Tahoma"/>
          <w:lang w:val="el-GR"/>
        </w:rPr>
        <w:t xml:space="preserve"> </w:t>
      </w:r>
      <w:r w:rsidRPr="00D07716">
        <w:rPr>
          <w:rFonts w:ascii="Tahoma" w:hAnsi="Tahoma" w:cs="Tahoma"/>
          <w:lang w:val="en-US"/>
        </w:rPr>
        <w:t>PDF</w:t>
      </w:r>
      <w:r w:rsidRPr="00D07716">
        <w:rPr>
          <w:rFonts w:ascii="Tahoma" w:hAnsi="Tahoma" w:cs="Tahoma"/>
          <w:lang w:val="el-GR"/>
        </w:rPr>
        <w:t>.</w:t>
      </w:r>
    </w:p>
    <w:p w14:paraId="3C25429F" w14:textId="77777777" w:rsidR="00976FE3" w:rsidRPr="00D07716" w:rsidRDefault="57E897C2" w:rsidP="00976FE3">
      <w:pPr>
        <w:rPr>
          <w:rFonts w:ascii="Tahoma" w:hAnsi="Tahoma" w:cs="Tahoma"/>
          <w:lang w:val="el-GR"/>
        </w:rPr>
      </w:pPr>
      <w:r w:rsidRPr="00D07716">
        <w:rPr>
          <w:rFonts w:ascii="Tahoma" w:hAnsi="Tahoma" w:cs="Tahoma"/>
          <w:lang w:val="el-GR"/>
        </w:rPr>
        <w:t xml:space="preserve">Αναλυτικές οδηγίες και πληροφορίες για το θεσμικό πλαίσιο, τον τρόπο χρήσης και συμπλήρωσης ηλεκτρονικών ΕΕΕΣ και της χρήση του υποσυστήματος </w:t>
      </w:r>
      <w:proofErr w:type="spellStart"/>
      <w:r w:rsidRPr="00D07716">
        <w:rPr>
          <w:rFonts w:ascii="Tahoma" w:hAnsi="Tahoma" w:cs="Tahoma"/>
          <w:lang w:val="el-GR"/>
        </w:rPr>
        <w:t>Promitheus</w:t>
      </w:r>
      <w:proofErr w:type="spellEnd"/>
      <w:r w:rsidRPr="00D07716">
        <w:rPr>
          <w:rFonts w:ascii="Tahoma" w:hAnsi="Tahoma" w:cs="Tahoma"/>
          <w:lang w:val="el-GR"/>
        </w:rPr>
        <w:t xml:space="preserve"> </w:t>
      </w:r>
      <w:proofErr w:type="spellStart"/>
      <w:r w:rsidRPr="00D07716">
        <w:rPr>
          <w:rFonts w:ascii="Tahoma" w:hAnsi="Tahoma" w:cs="Tahoma"/>
          <w:lang w:val="el-GR"/>
        </w:rPr>
        <w:t>ESPDint</w:t>
      </w:r>
      <w:proofErr w:type="spellEnd"/>
      <w:r w:rsidRPr="00D07716">
        <w:rPr>
          <w:rFonts w:ascii="Tahoma" w:hAnsi="Tahoma" w:cs="Tahoma"/>
          <w:lang w:val="el-GR"/>
        </w:rPr>
        <w:t xml:space="preserve"> είναι αναρτημένες σε σχετική θεματική ενότητα στη Διαδικτυακή Πύλη (</w:t>
      </w:r>
      <w:hyperlink r:id="rId27" w:history="1">
        <w:r w:rsidRPr="00D07716">
          <w:rPr>
            <w:rStyle w:val="-"/>
            <w:rFonts w:ascii="Tahoma" w:hAnsi="Tahoma" w:cs="Tahoma"/>
            <w:color w:val="auto"/>
            <w:lang w:val="en-US"/>
          </w:rPr>
          <w:t>www</w:t>
        </w:r>
        <w:r w:rsidRPr="00D07716">
          <w:rPr>
            <w:rStyle w:val="-"/>
            <w:rFonts w:ascii="Tahoma" w:hAnsi="Tahoma" w:cs="Tahoma"/>
            <w:color w:val="auto"/>
            <w:lang w:val="el-GR"/>
          </w:rPr>
          <w:t>.</w:t>
        </w:r>
        <w:proofErr w:type="spellStart"/>
        <w:r w:rsidRPr="00D07716">
          <w:rPr>
            <w:rStyle w:val="-"/>
            <w:rFonts w:ascii="Tahoma" w:hAnsi="Tahoma" w:cs="Tahoma"/>
            <w:color w:val="auto"/>
            <w:lang w:val="en-US"/>
          </w:rPr>
          <w:t>promitheus</w:t>
        </w:r>
        <w:proofErr w:type="spellEnd"/>
        <w:r w:rsidRPr="00D07716">
          <w:rPr>
            <w:rStyle w:val="-"/>
            <w:rFonts w:ascii="Tahoma" w:hAnsi="Tahoma" w:cs="Tahoma"/>
            <w:color w:val="auto"/>
            <w:lang w:val="el-GR"/>
          </w:rPr>
          <w:t>.</w:t>
        </w:r>
        <w:r w:rsidRPr="00D07716">
          <w:rPr>
            <w:rStyle w:val="-"/>
            <w:rFonts w:ascii="Tahoma" w:hAnsi="Tahoma" w:cs="Tahoma"/>
            <w:color w:val="auto"/>
            <w:lang w:val="en-US"/>
          </w:rPr>
          <w:t>gov</w:t>
        </w:r>
        <w:r w:rsidRPr="00D07716">
          <w:rPr>
            <w:rStyle w:val="-"/>
            <w:rFonts w:ascii="Tahoma" w:hAnsi="Tahoma" w:cs="Tahoma"/>
            <w:color w:val="auto"/>
            <w:lang w:val="el-GR"/>
          </w:rPr>
          <w:t>.</w:t>
        </w:r>
        <w:r w:rsidRPr="00D07716">
          <w:rPr>
            <w:rStyle w:val="-"/>
            <w:rFonts w:ascii="Tahoma" w:hAnsi="Tahoma" w:cs="Tahoma"/>
            <w:color w:val="auto"/>
            <w:lang w:val="en-US"/>
          </w:rPr>
          <w:t>gr</w:t>
        </w:r>
      </w:hyperlink>
      <w:r w:rsidRPr="00D07716">
        <w:rPr>
          <w:rFonts w:ascii="Tahoma" w:hAnsi="Tahoma" w:cs="Tahoma"/>
          <w:lang w:val="el-GR"/>
        </w:rPr>
        <w:t>) του ΟΠΣ ΕΣΗΔΗΣ.</w:t>
      </w:r>
    </w:p>
    <w:p w14:paraId="7C79A187" w14:textId="77777777" w:rsidR="00D41FD6" w:rsidRPr="00D07716" w:rsidRDefault="41A75F33">
      <w:pPr>
        <w:rPr>
          <w:rFonts w:ascii="Tahoma" w:eastAsia="Tahoma" w:hAnsi="Tahoma" w:cs="Tahoma"/>
          <w:szCs w:val="22"/>
          <w:lang w:val="el-GR"/>
        </w:rPr>
      </w:pPr>
      <w:r w:rsidRPr="00D07716">
        <w:rPr>
          <w:rFonts w:ascii="Tahoma" w:eastAsia="Tahoma" w:hAnsi="Tahoma" w:cs="Tahoma"/>
          <w:szCs w:val="22"/>
          <w:lang w:val="el-GR"/>
        </w:rPr>
        <w:t>Οι ενώσεις οικονομικών φορέων που υποβάλλουν κοινή προσφορά, υποβάλλουν το ΕΕΕΣ για κάθε οικονομικό φορέα που συμμετέχει στην ένωση.</w:t>
      </w:r>
    </w:p>
    <w:p w14:paraId="6136BB17" w14:textId="77777777" w:rsidR="00D41FD6" w:rsidRPr="00D07716" w:rsidRDefault="41A75F33">
      <w:pPr>
        <w:rPr>
          <w:rFonts w:ascii="Tahoma" w:eastAsia="Tahoma" w:hAnsi="Tahoma" w:cs="Tahoma"/>
          <w:b/>
          <w:bCs/>
          <w:szCs w:val="22"/>
          <w:u w:val="single"/>
          <w:lang w:val="el-GR"/>
        </w:rPr>
      </w:pPr>
      <w:r w:rsidRPr="00D07716">
        <w:rPr>
          <w:rFonts w:ascii="Tahoma" w:eastAsia="Tahoma" w:hAnsi="Tahoma" w:cs="Tahoma"/>
          <w:b/>
          <w:bCs/>
          <w:szCs w:val="22"/>
          <w:u w:val="single"/>
          <w:lang w:val="el-GR"/>
        </w:rPr>
        <w:t xml:space="preserve">ΕΕΕΣ </w:t>
      </w:r>
    </w:p>
    <w:p w14:paraId="0BB455B9" w14:textId="77777777" w:rsidR="00D41FD6" w:rsidRPr="00D07716" w:rsidRDefault="41A75F33">
      <w:pPr>
        <w:rPr>
          <w:rFonts w:ascii="Tahoma" w:eastAsia="Tahoma" w:hAnsi="Tahoma" w:cs="Tahoma"/>
          <w:szCs w:val="22"/>
          <w:lang w:val="el-GR"/>
        </w:rPr>
      </w:pPr>
      <w:r w:rsidRPr="00D07716">
        <w:rPr>
          <w:rFonts w:ascii="Tahoma" w:eastAsia="Tahoma" w:hAnsi="Tahoma" w:cs="Tahoma"/>
          <w:szCs w:val="22"/>
          <w:lang w:val="el-GR"/>
        </w:rPr>
        <w:t xml:space="preserve">Οι υποψήφιοι οικονομικοί υποβάλουν το ΕΕΕΣ, εντός του φακέλου των δικαιολογητικών συμμετοχής, ψηφιακά υπογεγραμμένο από τον κατά περίπτωση εκπρόσωπο του οικονομικού φορέα (ως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αίτησης συμμετοχής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 </w:t>
      </w:r>
    </w:p>
    <w:p w14:paraId="2049510F" w14:textId="5E56FEAF" w:rsidR="00D41FD6" w:rsidRPr="00D07716" w:rsidRDefault="41A75F33">
      <w:pPr>
        <w:rPr>
          <w:rFonts w:ascii="Tahoma" w:eastAsia="Tahoma" w:hAnsi="Tahoma" w:cs="Tahoma"/>
          <w:szCs w:val="22"/>
          <w:lang w:val="el-GR"/>
        </w:rPr>
      </w:pPr>
      <w:r w:rsidRPr="00D07716">
        <w:rPr>
          <w:rFonts w:ascii="Tahoma" w:eastAsia="Tahoma" w:hAnsi="Tahoma" w:cs="Tahoma"/>
          <w:szCs w:val="22"/>
          <w:lang w:val="el-GR"/>
        </w:rPr>
        <w:t xml:space="preserve">Οι προσφέροντες συμπληρώνουν το σχετικό πρότυπο ΕΕΕΣ το οποίο έχει αναρτηθεί, σε μορφή αρχείων τύπου XML και PDF, στη διαδικτυακή πύλη </w:t>
      </w:r>
      <w:hyperlink r:id="rId28" w:history="1">
        <w:r w:rsidRPr="00D07716">
          <w:rPr>
            <w:rStyle w:val="-"/>
            <w:rFonts w:ascii="Tahoma" w:eastAsia="Tahoma" w:hAnsi="Tahoma" w:cs="Tahoma"/>
            <w:color w:val="auto"/>
            <w:szCs w:val="22"/>
            <w:lang w:val="el-GR"/>
          </w:rPr>
          <w:t>www.promitheus.gov.gr</w:t>
        </w:r>
      </w:hyperlink>
      <w:r w:rsidRPr="00D07716">
        <w:rPr>
          <w:rFonts w:ascii="Tahoma" w:eastAsia="Tahoma" w:hAnsi="Tahoma" w:cs="Tahoma"/>
          <w:szCs w:val="22"/>
          <w:lang w:val="el-GR"/>
        </w:rPr>
        <w:t xml:space="preserve"> του ΕΣΗΔΗΣ και αποτελεί αναπόσπαστο τμήμα της διακήρυξης </w:t>
      </w:r>
      <w:r w:rsidR="00287B7E" w:rsidRPr="00D07716">
        <w:rPr>
          <w:rFonts w:ascii="Tahoma" w:hAnsi="Tahoma" w:cs="Tahoma"/>
          <w:u w:val="single"/>
          <w:lang w:val="el-GR"/>
        </w:rPr>
        <w:fldChar w:fldCharType="begin"/>
      </w:r>
      <w:r w:rsidR="00287B7E" w:rsidRPr="00D07716">
        <w:rPr>
          <w:rFonts w:ascii="Tahoma" w:hAnsi="Tahoma" w:cs="Tahoma"/>
          <w:u w:val="single"/>
          <w:lang w:val="el-GR"/>
        </w:rPr>
        <w:instrText xml:space="preserve"> REF _Ref119664686 \h  \* MERGEFORMAT </w:instrText>
      </w:r>
      <w:r w:rsidR="00287B7E" w:rsidRPr="00D07716">
        <w:rPr>
          <w:rFonts w:ascii="Tahoma" w:hAnsi="Tahoma" w:cs="Tahoma"/>
          <w:u w:val="single"/>
          <w:lang w:val="el-GR"/>
        </w:rPr>
      </w:r>
      <w:r w:rsidR="00287B7E" w:rsidRPr="00D07716">
        <w:rPr>
          <w:rFonts w:ascii="Tahoma" w:hAnsi="Tahoma" w:cs="Tahoma"/>
          <w:u w:val="single"/>
          <w:lang w:val="el-GR"/>
        </w:rPr>
        <w:fldChar w:fldCharType="separate"/>
      </w:r>
      <w:r w:rsidR="00C82D5F" w:rsidRPr="00C82D5F">
        <w:rPr>
          <w:rFonts w:ascii="Tahoma" w:hAnsi="Tahoma" w:cs="Tahoma"/>
          <w:u w:val="single"/>
          <w:lang w:val="el-GR"/>
        </w:rPr>
        <w:t>ΠΑΡΑΡΤΗΜΑ ΙΙ – ΕΕΕΣ</w:t>
      </w:r>
      <w:r w:rsidR="00287B7E" w:rsidRPr="00D07716">
        <w:rPr>
          <w:rFonts w:ascii="Tahoma" w:hAnsi="Tahoma" w:cs="Tahoma"/>
          <w:u w:val="single"/>
          <w:lang w:val="el-GR"/>
        </w:rPr>
        <w:fldChar w:fldCharType="end"/>
      </w:r>
      <w:r w:rsidRPr="00D07716">
        <w:rPr>
          <w:rFonts w:ascii="Tahoma" w:eastAsia="Tahoma" w:hAnsi="Tahoma" w:cs="Tahoma"/>
          <w:szCs w:val="22"/>
          <w:lang w:val="el-GR"/>
        </w:rPr>
        <w:t xml:space="preserve">. </w:t>
      </w:r>
    </w:p>
    <w:p w14:paraId="37B75E6D" w14:textId="77777777" w:rsidR="00D41FD6" w:rsidRPr="00D07716" w:rsidRDefault="41A75F33">
      <w:pPr>
        <w:rPr>
          <w:rFonts w:ascii="Tahoma" w:eastAsia="Tahoma" w:hAnsi="Tahoma" w:cs="Tahoma"/>
          <w:szCs w:val="22"/>
          <w:lang w:val="el-GR"/>
        </w:rPr>
      </w:pPr>
      <w:r w:rsidRPr="00D07716">
        <w:rPr>
          <w:rFonts w:ascii="Tahoma" w:eastAsia="Tahoma" w:hAnsi="Tahoma" w:cs="Tahoma"/>
          <w:szCs w:val="22"/>
          <w:lang w:val="el-GR"/>
        </w:rPr>
        <w:t>Επισημαίνονται τα ακόλουθα, αναφορικά με την συμπλήρωση και υποβολή του ΕΕΕΣ:</w:t>
      </w:r>
    </w:p>
    <w:p w14:paraId="10AE5B5C" w14:textId="77777777" w:rsidR="00D41FD6" w:rsidRPr="00D07716" w:rsidRDefault="41A75F33">
      <w:pPr>
        <w:rPr>
          <w:rFonts w:ascii="Tahoma" w:eastAsia="Tahoma" w:hAnsi="Tahoma" w:cs="Tahoma"/>
          <w:szCs w:val="22"/>
          <w:u w:val="single"/>
          <w:lang w:val="el-GR"/>
        </w:rPr>
      </w:pPr>
      <w:r w:rsidRPr="00D07716">
        <w:rPr>
          <w:rFonts w:ascii="Tahoma" w:eastAsia="Tahoma" w:hAnsi="Tahoma" w:cs="Tahoma"/>
          <w:szCs w:val="22"/>
          <w:lang w:val="el-GR"/>
        </w:rPr>
        <w:t xml:space="preserve">α. </w:t>
      </w:r>
      <w:r w:rsidRPr="00D07716">
        <w:rPr>
          <w:rFonts w:ascii="Tahoma" w:eastAsia="Tahoma" w:hAnsi="Tahoma" w:cs="Tahoma"/>
          <w:szCs w:val="22"/>
          <w:u w:val="single"/>
          <w:lang w:val="el-GR"/>
        </w:rPr>
        <w:t xml:space="preserve">ΕΕΕΣ –Οικονομικού Φορέα </w:t>
      </w:r>
    </w:p>
    <w:p w14:paraId="0BF39125" w14:textId="77777777" w:rsidR="00D41FD6" w:rsidRPr="00D07716" w:rsidRDefault="41A75F33">
      <w:pPr>
        <w:rPr>
          <w:rFonts w:ascii="Tahoma" w:eastAsia="Tahoma" w:hAnsi="Tahoma" w:cs="Tahoma"/>
          <w:szCs w:val="22"/>
          <w:lang w:val="el-GR"/>
        </w:rPr>
      </w:pPr>
      <w:r w:rsidRPr="00D07716">
        <w:rPr>
          <w:rFonts w:ascii="Tahoma" w:eastAsia="Tahoma" w:hAnsi="Tahoma" w:cs="Tahoma"/>
          <w:szCs w:val="22"/>
          <w:lang w:val="el-GR"/>
        </w:rPr>
        <w:t>Στην περίπτωση που ένας οικονομικός φορέας συμμετέχει μόνος του στο διαγωνισμό και δεν στηρίζεται στις ικανότητες άλλων οντοτήτων προκειμένου να ανταποκριθεί στα κριτήρια επιλογής, συμπληρώνει και υποβάλλει ένα (1) ΕΕΕΣ.</w:t>
      </w:r>
    </w:p>
    <w:p w14:paraId="1A13FF2D" w14:textId="77777777" w:rsidR="00D41FD6" w:rsidRPr="00D07716" w:rsidRDefault="41A75F33">
      <w:pPr>
        <w:rPr>
          <w:rFonts w:ascii="Tahoma" w:eastAsia="Tahoma" w:hAnsi="Tahoma" w:cs="Tahoma"/>
          <w:szCs w:val="22"/>
          <w:u w:val="single"/>
          <w:lang w:val="el-GR"/>
        </w:rPr>
      </w:pPr>
      <w:r w:rsidRPr="00D07716">
        <w:rPr>
          <w:rFonts w:ascii="Tahoma" w:eastAsia="Tahoma" w:hAnsi="Tahoma" w:cs="Tahoma"/>
          <w:szCs w:val="22"/>
          <w:u w:val="single"/>
          <w:lang w:val="el-GR"/>
        </w:rPr>
        <w:t>β. ΕΕΕΣ – Στήριξη Οικονομικού Φορέα στις ικανότητες άλλων φορέων</w:t>
      </w:r>
    </w:p>
    <w:p w14:paraId="0C3126CF" w14:textId="77777777" w:rsidR="00D41FD6" w:rsidRPr="00D07716" w:rsidRDefault="41A75F33">
      <w:pPr>
        <w:rPr>
          <w:rFonts w:ascii="Tahoma" w:eastAsia="Tahoma" w:hAnsi="Tahoma" w:cs="Tahoma"/>
          <w:szCs w:val="22"/>
          <w:lang w:val="el-GR"/>
        </w:rPr>
      </w:pPr>
      <w:r w:rsidRPr="00D07716">
        <w:rPr>
          <w:rFonts w:ascii="Tahoma" w:eastAsia="Tahoma" w:hAnsi="Tahoma" w:cs="Tahoma"/>
          <w:szCs w:val="22"/>
          <w:lang w:val="el-GR"/>
        </w:rPr>
        <w:lastRenderedPageBreak/>
        <w:t>Στην περίπτωση που ένας οικονομικός φορέας στηρίζεται στις ικανότητες μίας ή περισσότερων άλλων οντοτήτων προκειμένου να ανταποκριθεί στα κριτήρια επιλογής, με την προσφορά υποβάλλεται χωριστό ΕΕΕΣ, που συμπληρώνεται και υπογράφεται ψηφιακά από τον τρίτο/</w:t>
      </w:r>
      <w:proofErr w:type="spellStart"/>
      <w:r w:rsidRPr="00D07716">
        <w:rPr>
          <w:rFonts w:ascii="Tahoma" w:eastAsia="Tahoma" w:hAnsi="Tahoma" w:cs="Tahoma"/>
          <w:szCs w:val="22"/>
          <w:lang w:val="el-GR"/>
        </w:rPr>
        <w:t>ους</w:t>
      </w:r>
      <w:proofErr w:type="spellEnd"/>
      <w:r w:rsidRPr="00D07716">
        <w:rPr>
          <w:rFonts w:ascii="Tahoma" w:eastAsia="Tahoma" w:hAnsi="Tahoma" w:cs="Tahoma"/>
          <w:szCs w:val="22"/>
          <w:lang w:val="el-GR"/>
        </w:rPr>
        <w:t>, συμπληρώνοντας:</w:t>
      </w:r>
    </w:p>
    <w:p w14:paraId="54AA9549" w14:textId="77777777" w:rsidR="00D41FD6" w:rsidRPr="00D07716" w:rsidRDefault="41A75F33" w:rsidP="00667B3D">
      <w:pPr>
        <w:pStyle w:val="afb"/>
        <w:numPr>
          <w:ilvl w:val="0"/>
          <w:numId w:val="41"/>
        </w:numPr>
        <w:rPr>
          <w:rFonts w:ascii="Tahoma" w:eastAsia="Calibri" w:hAnsi="Tahoma" w:cs="Tahoma"/>
          <w:szCs w:val="22"/>
          <w:lang w:val="el-GR"/>
        </w:rPr>
      </w:pPr>
      <w:r w:rsidRPr="00D07716">
        <w:rPr>
          <w:rFonts w:ascii="Tahoma" w:eastAsia="Calibri" w:hAnsi="Tahoma" w:cs="Tahoma"/>
          <w:szCs w:val="22"/>
          <w:lang w:val="el-GR"/>
        </w:rPr>
        <w:t xml:space="preserve">τις ενότητες των Α και Β του Μέρους ΙΙ , το Μέρος ΙΙΙ , το Μέρος </w:t>
      </w:r>
      <w:r w:rsidRPr="00D07716">
        <w:rPr>
          <w:rFonts w:ascii="Tahoma" w:eastAsia="Calibri" w:hAnsi="Tahoma" w:cs="Tahoma"/>
          <w:szCs w:val="22"/>
        </w:rPr>
        <w:t>IV</w:t>
      </w:r>
      <w:r w:rsidRPr="00D07716">
        <w:rPr>
          <w:rFonts w:ascii="Tahoma" w:eastAsia="Calibri" w:hAnsi="Tahoma" w:cs="Tahoma"/>
          <w:szCs w:val="22"/>
          <w:lang w:val="el-GR"/>
        </w:rPr>
        <w:t xml:space="preserve"> σχετικά με τις ικανότητες που δανείζει στον υποψήφιο οικονομικό φορέα καθώς και το Μέρος </w:t>
      </w:r>
      <w:r w:rsidRPr="00D07716">
        <w:rPr>
          <w:rFonts w:ascii="Tahoma" w:eastAsia="Calibri" w:hAnsi="Tahoma" w:cs="Tahoma"/>
          <w:szCs w:val="22"/>
          <w:lang w:val="en-US"/>
        </w:rPr>
        <w:t>VI</w:t>
      </w:r>
      <w:r w:rsidRPr="00D07716">
        <w:rPr>
          <w:rFonts w:ascii="Tahoma" w:eastAsia="Calibri" w:hAnsi="Tahoma" w:cs="Tahoma"/>
          <w:szCs w:val="22"/>
          <w:lang w:val="el-GR"/>
        </w:rPr>
        <w:t xml:space="preserve"> Άλλες Δηλώσεις </w:t>
      </w:r>
    </w:p>
    <w:p w14:paraId="2F2DF34D" w14:textId="77777777" w:rsidR="00D41FD6" w:rsidRPr="00D07716" w:rsidRDefault="41A75F33" w:rsidP="00667B3D">
      <w:pPr>
        <w:rPr>
          <w:rFonts w:ascii="Tahoma" w:eastAsia="Tahoma" w:hAnsi="Tahoma" w:cs="Tahoma"/>
          <w:szCs w:val="22"/>
          <w:lang w:val="el-GR"/>
        </w:rPr>
      </w:pPr>
      <w:r w:rsidRPr="00D07716">
        <w:rPr>
          <w:rFonts w:ascii="Tahoma" w:eastAsia="Tahoma" w:hAnsi="Tahoma" w:cs="Tahoma"/>
          <w:szCs w:val="22"/>
          <w:lang w:val="el-GR"/>
        </w:rPr>
        <w:t xml:space="preserve">Για την υπογραφή του ΕΕΕΣ του τρίτου/ων ισχύουν τα ανωτέρω αναφερόμενα για την υπογραφή του ΕΕΕΣ του προσφέροντος. </w:t>
      </w:r>
    </w:p>
    <w:p w14:paraId="10DBAC63" w14:textId="77777777" w:rsidR="00D41FD6" w:rsidRPr="00D07716" w:rsidRDefault="41A75F33">
      <w:pPr>
        <w:rPr>
          <w:rFonts w:ascii="Tahoma" w:eastAsia="Tahoma" w:hAnsi="Tahoma" w:cs="Tahoma"/>
          <w:szCs w:val="22"/>
          <w:u w:val="single"/>
          <w:lang w:val="el-GR"/>
        </w:rPr>
      </w:pPr>
      <w:r w:rsidRPr="00D07716">
        <w:rPr>
          <w:rFonts w:ascii="Tahoma" w:eastAsia="Tahoma" w:hAnsi="Tahoma" w:cs="Tahoma"/>
          <w:szCs w:val="22"/>
          <w:u w:val="single"/>
          <w:lang w:val="el-GR"/>
        </w:rPr>
        <w:t>γ. ΕΕΕΣ - Ενώσεις οικονομικών φορέων Κοινοπραξίες κλπ</w:t>
      </w:r>
      <w:r w:rsidR="00C32EB4" w:rsidRPr="00D07716">
        <w:rPr>
          <w:rFonts w:ascii="Tahoma" w:eastAsia="Tahoma" w:hAnsi="Tahoma" w:cs="Tahoma"/>
          <w:szCs w:val="22"/>
          <w:u w:val="single"/>
          <w:lang w:val="el-GR"/>
        </w:rPr>
        <w:t>.</w:t>
      </w:r>
    </w:p>
    <w:p w14:paraId="56711C84" w14:textId="77777777" w:rsidR="00D41FD6" w:rsidRPr="00D07716" w:rsidRDefault="41A75F33">
      <w:pPr>
        <w:rPr>
          <w:rFonts w:ascii="Tahoma" w:eastAsia="Tahoma" w:hAnsi="Tahoma" w:cs="Tahoma"/>
          <w:szCs w:val="22"/>
          <w:lang w:val="el-GR"/>
        </w:rPr>
      </w:pPr>
      <w:r w:rsidRPr="00D07716">
        <w:rPr>
          <w:rFonts w:ascii="Tahoma" w:eastAsia="Tahoma" w:hAnsi="Tahoma" w:cs="Tahoma"/>
          <w:szCs w:val="22"/>
          <w:lang w:val="el-GR"/>
        </w:rPr>
        <w:t>Στην περίπτωση συμμετοχής στο διαγωνισμό από κοινού ομίλων οικονομικών φορέων (</w:t>
      </w:r>
      <w:proofErr w:type="spellStart"/>
      <w:r w:rsidRPr="00D07716">
        <w:rPr>
          <w:rFonts w:ascii="Tahoma" w:eastAsia="Tahoma" w:hAnsi="Tahoma" w:cs="Tahoma"/>
          <w:szCs w:val="22"/>
          <w:lang w:val="el-GR"/>
        </w:rPr>
        <w:t>λ.χ</w:t>
      </w:r>
      <w:proofErr w:type="spellEnd"/>
      <w:r w:rsidRPr="00D07716">
        <w:rPr>
          <w:rFonts w:ascii="Tahoma" w:eastAsia="Tahoma" w:hAnsi="Tahoma" w:cs="Tahoma"/>
          <w:szCs w:val="22"/>
          <w:lang w:val="el-GR"/>
        </w:rPr>
        <w:t xml:space="preserve"> ενώσεων, κοινοπραξιών, συνεταιρισμών κλπ</w:t>
      </w:r>
      <w:r w:rsidR="00C32EB4" w:rsidRPr="00D07716">
        <w:rPr>
          <w:rFonts w:ascii="Tahoma" w:eastAsia="Tahoma" w:hAnsi="Tahoma" w:cs="Tahoma"/>
          <w:szCs w:val="22"/>
          <w:lang w:val="el-GR"/>
        </w:rPr>
        <w:t>.</w:t>
      </w:r>
      <w:r w:rsidRPr="00D07716">
        <w:rPr>
          <w:rFonts w:ascii="Tahoma" w:eastAsia="Tahoma" w:hAnsi="Tahoma" w:cs="Tahoma"/>
          <w:szCs w:val="22"/>
          <w:lang w:val="el-GR"/>
        </w:rPr>
        <w:t>), υποβάλλεται χωριστό ΕΕΕΣ για κάθε έναν συμμετέχοντα οικονομικό φορέα.</w:t>
      </w:r>
    </w:p>
    <w:p w14:paraId="4C5FE9E4" w14:textId="77777777" w:rsidR="00D41FD6" w:rsidRPr="00D07716" w:rsidRDefault="41A75F33">
      <w:pPr>
        <w:rPr>
          <w:rFonts w:ascii="Tahoma" w:eastAsia="Tahoma" w:hAnsi="Tahoma" w:cs="Tahoma"/>
          <w:szCs w:val="22"/>
          <w:u w:val="single"/>
          <w:lang w:val="el-GR"/>
        </w:rPr>
      </w:pPr>
      <w:r w:rsidRPr="00D07716">
        <w:rPr>
          <w:rFonts w:ascii="Tahoma" w:eastAsia="Tahoma" w:hAnsi="Tahoma" w:cs="Tahoma"/>
          <w:szCs w:val="22"/>
          <w:u w:val="single"/>
          <w:lang w:val="el-GR"/>
        </w:rPr>
        <w:t>δ. ΕΕΕΣ - Υπεργολάβοι:</w:t>
      </w:r>
    </w:p>
    <w:p w14:paraId="169CA5EC" w14:textId="77777777" w:rsidR="00D41FD6" w:rsidRPr="00D07716" w:rsidRDefault="41A75F33">
      <w:pPr>
        <w:rPr>
          <w:rFonts w:ascii="Tahoma" w:eastAsia="Tahoma" w:hAnsi="Tahoma" w:cs="Tahoma"/>
          <w:szCs w:val="22"/>
          <w:lang w:val="el-GR"/>
        </w:rPr>
      </w:pPr>
      <w:r w:rsidRPr="00D07716">
        <w:rPr>
          <w:rFonts w:ascii="Tahoma" w:eastAsia="Tahoma" w:hAnsi="Tahoma" w:cs="Tahoma"/>
          <w:szCs w:val="22"/>
          <w:lang w:val="el-GR"/>
        </w:rPr>
        <w:t>Σε περίπτωση που ο προσφέρων προτίθεται να αναθέσει υπό μορφή υπεργολαβίας σε τρίτο/</w:t>
      </w:r>
      <w:proofErr w:type="spellStart"/>
      <w:r w:rsidRPr="00D07716">
        <w:rPr>
          <w:rFonts w:ascii="Tahoma" w:eastAsia="Tahoma" w:hAnsi="Tahoma" w:cs="Tahoma"/>
          <w:szCs w:val="22"/>
          <w:lang w:val="el-GR"/>
        </w:rPr>
        <w:t>ους</w:t>
      </w:r>
      <w:proofErr w:type="spellEnd"/>
      <w:r w:rsidRPr="00D07716">
        <w:rPr>
          <w:rFonts w:ascii="Tahoma" w:eastAsia="Tahoma" w:hAnsi="Tahoma" w:cs="Tahoma"/>
          <w:szCs w:val="22"/>
          <w:lang w:val="el-GR"/>
        </w:rPr>
        <w:t xml:space="preserve"> (βλ. ΕΕΕΣ, μέρος ΙΙ, παράγραφος Δ «Πληροφορίες σχετικά με υπεργολάβους στην ικανότητα των οποίων δεν στηρίζεται ο οικονομικός φορέας») και το τμήμα του έργου που πρόκειται να ανατεθεί </w:t>
      </w:r>
      <w:proofErr w:type="spellStart"/>
      <w:r w:rsidRPr="00D07716">
        <w:rPr>
          <w:rFonts w:ascii="Tahoma" w:eastAsia="Tahoma" w:hAnsi="Tahoma" w:cs="Tahoma"/>
          <w:szCs w:val="22"/>
          <w:lang w:val="el-GR"/>
        </w:rPr>
        <w:t>υπεργολαβικά</w:t>
      </w:r>
      <w:proofErr w:type="spellEnd"/>
      <w:r w:rsidRPr="00D07716">
        <w:rPr>
          <w:rFonts w:ascii="Tahoma" w:eastAsia="Tahoma" w:hAnsi="Tahoma" w:cs="Tahoma"/>
          <w:szCs w:val="22"/>
          <w:lang w:val="el-GR"/>
        </w:rPr>
        <w:t xml:space="preserve"> υπερβαίνει το τριάντα τοις εκατό (30%) της συνολικής αξίας της σύμβασης, τότε ο υπεργολάβος συμπληρώνει και υπογράφει ψηφιακά χωριστό ΕΕΕΣ, το οποίο υποβάλλεται εντός του φακέλου δικαιολογητικών συμμετοχής, συμπληρώνοντας τα πεδία της ενότητας Α και Β του Μέρους ΙΙ και τα πεδία των ενοτήτων του Μέρους ΙΙΙ καθώς και το Μέρος </w:t>
      </w:r>
      <w:r w:rsidRPr="00D07716">
        <w:rPr>
          <w:rFonts w:ascii="Tahoma" w:eastAsia="Tahoma" w:hAnsi="Tahoma" w:cs="Tahoma"/>
          <w:szCs w:val="22"/>
          <w:lang w:val="en-US"/>
        </w:rPr>
        <w:t>VI</w:t>
      </w:r>
      <w:r w:rsidRPr="00D07716">
        <w:rPr>
          <w:rFonts w:ascii="Tahoma" w:eastAsia="Tahoma" w:hAnsi="Tahoma" w:cs="Tahoma"/>
          <w:szCs w:val="22"/>
          <w:lang w:val="el-GR"/>
        </w:rPr>
        <w:t xml:space="preserve"> Άλλες Δηλώσεις. </w:t>
      </w:r>
    </w:p>
    <w:p w14:paraId="12961D43" w14:textId="77777777" w:rsidR="00D41FD6" w:rsidRPr="00D07716" w:rsidRDefault="41A75F33" w:rsidP="33F3C37B">
      <w:pPr>
        <w:rPr>
          <w:rFonts w:ascii="Tahoma" w:hAnsi="Tahoma" w:cs="Tahoma"/>
          <w:szCs w:val="22"/>
          <w:lang w:val="el-GR"/>
        </w:rPr>
      </w:pPr>
      <w:r w:rsidRPr="00D07716">
        <w:rPr>
          <w:rFonts w:ascii="Tahoma" w:eastAsia="Tahoma" w:hAnsi="Tahoma" w:cs="Tahoma"/>
          <w:szCs w:val="22"/>
          <w:lang w:val="el-GR"/>
        </w:rPr>
        <w:t>Για την υπογραφή του ΕΕΕΣ του υπεργολάβου ισχύουν και εφαρμόζονται τα ανωτέρω αναφερόμενα για την υπογραφή του ΕΕΕΣ του προσφέροντος.</w:t>
      </w:r>
    </w:p>
    <w:p w14:paraId="23ED549B" w14:textId="77777777" w:rsidR="007525C8" w:rsidRPr="00D07716" w:rsidRDefault="00D41FD6" w:rsidP="00976FE3">
      <w:pPr>
        <w:pStyle w:val="3"/>
        <w:rPr>
          <w:rFonts w:ascii="Tahoma" w:hAnsi="Tahoma" w:cs="Tahoma"/>
          <w:lang w:val="el-GR"/>
        </w:rPr>
      </w:pPr>
      <w:bookmarkStart w:id="83" w:name="_Toc120716082"/>
      <w:r w:rsidRPr="00D07716">
        <w:rPr>
          <w:rFonts w:ascii="Tahoma" w:hAnsi="Tahoma" w:cs="Tahoma"/>
          <w:lang w:val="el-GR"/>
        </w:rPr>
        <w:t xml:space="preserve">2.4.3.2 </w:t>
      </w:r>
      <w:r w:rsidR="007525C8" w:rsidRPr="00D07716">
        <w:rPr>
          <w:rFonts w:ascii="Tahoma" w:hAnsi="Tahoma" w:cs="Tahoma"/>
          <w:lang w:val="el-GR"/>
        </w:rPr>
        <w:t>Τεχνική Προσφορά</w:t>
      </w:r>
      <w:bookmarkEnd w:id="83"/>
    </w:p>
    <w:p w14:paraId="62D379CD" w14:textId="42B54377" w:rsidR="00D41FD6" w:rsidRPr="00D07716" w:rsidRDefault="0B0C51B6" w:rsidP="33F3C37B">
      <w:pPr>
        <w:rPr>
          <w:rFonts w:ascii="Tahoma" w:hAnsi="Tahoma" w:cs="Tahoma"/>
          <w:lang w:val="el-GR"/>
        </w:rPr>
      </w:pPr>
      <w:r w:rsidRPr="00D07716">
        <w:rPr>
          <w:rFonts w:ascii="Tahoma" w:hAnsi="Tahoma" w:cs="Tahoma"/>
          <w:lang w:val="el-GR"/>
        </w:rPr>
        <w:t xml:space="preserve"> H τεχνική προσφορά θα πρέπει να καλύπτει όλες τις απαιτήσεις και τις προδιαγραφές της παρούσας και συγκεκριμένα του Παραρτήματος </w:t>
      </w:r>
      <w:r w:rsidR="00F82E4E" w:rsidRPr="00D07716">
        <w:rPr>
          <w:rFonts w:ascii="Tahoma" w:hAnsi="Tahoma" w:cs="Tahoma"/>
          <w:lang w:val="el-GR"/>
        </w:rPr>
        <w:t>«</w:t>
      </w:r>
      <w:r w:rsidR="00591657" w:rsidRPr="00D07716">
        <w:rPr>
          <w:rFonts w:ascii="Tahoma" w:hAnsi="Tahoma" w:cs="Tahoma"/>
          <w:u w:val="single"/>
          <w:lang w:val="el-GR"/>
        </w:rPr>
        <w:fldChar w:fldCharType="begin"/>
      </w:r>
      <w:r w:rsidR="00591657" w:rsidRPr="00D07716">
        <w:rPr>
          <w:rFonts w:ascii="Tahoma" w:hAnsi="Tahoma" w:cs="Tahoma"/>
          <w:u w:val="single"/>
          <w:lang w:val="el-GR"/>
        </w:rPr>
        <w:instrText xml:space="preserve"> REF _Ref119664947 \h  \* MERGEFORMAT </w:instrText>
      </w:r>
      <w:r w:rsidR="00591657" w:rsidRPr="00D07716">
        <w:rPr>
          <w:rFonts w:ascii="Tahoma" w:hAnsi="Tahoma" w:cs="Tahoma"/>
          <w:u w:val="single"/>
          <w:lang w:val="el-GR"/>
        </w:rPr>
      </w:r>
      <w:r w:rsidR="00591657" w:rsidRPr="00D07716">
        <w:rPr>
          <w:rFonts w:ascii="Tahoma" w:hAnsi="Tahoma" w:cs="Tahoma"/>
          <w:u w:val="single"/>
          <w:lang w:val="el-GR"/>
        </w:rPr>
        <w:fldChar w:fldCharType="separate"/>
      </w:r>
      <w:r w:rsidR="00C82D5F" w:rsidRPr="00C82D5F">
        <w:rPr>
          <w:rFonts w:ascii="Tahoma" w:hAnsi="Tahoma" w:cs="Tahoma"/>
          <w:u w:val="single"/>
          <w:lang w:val="el-GR"/>
        </w:rPr>
        <w:t>ΠΑΡΑΡΤΗΜΑ Ι – Αναλυτική Περιγραφή Φυσικού και Οικονομικού Αντικειμένου της Σύμβασης</w:t>
      </w:r>
      <w:r w:rsidR="00591657" w:rsidRPr="00D07716">
        <w:rPr>
          <w:rFonts w:ascii="Tahoma" w:hAnsi="Tahoma" w:cs="Tahoma"/>
          <w:u w:val="single"/>
          <w:lang w:val="el-GR"/>
        </w:rPr>
        <w:fldChar w:fldCharType="end"/>
      </w:r>
      <w:r w:rsidR="00F82E4E" w:rsidRPr="00D07716">
        <w:rPr>
          <w:rFonts w:ascii="Tahoma" w:hAnsi="Tahoma" w:cs="Tahoma"/>
          <w:lang w:val="el-GR"/>
        </w:rPr>
        <w:t>»</w:t>
      </w:r>
      <w:r w:rsidRPr="00D07716">
        <w:rPr>
          <w:rFonts w:ascii="Tahoma" w:hAnsi="Tahoma" w:cs="Tahoma"/>
          <w:lang w:val="el-GR"/>
        </w:rPr>
        <w:t xml:space="preserve"> της παρούσας Διακήρυξης, περιγράφοντας ακριβώς πώς οι συγκεκριμένες απαιτήσεις και προδιαγραφές πληρούνται. Περιλαμβάνει ιδίως τα έγγραφα και δικαιολογητικά, βάσει των οποίων θα αξιολογηθεί η καταλληλόλητα των προσφερόμενων υπηρεσιών, με βάση το κριτήριο ανάθεσης, σύμφωνα με τα αναλυτικώς αναφερόμενα στο ως άνω Παράρτημα.</w:t>
      </w:r>
    </w:p>
    <w:p w14:paraId="65F48FDA" w14:textId="1E23B87F" w:rsidR="00D41FD6" w:rsidRPr="00D07716" w:rsidRDefault="0B0C51B6" w:rsidP="33F3C37B">
      <w:pPr>
        <w:rPr>
          <w:rFonts w:ascii="Tahoma" w:hAnsi="Tahoma" w:cs="Tahoma"/>
          <w:lang w:val="el-GR"/>
        </w:rPr>
      </w:pPr>
      <w:r w:rsidRPr="00D07716">
        <w:rPr>
          <w:rFonts w:ascii="Tahoma" w:hAnsi="Tahoma" w:cs="Tahoma"/>
          <w:lang w:val="el-GR"/>
        </w:rPr>
        <w:t xml:space="preserve">Οι τεχνικές προδιαγραφές της παρούσας δεν έχουν αποτυπωθεί στις ειδικές ηλεκτρονικές φόρμες του ΕΣΗΔΗΣ, για αυτό οι υποψήφιοι Οικονομικοί Φορείς συντάσσουν την τεχνική προσφορά τους και υποβάλλουν ψηφιακά υπογεγραμμένα τα σχετικά ηλεκτρονικά αρχεία της Τεχνικής Προσφοράς σύμφωνα με το  </w:t>
      </w:r>
      <w:r w:rsidR="00F82E4E" w:rsidRPr="00D07716">
        <w:rPr>
          <w:rFonts w:ascii="Tahoma" w:hAnsi="Tahoma" w:cs="Tahoma"/>
          <w:lang w:val="el-GR"/>
        </w:rPr>
        <w:t>«</w:t>
      </w:r>
      <w:r w:rsidR="00391C47" w:rsidRPr="00D07716">
        <w:rPr>
          <w:rFonts w:ascii="Tahoma" w:hAnsi="Tahoma" w:cs="Tahoma"/>
          <w:u w:val="single"/>
          <w:lang w:val="el-GR"/>
        </w:rPr>
        <w:fldChar w:fldCharType="begin"/>
      </w:r>
      <w:r w:rsidR="00391C47" w:rsidRPr="00D07716">
        <w:rPr>
          <w:rFonts w:ascii="Tahoma" w:hAnsi="Tahoma" w:cs="Tahoma"/>
          <w:u w:val="single"/>
          <w:lang w:val="el-GR"/>
        </w:rPr>
        <w:instrText xml:space="preserve"> REF _Ref117422183 \h  \* MERGEFORMAT </w:instrText>
      </w:r>
      <w:r w:rsidR="00391C47" w:rsidRPr="00D07716">
        <w:rPr>
          <w:rFonts w:ascii="Tahoma" w:hAnsi="Tahoma" w:cs="Tahoma"/>
          <w:u w:val="single"/>
          <w:lang w:val="el-GR"/>
        </w:rPr>
      </w:r>
      <w:r w:rsidR="00391C47" w:rsidRPr="00D07716">
        <w:rPr>
          <w:rFonts w:ascii="Tahoma" w:hAnsi="Tahoma" w:cs="Tahoma"/>
          <w:u w:val="single"/>
          <w:lang w:val="el-GR"/>
        </w:rPr>
        <w:fldChar w:fldCharType="separate"/>
      </w:r>
      <w:r w:rsidR="00C82D5F" w:rsidRPr="00C82D5F">
        <w:rPr>
          <w:rFonts w:ascii="Tahoma" w:eastAsia="Tahoma" w:hAnsi="Tahoma" w:cs="Tahoma"/>
          <w:u w:val="single"/>
          <w:lang w:val="el-GR"/>
        </w:rPr>
        <w:t>ΠΑΡΑΡΤΗΜΑ ΙV – Υπόδειγμα Τεχνικής Προσφοράς</w:t>
      </w:r>
      <w:r w:rsidR="00391C47" w:rsidRPr="00D07716">
        <w:rPr>
          <w:rFonts w:ascii="Tahoma" w:hAnsi="Tahoma" w:cs="Tahoma"/>
          <w:u w:val="single"/>
          <w:lang w:val="el-GR"/>
        </w:rPr>
        <w:fldChar w:fldCharType="end"/>
      </w:r>
      <w:r w:rsidR="00F82E4E" w:rsidRPr="00D07716">
        <w:rPr>
          <w:rFonts w:ascii="Tahoma" w:hAnsi="Tahoma" w:cs="Tahoma"/>
          <w:lang w:val="el-GR"/>
        </w:rPr>
        <w:t>»</w:t>
      </w:r>
      <w:r w:rsidRPr="00D07716">
        <w:rPr>
          <w:rFonts w:ascii="Tahoma" w:hAnsi="Tahoma" w:cs="Tahoma"/>
          <w:lang w:val="el-GR"/>
        </w:rPr>
        <w:t xml:space="preserve"> της παρούσας διακήρυξης (σε συμπιεσμένη μορφή και κατά προτίμηση σε ένα (1) αρχείο </w:t>
      </w:r>
      <w:proofErr w:type="spellStart"/>
      <w:r w:rsidRPr="00D07716">
        <w:rPr>
          <w:rFonts w:ascii="Tahoma" w:hAnsi="Tahoma" w:cs="Tahoma"/>
          <w:lang w:val="el-GR"/>
        </w:rPr>
        <w:t>pdf</w:t>
      </w:r>
      <w:proofErr w:type="spellEnd"/>
      <w:r w:rsidRPr="00D07716">
        <w:rPr>
          <w:rFonts w:ascii="Tahoma" w:hAnsi="Tahoma" w:cs="Tahoma"/>
          <w:lang w:val="el-GR"/>
        </w:rPr>
        <w:t>). Επιπλέον οι οικονομικοί φορείς αναφέρουν στην τεχνική προσφορά τους το τμήμα της σύμβασης που προτίθενται να αναθέσουν υπό μορφή υπεργολαβίας σε τρίτους, καθώς και τους υπεργολάβους που προτείνουν.</w:t>
      </w:r>
    </w:p>
    <w:p w14:paraId="723F8AFD" w14:textId="77777777" w:rsidR="00D41FD6" w:rsidRPr="00D07716" w:rsidRDefault="00D41FD6">
      <w:pPr>
        <w:pStyle w:val="3"/>
        <w:rPr>
          <w:rFonts w:ascii="Tahoma" w:hAnsi="Tahoma" w:cs="Tahoma"/>
          <w:lang w:val="el-GR"/>
        </w:rPr>
      </w:pPr>
      <w:bookmarkStart w:id="84" w:name="_Toc120716083"/>
      <w:r w:rsidRPr="00D07716">
        <w:rPr>
          <w:rFonts w:ascii="Tahoma" w:hAnsi="Tahoma" w:cs="Tahoma"/>
          <w:lang w:val="el-GR"/>
        </w:rPr>
        <w:t>2.4.4</w:t>
      </w:r>
      <w:r w:rsidRPr="00D07716">
        <w:rPr>
          <w:rFonts w:ascii="Tahoma" w:hAnsi="Tahoma" w:cs="Tahoma"/>
          <w:lang w:val="el-GR"/>
        </w:rPr>
        <w:tab/>
        <w:t>Περιεχόμενα Φακέλου «Οικονομική Προσφορά» / Τρόπος σύνταξης και υποβολής οικονομικών προσφορών</w:t>
      </w:r>
      <w:bookmarkEnd w:id="84"/>
    </w:p>
    <w:p w14:paraId="0AC4023A" w14:textId="77777777" w:rsidR="00D41FD6" w:rsidRPr="00D07716" w:rsidRDefault="6AD09A4C" w:rsidP="33F3C37B">
      <w:pPr>
        <w:rPr>
          <w:rFonts w:ascii="Tahoma" w:hAnsi="Tahoma" w:cs="Tahoma"/>
          <w:lang w:val="el-GR"/>
        </w:rPr>
      </w:pPr>
      <w:r w:rsidRPr="00D07716">
        <w:rPr>
          <w:rFonts w:ascii="Tahoma" w:hAnsi="Tahoma" w:cs="Tahoma"/>
          <w:lang w:val="el-GR"/>
        </w:rPr>
        <w:t xml:space="preserve">Η οικονομική προσφορά συντάσσεται με βάση το κριτήριο ανάθεσης και σύμφωνα με το υπόδειγμα που παρέχεται στο </w:t>
      </w:r>
      <w:r w:rsidR="00F82E4E" w:rsidRPr="00D07716">
        <w:rPr>
          <w:rFonts w:ascii="Tahoma" w:hAnsi="Tahoma" w:cs="Tahoma"/>
          <w:lang w:val="el-GR"/>
        </w:rPr>
        <w:t>«</w:t>
      </w:r>
      <w:r w:rsidRPr="00D07716">
        <w:rPr>
          <w:rFonts w:ascii="Tahoma" w:hAnsi="Tahoma" w:cs="Tahoma"/>
          <w:lang w:val="el-GR"/>
        </w:rPr>
        <w:t>ΠΑΡΑΡΤΗΜΑ V – Υπόδειγμα Οικονομικής Προσφοράς</w:t>
      </w:r>
      <w:r w:rsidR="00F82E4E" w:rsidRPr="00D07716">
        <w:rPr>
          <w:rFonts w:ascii="Tahoma" w:hAnsi="Tahoma" w:cs="Tahoma"/>
          <w:lang w:val="el-GR"/>
        </w:rPr>
        <w:t>»</w:t>
      </w:r>
      <w:r w:rsidRPr="00D07716">
        <w:rPr>
          <w:rFonts w:ascii="Tahoma" w:hAnsi="Tahoma" w:cs="Tahoma"/>
          <w:lang w:val="el-GR"/>
        </w:rPr>
        <w:t xml:space="preserve"> της παρούσας Διακήρυξης και υποβάλλεται ηλεκτρονικά σε μορφή αρχείου .</w:t>
      </w:r>
      <w:proofErr w:type="spellStart"/>
      <w:r w:rsidRPr="00D07716">
        <w:rPr>
          <w:rFonts w:ascii="Tahoma" w:hAnsi="Tahoma" w:cs="Tahoma"/>
          <w:lang w:val="el-GR"/>
        </w:rPr>
        <w:t>pdf</w:t>
      </w:r>
      <w:proofErr w:type="spellEnd"/>
      <w:r w:rsidRPr="00D07716">
        <w:rPr>
          <w:rFonts w:ascii="Tahoma" w:hAnsi="Tahoma" w:cs="Tahoma"/>
          <w:lang w:val="el-GR"/>
        </w:rPr>
        <w:t xml:space="preserve"> ψηφιακά υπογεγραμμένη, στον </w:t>
      </w:r>
      <w:proofErr w:type="spellStart"/>
      <w:r w:rsidRPr="00D07716">
        <w:rPr>
          <w:rFonts w:ascii="Tahoma" w:hAnsi="Tahoma" w:cs="Tahoma"/>
          <w:lang w:val="el-GR"/>
        </w:rPr>
        <w:t>Υποφάκελο</w:t>
      </w:r>
      <w:proofErr w:type="spellEnd"/>
      <w:r w:rsidRPr="00D07716">
        <w:rPr>
          <w:rFonts w:ascii="Tahoma" w:hAnsi="Tahoma" w:cs="Tahoma"/>
          <w:lang w:val="el-GR"/>
        </w:rPr>
        <w:t xml:space="preserve"> «Οικονομική Προσφορά». </w:t>
      </w:r>
    </w:p>
    <w:p w14:paraId="1C96175B" w14:textId="61278E62" w:rsidR="6AD09A4C" w:rsidRPr="00D07716" w:rsidRDefault="6AD09A4C" w:rsidP="33F3C37B">
      <w:pPr>
        <w:rPr>
          <w:rFonts w:ascii="Tahoma" w:hAnsi="Tahoma" w:cs="Tahoma"/>
          <w:lang w:val="el-GR"/>
        </w:rPr>
      </w:pPr>
      <w:r w:rsidRPr="00D07716">
        <w:rPr>
          <w:rFonts w:ascii="Tahoma" w:hAnsi="Tahoma" w:cs="Tahoma"/>
          <w:lang w:val="el-GR"/>
        </w:rPr>
        <w:t xml:space="preserve">Η τιμή </w:t>
      </w:r>
      <w:r w:rsidR="000A5692" w:rsidRPr="00D07716">
        <w:rPr>
          <w:rFonts w:ascii="Tahoma" w:hAnsi="Tahoma" w:cs="Tahoma"/>
          <w:lang w:val="el-GR"/>
        </w:rPr>
        <w:t xml:space="preserve">της παρεχόμενης υπηρεσίας </w:t>
      </w:r>
      <w:r w:rsidRPr="00D07716">
        <w:rPr>
          <w:rFonts w:ascii="Tahoma" w:hAnsi="Tahoma" w:cs="Tahoma"/>
          <w:lang w:val="el-GR"/>
        </w:rPr>
        <w:t>δίνεται σε ευρώ ανά μονάδα μέτρησης.</w:t>
      </w:r>
    </w:p>
    <w:p w14:paraId="450ABEF2" w14:textId="77777777" w:rsidR="6AD09A4C" w:rsidRPr="00D07716" w:rsidRDefault="6AD09A4C" w:rsidP="33F3C37B">
      <w:pPr>
        <w:rPr>
          <w:rFonts w:ascii="Tahoma" w:hAnsi="Tahoma" w:cs="Tahoma"/>
          <w:lang w:val="el-GR"/>
        </w:rPr>
      </w:pPr>
      <w:r w:rsidRPr="00D07716">
        <w:rPr>
          <w:rFonts w:ascii="Tahoma" w:hAnsi="Tahoma" w:cs="Tahoma"/>
          <w:lang w:val="el-GR"/>
        </w:rPr>
        <w:t xml:space="preserve">Στην τιμή περιλαμβάνονται οι υπέρ τρίτων κρατήσεις, ως και κάθε άλλη επιβάρυνση, σύμφωνα με την κείμενη νομοθεσία, μη συμπεριλαμβανομένου Φ.Π.Α., για την παροχή των υπηρεσιών στον τόπο και με τον τρόπο που προβλέπεται στα της παρούσας. </w:t>
      </w:r>
    </w:p>
    <w:p w14:paraId="484C2F4B" w14:textId="77777777" w:rsidR="6AD09A4C" w:rsidRPr="00D07716" w:rsidRDefault="6AD09A4C" w:rsidP="33F3C37B">
      <w:pPr>
        <w:rPr>
          <w:rFonts w:ascii="Tahoma" w:hAnsi="Tahoma" w:cs="Tahoma"/>
          <w:lang w:val="el-GR"/>
        </w:rPr>
      </w:pPr>
      <w:r w:rsidRPr="00D07716">
        <w:rPr>
          <w:rFonts w:ascii="Tahoma" w:hAnsi="Tahoma" w:cs="Tahoma"/>
          <w:lang w:val="el-GR"/>
        </w:rPr>
        <w:lastRenderedPageBreak/>
        <w:t>Οι υπέρ τρίτων κρατήσεις υπόκεινται στο εκάστοτε ισχύον αναλογικό τέλος χαρτοσήμου και στην επ’ αυτού εισφορά υπέρ ΟΓΑ.</w:t>
      </w:r>
    </w:p>
    <w:p w14:paraId="2DBF20DF" w14:textId="77777777" w:rsidR="6AD09A4C" w:rsidRPr="00D07716" w:rsidRDefault="6AD09A4C" w:rsidP="33F3C37B">
      <w:pPr>
        <w:rPr>
          <w:rFonts w:ascii="Tahoma" w:hAnsi="Tahoma" w:cs="Tahoma"/>
          <w:lang w:val="el-GR"/>
        </w:rPr>
      </w:pPr>
      <w:r w:rsidRPr="00D07716">
        <w:rPr>
          <w:rFonts w:ascii="Tahoma" w:hAnsi="Tahoma" w:cs="Tahoma"/>
          <w:lang w:val="el-GR"/>
        </w:rPr>
        <w:t xml:space="preserve">Επισημαίνεται ότι το εκάστοτε ποσοστό Φ.Π.Α. επί τοις εκατό, της ανωτέρω τιμής θα υπολογίζεται αυτόματα από το σύστημα. </w:t>
      </w:r>
    </w:p>
    <w:p w14:paraId="185CCF93" w14:textId="77777777" w:rsidR="6AD09A4C" w:rsidRPr="00D07716" w:rsidRDefault="6AD09A4C" w:rsidP="33F3C37B">
      <w:pPr>
        <w:rPr>
          <w:rFonts w:ascii="Tahoma" w:hAnsi="Tahoma" w:cs="Tahoma"/>
          <w:lang w:val="el-GR"/>
        </w:rPr>
      </w:pPr>
      <w:r w:rsidRPr="00D07716">
        <w:rPr>
          <w:rFonts w:ascii="Tahoma" w:hAnsi="Tahoma" w:cs="Tahoma"/>
          <w:lang w:val="el-GR"/>
        </w:rPr>
        <w:t>Οι προσφερόμενες τιμές είναι σταθερές καθ’ όλη τη διάρκεια της σύμβασης και δεν αναπροσαρμόζονται.</w:t>
      </w:r>
    </w:p>
    <w:p w14:paraId="3B93F599" w14:textId="77777777" w:rsidR="6AD09A4C" w:rsidRPr="00D07716" w:rsidRDefault="6AD09A4C" w:rsidP="33F3C37B">
      <w:pPr>
        <w:rPr>
          <w:rFonts w:ascii="Tahoma" w:hAnsi="Tahoma" w:cs="Tahoma"/>
          <w:lang w:val="el-GR"/>
        </w:rPr>
      </w:pPr>
      <w:r w:rsidRPr="00D07716">
        <w:rPr>
          <w:rFonts w:ascii="Tahoma" w:hAnsi="Tahoma" w:cs="Tahoma"/>
          <w:lang w:val="el-GR"/>
        </w:rPr>
        <w:t xml:space="preserve">Ως απαράδεκτες θα απορρίπτονται προσφορές στις οποίες: </w:t>
      </w:r>
    </w:p>
    <w:p w14:paraId="3641B517" w14:textId="77777777" w:rsidR="6AD09A4C" w:rsidRPr="00D07716" w:rsidRDefault="6AD09A4C" w:rsidP="33F3C37B">
      <w:pPr>
        <w:rPr>
          <w:rFonts w:ascii="Tahoma" w:hAnsi="Tahoma" w:cs="Tahoma"/>
          <w:lang w:val="el-GR"/>
        </w:rPr>
      </w:pPr>
      <w:r w:rsidRPr="00D07716">
        <w:rPr>
          <w:rFonts w:ascii="Tahoma" w:hAnsi="Tahoma" w:cs="Tahoma"/>
          <w:lang w:val="el-GR"/>
        </w:rPr>
        <w:t xml:space="preserve">α) δεν δίνεται τιμή σε ΕΥΡΩ ή που καθορίζεται σχέση ΕΥΡΩ προς ξένο νόμισμα, </w:t>
      </w:r>
    </w:p>
    <w:p w14:paraId="11CD0A47" w14:textId="77777777" w:rsidR="6AD09A4C" w:rsidRPr="00D07716" w:rsidRDefault="6AD09A4C" w:rsidP="33F3C37B">
      <w:pPr>
        <w:rPr>
          <w:rFonts w:ascii="Tahoma" w:hAnsi="Tahoma" w:cs="Tahoma"/>
          <w:lang w:val="el-GR"/>
        </w:rPr>
      </w:pPr>
      <w:r w:rsidRPr="00D07716">
        <w:rPr>
          <w:rFonts w:ascii="Tahoma" w:hAnsi="Tahoma" w:cs="Tahoma"/>
          <w:lang w:val="el-GR"/>
        </w:rPr>
        <w:t>β) δεν προκύπτει με σαφήνεια η προσφερόμενη τιμή, με την επιφύλαξη της παρ. 4 του άρθρου 102 του ν. 4412/2016 όπως τροποποιήθηκε με το άρθρο 42 του ν. 4782/Α36/9-3-2021 και</w:t>
      </w:r>
    </w:p>
    <w:p w14:paraId="020FEDE2" w14:textId="77777777" w:rsidR="6AD09A4C" w:rsidRPr="00D07716" w:rsidRDefault="6AD09A4C" w:rsidP="33F3C37B">
      <w:pPr>
        <w:rPr>
          <w:rFonts w:ascii="Tahoma" w:hAnsi="Tahoma" w:cs="Tahoma"/>
          <w:lang w:val="el-GR"/>
        </w:rPr>
      </w:pPr>
      <w:r w:rsidRPr="00D07716">
        <w:rPr>
          <w:rFonts w:ascii="Tahoma" w:hAnsi="Tahoma" w:cs="Tahoma"/>
          <w:lang w:val="el-GR"/>
        </w:rPr>
        <w:t xml:space="preserve"> γ) η τιμή υπερβαίνει τον προϋπολογισμό της σύμβασης που καθορίζεται στην παρούσα διακήρυξη. </w:t>
      </w:r>
    </w:p>
    <w:p w14:paraId="3825B166" w14:textId="77777777" w:rsidR="6AD09A4C" w:rsidRPr="00D07716" w:rsidRDefault="6AD09A4C" w:rsidP="33F3C37B">
      <w:pPr>
        <w:rPr>
          <w:rFonts w:ascii="Tahoma" w:hAnsi="Tahoma" w:cs="Tahoma"/>
          <w:b/>
          <w:bCs/>
          <w:i/>
          <w:iCs/>
          <w:lang w:val="el-GR"/>
        </w:rPr>
      </w:pPr>
      <w:r w:rsidRPr="00D07716">
        <w:rPr>
          <w:rFonts w:ascii="Tahoma" w:hAnsi="Tahoma" w:cs="Tahoma"/>
          <w:lang w:val="el-GR"/>
        </w:rPr>
        <w:t>Στην οικονομική προσφορά θα πρέπει να επιλέγεται με σαφήνεια ένας από τους τρόπους πληρωμής που περιγράφονται στην παρ. 5.1 της παρούσας διακήρυξης.</w:t>
      </w:r>
    </w:p>
    <w:p w14:paraId="191355AD" w14:textId="77777777" w:rsidR="33F3C37B" w:rsidRPr="00D07716" w:rsidRDefault="33F3C37B" w:rsidP="33F3C37B">
      <w:pPr>
        <w:rPr>
          <w:rFonts w:ascii="Tahoma" w:hAnsi="Tahoma" w:cs="Tahoma"/>
          <w:b/>
          <w:bCs/>
          <w:i/>
          <w:iCs/>
          <w:szCs w:val="22"/>
          <w:lang w:val="el-GR"/>
        </w:rPr>
      </w:pPr>
    </w:p>
    <w:p w14:paraId="15CA7A22" w14:textId="2347C06A" w:rsidR="00D41FD6" w:rsidRPr="00D07716" w:rsidRDefault="00D41FD6">
      <w:pPr>
        <w:pStyle w:val="3"/>
        <w:rPr>
          <w:rFonts w:ascii="Tahoma" w:hAnsi="Tahoma" w:cs="Tahoma"/>
          <w:lang w:val="el-GR"/>
        </w:rPr>
      </w:pPr>
      <w:bookmarkStart w:id="85" w:name="_Toc120716084"/>
      <w:r w:rsidRPr="00D07716">
        <w:rPr>
          <w:rFonts w:ascii="Tahoma" w:hAnsi="Tahoma" w:cs="Tahoma"/>
          <w:lang w:val="el-GR"/>
        </w:rPr>
        <w:t>2.4.5</w:t>
      </w:r>
      <w:r w:rsidRPr="00D07716">
        <w:rPr>
          <w:rFonts w:ascii="Tahoma" w:hAnsi="Tahoma" w:cs="Tahoma"/>
          <w:lang w:val="el-GR"/>
        </w:rPr>
        <w:tab/>
      </w:r>
      <w:r w:rsidR="0027748A" w:rsidRPr="00D07716">
        <w:rPr>
          <w:rFonts w:ascii="Tahoma" w:hAnsi="Tahoma" w:cs="Tahoma"/>
          <w:lang w:val="el-GR"/>
        </w:rPr>
        <w:t xml:space="preserve"> </w:t>
      </w:r>
      <w:r w:rsidRPr="00D07716">
        <w:rPr>
          <w:rFonts w:ascii="Tahoma" w:hAnsi="Tahoma" w:cs="Tahoma"/>
          <w:lang w:val="el-GR"/>
        </w:rPr>
        <w:t>Χρόνος ισχύος των προσφορών</w:t>
      </w:r>
      <w:bookmarkEnd w:id="85"/>
      <w:r w:rsidRPr="00D07716">
        <w:rPr>
          <w:rFonts w:ascii="Tahoma" w:hAnsi="Tahoma" w:cs="Tahoma"/>
          <w:lang w:val="el-GR"/>
        </w:rPr>
        <w:t xml:space="preserve">  </w:t>
      </w:r>
    </w:p>
    <w:p w14:paraId="13BC2B3E" w14:textId="77777777" w:rsidR="00D41FD6" w:rsidRPr="00D07716" w:rsidRDefault="00D41FD6">
      <w:pPr>
        <w:rPr>
          <w:rFonts w:ascii="Tahoma" w:hAnsi="Tahoma" w:cs="Tahoma"/>
          <w:lang w:val="el-GR"/>
        </w:rPr>
      </w:pPr>
      <w:r w:rsidRPr="00D07716">
        <w:rPr>
          <w:rFonts w:ascii="Tahoma" w:hAnsi="Tahoma" w:cs="Tahoma"/>
          <w:lang w:val="el-GR" w:eastAsia="el-GR"/>
        </w:rPr>
        <w:t xml:space="preserve">Οι υποβαλλόμενες προσφορές ισχύουν και δεσμεύουν τους οικονομικούς φορείς για διάστημα </w:t>
      </w:r>
      <w:r w:rsidR="004913F7" w:rsidRPr="00D07716">
        <w:rPr>
          <w:rFonts w:ascii="Tahoma" w:hAnsi="Tahoma" w:cs="Tahoma"/>
          <w:lang w:val="el-GR" w:eastAsia="el-GR"/>
        </w:rPr>
        <w:t>δώδεκα (12) μηνών</w:t>
      </w:r>
      <w:r w:rsidRPr="00D07716">
        <w:rPr>
          <w:rFonts w:ascii="Tahoma" w:hAnsi="Tahoma" w:cs="Tahoma"/>
          <w:lang w:val="el-GR" w:eastAsia="el-GR"/>
        </w:rPr>
        <w:t xml:space="preserve"> από την επόμενη της διενέργειας του διαγωνισμού</w:t>
      </w:r>
      <w:r w:rsidR="004913F7" w:rsidRPr="00D07716">
        <w:rPr>
          <w:rFonts w:ascii="Tahoma" w:hAnsi="Tahoma" w:cs="Tahoma"/>
          <w:lang w:val="el-GR" w:eastAsia="el-GR"/>
        </w:rPr>
        <w:t>.</w:t>
      </w:r>
      <w:r w:rsidRPr="00D07716">
        <w:rPr>
          <w:rFonts w:ascii="Tahoma" w:hAnsi="Tahoma" w:cs="Tahoma"/>
          <w:lang w:val="el-GR" w:eastAsia="el-GR"/>
        </w:rPr>
        <w:t xml:space="preserve"> </w:t>
      </w:r>
    </w:p>
    <w:p w14:paraId="34D3A88A" w14:textId="77777777" w:rsidR="00D41FD6" w:rsidRPr="00D07716" w:rsidRDefault="00D41FD6">
      <w:pPr>
        <w:rPr>
          <w:rFonts w:ascii="Tahoma" w:hAnsi="Tahoma" w:cs="Tahoma"/>
          <w:lang w:val="el-GR"/>
        </w:rPr>
      </w:pPr>
      <w:r w:rsidRPr="00D07716">
        <w:rPr>
          <w:rFonts w:ascii="Tahoma" w:hAnsi="Tahoma" w:cs="Tahoma"/>
          <w:lang w:val="el-GR" w:eastAsia="el-GR"/>
        </w:rPr>
        <w:t>Προσφορά η οποία ορίζει χρόνο ισχύος μικρότερο από τον ανωτέρω προβλεπόμενο απορρίπτεται.</w:t>
      </w:r>
    </w:p>
    <w:p w14:paraId="36F586C2" w14:textId="77777777" w:rsidR="00972793" w:rsidRPr="00D07716" w:rsidRDefault="00D41FD6" w:rsidP="00972793">
      <w:pPr>
        <w:rPr>
          <w:rFonts w:ascii="Tahoma" w:hAnsi="Tahoma" w:cs="Tahoma"/>
          <w:lang w:val="el-GR" w:eastAsia="el-GR"/>
        </w:rPr>
      </w:pPr>
      <w:r w:rsidRPr="00D07716">
        <w:rPr>
          <w:rFonts w:ascii="Tahoma" w:hAnsi="Tahoma" w:cs="Tahoma"/>
          <w:lang w:val="el-GR" w:eastAsia="el-GR"/>
        </w:rPr>
        <w:t xml:space="preserve">Η ισχύς της προσφοράς μπορεί να παρατείνεται εγγράφως, εφόσον τούτο ζητηθεί από την αναθέτουσα αρχή, πριν από τη λήξη της, με αντίστοιχη παράταση της εγγυητικής επιστολής συμμετοχής σύμφωνα με τα οριζόμενα στο άρθρο 72 παρ. 1 α του ν. 4412/2016 και </w:t>
      </w:r>
      <w:r w:rsidRPr="00D07716">
        <w:rPr>
          <w:rFonts w:ascii="Tahoma" w:hAnsi="Tahoma" w:cs="Tahoma"/>
          <w:lang w:val="el-GR"/>
        </w:rPr>
        <w:t xml:space="preserve">την παράγραφο </w:t>
      </w:r>
      <w:r w:rsidRPr="00D07716">
        <w:rPr>
          <w:rFonts w:ascii="Tahoma" w:hAnsi="Tahoma" w:cs="Tahoma"/>
          <w:lang w:val="el-GR" w:eastAsia="el-GR"/>
        </w:rPr>
        <w:t>2.2.2. της παρούσας, κατ' ανώτατο όριο για χρονικό διάστημα ίσο με την προβλεπόμενη ως άνω αρχική διάρκεια.</w:t>
      </w:r>
      <w:r w:rsidR="00972793" w:rsidRPr="00D07716">
        <w:rPr>
          <w:rFonts w:ascii="Tahoma" w:hAnsi="Tahoma" w:cs="Tahoma"/>
          <w:lang w:val="el-GR" w:eastAsia="el-GR"/>
        </w:rPr>
        <w:t xml:space="preserve"> Σε περίπτωση αιτήματος της αναθέτουσας αρχής για παράταση της ισχύος της προσφοράς, για τους οικονομικούς φορείς, που αποδέχτηκαν την παράταση, πριν τη λήξη ισχύος των προσφορών τους, οι προσφορές ισχύουν και τους δεσμεύουν  για το επιπλέον αυτό χρονικό διάστημα.</w:t>
      </w:r>
    </w:p>
    <w:p w14:paraId="043F850A" w14:textId="77777777" w:rsidR="00D41FD6" w:rsidRPr="00D07716" w:rsidRDefault="00D41FD6">
      <w:pPr>
        <w:rPr>
          <w:rFonts w:ascii="Tahoma" w:hAnsi="Tahoma" w:cs="Tahoma"/>
          <w:lang w:val="el-GR" w:eastAsia="el-GR"/>
        </w:rPr>
      </w:pPr>
      <w:r w:rsidRPr="00D07716">
        <w:rPr>
          <w:rFonts w:ascii="Tahoma" w:hAnsi="Tahoma" w:cs="Tahoma"/>
          <w:lang w:val="el-GR" w:eastAsia="el-GR"/>
        </w:rPr>
        <w:t xml:space="preserve">Μετά τη λήξη και του παραπάνω ανώτατου ορίου χρόνου παράτασης ισχύος της προσφοράς, τα αποτελέσματα της διαδικασίας ανάθεσης ματαιώνονται, εκτός αν η αναθέτουσα αρχή 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είτε να παρατείνουν την προσφορά και την εγγύηση συμμετοχής τους, εφόσον τους ζητηθεί πριν την πάροδο του ανωτέρω ανώτατου ορίου παράτασης της προσφοράς τους είτε όχι. Στην τελευταία περίπτωση, η διαδικασία συνεχίζεται με όσους </w:t>
      </w:r>
      <w:proofErr w:type="spellStart"/>
      <w:r w:rsidRPr="00D07716">
        <w:rPr>
          <w:rFonts w:ascii="Tahoma" w:hAnsi="Tahoma" w:cs="Tahoma"/>
          <w:lang w:val="el-GR" w:eastAsia="el-GR"/>
        </w:rPr>
        <w:t>παρέτειναν</w:t>
      </w:r>
      <w:proofErr w:type="spellEnd"/>
      <w:r w:rsidRPr="00D07716">
        <w:rPr>
          <w:rFonts w:ascii="Tahoma" w:hAnsi="Tahoma" w:cs="Tahoma"/>
          <w:lang w:val="el-GR" w:eastAsia="el-GR"/>
        </w:rPr>
        <w:t xml:space="preserve"> τις προσφορές τους και αποκλείονται οι λοιποί οικονομικοί φορείς.</w:t>
      </w:r>
    </w:p>
    <w:p w14:paraId="13DF8BD4" w14:textId="77777777" w:rsidR="00FC48C4" w:rsidRPr="00D07716" w:rsidRDefault="00FC48C4">
      <w:pPr>
        <w:rPr>
          <w:rFonts w:ascii="Tahoma" w:hAnsi="Tahoma" w:cs="Tahoma"/>
          <w:lang w:val="el-GR"/>
        </w:rPr>
      </w:pPr>
      <w:r w:rsidRPr="00D07716">
        <w:rPr>
          <w:rFonts w:ascii="Tahoma" w:hAnsi="Tahoma" w:cs="Tahoma"/>
          <w:lang w:val="el-GR"/>
        </w:rPr>
        <w:t>Σε περίπτωση που λήξει ο χρόνος ισχύος των προσφορών και δεν ζητηθεί παράταση της προσφοράς, η αναθέτουσα αρχή δύναται με αιτιολογημένη απόφασή της, εφόσον η εκτέλεση της σύμβασης εξυπηρετεί το δημόσιο συμφέρον, να ζητήσει εκ των υστέρων από τους οικονομικούς φορείς που συμμετέχουν στη διαδικασία να παρατείνουν την προσφορά τους.</w:t>
      </w:r>
    </w:p>
    <w:p w14:paraId="02040A87" w14:textId="5164CE36" w:rsidR="00CE73AA" w:rsidRPr="00D07716" w:rsidRDefault="00CE73AA" w:rsidP="00CE73AA">
      <w:pPr>
        <w:pStyle w:val="3"/>
        <w:rPr>
          <w:rFonts w:ascii="Tahoma" w:hAnsi="Tahoma" w:cs="Tahoma"/>
          <w:vertAlign w:val="superscript"/>
          <w:lang w:val="el-GR"/>
        </w:rPr>
      </w:pPr>
      <w:bookmarkStart w:id="86" w:name="_Toc120716085"/>
      <w:r w:rsidRPr="00D07716">
        <w:rPr>
          <w:rFonts w:ascii="Tahoma" w:hAnsi="Tahoma" w:cs="Tahoma"/>
          <w:lang w:val="el-GR"/>
        </w:rPr>
        <w:t>2.4.6</w:t>
      </w:r>
      <w:r w:rsidR="0027748A" w:rsidRPr="00D07716">
        <w:rPr>
          <w:rFonts w:ascii="Tahoma" w:hAnsi="Tahoma" w:cs="Tahoma"/>
          <w:lang w:val="el-GR"/>
        </w:rPr>
        <w:t xml:space="preserve"> </w:t>
      </w:r>
      <w:r w:rsidRPr="00D07716">
        <w:rPr>
          <w:rFonts w:ascii="Tahoma" w:hAnsi="Tahoma" w:cs="Tahoma"/>
          <w:lang w:val="el-GR"/>
        </w:rPr>
        <w:tab/>
        <w:t>Λόγοι απόρριψης προσφορών</w:t>
      </w:r>
      <w:bookmarkEnd w:id="86"/>
    </w:p>
    <w:p w14:paraId="70148D98" w14:textId="77777777" w:rsidR="00CE73AA" w:rsidRPr="00D07716" w:rsidRDefault="00CE73AA" w:rsidP="00CE73AA">
      <w:pPr>
        <w:rPr>
          <w:rFonts w:ascii="Tahoma" w:hAnsi="Tahoma" w:cs="Tahoma"/>
          <w:lang w:val="el-GR"/>
        </w:rPr>
      </w:pPr>
      <w:r w:rsidRPr="00D07716">
        <w:rPr>
          <w:rFonts w:ascii="Tahoma" w:hAnsi="Tahoma" w:cs="Tahoma"/>
          <w:lang w:val="en-US"/>
        </w:rPr>
        <w:t>H</w:t>
      </w:r>
      <w:r w:rsidRPr="00D07716">
        <w:rPr>
          <w:rFonts w:ascii="Tahoma" w:hAnsi="Tahoma" w:cs="Tahoma"/>
          <w:lang w:val="el-GR"/>
        </w:rPr>
        <w:t xml:space="preserve"> αναθέτουσα αρχή με βάση τα αποτελέσματα του ελέγχου και της αξιολόγησης των προσφορών, απορρίπτει, σε κάθε περίπτωση, προσφορά:</w:t>
      </w:r>
    </w:p>
    <w:p w14:paraId="5F88F508" w14:textId="77777777" w:rsidR="00CE73AA" w:rsidRPr="00D07716" w:rsidRDefault="00CE73AA" w:rsidP="00CE73AA">
      <w:pPr>
        <w:rPr>
          <w:rFonts w:ascii="Tahoma" w:hAnsi="Tahoma" w:cs="Tahoma"/>
          <w:lang w:val="el-GR"/>
        </w:rPr>
      </w:pPr>
      <w:r w:rsidRPr="00D07716">
        <w:rPr>
          <w:rFonts w:ascii="Tahoma" w:hAnsi="Tahoma" w:cs="Tahoma"/>
          <w:lang w:val="el-GR"/>
        </w:rPr>
        <w:t xml:space="preserve">α) η οποία αποκλίνει από απαράβατους όρους περί σύνταξης και υποβολής της προσφοράς, ή δεν υποβάλλεται εμπρόθεσμα με τον τρόπο και με το περιεχόμενο που ορίζεται στην παρούσα και συγκεκριμένα στις παραγράφους 2.4.1 (Γενικοί όροι υποβολής προσφορών), 2.4.2. (Χρόνος και τρόπος υποβολής προσφορών), 2.4.3. (Περιεχόμενο φακέλων δικαιολογητικών συμμετοχής, τεχνικής </w:t>
      </w:r>
      <w:r w:rsidRPr="00D07716">
        <w:rPr>
          <w:rFonts w:ascii="Tahoma" w:hAnsi="Tahoma" w:cs="Tahoma"/>
          <w:lang w:val="el-GR"/>
        </w:rPr>
        <w:lastRenderedPageBreak/>
        <w:t xml:space="preserve">προσφοράς), 2.4.4. (Περιεχόμενο φακέλου οικονομικής προσφοράς, τρόπος σύνταξης και υποβολής οικονομικών προσφορών), 2.4.5. (Χρόνος ισχύος προσφορών), 3.1. (Αποσφράγιση και αξιολόγηση προσφορών), 3.2 (Πρόσκληση υποβολής δικαιολογητικών προσωρινού αναδόχου) της παρούσας, </w:t>
      </w:r>
    </w:p>
    <w:p w14:paraId="242D2B92" w14:textId="77777777" w:rsidR="00654ED3" w:rsidRPr="00D07716" w:rsidRDefault="00654ED3" w:rsidP="00654ED3">
      <w:pPr>
        <w:rPr>
          <w:rFonts w:ascii="Tahoma" w:hAnsi="Tahoma" w:cs="Tahoma"/>
          <w:lang w:val="el-GR"/>
        </w:rPr>
      </w:pPr>
      <w:r w:rsidRPr="00D07716">
        <w:rPr>
          <w:rFonts w:ascii="Tahoma" w:hAnsi="Tahoma" w:cs="Tahoma"/>
          <w:lang w:val="el-GR"/>
        </w:rPr>
        <w:t>β) η οποία περιέχει ατελείς, ελλιπείς, ασαφείς ή λανθασμένες πληροφορίες ή τεκμηρίωση, συμπεριλαμβανομένων των πληροφοριών που περιέχονται στο ΕΕΕΣ, εφόσον αυτές δεν επιδέχονται συμπλήρωσης, διόρθωσης, αποσαφήνισης ή διευκρίνισης ή, εφόσον επιδέχονται, δεν έχουν αποκατασταθεί από τον προσφέροντα, εντός της προκαθορισμένης προθεσμίας, σύμφωνα το άρθρο 102 του ν. 4412/2016 και την παρ. 3.1.2.1 της παρούσας διακήρυξης,</w:t>
      </w:r>
    </w:p>
    <w:p w14:paraId="73ED3696" w14:textId="77777777" w:rsidR="00CE73AA" w:rsidRPr="00D07716" w:rsidRDefault="00654ED3" w:rsidP="00654ED3">
      <w:pPr>
        <w:rPr>
          <w:rFonts w:ascii="Tahoma" w:hAnsi="Tahoma" w:cs="Tahoma"/>
          <w:lang w:val="el-GR"/>
        </w:rPr>
      </w:pPr>
      <w:r w:rsidRPr="00D07716">
        <w:rPr>
          <w:rFonts w:ascii="Tahoma" w:hAnsi="Tahoma" w:cs="Tahoma"/>
          <w:lang w:val="el-GR"/>
        </w:rPr>
        <w:t>γ) για την οποία ο προσφέρων δεν παράσχει τις απαιτούμενες εξηγήσεις, εντός της προκαθορισμένης προθεσμίας ή η εξήγηση δεν είναι αποδεκτή από την αναθέτουσα αρχή σύμφωνα με την παρ. 3.1.2.1 της παρούσας και τα άρθρα 102 και 103 του ν. 4412/2016,</w:t>
      </w:r>
    </w:p>
    <w:p w14:paraId="6E53FB52" w14:textId="77777777" w:rsidR="00CE73AA" w:rsidRPr="00D07716" w:rsidRDefault="00CE73AA" w:rsidP="00CE73AA">
      <w:pPr>
        <w:rPr>
          <w:rFonts w:ascii="Tahoma" w:hAnsi="Tahoma" w:cs="Tahoma"/>
          <w:lang w:val="el-GR"/>
        </w:rPr>
      </w:pPr>
      <w:r w:rsidRPr="00D07716">
        <w:rPr>
          <w:rFonts w:ascii="Tahoma" w:hAnsi="Tahoma" w:cs="Tahoma"/>
          <w:lang w:val="el-GR"/>
        </w:rPr>
        <w:t xml:space="preserve">δ) η οποία είναι εναλλακτική προσφορά, </w:t>
      </w:r>
    </w:p>
    <w:p w14:paraId="26DD691C" w14:textId="77777777" w:rsidR="00CE73AA" w:rsidRPr="00D07716" w:rsidRDefault="00CE73AA" w:rsidP="00CE73AA">
      <w:pPr>
        <w:rPr>
          <w:rFonts w:ascii="Tahoma" w:hAnsi="Tahoma" w:cs="Tahoma"/>
          <w:iCs/>
          <w:lang w:val="el-GR"/>
        </w:rPr>
      </w:pPr>
      <w:r w:rsidRPr="00D07716">
        <w:rPr>
          <w:rFonts w:ascii="Tahoma" w:hAnsi="Tahoma" w:cs="Tahoma"/>
          <w:lang w:val="el-GR"/>
        </w:rPr>
        <w:t>ε) η οποία υποβάλλεται από έναν προσφέροντα που έχει υποβάλλει δύο ή περισσότερες προσφορές</w:t>
      </w:r>
      <w:r w:rsidR="00E856CB" w:rsidRPr="00D07716">
        <w:rPr>
          <w:rFonts w:ascii="Tahoma" w:hAnsi="Tahoma" w:cs="Tahoma"/>
          <w:lang w:val="el-GR"/>
        </w:rPr>
        <w:t>.</w:t>
      </w:r>
      <w:r w:rsidRPr="00D07716">
        <w:rPr>
          <w:rFonts w:ascii="Tahoma" w:hAnsi="Tahoma" w:cs="Tahoma"/>
          <w:lang w:val="el-GR"/>
        </w:rPr>
        <w:t xml:space="preserve"> Ο περιορισμός αυτός ισχύει, υπό τους όρους της παραγράφου 2.2.3.</w:t>
      </w:r>
      <w:r w:rsidR="00B514BD" w:rsidRPr="00D07716">
        <w:rPr>
          <w:rFonts w:ascii="Tahoma" w:hAnsi="Tahoma" w:cs="Tahoma"/>
          <w:lang w:val="el-GR"/>
        </w:rPr>
        <w:t>3</w:t>
      </w:r>
      <w:r w:rsidRPr="00D07716">
        <w:rPr>
          <w:rFonts w:ascii="Tahoma" w:hAnsi="Tahoma" w:cs="Tahoma"/>
          <w:lang w:val="el-GR"/>
        </w:rPr>
        <w:t xml:space="preserve"> </w:t>
      </w:r>
      <w:proofErr w:type="spellStart"/>
      <w:r w:rsidRPr="00D07716">
        <w:rPr>
          <w:rFonts w:ascii="Tahoma" w:hAnsi="Tahoma" w:cs="Tahoma"/>
          <w:lang w:val="el-GR"/>
        </w:rPr>
        <w:t>περ.γ</w:t>
      </w:r>
      <w:proofErr w:type="spellEnd"/>
      <w:r w:rsidRPr="00D07716">
        <w:rPr>
          <w:rFonts w:ascii="Tahoma" w:hAnsi="Tahoma" w:cs="Tahoma"/>
          <w:lang w:val="el-GR"/>
        </w:rPr>
        <w:t xml:space="preserve"> της παρούσας ( περ. γ΄ της παρ. 4 του άρθρου73 του ν. 4412/2016) και στην περίπτωση ενώσεων οικονομικών φορέων με κοινά μέλη, καθώς και στην περίπτωση οικονομικών φορέων που συμμετέχουν είτε αυτοτελώς είτε ως μέλη ενώσεων. </w:t>
      </w:r>
    </w:p>
    <w:p w14:paraId="17161571" w14:textId="77777777" w:rsidR="00CE73AA" w:rsidRPr="00D07716" w:rsidRDefault="00984B3A" w:rsidP="00CE73AA">
      <w:pPr>
        <w:rPr>
          <w:rFonts w:ascii="Tahoma" w:hAnsi="Tahoma" w:cs="Tahoma"/>
          <w:lang w:val="el-GR"/>
        </w:rPr>
      </w:pPr>
      <w:proofErr w:type="spellStart"/>
      <w:r w:rsidRPr="00D07716">
        <w:rPr>
          <w:rFonts w:ascii="Tahoma" w:hAnsi="Tahoma" w:cs="Tahoma"/>
          <w:lang w:val="el-GR"/>
        </w:rPr>
        <w:t>στ</w:t>
      </w:r>
      <w:proofErr w:type="spellEnd"/>
      <w:r w:rsidR="00CE73AA" w:rsidRPr="00D07716">
        <w:rPr>
          <w:rFonts w:ascii="Tahoma" w:hAnsi="Tahoma" w:cs="Tahoma"/>
          <w:lang w:val="el-GR"/>
        </w:rPr>
        <w:t>) η οποία είναι υπό αίρεση,</w:t>
      </w:r>
    </w:p>
    <w:p w14:paraId="4541415B" w14:textId="77777777" w:rsidR="00CE73AA" w:rsidRPr="00D07716" w:rsidRDefault="00984B3A" w:rsidP="00CE73AA">
      <w:pPr>
        <w:rPr>
          <w:rFonts w:ascii="Tahoma" w:hAnsi="Tahoma" w:cs="Tahoma"/>
          <w:lang w:val="el-GR"/>
        </w:rPr>
      </w:pPr>
      <w:r w:rsidRPr="00D07716">
        <w:rPr>
          <w:rFonts w:ascii="Tahoma" w:hAnsi="Tahoma" w:cs="Tahoma"/>
          <w:lang w:val="el-GR"/>
        </w:rPr>
        <w:t>ζ</w:t>
      </w:r>
      <w:r w:rsidR="00CE73AA" w:rsidRPr="00D07716">
        <w:rPr>
          <w:rFonts w:ascii="Tahoma" w:hAnsi="Tahoma" w:cs="Tahoma"/>
          <w:lang w:val="el-GR"/>
        </w:rPr>
        <w:t xml:space="preserve">) η οποία θέτει όρο αναπροσαρμογής, </w:t>
      </w:r>
    </w:p>
    <w:p w14:paraId="1606A68E" w14:textId="77777777" w:rsidR="0027748A" w:rsidRPr="00D07716" w:rsidRDefault="00984B3A" w:rsidP="0027748A">
      <w:pPr>
        <w:spacing w:before="120"/>
        <w:rPr>
          <w:rFonts w:ascii="Tahoma" w:hAnsi="Tahoma" w:cs="Tahoma"/>
          <w:lang w:val="el-GR"/>
        </w:rPr>
      </w:pPr>
      <w:r w:rsidRPr="00D07716">
        <w:rPr>
          <w:rFonts w:ascii="Tahoma" w:hAnsi="Tahoma" w:cs="Tahoma"/>
          <w:lang w:val="el-GR"/>
        </w:rPr>
        <w:t>η</w:t>
      </w:r>
      <w:r w:rsidR="00CE73AA" w:rsidRPr="00D07716">
        <w:rPr>
          <w:rFonts w:ascii="Tahoma" w:hAnsi="Tahoma" w:cs="Tahoma"/>
          <w:lang w:val="el-GR"/>
        </w:rPr>
        <w:t xml:space="preserve">) </w:t>
      </w:r>
      <w:r w:rsidR="0027748A" w:rsidRPr="00D07716">
        <w:rPr>
          <w:rFonts w:ascii="Tahoma" w:hAnsi="Tahoma" w:cs="Tahoma"/>
          <w:lang w:val="el-GR"/>
        </w:rPr>
        <w:t xml:space="preserve">η οποία εμφανίζει οποιοδήποτε στοιχείο του </w:t>
      </w:r>
      <w:proofErr w:type="spellStart"/>
      <w:r w:rsidR="0027748A" w:rsidRPr="00D07716">
        <w:rPr>
          <w:rFonts w:ascii="Tahoma" w:hAnsi="Tahoma" w:cs="Tahoma"/>
          <w:lang w:val="el-GR"/>
        </w:rPr>
        <w:t>προσφερομένου</w:t>
      </w:r>
      <w:proofErr w:type="spellEnd"/>
      <w:r w:rsidR="0027748A" w:rsidRPr="00D07716">
        <w:rPr>
          <w:rFonts w:ascii="Tahoma" w:hAnsi="Tahoma" w:cs="Tahoma"/>
          <w:lang w:val="el-GR"/>
        </w:rPr>
        <w:t xml:space="preserve"> κόστους σε είδος, προϊόν ή υπηρεσία (εκτός εάν ρητά απαιτείται από τη διακήρυξη), ή σε μερικό ή γενικό σύνολο σε άλλο μέρος πλην της Οικονομικής Προσφοράς,</w:t>
      </w:r>
    </w:p>
    <w:p w14:paraId="73750776" w14:textId="6733D069" w:rsidR="00CE73AA" w:rsidRPr="00D07716" w:rsidRDefault="0027748A" w:rsidP="00CE73AA">
      <w:pPr>
        <w:rPr>
          <w:rFonts w:ascii="Tahoma" w:hAnsi="Tahoma" w:cs="Tahoma"/>
          <w:lang w:val="el-GR"/>
        </w:rPr>
      </w:pPr>
      <w:r w:rsidRPr="00D07716">
        <w:rPr>
          <w:rFonts w:ascii="Tahoma" w:hAnsi="Tahoma" w:cs="Tahoma"/>
          <w:lang w:val="el-GR"/>
        </w:rPr>
        <w:t xml:space="preserve">θ) </w:t>
      </w:r>
      <w:r w:rsidR="00CE73AA" w:rsidRPr="00D07716">
        <w:rPr>
          <w:rFonts w:ascii="Tahoma" w:hAnsi="Tahoma" w:cs="Tahoma"/>
          <w:lang w:val="el-GR"/>
        </w:rPr>
        <w:t xml:space="preserve">για την οποία ο προσφέρων δεν παράσχει, εντός αποκλειστικής προθεσμίας είκοσι (20) ημερών από την κοινοποίηση σε αυτόν σχετικής πρόσκλησης της αναθέτουσας αρχής, εξηγήσεις αναφορικά με την τιμή ή το κόστος που προτείνει  σε αυτήν, στην περίπτωση που η προσφορά του φαίνεται ασυνήθιστα χαμηλή σε σχέση με </w:t>
      </w:r>
      <w:r w:rsidR="00990788" w:rsidRPr="00D07716">
        <w:rPr>
          <w:rFonts w:ascii="Tahoma" w:hAnsi="Tahoma" w:cs="Tahoma"/>
          <w:lang w:val="el-GR"/>
        </w:rPr>
        <w:t>τις υπηρεσίες</w:t>
      </w:r>
      <w:r w:rsidR="00CE73AA" w:rsidRPr="00D07716">
        <w:rPr>
          <w:rFonts w:ascii="Tahoma" w:hAnsi="Tahoma" w:cs="Tahoma"/>
          <w:lang w:val="el-GR"/>
        </w:rPr>
        <w:t>, σύμφωνα με την παρ. 1 του άρθρου 88 του ν.4412/2016,</w:t>
      </w:r>
    </w:p>
    <w:p w14:paraId="6BAC3E0A" w14:textId="2E0D4266" w:rsidR="00CE73AA" w:rsidRPr="00D07716" w:rsidRDefault="0027748A" w:rsidP="00CE73AA">
      <w:pPr>
        <w:rPr>
          <w:rFonts w:ascii="Tahoma" w:hAnsi="Tahoma" w:cs="Tahoma"/>
          <w:lang w:val="el-GR"/>
        </w:rPr>
      </w:pPr>
      <w:r w:rsidRPr="00D07716">
        <w:rPr>
          <w:rFonts w:ascii="Tahoma" w:hAnsi="Tahoma" w:cs="Tahoma"/>
          <w:lang w:val="el-GR"/>
        </w:rPr>
        <w:t>ι</w:t>
      </w:r>
      <w:r w:rsidR="00CE73AA" w:rsidRPr="00D07716">
        <w:rPr>
          <w:rFonts w:ascii="Tahoma" w:hAnsi="Tahoma" w:cs="Tahoma"/>
          <w:lang w:val="el-GR"/>
        </w:rPr>
        <w:t xml:space="preserve">) </w:t>
      </w:r>
      <w:r w:rsidR="004D38BF" w:rsidRPr="00D07716">
        <w:rPr>
          <w:rFonts w:ascii="Tahoma" w:hAnsi="Tahoma" w:cs="Tahoma"/>
          <w:lang w:val="el-GR"/>
        </w:rPr>
        <w:t>εφόσον</w:t>
      </w:r>
      <w:r w:rsidR="00CE73AA" w:rsidRPr="00D07716">
        <w:rPr>
          <w:rFonts w:ascii="Tahoma" w:hAnsi="Tahoma" w:cs="Tahoma"/>
          <w:lang w:val="el-GR"/>
        </w:rPr>
        <w:t xml:space="preserve"> διαπιστωθεί ότι είναι ασυνήθιστα χαμηλή διότι δε συμμορφώνεται με τις ισχύουσες  υποχρεώσεις της παρ. 2 του άρθρου 18 του ν.4412/2016,</w:t>
      </w:r>
    </w:p>
    <w:p w14:paraId="49D4EF5B" w14:textId="3684ADA6" w:rsidR="00CE73AA" w:rsidRPr="00D07716" w:rsidRDefault="009B7ADD" w:rsidP="00CE73AA">
      <w:pPr>
        <w:rPr>
          <w:rFonts w:ascii="Tahoma" w:hAnsi="Tahoma" w:cs="Tahoma"/>
          <w:lang w:val="el-GR"/>
        </w:rPr>
      </w:pPr>
      <w:proofErr w:type="spellStart"/>
      <w:r w:rsidRPr="00D07716">
        <w:rPr>
          <w:rFonts w:ascii="Tahoma" w:hAnsi="Tahoma" w:cs="Tahoma"/>
          <w:lang w:val="el-GR"/>
        </w:rPr>
        <w:t>ι</w:t>
      </w:r>
      <w:r w:rsidR="0049669C" w:rsidRPr="00D07716">
        <w:rPr>
          <w:rFonts w:ascii="Tahoma" w:hAnsi="Tahoma" w:cs="Tahoma"/>
          <w:lang w:val="el-GR"/>
        </w:rPr>
        <w:t>α</w:t>
      </w:r>
      <w:proofErr w:type="spellEnd"/>
      <w:r w:rsidR="00CE73AA" w:rsidRPr="00D07716">
        <w:rPr>
          <w:rFonts w:ascii="Tahoma" w:hAnsi="Tahoma" w:cs="Tahoma"/>
          <w:lang w:val="el-GR"/>
        </w:rPr>
        <w:t>) η οποία παρουσιάζει αποκλίσεις ως προς τους όρους και τις τεχνικές προδιαγραφές της σύμβασης,</w:t>
      </w:r>
    </w:p>
    <w:p w14:paraId="08EF5B4A" w14:textId="6670024D" w:rsidR="00CE73AA" w:rsidRPr="00D07716" w:rsidRDefault="00CE73AA" w:rsidP="00CE73AA">
      <w:pPr>
        <w:rPr>
          <w:rFonts w:ascii="Tahoma" w:hAnsi="Tahoma" w:cs="Tahoma"/>
          <w:szCs w:val="22"/>
          <w:lang w:val="el-GR"/>
        </w:rPr>
      </w:pPr>
      <w:proofErr w:type="spellStart"/>
      <w:r w:rsidRPr="00D07716">
        <w:rPr>
          <w:rFonts w:ascii="Tahoma" w:hAnsi="Tahoma" w:cs="Tahoma"/>
          <w:lang w:val="el-GR"/>
        </w:rPr>
        <w:t>ι</w:t>
      </w:r>
      <w:r w:rsidR="0049669C" w:rsidRPr="00D07716">
        <w:rPr>
          <w:rFonts w:ascii="Tahoma" w:hAnsi="Tahoma" w:cs="Tahoma"/>
          <w:lang w:val="el-GR"/>
        </w:rPr>
        <w:t>β</w:t>
      </w:r>
      <w:proofErr w:type="spellEnd"/>
      <w:r w:rsidRPr="00D07716">
        <w:rPr>
          <w:rFonts w:ascii="Tahoma" w:hAnsi="Tahoma" w:cs="Tahoma"/>
          <w:lang w:val="el-GR"/>
        </w:rPr>
        <w:t>) η οποία παρουσιάζει ελλείψεις ως προς τα δικαιολογητικά που ζητούνται από τα έγγραφα της παρούσας διακήρυξης, εφόσον αυτές δεν θεραπευτούν από τον προσφέροντα με την υποβολή ή τη συμπλήρωσή τους, εντός της προκαθορισμένης προθεσμίας, σύμφωνα με τα άρθρα 102 και 103 του ν.4412/2016,</w:t>
      </w:r>
    </w:p>
    <w:p w14:paraId="618DE891" w14:textId="1444C2B1" w:rsidR="00CE73AA" w:rsidRPr="00D07716" w:rsidRDefault="00CE73AA" w:rsidP="00CE73AA">
      <w:pPr>
        <w:rPr>
          <w:rFonts w:ascii="Tahoma" w:hAnsi="Tahoma" w:cs="Tahoma"/>
          <w:szCs w:val="22"/>
          <w:lang w:val="el-GR" w:eastAsia="el-GR"/>
        </w:rPr>
      </w:pPr>
      <w:proofErr w:type="spellStart"/>
      <w:r w:rsidRPr="00D07716">
        <w:rPr>
          <w:rFonts w:ascii="Tahoma" w:hAnsi="Tahoma" w:cs="Tahoma"/>
          <w:szCs w:val="22"/>
          <w:lang w:val="el-GR"/>
        </w:rPr>
        <w:t>ι</w:t>
      </w:r>
      <w:r w:rsidR="0049669C" w:rsidRPr="00D07716">
        <w:rPr>
          <w:rFonts w:ascii="Tahoma" w:hAnsi="Tahoma" w:cs="Tahoma"/>
          <w:szCs w:val="22"/>
          <w:lang w:val="el-GR"/>
        </w:rPr>
        <w:t>γ</w:t>
      </w:r>
      <w:proofErr w:type="spellEnd"/>
      <w:r w:rsidRPr="00D07716">
        <w:rPr>
          <w:rFonts w:ascii="Tahoma" w:hAnsi="Tahoma" w:cs="Tahoma"/>
          <w:szCs w:val="22"/>
          <w:lang w:val="el-GR"/>
        </w:rPr>
        <w:t xml:space="preserve">) εάν από τα δικαιολογητικά του άρθρου 103 του ν. 4412/2016, που προσκομίζονται από τον προσωρινό ανάδοχο, δεν αποδεικνύεται </w:t>
      </w:r>
      <w:r w:rsidRPr="00D07716">
        <w:rPr>
          <w:rFonts w:ascii="Tahoma" w:hAnsi="Tahoma" w:cs="Tahoma"/>
          <w:szCs w:val="22"/>
          <w:lang w:val="el-GR" w:eastAsia="el-GR"/>
        </w:rPr>
        <w:t xml:space="preserve">η μη συνδρομή των λόγων αποκλεισμού της παραγράφου 2.2.3 της παρούσας ή η πλήρωση μιας ή περισσότερων από τις απαιτήσεις των κριτηρίων ποιοτικής επιλογής, σύμφωνα με τις παραγράφους 2.2.4. </w:t>
      </w:r>
      <w:proofErr w:type="spellStart"/>
      <w:r w:rsidRPr="00D07716">
        <w:rPr>
          <w:rFonts w:ascii="Tahoma" w:hAnsi="Tahoma" w:cs="Tahoma"/>
          <w:szCs w:val="22"/>
          <w:lang w:val="el-GR" w:eastAsia="el-GR"/>
        </w:rPr>
        <w:t>επ</w:t>
      </w:r>
      <w:proofErr w:type="spellEnd"/>
      <w:r w:rsidRPr="00D07716">
        <w:rPr>
          <w:rFonts w:ascii="Tahoma" w:hAnsi="Tahoma" w:cs="Tahoma"/>
          <w:szCs w:val="22"/>
          <w:lang w:val="el-GR" w:eastAsia="el-GR"/>
        </w:rPr>
        <w:t>., περί κριτηρίων επιλογής,</w:t>
      </w:r>
    </w:p>
    <w:p w14:paraId="1C1FF5D8" w14:textId="39DADA36" w:rsidR="00CE73AA" w:rsidRPr="00D07716" w:rsidRDefault="7144A54F" w:rsidP="00CE73AA">
      <w:pPr>
        <w:rPr>
          <w:rFonts w:ascii="Tahoma" w:hAnsi="Tahoma" w:cs="Tahoma"/>
          <w:lang w:val="el-GR"/>
        </w:rPr>
      </w:pPr>
      <w:proofErr w:type="spellStart"/>
      <w:r w:rsidRPr="00D07716">
        <w:rPr>
          <w:rFonts w:ascii="Tahoma" w:hAnsi="Tahoma" w:cs="Tahoma"/>
          <w:lang w:val="el-GR" w:eastAsia="el-GR"/>
        </w:rPr>
        <w:t>ι</w:t>
      </w:r>
      <w:r w:rsidR="0049669C" w:rsidRPr="00D07716">
        <w:rPr>
          <w:rFonts w:ascii="Tahoma" w:hAnsi="Tahoma" w:cs="Tahoma"/>
          <w:lang w:val="el-GR" w:eastAsia="el-GR"/>
        </w:rPr>
        <w:t>δ</w:t>
      </w:r>
      <w:proofErr w:type="spellEnd"/>
      <w:r w:rsidRPr="00D07716">
        <w:rPr>
          <w:rFonts w:ascii="Tahoma" w:hAnsi="Tahoma" w:cs="Tahoma"/>
          <w:lang w:val="el-GR" w:eastAsia="el-GR"/>
        </w:rPr>
        <w:t>) εάν κατά τον έλεγχο των ως άνω δικαιολογητικών του άρθρου 103 του ν.4412/2016, διαπιστωθεί ότι τα στοιχεία που δηλώθηκαν, σύμφωνα με το άρθρο 79 του ν. 4412/2016, είναι εκ προθέσεως απατηλά, ή ότι έχουν υποβληθεί πλαστά αποδεικτικά στοιχεία</w:t>
      </w:r>
      <w:r w:rsidRPr="00D07716">
        <w:rPr>
          <w:rFonts w:ascii="Tahoma" w:hAnsi="Tahoma" w:cs="Tahoma"/>
          <w:lang w:val="el-GR"/>
        </w:rPr>
        <w:t>.</w:t>
      </w:r>
    </w:p>
    <w:p w14:paraId="2419F390" w14:textId="77777777" w:rsidR="602A96A4" w:rsidRPr="00D07716" w:rsidRDefault="602A96A4" w:rsidP="33F3C37B">
      <w:pPr>
        <w:rPr>
          <w:rFonts w:ascii="Tahoma" w:hAnsi="Tahoma" w:cs="Tahoma"/>
          <w:szCs w:val="22"/>
          <w:lang w:val="el-GR"/>
        </w:rPr>
      </w:pPr>
      <w:proofErr w:type="spellStart"/>
      <w:r w:rsidRPr="00D07716">
        <w:rPr>
          <w:rFonts w:ascii="Tahoma" w:hAnsi="Tahoma" w:cs="Tahoma"/>
          <w:szCs w:val="22"/>
          <w:lang w:val="el-GR"/>
        </w:rPr>
        <w:t>ιε</w:t>
      </w:r>
      <w:proofErr w:type="spellEnd"/>
      <w:r w:rsidRPr="00D07716">
        <w:rPr>
          <w:rFonts w:ascii="Tahoma" w:hAnsi="Tahoma" w:cs="Tahoma"/>
          <w:szCs w:val="22"/>
          <w:lang w:val="el-GR"/>
        </w:rPr>
        <w:t>) η οποία παρουσιάζει διαφορές μεταξύ των Πινάκων Οικονομικής Προσφοράς χωρίς τιμές και των αντιστοίχων Πινάκων Οικονομικής Προσφοράς με τιμές,</w:t>
      </w:r>
    </w:p>
    <w:p w14:paraId="12A18EB7" w14:textId="77777777" w:rsidR="602A96A4" w:rsidRPr="00D07716" w:rsidRDefault="602A96A4" w:rsidP="33F3C37B">
      <w:pPr>
        <w:rPr>
          <w:rFonts w:ascii="Tahoma" w:hAnsi="Tahoma" w:cs="Tahoma"/>
          <w:szCs w:val="22"/>
          <w:lang w:val="el-GR"/>
        </w:rPr>
      </w:pPr>
      <w:proofErr w:type="spellStart"/>
      <w:r w:rsidRPr="00D07716">
        <w:rPr>
          <w:rFonts w:ascii="Tahoma" w:hAnsi="Tahoma" w:cs="Tahoma"/>
          <w:szCs w:val="22"/>
          <w:lang w:val="el-GR"/>
        </w:rPr>
        <w:t>ιστ</w:t>
      </w:r>
      <w:proofErr w:type="spellEnd"/>
      <w:r w:rsidRPr="00D07716">
        <w:rPr>
          <w:rFonts w:ascii="Tahoma" w:hAnsi="Tahoma" w:cs="Tahoma"/>
          <w:szCs w:val="22"/>
          <w:lang w:val="el-GR"/>
        </w:rPr>
        <w:t xml:space="preserve">) της οποίας το συνολικό τίμημα υπερβαίνει τον προϋπολογισμό του Έργου, </w:t>
      </w:r>
    </w:p>
    <w:p w14:paraId="5AECCD2F" w14:textId="77777777" w:rsidR="602A96A4" w:rsidRPr="00D07716" w:rsidRDefault="602A96A4" w:rsidP="33F3C37B">
      <w:pPr>
        <w:rPr>
          <w:rFonts w:ascii="Tahoma" w:hAnsi="Tahoma" w:cs="Tahoma"/>
          <w:szCs w:val="22"/>
          <w:lang w:val="el-GR"/>
        </w:rPr>
      </w:pPr>
      <w:proofErr w:type="spellStart"/>
      <w:r w:rsidRPr="00D07716">
        <w:rPr>
          <w:rFonts w:ascii="Tahoma" w:hAnsi="Tahoma" w:cs="Tahoma"/>
          <w:szCs w:val="22"/>
          <w:lang w:val="el-GR"/>
        </w:rPr>
        <w:lastRenderedPageBreak/>
        <w:t>ιζ</w:t>
      </w:r>
      <w:proofErr w:type="spellEnd"/>
      <w:r w:rsidRPr="00D07716">
        <w:rPr>
          <w:rFonts w:ascii="Tahoma" w:hAnsi="Tahoma" w:cs="Tahoma"/>
          <w:szCs w:val="22"/>
          <w:lang w:val="el-GR"/>
        </w:rPr>
        <w:t>) που η προσφερόμενη εγγύηση είναι μικρότερης χρονικής διάρκειας από την ελάχιστη ζητούμενη και δεν καλύπτει το σύνολο της προσφερόμενης λύσης.</w:t>
      </w:r>
    </w:p>
    <w:p w14:paraId="49886196" w14:textId="77777777" w:rsidR="33F3C37B" w:rsidRPr="00D07716" w:rsidRDefault="33F3C37B" w:rsidP="33F3C37B">
      <w:pPr>
        <w:rPr>
          <w:rFonts w:ascii="Tahoma" w:hAnsi="Tahoma" w:cs="Tahoma"/>
          <w:szCs w:val="22"/>
          <w:lang w:val="el-GR"/>
        </w:rPr>
      </w:pPr>
    </w:p>
    <w:p w14:paraId="10148559" w14:textId="77777777" w:rsidR="00D41FD6" w:rsidRPr="00D07716" w:rsidRDefault="00D41FD6">
      <w:pPr>
        <w:rPr>
          <w:rFonts w:ascii="Tahoma" w:hAnsi="Tahoma" w:cs="Tahoma"/>
          <w:lang w:val="el-GR"/>
        </w:rPr>
      </w:pPr>
    </w:p>
    <w:p w14:paraId="7E4C503D" w14:textId="77777777" w:rsidR="00D41FD6" w:rsidRPr="00D07716" w:rsidRDefault="00D41FD6">
      <w:pPr>
        <w:pStyle w:val="1"/>
        <w:tabs>
          <w:tab w:val="left" w:pos="567"/>
        </w:tabs>
        <w:ind w:left="567" w:hanging="567"/>
        <w:rPr>
          <w:rFonts w:ascii="Tahoma" w:hAnsi="Tahoma" w:cs="Tahoma"/>
          <w:color w:val="auto"/>
          <w:lang w:val="el-GR"/>
        </w:rPr>
      </w:pPr>
      <w:bookmarkStart w:id="87" w:name="_Toc120716086"/>
      <w:r w:rsidRPr="00D07716">
        <w:rPr>
          <w:rFonts w:ascii="Tahoma" w:hAnsi="Tahoma" w:cs="Tahoma"/>
          <w:color w:val="auto"/>
          <w:lang w:val="el-GR"/>
        </w:rPr>
        <w:lastRenderedPageBreak/>
        <w:t>3.</w:t>
      </w:r>
      <w:r w:rsidRPr="00D07716">
        <w:rPr>
          <w:rFonts w:ascii="Tahoma" w:hAnsi="Tahoma" w:cs="Tahoma"/>
          <w:color w:val="auto"/>
          <w:lang w:val="el-GR"/>
        </w:rPr>
        <w:tab/>
        <w:t>ΔΙΕΝΕΡΓΕΙΑ ΔΙΑΔΙΚΑΣΙΑΣ - ΑΞΙΟΛΟΓΗΣΗ ΠΡΟΣΦΟΡΩΝ</w:t>
      </w:r>
      <w:bookmarkEnd w:id="87"/>
      <w:r w:rsidRPr="00D07716">
        <w:rPr>
          <w:rFonts w:ascii="Tahoma" w:hAnsi="Tahoma" w:cs="Tahoma"/>
          <w:color w:val="auto"/>
          <w:lang w:val="el-GR"/>
        </w:rPr>
        <w:t xml:space="preserve">  </w:t>
      </w:r>
    </w:p>
    <w:p w14:paraId="50AF3B1B" w14:textId="77777777" w:rsidR="00CE73AA" w:rsidRPr="00D07716" w:rsidRDefault="00CE73AA" w:rsidP="00CE73AA">
      <w:pPr>
        <w:keepNext/>
        <w:pBdr>
          <w:bottom w:val="single" w:sz="8" w:space="1" w:color="000080"/>
        </w:pBdr>
        <w:tabs>
          <w:tab w:val="left" w:pos="567"/>
        </w:tabs>
        <w:spacing w:before="240" w:after="60"/>
        <w:ind w:left="567" w:hanging="567"/>
        <w:textAlignment w:val="baseline"/>
        <w:outlineLvl w:val="1"/>
        <w:rPr>
          <w:rFonts w:ascii="Tahoma" w:hAnsi="Tahoma" w:cs="Tahoma"/>
          <w:b/>
          <w:kern w:val="1"/>
          <w:sz w:val="24"/>
          <w:szCs w:val="22"/>
          <w:lang w:val="el-GR" w:eastAsia="ar-SA"/>
        </w:rPr>
      </w:pPr>
      <w:bookmarkStart w:id="88" w:name="__RefHeading___Toc13752319"/>
      <w:r w:rsidRPr="00D07716">
        <w:rPr>
          <w:rFonts w:ascii="Tahoma" w:hAnsi="Tahoma" w:cs="Tahoma"/>
          <w:b/>
          <w:sz w:val="24"/>
          <w:szCs w:val="22"/>
          <w:lang w:val="el-GR" w:eastAsia="ar-SA"/>
        </w:rPr>
        <w:t xml:space="preserve">3.1 </w:t>
      </w:r>
      <w:r w:rsidRPr="00D07716">
        <w:rPr>
          <w:rFonts w:ascii="Tahoma" w:hAnsi="Tahoma" w:cs="Tahoma"/>
          <w:b/>
          <w:sz w:val="24"/>
          <w:szCs w:val="22"/>
          <w:lang w:val="el-GR" w:eastAsia="ar-SA"/>
        </w:rPr>
        <w:tab/>
        <w:t>Αποσφράγιση και αξιολόγηση προσφορών</w:t>
      </w:r>
      <w:bookmarkEnd w:id="88"/>
      <w:r w:rsidRPr="00D07716">
        <w:rPr>
          <w:rFonts w:ascii="Tahoma" w:hAnsi="Tahoma" w:cs="Tahoma"/>
          <w:b/>
          <w:sz w:val="24"/>
          <w:szCs w:val="22"/>
          <w:lang w:val="el-GR" w:eastAsia="ar-SA"/>
        </w:rPr>
        <w:t xml:space="preserve"> </w:t>
      </w:r>
    </w:p>
    <w:p w14:paraId="6D7B59E4" w14:textId="77777777" w:rsidR="00CE73AA" w:rsidRPr="00D07716" w:rsidRDefault="00CE73AA" w:rsidP="00CE73AA">
      <w:pPr>
        <w:keepNext/>
        <w:spacing w:before="240" w:after="60"/>
        <w:ind w:left="567" w:hanging="567"/>
        <w:outlineLvl w:val="2"/>
        <w:rPr>
          <w:rFonts w:ascii="Tahoma" w:hAnsi="Tahoma" w:cs="Tahoma"/>
          <w:b/>
          <w:bCs/>
          <w:kern w:val="1"/>
          <w:szCs w:val="26"/>
          <w:lang w:val="el-GR" w:eastAsia="ar-SA"/>
        </w:rPr>
      </w:pPr>
      <w:bookmarkStart w:id="89" w:name="__RefHeading___Toc13752320"/>
      <w:bookmarkEnd w:id="89"/>
      <w:r w:rsidRPr="00D07716">
        <w:rPr>
          <w:rFonts w:ascii="Tahoma" w:hAnsi="Tahoma" w:cs="Tahoma"/>
          <w:b/>
          <w:bCs/>
          <w:kern w:val="1"/>
          <w:szCs w:val="26"/>
          <w:lang w:val="el-GR" w:eastAsia="ar-SA"/>
        </w:rPr>
        <w:t>3.1.1</w:t>
      </w:r>
      <w:r w:rsidRPr="00D07716">
        <w:rPr>
          <w:rFonts w:ascii="Tahoma" w:hAnsi="Tahoma" w:cs="Tahoma"/>
          <w:b/>
          <w:bCs/>
          <w:kern w:val="1"/>
          <w:szCs w:val="26"/>
          <w:lang w:val="el-GR" w:eastAsia="ar-SA"/>
        </w:rPr>
        <w:tab/>
        <w:t>Ηλεκτρονική αποσφράγιση προσφορών</w:t>
      </w:r>
    </w:p>
    <w:p w14:paraId="30346CED" w14:textId="77777777" w:rsidR="00811AFC" w:rsidRPr="00D07716" w:rsidRDefault="00811AFC" w:rsidP="00811AFC">
      <w:pPr>
        <w:textAlignment w:val="baseline"/>
        <w:rPr>
          <w:rFonts w:ascii="Tahoma" w:hAnsi="Tahoma" w:cs="Tahoma"/>
          <w:kern w:val="1"/>
          <w:lang w:val="el-GR" w:eastAsia="ar-SA"/>
        </w:rPr>
      </w:pPr>
      <w:r w:rsidRPr="00D07716">
        <w:rPr>
          <w:rFonts w:ascii="Tahoma" w:hAnsi="Tahoma" w:cs="Tahoma"/>
          <w:kern w:val="1"/>
          <w:lang w:val="el-GR" w:eastAsia="ar-SA"/>
        </w:rPr>
        <w:t xml:space="preserve">Το πιστοποιημένο στο ΕΣΗΔΗΣ, για την αποσφράγιση των προσφορών αρμόδιο όργανο της Αναθέτουσας Αρχής, </w:t>
      </w:r>
      <w:r w:rsidRPr="00D07716">
        <w:rPr>
          <w:rFonts w:ascii="Tahoma" w:hAnsi="Tahoma" w:cs="Tahoma"/>
          <w:b/>
          <w:bCs/>
          <w:kern w:val="1"/>
          <w:lang w:val="el-GR" w:eastAsia="ar-SA"/>
        </w:rPr>
        <w:t>(Επιτροπή Διαγωνισμού)</w:t>
      </w:r>
      <w:r w:rsidRPr="00D07716">
        <w:rPr>
          <w:rFonts w:ascii="Tahoma" w:hAnsi="Tahoma" w:cs="Tahoma"/>
          <w:kern w:val="1"/>
          <w:lang w:val="el-GR" w:eastAsia="ar-SA"/>
        </w:rPr>
        <w:t xml:space="preserve">, προβαίνει στην έναρξη της διαδικασίας ηλεκτρονικής αποσφράγισης των φακέλων των προσφορών, κατά το άρθρο 100 του ν. 4412/2016, </w:t>
      </w:r>
      <w:r w:rsidRPr="00D07716">
        <w:rPr>
          <w:rFonts w:ascii="Tahoma" w:hAnsi="Tahoma" w:cs="Tahoma"/>
          <w:kern w:val="1"/>
          <w:lang w:val="el-GR"/>
        </w:rPr>
        <w:t>ακολουθώντας τα εξής στάδια:</w:t>
      </w:r>
    </w:p>
    <w:p w14:paraId="6643858E" w14:textId="48E27489" w:rsidR="00811AFC" w:rsidRPr="00D8489C" w:rsidRDefault="00811AFC" w:rsidP="00811AFC">
      <w:pPr>
        <w:numPr>
          <w:ilvl w:val="0"/>
          <w:numId w:val="16"/>
        </w:numPr>
        <w:tabs>
          <w:tab w:val="clear" w:pos="720"/>
          <w:tab w:val="num" w:pos="0"/>
        </w:tabs>
        <w:spacing w:after="60"/>
        <w:ind w:left="1440"/>
        <w:textAlignment w:val="baseline"/>
        <w:rPr>
          <w:rFonts w:ascii="Tahoma" w:hAnsi="Tahoma" w:cs="Tahoma"/>
          <w:lang w:val="el-GR"/>
        </w:rPr>
      </w:pPr>
      <w:r w:rsidRPr="00D8489C">
        <w:rPr>
          <w:rFonts w:ascii="Tahoma" w:hAnsi="Tahoma" w:cs="Tahoma"/>
          <w:lang w:val="el-GR"/>
        </w:rPr>
        <w:t>Ηλεκτρονική Αποσφράγιση του (υπό)φακέλου «Δικαιολογητικά Συμμετοχής-Τεχνική Προσφορά», τέσσερις (4) εργάσιμες ημέρες</w:t>
      </w:r>
      <w:r w:rsidRPr="00D07716">
        <w:rPr>
          <w:rFonts w:ascii="Tahoma" w:hAnsi="Tahoma" w:cs="Tahoma"/>
          <w:lang w:val="el-GR"/>
        </w:rPr>
        <w:t xml:space="preserve"> μετά την καταληκτική ημερομηνία προσφορών </w:t>
      </w:r>
      <w:r w:rsidRPr="00D8489C">
        <w:rPr>
          <w:rFonts w:ascii="Tahoma" w:hAnsi="Tahoma" w:cs="Tahoma"/>
          <w:lang w:val="el-GR"/>
        </w:rPr>
        <w:t xml:space="preserve">ήτοι </w:t>
      </w:r>
      <w:r w:rsidR="00665E42" w:rsidRPr="0024157A">
        <w:rPr>
          <w:rFonts w:ascii="Tahoma" w:hAnsi="Tahoma" w:cs="Tahoma"/>
          <w:b/>
          <w:bCs/>
          <w:lang w:val="el-GR"/>
        </w:rPr>
        <w:t>09</w:t>
      </w:r>
      <w:r w:rsidRPr="0024157A">
        <w:rPr>
          <w:rFonts w:ascii="Tahoma" w:hAnsi="Tahoma" w:cs="Tahoma"/>
          <w:b/>
          <w:bCs/>
          <w:lang w:val="el-GR"/>
        </w:rPr>
        <w:t>-</w:t>
      </w:r>
      <w:r w:rsidR="00665E42" w:rsidRPr="0024157A">
        <w:rPr>
          <w:rFonts w:ascii="Tahoma" w:hAnsi="Tahoma" w:cs="Tahoma"/>
          <w:b/>
          <w:bCs/>
          <w:lang w:val="el-GR"/>
        </w:rPr>
        <w:t>02</w:t>
      </w:r>
      <w:r w:rsidRPr="0024157A">
        <w:rPr>
          <w:rFonts w:ascii="Tahoma" w:hAnsi="Tahoma" w:cs="Tahoma"/>
          <w:b/>
          <w:bCs/>
          <w:lang w:val="el-GR"/>
        </w:rPr>
        <w:t>-202</w:t>
      </w:r>
      <w:r w:rsidR="00665E42" w:rsidRPr="0024157A">
        <w:rPr>
          <w:rFonts w:ascii="Tahoma" w:hAnsi="Tahoma" w:cs="Tahoma"/>
          <w:b/>
          <w:bCs/>
          <w:lang w:val="el-GR"/>
        </w:rPr>
        <w:t>3</w:t>
      </w:r>
      <w:r w:rsidR="00A1045A">
        <w:rPr>
          <w:rFonts w:ascii="Tahoma" w:hAnsi="Tahoma" w:cs="Tahoma"/>
          <w:lang w:val="el-GR"/>
        </w:rPr>
        <w:t xml:space="preserve">, ημέρα Πέμπτη </w:t>
      </w:r>
      <w:r w:rsidRPr="00D8489C">
        <w:rPr>
          <w:rFonts w:ascii="Tahoma" w:hAnsi="Tahoma" w:cs="Tahoma"/>
          <w:lang w:val="el-GR"/>
        </w:rPr>
        <w:t xml:space="preserve">και ώρα </w:t>
      </w:r>
      <w:r w:rsidR="00665E42" w:rsidRPr="0024157A">
        <w:rPr>
          <w:rFonts w:ascii="Tahoma" w:hAnsi="Tahoma" w:cs="Tahoma"/>
          <w:b/>
          <w:bCs/>
          <w:lang w:val="el-GR"/>
        </w:rPr>
        <w:t>13</w:t>
      </w:r>
      <w:r w:rsidRPr="0024157A">
        <w:rPr>
          <w:rFonts w:ascii="Tahoma" w:hAnsi="Tahoma" w:cs="Tahoma"/>
          <w:b/>
          <w:bCs/>
          <w:lang w:val="el-GR"/>
        </w:rPr>
        <w:t>:</w:t>
      </w:r>
      <w:r w:rsidR="00665E42" w:rsidRPr="0024157A">
        <w:rPr>
          <w:rFonts w:ascii="Tahoma" w:hAnsi="Tahoma" w:cs="Tahoma"/>
          <w:b/>
          <w:bCs/>
          <w:lang w:val="el-GR"/>
        </w:rPr>
        <w:t>00</w:t>
      </w:r>
      <w:r w:rsidRPr="0024157A">
        <w:rPr>
          <w:rFonts w:ascii="Tahoma" w:hAnsi="Tahoma" w:cs="Tahoma"/>
          <w:b/>
          <w:bCs/>
          <w:lang w:val="el-GR"/>
        </w:rPr>
        <w:t>.</w:t>
      </w:r>
      <w:r w:rsidRPr="00D07716">
        <w:rPr>
          <w:rFonts w:ascii="Tahoma" w:hAnsi="Tahoma" w:cs="Tahoma"/>
          <w:lang w:val="el-GR"/>
        </w:rPr>
        <w:t xml:space="preserve">  </w:t>
      </w:r>
    </w:p>
    <w:p w14:paraId="47678109" w14:textId="77777777" w:rsidR="00811AFC" w:rsidRPr="00D07716" w:rsidRDefault="00811AFC" w:rsidP="00811AFC">
      <w:pPr>
        <w:numPr>
          <w:ilvl w:val="0"/>
          <w:numId w:val="16"/>
        </w:numPr>
        <w:tabs>
          <w:tab w:val="clear" w:pos="720"/>
          <w:tab w:val="num" w:pos="0"/>
        </w:tabs>
        <w:spacing w:after="60"/>
        <w:ind w:left="1440"/>
        <w:textAlignment w:val="baseline"/>
        <w:rPr>
          <w:rFonts w:ascii="Tahoma" w:hAnsi="Tahoma" w:cs="Tahoma"/>
          <w:kern w:val="1"/>
          <w:lang w:val="el-GR" w:eastAsia="ar-SA"/>
        </w:rPr>
      </w:pPr>
      <w:r w:rsidRPr="00D07716">
        <w:rPr>
          <w:rFonts w:ascii="Tahoma" w:hAnsi="Tahoma" w:cs="Tahoma"/>
          <w:kern w:val="1"/>
          <w:lang w:val="el-GR" w:eastAsia="ar-SA"/>
        </w:rPr>
        <w:t>Ηλεκτρονική Αποσφράγιση του (υπό)φακέλου «Οικονομική Προσφορά», κατά την ημερομηνία και ώρα που θα ορίσει η Αναθέτουσα Αρχή</w:t>
      </w:r>
    </w:p>
    <w:p w14:paraId="68CE180C" w14:textId="77777777" w:rsidR="00811AFC" w:rsidRPr="00D07716" w:rsidRDefault="00811AFC" w:rsidP="00811AFC">
      <w:pPr>
        <w:spacing w:after="60"/>
        <w:textAlignment w:val="baseline"/>
        <w:rPr>
          <w:rFonts w:ascii="Tahoma" w:hAnsi="Tahoma" w:cs="Tahoma"/>
          <w:kern w:val="1"/>
          <w:lang w:val="el-GR" w:eastAsia="ar-SA"/>
        </w:rPr>
      </w:pPr>
      <w:r w:rsidRPr="00D07716">
        <w:rPr>
          <w:rFonts w:ascii="Tahoma" w:hAnsi="Tahoma" w:cs="Tahoma"/>
          <w:kern w:val="1"/>
          <w:lang w:val="el-GR" w:eastAsia="ar-SA"/>
        </w:rPr>
        <w:t xml:space="preserve">Σε κάθε στάδιο τα στοιχεία των προσφορών που αποσφραγίζονται είναι καταρχήν </w:t>
      </w:r>
      <w:proofErr w:type="spellStart"/>
      <w:r w:rsidRPr="00D07716">
        <w:rPr>
          <w:rFonts w:ascii="Tahoma" w:hAnsi="Tahoma" w:cs="Tahoma"/>
          <w:kern w:val="1"/>
          <w:lang w:val="el-GR" w:eastAsia="ar-SA"/>
        </w:rPr>
        <w:t>προσβάσιμα</w:t>
      </w:r>
      <w:proofErr w:type="spellEnd"/>
      <w:r w:rsidRPr="00D07716">
        <w:rPr>
          <w:rFonts w:ascii="Tahoma" w:hAnsi="Tahoma" w:cs="Tahoma"/>
          <w:kern w:val="1"/>
          <w:lang w:val="el-GR" w:eastAsia="ar-SA"/>
        </w:rPr>
        <w:t xml:space="preserve"> μόνο στα μέλη της Επιτροπής Διαγωνισμού και την Αναθέτουσα Αρχή.</w:t>
      </w:r>
    </w:p>
    <w:p w14:paraId="457D8623" w14:textId="77777777" w:rsidR="00CE73AA" w:rsidRPr="00D07716" w:rsidRDefault="00CE73AA" w:rsidP="00667B3D">
      <w:pPr>
        <w:spacing w:after="60"/>
        <w:textAlignment w:val="baseline"/>
        <w:rPr>
          <w:rFonts w:ascii="Tahoma" w:hAnsi="Tahoma" w:cs="Tahoma"/>
          <w:kern w:val="1"/>
          <w:lang w:val="el-GR" w:eastAsia="ar-SA"/>
        </w:rPr>
      </w:pPr>
    </w:p>
    <w:p w14:paraId="7B8FB744" w14:textId="77777777" w:rsidR="00CE73AA" w:rsidRPr="00D07716" w:rsidRDefault="00CE73AA" w:rsidP="00CE73AA">
      <w:pPr>
        <w:keepNext/>
        <w:spacing w:before="240" w:after="60"/>
        <w:ind w:left="567" w:hanging="567"/>
        <w:outlineLvl w:val="2"/>
        <w:rPr>
          <w:rFonts w:ascii="Tahoma" w:hAnsi="Tahoma" w:cs="Tahoma"/>
          <w:b/>
          <w:bCs/>
          <w:kern w:val="1"/>
          <w:szCs w:val="26"/>
          <w:lang w:val="el-GR" w:eastAsia="ar-SA"/>
        </w:rPr>
      </w:pPr>
      <w:bookmarkStart w:id="90" w:name="__RefHeading___Toc13752321"/>
      <w:bookmarkEnd w:id="90"/>
      <w:r w:rsidRPr="00D07716">
        <w:rPr>
          <w:rFonts w:ascii="Tahoma" w:hAnsi="Tahoma" w:cs="Tahoma"/>
          <w:b/>
          <w:bCs/>
          <w:szCs w:val="26"/>
          <w:lang w:val="el-GR" w:eastAsia="ar-SA"/>
        </w:rPr>
        <w:t>3.1.2</w:t>
      </w:r>
      <w:r w:rsidRPr="00D07716">
        <w:rPr>
          <w:rFonts w:ascii="Tahoma" w:hAnsi="Tahoma" w:cs="Tahoma"/>
          <w:b/>
          <w:bCs/>
          <w:szCs w:val="26"/>
          <w:lang w:val="el-GR" w:eastAsia="ar-SA"/>
        </w:rPr>
        <w:tab/>
        <w:t>Αξιολόγηση προσφορών</w:t>
      </w:r>
    </w:p>
    <w:p w14:paraId="5376A1A4" w14:textId="77777777" w:rsidR="00CE73AA" w:rsidRPr="00D07716" w:rsidRDefault="00CE73AA" w:rsidP="00CE73AA">
      <w:pPr>
        <w:textAlignment w:val="baseline"/>
        <w:rPr>
          <w:rFonts w:ascii="Tahoma" w:hAnsi="Tahoma" w:cs="Tahoma"/>
          <w:kern w:val="1"/>
          <w:lang w:val="el-GR" w:eastAsia="ar-SA"/>
        </w:rPr>
      </w:pPr>
      <w:r w:rsidRPr="00D07716">
        <w:rPr>
          <w:rFonts w:ascii="Tahoma" w:hAnsi="Tahoma" w:cs="Tahoma"/>
          <w:b/>
          <w:kern w:val="1"/>
          <w:lang w:val="el-GR" w:eastAsia="ar-SA"/>
        </w:rPr>
        <w:t>3.1.2.1</w:t>
      </w:r>
      <w:r w:rsidRPr="00D07716">
        <w:rPr>
          <w:rFonts w:ascii="Tahoma" w:hAnsi="Tahoma" w:cs="Tahoma"/>
          <w:kern w:val="1"/>
          <w:lang w:val="el-GR" w:eastAsia="ar-SA"/>
        </w:rPr>
        <w:t xml:space="preserve"> Μετά την κατά περίπτωση ηλεκτρονική αποσφράγιση των προσφορών η Αναθέτουσα Αρχή προβαίνει στην αξιολόγηση αυτών, μέσω των αρμόδιων πιστοποιημένων στο ΕΣΗΔΗΣ οργάνων της, εφαρμοζόμενων κατά τα λοιπά των κειμένων διατάξεων.</w:t>
      </w:r>
    </w:p>
    <w:p w14:paraId="0923E6D3" w14:textId="77777777" w:rsidR="00CE73AA" w:rsidRPr="00D07716" w:rsidRDefault="00CE73AA" w:rsidP="00CE73AA">
      <w:pPr>
        <w:textAlignment w:val="baseline"/>
        <w:rPr>
          <w:rFonts w:ascii="Tahoma" w:hAnsi="Tahoma" w:cs="Tahoma"/>
          <w:kern w:val="1"/>
          <w:lang w:val="el-GR" w:eastAsia="ar-SA"/>
        </w:rPr>
      </w:pPr>
      <w:r w:rsidRPr="00D07716">
        <w:rPr>
          <w:rFonts w:ascii="Tahoma" w:hAnsi="Tahoma" w:cs="Tahoma"/>
          <w:kern w:val="1"/>
          <w:lang w:val="el-GR" w:eastAsia="ar-SA"/>
        </w:rPr>
        <w:t>Η αναθέτουσα αρχή, τηρώντας τις αρχές της ίσης μεταχείρισης και της διαφάνειας, ζητά από τους προσφέροντες οικονομικούς φορείς, όταν οι πληροφορίες ή η τεκμηρίωση που πρέπει να υποβάλλονται είναι ή εμφανίζονται ελλιπείς ή λανθασμένες, συμπεριλαμβανομένων εκείνων στο ΕΕΕΣ, ή όταν λείπουν συγκεκριμένα έγγραφα, να υποβάλλουν, να συμπληρώνουν, να αποσαφηνίζουν ή να ολοκληρώνουν τις σχετικές πληροφορίες ή τεκμηρίωση, εντός προθεσμίας όχι μικρότερης των δέκα (10) ημερών και όχι μεγαλύτερης των είκοσι (20) ημερών από την ημερομηνία κοινοποίησης σε αυτούς της σχετικής πρόσκλησης.</w:t>
      </w:r>
      <w:r w:rsidRPr="00D07716">
        <w:rPr>
          <w:rFonts w:ascii="Tahoma" w:hAnsi="Tahoma" w:cs="Tahoma"/>
          <w:lang w:val="el-GR" w:eastAsia="ar-SA"/>
        </w:rPr>
        <w:t xml:space="preserve"> Η συμπλήρωση ή η αποσαφήνιση ζητείται και γίνεται αποδεκτή υπό την προϋπόθεση ότι δεν </w:t>
      </w:r>
      <w:r w:rsidRPr="00D07716">
        <w:rPr>
          <w:rFonts w:ascii="Tahoma" w:hAnsi="Tahoma" w:cs="Tahoma"/>
          <w:kern w:val="1"/>
          <w:lang w:val="el-GR" w:eastAsia="ar-SA"/>
        </w:rPr>
        <w:t xml:space="preserve">τροποποιείται η προσφορά του οικονομικού φορέα και ότι αφορά σε στοιχεία ή δεδομένα, των οποίων είναι αντικειμενικά </w:t>
      </w:r>
      <w:proofErr w:type="spellStart"/>
      <w:r w:rsidRPr="00D07716">
        <w:rPr>
          <w:rFonts w:ascii="Tahoma" w:hAnsi="Tahoma" w:cs="Tahoma"/>
          <w:kern w:val="1"/>
          <w:lang w:val="el-GR" w:eastAsia="ar-SA"/>
        </w:rPr>
        <w:t>εξακριβώσιμος</w:t>
      </w:r>
      <w:proofErr w:type="spellEnd"/>
      <w:r w:rsidRPr="00D07716">
        <w:rPr>
          <w:rFonts w:ascii="Tahoma" w:hAnsi="Tahoma" w:cs="Tahoma"/>
          <w:kern w:val="1"/>
          <w:lang w:val="el-GR" w:eastAsia="ar-SA"/>
        </w:rPr>
        <w:t xml:space="preserve"> ο προγενέστερος χαρακτήρας σε σχέση με το πέρας της καταληκτικής προθεσμίας παραλαβής προσφορών. Τα ανωτέρω ισχύουν </w:t>
      </w:r>
      <w:proofErr w:type="spellStart"/>
      <w:r w:rsidRPr="00D07716">
        <w:rPr>
          <w:rFonts w:ascii="Tahoma" w:hAnsi="Tahoma" w:cs="Tahoma"/>
          <w:kern w:val="1"/>
          <w:lang w:val="el-GR" w:eastAsia="ar-SA"/>
        </w:rPr>
        <w:t>κατ</w:t>
      </w:r>
      <w:proofErr w:type="spellEnd"/>
      <w:r w:rsidRPr="00D07716">
        <w:rPr>
          <w:rFonts w:ascii="Tahoma" w:hAnsi="Tahoma" w:cs="Tahoma"/>
          <w:kern w:val="1"/>
          <w:lang w:val="el-GR" w:eastAsia="ar-SA"/>
        </w:rPr>
        <w:t xml:space="preserve">΄ </w:t>
      </w:r>
      <w:proofErr w:type="spellStart"/>
      <w:r w:rsidRPr="00D07716">
        <w:rPr>
          <w:rFonts w:ascii="Tahoma" w:hAnsi="Tahoma" w:cs="Tahoma"/>
          <w:kern w:val="1"/>
          <w:lang w:val="el-GR" w:eastAsia="ar-SA"/>
        </w:rPr>
        <w:t>αναλογίαν</w:t>
      </w:r>
      <w:proofErr w:type="spellEnd"/>
      <w:r w:rsidRPr="00D07716">
        <w:rPr>
          <w:rFonts w:ascii="Tahoma" w:hAnsi="Tahoma" w:cs="Tahoma"/>
          <w:kern w:val="1"/>
          <w:lang w:val="el-GR" w:eastAsia="ar-SA"/>
        </w:rPr>
        <w:t xml:space="preserve"> και για τυχόν ελλείπουσες δηλώσεις, υπό την προϋπόθεση ότι βεβαιώνουν γεγονότα αντικειμενικώς </w:t>
      </w:r>
      <w:proofErr w:type="spellStart"/>
      <w:r w:rsidRPr="00D07716">
        <w:rPr>
          <w:rFonts w:ascii="Tahoma" w:hAnsi="Tahoma" w:cs="Tahoma"/>
          <w:kern w:val="1"/>
          <w:lang w:val="el-GR" w:eastAsia="ar-SA"/>
        </w:rPr>
        <w:t>εξακριβώσιμα</w:t>
      </w:r>
      <w:proofErr w:type="spellEnd"/>
      <w:r w:rsidRPr="00D07716">
        <w:rPr>
          <w:rFonts w:ascii="Tahoma" w:hAnsi="Tahoma" w:cs="Tahoma"/>
          <w:kern w:val="1"/>
          <w:lang w:val="el-GR" w:eastAsia="ar-SA"/>
        </w:rPr>
        <w:t>.</w:t>
      </w:r>
    </w:p>
    <w:p w14:paraId="415AE2C0" w14:textId="77777777" w:rsidR="00B13518" w:rsidRPr="00D07716" w:rsidRDefault="00B13518" w:rsidP="00B13518">
      <w:pPr>
        <w:textAlignment w:val="baseline"/>
        <w:rPr>
          <w:rFonts w:ascii="Tahoma" w:eastAsia="Calibri" w:hAnsi="Tahoma" w:cs="Tahoma"/>
          <w:i/>
          <w:iCs/>
          <w:kern w:val="1"/>
          <w:lang w:val="el-GR" w:eastAsia="el-GR"/>
        </w:rPr>
      </w:pPr>
      <w:r w:rsidRPr="00D07716">
        <w:rPr>
          <w:rFonts w:ascii="Tahoma" w:hAnsi="Tahoma" w:cs="Tahoma"/>
          <w:kern w:val="1"/>
          <w:lang w:val="el-GR"/>
        </w:rPr>
        <w:t>Ειδικότερα :</w:t>
      </w:r>
    </w:p>
    <w:p w14:paraId="56B9BF22" w14:textId="77777777" w:rsidR="00B13518" w:rsidRPr="00D07716" w:rsidRDefault="00B13518" w:rsidP="00B13518">
      <w:pPr>
        <w:textAlignment w:val="baseline"/>
        <w:rPr>
          <w:rFonts w:ascii="Tahoma" w:hAnsi="Tahoma" w:cs="Tahoma"/>
          <w:b/>
          <w:bCs/>
          <w:strike/>
          <w:kern w:val="1"/>
          <w:lang w:val="el-GR"/>
        </w:rPr>
      </w:pPr>
      <w:r w:rsidRPr="00D07716">
        <w:rPr>
          <w:rFonts w:ascii="Tahoma" w:hAnsi="Tahoma" w:cs="Tahoma"/>
          <w:kern w:val="1"/>
          <w:lang w:val="el-GR"/>
        </w:rPr>
        <w:t xml:space="preserve">α) Η Επιτροπή Διαγωνισμού εξετάζει αρχικά  την προσκόμιση της εγγύησης συμμετοχής, σύμφωνα με την παρ. 1 του άρθρου 72. Σε περίπτωση παράλειψης προσκόμισης, είτε της εγγύησης συμμετοχής ηλεκτρονικής έκδοσης, μέχρι την καταληκτική ημερομηνία υποβολής προσφορών, είτε του πρωτοτύπου της έντυπης εγγύησης συμμετοχής, μέχρι την ημερομηνία και ώρα αποσφράγισης, η Επιτροπή Διαγωνισμού συντάσσει πρακτικό στο οποίο εισηγείται την απόρριψη της προσφοράς ως απαράδεκτης. </w:t>
      </w:r>
    </w:p>
    <w:p w14:paraId="2EE65DF5" w14:textId="77777777" w:rsidR="00B13518" w:rsidRPr="00D07716" w:rsidRDefault="00B13518" w:rsidP="00B13518">
      <w:pPr>
        <w:textAlignment w:val="baseline"/>
        <w:rPr>
          <w:rFonts w:ascii="Tahoma" w:hAnsi="Tahoma" w:cs="Tahoma"/>
          <w:kern w:val="1"/>
          <w:lang w:val="el-GR"/>
        </w:rPr>
      </w:pPr>
      <w:r w:rsidRPr="00D07716">
        <w:rPr>
          <w:rFonts w:ascii="Tahoma" w:hAnsi="Tahoma" w:cs="Tahoma"/>
          <w:kern w:val="1"/>
          <w:lang w:val="el-GR"/>
        </w:rPr>
        <w:t>Στη συνέχεια εκδίδεται από την αναθέτουσα αρχή απόφαση, με την οποία επικυρώνεται το ανωτέρω πρακτικό. Η απόφαση απόρριψης της προσφοράς του παρόντος εδαφίου εκδίδεται πριν από την έκδοση οποιασδήποτε άλλης απόφασης σχετικά με την αξιολόγηση των προσφορών της οικείας διαδικασίας ανάθεσης σύμβασης και κοινοποιείται σε όλους τους προσφέροντες με επιμέλεια αυτής μέσω της λειτουργικότητας της «Επικοινωνίας» του ηλεκτρονικού διαγωνισμού στο ΕΣΗΔΗΣ.</w:t>
      </w:r>
    </w:p>
    <w:p w14:paraId="56AF5B57" w14:textId="77777777" w:rsidR="00B13518" w:rsidRPr="00D07716" w:rsidRDefault="00B13518" w:rsidP="00B13518">
      <w:pPr>
        <w:textAlignment w:val="baseline"/>
        <w:rPr>
          <w:rFonts w:ascii="Tahoma" w:hAnsi="Tahoma" w:cs="Tahoma"/>
          <w:kern w:val="1"/>
          <w:lang w:val="el-GR"/>
        </w:rPr>
      </w:pPr>
      <w:r w:rsidRPr="00D07716">
        <w:rPr>
          <w:rFonts w:ascii="Tahoma" w:hAnsi="Tahoma" w:cs="Tahoma"/>
          <w:kern w:val="1"/>
          <w:lang w:val="el-GR"/>
        </w:rPr>
        <w:t>Κατά της εν λόγω απόφασης χωρεί προδικαστική προσφυγή, σύμφωνα με τα οριζόμενα στην παράγραφο 3.4 της παρούσας.</w:t>
      </w:r>
    </w:p>
    <w:p w14:paraId="2050028E" w14:textId="77777777" w:rsidR="00B13518" w:rsidRPr="00D07716" w:rsidRDefault="00B13518" w:rsidP="00B13518">
      <w:pPr>
        <w:textAlignment w:val="baseline"/>
        <w:rPr>
          <w:rFonts w:ascii="Tahoma" w:hAnsi="Tahoma" w:cs="Tahoma"/>
          <w:kern w:val="1"/>
          <w:lang w:val="el-GR"/>
        </w:rPr>
      </w:pPr>
      <w:r w:rsidRPr="00D07716">
        <w:rPr>
          <w:rFonts w:ascii="Tahoma" w:hAnsi="Tahoma" w:cs="Tahoma"/>
          <w:kern w:val="1"/>
          <w:lang w:val="el-GR"/>
        </w:rPr>
        <w:lastRenderedPageBreak/>
        <w:t>Η αναθέτουσα αρχή επικοινωνεί παράλληλα με τους φορείς που φέρονται να έχουν εκδώσει τις εγγυητικές επιστολές, προκειμένου να διαπιστώσει την εγκυρότητά τους.</w:t>
      </w:r>
    </w:p>
    <w:p w14:paraId="387ED548" w14:textId="77777777" w:rsidR="00B13518" w:rsidRPr="00D07716" w:rsidRDefault="00B13518" w:rsidP="00B13518">
      <w:pPr>
        <w:textAlignment w:val="baseline"/>
        <w:rPr>
          <w:rFonts w:ascii="Tahoma" w:hAnsi="Tahoma" w:cs="Tahoma"/>
          <w:kern w:val="1"/>
          <w:lang w:val="el-GR"/>
        </w:rPr>
      </w:pPr>
      <w:r w:rsidRPr="00D07716">
        <w:rPr>
          <w:rFonts w:ascii="Tahoma" w:hAnsi="Tahoma" w:cs="Tahoma"/>
          <w:kern w:val="1"/>
          <w:lang w:val="el-GR"/>
        </w:rPr>
        <w:t xml:space="preserve">β) Στη συνέχεια η Επιτροπή Διαγωνισμού προβαίνει αρχικά στον έλεγχο των δικαιολογητικών συμμετοχής και εν συνεχεία στην αξιολόγηση και βαθμολόγηση των τεχνικών προσφορών των προσφερόντων, των οποίων τα δικαιολογητικά συμμετοχής έκρινε πλήρη. Η αξιολόγηση και βαθμολόγηση γίνονται σύμφωνα με τα σχετικώς προβλεπόμενα στον ν.4412/2016  και τους όρους της παρούσας. Η διαδικασία αξιολόγησης ολοκληρώνεται με την καταχώριση σε πρακτικό των προσφερόντων, των αποτελεσμάτων του ελέγχου και της αξιολόγησης των δικαιολογητικών συμμετοχής, των αποτελεσμάτων της αξιολόγησης των τεχνικών προσφορών, της βαθμολόγησης των αποδεκτών τεχνικών προσφορών με βάση τα κριτήρια αξιολόγησης των παραγράφων 2.3.1 και 2.3.2 της παρούσας. </w:t>
      </w:r>
    </w:p>
    <w:p w14:paraId="74C900DF" w14:textId="77777777" w:rsidR="00B13518" w:rsidRPr="00D07716" w:rsidRDefault="00B13518" w:rsidP="00B13518">
      <w:pPr>
        <w:textAlignment w:val="baseline"/>
        <w:rPr>
          <w:rFonts w:ascii="Tahoma" w:hAnsi="Tahoma" w:cs="Tahoma"/>
          <w:kern w:val="1"/>
          <w:lang w:val="el-GR" w:eastAsia="el-GR"/>
        </w:rPr>
      </w:pPr>
      <w:r w:rsidRPr="00D07716">
        <w:rPr>
          <w:rFonts w:ascii="Tahoma" w:hAnsi="Tahoma" w:cs="Tahoma"/>
          <w:kern w:val="1"/>
          <w:lang w:val="el-GR" w:eastAsia="el-GR"/>
        </w:rPr>
        <w:t>Τα αποτελέσματα των εν λόγω σταδίων («Δικαιολογητικά Συμμετοχής» &amp; «Τεχνική Προσφορά» επικυρώνονται με απόφαση του αποφαινόμενου οργάνου της αναθέτουσας αρχής, η οποία κοινοποιείται  στους προσφέροντες, εκτός από όσους αποκλείστηκαν οριστικά δυνάμει της παρ. 1 του άρθρου 72 του ν. 4412/2016, μέσω της λειτουργικότητας της «Επικοινωνίας» του ΕΣΗΔΗΣ. Μετά από την έκδοση και κοινοποίηση της ανωτέρω απόφασης, οι προσφέροντες λαμβάνουν γνώση των λοιπών συμμετεχόντων στη διαδικασία και των στοιχείων που υποβλήθηκαν από αυτούς.</w:t>
      </w:r>
    </w:p>
    <w:p w14:paraId="5E33636C" w14:textId="77777777" w:rsidR="00B13518" w:rsidRPr="00D07716" w:rsidRDefault="00B13518" w:rsidP="00B13518">
      <w:pPr>
        <w:textAlignment w:val="baseline"/>
        <w:rPr>
          <w:rFonts w:ascii="Tahoma" w:hAnsi="Tahoma" w:cs="Tahoma"/>
          <w:kern w:val="1"/>
          <w:lang w:val="el-GR"/>
        </w:rPr>
      </w:pPr>
      <w:r w:rsidRPr="00D07716">
        <w:rPr>
          <w:rFonts w:ascii="Tahoma" w:hAnsi="Tahoma" w:cs="Tahoma"/>
          <w:kern w:val="1"/>
          <w:lang w:val="el-GR" w:eastAsia="el-GR"/>
        </w:rPr>
        <w:t>Κατά της εν λόγω απόφασης χωρεί προδικαστική προσφυγή, σύμφωνα με τα οριζόμενα στην παράγραφο 3.4 της παρούσας.</w:t>
      </w:r>
    </w:p>
    <w:p w14:paraId="7479FC2D" w14:textId="77777777" w:rsidR="00B13518" w:rsidRPr="00D07716" w:rsidRDefault="00B13518" w:rsidP="00B13518">
      <w:pPr>
        <w:textAlignment w:val="baseline"/>
        <w:rPr>
          <w:rFonts w:ascii="Tahoma" w:hAnsi="Tahoma" w:cs="Tahoma"/>
          <w:kern w:val="1"/>
          <w:lang w:val="el-GR"/>
        </w:rPr>
      </w:pPr>
      <w:r w:rsidRPr="00D07716">
        <w:rPr>
          <w:rFonts w:ascii="Tahoma" w:hAnsi="Tahoma" w:cs="Tahoma"/>
          <w:kern w:val="1"/>
          <w:lang w:val="el-GR"/>
        </w:rPr>
        <w:t>γ) Μετά την ολοκλήρωση της αξιολόγησης, σύμφωνα με τα ανωτέρω, αποσφραγίζονται, κατά την ορισθείσα ημερομηνία και ώρα οι φάκελοι των οικονομικών προσφορών εκείνων των προσφερόντων που δεν έχουν απορριφθεί σύμφωνα με τα ανωτέρω.</w:t>
      </w:r>
    </w:p>
    <w:p w14:paraId="06CC314E" w14:textId="77777777" w:rsidR="00B13518" w:rsidRPr="00D07716" w:rsidRDefault="00B13518" w:rsidP="00B13518">
      <w:pPr>
        <w:suppressAutoHyphens w:val="0"/>
        <w:autoSpaceDE w:val="0"/>
        <w:autoSpaceDN w:val="0"/>
        <w:adjustRightInd w:val="0"/>
        <w:spacing w:after="0"/>
        <w:rPr>
          <w:rFonts w:ascii="Tahoma" w:hAnsi="Tahoma" w:cs="Tahoma"/>
          <w:kern w:val="1"/>
          <w:lang w:val="el-GR"/>
        </w:rPr>
      </w:pPr>
      <w:r w:rsidRPr="00D07716">
        <w:rPr>
          <w:rFonts w:ascii="Tahoma" w:hAnsi="Tahoma" w:cs="Tahoma"/>
          <w:kern w:val="1"/>
          <w:lang w:val="el-GR"/>
        </w:rPr>
        <w:t xml:space="preserve">δ) Η Επιτροπή Διαγωνισμού προβαίνει στην αξιολόγηση των οικονομικών προσφορών που αποσφραγίστηκαν και συντάσσει πρακτικό στο οποίο καταχωρούνται οι προσφορές κατά σειρά κατάταξης, με βάση τη συνολική βαθμολογία τους, καθώς και η αιτιολογημένη εισήγησή της για την αποδοχή ή απόρριψή τους και την ανάδειξη του προσωρινού αναδόχου.  </w:t>
      </w:r>
    </w:p>
    <w:p w14:paraId="628C20A0" w14:textId="77777777" w:rsidR="00B13518" w:rsidRPr="00D07716" w:rsidRDefault="00B13518" w:rsidP="00B13518">
      <w:pPr>
        <w:textAlignment w:val="baseline"/>
        <w:rPr>
          <w:rFonts w:ascii="Tahoma" w:hAnsi="Tahoma" w:cs="Tahoma"/>
          <w:kern w:val="1"/>
          <w:lang w:val="el-GR" w:eastAsia="el-GR"/>
        </w:rPr>
      </w:pPr>
      <w:r w:rsidRPr="00D07716">
        <w:rPr>
          <w:rFonts w:ascii="Tahoma" w:hAnsi="Tahoma" w:cs="Tahoma"/>
          <w:kern w:val="1"/>
          <w:lang w:val="el-GR"/>
        </w:rPr>
        <w:t>Εάν οι προσφορές φαίνονται ασυνήθιστα χαμηλές σε σχέση με το αντικείμενο της σύμβασης, η αναθέτουσα αρχή απαιτεί από τους οικονομικούς φορείς,</w:t>
      </w:r>
      <w:r w:rsidRPr="00D07716">
        <w:rPr>
          <w:rFonts w:ascii="Tahoma" w:hAnsi="Tahoma" w:cs="Tahoma"/>
          <w:lang w:val="el-GR"/>
        </w:rPr>
        <w:t xml:space="preserve"> </w:t>
      </w:r>
      <w:r w:rsidRPr="00D07716">
        <w:rPr>
          <w:rFonts w:ascii="Tahoma" w:hAnsi="Tahoma" w:cs="Tahoma"/>
          <w:kern w:val="1"/>
          <w:lang w:val="el-GR"/>
        </w:rPr>
        <w:t xml:space="preserve">μέσω της λειτουργικότητας της «Επικοινωνίας» του ηλεκτρονικού διαγωνισμού στο ΕΣΗΔΗΣ, να εξηγήσουν την τιμή ή το κόστος που προτείνουν στην προσφορά τους, εντός αποκλειστικής προθεσμίας, κατά ανώτατο όριο είκοσι (20) ημερών από την κοινοποίηση της σχετικής πρόσκλησης. Στην περίπτωση αυτή εφαρμόζονται τα άρθρα 88 και 89 ν. 4412/2016. Εάν τα παρεχόμενα στοιχεία δεν εξηγούν κατά τρόπο ικανοποιητικό το χαμηλό επίπεδο της τιμής ή του κόστους που προτείνεται, η προσφορά απορρίπτεται ως μη κανονική. </w:t>
      </w:r>
    </w:p>
    <w:p w14:paraId="34CC892B" w14:textId="77777777" w:rsidR="00B13518" w:rsidRPr="00D07716" w:rsidRDefault="00B13518" w:rsidP="00B13518">
      <w:pPr>
        <w:textAlignment w:val="baseline"/>
        <w:rPr>
          <w:rFonts w:ascii="Tahoma" w:hAnsi="Tahoma" w:cs="Tahoma"/>
          <w:lang w:val="el-GR"/>
        </w:rPr>
      </w:pPr>
      <w:r w:rsidRPr="00D07716">
        <w:rPr>
          <w:rFonts w:ascii="Tahoma" w:hAnsi="Tahoma" w:cs="Tahoma"/>
          <w:kern w:val="1"/>
          <w:lang w:val="el-GR"/>
        </w:rPr>
        <w:t xml:space="preserve">Στην περίπτωση ισοδύναμων προφορών, δηλαδή προσφορών με την ίδια συνολική τελική βαθμολογία μεταξύ δύο ή περισσοτέρων προσφερόντων, η ανάθεση γίνεται στην προσφορά με τη μεγαλύτερη βαθμολογία τεχνικής προσφοράς. </w:t>
      </w:r>
    </w:p>
    <w:p w14:paraId="25B717CE" w14:textId="77777777" w:rsidR="00B13518" w:rsidRPr="00D07716" w:rsidRDefault="00B13518" w:rsidP="00B13518">
      <w:pPr>
        <w:textAlignment w:val="baseline"/>
        <w:rPr>
          <w:rFonts w:ascii="Tahoma" w:eastAsia="Calibri" w:hAnsi="Tahoma" w:cs="Tahoma"/>
          <w:i/>
          <w:kern w:val="1"/>
          <w:lang w:val="el-GR" w:eastAsia="el-GR"/>
        </w:rPr>
      </w:pPr>
      <w:r w:rsidRPr="00D07716">
        <w:rPr>
          <w:rFonts w:ascii="Tahoma" w:hAnsi="Tahoma" w:cs="Tahoma"/>
          <w:kern w:val="1"/>
          <w:lang w:val="el-GR"/>
        </w:rPr>
        <w:t>Αν οι ισοδύναμες προσφορές έχουν την ίδια βαθμολογία τεχνικής προσφοράς</w:t>
      </w:r>
      <w:r w:rsidRPr="00D07716">
        <w:rPr>
          <w:rFonts w:ascii="Tahoma" w:hAnsi="Tahoma" w:cs="Tahoma"/>
          <w:i/>
          <w:kern w:val="1"/>
          <w:lang w:val="el-GR" w:eastAsia="el-GR"/>
        </w:rPr>
        <w:t xml:space="preserve"> </w:t>
      </w:r>
      <w:r w:rsidRPr="00D07716">
        <w:rPr>
          <w:rFonts w:ascii="Tahoma" w:hAnsi="Tahoma" w:cs="Tahoma"/>
          <w:kern w:val="1"/>
          <w:lang w:val="el-GR"/>
        </w:rPr>
        <w:t xml:space="preserve">η αναθέτουσα αρχή επιλέγει τον ανάδοχο με κλήρωση μεταξύ των οικονομικών φορέων που υπέβαλαν τις ισοδύναμες προσφορές. Η κλήρωση γίνεται ενώπιον της Επιτροπής του Διαγωνισμού και παρουσία αυτών των οικονομικών φορέων. </w:t>
      </w:r>
    </w:p>
    <w:p w14:paraId="7C1903DD" w14:textId="77777777" w:rsidR="00B13518" w:rsidRPr="00D07716" w:rsidRDefault="00B13518" w:rsidP="00B13518">
      <w:pPr>
        <w:textAlignment w:val="baseline"/>
        <w:rPr>
          <w:rFonts w:ascii="Tahoma" w:hAnsi="Tahoma" w:cs="Tahoma"/>
          <w:kern w:val="1"/>
          <w:lang w:val="el-GR" w:eastAsia="el-GR"/>
        </w:rPr>
      </w:pPr>
      <w:r w:rsidRPr="00D07716">
        <w:rPr>
          <w:rFonts w:ascii="Tahoma" w:hAnsi="Tahoma" w:cs="Tahoma"/>
          <w:kern w:val="1"/>
          <w:lang w:val="el-GR" w:eastAsia="el-GR"/>
        </w:rPr>
        <w:t>Στη συνέχεια, εφόσον το αποφαινόμενο όργανο της αναθέτουσας αρχής εγκρίνει το ανωτέρω πρακτικό κατάταξης των προσφορών, εκδίδεται απόφαση για τα αποτελέσματα του εν λόγω σταδίου και η αναθέτουσα</w:t>
      </w:r>
      <w:r w:rsidRPr="00D07716">
        <w:rPr>
          <w:rFonts w:ascii="Tahoma" w:eastAsia="Calibri" w:hAnsi="Tahoma" w:cs="Tahoma"/>
          <w:i/>
          <w:kern w:val="1"/>
          <w:lang w:val="el-GR" w:eastAsia="el-GR"/>
        </w:rPr>
        <w:t xml:space="preserve"> </w:t>
      </w:r>
      <w:r w:rsidRPr="00D07716">
        <w:rPr>
          <w:rFonts w:ascii="Tahoma" w:hAnsi="Tahoma" w:cs="Tahoma"/>
          <w:kern w:val="1"/>
          <w:lang w:val="el-GR" w:eastAsia="el-GR"/>
        </w:rPr>
        <w:t xml:space="preserve">αρχή προσκαλεί εγγράφως, μέσω της λειτουργικότητας της «Επικοινωνίας» του ηλεκτρονικού διαγωνισμού στο ΕΣΗΔΗΣ, τον πρώτο σε κατάταξη προσφέροντα, στον οποίον πρόκειται να γίνει η κατακύρωση («προσωρινός ανάδοχος»), να υποβάλει τα δικαιολογητικά κατακύρωσης, σύμφωνα  με όσα ορίζονται στο άρθρο 103 και την παρ. 3.2 της παρούσας, περί πρόσκλησης για υποβολή δικαιολογητικών. Η απόφαση έγκρισης του πρακτικού κατάταξης </w:t>
      </w:r>
      <w:r w:rsidRPr="00D07716">
        <w:rPr>
          <w:rFonts w:ascii="Tahoma" w:hAnsi="Tahoma" w:cs="Tahoma"/>
          <w:kern w:val="1"/>
          <w:lang w:val="el-GR" w:eastAsia="el-GR"/>
        </w:rPr>
        <w:lastRenderedPageBreak/>
        <w:t>προσφορών δεν κοινοποιείται στους προσφέροντες και ενσωματώνεται στην απόφαση κατακύρωσης.</w:t>
      </w:r>
    </w:p>
    <w:p w14:paraId="66B620CE" w14:textId="1FC7A0A3" w:rsidR="00B13518" w:rsidRPr="00D07716" w:rsidRDefault="00B13518" w:rsidP="00B13518">
      <w:pPr>
        <w:textAlignment w:val="baseline"/>
        <w:rPr>
          <w:rFonts w:ascii="Tahoma" w:hAnsi="Tahoma" w:cs="Tahoma"/>
          <w:szCs w:val="22"/>
          <w:shd w:val="clear" w:color="auto" w:fill="FFFFFF"/>
          <w:lang w:val="el-GR"/>
        </w:rPr>
      </w:pPr>
      <w:r w:rsidRPr="00D07716">
        <w:rPr>
          <w:rFonts w:ascii="Tahoma" w:hAnsi="Tahoma" w:cs="Tahoma"/>
          <w:szCs w:val="22"/>
          <w:shd w:val="clear" w:color="auto" w:fill="FFFFFF"/>
          <w:lang w:val="el-GR"/>
        </w:rPr>
        <w:t xml:space="preserve">Σε κάθε περίπτωση, όταν εξ αρχής έχει υποβληθεί μία προσφορά, τα αποτελέσματα όλων των σταδίων της διαδικασίας ανάθεσης, ήτοι Δικαιολογητικών Συμμετοχής, Τεχνικής Προσφοράς και Οικονομικής Προσφοράς, επικυρώνονται με την απόφαση κατακύρωσης του άρθρου 105 του ν. 4412/2016, σύμφωνα με την παράγραφο 3.3 της παρούσας, που εκδίδεται μετά το πέρας και του τελευταίου σταδίου της διαδικασίας. Κατά της ανωτέρω απόφασης χωρεί προδικαστική προσφυγή ενώπιον της </w:t>
      </w:r>
      <w:r w:rsidR="00071D85" w:rsidRPr="00D07716">
        <w:rPr>
          <w:rFonts w:ascii="Tahoma" w:hAnsi="Tahoma" w:cs="Tahoma"/>
          <w:lang w:val="el-GR"/>
        </w:rPr>
        <w:t>ΕΑΔΗΣΥ</w:t>
      </w:r>
      <w:r w:rsidRPr="00D07716">
        <w:rPr>
          <w:rFonts w:ascii="Tahoma" w:hAnsi="Tahoma" w:cs="Tahoma"/>
          <w:szCs w:val="22"/>
          <w:shd w:val="clear" w:color="auto" w:fill="FFFFFF"/>
          <w:lang w:val="el-GR"/>
        </w:rPr>
        <w:t xml:space="preserve"> σύμφωνα με όσα προβλέπονται στην παράγραφο 3.4 της παρούσας.</w:t>
      </w:r>
    </w:p>
    <w:p w14:paraId="741571D9" w14:textId="77777777" w:rsidR="00CE73AA" w:rsidRPr="00D07716" w:rsidRDefault="00CE73AA" w:rsidP="00CE73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rFonts w:ascii="Tahoma" w:hAnsi="Tahoma" w:cs="Tahoma"/>
          <w:kern w:val="1"/>
          <w:sz w:val="20"/>
          <w:szCs w:val="20"/>
          <w:lang w:val="el-GR" w:eastAsia="el-GR"/>
        </w:rPr>
      </w:pPr>
    </w:p>
    <w:p w14:paraId="75BD8B10" w14:textId="77777777" w:rsidR="00D41FD6" w:rsidRPr="00D07716" w:rsidRDefault="00D41FD6">
      <w:pPr>
        <w:pStyle w:val="20"/>
        <w:rPr>
          <w:rFonts w:ascii="Tahoma" w:hAnsi="Tahoma" w:cs="Tahoma"/>
          <w:color w:val="auto"/>
          <w:lang w:val="el-GR"/>
        </w:rPr>
      </w:pPr>
      <w:bookmarkStart w:id="91" w:name="__RefHeading___Toc491950129"/>
      <w:bookmarkStart w:id="92" w:name="_Toc120716087"/>
      <w:bookmarkEnd w:id="91"/>
      <w:r w:rsidRPr="00D07716">
        <w:rPr>
          <w:rFonts w:ascii="Tahoma" w:hAnsi="Tahoma" w:cs="Tahoma"/>
          <w:color w:val="auto"/>
          <w:lang w:val="el-GR"/>
        </w:rPr>
        <w:t>3.2</w:t>
      </w:r>
      <w:r w:rsidRPr="00D07716">
        <w:rPr>
          <w:rFonts w:ascii="Tahoma" w:hAnsi="Tahoma" w:cs="Tahoma"/>
          <w:color w:val="auto"/>
          <w:lang w:val="el-GR"/>
        </w:rPr>
        <w:tab/>
        <w:t>Πρόσκληση υποβολής δικαιολογητικών προσωρινού αναδόχου - Δικαιολογητικά προσωρινού αναδόχου</w:t>
      </w:r>
      <w:bookmarkEnd w:id="92"/>
    </w:p>
    <w:p w14:paraId="038CE11F" w14:textId="77777777" w:rsidR="00CE73AA" w:rsidRPr="00D07716" w:rsidRDefault="00CE73AA" w:rsidP="00CE73AA">
      <w:pPr>
        <w:rPr>
          <w:rFonts w:ascii="Tahoma" w:hAnsi="Tahoma" w:cs="Tahoma"/>
          <w:lang w:val="el-GR" w:eastAsia="ar-SA"/>
        </w:rPr>
      </w:pPr>
      <w:r w:rsidRPr="00D07716">
        <w:rPr>
          <w:rFonts w:ascii="Tahoma" w:hAnsi="Tahoma" w:cs="Tahoma"/>
          <w:lang w:val="el-GR" w:eastAsia="ar-SA"/>
        </w:rPr>
        <w:t xml:space="preserve">Μετά την αξιολόγηση των προσφορών, η αναθέτουσα αρχή αποστέλλει σχετική ηλεκτρονική  πρόσκληση στον προσφέροντα, στον οποίο πρόκειται να γίνει η κατακύρωση («προσωρινό ανάδοχο»), μέσω της λειτουργικότητας της «Επικοινωνίας» του ηλεκτρονικού διαγωνισμού στο ΕΣΗΔΗΣ και τον καλεί να υποβάλει εντός προθεσμίας δέκα (10) ημερών από την κοινοποίηση της σχετικής  έγγραφης ειδοποίησης σε αυτόν, τα αποδεικτικά έγγραφα νομιμοποίησης και τα πρωτότυπα ή αντίγραφα όλων των δικαιολογητικών που περιγράφονται στην παράγραφο 2.2.9.2. της παρούσας διακήρυξης, ως αποδεικτικά στοιχεία για τη μη συνδρομή των λόγων αποκλεισμού της παραγράφου 2.2.3 της διακήρυξης, καθώς και για την πλήρωση των κριτηρίων ποιοτικής επιλογής των παραγράφων 2.2.4 - 2.2.8  αυτής. </w:t>
      </w:r>
    </w:p>
    <w:p w14:paraId="4EA522ED" w14:textId="77777777" w:rsidR="00CE73AA" w:rsidRPr="00D07716" w:rsidRDefault="00CE73AA" w:rsidP="00CE73AA">
      <w:pPr>
        <w:rPr>
          <w:rFonts w:ascii="Tahoma" w:hAnsi="Tahoma" w:cs="Tahoma"/>
          <w:lang w:val="el-GR" w:eastAsia="ar-SA"/>
        </w:rPr>
      </w:pPr>
      <w:r w:rsidRPr="00D07716">
        <w:rPr>
          <w:rFonts w:ascii="Tahoma" w:hAnsi="Tahoma" w:cs="Tahoma"/>
          <w:lang w:val="el-GR" w:eastAsia="ar-SA"/>
        </w:rPr>
        <w:t xml:space="preserve">Ειδικότερα, το σύνολο των στοιχείων και δικαιολογητικών της ως άνω παραγράφου αποστέλλονται από αυτόν σε μορφή ηλεκτρονικών αρχείων με </w:t>
      </w:r>
      <w:proofErr w:type="spellStart"/>
      <w:r w:rsidRPr="00D07716">
        <w:rPr>
          <w:rFonts w:ascii="Tahoma" w:hAnsi="Tahoma" w:cs="Tahoma"/>
          <w:lang w:val="el-GR" w:eastAsia="ar-SA"/>
        </w:rPr>
        <w:t>μορφότυπο</w:t>
      </w:r>
      <w:proofErr w:type="spellEnd"/>
      <w:r w:rsidRPr="00D07716">
        <w:rPr>
          <w:rFonts w:ascii="Tahoma" w:hAnsi="Tahoma" w:cs="Tahoma"/>
          <w:lang w:val="el-GR" w:eastAsia="ar-SA"/>
        </w:rPr>
        <w:t xml:space="preserve"> PDF, σύμφωνα με τα ειδικώς οριζόμενα στην παράγραφο 2.4.2.5 της παρούσας.</w:t>
      </w:r>
    </w:p>
    <w:p w14:paraId="3039AE92" w14:textId="77777777" w:rsidR="00CE73AA" w:rsidRPr="00D07716" w:rsidRDefault="00CE73AA" w:rsidP="00CE73AA">
      <w:pPr>
        <w:rPr>
          <w:rFonts w:ascii="Tahoma" w:hAnsi="Tahoma" w:cs="Tahoma"/>
          <w:strike/>
          <w:lang w:val="el-GR" w:eastAsia="ar-SA"/>
        </w:rPr>
      </w:pPr>
      <w:r w:rsidRPr="00D07716">
        <w:rPr>
          <w:rFonts w:ascii="Tahoma" w:hAnsi="Tahoma" w:cs="Tahoma"/>
          <w:lang w:val="el-GR" w:eastAsia="ar-SA"/>
        </w:rPr>
        <w:t xml:space="preserve">Εντός της προθεσμίας υποβολής των δικαιολογητικών κατακύρωσης και το αργότερο έως την τρίτη εργάσιμη ημέρα από την καταληκτική ημερομηνία ηλεκτρονικής υποβολής των δικαιολογητικών κατακύρωσης, προσκομίζονται με ευθύνη του οικονομικού φορέα, στην αναθέτουσα αρχή, σε έντυπη μορφή και σε κλειστό φάκελο, στον οποίο αναγράφεται ο αποστολέας, τα στοιχεία του Διαγωνισμού και ως παραλήπτης η Επιτροπή Διαγωνισμού, τα στοιχεία και δικαιολογητικά, τα οποία απαιτείται να προσκομισθούν σε έντυπη μορφή (ως πρωτότυπα ή ακριβή αντίγραφα), σύμφωνα με τα προβλεπόμενα στις διατάξεις της ως άνω παραγράφου 2.4.2.5. </w:t>
      </w:r>
    </w:p>
    <w:p w14:paraId="2FEAF407" w14:textId="77777777" w:rsidR="00CE73AA" w:rsidRPr="00D07716" w:rsidRDefault="00CE73AA" w:rsidP="00CE73AA">
      <w:pPr>
        <w:rPr>
          <w:rFonts w:ascii="Tahoma" w:hAnsi="Tahoma" w:cs="Tahoma"/>
          <w:lang w:val="el-GR" w:eastAsia="ar-SA"/>
        </w:rPr>
      </w:pPr>
      <w:r w:rsidRPr="00D07716">
        <w:rPr>
          <w:rFonts w:ascii="Tahoma" w:hAnsi="Tahoma" w:cs="Tahoma"/>
          <w:lang w:val="el-GR" w:eastAsia="ar-SA"/>
        </w:rPr>
        <w:t xml:space="preserve">Αν δεν προσκομισθούν τα παραπάνω δικαιολογητικά ή υπάρχουν ελλείψεις σε αυτά που </w:t>
      </w:r>
      <w:proofErr w:type="spellStart"/>
      <w:r w:rsidRPr="00D07716">
        <w:rPr>
          <w:rFonts w:ascii="Tahoma" w:hAnsi="Tahoma" w:cs="Tahoma"/>
          <w:lang w:val="el-GR" w:eastAsia="ar-SA"/>
        </w:rPr>
        <w:t>υπoβλήθηκαν</w:t>
      </w:r>
      <w:proofErr w:type="spellEnd"/>
      <w:r w:rsidRPr="00D07716">
        <w:rPr>
          <w:rFonts w:ascii="Tahoma" w:hAnsi="Tahoma" w:cs="Tahoma"/>
          <w:lang w:val="el-GR" w:eastAsia="ar-SA"/>
        </w:rPr>
        <w:t>, η αναθέτουσα αρχή καλεί τον προσωρινό ανάδοχο να προσκομίσει τα ελλείποντα δικαιολογητικά ή να συμπληρώσει τα ήδη υποβληθέντα ή να παράσχει διευκρινήσεις</w:t>
      </w:r>
      <w:r w:rsidR="00E17316" w:rsidRPr="00D07716">
        <w:rPr>
          <w:rFonts w:ascii="Tahoma" w:hAnsi="Tahoma" w:cs="Tahoma"/>
          <w:lang w:val="el-GR" w:eastAsia="ar-SA"/>
        </w:rPr>
        <w:t>,</w:t>
      </w:r>
      <w:r w:rsidRPr="00D07716">
        <w:rPr>
          <w:rFonts w:ascii="Tahoma" w:hAnsi="Tahoma" w:cs="Tahoma"/>
          <w:lang w:val="el-GR" w:eastAsia="ar-SA"/>
        </w:rPr>
        <w:t xml:space="preserve"> με την έννοια του άρθρου 102 του ν. 4412/2016, εντός δέκα (10) ημερών από την κοινοποίηση της σχετικής πρόσκλησης σε αυτόν.</w:t>
      </w:r>
    </w:p>
    <w:p w14:paraId="63A073FA" w14:textId="77777777" w:rsidR="00CE73AA" w:rsidRPr="00D07716" w:rsidRDefault="00CE73AA" w:rsidP="00CE73AA">
      <w:pPr>
        <w:rPr>
          <w:rFonts w:ascii="Tahoma" w:hAnsi="Tahoma" w:cs="Tahoma"/>
          <w:lang w:val="el-GR" w:eastAsia="ar-SA"/>
        </w:rPr>
      </w:pPr>
      <w:r w:rsidRPr="00D07716">
        <w:rPr>
          <w:rFonts w:ascii="Tahoma" w:hAnsi="Tahoma" w:cs="Tahoma"/>
          <w:lang w:val="el-GR" w:eastAsia="ar-SA"/>
        </w:rPr>
        <w:t>Ο προσωρινός ανάδοχος δύναται να υποβάλει αίτημα, μέσω της λειτουργικότητας της «Επικοινωνίας» του ηλεκτρονικού διαγωνισμού στο ΕΣΗΔΗΣ, προς την αναθέτουσα αρχή, για παράταση της ως άνω προθεσμίας, συνοδευόμενο από αποδεικτικά έγγραφα περί αίτησης χορήγησης δικαιολογητικών προσωρινού αναδόχου. Στην περίπτωση αυτή η αναθέτουσα αρχή παρατείνει την προθεσμία υποβολής αυτών, για όσο χρόνο απαιτηθεί για τη χορήγησή τους από τις αρμόδιες δημόσιες αρχές. Ο προσωρινός ανάδοχος μπορεί να αξιοποιεί τη δυνατότητα αυτή τόσο εντός της  αρχικής προθεσμίας για την υποβολή δικαιολογητικών όσο και εντός της προθεσμίας για την προσκόμιση ελλειπόντων ή τη συμπλήρωση ήδη υποβληθέντων δικαιολο</w:t>
      </w:r>
      <w:r w:rsidR="00275BDE" w:rsidRPr="00D07716">
        <w:rPr>
          <w:rFonts w:ascii="Tahoma" w:hAnsi="Tahoma" w:cs="Tahoma"/>
          <w:lang w:val="el-GR" w:eastAsia="ar-SA"/>
        </w:rPr>
        <w:t xml:space="preserve">γητικών, </w:t>
      </w:r>
      <w:r w:rsidRPr="00D07716">
        <w:rPr>
          <w:rFonts w:ascii="Tahoma" w:hAnsi="Tahoma" w:cs="Tahoma"/>
          <w:lang w:val="el-GR" w:eastAsia="ar-SA"/>
        </w:rPr>
        <w:t>κατά την έννοια του άρθρου 102</w:t>
      </w:r>
      <w:r w:rsidR="00275BDE" w:rsidRPr="00D07716">
        <w:rPr>
          <w:rFonts w:ascii="Tahoma" w:hAnsi="Tahoma" w:cs="Tahoma"/>
          <w:lang w:val="el-GR" w:eastAsia="ar-SA"/>
        </w:rPr>
        <w:t xml:space="preserve"> του ν. 4412/2016</w:t>
      </w:r>
      <w:r w:rsidRPr="00D07716">
        <w:rPr>
          <w:rFonts w:ascii="Tahoma" w:hAnsi="Tahoma" w:cs="Tahoma"/>
          <w:lang w:val="el-GR" w:eastAsia="ar-SA"/>
        </w:rPr>
        <w:t xml:space="preserve">, ως ανωτέρω προβλέπεται. Η παρούσα ρύθμιση εφαρμόζεται αναλόγως και όταν η αναθέτουσα αρχή ζητήσει την προσκόμιση των δικαιολογητικών κατά τη διαδικασία αξιολόγησης των προσφορών ή αιτήσεων συμμετοχής και πριν από το στάδιο κατακύρωσης, </w:t>
      </w:r>
      <w:proofErr w:type="spellStart"/>
      <w:r w:rsidRPr="00D07716">
        <w:rPr>
          <w:rFonts w:ascii="Tahoma" w:hAnsi="Tahoma" w:cs="Tahoma"/>
          <w:lang w:val="el-GR" w:eastAsia="ar-SA"/>
        </w:rPr>
        <w:t>κατ</w:t>
      </w:r>
      <w:proofErr w:type="spellEnd"/>
      <w:r w:rsidRPr="00D07716">
        <w:rPr>
          <w:rFonts w:ascii="Tahoma" w:hAnsi="Tahoma" w:cs="Tahoma"/>
          <w:lang w:val="el-GR" w:eastAsia="ar-SA"/>
        </w:rPr>
        <w:t>΄ εφαρμογή της διάταξης του πρώτου εδαφίου της παρ. 5 του άρθρου 79  του ν. 4412/2016, τηρουμένων των αρχών της ίσης μεταχείρισης και της διαφάνειας.</w:t>
      </w:r>
    </w:p>
    <w:p w14:paraId="1D8E29F2" w14:textId="77777777" w:rsidR="00CE73AA" w:rsidRPr="00D07716" w:rsidRDefault="00CE73AA" w:rsidP="00CE73AA">
      <w:pPr>
        <w:rPr>
          <w:rFonts w:ascii="Tahoma" w:hAnsi="Tahoma" w:cs="Tahoma"/>
          <w:lang w:val="el-GR" w:eastAsia="ar-SA"/>
        </w:rPr>
      </w:pPr>
      <w:r w:rsidRPr="00D07716">
        <w:rPr>
          <w:rFonts w:ascii="Tahoma" w:hAnsi="Tahoma" w:cs="Tahoma"/>
          <w:lang w:val="el-GR" w:eastAsia="ar-SA"/>
        </w:rPr>
        <w:lastRenderedPageBreak/>
        <w:t>Απορρίπτεται η προσφορά του προσωρινού αναδόχου,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 εάν:</w:t>
      </w:r>
    </w:p>
    <w:p w14:paraId="71EBE082" w14:textId="77777777" w:rsidR="00CE73AA" w:rsidRPr="00D07716" w:rsidRDefault="00CE73AA" w:rsidP="00CE73AA">
      <w:pPr>
        <w:rPr>
          <w:rFonts w:ascii="Tahoma" w:hAnsi="Tahoma" w:cs="Tahoma"/>
          <w:lang w:val="el-GR" w:eastAsia="ar-SA"/>
        </w:rPr>
      </w:pPr>
      <w:r w:rsidRPr="00D07716">
        <w:rPr>
          <w:rFonts w:ascii="Tahoma" w:hAnsi="Tahoma" w:cs="Tahoma"/>
          <w:lang w:val="el-GR" w:eastAsia="ar-SA"/>
        </w:rPr>
        <w:t xml:space="preserve">i) κατά τον έλεγχο των παραπάνω δικαιολογητικών διαπιστωθεί ότι τα στοιχεία που δηλώθηκαν με  το Ευρωπαϊκό Ενιαίο Έγγραφο Σύμβασης (ΕΕΕΣ)  είναι εκ προθέσεως απατηλά, ή έχουν υποβληθεί πλαστά αποδεικτικά στοιχεία , ή </w:t>
      </w:r>
    </w:p>
    <w:p w14:paraId="0110D2E4" w14:textId="77777777" w:rsidR="00CE73AA" w:rsidRPr="00D07716" w:rsidRDefault="00CE73AA" w:rsidP="00CE73AA">
      <w:pPr>
        <w:rPr>
          <w:rFonts w:ascii="Tahoma" w:hAnsi="Tahoma" w:cs="Tahoma"/>
          <w:lang w:val="el-GR" w:eastAsia="ar-SA"/>
        </w:rPr>
      </w:pPr>
      <w:proofErr w:type="spellStart"/>
      <w:r w:rsidRPr="00D07716">
        <w:rPr>
          <w:rFonts w:ascii="Tahoma" w:hAnsi="Tahoma" w:cs="Tahoma"/>
          <w:lang w:val="el-GR" w:eastAsia="ar-SA"/>
        </w:rPr>
        <w:t>ii</w:t>
      </w:r>
      <w:proofErr w:type="spellEnd"/>
      <w:r w:rsidRPr="00D07716">
        <w:rPr>
          <w:rFonts w:ascii="Tahoma" w:hAnsi="Tahoma" w:cs="Tahoma"/>
          <w:lang w:val="el-GR" w:eastAsia="ar-SA"/>
        </w:rPr>
        <w:t xml:space="preserve">)  δεν υποβληθούν στο προκαθορισμένο χρονικό διάστημα τα απαιτούμενα πρωτότυπα ή αντίγραφα των παραπάνω δικαιολογητικών, ή </w:t>
      </w:r>
    </w:p>
    <w:p w14:paraId="7D772B73" w14:textId="77777777" w:rsidR="00CE73AA" w:rsidRPr="00D07716" w:rsidRDefault="00CE73AA" w:rsidP="00CE73AA">
      <w:pPr>
        <w:rPr>
          <w:rFonts w:ascii="Tahoma" w:hAnsi="Tahoma" w:cs="Tahoma"/>
          <w:lang w:val="el-GR" w:eastAsia="ar-SA"/>
        </w:rPr>
      </w:pPr>
      <w:proofErr w:type="spellStart"/>
      <w:r w:rsidRPr="00D07716">
        <w:rPr>
          <w:rFonts w:ascii="Tahoma" w:hAnsi="Tahoma" w:cs="Tahoma"/>
          <w:lang w:val="el-GR" w:eastAsia="ar-SA"/>
        </w:rPr>
        <w:t>iii</w:t>
      </w:r>
      <w:proofErr w:type="spellEnd"/>
      <w:r w:rsidRPr="00D07716">
        <w:rPr>
          <w:rFonts w:ascii="Tahoma" w:hAnsi="Tahoma" w:cs="Tahoma"/>
          <w:lang w:val="el-GR" w:eastAsia="ar-SA"/>
        </w:rPr>
        <w:t xml:space="preserve">) από τα δικαιολογητικά που προσκομίσθηκαν νομίμως και εμπροθέσμως, δεν αποδεικνύεται η μη συνδρομή των λόγων αποκλεισμού σύμφωνα με την παράγραφο 2.2.3 (λόγοι αποκλεισμού) ή η πλήρωση μιας ή περισσοτέρων από τις απαιτήσεις των κριτηρίων ποιοτικής επιλογής σύμφωνα με τις παραγράφους 2.2.4 έως 2.2.8 (κριτήρια ποιοτικής επιλογής) της παρούσας, </w:t>
      </w:r>
    </w:p>
    <w:p w14:paraId="5FCAC493" w14:textId="77777777" w:rsidR="00CE73AA" w:rsidRPr="00D07716" w:rsidRDefault="00CE73AA" w:rsidP="00CE73AA">
      <w:pPr>
        <w:rPr>
          <w:rFonts w:ascii="Tahoma" w:hAnsi="Tahoma" w:cs="Tahoma"/>
          <w:lang w:val="el-GR" w:eastAsia="ar-SA"/>
        </w:rPr>
      </w:pPr>
      <w:r w:rsidRPr="00D07716">
        <w:rPr>
          <w:rFonts w:ascii="Tahoma" w:hAnsi="Tahoma" w:cs="Tahoma"/>
          <w:lang w:val="el-GR" w:eastAsia="ar-SA"/>
        </w:rPr>
        <w:t>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w:t>
      </w:r>
      <w:r w:rsidRPr="00D07716">
        <w:rPr>
          <w:rFonts w:ascii="Tahoma" w:hAnsi="Tahoma" w:cs="Tahoma"/>
          <w:i/>
          <w:lang w:val="el-GR" w:eastAsia="el-GR"/>
        </w:rPr>
        <w:t xml:space="preserve"> </w:t>
      </w:r>
      <w:r w:rsidRPr="00D07716">
        <w:rPr>
          <w:rFonts w:ascii="Tahoma" w:hAnsi="Tahoma" w:cs="Tahoma"/>
          <w:lang w:val="el-GR" w:eastAsia="ar-SA"/>
        </w:rPr>
        <w:t>το Ευρωπαϊκό Ενιαίο Έγγραφο Σύμβασης (ΕΕΕΣ) ότι πληροί,  οι οποίες μεταβολές επήλθαν ή για τις οποίες μεταβολές έλαβε γνώση μετά την δήλωση και μέχρι την ημέρα της σύναψης της σύμβασης (</w:t>
      </w:r>
      <w:proofErr w:type="spellStart"/>
      <w:r w:rsidRPr="00D07716">
        <w:rPr>
          <w:rFonts w:ascii="Tahoma" w:hAnsi="Tahoma" w:cs="Tahoma"/>
          <w:lang w:val="el-GR" w:eastAsia="ar-SA"/>
        </w:rPr>
        <w:t>οψιγενείς</w:t>
      </w:r>
      <w:proofErr w:type="spellEnd"/>
      <w:r w:rsidRPr="00D07716">
        <w:rPr>
          <w:rFonts w:ascii="Tahoma" w:hAnsi="Tahoma" w:cs="Tahoma"/>
          <w:lang w:val="el-GR" w:eastAsia="ar-SA"/>
        </w:rPr>
        <w:t xml:space="preserve"> μεταβολές), δεν καταπίπτει υπέρ της Αναθέτουσας Αρχής η εγγύηση συμμετοχής του. </w:t>
      </w:r>
    </w:p>
    <w:p w14:paraId="00E43311" w14:textId="77777777" w:rsidR="00CE73AA" w:rsidRPr="00D07716" w:rsidRDefault="00CE73AA" w:rsidP="00CE73AA">
      <w:pPr>
        <w:rPr>
          <w:rFonts w:ascii="Tahoma" w:hAnsi="Tahoma" w:cs="Tahoma"/>
          <w:lang w:val="el-GR" w:eastAsia="ar-SA"/>
        </w:rPr>
      </w:pPr>
      <w:r w:rsidRPr="00D07716">
        <w:rPr>
          <w:rFonts w:ascii="Tahoma" w:hAnsi="Tahoma" w:cs="Tahoma"/>
          <w:lang w:val="el-GR" w:eastAsia="ar-SA"/>
        </w:rPr>
        <w:t xml:space="preserve">Αν κανένας από τους προσφέροντες δεν υποβάλλει αληθή ή ακριβή δήλωση </w:t>
      </w:r>
      <w:r w:rsidRPr="00D07716">
        <w:rPr>
          <w:rFonts w:ascii="Tahoma" w:hAnsi="Tahoma" w:cs="Tahoma"/>
          <w:b/>
          <w:lang w:val="el-GR" w:eastAsia="ar-SA"/>
        </w:rPr>
        <w:t>ή</w:t>
      </w:r>
      <w:r w:rsidRPr="00D07716">
        <w:rPr>
          <w:rFonts w:ascii="Tahoma" w:hAnsi="Tahoma" w:cs="Tahoma"/>
          <w:lang w:val="el-GR" w:eastAsia="ar-SA"/>
        </w:rPr>
        <w:t xml:space="preserve"> δεν προσκομίσει ένα ή περισσότερα από τα απαιτούμενα έγγραφα και δικαιολογητικά </w:t>
      </w:r>
      <w:r w:rsidRPr="00D07716">
        <w:rPr>
          <w:rFonts w:ascii="Tahoma" w:hAnsi="Tahoma" w:cs="Tahoma"/>
          <w:b/>
          <w:lang w:val="el-GR" w:eastAsia="ar-SA"/>
        </w:rPr>
        <w:t>ή</w:t>
      </w:r>
      <w:r w:rsidRPr="00D07716">
        <w:rPr>
          <w:rFonts w:ascii="Tahoma" w:hAnsi="Tahoma" w:cs="Tahoma"/>
          <w:lang w:val="el-GR" w:eastAsia="ar-SA"/>
        </w:rPr>
        <w:t xml:space="preserve"> δεν αποδείξει ότι: α) δεν βρίσκεται σε μία από τις καταστάσεις της παραγράφου 2.2.3 της παρούσας διακήρυξης και β) πληροί τα σχετικά κριτήρια ποιοτικής επιλογής τα οποία έχουν καθοριστεί σύμφωνα με τις παραγράφους 2.2.4 -2.2.8 της παρούσας διακήρυξης, η διαδικασία ματαιώνεται. </w:t>
      </w:r>
    </w:p>
    <w:p w14:paraId="4D87C9B9" w14:textId="205ACCB3" w:rsidR="00C74870" w:rsidRPr="00D07716" w:rsidRDefault="00CE73AA" w:rsidP="00CE73AA">
      <w:pPr>
        <w:rPr>
          <w:rFonts w:ascii="Tahoma" w:hAnsi="Tahoma" w:cs="Tahoma"/>
          <w:lang w:val="el-GR" w:eastAsia="ar-SA"/>
        </w:rPr>
      </w:pPr>
      <w:r w:rsidRPr="00D07716">
        <w:rPr>
          <w:rFonts w:ascii="Tahoma" w:hAnsi="Tahoma" w:cs="Tahoma"/>
          <w:lang w:val="el-GR" w:eastAsia="ar-SA"/>
        </w:rPr>
        <w:t>Η διαδικασία ελέγχου των παραπάνω δικαιολογητικών ολοκληρώνεται με τη σύνταξη πρακτικού από την Επιτροπή του Διαγωνισμού, στο οποίο αναγράφεται η τυχόν συμπλήρωση δικαιολογητικών σύμφωνα με όσα ορίζονται ανωτέρω</w:t>
      </w:r>
      <w:r w:rsidR="00C74870" w:rsidRPr="00D07716">
        <w:rPr>
          <w:rFonts w:ascii="Tahoma" w:hAnsi="Tahoma" w:cs="Tahoma"/>
          <w:lang w:val="el-GR" w:eastAsia="ar-SA"/>
        </w:rPr>
        <w:t xml:space="preserve"> (παράγραφος 3.1.2.1.) </w:t>
      </w:r>
      <w:r w:rsidRPr="00D07716">
        <w:rPr>
          <w:rFonts w:ascii="Tahoma" w:hAnsi="Tahoma" w:cs="Tahoma"/>
          <w:lang w:val="el-GR" w:eastAsia="ar-SA"/>
        </w:rPr>
        <w:t xml:space="preserve">και τη διαβίβασή του στο αποφαινόμενο όργανο της αναθέτουσας αρχής για τη λήψη απόφασης είτε για την κατακύρωση της σύμβασης είτε για τη ματαίωση της διαδικασίας. </w:t>
      </w:r>
    </w:p>
    <w:p w14:paraId="7ED7EBE5" w14:textId="7C07F0E7" w:rsidR="00103F85" w:rsidRPr="00D07716" w:rsidRDefault="00103F85" w:rsidP="00103F85">
      <w:pPr>
        <w:rPr>
          <w:rFonts w:ascii="Tahoma" w:hAnsi="Tahoma" w:cs="Tahoma"/>
          <w:lang w:val="el-GR" w:eastAsia="ar-SA"/>
        </w:rPr>
      </w:pPr>
      <w:r w:rsidRPr="00D07716">
        <w:rPr>
          <w:rFonts w:ascii="Tahoma" w:hAnsi="Tahoma" w:cs="Tahoma"/>
          <w:lang w:val="el-GR" w:eastAsia="ar-SA"/>
        </w:rPr>
        <w:t xml:space="preserve">Επισημαίνεται ότι, η αναθέτουσα αρχή, αιτιολογημένα και κατόπιν γνώμης της αρμόδιας επιτροπής του διαγωνισμού, μπορεί να  κατακυρώσει τη σύμβαση για ολόκληρη ή μεγαλύτερη ή μικρότερη ποσότητα των παρεχόμενων υπηρεσιών από αυτή που καθορίζεται στην παρούσα σε ποσοστό και ως εξής: </w:t>
      </w:r>
      <w:proofErr w:type="spellStart"/>
      <w:r w:rsidRPr="00D07716">
        <w:rPr>
          <w:rFonts w:ascii="Tahoma" w:hAnsi="Tahoma" w:cs="Tahoma"/>
          <w:lang w:val="el-GR" w:eastAsia="ar-SA"/>
        </w:rPr>
        <w:t>εκατόν</w:t>
      </w:r>
      <w:proofErr w:type="spellEnd"/>
      <w:r w:rsidRPr="00D07716">
        <w:rPr>
          <w:rFonts w:ascii="Tahoma" w:hAnsi="Tahoma" w:cs="Tahoma"/>
          <w:lang w:val="el-GR" w:eastAsia="ar-SA"/>
        </w:rPr>
        <w:t xml:space="preserve"> είκοσι τοις εκατό (120%)</w:t>
      </w:r>
      <w:r w:rsidRPr="00D07716">
        <w:rPr>
          <w:rFonts w:ascii="Tahoma" w:hAnsi="Tahoma" w:cs="Tahoma"/>
          <w:vertAlign w:val="superscript"/>
          <w:lang w:val="el-GR" w:eastAsia="ar-SA"/>
        </w:rPr>
        <w:footnoteReference w:id="5"/>
      </w:r>
      <w:r w:rsidRPr="00D07716">
        <w:rPr>
          <w:rFonts w:ascii="Tahoma" w:hAnsi="Tahoma" w:cs="Tahoma"/>
          <w:lang w:val="el-GR" w:eastAsia="ar-SA"/>
        </w:rPr>
        <w:t xml:space="preserve"> στην περίπτωση της μεγαλύτερης ποσότητας</w:t>
      </w:r>
      <w:r w:rsidR="00046FC5" w:rsidRPr="00046FC5">
        <w:rPr>
          <w:rFonts w:ascii="Tahoma" w:hAnsi="Tahoma" w:cs="Tahoma"/>
          <w:lang w:val="el-GR" w:eastAsia="ar-SA"/>
        </w:rPr>
        <w:t xml:space="preserve">, </w:t>
      </w:r>
      <w:r w:rsidR="00046FC5">
        <w:rPr>
          <w:rFonts w:ascii="Tahoma" w:hAnsi="Tahoma" w:cs="Tahoma"/>
          <w:lang w:val="el-GR" w:eastAsia="ar-SA"/>
        </w:rPr>
        <w:t>εφόσον εξασφαλιστεί η επιπλέον χρηματοδότηση,</w:t>
      </w:r>
      <w:r w:rsidRPr="00D07716">
        <w:rPr>
          <w:rFonts w:ascii="Tahoma" w:hAnsi="Tahoma" w:cs="Tahoma"/>
          <w:lang w:val="el-GR" w:eastAsia="ar-SA"/>
        </w:rPr>
        <w:t xml:space="preserve"> και ογδόντα τοις εκατό (80%)</w:t>
      </w:r>
      <w:r w:rsidRPr="00D07716">
        <w:rPr>
          <w:rFonts w:ascii="Tahoma" w:hAnsi="Tahoma" w:cs="Tahoma"/>
          <w:vertAlign w:val="superscript"/>
          <w:lang w:val="el-GR" w:eastAsia="ar-SA"/>
        </w:rPr>
        <w:footnoteReference w:id="6"/>
      </w:r>
      <w:r w:rsidRPr="00D07716">
        <w:rPr>
          <w:rFonts w:ascii="Tahoma" w:hAnsi="Tahoma" w:cs="Tahoma"/>
          <w:lang w:val="el-GR" w:eastAsia="ar-SA"/>
        </w:rPr>
        <w:t xml:space="preserve"> στην περίπτωση μικρότερης ποσότητας.</w:t>
      </w:r>
    </w:p>
    <w:p w14:paraId="3C81BAA9" w14:textId="77777777" w:rsidR="00103F85" w:rsidRPr="00D07716" w:rsidRDefault="00103F85" w:rsidP="00103F85">
      <w:pPr>
        <w:rPr>
          <w:rFonts w:ascii="Tahoma" w:hAnsi="Tahoma" w:cs="Tahoma"/>
          <w:lang w:val="el-GR"/>
        </w:rPr>
      </w:pPr>
      <w:r w:rsidRPr="00D07716">
        <w:rPr>
          <w:rFonts w:ascii="Tahoma" w:hAnsi="Tahoma" w:cs="Tahoma"/>
          <w:lang w:val="el-GR"/>
        </w:rPr>
        <w:t>Τα αποτελέσματα του ελέγχου των παραπάνω δικαιολογητικών και της εισήγησης της Επιτροπής επικυρώνονται με την απόφαση κατακύρωσης.</w:t>
      </w:r>
    </w:p>
    <w:p w14:paraId="566BC0FF" w14:textId="77777777" w:rsidR="00103F85" w:rsidRPr="00D07716" w:rsidRDefault="00103F85" w:rsidP="00CE73AA">
      <w:pPr>
        <w:rPr>
          <w:rFonts w:ascii="Tahoma" w:hAnsi="Tahoma" w:cs="Tahoma"/>
          <w:lang w:val="el-GR" w:eastAsia="ar-SA"/>
        </w:rPr>
      </w:pPr>
    </w:p>
    <w:p w14:paraId="059C3978" w14:textId="776BCA0E" w:rsidR="00D41FD6" w:rsidRPr="00D07716" w:rsidRDefault="00D41FD6">
      <w:pPr>
        <w:pStyle w:val="20"/>
        <w:rPr>
          <w:rFonts w:ascii="Tahoma" w:hAnsi="Tahoma" w:cs="Tahoma"/>
          <w:color w:val="auto"/>
          <w:lang w:val="el-GR"/>
        </w:rPr>
      </w:pPr>
      <w:bookmarkStart w:id="93" w:name="_Toc120716088"/>
      <w:r w:rsidRPr="00D07716">
        <w:rPr>
          <w:rFonts w:ascii="Tahoma" w:hAnsi="Tahoma" w:cs="Tahoma"/>
          <w:color w:val="auto"/>
          <w:lang w:val="el-GR"/>
        </w:rPr>
        <w:t>3.3</w:t>
      </w:r>
      <w:r w:rsidRPr="00D07716">
        <w:rPr>
          <w:rFonts w:ascii="Tahoma" w:hAnsi="Tahoma" w:cs="Tahoma"/>
          <w:color w:val="auto"/>
          <w:lang w:val="el-GR"/>
        </w:rPr>
        <w:tab/>
        <w:t>Κατακύρωση - σύναψη σύμβασης</w:t>
      </w:r>
      <w:bookmarkEnd w:id="93"/>
      <w:r w:rsidRPr="00D07716">
        <w:rPr>
          <w:rFonts w:ascii="Tahoma" w:hAnsi="Tahoma" w:cs="Tahoma"/>
          <w:color w:val="auto"/>
          <w:lang w:val="el-GR"/>
        </w:rPr>
        <w:t xml:space="preserve"> </w:t>
      </w:r>
    </w:p>
    <w:p w14:paraId="5555554F" w14:textId="77777777" w:rsidR="002353B1" w:rsidRPr="00D07716" w:rsidRDefault="0E3BDF74" w:rsidP="002353B1">
      <w:pPr>
        <w:rPr>
          <w:rFonts w:ascii="Tahoma" w:hAnsi="Tahoma" w:cs="Tahoma"/>
          <w:lang w:val="el-GR" w:eastAsia="ar-SA"/>
        </w:rPr>
      </w:pPr>
      <w:r w:rsidRPr="00D07716">
        <w:rPr>
          <w:rFonts w:ascii="Tahoma" w:hAnsi="Tahoma" w:cs="Tahoma"/>
          <w:lang w:val="el-GR" w:eastAsia="ar-SA"/>
        </w:rPr>
        <w:t xml:space="preserve">Τα αποτελέσματα του ελέγχου των παραπάνω δικαιολογητικών κατακύρωσης και της εισήγησης της Επιτροπής </w:t>
      </w:r>
      <w:r w:rsidR="12A58E4E" w:rsidRPr="00D07716">
        <w:rPr>
          <w:rFonts w:ascii="Tahoma" w:hAnsi="Tahoma" w:cs="Tahoma"/>
          <w:lang w:val="el-GR" w:eastAsia="ar-SA"/>
        </w:rPr>
        <w:t xml:space="preserve">Διαγωνισμού </w:t>
      </w:r>
      <w:r w:rsidRPr="00D07716">
        <w:rPr>
          <w:rFonts w:ascii="Tahoma" w:hAnsi="Tahoma" w:cs="Tahoma"/>
          <w:lang w:val="el-GR" w:eastAsia="ar-SA"/>
        </w:rPr>
        <w:t>επικυρώνονται με την απόφαση κατακύρωσης, στην οποία ενσωματώνεται η απόφαση έγκρισης του πρακτικού κατάταξης των προσφερόντων</w:t>
      </w:r>
      <w:r w:rsidR="32FCD329" w:rsidRPr="00D07716">
        <w:rPr>
          <w:rFonts w:ascii="Tahoma" w:hAnsi="Tahoma" w:cs="Tahoma"/>
          <w:lang w:val="el-GR" w:eastAsia="ar-SA"/>
        </w:rPr>
        <w:t xml:space="preserve"> και ανάδειξης προσωρινού αναδόχου</w:t>
      </w:r>
      <w:r w:rsidRPr="00D07716">
        <w:rPr>
          <w:rFonts w:ascii="Tahoma" w:hAnsi="Tahoma" w:cs="Tahoma"/>
          <w:lang w:val="el-GR" w:eastAsia="ar-SA"/>
        </w:rPr>
        <w:t>, σε συνέχεια της αξιολόγησης των οικονομικών προσφορών τους.</w:t>
      </w:r>
    </w:p>
    <w:p w14:paraId="45B691B0" w14:textId="77777777" w:rsidR="002353B1" w:rsidRPr="00D07716" w:rsidRDefault="002353B1" w:rsidP="002353B1">
      <w:pPr>
        <w:rPr>
          <w:rFonts w:ascii="Tahoma" w:hAnsi="Tahoma" w:cs="Tahoma"/>
          <w:lang w:val="el-GR" w:eastAsia="ar-SA"/>
        </w:rPr>
      </w:pPr>
      <w:r w:rsidRPr="00D07716">
        <w:rPr>
          <w:rFonts w:ascii="Tahoma" w:hAnsi="Tahoma" w:cs="Tahoma"/>
          <w:lang w:val="el-GR" w:eastAsia="ar-SA"/>
        </w:rPr>
        <w:lastRenderedPageBreak/>
        <w:t xml:space="preserve">Η αναθέτουσα αρχή κοινοποιεί, μέσω της λειτουργικότητας της «Επικοινωνίας», </w:t>
      </w:r>
      <w:r w:rsidR="001468D7" w:rsidRPr="00D07716">
        <w:rPr>
          <w:rFonts w:ascii="Tahoma" w:hAnsi="Tahoma" w:cs="Tahoma"/>
          <w:lang w:val="el-GR" w:eastAsia="ar-SA"/>
        </w:rPr>
        <w:t xml:space="preserve">σε όλους τους οικονομικούς φορείς που έλαβαν μέρος στη διαδικασία ανάθεσης, εκτός από όσους αποκλείστηκαν οριστικά, ιδίως δυνάμει της παρ. 1 του άρθρου 72 του ν. 4412/2016, </w:t>
      </w:r>
      <w:r w:rsidRPr="00D07716">
        <w:rPr>
          <w:rFonts w:ascii="Tahoma" w:hAnsi="Tahoma" w:cs="Tahoma"/>
          <w:lang w:val="el-GR" w:eastAsia="ar-SA"/>
        </w:rPr>
        <w:t xml:space="preserve">την απόφαση κατακύρωσης, στην οποία αναφέρονται υποχρεωτικά οι προθεσμίες για την αναστολή της σύναψης σύμβασης, σύμφωνα με τα άρθρα 360 έως 372 του ν. 4412/2016, μαζί με αντίγραφο των πρακτικών </w:t>
      </w:r>
      <w:r w:rsidR="005740A6" w:rsidRPr="00D07716">
        <w:rPr>
          <w:rFonts w:ascii="Tahoma" w:hAnsi="Tahoma" w:cs="Tahoma"/>
          <w:lang w:val="el-GR" w:eastAsia="ar-SA"/>
        </w:rPr>
        <w:t>κατάταξης των προσφερόντων και ανάδειξης προσωρινού αναδόχου</w:t>
      </w:r>
      <w:r w:rsidRPr="00D07716">
        <w:rPr>
          <w:rFonts w:ascii="Tahoma" w:hAnsi="Tahoma" w:cs="Tahoma"/>
          <w:lang w:val="el-GR" w:eastAsia="ar-SA"/>
        </w:rPr>
        <w:t xml:space="preserve">, και, επιπλέον, αναρτά τα δικαιολογητικά του προσωρινού αναδόχου στα «Συνημμένα Ηλεκτρονικού Διαγωνισμού». </w:t>
      </w:r>
    </w:p>
    <w:p w14:paraId="07FFEC8D" w14:textId="72E0C721" w:rsidR="002353B1" w:rsidRPr="00D07716" w:rsidRDefault="002353B1" w:rsidP="00BE6FAB">
      <w:pPr>
        <w:rPr>
          <w:rFonts w:ascii="Tahoma" w:hAnsi="Tahoma" w:cs="Tahoma"/>
          <w:lang w:val="el-GR" w:eastAsia="ar-SA"/>
        </w:rPr>
      </w:pPr>
      <w:r w:rsidRPr="00D07716">
        <w:rPr>
          <w:rFonts w:ascii="Tahoma" w:hAnsi="Tahoma" w:cs="Tahoma"/>
          <w:lang w:val="el-GR" w:eastAsia="ar-SA"/>
        </w:rPr>
        <w:t xml:space="preserve">Μετά την έκδοση και κοινοποίηση της απόφασης κατακύρωσης οι προσφέροντες λαμβάνουν γνώση </w:t>
      </w:r>
      <w:r w:rsidR="00BE6FAB" w:rsidRPr="00D07716">
        <w:rPr>
          <w:rFonts w:ascii="Tahoma" w:hAnsi="Tahoma" w:cs="Tahoma"/>
          <w:lang w:val="el-GR" w:eastAsia="ar-SA"/>
        </w:rPr>
        <w:t>των οικονομικών προσφορών που αποσφραγίστηκαν, της κατάταξης των προσφορών και των υποβληθέντων δικαιολογητικών κατακύρωσης</w:t>
      </w:r>
      <w:r w:rsidR="00BF1C2B" w:rsidRPr="00D07716">
        <w:rPr>
          <w:rFonts w:ascii="Tahoma" w:hAnsi="Tahoma" w:cs="Tahoma"/>
          <w:lang w:val="el-GR" w:eastAsia="ar-SA"/>
        </w:rPr>
        <w:t>,</w:t>
      </w:r>
      <w:r w:rsidR="00BF1C2B" w:rsidRPr="00D07716">
        <w:rPr>
          <w:rFonts w:ascii="Tahoma" w:hAnsi="Tahoma" w:cs="Tahoma"/>
          <w:lang w:val="el-GR"/>
        </w:rPr>
        <w:t xml:space="preserve"> με ενέργειες της αναθέτουσας αρχής</w:t>
      </w:r>
      <w:r w:rsidR="00BF1C2B" w:rsidRPr="00D07716">
        <w:rPr>
          <w:rFonts w:ascii="Tahoma" w:hAnsi="Tahoma" w:cs="Tahoma"/>
          <w:lang w:val="el-GR" w:eastAsia="ar-SA"/>
        </w:rPr>
        <w:t xml:space="preserve">. </w:t>
      </w:r>
      <w:r w:rsidRPr="00D07716">
        <w:rPr>
          <w:rFonts w:ascii="Tahoma" w:hAnsi="Tahoma" w:cs="Tahoma"/>
          <w:lang w:val="el-GR" w:eastAsia="ar-SA"/>
        </w:rPr>
        <w:t xml:space="preserve">Κατά της απόφασης κατακύρωσης χωρεί προδικαστική προσφυγή ενώπιον της </w:t>
      </w:r>
      <w:r w:rsidR="00071D85" w:rsidRPr="00D07716">
        <w:rPr>
          <w:rFonts w:ascii="Tahoma" w:hAnsi="Tahoma" w:cs="Tahoma"/>
          <w:lang w:val="el-GR"/>
        </w:rPr>
        <w:t>ΕΑΔΗΣΥ</w:t>
      </w:r>
      <w:r w:rsidRPr="00D07716">
        <w:rPr>
          <w:rFonts w:ascii="Tahoma" w:hAnsi="Tahoma" w:cs="Tahoma"/>
          <w:lang w:val="el-GR" w:eastAsia="ar-SA"/>
        </w:rPr>
        <w:t>, σύμφωνα με την παράγραφο 3.4 της παρούσας. Δεν επιτρέπεται η άσκηση άλλης διοικητικής προσφυγής κατά της ανωτέρω απόφασης.</w:t>
      </w:r>
    </w:p>
    <w:p w14:paraId="00228803" w14:textId="77777777" w:rsidR="00CE73AA" w:rsidRPr="00D07716" w:rsidRDefault="7144A54F" w:rsidP="00CE73AA">
      <w:pPr>
        <w:rPr>
          <w:rFonts w:ascii="Tahoma" w:hAnsi="Tahoma" w:cs="Tahoma"/>
          <w:lang w:val="el-GR" w:eastAsia="ar-SA"/>
        </w:rPr>
      </w:pPr>
      <w:r w:rsidRPr="00D07716">
        <w:rPr>
          <w:rFonts w:ascii="Tahoma" w:hAnsi="Tahoma" w:cs="Tahoma"/>
          <w:lang w:val="el-GR" w:eastAsia="ar-SA"/>
        </w:rPr>
        <w:t>Η απόφαση κατακύρωσης καθίσταται οριστική, εφόσον συντρέξουν οι ακόλουθες προϋποθέσεις σωρευτικά:</w:t>
      </w:r>
    </w:p>
    <w:p w14:paraId="47C883B3" w14:textId="77777777" w:rsidR="00CE73AA" w:rsidRPr="00D07716" w:rsidRDefault="00CE73AA" w:rsidP="00CE73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rFonts w:ascii="Tahoma" w:hAnsi="Tahoma" w:cs="Tahoma"/>
          <w:sz w:val="20"/>
          <w:szCs w:val="20"/>
          <w:lang w:val="el-GR" w:eastAsia="ar-SA"/>
        </w:rPr>
      </w:pPr>
      <w:r w:rsidRPr="00D07716">
        <w:rPr>
          <w:rFonts w:ascii="Tahoma" w:hAnsi="Tahoma" w:cs="Tahoma"/>
          <w:lang w:val="el-GR" w:eastAsia="ar-SA"/>
        </w:rPr>
        <w:t xml:space="preserve">α) κοινοποιηθεί η απόφαση κατακύρωσης σε όλους τους οικονομικούς φορείς που δεν έχουν αποκλειστεί οριστικά, </w:t>
      </w:r>
    </w:p>
    <w:p w14:paraId="72715519" w14:textId="5BBDF884" w:rsidR="00CE73AA" w:rsidRPr="00D07716" w:rsidRDefault="00CE73AA" w:rsidP="00CE73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rFonts w:ascii="Tahoma" w:hAnsi="Tahoma" w:cs="Tahoma"/>
          <w:lang w:val="el-GR" w:eastAsia="ar-SA"/>
        </w:rPr>
      </w:pPr>
      <w:r w:rsidRPr="00D07716">
        <w:rPr>
          <w:rFonts w:ascii="Tahoma" w:hAnsi="Tahoma" w:cs="Tahoma"/>
          <w:lang w:val="el-GR" w:eastAsia="ar-SA"/>
        </w:rPr>
        <w:t xml:space="preserve">β) παρέλθει άπρακτη η προθεσμία άσκησης προδικαστικής προσφυγής ή σε περίπτωση άσκησης, παρέλθει άπρακτη η προθεσμία άσκησης αίτησης αναστολής κατά της απόφασης της </w:t>
      </w:r>
      <w:r w:rsidR="00071D85" w:rsidRPr="00D07716">
        <w:rPr>
          <w:rFonts w:ascii="Tahoma" w:hAnsi="Tahoma" w:cs="Tahoma"/>
          <w:lang w:val="el-GR"/>
        </w:rPr>
        <w:t>ΕΑΔΗΣΥ</w:t>
      </w:r>
      <w:r w:rsidRPr="00D07716">
        <w:rPr>
          <w:rFonts w:ascii="Tahoma" w:hAnsi="Tahoma" w:cs="Tahoma"/>
          <w:lang w:val="el-GR" w:eastAsia="ar-SA"/>
        </w:rPr>
        <w:t xml:space="preserve"> και σε περίπτωση άσκησης αίτησης αναστολής κατά της απόφασης της </w:t>
      </w:r>
      <w:r w:rsidR="00071D85" w:rsidRPr="00D07716">
        <w:rPr>
          <w:rFonts w:ascii="Tahoma" w:hAnsi="Tahoma" w:cs="Tahoma"/>
          <w:lang w:val="el-GR"/>
        </w:rPr>
        <w:t>ΕΑΔΗΣΥ</w:t>
      </w:r>
      <w:r w:rsidRPr="00D07716">
        <w:rPr>
          <w:rFonts w:ascii="Tahoma" w:hAnsi="Tahoma" w:cs="Tahoma"/>
          <w:lang w:val="el-GR" w:eastAsia="ar-SA"/>
        </w:rPr>
        <w:t>, εκδοθεί απόφαση επί της αίτησης, με την επιφύλαξη της χορήγησης προσωρινής διαταγής, σύμφωνα με όσα ορίζονται  στο τελευταίο εδάφιο της </w:t>
      </w:r>
      <w:hyperlink r:id="rId29" w:anchor="art372_4" w:history="1">
        <w:r w:rsidRPr="00D07716">
          <w:rPr>
            <w:rFonts w:ascii="Tahoma" w:hAnsi="Tahoma" w:cs="Tahoma"/>
            <w:lang w:val="el-GR" w:eastAsia="ar-SA"/>
          </w:rPr>
          <w:t>παρ.</w:t>
        </w:r>
      </w:hyperlink>
      <w:hyperlink r:id="rId30" w:anchor="art372_4" w:history="1">
        <w:r w:rsidRPr="00D07716">
          <w:rPr>
            <w:rFonts w:ascii="Tahoma" w:hAnsi="Tahoma" w:cs="Tahoma"/>
            <w:lang w:val="el-GR" w:eastAsia="ar-SA"/>
          </w:rPr>
          <w:t xml:space="preserve"> 4 του άρθρου 372</w:t>
        </w:r>
      </w:hyperlink>
      <w:r w:rsidRPr="00D07716">
        <w:rPr>
          <w:rFonts w:ascii="Tahoma" w:hAnsi="Tahoma" w:cs="Tahoma"/>
          <w:lang w:val="el-GR" w:eastAsia="ar-SA"/>
        </w:rPr>
        <w:t xml:space="preserve"> του ν. 4412/2016,</w:t>
      </w:r>
    </w:p>
    <w:p w14:paraId="00DA9DF7" w14:textId="77777777" w:rsidR="00A60B0D" w:rsidRPr="00D07716" w:rsidRDefault="00CE73AA" w:rsidP="00CE73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rFonts w:ascii="Tahoma" w:hAnsi="Tahoma" w:cs="Tahoma"/>
          <w:lang w:val="el-GR" w:eastAsia="ar-SA"/>
        </w:rPr>
      </w:pPr>
      <w:r w:rsidRPr="00D07716">
        <w:rPr>
          <w:rFonts w:ascii="Tahoma" w:hAnsi="Tahoma" w:cs="Tahoma"/>
          <w:lang w:val="el-GR" w:eastAsia="ar-SA"/>
        </w:rPr>
        <w:t xml:space="preserve">γ) ολοκληρωθεί επιτυχώς ο </w:t>
      </w:r>
      <w:proofErr w:type="spellStart"/>
      <w:r w:rsidRPr="00D07716">
        <w:rPr>
          <w:rFonts w:ascii="Tahoma" w:hAnsi="Tahoma" w:cs="Tahoma"/>
          <w:lang w:val="el-GR" w:eastAsia="ar-SA"/>
        </w:rPr>
        <w:t>προσυμβατικός</w:t>
      </w:r>
      <w:proofErr w:type="spellEnd"/>
      <w:r w:rsidRPr="00D07716">
        <w:rPr>
          <w:rFonts w:ascii="Tahoma" w:hAnsi="Tahoma" w:cs="Tahoma"/>
          <w:lang w:val="el-GR" w:eastAsia="ar-SA"/>
        </w:rPr>
        <w:t xml:space="preserve"> έλεγχος από το Ελεγκτικό Συνέδριο, σύμφωνα με τα άρθρα 324 έως 327 του ν. 4700/2020, εφόσον απαιτείται,</w:t>
      </w:r>
      <w:r w:rsidR="00A60B0D" w:rsidRPr="00D07716">
        <w:rPr>
          <w:rFonts w:ascii="Tahoma" w:hAnsi="Tahoma" w:cs="Tahoma"/>
          <w:lang w:val="el-GR" w:eastAsia="ar-SA"/>
        </w:rPr>
        <w:t xml:space="preserve"> </w:t>
      </w:r>
      <w:r w:rsidRPr="00D07716">
        <w:rPr>
          <w:rFonts w:ascii="Tahoma" w:hAnsi="Tahoma" w:cs="Tahoma"/>
          <w:lang w:val="el-GR" w:eastAsia="ar-SA"/>
        </w:rPr>
        <w:t>και </w:t>
      </w:r>
    </w:p>
    <w:p w14:paraId="5DEAC633" w14:textId="77777777" w:rsidR="00CE73AA" w:rsidRPr="00D07716" w:rsidRDefault="00CE73AA" w:rsidP="00CE73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rFonts w:ascii="Tahoma" w:hAnsi="Tahoma" w:cs="Tahoma"/>
          <w:lang w:val="el-GR" w:eastAsia="ar-SA"/>
        </w:rPr>
      </w:pPr>
      <w:r w:rsidRPr="00D07716">
        <w:rPr>
          <w:rFonts w:ascii="Tahoma" w:hAnsi="Tahoma" w:cs="Tahoma"/>
          <w:lang w:val="el-GR" w:eastAsia="ar-SA"/>
        </w:rPr>
        <w:t>δ) ο  προσωρινός ανάδοχος, υποβάλλει, στην περίπτωση που απαιτείται και έπειτα από σχετική πρόσκληση, υπεύθυνη δήλωση, που υπογράφεται σύμφωνα με όσα ορίζονται στο </w:t>
      </w:r>
      <w:hyperlink r:id="rId31" w:history="1">
        <w:r w:rsidRPr="00D07716">
          <w:rPr>
            <w:rFonts w:ascii="Tahoma" w:hAnsi="Tahoma" w:cs="Tahoma"/>
            <w:lang w:val="el-GR" w:eastAsia="ar-SA"/>
          </w:rPr>
          <w:t>άρθρο 79Α</w:t>
        </w:r>
      </w:hyperlink>
      <w:r w:rsidRPr="00D07716">
        <w:rPr>
          <w:rFonts w:ascii="Tahoma" w:hAnsi="Tahoma" w:cs="Tahoma"/>
          <w:lang w:val="el-GR" w:eastAsia="ar-SA"/>
        </w:rPr>
        <w:t xml:space="preserve"> του ν. 4412/2016, στην οποία δηλώνεται ότι, δεν έχουν επέλθει στο πρόσωπό του </w:t>
      </w:r>
      <w:proofErr w:type="spellStart"/>
      <w:r w:rsidRPr="00D07716">
        <w:rPr>
          <w:rFonts w:ascii="Tahoma" w:hAnsi="Tahoma" w:cs="Tahoma"/>
          <w:lang w:val="el-GR" w:eastAsia="ar-SA"/>
        </w:rPr>
        <w:t>οψιγενείς</w:t>
      </w:r>
      <w:proofErr w:type="spellEnd"/>
      <w:r w:rsidRPr="00D07716">
        <w:rPr>
          <w:rFonts w:ascii="Tahoma" w:hAnsi="Tahoma" w:cs="Tahoma"/>
          <w:lang w:val="el-GR" w:eastAsia="ar-SA"/>
        </w:rPr>
        <w:t xml:space="preserve"> μεταβολές κατά την έννοια του </w:t>
      </w:r>
      <w:hyperlink r:id="rId32" w:anchor="art104" w:history="1">
        <w:r w:rsidRPr="00D07716">
          <w:rPr>
            <w:rFonts w:ascii="Tahoma" w:hAnsi="Tahoma" w:cs="Tahoma"/>
            <w:lang w:val="el-GR" w:eastAsia="ar-SA"/>
          </w:rPr>
          <w:t>άρθρου 104</w:t>
        </w:r>
      </w:hyperlink>
      <w:r w:rsidRPr="00D07716">
        <w:rPr>
          <w:rFonts w:ascii="Tahoma" w:hAnsi="Tahoma" w:cs="Tahoma"/>
          <w:lang w:val="el-GR" w:eastAsia="ar-SA"/>
        </w:rPr>
        <w:t xml:space="preserve"> του ν. 4412/2016 και μόνον στην περίπτωση του </w:t>
      </w:r>
      <w:proofErr w:type="spellStart"/>
      <w:r w:rsidRPr="00D07716">
        <w:rPr>
          <w:rFonts w:ascii="Tahoma" w:hAnsi="Tahoma" w:cs="Tahoma"/>
          <w:lang w:val="el-GR" w:eastAsia="ar-SA"/>
        </w:rPr>
        <w:t>προσυμβατικού</w:t>
      </w:r>
      <w:proofErr w:type="spellEnd"/>
      <w:r w:rsidRPr="00D07716">
        <w:rPr>
          <w:rFonts w:ascii="Tahoma" w:hAnsi="Tahoma" w:cs="Tahoma"/>
          <w:lang w:val="el-GR" w:eastAsia="ar-SA"/>
        </w:rPr>
        <w:t xml:space="preserve"> ελέγχου ή της άσκησης προδικαστικής προσφυγής κατά της απόφασης κατακύρωσης. Η υπεύθυνη δήλωση ελέγχεται από την αναθέτουσα αρχή και μνημονεύεται στο συμφωνητικό.</w:t>
      </w:r>
      <w:r w:rsidR="00CF3BE7" w:rsidRPr="00D07716">
        <w:rPr>
          <w:rFonts w:ascii="Tahoma" w:hAnsi="Tahoma" w:cs="Tahoma"/>
          <w:lang w:val="el-GR" w:eastAsia="ar-SA"/>
        </w:rPr>
        <w:t xml:space="preserve"> Εφόσον δηλωθούν </w:t>
      </w:r>
      <w:proofErr w:type="spellStart"/>
      <w:r w:rsidR="00CF3BE7" w:rsidRPr="00D07716">
        <w:rPr>
          <w:rFonts w:ascii="Tahoma" w:hAnsi="Tahoma" w:cs="Tahoma"/>
          <w:lang w:val="el-GR" w:eastAsia="ar-SA"/>
        </w:rPr>
        <w:t>οψιγενείς</w:t>
      </w:r>
      <w:proofErr w:type="spellEnd"/>
      <w:r w:rsidR="00CF3BE7" w:rsidRPr="00D07716">
        <w:rPr>
          <w:rFonts w:ascii="Tahoma" w:hAnsi="Tahoma" w:cs="Tahoma"/>
          <w:lang w:val="el-GR" w:eastAsia="ar-SA"/>
        </w:rPr>
        <w:t xml:space="preserve"> μεταβολές, η δήλωση ελέγχεται από την Επιτροπή Διαγωνισμού, η οποία εισηγείται προς το αρμόδιο αποφαινόμενο όργανο.</w:t>
      </w:r>
    </w:p>
    <w:p w14:paraId="12C27895" w14:textId="77777777" w:rsidR="00CE73AA" w:rsidRPr="00D07716" w:rsidRDefault="00CE73AA" w:rsidP="00CE73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rFonts w:ascii="Tahoma" w:hAnsi="Tahoma" w:cs="Tahoma"/>
          <w:lang w:val="el-GR" w:eastAsia="ar-SA"/>
        </w:rPr>
      </w:pPr>
    </w:p>
    <w:p w14:paraId="4998BA34" w14:textId="77777777" w:rsidR="00CE73AA" w:rsidRPr="00D07716" w:rsidRDefault="00CE73AA" w:rsidP="00CE73AA">
      <w:pPr>
        <w:rPr>
          <w:rFonts w:ascii="Tahoma" w:hAnsi="Tahoma" w:cs="Tahoma"/>
          <w:lang w:val="el-GR" w:eastAsia="ar-SA"/>
        </w:rPr>
      </w:pPr>
      <w:r w:rsidRPr="00D07716">
        <w:rPr>
          <w:rFonts w:ascii="Tahoma" w:hAnsi="Tahoma" w:cs="Tahoma"/>
          <w:lang w:val="el-GR" w:eastAsia="ar-SA"/>
        </w:rPr>
        <w:t>Μετά από την οριστικοποίηση της απόφασης κατακύρωσης η αναθέτουσα αρχή προσκαλεί τον ανάδοχο, μέσω της λειτουργικότητας της «Επικοινωνίας», να προσέλθει για υπογραφή του συμφωνητικού,</w:t>
      </w:r>
      <w:r w:rsidRPr="00D07716">
        <w:rPr>
          <w:rFonts w:ascii="Tahoma" w:hAnsi="Tahoma" w:cs="Tahoma"/>
          <w:szCs w:val="22"/>
          <w:lang w:val="el-GR" w:eastAsia="ar-SA"/>
        </w:rPr>
        <w:t xml:space="preserve"> </w:t>
      </w:r>
      <w:r w:rsidRPr="00D07716">
        <w:rPr>
          <w:rFonts w:ascii="Tahoma" w:hAnsi="Tahoma" w:cs="Tahoma"/>
          <w:lang w:val="el-GR" w:eastAsia="ar-SA"/>
        </w:rPr>
        <w:t xml:space="preserve">θέτοντάς του προθεσμία δεκαπέντε (15) ημερών από την κοινοποίηση της σχετικής ειδικής πρόσκλησης. Η σύμβαση θεωρείται συναφθείσα με την κοινοποίηση της πρόσκλησης του προηγούμενου εδαφίου στον ανάδοχο. </w:t>
      </w:r>
    </w:p>
    <w:p w14:paraId="032C4113" w14:textId="77777777" w:rsidR="00D41FD6" w:rsidRPr="00D07716" w:rsidRDefault="00D41FD6" w:rsidP="00413927">
      <w:pPr>
        <w:pStyle w:val="-HTML"/>
        <w:jc w:val="both"/>
        <w:rPr>
          <w:rFonts w:ascii="Tahoma" w:hAnsi="Tahoma" w:cs="Tahoma"/>
        </w:rPr>
      </w:pPr>
    </w:p>
    <w:p w14:paraId="53C923C2" w14:textId="77777777" w:rsidR="00D41FD6" w:rsidRPr="00D07716" w:rsidRDefault="00D41FD6">
      <w:pPr>
        <w:pStyle w:val="20"/>
        <w:rPr>
          <w:rFonts w:ascii="Tahoma" w:hAnsi="Tahoma" w:cs="Tahoma"/>
          <w:color w:val="auto"/>
          <w:lang w:val="el-GR"/>
        </w:rPr>
      </w:pPr>
      <w:bookmarkStart w:id="94" w:name="_Toc120716089"/>
      <w:r w:rsidRPr="00D07716">
        <w:rPr>
          <w:rFonts w:ascii="Tahoma" w:hAnsi="Tahoma" w:cs="Tahoma"/>
          <w:color w:val="auto"/>
          <w:lang w:val="el-GR"/>
        </w:rPr>
        <w:t>3.4</w:t>
      </w:r>
      <w:r w:rsidRPr="00D07716">
        <w:rPr>
          <w:rFonts w:ascii="Tahoma" w:hAnsi="Tahoma" w:cs="Tahoma"/>
          <w:color w:val="auto"/>
          <w:lang w:val="el-GR"/>
        </w:rPr>
        <w:tab/>
        <w:t xml:space="preserve">Προδικαστικές Προσφυγές - Προσωρινή </w:t>
      </w:r>
      <w:r w:rsidR="004F14EF" w:rsidRPr="00D07716">
        <w:rPr>
          <w:rFonts w:ascii="Tahoma" w:hAnsi="Tahoma" w:cs="Tahoma"/>
          <w:color w:val="auto"/>
          <w:lang w:val="el-GR"/>
        </w:rPr>
        <w:t xml:space="preserve">και Οριστική </w:t>
      </w:r>
      <w:r w:rsidRPr="00D07716">
        <w:rPr>
          <w:rFonts w:ascii="Tahoma" w:hAnsi="Tahoma" w:cs="Tahoma"/>
          <w:color w:val="auto"/>
          <w:lang w:val="el-GR"/>
        </w:rPr>
        <w:t>Δικαστική Προστασία</w:t>
      </w:r>
      <w:bookmarkEnd w:id="94"/>
    </w:p>
    <w:p w14:paraId="666DA99C" w14:textId="70155992" w:rsidR="00CE73AA" w:rsidRPr="00D07716" w:rsidRDefault="00CE73AA" w:rsidP="00CE73AA">
      <w:pPr>
        <w:rPr>
          <w:rFonts w:ascii="Tahoma" w:hAnsi="Tahoma" w:cs="Tahoma"/>
          <w:lang w:val="el-GR"/>
        </w:rPr>
      </w:pPr>
      <w:r w:rsidRPr="00D07716">
        <w:rPr>
          <w:rFonts w:ascii="Tahoma" w:hAnsi="Tahoma" w:cs="Tahoma"/>
          <w:lang w:val="el-GR"/>
        </w:rPr>
        <w:t xml:space="preserve">Α. Κάθε ενδιαφερόμενος, ο οποίος έχει ή είχε συμφέρον να του ανατεθεί η συγκεκριμένη δημόσια σύμβαση και έχει υποστεί ή ενδέχεται να υποστεί ζημία από εκτελεστή πράξη ή παράλειψη της αναθέτουσας αρχής κατά παράβαση της ευρωπαϊκής </w:t>
      </w:r>
      <w:proofErr w:type="spellStart"/>
      <w:r w:rsidRPr="00D07716">
        <w:rPr>
          <w:rFonts w:ascii="Tahoma" w:hAnsi="Tahoma" w:cs="Tahoma"/>
          <w:lang w:val="el-GR"/>
        </w:rPr>
        <w:t>ενωσιακής</w:t>
      </w:r>
      <w:proofErr w:type="spellEnd"/>
      <w:r w:rsidRPr="00D07716">
        <w:rPr>
          <w:rFonts w:ascii="Tahoma" w:hAnsi="Tahoma" w:cs="Tahoma"/>
          <w:lang w:val="el-GR"/>
        </w:rPr>
        <w:t xml:space="preserve"> ή εσωτερικής νομοθεσίας στον τομέα των δημοσίων συμβάσεων, έχει δικαίωμα να προσφύγει στην </w:t>
      </w:r>
      <w:r w:rsidR="000554A1" w:rsidRPr="00D07716">
        <w:rPr>
          <w:rFonts w:ascii="Tahoma" w:hAnsi="Tahoma" w:cs="Tahoma"/>
          <w:lang w:val="el-GR"/>
        </w:rPr>
        <w:t xml:space="preserve">Ενιαία </w:t>
      </w:r>
      <w:r w:rsidRPr="00D07716">
        <w:rPr>
          <w:rFonts w:ascii="Tahoma" w:hAnsi="Tahoma" w:cs="Tahoma"/>
          <w:lang w:val="el-GR"/>
        </w:rPr>
        <w:t xml:space="preserve">Αρχή </w:t>
      </w:r>
      <w:r w:rsidR="000554A1" w:rsidRPr="00D07716">
        <w:rPr>
          <w:rFonts w:ascii="Tahoma" w:hAnsi="Tahoma" w:cs="Tahoma"/>
          <w:lang w:val="el-GR"/>
        </w:rPr>
        <w:t>Δημοσίων Συμβάσεων</w:t>
      </w:r>
      <w:r w:rsidRPr="00D07716">
        <w:rPr>
          <w:rFonts w:ascii="Tahoma" w:hAnsi="Tahoma" w:cs="Tahoma"/>
          <w:lang w:val="el-GR"/>
        </w:rPr>
        <w:t xml:space="preserve"> (</w:t>
      </w:r>
      <w:r w:rsidR="000554A1" w:rsidRPr="00D07716">
        <w:rPr>
          <w:rFonts w:ascii="Tahoma" w:hAnsi="Tahoma" w:cs="Tahoma"/>
          <w:lang w:val="el-GR"/>
        </w:rPr>
        <w:t>ΕΑΔΗΣΥ</w:t>
      </w:r>
      <w:r w:rsidRPr="00D07716">
        <w:rPr>
          <w:rFonts w:ascii="Tahoma" w:hAnsi="Tahoma" w:cs="Tahoma"/>
          <w:lang w:val="el-GR"/>
        </w:rPr>
        <w:t xml:space="preserve">), σύμφωνα με τα ειδικότερα οριζόμενα στα άρθρα 345 </w:t>
      </w:r>
      <w:proofErr w:type="spellStart"/>
      <w:r w:rsidRPr="00D07716">
        <w:rPr>
          <w:rFonts w:ascii="Tahoma" w:hAnsi="Tahoma" w:cs="Tahoma"/>
          <w:lang w:val="el-GR"/>
        </w:rPr>
        <w:t>επ</w:t>
      </w:r>
      <w:proofErr w:type="spellEnd"/>
      <w:r w:rsidRPr="00D07716">
        <w:rPr>
          <w:rFonts w:ascii="Tahoma" w:hAnsi="Tahoma" w:cs="Tahoma"/>
          <w:lang w:val="el-GR"/>
        </w:rPr>
        <w:t xml:space="preserve">. ν. 4412/2016 και 1 </w:t>
      </w:r>
      <w:proofErr w:type="spellStart"/>
      <w:r w:rsidRPr="00D07716">
        <w:rPr>
          <w:rFonts w:ascii="Tahoma" w:hAnsi="Tahoma" w:cs="Tahoma"/>
          <w:lang w:val="el-GR"/>
        </w:rPr>
        <w:t>επ</w:t>
      </w:r>
      <w:proofErr w:type="spellEnd"/>
      <w:r w:rsidRPr="00D07716">
        <w:rPr>
          <w:rFonts w:ascii="Tahoma" w:hAnsi="Tahoma" w:cs="Tahoma"/>
          <w:lang w:val="el-GR"/>
        </w:rPr>
        <w:t xml:space="preserve">. </w:t>
      </w:r>
      <w:proofErr w:type="spellStart"/>
      <w:r w:rsidRPr="00D07716">
        <w:rPr>
          <w:rFonts w:ascii="Tahoma" w:hAnsi="Tahoma" w:cs="Tahoma"/>
          <w:lang w:val="el-GR"/>
        </w:rPr>
        <w:t>π.δ.</w:t>
      </w:r>
      <w:proofErr w:type="spellEnd"/>
      <w:r w:rsidRPr="00D07716">
        <w:rPr>
          <w:rFonts w:ascii="Tahoma" w:hAnsi="Tahoma" w:cs="Tahoma"/>
          <w:lang w:val="el-GR"/>
        </w:rPr>
        <w:t xml:space="preserve"> 39/2017, στρεφόμενος με προδικαστική προσφυγή, κατά πράξης ή παράλειψης της αναθέτουσας αρχής, προσδιορίζοντας ειδικώς τις νομικές και πραγματικές αιτιάσεις που δικαιολογούν το αίτημά του .</w:t>
      </w:r>
    </w:p>
    <w:p w14:paraId="1810B83D" w14:textId="77777777" w:rsidR="00CE73AA" w:rsidRPr="00D07716" w:rsidRDefault="00CE73AA" w:rsidP="00CE73AA">
      <w:pPr>
        <w:rPr>
          <w:rFonts w:ascii="Tahoma" w:hAnsi="Tahoma" w:cs="Tahoma"/>
          <w:lang w:val="el-GR"/>
        </w:rPr>
      </w:pPr>
      <w:r w:rsidRPr="00D07716">
        <w:rPr>
          <w:rFonts w:ascii="Tahoma" w:hAnsi="Tahoma" w:cs="Tahoma"/>
          <w:lang w:val="el-GR"/>
        </w:rPr>
        <w:lastRenderedPageBreak/>
        <w:t>Σε περίπτωση προσφυγής κατά πράξης της αναθέτουσας αρχής, η προθεσμία για την άσκηση της προδικαστικής προσφυγής είναι:</w:t>
      </w:r>
    </w:p>
    <w:p w14:paraId="5478CB95" w14:textId="77777777" w:rsidR="00CE73AA" w:rsidRPr="00D07716" w:rsidRDefault="00CE73AA" w:rsidP="00CE73AA">
      <w:pPr>
        <w:rPr>
          <w:rFonts w:ascii="Tahoma" w:hAnsi="Tahoma" w:cs="Tahoma"/>
          <w:lang w:val="el-GR"/>
        </w:rPr>
      </w:pPr>
      <w:r w:rsidRPr="00D07716">
        <w:rPr>
          <w:rFonts w:ascii="Tahoma" w:hAnsi="Tahoma" w:cs="Tahoma"/>
          <w:lang w:val="el-GR"/>
        </w:rPr>
        <w:t xml:space="preserve">(α) δέκα (10) ημέρες από την κοινοποίηση της προσβαλλόμενης πράξης στον ενδιαφερόμενο οικονομικό φορέα αν η πράξη κοινοποιήθηκε με ηλεκτρονικά μέσα ή τηλεομοιοτυπία ή </w:t>
      </w:r>
    </w:p>
    <w:p w14:paraId="392701A6" w14:textId="77777777" w:rsidR="00CE73AA" w:rsidRPr="00D07716" w:rsidRDefault="00CE73AA" w:rsidP="00CE73AA">
      <w:pPr>
        <w:rPr>
          <w:rFonts w:ascii="Tahoma" w:hAnsi="Tahoma" w:cs="Tahoma"/>
          <w:lang w:val="el-GR"/>
        </w:rPr>
      </w:pPr>
      <w:r w:rsidRPr="00D07716">
        <w:rPr>
          <w:rFonts w:ascii="Tahoma" w:hAnsi="Tahoma" w:cs="Tahoma"/>
          <w:lang w:val="el-GR"/>
        </w:rPr>
        <w:t xml:space="preserve">(β) δεκαπέντε (15) ημέρες από την κοινοποίηση της προσβαλλόμενης πράξης σε αυτόν αν χρησιμοποιήθηκαν άλλα μέσα επικοινωνίας, άλλως  </w:t>
      </w:r>
    </w:p>
    <w:p w14:paraId="28771413" w14:textId="77777777" w:rsidR="00CE73AA" w:rsidRPr="00D07716" w:rsidRDefault="00CE73AA" w:rsidP="00CE73AA">
      <w:pPr>
        <w:rPr>
          <w:rFonts w:ascii="Tahoma" w:hAnsi="Tahoma" w:cs="Tahoma"/>
          <w:lang w:val="el-GR"/>
        </w:rPr>
      </w:pPr>
      <w:r w:rsidRPr="00D07716">
        <w:rPr>
          <w:rFonts w:ascii="Tahoma" w:hAnsi="Tahoma" w:cs="Tahoma"/>
          <w:lang w:val="el-GR"/>
        </w:rPr>
        <w:t xml:space="preserve">(γ) δέκα (10) ημέρες από την πλήρη, πραγματική ή </w:t>
      </w:r>
      <w:proofErr w:type="spellStart"/>
      <w:r w:rsidRPr="00D07716">
        <w:rPr>
          <w:rFonts w:ascii="Tahoma" w:hAnsi="Tahoma" w:cs="Tahoma"/>
          <w:lang w:val="el-GR"/>
        </w:rPr>
        <w:t>τεκμαιρόμενη</w:t>
      </w:r>
      <w:proofErr w:type="spellEnd"/>
      <w:r w:rsidRPr="00D07716">
        <w:rPr>
          <w:rFonts w:ascii="Tahoma" w:hAnsi="Tahoma" w:cs="Tahoma"/>
          <w:lang w:val="el-GR"/>
        </w:rPr>
        <w:t xml:space="preserve">, γνώση της πράξης που βλάπτει τα συμφέροντα του ενδιαφερόμενου οικονομικού φορέα. </w:t>
      </w:r>
      <w:r w:rsidR="009F79ED" w:rsidRPr="00D07716">
        <w:rPr>
          <w:rFonts w:ascii="Tahoma" w:hAnsi="Tahoma" w:cs="Tahoma"/>
          <w:lang w:val="el-GR"/>
        </w:rPr>
        <w:t>Ειδικά για την άσκηση προσφυγής κατά προκήρυξης, η πλήρης γνώση αυτής τεκμαίρεται μετά την πάροδο δεκαπέντε (15) ημερών από τη δημοσίευση στο ΚΗΜΔΗΣ.</w:t>
      </w:r>
    </w:p>
    <w:p w14:paraId="7B49DD6A" w14:textId="77777777" w:rsidR="00CE73AA" w:rsidRPr="00D07716" w:rsidRDefault="00CE73AA" w:rsidP="00CE73AA">
      <w:pPr>
        <w:rPr>
          <w:rFonts w:ascii="Tahoma" w:hAnsi="Tahoma" w:cs="Tahoma"/>
          <w:lang w:val="el-GR"/>
        </w:rPr>
      </w:pPr>
      <w:r w:rsidRPr="00D07716">
        <w:rPr>
          <w:rFonts w:ascii="Tahoma" w:hAnsi="Tahoma" w:cs="Tahoma"/>
          <w:lang w:val="el-GR"/>
        </w:rPr>
        <w:t>Σε περίπτωση παράλειψης που αποδίδεται στην αναθέτουσα αρχή, η προθεσμία για την άσκηση της προδικαστικής προσφυγής είναι δεκαπέντε (15) ημέρες από την επομένη της συντέλεσης της προσβαλλόμενης παράλειψης .</w:t>
      </w:r>
    </w:p>
    <w:p w14:paraId="5BC01468" w14:textId="77777777" w:rsidR="00CE73AA" w:rsidRPr="00D07716" w:rsidRDefault="00CE73AA" w:rsidP="00CE73AA">
      <w:pPr>
        <w:rPr>
          <w:rFonts w:ascii="Tahoma" w:hAnsi="Tahoma" w:cs="Tahoma"/>
          <w:lang w:val="el-GR"/>
        </w:rPr>
      </w:pPr>
      <w:r w:rsidRPr="00D07716">
        <w:rPr>
          <w:rFonts w:ascii="Tahoma" w:hAnsi="Tahoma" w:cs="Tahoma"/>
          <w:lang w:val="el-GR"/>
        </w:rPr>
        <w:t>Οι προθεσμίες ως προς την υποβολή των προδικαστικών προσφυγών και των παρεμβάσεων αρχίζουν την επομένη της ημέρας της προαναφερθείσας κατά περίπτωση κοινοποίησης ή γνώσης και λήγουν όταν περάσει ολόκληρη η τελευταία ημέρα και ώρα 23:59:59 και, αν αυτή είναι εξαιρετέα ή Σάββατο, όταν περάσει ολόκληρη η επομένη εργάσιμη ημέρα και ώρα 23:59:59.</w:t>
      </w:r>
    </w:p>
    <w:p w14:paraId="72DBBF02" w14:textId="77777777" w:rsidR="00CE73AA" w:rsidRPr="00D07716" w:rsidRDefault="00CE73AA" w:rsidP="00CE73AA">
      <w:pPr>
        <w:rPr>
          <w:rFonts w:ascii="Tahoma" w:hAnsi="Tahoma" w:cs="Tahoma"/>
          <w:lang w:val="el-GR"/>
        </w:rPr>
      </w:pPr>
      <w:r w:rsidRPr="00D07716">
        <w:rPr>
          <w:rFonts w:ascii="Tahoma" w:hAnsi="Tahoma" w:cs="Tahoma"/>
          <w:lang w:val="el-GR"/>
        </w:rPr>
        <w:t xml:space="preserve">Η προδικαστική προσφυγή συντάσσεται υποχρεωτικά με τη χρήση του τυποποιημένου εντύπου του Παραρτήματος Ι του </w:t>
      </w:r>
      <w:proofErr w:type="spellStart"/>
      <w:r w:rsidRPr="00D07716">
        <w:rPr>
          <w:rFonts w:ascii="Tahoma" w:hAnsi="Tahoma" w:cs="Tahoma"/>
          <w:lang w:val="el-GR"/>
        </w:rPr>
        <w:t>π.δ</w:t>
      </w:r>
      <w:proofErr w:type="spellEnd"/>
      <w:r w:rsidRPr="00D07716">
        <w:rPr>
          <w:rFonts w:ascii="Tahoma" w:hAnsi="Tahoma" w:cs="Tahoma"/>
          <w:lang w:val="el-GR"/>
        </w:rPr>
        <w:t>/τος 39/2017 και κατατίθεται ηλεκτρονικά μέσω της λειτουργικότητας «Επικοινωνία» στην ηλεκτρονική περιοχή του συγκεκριμένου διαγωνισμού, επιλέγοντας την ένδειξη «Προδικαστική Προσφυγή» σύμφωνα με το άρθρο 18 της Κ.Υ.Α. Προμήθειες και Υπηρεσίες.</w:t>
      </w:r>
    </w:p>
    <w:p w14:paraId="733B98C6" w14:textId="2D74F135" w:rsidR="00CE73AA" w:rsidRPr="00D07716" w:rsidRDefault="00CE73AA" w:rsidP="00CE73AA">
      <w:pPr>
        <w:rPr>
          <w:rFonts w:ascii="Tahoma" w:hAnsi="Tahoma" w:cs="Tahoma"/>
          <w:lang w:val="el-GR"/>
        </w:rPr>
      </w:pPr>
      <w:r w:rsidRPr="00D07716">
        <w:rPr>
          <w:rFonts w:ascii="Tahoma" w:hAnsi="Tahoma" w:cs="Tahoma"/>
          <w:lang w:val="el-GR"/>
        </w:rPr>
        <w:t xml:space="preserve">Για το παραδεκτό της άσκησης της προδικαστικής προσφυγής κατατίθεται παράβολο από τον προσφεύγοντα υπέρ του Ελληνικού Δημοσίου, σύμφωνα με όσα ορίζονται στο άρθρο 363 Ν. 4412/2016 . Η επιστροφή του </w:t>
      </w:r>
      <w:proofErr w:type="spellStart"/>
      <w:r w:rsidRPr="00D07716">
        <w:rPr>
          <w:rFonts w:ascii="Tahoma" w:hAnsi="Tahoma" w:cs="Tahoma"/>
          <w:lang w:val="el-GR"/>
        </w:rPr>
        <w:t>παραβόλου</w:t>
      </w:r>
      <w:proofErr w:type="spellEnd"/>
      <w:r w:rsidRPr="00D07716">
        <w:rPr>
          <w:rFonts w:ascii="Tahoma" w:hAnsi="Tahoma" w:cs="Tahoma"/>
          <w:lang w:val="el-GR"/>
        </w:rPr>
        <w:t xml:space="preserve"> στον προσφεύγοντα γίνεται: α) σε περίπτωση ολικής ή μερικής αποδοχής της προσφυγής του, β) όταν η αναθέτουσα αρχή ανακαλεί την προσβαλλόμενη πράξη ή προβαίνει στην οφειλόμενη ενέργεια πριν από την έκδοση της απόφασης της </w:t>
      </w:r>
      <w:r w:rsidR="00103F85" w:rsidRPr="00D07716">
        <w:rPr>
          <w:rFonts w:ascii="Tahoma" w:hAnsi="Tahoma" w:cs="Tahoma"/>
          <w:lang w:val="el-GR"/>
        </w:rPr>
        <w:t>ΕΑΔΗΣΥ</w:t>
      </w:r>
      <w:r w:rsidRPr="00D07716">
        <w:rPr>
          <w:rFonts w:ascii="Tahoma" w:hAnsi="Tahoma" w:cs="Tahoma"/>
          <w:lang w:val="el-GR"/>
        </w:rPr>
        <w:t xml:space="preserve"> επί της προσφυγής, γ) σε περίπτωση παραίτησης του προσφεύγοντα από την προσφυγή του έως και δέκα (10) ημέρες από την κατάθεση της προσφυγής. </w:t>
      </w:r>
    </w:p>
    <w:p w14:paraId="5060D73E" w14:textId="7A8DF7C0" w:rsidR="00CE73AA" w:rsidRPr="00D07716" w:rsidRDefault="00CE73AA" w:rsidP="00CE73AA">
      <w:pPr>
        <w:rPr>
          <w:rFonts w:ascii="Tahoma" w:hAnsi="Tahoma" w:cs="Tahoma"/>
          <w:lang w:val="el-GR"/>
        </w:rPr>
      </w:pPr>
      <w:r w:rsidRPr="00D07716">
        <w:rPr>
          <w:rFonts w:ascii="Tahoma" w:hAnsi="Tahoma" w:cs="Tahoma"/>
          <w:lang w:val="el-GR"/>
        </w:rPr>
        <w:t xml:space="preserve">Η προθεσμία για την άσκηση της προδικαστικής προσφυγής και η άσκησή της κωλύουν τη σύναψη της σύμβασης επί ποινή ακυρότητας, η οποία διαπιστώνεται με απόφαση της </w:t>
      </w:r>
      <w:r w:rsidR="00071D85" w:rsidRPr="00D07716">
        <w:rPr>
          <w:rFonts w:ascii="Tahoma" w:hAnsi="Tahoma" w:cs="Tahoma"/>
          <w:lang w:val="el-GR"/>
        </w:rPr>
        <w:t>ΕΑΔΗΣΥ</w:t>
      </w:r>
      <w:r w:rsidRPr="00D07716">
        <w:rPr>
          <w:rFonts w:ascii="Tahoma" w:hAnsi="Tahoma" w:cs="Tahoma"/>
          <w:lang w:val="el-GR"/>
        </w:rPr>
        <w:t xml:space="preserve"> μετά από άσκηση προδικαστικής προσφυγής, σύμφωνα με το άρθρο 368 του ν. 4412/2016 και 20 </w:t>
      </w:r>
      <w:proofErr w:type="spellStart"/>
      <w:r w:rsidRPr="00D07716">
        <w:rPr>
          <w:rFonts w:ascii="Tahoma" w:hAnsi="Tahoma" w:cs="Tahoma"/>
          <w:lang w:val="el-GR"/>
        </w:rPr>
        <w:t>π.δ.</w:t>
      </w:r>
      <w:proofErr w:type="spellEnd"/>
      <w:r w:rsidRPr="00D07716">
        <w:rPr>
          <w:rFonts w:ascii="Tahoma" w:hAnsi="Tahoma" w:cs="Tahoma"/>
          <w:lang w:val="el-GR"/>
        </w:rPr>
        <w:t xml:space="preserve"> 39/2017. Όμως, μόνη η άσκηση της προδικαστικής προσφυγής δεν κωλύει την πρόοδο της διαγωνιστικής διαδικασίας, υπό την επιφύλαξη χορήγησης από το Κλιμάκιο προσωρινής προστασίας σύμφωνα με το άρθρο 366 παρ. 1-2 ν. 4412/2016 και 15 παρ. 1-4 </w:t>
      </w:r>
      <w:proofErr w:type="spellStart"/>
      <w:r w:rsidRPr="00D07716">
        <w:rPr>
          <w:rFonts w:ascii="Tahoma" w:hAnsi="Tahoma" w:cs="Tahoma"/>
          <w:lang w:val="el-GR"/>
        </w:rPr>
        <w:t>π.δ.</w:t>
      </w:r>
      <w:proofErr w:type="spellEnd"/>
      <w:r w:rsidRPr="00D07716">
        <w:rPr>
          <w:rFonts w:ascii="Tahoma" w:hAnsi="Tahoma" w:cs="Tahoma"/>
          <w:lang w:val="el-GR"/>
        </w:rPr>
        <w:t xml:space="preserve"> 39/2017. </w:t>
      </w:r>
    </w:p>
    <w:p w14:paraId="2E2E5458" w14:textId="77777777" w:rsidR="00CE73AA" w:rsidRPr="00D07716" w:rsidRDefault="00CE73AA" w:rsidP="00CE73AA">
      <w:pPr>
        <w:rPr>
          <w:rFonts w:ascii="Tahoma" w:hAnsi="Tahoma" w:cs="Tahoma"/>
          <w:lang w:val="el-GR"/>
        </w:rPr>
      </w:pPr>
      <w:r w:rsidRPr="00D07716">
        <w:rPr>
          <w:rFonts w:ascii="Tahoma" w:hAnsi="Tahoma" w:cs="Tahoma"/>
          <w:lang w:val="el-GR"/>
        </w:rPr>
        <w:t>Η προηγούμενη παράγραφος δεν εφαρμόζεται στην περίπτωση που, κατά τη διαδικασία σύναψης της παρούσας σύμβασης, υποβληθεί μόνο μία (1) προσφορά.</w:t>
      </w:r>
    </w:p>
    <w:p w14:paraId="4266803F" w14:textId="77777777" w:rsidR="00CE73AA" w:rsidRPr="00D07716" w:rsidRDefault="00CE73AA" w:rsidP="00CE73AA">
      <w:pPr>
        <w:rPr>
          <w:rFonts w:ascii="Tahoma" w:hAnsi="Tahoma" w:cs="Tahoma"/>
          <w:lang w:val="el-GR"/>
        </w:rPr>
      </w:pPr>
      <w:r w:rsidRPr="00D07716">
        <w:rPr>
          <w:rFonts w:ascii="Tahoma" w:hAnsi="Tahoma" w:cs="Tahoma"/>
          <w:lang w:val="el-GR"/>
        </w:rPr>
        <w:t xml:space="preserve">Μετά την, κατά τα ως άνω, ηλεκτρονική κατάθεση της προδικαστικής προσφυγής η αναθέτουσα αρχή,  μέσω της λειτουργίας «Επικοινωνία»  : </w:t>
      </w:r>
    </w:p>
    <w:p w14:paraId="7152C747" w14:textId="77777777" w:rsidR="00CE73AA" w:rsidRPr="00D07716" w:rsidRDefault="00CE73AA" w:rsidP="00CE73AA">
      <w:pPr>
        <w:rPr>
          <w:rFonts w:ascii="Tahoma" w:hAnsi="Tahoma" w:cs="Tahoma"/>
          <w:lang w:val="el-GR"/>
        </w:rPr>
      </w:pPr>
      <w:r w:rsidRPr="00D07716">
        <w:rPr>
          <w:rFonts w:ascii="Tahoma" w:hAnsi="Tahoma" w:cs="Tahoma"/>
          <w:lang w:val="el-GR"/>
        </w:rPr>
        <w:t xml:space="preserve">α) Κοινοποιεί την προσφυγή το αργότερο έως την επομένη εργάσιμη ημέρα από την κατάθεσή της σε κάθε ενδιαφερόμενο τρίτο, ο οποίος μπορεί να θίγεται από την αποδοχή της προσφυγής, προκειμένου να ασκήσει το, προβλεπόμενο από τα άρθρα 362 παρ. 3 και 7 </w:t>
      </w:r>
      <w:proofErr w:type="spellStart"/>
      <w:r w:rsidRPr="00D07716">
        <w:rPr>
          <w:rFonts w:ascii="Tahoma" w:hAnsi="Tahoma" w:cs="Tahoma"/>
          <w:lang w:val="el-GR"/>
        </w:rPr>
        <w:t>π.δ.</w:t>
      </w:r>
      <w:proofErr w:type="spellEnd"/>
      <w:r w:rsidRPr="00D07716">
        <w:rPr>
          <w:rFonts w:ascii="Tahoma" w:hAnsi="Tahoma" w:cs="Tahoma"/>
          <w:lang w:val="el-GR"/>
        </w:rPr>
        <w:t xml:space="preserve"> 39/2017, δικαίωμα παρέμβασής του στη διαδικασία εξέτασης της προσφυγής, για τη διατήρηση της ισχύος της προσβαλλόμενης πράξης, προσκομίζοντας όλα τα κρίσιμα έγγραφα που έχει στη διάθεσή του.</w:t>
      </w:r>
    </w:p>
    <w:p w14:paraId="0FB3D932" w14:textId="7B93C33C" w:rsidR="00CE73AA" w:rsidRPr="00D07716" w:rsidRDefault="00CE73AA" w:rsidP="00CE73AA">
      <w:pPr>
        <w:rPr>
          <w:rFonts w:ascii="Tahoma" w:hAnsi="Tahoma" w:cs="Tahoma"/>
          <w:lang w:val="el-GR"/>
        </w:rPr>
      </w:pPr>
      <w:r w:rsidRPr="00D07716">
        <w:rPr>
          <w:rFonts w:ascii="Tahoma" w:hAnsi="Tahoma" w:cs="Tahoma"/>
          <w:lang w:val="el-GR"/>
        </w:rPr>
        <w:t xml:space="preserve">β) Διαβιβάζει στην </w:t>
      </w:r>
      <w:r w:rsidR="00071D85" w:rsidRPr="00D07716">
        <w:rPr>
          <w:rFonts w:ascii="Tahoma" w:hAnsi="Tahoma" w:cs="Tahoma"/>
          <w:lang w:val="el-GR"/>
        </w:rPr>
        <w:t>ΕΑΔΗΣΥ</w:t>
      </w:r>
      <w:r w:rsidRPr="00D07716">
        <w:rPr>
          <w:rFonts w:ascii="Tahoma" w:hAnsi="Tahoma" w:cs="Tahoma"/>
          <w:lang w:val="el-GR"/>
        </w:rPr>
        <w:t xml:space="preserve">, το αργότερο εντός δεκαπέντε (15) ημερών από την ημέρα κατάθεσης, τον πλήρη φάκελο της υπόθεσης, τα αποδεικτικά κοινοποίησης στους ενδιαφερόμενους τρίτους αλλά και την Έκθεση Απόψεών της επί της προσφυγής. Στην Έκθεση Απόψεων η αναθέτουσα αρχή μπορεί </w:t>
      </w:r>
      <w:r w:rsidRPr="00D07716">
        <w:rPr>
          <w:rFonts w:ascii="Tahoma" w:hAnsi="Tahoma" w:cs="Tahoma"/>
          <w:lang w:val="el-GR"/>
        </w:rPr>
        <w:lastRenderedPageBreak/>
        <w:t>να παραθέσει αρχική ή συμπληρωματική αιτιολογία για την υποστήριξη της προσβαλλόμενης με την προδικαστική προσφυγή πράξης.</w:t>
      </w:r>
    </w:p>
    <w:p w14:paraId="01A003F2" w14:textId="77777777" w:rsidR="00CE73AA" w:rsidRPr="00D07716" w:rsidRDefault="00CE73AA" w:rsidP="00CE73AA">
      <w:pPr>
        <w:rPr>
          <w:rFonts w:ascii="Tahoma" w:hAnsi="Tahoma" w:cs="Tahoma"/>
          <w:lang w:val="el-GR"/>
        </w:rPr>
      </w:pPr>
      <w:r w:rsidRPr="00D07716">
        <w:rPr>
          <w:rFonts w:ascii="Tahoma" w:hAnsi="Tahoma" w:cs="Tahoma"/>
          <w:lang w:val="el-GR"/>
        </w:rPr>
        <w:t>γ) Κοινοποιεί σε όλα τα μέρη την Έκθεση Απόψεων, τις Παρεμβάσεις και τα σχετικά έγγραφα που τυχόν τη συνοδεύουν, μέσω του ηλεκτρονικού τόπου του διαγωνισμού το αργότερο έως την επομένη εργάσιμη ημέρα από την κατάθεσή τους.</w:t>
      </w:r>
    </w:p>
    <w:p w14:paraId="72C417E7" w14:textId="77777777" w:rsidR="00CE73AA" w:rsidRPr="00D07716" w:rsidRDefault="00CE73AA" w:rsidP="00CE73AA">
      <w:pPr>
        <w:rPr>
          <w:rFonts w:ascii="Tahoma" w:hAnsi="Tahoma" w:cs="Tahoma"/>
          <w:lang w:val="el-GR"/>
        </w:rPr>
      </w:pPr>
      <w:r w:rsidRPr="00D07716">
        <w:rPr>
          <w:rFonts w:ascii="Tahoma" w:hAnsi="Tahoma" w:cs="Tahoma"/>
          <w:lang w:val="el-GR"/>
        </w:rPr>
        <w:t>δ)Συμπληρωματικά υπομνήματα κατατίθενται από οποιοδήποτε από τα μέρη μέσω της πλατφόρμας του ΕΣΗΔΗΣ το αργότερο εντός πέντε (5) ημερών από την κοινοποίηση των απόψεων της αναθέτουσας αρχής .</w:t>
      </w:r>
    </w:p>
    <w:p w14:paraId="67D5F393" w14:textId="77777777" w:rsidR="004072A5" w:rsidRPr="00D07716" w:rsidRDefault="00CE73AA" w:rsidP="004072A5">
      <w:pPr>
        <w:widowControl w:val="0"/>
        <w:suppressAutoHyphens w:val="0"/>
        <w:spacing w:before="120" w:line="240" w:lineRule="atLeast"/>
        <w:textAlignment w:val="baseline"/>
        <w:rPr>
          <w:rFonts w:ascii="Tahoma" w:hAnsi="Tahoma" w:cs="Tahoma"/>
          <w:b/>
          <w:lang w:val="el-GR" w:eastAsia="ar-SA"/>
        </w:rPr>
      </w:pPr>
      <w:r w:rsidRPr="00D07716">
        <w:rPr>
          <w:rFonts w:ascii="Tahoma" w:hAnsi="Tahoma" w:cs="Tahoma"/>
          <w:lang w:val="el-GR"/>
        </w:rPr>
        <w:t>Η άσκηση της προδικαστικής προσφυγής αποτελεί προϋπόθεση για την άσκηση των ένδικων βοηθημάτων της αίτησης αναστολής και της αίτησης ακύρωσης του άρθρου 372 ν. 4412/2016 κατά των εκτελεστών πράξεων ή παραλείψεων της αναθέτουσας αρχής.</w:t>
      </w:r>
    </w:p>
    <w:p w14:paraId="15EE411F" w14:textId="0075E5A5" w:rsidR="004072A5" w:rsidRPr="00D07716" w:rsidRDefault="004072A5" w:rsidP="004072A5">
      <w:pPr>
        <w:widowControl w:val="0"/>
        <w:suppressAutoHyphens w:val="0"/>
        <w:spacing w:before="120" w:line="240" w:lineRule="atLeast"/>
        <w:textAlignment w:val="baseline"/>
        <w:rPr>
          <w:rFonts w:ascii="Tahoma" w:hAnsi="Tahoma" w:cs="Tahoma"/>
          <w:lang w:val="el-GR" w:eastAsia="ar-SA"/>
        </w:rPr>
      </w:pPr>
      <w:r w:rsidRPr="00D07716">
        <w:rPr>
          <w:rFonts w:ascii="Tahoma" w:hAnsi="Tahoma" w:cs="Tahoma"/>
          <w:b/>
          <w:lang w:val="el-GR" w:eastAsia="ar-SA"/>
        </w:rPr>
        <w:t>Β.</w:t>
      </w:r>
      <w:r w:rsidRPr="00D07716">
        <w:rPr>
          <w:rFonts w:ascii="Tahoma" w:hAnsi="Tahoma" w:cs="Tahoma"/>
          <w:lang w:val="el-GR" w:eastAsia="ar-SA"/>
        </w:rPr>
        <w:t xml:space="preserve"> Όποιος έχει έννομο συμφέρον μπορεί να ζητήσει, με το ίδιο δικόγραφο εφαρμοζόμενων αναλογικά των διατάξεων του </w:t>
      </w:r>
      <w:proofErr w:type="spellStart"/>
      <w:r w:rsidRPr="00D07716">
        <w:rPr>
          <w:rFonts w:ascii="Tahoma" w:hAnsi="Tahoma" w:cs="Tahoma"/>
          <w:lang w:val="el-GR" w:eastAsia="ar-SA"/>
        </w:rPr>
        <w:t>π.δ.</w:t>
      </w:r>
      <w:proofErr w:type="spellEnd"/>
      <w:r w:rsidRPr="00D07716">
        <w:rPr>
          <w:rFonts w:ascii="Tahoma" w:hAnsi="Tahoma" w:cs="Tahoma"/>
          <w:lang w:val="el-GR" w:eastAsia="ar-SA"/>
        </w:rPr>
        <w:t xml:space="preserve"> 18/1989, την αναστολή εκτέλεσης της απόφασης της </w:t>
      </w:r>
      <w:r w:rsidR="00071D85" w:rsidRPr="00D07716">
        <w:rPr>
          <w:rFonts w:ascii="Tahoma" w:hAnsi="Tahoma" w:cs="Tahoma"/>
          <w:lang w:val="el-GR"/>
        </w:rPr>
        <w:t>ΕΑΔΗΣΥ</w:t>
      </w:r>
      <w:r w:rsidRPr="00D07716">
        <w:rPr>
          <w:rFonts w:ascii="Tahoma" w:hAnsi="Tahoma" w:cs="Tahoma"/>
          <w:lang w:val="el-GR" w:eastAsia="ar-SA"/>
        </w:rPr>
        <w:t xml:space="preserve"> και την ακύρωσή της ενώπιον του αρμοδίου Διοικητικού Δικαστηρίου</w:t>
      </w:r>
      <w:r w:rsidR="00056922" w:rsidRPr="00D07716">
        <w:rPr>
          <w:rFonts w:ascii="Tahoma" w:hAnsi="Tahoma" w:cs="Tahoma"/>
          <w:lang w:val="el-GR" w:eastAsia="ar-SA"/>
        </w:rPr>
        <w:t>,</w:t>
      </w:r>
      <w:r w:rsidRPr="00D07716">
        <w:rPr>
          <w:rFonts w:ascii="Tahoma" w:hAnsi="Tahoma" w:cs="Tahoma"/>
          <w:lang w:val="el-GR" w:eastAsia="ar-SA"/>
        </w:rPr>
        <w:t xml:space="preserve"> </w:t>
      </w:r>
      <w:r w:rsidR="00CD0E2A" w:rsidRPr="00D07716">
        <w:rPr>
          <w:rFonts w:ascii="Tahoma" w:hAnsi="Tahoma" w:cs="Tahoma"/>
          <w:lang w:val="el-GR" w:eastAsia="ar-SA"/>
        </w:rPr>
        <w:t>ήτοι</w:t>
      </w:r>
      <w:r w:rsidRPr="00D07716">
        <w:rPr>
          <w:rFonts w:ascii="Tahoma" w:hAnsi="Tahoma" w:cs="Tahoma"/>
          <w:lang w:val="el-GR" w:eastAsia="ar-SA"/>
        </w:rPr>
        <w:t xml:space="preserve"> το</w:t>
      </w:r>
      <w:r w:rsidR="00056922" w:rsidRPr="00D07716">
        <w:rPr>
          <w:rFonts w:ascii="Tahoma" w:hAnsi="Tahoma" w:cs="Tahoma"/>
          <w:lang w:val="el-GR" w:eastAsia="ar-SA"/>
        </w:rPr>
        <w:t>υ</w:t>
      </w:r>
      <w:r w:rsidRPr="00D07716">
        <w:rPr>
          <w:rFonts w:ascii="Tahoma" w:hAnsi="Tahoma" w:cs="Tahoma"/>
          <w:lang w:val="el-GR" w:eastAsia="ar-SA"/>
        </w:rPr>
        <w:t xml:space="preserve"> Διοικητικ</w:t>
      </w:r>
      <w:r w:rsidR="00056922" w:rsidRPr="00D07716">
        <w:rPr>
          <w:rFonts w:ascii="Tahoma" w:hAnsi="Tahoma" w:cs="Tahoma"/>
          <w:lang w:val="el-GR" w:eastAsia="ar-SA"/>
        </w:rPr>
        <w:t>ού</w:t>
      </w:r>
      <w:r w:rsidRPr="00D07716">
        <w:rPr>
          <w:rFonts w:ascii="Tahoma" w:hAnsi="Tahoma" w:cs="Tahoma"/>
          <w:lang w:val="el-GR" w:eastAsia="ar-SA"/>
        </w:rPr>
        <w:t xml:space="preserve"> Εφετείο</w:t>
      </w:r>
      <w:r w:rsidR="00056922" w:rsidRPr="00D07716">
        <w:rPr>
          <w:rFonts w:ascii="Tahoma" w:hAnsi="Tahoma" w:cs="Tahoma"/>
          <w:lang w:val="el-GR" w:eastAsia="ar-SA"/>
        </w:rPr>
        <w:t>υ</w:t>
      </w:r>
      <w:r w:rsidRPr="00D07716">
        <w:rPr>
          <w:rFonts w:ascii="Tahoma" w:hAnsi="Tahoma" w:cs="Tahoma"/>
          <w:lang w:val="el-GR" w:eastAsia="ar-SA"/>
        </w:rPr>
        <w:t xml:space="preserve"> της έδρας της </w:t>
      </w:r>
      <w:r w:rsidR="00D02256" w:rsidRPr="00D07716">
        <w:rPr>
          <w:rFonts w:ascii="Tahoma" w:hAnsi="Tahoma" w:cs="Tahoma"/>
          <w:lang w:val="el-GR" w:eastAsia="ar-SA"/>
        </w:rPr>
        <w:t>αναθέτουσας αρχής.</w:t>
      </w:r>
      <w:r w:rsidRPr="00D07716">
        <w:rPr>
          <w:rFonts w:ascii="Tahoma" w:hAnsi="Tahoma" w:cs="Tahoma"/>
          <w:lang w:val="el-GR" w:eastAsia="ar-SA"/>
        </w:rPr>
        <w:t xml:space="preserve"> Το αυτό ισχύει και σε περίπτωση σιωπηρής απόρριψης της προδικαστικής προσφυγής από την Α.Ε.Π.Π. Δικαίωμα άσκησης του ως άνω ένδικου βοηθήματος έχει και η αναθέτουσα αρχή, αν η Α.Ε.Π.Π. κάνει δεκτή την προδικαστική προσφυγή, αλλά και αυτός του οποίου έχει γίνει εν μέρει δεκτή η προδικαστική προσφυγή.</w:t>
      </w:r>
    </w:p>
    <w:p w14:paraId="7044F942" w14:textId="38F8733B" w:rsidR="004072A5" w:rsidRPr="00D07716" w:rsidRDefault="004072A5" w:rsidP="004072A5">
      <w:pPr>
        <w:widowControl w:val="0"/>
        <w:spacing w:before="120" w:line="240" w:lineRule="atLeast"/>
        <w:textAlignment w:val="baseline"/>
        <w:rPr>
          <w:rFonts w:ascii="Tahoma" w:hAnsi="Tahoma" w:cs="Tahoma"/>
          <w:lang w:val="el-GR" w:eastAsia="ar-SA"/>
        </w:rPr>
      </w:pPr>
      <w:r w:rsidRPr="00D07716">
        <w:rPr>
          <w:rFonts w:ascii="Tahoma" w:hAnsi="Tahoma" w:cs="Tahoma"/>
          <w:lang w:val="el-GR" w:eastAsia="ar-SA"/>
        </w:rPr>
        <w:t xml:space="preserve">Με την απόφαση της </w:t>
      </w:r>
      <w:r w:rsidR="00071D85" w:rsidRPr="00D07716">
        <w:rPr>
          <w:rFonts w:ascii="Tahoma" w:hAnsi="Tahoma" w:cs="Tahoma"/>
          <w:lang w:val="el-GR"/>
        </w:rPr>
        <w:t>ΕΑΔΗΣΥ</w:t>
      </w:r>
      <w:r w:rsidRPr="00D07716">
        <w:rPr>
          <w:rFonts w:ascii="Tahoma" w:hAnsi="Tahoma" w:cs="Tahoma"/>
          <w:lang w:val="el-GR" w:eastAsia="ar-SA"/>
        </w:rPr>
        <w:t xml:space="preserve"> λογίζονται ως </w:t>
      </w:r>
      <w:proofErr w:type="spellStart"/>
      <w:r w:rsidRPr="00D07716">
        <w:rPr>
          <w:rFonts w:ascii="Tahoma" w:hAnsi="Tahoma" w:cs="Tahoma"/>
          <w:lang w:val="el-GR" w:eastAsia="ar-SA"/>
        </w:rPr>
        <w:t>συμπροσβαλλόμενες</w:t>
      </w:r>
      <w:proofErr w:type="spellEnd"/>
      <w:r w:rsidRPr="00D07716">
        <w:rPr>
          <w:rFonts w:ascii="Tahoma" w:hAnsi="Tahoma" w:cs="Tahoma"/>
          <w:lang w:val="el-GR" w:eastAsia="ar-SA"/>
        </w:rPr>
        <w:t xml:space="preserve"> και όλες οι συναφείς προς την ανωτέρω απόφαση πράξεις ή παραλείψεις της αναθέτουσας αρχής, εφόσον έχουν εκδοθεί ή συντελεστεί αντιστοίχως έως τη συζήτηση της ως άνω αίτησης στο Δικαστήριο.</w:t>
      </w:r>
    </w:p>
    <w:p w14:paraId="211B3F42" w14:textId="77777777" w:rsidR="004072A5" w:rsidRPr="00D07716" w:rsidRDefault="004072A5" w:rsidP="004072A5">
      <w:pPr>
        <w:widowControl w:val="0"/>
        <w:spacing w:before="120" w:line="240" w:lineRule="atLeast"/>
        <w:textAlignment w:val="baseline"/>
        <w:rPr>
          <w:rFonts w:ascii="Tahoma" w:hAnsi="Tahoma" w:cs="Tahoma"/>
          <w:lang w:val="el-GR" w:eastAsia="ar-SA"/>
        </w:rPr>
      </w:pPr>
      <w:r w:rsidRPr="00D07716">
        <w:rPr>
          <w:rFonts w:ascii="Tahoma" w:hAnsi="Tahoma" w:cs="Tahoma"/>
          <w:lang w:val="el-GR" w:eastAsia="ar-SA"/>
        </w:rPr>
        <w:t xml:space="preserve">Η αίτηση αναστολής και ακύρωσης περιλαμβάνει μόνο αιτιάσεις που είχαν προταθεί με την προδικαστική προσφυγή ή αφορούν στη διαδικασία ενώπιον της Α.Ε.Π.Π. ή το περιεχόμενο των αποφάσεών της. Η αναθέτουσα αρχή, εφόσον ασκήσει την αίτηση της παρ. 1 του άρθρου 372 του ν. 4412/2016, μπορεί να προβάλει και </w:t>
      </w:r>
      <w:proofErr w:type="spellStart"/>
      <w:r w:rsidRPr="00D07716">
        <w:rPr>
          <w:rFonts w:ascii="Tahoma" w:hAnsi="Tahoma" w:cs="Tahoma"/>
          <w:lang w:val="el-GR" w:eastAsia="ar-SA"/>
        </w:rPr>
        <w:t>οψιγενείς</w:t>
      </w:r>
      <w:proofErr w:type="spellEnd"/>
      <w:r w:rsidRPr="00D07716">
        <w:rPr>
          <w:rFonts w:ascii="Tahoma" w:hAnsi="Tahoma" w:cs="Tahoma"/>
          <w:lang w:val="el-GR" w:eastAsia="ar-SA"/>
        </w:rPr>
        <w:t xml:space="preserve"> ισχυρισμούς αναφορικά με τους επιτακτικούς λόγους δημοσίου συμφέροντος, οι οποίοι καθιστούν αναγκαία την άμεση ανάθεση της σύμβασης.</w:t>
      </w:r>
    </w:p>
    <w:p w14:paraId="2D567835" w14:textId="77777777" w:rsidR="004072A5" w:rsidRPr="00D07716" w:rsidRDefault="004072A5" w:rsidP="004072A5">
      <w:pPr>
        <w:widowControl w:val="0"/>
        <w:tabs>
          <w:tab w:val="num" w:pos="720"/>
        </w:tabs>
        <w:spacing w:before="120" w:line="240" w:lineRule="atLeast"/>
        <w:textAlignment w:val="baseline"/>
        <w:rPr>
          <w:rFonts w:ascii="Tahoma" w:hAnsi="Tahoma" w:cs="Tahoma"/>
          <w:lang w:val="el-GR" w:eastAsia="ar-SA"/>
        </w:rPr>
      </w:pPr>
      <w:r w:rsidRPr="00D07716">
        <w:rPr>
          <w:rFonts w:ascii="Tahoma" w:hAnsi="Tahoma" w:cs="Tahoma"/>
          <w:lang w:val="el-GR" w:eastAsia="ar-SA"/>
        </w:rPr>
        <w:t>Η ως άνω αίτηση κατατίθεται στο ως αρμόδιο δικαστήριο μέσα σε προθεσμία δέκα (10) ημερών από  κοινοποίηση ή την πλήρη γνώση της απόφασης ή από την παρέλευση της προθεσμίας για την έκδοση της απόφασης επί της προδικαστικής προσφυγής, ενώ η δικάσιμος για την εκδίκαση της αίτησης ακύρωσης δεν πρέπει να απέχει πέραν των εξήντα (60) ημερών από την κατάθεση του δικογράφου</w:t>
      </w:r>
      <w:r w:rsidRPr="00D07716">
        <w:rPr>
          <w:rFonts w:ascii="Tahoma" w:hAnsi="Tahoma" w:cs="Tahoma"/>
          <w:lang w:val="el-GR"/>
        </w:rPr>
        <w:t>.</w:t>
      </w:r>
    </w:p>
    <w:p w14:paraId="694E49B1" w14:textId="77777777" w:rsidR="004072A5" w:rsidRPr="00D07716" w:rsidRDefault="004072A5" w:rsidP="004072A5">
      <w:pPr>
        <w:widowControl w:val="0"/>
        <w:tabs>
          <w:tab w:val="num" w:pos="720"/>
        </w:tabs>
        <w:spacing w:before="120" w:line="240" w:lineRule="atLeast"/>
        <w:textAlignment w:val="baseline"/>
        <w:rPr>
          <w:rFonts w:ascii="Tahoma" w:hAnsi="Tahoma" w:cs="Tahoma"/>
          <w:lang w:val="el-GR" w:eastAsia="ar-SA"/>
        </w:rPr>
      </w:pPr>
      <w:r w:rsidRPr="00D07716">
        <w:rPr>
          <w:rFonts w:ascii="Tahoma" w:hAnsi="Tahoma" w:cs="Tahoma"/>
          <w:lang w:val="el-GR" w:eastAsia="ar-SA"/>
        </w:rPr>
        <w:t xml:space="preserve">Αντίγραφο της αίτησης με κλήση κοινοποιείται με τη φροντίδα του αιτούντος προς την Α.Ε.Π.Π., την αναθέτουσα αρχή, αν δεν έχει ασκήσει αυτή την αίτηση, και προς κάθε τρίτο ενδιαφερόμενο, την κλήτευση του οποίου διατάσσει με πράξη του ο Πρόεδρος ή ο </w:t>
      </w:r>
      <w:proofErr w:type="spellStart"/>
      <w:r w:rsidRPr="00D07716">
        <w:rPr>
          <w:rFonts w:ascii="Tahoma" w:hAnsi="Tahoma" w:cs="Tahoma"/>
          <w:lang w:val="el-GR" w:eastAsia="ar-SA"/>
        </w:rPr>
        <w:t>προεδρεύων</w:t>
      </w:r>
      <w:proofErr w:type="spellEnd"/>
      <w:r w:rsidRPr="00D07716">
        <w:rPr>
          <w:rFonts w:ascii="Tahoma" w:hAnsi="Tahoma" w:cs="Tahoma"/>
          <w:lang w:val="el-GR" w:eastAsia="ar-SA"/>
        </w:rPr>
        <w:t xml:space="preserve"> του αρμόδιου Δικαστηρίου ή Τμήματος έως την επόμενη ημέρα από την κατάθεση της αίτησης. Ο αιτών υποχρεούται επί ποινή απαραδέκτου του ενδίκου βοηθήματος να προβεί στις παραπάνω κοινοποιήσεις εντός αποκλειστικής προθεσμίας δύο (2) ημερών από την έκδοση και την παραλαβή της ως άνω πράξης του Δικαστηρίου. Εντός αποκλειστικής προθεσμίας δέκα (10) ημερών από την ως άνω κοινοποίηση της αίτησης κατατίθεται η παρέμβαση και διαβιβάζονται ο φάκελος και οι απόψεις των παθητικώς νομιμοποιούμενων. Εντός της ίδιας προθεσμίας κατατίθενται στο Δικαστήριο και τα στοιχεία που υποστηρίζουν τους ισχυρισμούς των διαδίκων.</w:t>
      </w:r>
    </w:p>
    <w:p w14:paraId="7B6DED3B" w14:textId="77777777" w:rsidR="004072A5" w:rsidRPr="00D07716" w:rsidRDefault="004072A5" w:rsidP="004072A5">
      <w:pPr>
        <w:widowControl w:val="0"/>
        <w:tabs>
          <w:tab w:val="num" w:pos="720"/>
        </w:tabs>
        <w:spacing w:before="120" w:line="240" w:lineRule="atLeast"/>
        <w:textAlignment w:val="baseline"/>
        <w:rPr>
          <w:rFonts w:ascii="Tahoma" w:hAnsi="Tahoma" w:cs="Tahoma"/>
          <w:lang w:val="el-GR" w:eastAsia="ar-SA"/>
        </w:rPr>
      </w:pPr>
      <w:r w:rsidRPr="00D07716">
        <w:rPr>
          <w:rFonts w:ascii="Tahoma" w:hAnsi="Tahoma" w:cs="Tahoma"/>
          <w:lang w:val="el-GR" w:eastAsia="ar-SA"/>
        </w:rPr>
        <w:t xml:space="preserve">Επιπρόσθετα, η παρέμβαση κοινοποιείται με επιμέλεια του </w:t>
      </w:r>
      <w:proofErr w:type="spellStart"/>
      <w:r w:rsidRPr="00D07716">
        <w:rPr>
          <w:rFonts w:ascii="Tahoma" w:hAnsi="Tahoma" w:cs="Tahoma"/>
          <w:lang w:val="el-GR" w:eastAsia="ar-SA"/>
        </w:rPr>
        <w:t>παρεμβαίνοντος</w:t>
      </w:r>
      <w:proofErr w:type="spellEnd"/>
      <w:r w:rsidRPr="00D07716">
        <w:rPr>
          <w:rFonts w:ascii="Tahoma" w:hAnsi="Tahoma" w:cs="Tahoma"/>
          <w:lang w:val="el-GR" w:eastAsia="ar-SA"/>
        </w:rPr>
        <w:t xml:space="preserve"> στα λοιπά μέρη της δίκης εντός δύο (2) ημερών από την κατάθεσή της, αλλιώς λογίζεται ως απαράδεκτη. Το διατακτικό της δικαστικής απόφασης εκδίδεται εντός δεκαπέντε (15) ημερών από τη συζήτηση της αίτησης ή από την προθεσμία για την υποβολή υπομνημάτων.</w:t>
      </w:r>
    </w:p>
    <w:p w14:paraId="4332D9C8" w14:textId="77777777" w:rsidR="004072A5" w:rsidRPr="00D07716" w:rsidRDefault="004072A5" w:rsidP="004072A5">
      <w:pPr>
        <w:widowControl w:val="0"/>
        <w:tabs>
          <w:tab w:val="num" w:pos="720"/>
        </w:tabs>
        <w:spacing w:before="120" w:line="240" w:lineRule="atLeast"/>
        <w:textAlignment w:val="baseline"/>
        <w:rPr>
          <w:rFonts w:ascii="Tahoma" w:hAnsi="Tahoma" w:cs="Tahoma"/>
          <w:lang w:val="el-GR" w:eastAsia="ar-SA"/>
        </w:rPr>
      </w:pPr>
      <w:r w:rsidRPr="00D07716">
        <w:rPr>
          <w:rFonts w:ascii="Tahoma" w:hAnsi="Tahoma" w:cs="Tahoma"/>
          <w:lang w:val="el-GR" w:eastAsia="ar-SA"/>
        </w:rPr>
        <w:t xml:space="preserve">Η προθεσμία για την άσκηση και η άσκηση της αίτησης ενώπιον του αρμοδίου δικαστηρίου κωλύουν τη σύναψη της σύμβασης μέχρι την έκδοση της οριστικής δικαστικής απόφασης, εκτός εάν με προσωρινή διαταγή ο αρμόδιος δικαστής αποφανθεί διαφορετικά. Επίσης, η προθεσμία για την άσκηση και η άσκησή της αίτησης κωλύουν την πρόοδο της διαδικασίας ανάθεσης για χρονικό </w:t>
      </w:r>
      <w:r w:rsidRPr="00D07716">
        <w:rPr>
          <w:rFonts w:ascii="Tahoma" w:hAnsi="Tahoma" w:cs="Tahoma"/>
          <w:lang w:val="el-GR" w:eastAsia="ar-SA"/>
        </w:rPr>
        <w:lastRenderedPageBreak/>
        <w:t>διάστημα δεκαπέντε (15) ημερών από την άσκηση της αίτησης, εκτός εάν με την προσωρινή διαταγή ο αρμόδιος δικαστής αποφανθεί διαφορετικά</w:t>
      </w:r>
      <w:r w:rsidRPr="00D07716">
        <w:rPr>
          <w:rFonts w:ascii="Tahoma" w:hAnsi="Tahoma" w:cs="Tahoma"/>
          <w:lang w:val="el-GR"/>
        </w:rPr>
        <w:t>.</w:t>
      </w:r>
      <w:r w:rsidRPr="00D07716">
        <w:rPr>
          <w:rFonts w:ascii="Tahoma" w:hAnsi="Tahoma" w:cs="Tahoma"/>
          <w:lang w:val="el-GR" w:eastAsia="ar-SA"/>
        </w:rPr>
        <w:t xml:space="preserve"> Για την άσκηση της αιτήσεως κατατίθεται παράβολο, σύμφωνα με τα ειδικότερα οριζόμενα στο άρθρο 372 παρ. 5 του Ν. 4412/2016.  </w:t>
      </w:r>
    </w:p>
    <w:p w14:paraId="10D9B67C" w14:textId="77777777" w:rsidR="004072A5" w:rsidRPr="00D07716" w:rsidRDefault="004072A5" w:rsidP="004072A5">
      <w:pPr>
        <w:widowControl w:val="0"/>
        <w:spacing w:before="120" w:line="240" w:lineRule="atLeast"/>
        <w:textAlignment w:val="baseline"/>
        <w:rPr>
          <w:rFonts w:ascii="Tahoma" w:hAnsi="Tahoma" w:cs="Tahoma"/>
          <w:lang w:val="el-GR" w:eastAsia="ar-SA"/>
        </w:rPr>
      </w:pPr>
      <w:r w:rsidRPr="00D07716">
        <w:rPr>
          <w:rFonts w:ascii="Tahoma" w:hAnsi="Tahoma" w:cs="Tahoma"/>
          <w:lang w:val="el-GR" w:eastAsia="ar-SA"/>
        </w:rPr>
        <w:t xml:space="preserve">Αν ο ενδιαφερόμενος δεν αιτήθηκε ή αιτήθηκε ανεπιτυχώς την αναστολή και η σύμβαση υπογράφηκε και η εκτέλεσή της ολοκληρώθηκε πριν από τη συζήτηση της αίτησης, εφαρμόζεται αναλόγως η παρ. 2 του άρθρου 32 του </w:t>
      </w:r>
      <w:proofErr w:type="spellStart"/>
      <w:r w:rsidRPr="00D07716">
        <w:rPr>
          <w:rFonts w:ascii="Tahoma" w:hAnsi="Tahoma" w:cs="Tahoma"/>
          <w:lang w:val="el-GR" w:eastAsia="ar-SA"/>
        </w:rPr>
        <w:t>π.δ.</w:t>
      </w:r>
      <w:proofErr w:type="spellEnd"/>
      <w:r w:rsidRPr="00D07716">
        <w:rPr>
          <w:rFonts w:ascii="Tahoma" w:hAnsi="Tahoma" w:cs="Tahoma"/>
          <w:lang w:val="el-GR" w:eastAsia="ar-SA"/>
        </w:rPr>
        <w:t xml:space="preserve"> 18/1989. </w:t>
      </w:r>
    </w:p>
    <w:p w14:paraId="0B3A6AF2" w14:textId="77777777" w:rsidR="004072A5" w:rsidRPr="00D07716" w:rsidRDefault="004072A5" w:rsidP="004072A5">
      <w:pPr>
        <w:widowControl w:val="0"/>
        <w:spacing w:before="120" w:line="240" w:lineRule="atLeast"/>
        <w:textAlignment w:val="baseline"/>
        <w:rPr>
          <w:rFonts w:ascii="Tahoma" w:hAnsi="Tahoma" w:cs="Tahoma"/>
          <w:lang w:val="el-GR" w:eastAsia="ar-SA"/>
        </w:rPr>
      </w:pPr>
      <w:r w:rsidRPr="00D07716">
        <w:rPr>
          <w:rFonts w:ascii="Tahoma" w:hAnsi="Tahoma" w:cs="Tahoma"/>
          <w:lang w:val="el-GR" w:eastAsia="ar-SA"/>
        </w:rPr>
        <w:t>Αν το δικαστήριο ακυρώσει πράξη ή παράλειψη της αναθέτουσας αρχής μετά τη σύναψη της σύμβασης, το κύρος της τελευταίας δεν θίγεται, εκτός αν πριν από τη σύναψη αυτής είχε ανασταλεί η διαδικασία σύναψης της σύμβασης. Στην περίπτωση που η σύμβαση δεν είναι άκυρη, ο ενδιαφερόμενος δικαιούται να αξιώσει αποζημίωση, σύμφωνα με τα αναφερόμενα στο άρθρο 373 του ν. 4412/2016.</w:t>
      </w:r>
    </w:p>
    <w:p w14:paraId="5B258CB8" w14:textId="77777777" w:rsidR="004072A5" w:rsidRPr="00D07716" w:rsidRDefault="004072A5" w:rsidP="004072A5">
      <w:pPr>
        <w:widowControl w:val="0"/>
        <w:tabs>
          <w:tab w:val="left" w:pos="1021"/>
          <w:tab w:val="left" w:pos="1276"/>
          <w:tab w:val="left" w:pos="1588"/>
          <w:tab w:val="left" w:pos="2155"/>
          <w:tab w:val="left" w:pos="2722"/>
          <w:tab w:val="left" w:pos="3289"/>
        </w:tabs>
        <w:spacing w:after="0"/>
        <w:rPr>
          <w:rFonts w:ascii="Tahoma" w:hAnsi="Tahoma" w:cs="Tahoma"/>
          <w:lang w:val="el-GR" w:eastAsia="ar-SA"/>
        </w:rPr>
      </w:pPr>
      <w:r w:rsidRPr="00D07716">
        <w:rPr>
          <w:rFonts w:ascii="Tahoma" w:hAnsi="Tahoma" w:cs="Tahoma"/>
          <w:lang w:val="el-GR" w:eastAsia="ar-SA"/>
        </w:rPr>
        <w:t xml:space="preserve">Με την επιφύλαξη των διατάξεων του ν. 4412/2016, για την εκδίκαση των διαφορών του παρόντος άρθρου εφαρμόζονται οι διατάξεις του </w:t>
      </w:r>
      <w:proofErr w:type="spellStart"/>
      <w:r w:rsidRPr="00D07716">
        <w:rPr>
          <w:rFonts w:ascii="Tahoma" w:hAnsi="Tahoma" w:cs="Tahoma"/>
          <w:lang w:val="el-GR" w:eastAsia="ar-SA"/>
        </w:rPr>
        <w:t>π.δ.</w:t>
      </w:r>
      <w:proofErr w:type="spellEnd"/>
      <w:r w:rsidRPr="00D07716">
        <w:rPr>
          <w:rFonts w:ascii="Tahoma" w:hAnsi="Tahoma" w:cs="Tahoma"/>
          <w:lang w:val="el-GR" w:eastAsia="ar-SA"/>
        </w:rPr>
        <w:t xml:space="preserve"> 18/1989.</w:t>
      </w:r>
    </w:p>
    <w:p w14:paraId="4A9461A2" w14:textId="77777777" w:rsidR="0073009C" w:rsidRPr="00D07716" w:rsidRDefault="0073009C" w:rsidP="00CE73AA">
      <w:pPr>
        <w:rPr>
          <w:rFonts w:ascii="Tahoma" w:hAnsi="Tahoma" w:cs="Tahoma"/>
          <w:lang w:val="el-GR"/>
        </w:rPr>
      </w:pPr>
    </w:p>
    <w:p w14:paraId="3972682E" w14:textId="77777777" w:rsidR="00D41FD6" w:rsidRPr="00D07716" w:rsidRDefault="00D41FD6">
      <w:pPr>
        <w:pStyle w:val="20"/>
        <w:rPr>
          <w:rFonts w:ascii="Tahoma" w:hAnsi="Tahoma" w:cs="Tahoma"/>
          <w:color w:val="auto"/>
          <w:lang w:val="el-GR"/>
        </w:rPr>
      </w:pPr>
      <w:bookmarkStart w:id="95" w:name="_Toc120716090"/>
      <w:r w:rsidRPr="00D07716">
        <w:rPr>
          <w:rFonts w:ascii="Tahoma" w:hAnsi="Tahoma" w:cs="Tahoma"/>
          <w:color w:val="auto"/>
          <w:lang w:val="el-GR"/>
        </w:rPr>
        <w:t>3.5</w:t>
      </w:r>
      <w:r w:rsidRPr="00D07716">
        <w:rPr>
          <w:rFonts w:ascii="Tahoma" w:hAnsi="Tahoma" w:cs="Tahoma"/>
          <w:color w:val="auto"/>
          <w:lang w:val="el-GR"/>
        </w:rPr>
        <w:tab/>
        <w:t>Ματαίωση Διαδικασίας</w:t>
      </w:r>
      <w:bookmarkEnd w:id="95"/>
    </w:p>
    <w:p w14:paraId="75138EDD" w14:textId="77777777" w:rsidR="00CE73AA" w:rsidRPr="00D07716" w:rsidRDefault="00CE73AA" w:rsidP="00CE73AA">
      <w:pPr>
        <w:rPr>
          <w:rFonts w:ascii="Tahoma" w:hAnsi="Tahoma" w:cs="Tahoma"/>
          <w:lang w:val="el-GR"/>
        </w:rPr>
      </w:pPr>
      <w:r w:rsidRPr="00D07716">
        <w:rPr>
          <w:rFonts w:ascii="Tahoma" w:hAnsi="Tahoma" w:cs="Tahoma"/>
          <w:lang w:val="el-GR"/>
        </w:rPr>
        <w:t xml:space="preserve">Η αναθέτουσα αρχή ματαιώνει ή δύναται να ματαιώσει εν </w:t>
      </w:r>
      <w:proofErr w:type="spellStart"/>
      <w:r w:rsidRPr="00D07716">
        <w:rPr>
          <w:rFonts w:ascii="Tahoma" w:hAnsi="Tahoma" w:cs="Tahoma"/>
          <w:lang w:val="el-GR"/>
        </w:rPr>
        <w:t>όλω</w:t>
      </w:r>
      <w:proofErr w:type="spellEnd"/>
      <w:r w:rsidRPr="00D07716">
        <w:rPr>
          <w:rFonts w:ascii="Tahoma" w:hAnsi="Tahoma" w:cs="Tahoma"/>
          <w:lang w:val="el-GR"/>
        </w:rPr>
        <w:t xml:space="preserve"> ή εν μέρει, αιτιολογημένα, τη διαδικασία ανάθεσης, για τους λόγους και υπό τους όρους του άρθρου 106 του ν. 4412/2016, μετά από γνώμη της αρμόδιας Επιτροπής του Διαγωνισμού. Επίσης, αν διαπιστωθούν σφάλματα ή παραλείψεις σε οποιοδήποτε στάδιο της διαδικασίας ανάθεσης, μπορεί, μετά από γνώμη της ως άνω Επιτροπής,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 </w:t>
      </w:r>
    </w:p>
    <w:p w14:paraId="0A5CB28B" w14:textId="77777777" w:rsidR="00CE73AA" w:rsidRPr="00D07716" w:rsidRDefault="00CE73AA" w:rsidP="00CE73AA">
      <w:pPr>
        <w:rPr>
          <w:rFonts w:ascii="Tahoma" w:hAnsi="Tahoma" w:cs="Tahoma"/>
          <w:lang w:val="el-GR"/>
        </w:rPr>
      </w:pPr>
      <w:r w:rsidRPr="00D07716">
        <w:rPr>
          <w:rFonts w:ascii="Tahoma" w:hAnsi="Tahoma" w:cs="Tahoma"/>
          <w:lang w:val="el-GR"/>
        </w:rPr>
        <w:t>Ειδικότερα, η αναθέτουσα αρχή ματαιώνει τη διαδικασία σύναψης όταν αυτή αποβεί άγονη είτε λόγω μη υποβολής προσφοράς είτε λόγω απόρριψης όλων των προσφορών, καθώς και στην περίπτωση του δευτέρου εδαφίου της παρ. 7 του άρθρου 105, περί κατακύρωσης και σύναψης σύμβασης.</w:t>
      </w:r>
    </w:p>
    <w:p w14:paraId="213A3486" w14:textId="77777777" w:rsidR="00CE73AA" w:rsidRPr="00D07716" w:rsidRDefault="00CE73AA" w:rsidP="00CE73AA">
      <w:pPr>
        <w:rPr>
          <w:rFonts w:ascii="Tahoma" w:hAnsi="Tahoma" w:cs="Tahoma"/>
          <w:lang w:val="el-GR"/>
        </w:rPr>
      </w:pPr>
      <w:r w:rsidRPr="00D07716">
        <w:rPr>
          <w:rFonts w:ascii="Tahoma" w:hAnsi="Tahoma" w:cs="Tahoma"/>
          <w:lang w:val="el-GR"/>
        </w:rPr>
        <w:t xml:space="preserve">Επίσης μπορεί να ματαιώσει τη διαδικασία:  α) λόγω παράτυπης διεξαγωγής της διαδικασίας ανάθεσης, εκτός εάν μπορεί να θεραπεύσει το σφάλμα ή την παράλειψη σύμφωνα με την παρ. 3 του άρθρου 106 , β) αν οι οικονομικές και τεχνικές παράμετροι που σχετίζονται με τη διαδικασία ανάθεσης άλλαξαν ουσιωδώς και η εκτέλεση του συμβατικού αντικειμένου δεν ενδιαφέρει πλέον την αναθέτουσα αρχή ή τον φορέα για τον οποίο προορίζεται το υπό ανάθεση αντικείμενο, γ) αν λόγω ανωτέρας βίας, δεν είναι δυνατή η κανονική εκτέλεση της σύμβασης, δ) αν η επιλεγείσα προσφορά κριθεί ως μη συμφέρουσα από οικονομική άποψη, ε) στην περίπτωση των παρ. 3 και 4 του άρθρου 97, περί χρόνου ισχύος προσφορών, </w:t>
      </w:r>
      <w:proofErr w:type="spellStart"/>
      <w:r w:rsidRPr="00D07716">
        <w:rPr>
          <w:rFonts w:ascii="Tahoma" w:hAnsi="Tahoma" w:cs="Tahoma"/>
          <w:lang w:val="el-GR"/>
        </w:rPr>
        <w:t>στ</w:t>
      </w:r>
      <w:proofErr w:type="spellEnd"/>
      <w:r w:rsidRPr="00D07716">
        <w:rPr>
          <w:rFonts w:ascii="Tahoma" w:hAnsi="Tahoma" w:cs="Tahoma"/>
          <w:lang w:val="el-GR"/>
        </w:rPr>
        <w:t>) για άλλους επιτακτικούς λόγους δημοσίου συμφέροντος, όπως ιδίως, δημόσιας υγείας ή προστασίας του περιβάλλοντος.</w:t>
      </w:r>
    </w:p>
    <w:p w14:paraId="50FDAABB" w14:textId="77777777" w:rsidR="00D41FD6" w:rsidRPr="00D07716" w:rsidRDefault="00D41FD6">
      <w:pPr>
        <w:pStyle w:val="1"/>
        <w:rPr>
          <w:rFonts w:ascii="Tahoma" w:hAnsi="Tahoma" w:cs="Tahoma"/>
          <w:color w:val="auto"/>
          <w:lang w:val="el-GR"/>
        </w:rPr>
      </w:pPr>
      <w:bookmarkStart w:id="96" w:name="_Toc120716091"/>
      <w:r w:rsidRPr="00D07716">
        <w:rPr>
          <w:rFonts w:ascii="Tahoma" w:hAnsi="Tahoma" w:cs="Tahoma"/>
          <w:color w:val="auto"/>
          <w:lang w:val="el-GR"/>
        </w:rPr>
        <w:lastRenderedPageBreak/>
        <w:t>4.</w:t>
      </w:r>
      <w:r w:rsidRPr="00D07716">
        <w:rPr>
          <w:rFonts w:ascii="Tahoma" w:hAnsi="Tahoma" w:cs="Tahoma"/>
          <w:color w:val="auto"/>
          <w:lang w:val="el-GR"/>
        </w:rPr>
        <w:tab/>
        <w:t>ΟΡΟΙ ΕΚΤΕΛΕΣΗΣ ΤΗΣ ΣΥΜΒΑΣΗΣ</w:t>
      </w:r>
      <w:bookmarkEnd w:id="96"/>
      <w:r w:rsidRPr="00D07716">
        <w:rPr>
          <w:rFonts w:ascii="Tahoma" w:hAnsi="Tahoma" w:cs="Tahoma"/>
          <w:color w:val="auto"/>
          <w:lang w:val="el-GR"/>
        </w:rPr>
        <w:t xml:space="preserve"> </w:t>
      </w:r>
    </w:p>
    <w:p w14:paraId="2E8BAEA9" w14:textId="77777777" w:rsidR="00D41FD6" w:rsidRPr="00D07716" w:rsidRDefault="00D41FD6">
      <w:pPr>
        <w:pStyle w:val="20"/>
        <w:rPr>
          <w:rFonts w:ascii="Tahoma" w:hAnsi="Tahoma" w:cs="Tahoma"/>
          <w:color w:val="auto"/>
          <w:lang w:val="el-GR"/>
        </w:rPr>
      </w:pPr>
      <w:bookmarkStart w:id="97" w:name="_Toc120716092"/>
      <w:r w:rsidRPr="00D07716">
        <w:rPr>
          <w:rFonts w:ascii="Tahoma" w:hAnsi="Tahoma" w:cs="Tahoma"/>
          <w:color w:val="auto"/>
          <w:lang w:val="el-GR"/>
        </w:rPr>
        <w:t>4.1</w:t>
      </w:r>
      <w:r w:rsidRPr="00D07716">
        <w:rPr>
          <w:rFonts w:ascii="Tahoma" w:hAnsi="Tahoma" w:cs="Tahoma"/>
          <w:color w:val="auto"/>
          <w:lang w:val="el-GR"/>
        </w:rPr>
        <w:tab/>
        <w:t>Εγγυήσεις  (καλής εκτέλεσης, προκαταβολής)</w:t>
      </w:r>
      <w:bookmarkEnd w:id="97"/>
    </w:p>
    <w:p w14:paraId="3FB8645C" w14:textId="77777777" w:rsidR="00D41FD6" w:rsidRPr="00D07716" w:rsidRDefault="00D41FD6">
      <w:pPr>
        <w:rPr>
          <w:rFonts w:ascii="Tahoma" w:hAnsi="Tahoma" w:cs="Tahoma"/>
          <w:lang w:val="el-GR"/>
        </w:rPr>
      </w:pPr>
      <w:r w:rsidRPr="00D07716">
        <w:rPr>
          <w:rFonts w:ascii="Tahoma" w:hAnsi="Tahoma" w:cs="Tahoma"/>
          <w:lang w:val="el-GR"/>
        </w:rPr>
        <w:t xml:space="preserve">Για την υπογραφή της σύμβασης απαιτείται η παροχή εγγύησης καλής εκτέλεσης, σύμφωνα με το άρθρο 72 παρ. </w:t>
      </w:r>
      <w:r w:rsidR="007471B0" w:rsidRPr="00D07716">
        <w:rPr>
          <w:rFonts w:ascii="Tahoma" w:hAnsi="Tahoma" w:cs="Tahoma"/>
          <w:lang w:val="el-GR"/>
        </w:rPr>
        <w:t>4</w:t>
      </w:r>
      <w:r w:rsidRPr="00D07716">
        <w:rPr>
          <w:rFonts w:ascii="Tahoma" w:hAnsi="Tahoma" w:cs="Tahoma"/>
          <w:lang w:val="el-GR"/>
        </w:rPr>
        <w:t xml:space="preserve"> του ν. 4412/2016, το ύψος της οποίας ανέρχεται σε ποσοστό </w:t>
      </w:r>
      <w:r w:rsidR="007471B0" w:rsidRPr="00D07716">
        <w:rPr>
          <w:rFonts w:ascii="Tahoma" w:hAnsi="Tahoma" w:cs="Tahoma"/>
          <w:lang w:val="el-GR"/>
        </w:rPr>
        <w:t>4% επί της εκτιμώμενης αξίας</w:t>
      </w:r>
      <w:r w:rsidR="0053738D" w:rsidRPr="00D07716">
        <w:rPr>
          <w:rFonts w:ascii="Tahoma" w:hAnsi="Tahoma" w:cs="Tahoma"/>
          <w:lang w:val="el-GR"/>
        </w:rPr>
        <w:t xml:space="preserve"> της σύμβασης</w:t>
      </w:r>
      <w:r w:rsidRPr="00D07716">
        <w:rPr>
          <w:rFonts w:ascii="Tahoma" w:hAnsi="Tahoma" w:cs="Tahoma"/>
          <w:lang w:val="el-GR"/>
        </w:rPr>
        <w:t xml:space="preserve">, </w:t>
      </w:r>
      <w:r w:rsidR="007471B0" w:rsidRPr="00D07716">
        <w:rPr>
          <w:rFonts w:ascii="Tahoma" w:hAnsi="Tahoma" w:cs="Tahoma"/>
          <w:lang w:val="el-GR"/>
        </w:rPr>
        <w:t xml:space="preserve">ή του τμήματος </w:t>
      </w:r>
      <w:r w:rsidR="0053738D" w:rsidRPr="00D07716">
        <w:rPr>
          <w:rFonts w:ascii="Tahoma" w:hAnsi="Tahoma" w:cs="Tahoma"/>
          <w:lang w:val="el-GR"/>
        </w:rPr>
        <w:t>αυτής</w:t>
      </w:r>
      <w:r w:rsidR="007471B0" w:rsidRPr="00D07716">
        <w:rPr>
          <w:rFonts w:ascii="Tahoma" w:hAnsi="Tahoma" w:cs="Tahoma"/>
          <w:lang w:val="el-GR"/>
        </w:rPr>
        <w:t xml:space="preserve">, χωρίς να συμπεριλαμβάνονται τα δικαιώματα προαίρεσης  και </w:t>
      </w:r>
      <w:r w:rsidR="0053738D" w:rsidRPr="00D07716">
        <w:rPr>
          <w:rFonts w:ascii="Tahoma" w:hAnsi="Tahoma" w:cs="Tahoma"/>
          <w:lang w:val="el-GR"/>
        </w:rPr>
        <w:t xml:space="preserve">η οποία </w:t>
      </w:r>
      <w:r w:rsidR="007471B0" w:rsidRPr="00D07716">
        <w:rPr>
          <w:rFonts w:ascii="Tahoma" w:hAnsi="Tahoma" w:cs="Tahoma"/>
          <w:lang w:val="el-GR"/>
        </w:rPr>
        <w:t>κατατίθεται μέχρι και την  υπογραφή του συμφωνητικού</w:t>
      </w:r>
      <w:r w:rsidR="00110309" w:rsidRPr="00D07716">
        <w:rPr>
          <w:rFonts w:ascii="Tahoma" w:hAnsi="Tahoma" w:cs="Tahoma"/>
          <w:lang w:val="el-GR"/>
        </w:rPr>
        <w:t>.</w:t>
      </w:r>
      <w:r w:rsidR="002647D4" w:rsidRPr="00D07716">
        <w:rPr>
          <w:rFonts w:ascii="Tahoma" w:hAnsi="Tahoma" w:cs="Tahoma"/>
          <w:lang w:val="el-GR"/>
        </w:rPr>
        <w:t xml:space="preserve"> </w:t>
      </w:r>
      <w:r w:rsidRPr="00D07716">
        <w:rPr>
          <w:rFonts w:ascii="Tahoma" w:hAnsi="Tahoma" w:cs="Tahoma"/>
          <w:lang w:val="el-GR"/>
        </w:rPr>
        <w:t>Η εγγύηση καλής εκτέλεσης, προκειμένου να γίνει αποδεκτή</w:t>
      </w:r>
      <w:r w:rsidR="002647D4" w:rsidRPr="00D07716">
        <w:rPr>
          <w:rFonts w:ascii="Tahoma" w:hAnsi="Tahoma" w:cs="Tahoma"/>
          <w:lang w:val="el-GR"/>
        </w:rPr>
        <w:t>,</w:t>
      </w:r>
      <w:r w:rsidRPr="00D07716">
        <w:rPr>
          <w:rFonts w:ascii="Tahoma" w:hAnsi="Tahoma" w:cs="Tahoma"/>
          <w:lang w:val="el-GR"/>
        </w:rPr>
        <w:t xml:space="preserve"> πρέπει να περιλαμβάνει κατ' ελάχιστον τα αναφερόμενα </w:t>
      </w:r>
      <w:r w:rsidR="0053738D" w:rsidRPr="00D07716">
        <w:rPr>
          <w:rFonts w:ascii="Tahoma" w:hAnsi="Tahoma" w:cs="Tahoma"/>
          <w:lang w:val="el-GR"/>
        </w:rPr>
        <w:t>στην παρ. 12 του άρθρου 72 του ν. 4412/2016</w:t>
      </w:r>
      <w:r w:rsidR="006D6BE0" w:rsidRPr="00D07716">
        <w:rPr>
          <w:rFonts w:ascii="Tahoma" w:hAnsi="Tahoma" w:cs="Tahoma"/>
          <w:lang w:val="el-GR"/>
        </w:rPr>
        <w:t xml:space="preserve"> στοιχεία</w:t>
      </w:r>
      <w:r w:rsidR="0053738D" w:rsidRPr="00D07716">
        <w:rPr>
          <w:rFonts w:ascii="Tahoma" w:hAnsi="Tahoma" w:cs="Tahoma"/>
          <w:lang w:val="el-GR"/>
        </w:rPr>
        <w:t xml:space="preserve">, πλην </w:t>
      </w:r>
      <w:r w:rsidR="006D6BE0" w:rsidRPr="00D07716">
        <w:rPr>
          <w:rFonts w:ascii="Tahoma" w:hAnsi="Tahoma" w:cs="Tahoma"/>
          <w:lang w:val="el-GR"/>
        </w:rPr>
        <w:t xml:space="preserve">αυτού </w:t>
      </w:r>
      <w:r w:rsidR="0053738D" w:rsidRPr="00D07716">
        <w:rPr>
          <w:rFonts w:ascii="Tahoma" w:hAnsi="Tahoma" w:cs="Tahoma"/>
          <w:lang w:val="el-GR"/>
        </w:rPr>
        <w:t>της περ. η (</w:t>
      </w:r>
      <w:r w:rsidR="006D6BE0" w:rsidRPr="00D07716">
        <w:rPr>
          <w:rFonts w:ascii="Tahoma" w:hAnsi="Tahoma" w:cs="Tahoma"/>
          <w:lang w:val="el-GR"/>
        </w:rPr>
        <w:t xml:space="preserve">βλ. την </w:t>
      </w:r>
      <w:r w:rsidR="0053738D" w:rsidRPr="00D07716">
        <w:rPr>
          <w:rFonts w:ascii="Tahoma" w:hAnsi="Tahoma" w:cs="Tahoma"/>
          <w:lang w:val="el-GR"/>
        </w:rPr>
        <w:t xml:space="preserve">παράγραφο </w:t>
      </w:r>
      <w:r w:rsidRPr="00D07716">
        <w:rPr>
          <w:rFonts w:ascii="Tahoma" w:hAnsi="Tahoma" w:cs="Tahoma"/>
          <w:lang w:val="el-GR"/>
        </w:rPr>
        <w:t xml:space="preserve">2.1.5. </w:t>
      </w:r>
      <w:r w:rsidR="006D6BE0" w:rsidRPr="00D07716">
        <w:rPr>
          <w:rFonts w:ascii="Tahoma" w:hAnsi="Tahoma" w:cs="Tahoma"/>
          <w:lang w:val="el-GR"/>
        </w:rPr>
        <w:t>της παρούσας)</w:t>
      </w:r>
      <w:r w:rsidR="0053738D" w:rsidRPr="00D07716">
        <w:rPr>
          <w:rFonts w:ascii="Tahoma" w:hAnsi="Tahoma" w:cs="Tahoma"/>
          <w:lang w:val="el-GR"/>
        </w:rPr>
        <w:t xml:space="preserve">, </w:t>
      </w:r>
      <w:r w:rsidRPr="00D07716">
        <w:rPr>
          <w:rFonts w:ascii="Tahoma" w:hAnsi="Tahoma" w:cs="Tahoma"/>
          <w:lang w:val="el-GR"/>
        </w:rPr>
        <w:t>και</w:t>
      </w:r>
      <w:r w:rsidR="0053738D" w:rsidRPr="00D07716">
        <w:rPr>
          <w:rFonts w:ascii="Tahoma" w:hAnsi="Tahoma" w:cs="Tahoma"/>
          <w:lang w:val="el-GR"/>
        </w:rPr>
        <w:t>,</w:t>
      </w:r>
      <w:r w:rsidRPr="00D07716">
        <w:rPr>
          <w:rFonts w:ascii="Tahoma" w:hAnsi="Tahoma" w:cs="Tahoma"/>
          <w:lang w:val="el-GR"/>
        </w:rPr>
        <w:t xml:space="preserve"> επιπλέον</w:t>
      </w:r>
      <w:r w:rsidR="0053738D" w:rsidRPr="00D07716">
        <w:rPr>
          <w:rFonts w:ascii="Tahoma" w:hAnsi="Tahoma" w:cs="Tahoma"/>
          <w:lang w:val="el-GR"/>
        </w:rPr>
        <w:t>,</w:t>
      </w:r>
      <w:r w:rsidRPr="00D07716">
        <w:rPr>
          <w:rFonts w:ascii="Tahoma" w:hAnsi="Tahoma" w:cs="Tahoma"/>
          <w:lang w:val="el-GR"/>
        </w:rPr>
        <w:t xml:space="preserve"> </w:t>
      </w:r>
      <w:r w:rsidR="0053738D" w:rsidRPr="00D07716">
        <w:rPr>
          <w:rFonts w:ascii="Tahoma" w:hAnsi="Tahoma" w:cs="Tahoma"/>
          <w:lang w:val="el-GR"/>
        </w:rPr>
        <w:t xml:space="preserve">τον τίτλο και </w:t>
      </w:r>
      <w:r w:rsidRPr="00D07716">
        <w:rPr>
          <w:rFonts w:ascii="Tahoma" w:hAnsi="Tahoma" w:cs="Tahoma"/>
          <w:lang w:val="el-GR"/>
        </w:rPr>
        <w:t xml:space="preserve">τον αριθμό </w:t>
      </w:r>
      <w:r w:rsidR="0053738D" w:rsidRPr="00D07716">
        <w:rPr>
          <w:rFonts w:ascii="Tahoma" w:hAnsi="Tahoma" w:cs="Tahoma"/>
          <w:lang w:val="el-GR"/>
        </w:rPr>
        <w:t>της σχετικής σύμβασης, εφόσον ο τελευταίος είναι γνωστός</w:t>
      </w:r>
      <w:r w:rsidR="00E80B37" w:rsidRPr="00D07716">
        <w:rPr>
          <w:rFonts w:ascii="Tahoma" w:hAnsi="Tahoma" w:cs="Tahoma"/>
          <w:lang w:val="el-GR"/>
        </w:rPr>
        <w:t>.</w:t>
      </w:r>
      <w:r w:rsidR="0053738D" w:rsidRPr="00D07716">
        <w:rPr>
          <w:rFonts w:ascii="Tahoma" w:hAnsi="Tahoma" w:cs="Tahoma"/>
          <w:lang w:val="el-GR"/>
        </w:rPr>
        <w:t xml:space="preserve"> </w:t>
      </w:r>
      <w:r w:rsidRPr="00D07716">
        <w:rPr>
          <w:rFonts w:ascii="Tahoma" w:hAnsi="Tahoma" w:cs="Tahoma"/>
          <w:lang w:val="el-GR"/>
        </w:rPr>
        <w:t>Το περιεχόμενό της είναι σύμφωνο με το υπόδειγμα που περιλαμβάνεται στο Παράρτημα</w:t>
      </w:r>
      <w:r w:rsidR="00A96F13" w:rsidRPr="00D07716">
        <w:rPr>
          <w:rFonts w:ascii="Tahoma" w:hAnsi="Tahoma" w:cs="Tahoma"/>
          <w:lang w:val="el-GR"/>
        </w:rPr>
        <w:t xml:space="preserve"> </w:t>
      </w:r>
      <w:r w:rsidR="00A96F13" w:rsidRPr="00D07716">
        <w:rPr>
          <w:rFonts w:ascii="Tahoma" w:hAnsi="Tahoma" w:cs="Tahoma"/>
        </w:rPr>
        <w:t>V</w:t>
      </w:r>
      <w:r w:rsidRPr="00D07716">
        <w:rPr>
          <w:rFonts w:ascii="Tahoma" w:hAnsi="Tahoma" w:cs="Tahoma"/>
          <w:lang w:val="el-GR"/>
        </w:rPr>
        <w:t xml:space="preserve"> της Διακήρυξης και τα οριζόμενα στο άρθρο 72 του ν. 4412/2016.</w:t>
      </w:r>
    </w:p>
    <w:p w14:paraId="1FEEE488" w14:textId="77777777" w:rsidR="00D41FD6" w:rsidRPr="00D07716" w:rsidRDefault="00D41FD6">
      <w:pPr>
        <w:rPr>
          <w:rFonts w:ascii="Tahoma" w:hAnsi="Tahoma" w:cs="Tahoma"/>
          <w:lang w:val="el-GR"/>
        </w:rPr>
      </w:pPr>
      <w:r w:rsidRPr="00D07716">
        <w:rPr>
          <w:rFonts w:ascii="Tahoma" w:hAnsi="Tahoma" w:cs="Tahoma"/>
          <w:lang w:val="el-GR"/>
        </w:rPr>
        <w:t xml:space="preserve">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έναντι του αναδόχου. </w:t>
      </w:r>
    </w:p>
    <w:p w14:paraId="2AC1F758" w14:textId="77777777" w:rsidR="001E32A7" w:rsidRPr="00D07716" w:rsidRDefault="753908F8" w:rsidP="001E32A7">
      <w:pPr>
        <w:rPr>
          <w:rFonts w:ascii="Tahoma" w:hAnsi="Tahoma" w:cs="Tahoma"/>
          <w:lang w:val="el-GR"/>
        </w:rPr>
      </w:pPr>
      <w:r w:rsidRPr="00D07716">
        <w:rPr>
          <w:rFonts w:ascii="Tahoma" w:hAnsi="Tahoma" w:cs="Tahoma"/>
          <w:lang w:val="el-GR"/>
        </w:rPr>
        <w:t xml:space="preserve">Σε περίπτωση τροποποίησης της σύμβασης κατά την παράγραφο 4.5, η οποία συνεπάγεται αύξηση της συμβατικής αξίας, ο ανάδοχος οφείλει να καταθέσει μέχρι την υπογραφή της τροποποιημένης σύμβασης, συμπληρωματική εγγύηση καλής εκτέλεσης, το ύψος της οποίας ανέρχεται σε ποσοστό 4% επί του ποσού της αύξησης της αξίας της σύμβασης. </w:t>
      </w:r>
    </w:p>
    <w:p w14:paraId="5EB71537" w14:textId="77777777" w:rsidR="00EF3166" w:rsidRPr="00D07716" w:rsidRDefault="5124078E" w:rsidP="00EF3166">
      <w:pPr>
        <w:rPr>
          <w:rFonts w:ascii="Tahoma" w:hAnsi="Tahoma" w:cs="Tahoma"/>
          <w:lang w:val="el-GR"/>
        </w:rPr>
      </w:pPr>
      <w:r w:rsidRPr="00D07716">
        <w:rPr>
          <w:rFonts w:ascii="Tahoma" w:hAnsi="Tahoma" w:cs="Tahoma"/>
          <w:lang w:val="el-GR"/>
        </w:rPr>
        <w:t>Η εγγύηση καλής εκτέλεσης επιστρέφεται</w:t>
      </w:r>
      <w:r w:rsidR="00941DDF" w:rsidRPr="00D07716">
        <w:rPr>
          <w:rFonts w:ascii="Tahoma" w:hAnsi="Tahoma" w:cs="Tahoma"/>
          <w:lang w:val="el-GR"/>
        </w:rPr>
        <w:t xml:space="preserve"> </w:t>
      </w:r>
      <w:r w:rsidRPr="00D07716">
        <w:rPr>
          <w:rFonts w:ascii="Tahoma" w:hAnsi="Tahoma" w:cs="Tahoma"/>
          <w:lang w:val="el-GR"/>
        </w:rPr>
        <w:t>στο σύνολό τ</w:t>
      </w:r>
      <w:r w:rsidR="5A17C962" w:rsidRPr="00D07716">
        <w:rPr>
          <w:rFonts w:ascii="Tahoma" w:hAnsi="Tahoma" w:cs="Tahoma"/>
          <w:lang w:val="el-GR"/>
        </w:rPr>
        <w:t>ης</w:t>
      </w:r>
      <w:r w:rsidRPr="00D07716">
        <w:rPr>
          <w:rFonts w:ascii="Tahoma" w:hAnsi="Tahoma" w:cs="Tahoma"/>
          <w:lang w:val="el-GR"/>
        </w:rPr>
        <w:t xml:space="preserve"> μετά από την ποσοτική και ποιοτική παραλαβή του συνόλου του αντικειμένου της σύμβασης.</w:t>
      </w:r>
    </w:p>
    <w:p w14:paraId="30B5CF4D" w14:textId="77777777" w:rsidR="5124078E" w:rsidRPr="00D07716" w:rsidRDefault="7253A83D" w:rsidP="33F3C37B">
      <w:pPr>
        <w:rPr>
          <w:rFonts w:ascii="Tahoma" w:hAnsi="Tahoma" w:cs="Tahoma"/>
          <w:lang w:val="el-GR"/>
        </w:rPr>
      </w:pPr>
      <w:r w:rsidRPr="00D07716">
        <w:rPr>
          <w:rFonts w:ascii="Tahoma" w:hAnsi="Tahoma" w:cs="Tahoma"/>
          <w:lang w:val="el-GR"/>
        </w:rPr>
        <w:t xml:space="preserve">Η απόσβεση της προκαταβολής πραγματοποιείται σύμφωνα με τα αναφερόμενα στην παρ. 5.1 Τρόπος Πληρωμής και η εγγύηση προκαταβολής επιστρέφεται μετά από την οριστική ποσοτική και ποιοτική παραλαβή των υπηρεσιών. </w:t>
      </w:r>
    </w:p>
    <w:p w14:paraId="49DE7B2A" w14:textId="77777777" w:rsidR="7253A83D" w:rsidRPr="00D07716" w:rsidRDefault="7253A83D" w:rsidP="33F3C37B">
      <w:pPr>
        <w:rPr>
          <w:rFonts w:ascii="Tahoma" w:hAnsi="Tahoma" w:cs="Tahoma"/>
          <w:lang w:val="el-GR"/>
        </w:rPr>
      </w:pPr>
      <w:r w:rsidRPr="00D07716">
        <w:rPr>
          <w:rFonts w:ascii="Tahoma" w:hAnsi="Tahoma" w:cs="Tahoma"/>
          <w:lang w:val="el-GR"/>
        </w:rPr>
        <w:t>Σε περίπτωση που στο πρωτόκολλο οριστικής και ποσοτικής παραλαβής αναφέρονται παρατηρήσεις ή υπάρχει εκπρόθεσμη παροχή, η επιστροφή των εγγυήσεων καλής εκτέλεσης και προκαταβολής γίνεται μετά από την αντιμετώπιση, σύμφωνα με όσα προβλέπονται, των παρατηρήσεων και του εκπρόθεσμου. Αν οι υπηρεσίες είναι διαιρετές και η παράδοση γίνεται, σύμφωνα με τη σύμβαση, τμηματικά, οι εγγυήσεις καλής εκτέλεσης και προκαταβολής αποδεσμεύονται σταδιακά, κατά το ποσόν που αναλογεί στην αξία του τμήματος της υπηρεσίας που παραλήφθηκε οριστικά. Για τη σταδιακή αποδέσμευσή τους απαιτείται προηγούμενη γνωμοδότηση του αρμόδιου συλλογικού οργάνου. Εάν στο πρωτόκολλο παραλαβής αναφέρονται παρατηρήσεις ή υπάρχει εκπρόθεσμη παράδοση, η παραπάνω σταδιακή αποδέσμευση γίνεται μετά από την αντιμετώπιση, σύμφωνα με όσα προβλέπονται, των παρατηρήσεων και του εκπρόθεσμου.</w:t>
      </w:r>
    </w:p>
    <w:p w14:paraId="7727CAF4" w14:textId="77777777" w:rsidR="33F3C37B" w:rsidRPr="00D07716" w:rsidRDefault="33F3C37B" w:rsidP="33F3C37B">
      <w:pPr>
        <w:rPr>
          <w:rFonts w:ascii="Tahoma" w:hAnsi="Tahoma" w:cs="Tahoma"/>
          <w:szCs w:val="22"/>
          <w:lang w:val="el-GR"/>
        </w:rPr>
      </w:pPr>
    </w:p>
    <w:p w14:paraId="4CA1E488" w14:textId="77777777" w:rsidR="00D41FD6" w:rsidRPr="00D07716" w:rsidRDefault="00D41FD6">
      <w:pPr>
        <w:pStyle w:val="20"/>
        <w:rPr>
          <w:rFonts w:ascii="Tahoma" w:hAnsi="Tahoma" w:cs="Tahoma"/>
          <w:color w:val="auto"/>
          <w:lang w:val="el-GR"/>
        </w:rPr>
      </w:pPr>
      <w:bookmarkStart w:id="98" w:name="_Toc120716093"/>
      <w:r w:rsidRPr="00D07716">
        <w:rPr>
          <w:rFonts w:ascii="Tahoma" w:hAnsi="Tahoma" w:cs="Tahoma"/>
          <w:color w:val="auto"/>
          <w:lang w:val="el-GR"/>
        </w:rPr>
        <w:t xml:space="preserve">4.2 </w:t>
      </w:r>
      <w:r w:rsidRPr="00D07716">
        <w:rPr>
          <w:rFonts w:ascii="Tahoma" w:hAnsi="Tahoma" w:cs="Tahoma"/>
          <w:color w:val="auto"/>
          <w:lang w:val="el-GR"/>
        </w:rPr>
        <w:tab/>
        <w:t>Συμβατικό Πλαίσιο - Εφαρμοστέα Νομοθεσία</w:t>
      </w:r>
      <w:bookmarkEnd w:id="98"/>
      <w:r w:rsidRPr="00D07716">
        <w:rPr>
          <w:rFonts w:ascii="Tahoma" w:hAnsi="Tahoma" w:cs="Tahoma"/>
          <w:color w:val="auto"/>
          <w:lang w:val="el-GR"/>
        </w:rPr>
        <w:t xml:space="preserve"> </w:t>
      </w:r>
    </w:p>
    <w:p w14:paraId="79C912D7" w14:textId="77777777" w:rsidR="00D41FD6" w:rsidRPr="00D07716" w:rsidRDefault="00D41FD6">
      <w:pPr>
        <w:rPr>
          <w:rFonts w:ascii="Tahoma" w:hAnsi="Tahoma" w:cs="Tahoma"/>
          <w:lang w:val="el-GR"/>
        </w:rPr>
      </w:pPr>
      <w:r w:rsidRPr="00D07716">
        <w:rPr>
          <w:rFonts w:ascii="Tahoma" w:hAnsi="Tahoma" w:cs="Tahoma"/>
          <w:lang w:val="el-GR"/>
        </w:rPr>
        <w:t xml:space="preserve">Κατά την εκτέλεση της σύμβασης εφαρμόζονται οι διατάξεις του ν. 4412/2016, οι όροι της παρούσας διακήρυξης και συμπληρωματικά ο Αστικός Κώδικας. </w:t>
      </w:r>
    </w:p>
    <w:p w14:paraId="31E4AF5A" w14:textId="77777777" w:rsidR="00D41FD6" w:rsidRPr="00D07716" w:rsidRDefault="00D41FD6">
      <w:pPr>
        <w:pStyle w:val="20"/>
        <w:rPr>
          <w:rFonts w:ascii="Tahoma" w:hAnsi="Tahoma" w:cs="Tahoma"/>
          <w:color w:val="auto"/>
          <w:lang w:val="el-GR"/>
        </w:rPr>
      </w:pPr>
      <w:bookmarkStart w:id="99" w:name="_Ref119666682"/>
      <w:bookmarkStart w:id="100" w:name="_Toc120716094"/>
      <w:r w:rsidRPr="00D07716">
        <w:rPr>
          <w:rFonts w:ascii="Tahoma" w:hAnsi="Tahoma" w:cs="Tahoma"/>
          <w:color w:val="auto"/>
          <w:lang w:val="el-GR"/>
        </w:rPr>
        <w:t>4.3</w:t>
      </w:r>
      <w:r w:rsidRPr="00D07716">
        <w:rPr>
          <w:rFonts w:ascii="Tahoma" w:hAnsi="Tahoma" w:cs="Tahoma"/>
          <w:color w:val="auto"/>
          <w:lang w:val="el-GR"/>
        </w:rPr>
        <w:tab/>
        <w:t>Όροι εκτέλεσης της σύμβασης</w:t>
      </w:r>
      <w:bookmarkEnd w:id="99"/>
      <w:bookmarkEnd w:id="100"/>
    </w:p>
    <w:p w14:paraId="2D27E33E" w14:textId="77777777" w:rsidR="7BC0E777" w:rsidRPr="00D07716" w:rsidRDefault="1E5E65DD" w:rsidP="33F3C37B">
      <w:pPr>
        <w:rPr>
          <w:rFonts w:ascii="Tahoma" w:eastAsia="Calibri" w:hAnsi="Tahoma" w:cs="Tahoma"/>
          <w:lang w:val="el-GR"/>
        </w:rPr>
      </w:pPr>
      <w:r w:rsidRPr="00D07716">
        <w:rPr>
          <w:rFonts w:ascii="Tahoma" w:hAnsi="Tahoma" w:cs="Tahoma"/>
          <w:szCs w:val="22"/>
          <w:lang w:val="el-GR"/>
        </w:rPr>
        <w:t xml:space="preserve">Κατά την εκτέλεση της σύμβασης ο ανάδοχος τηρεί τις υποχρεώσεις στους τομείς του περιβαλλοντικού, κοινωνικοασφαλιστικού και εργατικού δικαίου, που έχουν θεσπιστεί με το δίκαιο της Ένωσης, το εθνικό δίκαιο, συλλογικές συμβάσεις ή διεθνείς διατάξεις περιβαλλοντικού, κοινωνικοασφαλιστικού και εργατικού δίκαιο, οι οποίες απαριθμούνται στο Παράρτημα Χ του Προσαρτήματος Α του ν. 4412/2016. </w:t>
      </w:r>
    </w:p>
    <w:p w14:paraId="6E45894D" w14:textId="77777777" w:rsidR="1E5E65DD" w:rsidRPr="00D07716" w:rsidRDefault="1E5E65DD" w:rsidP="33F3C37B">
      <w:pPr>
        <w:rPr>
          <w:rFonts w:ascii="Tahoma" w:hAnsi="Tahoma" w:cs="Tahoma"/>
          <w:szCs w:val="22"/>
          <w:lang w:val="el-GR"/>
        </w:rPr>
      </w:pPr>
      <w:r w:rsidRPr="00D07716">
        <w:rPr>
          <w:rFonts w:ascii="Tahoma" w:hAnsi="Tahoma" w:cs="Tahoma"/>
          <w:szCs w:val="22"/>
          <w:lang w:val="el-GR"/>
        </w:rPr>
        <w:lastRenderedPageBreak/>
        <w:t>Η τήρηση των εν λόγω υποχρεώσεων από τον ανάδοχο και τους υπεργολάβους του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w:t>
      </w:r>
    </w:p>
    <w:p w14:paraId="782C2A3C" w14:textId="3B7D77EF" w:rsidR="005D3302" w:rsidRPr="00D07716" w:rsidRDefault="005D3302" w:rsidP="005D3302">
      <w:pPr>
        <w:rPr>
          <w:rFonts w:ascii="Tahoma" w:hAnsi="Tahoma" w:cs="Tahoma"/>
          <w:lang w:val="el-GR"/>
        </w:rPr>
      </w:pPr>
      <w:r w:rsidRPr="00D07716">
        <w:rPr>
          <w:rFonts w:ascii="Tahoma" w:hAnsi="Tahoma" w:cs="Tahoma"/>
          <w:lang w:val="el-GR"/>
        </w:rPr>
        <w:t>Κατά την εκτέλεση της σύμβασης ο Ανάδοχος θα πρέπει να τηρεί τις υποχρεώσεις που προκύπτουν από τη Στρατηγική Δημοσιότητας και τον Οδηγό Επικοινωνίας του Ταμείου Ανάκαμψης</w:t>
      </w:r>
      <w:r w:rsidR="00330EC1">
        <w:rPr>
          <w:rFonts w:ascii="Tahoma" w:hAnsi="Tahoma" w:cs="Tahoma"/>
          <w:lang w:val="el-GR"/>
        </w:rPr>
        <w:t xml:space="preserve"> και Ανθεκτικότητας</w:t>
      </w:r>
      <w:r w:rsidRPr="00D07716">
        <w:rPr>
          <w:rFonts w:ascii="Tahoma" w:hAnsi="Tahoma" w:cs="Tahoma"/>
          <w:lang w:val="el-GR"/>
        </w:rPr>
        <w:t>, καθώς και τις υποχρεώσεις που απορρέουν από το Σύστημα Διαχείρισης Ελέγχου του Ταμείου Ανάκαμψης</w:t>
      </w:r>
      <w:r w:rsidR="00330EC1">
        <w:rPr>
          <w:rFonts w:ascii="Tahoma" w:hAnsi="Tahoma" w:cs="Tahoma"/>
          <w:lang w:val="el-GR"/>
        </w:rPr>
        <w:t xml:space="preserve"> και Ανθεκτικότητας</w:t>
      </w:r>
      <w:r w:rsidRPr="00D07716">
        <w:rPr>
          <w:rFonts w:ascii="Tahoma" w:hAnsi="Tahoma" w:cs="Tahoma"/>
          <w:lang w:val="el-GR"/>
        </w:rPr>
        <w:t xml:space="preserve"> (</w:t>
      </w:r>
      <w:hyperlink r:id="rId33" w:history="1">
        <w:r w:rsidRPr="00D07716">
          <w:rPr>
            <w:rStyle w:val="-"/>
            <w:rFonts w:ascii="Tahoma" w:hAnsi="Tahoma" w:cs="Tahoma"/>
            <w:color w:val="auto"/>
            <w:lang w:val="el-GR"/>
          </w:rPr>
          <w:t>https://greece20.gov.gr/epikoinwnia-dimosiotita/</w:t>
        </w:r>
      </w:hyperlink>
      <w:r w:rsidRPr="00D07716">
        <w:rPr>
          <w:rFonts w:ascii="Tahoma" w:hAnsi="Tahoma" w:cs="Tahoma"/>
          <w:lang w:val="el-GR"/>
        </w:rPr>
        <w:t xml:space="preserve">). </w:t>
      </w:r>
    </w:p>
    <w:p w14:paraId="17097B85" w14:textId="77777777" w:rsidR="00D20869" w:rsidRPr="00D07716" w:rsidRDefault="00D20869" w:rsidP="00D20869">
      <w:pPr>
        <w:rPr>
          <w:rFonts w:ascii="Tahoma" w:hAnsi="Tahoma" w:cs="Tahoma"/>
          <w:szCs w:val="22"/>
          <w:lang w:val="el-GR"/>
        </w:rPr>
      </w:pPr>
      <w:r w:rsidRPr="00D07716">
        <w:rPr>
          <w:rFonts w:ascii="Tahoma" w:hAnsi="Tahoma" w:cs="Tahoma"/>
          <w:szCs w:val="22"/>
          <w:lang w:val="el-GR"/>
        </w:rPr>
        <w:t xml:space="preserve">Ο ανάδοχος αναλαμβάνει την υποχρέωση, κατά την διάρκεια υλοποίησης του έργου, να υποβάλει και να </w:t>
      </w:r>
      <w:proofErr w:type="spellStart"/>
      <w:r w:rsidRPr="00D07716">
        <w:rPr>
          <w:rFonts w:ascii="Tahoma" w:hAnsi="Tahoma" w:cs="Tahoma"/>
          <w:szCs w:val="22"/>
          <w:lang w:val="el-GR"/>
        </w:rPr>
        <w:t>επικαιροποιεί</w:t>
      </w:r>
      <w:proofErr w:type="spellEnd"/>
      <w:r w:rsidRPr="00D07716">
        <w:rPr>
          <w:rFonts w:ascii="Tahoma" w:hAnsi="Tahoma" w:cs="Tahoma"/>
          <w:szCs w:val="22"/>
          <w:lang w:val="el-GR"/>
        </w:rPr>
        <w:t xml:space="preserve"> τα στοιχεία του άρθρου 22.2.δ. i) έως </w:t>
      </w:r>
      <w:proofErr w:type="spellStart"/>
      <w:r w:rsidRPr="00D07716">
        <w:rPr>
          <w:rFonts w:ascii="Tahoma" w:hAnsi="Tahoma" w:cs="Tahoma"/>
          <w:szCs w:val="22"/>
          <w:lang w:val="el-GR"/>
        </w:rPr>
        <w:t>iii</w:t>
      </w:r>
      <w:proofErr w:type="spellEnd"/>
      <w:r w:rsidRPr="00D07716">
        <w:rPr>
          <w:rFonts w:ascii="Tahoma" w:hAnsi="Tahoma" w:cs="Tahoma"/>
          <w:szCs w:val="22"/>
          <w:lang w:val="el-GR"/>
        </w:rPr>
        <w:t xml:space="preserve">) του Καν. 2021/241. Πιο συγκεκριμένα: </w:t>
      </w:r>
    </w:p>
    <w:p w14:paraId="61D46399" w14:textId="77777777" w:rsidR="00D20869" w:rsidRPr="00D07716" w:rsidRDefault="00D20869" w:rsidP="00D20869">
      <w:pPr>
        <w:rPr>
          <w:rFonts w:ascii="Tahoma" w:hAnsi="Tahoma" w:cs="Tahoma"/>
          <w:szCs w:val="22"/>
          <w:lang w:val="el-GR"/>
        </w:rPr>
      </w:pPr>
      <w:r w:rsidRPr="00D07716">
        <w:rPr>
          <w:rFonts w:ascii="Tahoma" w:hAnsi="Tahoma" w:cs="Tahoma"/>
          <w:szCs w:val="22"/>
          <w:lang w:val="el-GR"/>
        </w:rPr>
        <w:t xml:space="preserve">i) όνομα του τελικού αποδέκτη των κονδυλίων, </w:t>
      </w:r>
    </w:p>
    <w:p w14:paraId="2BFDCCF5" w14:textId="77777777" w:rsidR="00D20869" w:rsidRPr="00D07716" w:rsidRDefault="00D20869" w:rsidP="00D20869">
      <w:pPr>
        <w:rPr>
          <w:rFonts w:ascii="Tahoma" w:hAnsi="Tahoma" w:cs="Tahoma"/>
          <w:szCs w:val="22"/>
          <w:lang w:val="el-GR"/>
        </w:rPr>
      </w:pPr>
      <w:proofErr w:type="spellStart"/>
      <w:r w:rsidRPr="00D07716">
        <w:rPr>
          <w:rFonts w:ascii="Tahoma" w:hAnsi="Tahoma" w:cs="Tahoma"/>
          <w:szCs w:val="22"/>
          <w:lang w:val="el-GR"/>
        </w:rPr>
        <w:t>ii</w:t>
      </w:r>
      <w:proofErr w:type="spellEnd"/>
      <w:r w:rsidRPr="00D07716">
        <w:rPr>
          <w:rFonts w:ascii="Tahoma" w:hAnsi="Tahoma" w:cs="Tahoma"/>
          <w:szCs w:val="22"/>
          <w:lang w:val="el-GR"/>
        </w:rPr>
        <w:t xml:space="preserve">) όνομα του αναδόχου και του υπεργολάβου, στην περίπτωση που ο τελικός αποδέκτης των κονδυλίων είναι αναθέτουσα αρχή κατά την έννοια του </w:t>
      </w:r>
      <w:proofErr w:type="spellStart"/>
      <w:r w:rsidRPr="00D07716">
        <w:rPr>
          <w:rFonts w:ascii="Tahoma" w:hAnsi="Tahoma" w:cs="Tahoma"/>
          <w:szCs w:val="22"/>
          <w:lang w:val="el-GR"/>
        </w:rPr>
        <w:t>ενωσιακού</w:t>
      </w:r>
      <w:proofErr w:type="spellEnd"/>
      <w:r w:rsidRPr="00D07716">
        <w:rPr>
          <w:rFonts w:ascii="Tahoma" w:hAnsi="Tahoma" w:cs="Tahoma"/>
          <w:szCs w:val="22"/>
          <w:lang w:val="el-GR"/>
        </w:rPr>
        <w:t xml:space="preserve"> ή εθνικού δικαίου δημοσίων συμβάσεων, </w:t>
      </w:r>
    </w:p>
    <w:p w14:paraId="491C9AF5" w14:textId="42ACADD1" w:rsidR="00D20869" w:rsidRPr="00D07716" w:rsidRDefault="00D20869" w:rsidP="00D20869">
      <w:pPr>
        <w:rPr>
          <w:rFonts w:ascii="Tahoma" w:hAnsi="Tahoma" w:cs="Tahoma"/>
          <w:szCs w:val="22"/>
          <w:lang w:val="el-GR"/>
        </w:rPr>
      </w:pPr>
      <w:proofErr w:type="spellStart"/>
      <w:r w:rsidRPr="00D07716">
        <w:rPr>
          <w:rFonts w:ascii="Tahoma" w:hAnsi="Tahoma" w:cs="Tahoma"/>
          <w:szCs w:val="22"/>
          <w:lang w:val="el-GR"/>
        </w:rPr>
        <w:t>iii</w:t>
      </w:r>
      <w:proofErr w:type="spellEnd"/>
      <w:r w:rsidRPr="00D07716">
        <w:rPr>
          <w:rFonts w:ascii="Tahoma" w:hAnsi="Tahoma" w:cs="Tahoma"/>
          <w:szCs w:val="22"/>
          <w:lang w:val="el-GR"/>
        </w:rPr>
        <w:t>) όνομα (ή ονόματα), επώνυμο (ή επώνυμα) και ημερομηνία γέννησης του πραγματικού δικαιούχου (ή των πραγματικών δικαιούχων) του αποδέκτη των κονδυλίων ή του αναδόχου, όπως ορίζεται στο άρθρο 3 σημείο 6 της οδηγίας (ΕΕ) 2015/849 του Ευρωπαϊκού Κοινοβουλίου και του Συμβουλίου.</w:t>
      </w:r>
    </w:p>
    <w:p w14:paraId="39488252" w14:textId="77777777" w:rsidR="1E5E65DD" w:rsidRPr="00D07716" w:rsidRDefault="1E5E65DD" w:rsidP="33F3C37B">
      <w:pPr>
        <w:rPr>
          <w:rFonts w:ascii="Tahoma" w:hAnsi="Tahoma" w:cs="Tahoma"/>
          <w:szCs w:val="22"/>
          <w:lang w:val="el-GR"/>
        </w:rPr>
      </w:pPr>
      <w:r w:rsidRPr="00D07716">
        <w:rPr>
          <w:rFonts w:ascii="Tahoma" w:hAnsi="Tahoma" w:cs="Tahoma"/>
          <w:szCs w:val="22"/>
          <w:lang w:val="el-GR"/>
        </w:rPr>
        <w:t xml:space="preserve">Ο ανάδοχος δεσμεύεται ότι: </w:t>
      </w:r>
    </w:p>
    <w:p w14:paraId="2DBC4B7F" w14:textId="77777777" w:rsidR="1E5E65DD" w:rsidRPr="00D07716" w:rsidRDefault="1E5E65DD" w:rsidP="33F3C37B">
      <w:pPr>
        <w:rPr>
          <w:rFonts w:ascii="Tahoma" w:hAnsi="Tahoma" w:cs="Tahoma"/>
          <w:szCs w:val="22"/>
          <w:lang w:val="el-GR"/>
        </w:rPr>
      </w:pPr>
      <w:r w:rsidRPr="00D07716">
        <w:rPr>
          <w:rFonts w:ascii="Tahoma" w:hAnsi="Tahoma" w:cs="Tahoma"/>
          <w:szCs w:val="22"/>
          <w:lang w:val="el-GR"/>
        </w:rPr>
        <w:t xml:space="preserve">α) σε όλα τα στάδια που προηγήθηκαν της σύμβασης δεν ενήργησε αθέμιτα, παράνομα ή καταχρηστικά και ότι θα εξακολουθήσει να μην ενεργεί κατ` αυτόν τον τρόπο κατά το στάδιο εκτέλεσης της σύμβασης, </w:t>
      </w:r>
    </w:p>
    <w:p w14:paraId="2BA91A75" w14:textId="77777777" w:rsidR="1E5E65DD" w:rsidRPr="00D07716" w:rsidRDefault="1E5E65DD" w:rsidP="33F3C37B">
      <w:pPr>
        <w:rPr>
          <w:rFonts w:ascii="Tahoma" w:hAnsi="Tahoma" w:cs="Tahoma"/>
          <w:szCs w:val="22"/>
          <w:lang w:val="el-GR"/>
        </w:rPr>
      </w:pPr>
      <w:r w:rsidRPr="00D07716">
        <w:rPr>
          <w:rFonts w:ascii="Tahoma" w:hAnsi="Tahoma" w:cs="Tahoma"/>
          <w:szCs w:val="22"/>
          <w:lang w:val="el-GR"/>
        </w:rPr>
        <w:t xml:space="preserve">β) ότι θα δηλώσει αμελλητί στην αναθέτουσα αρχή, από τη στιγμή που λάβει γνώση,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w:t>
      </w:r>
      <w:proofErr w:type="spellStart"/>
      <w:r w:rsidRPr="00D07716">
        <w:rPr>
          <w:rFonts w:ascii="Tahoma" w:hAnsi="Tahoma" w:cs="Tahoma"/>
          <w:szCs w:val="22"/>
          <w:lang w:val="el-GR"/>
        </w:rPr>
        <w:t>νομίμων</w:t>
      </w:r>
      <w:proofErr w:type="spellEnd"/>
      <w:r w:rsidRPr="00D07716">
        <w:rPr>
          <w:rFonts w:ascii="Tahoma" w:hAnsi="Tahoma" w:cs="Tahoma"/>
          <w:szCs w:val="22"/>
          <w:lang w:val="el-GR"/>
        </w:rPr>
        <w:t xml:space="preserve"> ή εξουσιοδοτημένων εκπροσώπων του καθώς και υπαλλήλων ή συνεργατών τους οποίους απασχολεί στην εκτέλεση της σύμβασης (π.χ. με σύμβαση υπεργολαβίας) και μελών του προσωπικού της αναθέτουσας αρχής που εμπλέκονται καθ’ οιονδήποτε τρόπο στη διαδικασία εκτέλεσης της σύμβασης ή/και μπορούν να επηρεάσουν την έκβαση και τις αποφάσεις της αναθέτουσας αρχής περί την εκτέλεσή της, οποτεδήποτε και εάν η κατάσταση αυτή προκύψει κατά τη διάρκεια εκτέλεσης της σύμβασης . </w:t>
      </w:r>
    </w:p>
    <w:p w14:paraId="1168D3BF" w14:textId="06212F1E" w:rsidR="1E5E65DD" w:rsidRPr="00D07716" w:rsidRDefault="1E5E65DD" w:rsidP="33F3C37B">
      <w:pPr>
        <w:rPr>
          <w:rFonts w:ascii="Tahoma" w:hAnsi="Tahoma" w:cs="Tahoma"/>
          <w:szCs w:val="22"/>
          <w:lang w:val="el-GR"/>
        </w:rPr>
      </w:pPr>
      <w:r w:rsidRPr="00D07716">
        <w:rPr>
          <w:rFonts w:ascii="Tahoma" w:hAnsi="Tahoma" w:cs="Tahoma"/>
          <w:szCs w:val="22"/>
          <w:lang w:val="el-GR"/>
        </w:rPr>
        <w:t>Οι υποχρεώσεις και οι απαγορεύσεις της ρήτρας αυτής ισχύουν, αν ο ανάδοχος είναι ένωση, για όλα τα μέλη της ένωσης, καθώς και για τους υπεργολάβους που χρησιμοποιεί. Στο συμφωνητικό περιλαμβάνεται σχετική δεσμευτική δήλωση τόσο του αναδόχου όσο και των υπεργολάβων του.</w:t>
      </w:r>
    </w:p>
    <w:p w14:paraId="5FA6B89D" w14:textId="085FEC6E" w:rsidR="005D3302" w:rsidRPr="00D07716" w:rsidRDefault="005D3302" w:rsidP="005D3302">
      <w:pPr>
        <w:rPr>
          <w:rFonts w:ascii="Tahoma" w:eastAsia="Calibri" w:hAnsi="Tahoma" w:cs="Tahoma"/>
          <w:lang w:val="el-GR"/>
        </w:rPr>
      </w:pPr>
      <w:bookmarkStart w:id="101" w:name="_Hlk118481772"/>
      <w:r w:rsidRPr="00D07716">
        <w:rPr>
          <w:rFonts w:ascii="Tahoma" w:hAnsi="Tahoma" w:cs="Tahoma"/>
          <w:lang w:val="el-GR"/>
        </w:rPr>
        <w:t>Οι υποχρεώσεις και οι απαγορεύσεις της ρήτρας αυτής ισχύουν, και στην περίπτωση που ο ανάδοχος είναι ένωση, για όλα τα μέλη της ένωσης, καθώς και για τους υπεργολάβους που χρησιμοποιεί. Ο ανάδοχος όλα τα μέλη της ένωσης και τυχόν υπεργολάβοι δεσμεύονται ότι θα τηρούν τους όρους που περιγράφονται</w:t>
      </w:r>
      <w:r w:rsidR="00502872">
        <w:rPr>
          <w:rFonts w:ascii="Tahoma" w:hAnsi="Tahoma" w:cs="Tahoma"/>
          <w:lang w:val="el-GR"/>
        </w:rPr>
        <w:t xml:space="preserve"> στο </w:t>
      </w:r>
      <w:r w:rsidR="00502872" w:rsidRPr="00983C89">
        <w:rPr>
          <w:rFonts w:ascii="Tahoma" w:hAnsi="Tahoma" w:cs="Tahoma"/>
          <w:u w:val="single"/>
          <w:lang w:val="el-GR"/>
        </w:rPr>
        <w:t xml:space="preserve">ΠΑΡΑΡΤΗΜΑ </w:t>
      </w:r>
      <w:r w:rsidR="00502872" w:rsidRPr="00983C89">
        <w:rPr>
          <w:rFonts w:ascii="Tahoma" w:hAnsi="Tahoma" w:cs="Tahoma"/>
          <w:u w:val="single"/>
          <w:lang w:val="en-US"/>
        </w:rPr>
        <w:t>IX</w:t>
      </w:r>
      <w:r w:rsidR="00502872" w:rsidRPr="00983C89">
        <w:rPr>
          <w:rFonts w:ascii="Tahoma" w:hAnsi="Tahoma" w:cs="Tahoma"/>
          <w:u w:val="single"/>
          <w:lang w:val="el-GR"/>
        </w:rPr>
        <w:t xml:space="preserve"> – Ρήτρα Ακεραιότητας</w:t>
      </w:r>
      <w:r w:rsidR="00502872">
        <w:rPr>
          <w:rFonts w:ascii="Tahoma" w:hAnsi="Tahoma" w:cs="Tahoma"/>
          <w:lang w:val="el-GR"/>
        </w:rPr>
        <w:t xml:space="preserve"> </w:t>
      </w:r>
      <w:r w:rsidRPr="00D07716">
        <w:rPr>
          <w:rFonts w:ascii="Tahoma" w:hAnsi="Tahoma" w:cs="Tahoma"/>
          <w:cs/>
          <w:lang w:val="el-GR"/>
        </w:rPr>
        <w:t>η οποία θα περιληφθεί στη σύμβαση</w:t>
      </w:r>
      <w:bookmarkEnd w:id="101"/>
      <w:r w:rsidRPr="00D07716">
        <w:rPr>
          <w:rFonts w:ascii="Tahoma" w:hAnsi="Tahoma" w:cs="Tahoma"/>
          <w:cs/>
          <w:lang w:val="el-GR"/>
        </w:rPr>
        <w:t>.</w:t>
      </w:r>
    </w:p>
    <w:p w14:paraId="7D9006AC" w14:textId="77777777" w:rsidR="1E5E65DD" w:rsidRPr="00D07716" w:rsidRDefault="1E5E65DD" w:rsidP="33F3C37B">
      <w:pPr>
        <w:rPr>
          <w:rFonts w:ascii="Tahoma" w:hAnsi="Tahoma" w:cs="Tahoma"/>
          <w:szCs w:val="22"/>
          <w:lang w:val="el-GR"/>
        </w:rPr>
      </w:pPr>
      <w:r w:rsidRPr="00D07716">
        <w:rPr>
          <w:rFonts w:ascii="Tahoma" w:hAnsi="Tahoma" w:cs="Tahoma"/>
          <w:szCs w:val="22"/>
          <w:lang w:val="el-GR"/>
        </w:rPr>
        <w:t xml:space="preserve">Κατά την εκτέλεση της σύμβασης ο ανάδοχος δε δικαιούται να εκχωρεί το συμβατικό τίμημα σε οποιοδήποτε τρίτο, χωρίς την έγγραφη έγκριση της Αναθέτουσας Αρχής. Εάν το συμβατικό τίμημα εκχωρηθεί εν </w:t>
      </w:r>
      <w:proofErr w:type="spellStart"/>
      <w:r w:rsidRPr="00D07716">
        <w:rPr>
          <w:rFonts w:ascii="Tahoma" w:hAnsi="Tahoma" w:cs="Tahoma"/>
          <w:szCs w:val="22"/>
          <w:lang w:val="el-GR"/>
        </w:rPr>
        <w:t>όλω</w:t>
      </w:r>
      <w:proofErr w:type="spellEnd"/>
      <w:r w:rsidRPr="00D07716">
        <w:rPr>
          <w:rFonts w:ascii="Tahoma" w:hAnsi="Tahoma" w:cs="Tahoma"/>
          <w:szCs w:val="22"/>
          <w:lang w:val="el-GR"/>
        </w:rPr>
        <w:t xml:space="preserve"> ή εν μέρει σε Τράπεζα, κατά τα ως άνω αναφερόμενα, σε περίπτωση που, για λόγους που άπτονται στις συμβατικές σχέσεις μεταξύ των συμβαλλομένων μερών, δεν προκύψει εν </w:t>
      </w:r>
      <w:proofErr w:type="spellStart"/>
      <w:r w:rsidRPr="00D07716">
        <w:rPr>
          <w:rFonts w:ascii="Tahoma" w:hAnsi="Tahoma" w:cs="Tahoma"/>
          <w:szCs w:val="22"/>
          <w:lang w:val="el-GR"/>
        </w:rPr>
        <w:t>όλω</w:t>
      </w:r>
      <w:proofErr w:type="spellEnd"/>
      <w:r w:rsidRPr="00D07716">
        <w:rPr>
          <w:rFonts w:ascii="Tahoma" w:hAnsi="Tahoma" w:cs="Tahoma"/>
          <w:szCs w:val="22"/>
          <w:lang w:val="el-GR"/>
        </w:rPr>
        <w:t xml:space="preserve"> ή εν μέρει υπέρ της Τράπεζας το εκχωρούμενο τίμημα η Αναθέτουσα Αρχή δεν έχει καμία ευθύνη έναντι της </w:t>
      </w:r>
      <w:proofErr w:type="spellStart"/>
      <w:r w:rsidRPr="00D07716">
        <w:rPr>
          <w:rFonts w:ascii="Tahoma" w:hAnsi="Tahoma" w:cs="Tahoma"/>
          <w:szCs w:val="22"/>
          <w:lang w:val="el-GR"/>
        </w:rPr>
        <w:t>εκδοχέως</w:t>
      </w:r>
      <w:proofErr w:type="spellEnd"/>
      <w:r w:rsidRPr="00D07716">
        <w:rPr>
          <w:rFonts w:ascii="Tahoma" w:hAnsi="Tahoma" w:cs="Tahoma"/>
          <w:szCs w:val="22"/>
          <w:lang w:val="el-GR"/>
        </w:rPr>
        <w:t xml:space="preserve"> Τράπεζας.</w:t>
      </w:r>
    </w:p>
    <w:p w14:paraId="195CEED8" w14:textId="77777777" w:rsidR="1E5E65DD" w:rsidRPr="00D07716" w:rsidRDefault="1E5E65DD" w:rsidP="33F3C37B">
      <w:pPr>
        <w:rPr>
          <w:rFonts w:ascii="Tahoma" w:hAnsi="Tahoma" w:cs="Tahoma"/>
          <w:szCs w:val="22"/>
          <w:lang w:val="el-GR"/>
        </w:rPr>
      </w:pPr>
      <w:r w:rsidRPr="00D07716">
        <w:rPr>
          <w:rFonts w:ascii="Tahoma" w:hAnsi="Tahoma" w:cs="Tahoma"/>
          <w:szCs w:val="22"/>
          <w:lang w:val="el-GR"/>
        </w:rPr>
        <w:t xml:space="preserve">Κατά την εκτέλεση της σύμβασης ο ανάδοχος εγγυάται τη διάθεση του αναφερομένου στην Προσφορά του, επιστημονικού και λοιπού προσωπικού, καθώς επίσης και συνεργατών, που διαθέτουν την απαιτούμενη εμπειρία, τεχνογνωσία και ικανότητα, ώστε να ανταποκριθούν πλήρως στις απαιτήσεις της Σύμβασης, υπόσχεται δε και βεβαιώνει ότι θα επιδεικνύουν πνεύμα συνεργασίας </w:t>
      </w:r>
      <w:r w:rsidRPr="00D07716">
        <w:rPr>
          <w:rFonts w:ascii="Tahoma" w:hAnsi="Tahoma" w:cs="Tahoma"/>
          <w:szCs w:val="22"/>
          <w:lang w:val="el-GR"/>
        </w:rPr>
        <w:lastRenderedPageBreak/>
        <w:t xml:space="preserve">κατά τις επαφές τους με τις αρμόδιες υπηρεσίες και τα στελέχη της Αναθέτουσας Αρχής ή των εκάστοτε υποδεικνυομένων από αυτήν προσώπων. Σε αντίθετη περίπτωση, η Αναθέτουσα Αρχή δύναται να ζητήσει την αντικατάσταση μέλους της Ομάδας Έργου του αναδόχου, οπότε ο ανάδοχος οφείλει να προβεί σε αντικατάσταση με άλλο πρόσωπο, ανάλογης εμπειρίας και προσόντων. Αντικατάσταση μέλους της Ομάδας Έργου του Αναδόχου, κατόπιν αιτήματός του, κατά τη διάρκεια της εκτέλεσης του Έργου, δύναται να γίνει μετά από έγκριση της Αναθέτουσας Αρχής και μόνο με άλλο πρόσωπο αντιστοίχων προσόντων ή εμπειρίας. Ο Ανάδοχος υποχρεούται να ειδοποιήσει την ΚτΠ Μ.Α.Ε. εγγράφως δεκαπέντε (15) ημέρες πριν από την αντικατάσταση. </w:t>
      </w:r>
    </w:p>
    <w:p w14:paraId="1D439FC6" w14:textId="77777777" w:rsidR="1E5E65DD" w:rsidRPr="00D07716" w:rsidRDefault="1E5E65DD" w:rsidP="33F3C37B">
      <w:pPr>
        <w:rPr>
          <w:rFonts w:ascii="Tahoma" w:hAnsi="Tahoma" w:cs="Tahoma"/>
          <w:szCs w:val="22"/>
          <w:lang w:val="el-GR"/>
        </w:rPr>
      </w:pPr>
      <w:r w:rsidRPr="00D07716">
        <w:rPr>
          <w:rFonts w:ascii="Tahoma" w:hAnsi="Tahoma" w:cs="Tahoma"/>
          <w:szCs w:val="22"/>
          <w:lang w:val="el-GR"/>
        </w:rPr>
        <w:t xml:space="preserve">Σε περίπτωση που μέλη της Ομάδας Έργου του Αναδόχου αποχωρήσουν από αυτήν ή λύσουν τη συνεργασία τους μαζί του, ο Ανάδοχος υποχρεούται να εξασφαλίσει ότι κατά το χρονικό διάστημα, μέχρι την αποχώρησή τους, θα παρέχουν κανονικά τις υπηρεσίες τους και αφετέρου να αντικαταστήσει άμεσα τους </w:t>
      </w:r>
      <w:proofErr w:type="spellStart"/>
      <w:r w:rsidRPr="00D07716">
        <w:rPr>
          <w:rFonts w:ascii="Tahoma" w:hAnsi="Tahoma" w:cs="Tahoma"/>
          <w:szCs w:val="22"/>
          <w:lang w:val="el-GR"/>
        </w:rPr>
        <w:t>αποχωρήσαντες</w:t>
      </w:r>
      <w:proofErr w:type="spellEnd"/>
      <w:r w:rsidRPr="00D07716">
        <w:rPr>
          <w:rFonts w:ascii="Tahoma" w:hAnsi="Tahoma" w:cs="Tahoma"/>
          <w:szCs w:val="22"/>
          <w:lang w:val="el-GR"/>
        </w:rPr>
        <w:t xml:space="preserve"> συνεργάτες, με άλλα πρόσωπα που θα διαθέτουν τουλάχιστον ίση εμπειρία και ίσα προσόντα με τα αντικαθιστάμενα.</w:t>
      </w:r>
    </w:p>
    <w:p w14:paraId="46553776" w14:textId="77777777" w:rsidR="1E5E65DD" w:rsidRPr="00D07716" w:rsidRDefault="1E5E65DD" w:rsidP="33F3C37B">
      <w:pPr>
        <w:rPr>
          <w:rFonts w:ascii="Tahoma" w:hAnsi="Tahoma" w:cs="Tahoma"/>
          <w:szCs w:val="22"/>
          <w:lang w:val="el-GR"/>
        </w:rPr>
      </w:pPr>
      <w:r w:rsidRPr="00D07716">
        <w:rPr>
          <w:rFonts w:ascii="Tahoma" w:hAnsi="Tahoma" w:cs="Tahoma"/>
          <w:szCs w:val="22"/>
          <w:lang w:val="el-GR"/>
        </w:rPr>
        <w:t>Σε περίπτωση λύσης, πτώχευσης, ή θέσης σε καθεστώς αναγκαστικής διαχείρισης ενός εκ των μελών που απαρτίζουν τον Ανάδοχο, η Σύμβαση εξακολουθεί να υφίσταται και οι απορρέουσες από τη Σύμβαση υποχρεώσεις βαρύνουν τα εναπομείναντα μέλη του Αναδόχου, μόνο εφόσον αυτά είναι σε θέση να τις εκπληρώσουν. Η κρίση για τη δυνατότητα εκπλήρωσης ή μη των όρων της Σύμβασης εναπόκειται στη διακριτική ευχέρεια του αρμοδίου οργάνου της Αναθέτουσας Αρχής. Σε αντίθετη περίπτωση, η Αναθέτουσα Αρχή δύναται να καταγγείλει τη Σύμβαση. Επίσης σε περίπτωση συγχώνευσης, εξαγοράς, μεταβίβασης της επιχείρησης κλπ. κάποιου εκ των μελών που απαρτίζουν τον Ανάδοχο, η συνέχιση ή όχι της Σύμβασης εναπόκειται στη διακριτική ευχέρεια της Αναθέτουσας Αρχής.</w:t>
      </w:r>
    </w:p>
    <w:p w14:paraId="4E3D7D1D" w14:textId="77777777" w:rsidR="1E5E65DD" w:rsidRPr="00D07716" w:rsidRDefault="1E5E65DD" w:rsidP="33F3C37B">
      <w:pPr>
        <w:rPr>
          <w:rFonts w:ascii="Tahoma" w:hAnsi="Tahoma" w:cs="Tahoma"/>
          <w:szCs w:val="22"/>
          <w:lang w:val="el-GR"/>
        </w:rPr>
      </w:pPr>
      <w:r w:rsidRPr="00D07716">
        <w:rPr>
          <w:rFonts w:ascii="Tahoma" w:hAnsi="Tahoma" w:cs="Tahoma"/>
          <w:szCs w:val="22"/>
          <w:lang w:val="el-GR"/>
        </w:rPr>
        <w:t xml:space="preserve">Σε περίπτωση λύσης ή πτώχευσης του Αναδόχου, όταν αυτός αποτελείται από μία εταιρεία, ή θέσης της περιουσίας αυτού σε αναγκαστική διαχείριση, τότε η σύμβαση </w:t>
      </w:r>
      <w:proofErr w:type="spellStart"/>
      <w:r w:rsidRPr="00D07716">
        <w:rPr>
          <w:rFonts w:ascii="Tahoma" w:hAnsi="Tahoma" w:cs="Tahoma"/>
          <w:szCs w:val="22"/>
          <w:lang w:val="el-GR"/>
        </w:rPr>
        <w:t>λύεται</w:t>
      </w:r>
      <w:proofErr w:type="spellEnd"/>
      <w:r w:rsidRPr="00D07716">
        <w:rPr>
          <w:rFonts w:ascii="Tahoma" w:hAnsi="Tahoma" w:cs="Tahoma"/>
          <w:szCs w:val="22"/>
          <w:lang w:val="el-GR"/>
        </w:rPr>
        <w:t xml:space="preserve"> αυτοδίκαια από την ημέρα επέλευσης των ανωτέρω γεγονότων. Σε τέτοια περίπτωση καταπίπτουν υπέρ της Αναθέτουσας Αρχής και οι Εγγυητικές Επιστολές Προκαταβολής και Καλής Εκτέλεσης που προβλέπονται στη Σύμβαση.</w:t>
      </w:r>
    </w:p>
    <w:p w14:paraId="27F593CF" w14:textId="77777777" w:rsidR="1E5E65DD" w:rsidRPr="00D07716" w:rsidRDefault="1E5E65DD" w:rsidP="33F3C37B">
      <w:pPr>
        <w:rPr>
          <w:rFonts w:ascii="Tahoma" w:hAnsi="Tahoma" w:cs="Tahoma"/>
          <w:szCs w:val="22"/>
          <w:lang w:val="el-GR"/>
        </w:rPr>
      </w:pPr>
      <w:r w:rsidRPr="00D07716">
        <w:rPr>
          <w:rFonts w:ascii="Tahoma" w:hAnsi="Tahoma" w:cs="Tahoma"/>
          <w:szCs w:val="22"/>
          <w:lang w:val="el-GR"/>
        </w:rPr>
        <w:t>Όλα τα έγγραφα, στοιχεία και πληροφορίες που λαμβάνει ο Ανάδοχος από την Εταιρεία στο πλαίσιο των συμβατικών του υποχρεώσεων ή υποπίπτουν στην αντίληψή του εξαιτίας της συμβατικής σχέσης του με την Εταιρεία, είναι εμπιστευτικά.</w:t>
      </w:r>
    </w:p>
    <w:p w14:paraId="1334309D" w14:textId="77777777" w:rsidR="1E5E65DD" w:rsidRPr="00D07716" w:rsidRDefault="1E5E65DD" w:rsidP="33F3C37B">
      <w:pPr>
        <w:rPr>
          <w:rFonts w:ascii="Tahoma" w:hAnsi="Tahoma" w:cs="Tahoma"/>
          <w:szCs w:val="22"/>
          <w:lang w:val="el-GR"/>
        </w:rPr>
      </w:pPr>
      <w:r w:rsidRPr="00D07716">
        <w:rPr>
          <w:rFonts w:ascii="Tahoma" w:hAnsi="Tahoma" w:cs="Tahoma"/>
          <w:szCs w:val="22"/>
          <w:lang w:val="el-GR"/>
        </w:rPr>
        <w:t xml:space="preserve">Ο Ανάδοχος δεν δικαιούται να δημοσιεύει ή αποκαλύπτει τέτοιες πληροφορίες και στοιχεία σε οποιονδήποτε τρίτο, παρά μόνο σε όσους </w:t>
      </w:r>
      <w:proofErr w:type="spellStart"/>
      <w:r w:rsidRPr="00D07716">
        <w:rPr>
          <w:rFonts w:ascii="Tahoma" w:hAnsi="Tahoma" w:cs="Tahoma"/>
          <w:szCs w:val="22"/>
          <w:lang w:val="el-GR"/>
        </w:rPr>
        <w:t>εργοδοτούμενους</w:t>
      </w:r>
      <w:proofErr w:type="spellEnd"/>
      <w:r w:rsidRPr="00D07716">
        <w:rPr>
          <w:rFonts w:ascii="Tahoma" w:hAnsi="Tahoma" w:cs="Tahoma"/>
          <w:szCs w:val="22"/>
          <w:lang w:val="el-GR"/>
        </w:rPr>
        <w:t xml:space="preserve"> από αυτόν ή συνεργαζόμενους με αυτόν ασχολούνται άμεσα με το περιεχόμενο της Σύμβασης και την εκτέλεση του Αντικειμένου .</w:t>
      </w:r>
    </w:p>
    <w:p w14:paraId="5439A44A" w14:textId="7D337FEE" w:rsidR="1E5E65DD" w:rsidRPr="00D07716" w:rsidRDefault="1E5E65DD" w:rsidP="33F3C37B">
      <w:pPr>
        <w:rPr>
          <w:rFonts w:ascii="Tahoma" w:hAnsi="Tahoma" w:cs="Tahoma"/>
          <w:szCs w:val="22"/>
          <w:lang w:val="el-GR"/>
        </w:rPr>
      </w:pPr>
      <w:r w:rsidRPr="00D07716">
        <w:rPr>
          <w:rFonts w:ascii="Tahoma" w:hAnsi="Tahoma" w:cs="Tahoma"/>
          <w:szCs w:val="22"/>
          <w:lang w:val="el-GR"/>
        </w:rPr>
        <w:t xml:space="preserve">Σε περίπτωση αθέτησης από τον Ανάδοχο της ως άνω υποχρέωσής του, η Εταιρεία διατηρεί το δικαίωμα να καταγγείλει τη Σύμβαση ή/και </w:t>
      </w:r>
      <w:r w:rsidR="00B70956" w:rsidRPr="009A014C">
        <w:rPr>
          <w:rFonts w:ascii="Tahoma" w:hAnsi="Tahoma" w:cs="Tahoma"/>
          <w:szCs w:val="22"/>
          <w:lang w:val="el-GR"/>
        </w:rPr>
        <w:t>να αξιώσει αποζημίωση</w:t>
      </w:r>
      <w:r w:rsidRPr="00D07716">
        <w:rPr>
          <w:rFonts w:ascii="Tahoma" w:hAnsi="Tahoma" w:cs="Tahoma"/>
          <w:szCs w:val="22"/>
          <w:lang w:val="el-GR"/>
        </w:rPr>
        <w:t xml:space="preserve"> για όλες τις ζημίες που τυχόν έχει υποστεί εξαιτίας της διαρροής.</w:t>
      </w:r>
    </w:p>
    <w:p w14:paraId="42609FFF" w14:textId="77777777" w:rsidR="1E5E65DD" w:rsidRPr="00D07716" w:rsidRDefault="1E5E65DD" w:rsidP="33F3C37B">
      <w:pPr>
        <w:rPr>
          <w:rFonts w:ascii="Tahoma" w:hAnsi="Tahoma" w:cs="Tahoma"/>
          <w:szCs w:val="22"/>
          <w:lang w:val="el-GR"/>
        </w:rPr>
      </w:pPr>
      <w:r w:rsidRPr="00D07716">
        <w:rPr>
          <w:rFonts w:ascii="Tahoma" w:hAnsi="Tahoma" w:cs="Tahoma"/>
          <w:szCs w:val="22"/>
          <w:lang w:val="el-GR"/>
        </w:rPr>
        <w:t>Ο Ανάδοχος δεν θα προβαίνει σε οποιεσδήποτε δημόσιες δηλώσεις αναφορικά με το Αντικείμενο της Σύμβασης ή τα Προϊόντα που παραδίδει ή τις Υπηρεσίες που παρέχει στην Εταιρεία δυνάμει της Σύμβασης χωρίς την προηγούμενη έγκριση της Εταιρείας, και δεν θα μετέχει σε οποιαδήποτε δραστηριότητα η οποία συγκρούεται με τις υποχρεώσεις του έναντι της Εταιρείας δυνάμει της Σύμβασης. Δεν θα δεσμεύει την Εταιρεία με οποιοδήποτε τρόπο χωρίς την προηγούμενη γραπτή της συγκατάθεση και θα διευκρινίζει, όπου καθίσταται απαραίτητο, την υποχρέωσή του αυτή σε τρίτους.</w:t>
      </w:r>
    </w:p>
    <w:p w14:paraId="0FE6CFCF" w14:textId="77777777" w:rsidR="1E5E65DD" w:rsidRPr="00D07716" w:rsidRDefault="1E5E65DD" w:rsidP="33F3C37B">
      <w:pPr>
        <w:rPr>
          <w:rFonts w:ascii="Tahoma" w:hAnsi="Tahoma" w:cs="Tahoma"/>
          <w:szCs w:val="22"/>
          <w:lang w:val="el-GR"/>
        </w:rPr>
      </w:pPr>
      <w:r w:rsidRPr="00D07716">
        <w:rPr>
          <w:rFonts w:ascii="Tahoma" w:hAnsi="Tahoma" w:cs="Tahoma"/>
          <w:szCs w:val="22"/>
          <w:lang w:val="el-GR"/>
        </w:rPr>
        <w:t>Ο Ανάδοχος δεν υπόκειται στις υποχρεώσεις του παρόντος άρθρου σε ότι αφορά στην τεχνογνωσία που ενδεχομένως αποκτά εξαιτίας της εκτέλεσης του Αντικειμένου της Σύμβασης.</w:t>
      </w:r>
    </w:p>
    <w:p w14:paraId="24BEE755" w14:textId="69A4A9DF" w:rsidR="1E5E65DD" w:rsidRPr="00D07716" w:rsidRDefault="1E5E65DD" w:rsidP="33F3C37B">
      <w:pPr>
        <w:rPr>
          <w:rFonts w:ascii="Tahoma" w:hAnsi="Tahoma" w:cs="Tahoma"/>
          <w:szCs w:val="22"/>
          <w:lang w:val="el-GR"/>
        </w:rPr>
      </w:pPr>
      <w:r w:rsidRPr="00D07716">
        <w:rPr>
          <w:rFonts w:ascii="Tahoma" w:hAnsi="Tahoma" w:cs="Tahoma"/>
          <w:szCs w:val="22"/>
          <w:lang w:val="el-GR"/>
        </w:rPr>
        <w:t>Όλα τα αποτελέσματα-μελέτες, στοιχεία και κάθε άλλο έγγραφο ή αρχείο σχετικό με το έργο καθώς και όλα τα υπόλοιπα παραδοτέα, που θα αποκτηθούν ή θα αναπτυχθούν από τον Ανάδοχο με δαπάνες του, θα αποτελούν αποκλειστική ιδιοκτησία της Εταιρείας</w:t>
      </w:r>
      <w:r w:rsidR="00AA3004" w:rsidRPr="00D07716">
        <w:rPr>
          <w:rFonts w:ascii="Tahoma" w:hAnsi="Tahoma" w:cs="Tahoma"/>
          <w:szCs w:val="22"/>
          <w:lang w:val="el-GR"/>
        </w:rPr>
        <w:t xml:space="preserve"> και του </w:t>
      </w:r>
      <w:r w:rsidR="00AA3004" w:rsidRPr="009A014C">
        <w:rPr>
          <w:rFonts w:ascii="Tahoma" w:hAnsi="Tahoma" w:cs="Tahoma"/>
          <w:szCs w:val="22"/>
          <w:lang w:val="el-GR"/>
        </w:rPr>
        <w:t>Κυρίου του Έργου</w:t>
      </w:r>
      <w:r w:rsidRPr="00D07716">
        <w:rPr>
          <w:rFonts w:ascii="Tahoma" w:hAnsi="Tahoma" w:cs="Tahoma"/>
          <w:szCs w:val="22"/>
          <w:lang w:val="el-GR"/>
        </w:rPr>
        <w:t xml:space="preserve"> (εκτός και εάν ήδη υπάρχουν κατοχυρωμένα πνευματικά δικαιώματα), η οποία θα μπορεί να τα διαχειρίζεται και να τα εκμεταλλεύεται.</w:t>
      </w:r>
    </w:p>
    <w:p w14:paraId="4ABD6505" w14:textId="2F9EFDC2" w:rsidR="1E5E65DD" w:rsidRPr="00D07716" w:rsidRDefault="1E5E65DD" w:rsidP="33F3C37B">
      <w:pPr>
        <w:rPr>
          <w:rFonts w:ascii="Tahoma" w:hAnsi="Tahoma" w:cs="Tahoma"/>
          <w:szCs w:val="22"/>
          <w:lang w:val="el-GR"/>
        </w:rPr>
      </w:pPr>
      <w:r w:rsidRPr="00D07716">
        <w:rPr>
          <w:rFonts w:ascii="Tahoma" w:hAnsi="Tahoma" w:cs="Tahoma"/>
          <w:szCs w:val="22"/>
          <w:lang w:val="el-GR"/>
        </w:rPr>
        <w:lastRenderedPageBreak/>
        <w:t xml:space="preserve">Τα αποτελέσματα θα είναι πάντοτε στη διάθεση των νόμιμων εκπροσώπων της Εταιρείας </w:t>
      </w:r>
      <w:r w:rsidR="00923C32" w:rsidRPr="00D07716">
        <w:rPr>
          <w:rFonts w:ascii="Tahoma" w:hAnsi="Tahoma" w:cs="Tahoma"/>
          <w:szCs w:val="22"/>
          <w:lang w:val="el-GR"/>
        </w:rPr>
        <w:t xml:space="preserve"> και </w:t>
      </w:r>
      <w:r w:rsidR="00923C32" w:rsidRPr="009A014C">
        <w:rPr>
          <w:rFonts w:ascii="Tahoma" w:hAnsi="Tahoma" w:cs="Tahoma"/>
          <w:szCs w:val="22"/>
          <w:lang w:val="el-GR"/>
        </w:rPr>
        <w:t>του Κυρίου του Έργου</w:t>
      </w:r>
      <w:r w:rsidR="00923C32" w:rsidRPr="00D07716">
        <w:rPr>
          <w:rFonts w:ascii="Tahoma" w:hAnsi="Tahoma" w:cs="Tahoma"/>
          <w:szCs w:val="22"/>
          <w:lang w:val="el-GR"/>
        </w:rPr>
        <w:t xml:space="preserve"> </w:t>
      </w:r>
      <w:r w:rsidRPr="00D07716">
        <w:rPr>
          <w:rFonts w:ascii="Tahoma" w:hAnsi="Tahoma" w:cs="Tahoma"/>
          <w:szCs w:val="22"/>
          <w:lang w:val="el-GR"/>
        </w:rPr>
        <w:t xml:space="preserve">κατά τη διάρκεια ισχύος της σύμβασης και εάν βρίσκονται στη κατοχή του Αναδόχου, θα παραδοθούν στην Εταιρεία κατά την καθ΄ οποιονδήποτε τρόπο λήξη ή λύση της σύμβασης. Σε περίπτωση αρχείων με στοιχεία σε ηλεκτρονική μορφή, ο Ανάδοχος υποχρεούται να συνοδεύσει την παράδοσή τους με έγγραφη τεκμηρίωση και με οδηγίες για την ανάκτηση /διαχείρισή τους. </w:t>
      </w:r>
    </w:p>
    <w:p w14:paraId="5ED9530C" w14:textId="77777777" w:rsidR="1E5E65DD" w:rsidRPr="00D07716" w:rsidRDefault="1E5E65DD" w:rsidP="33F3C37B">
      <w:pPr>
        <w:rPr>
          <w:rFonts w:ascii="Tahoma" w:hAnsi="Tahoma" w:cs="Tahoma"/>
          <w:szCs w:val="22"/>
          <w:lang w:val="el-GR"/>
        </w:rPr>
      </w:pPr>
      <w:r w:rsidRPr="00D07716">
        <w:rPr>
          <w:rFonts w:ascii="Tahoma" w:hAnsi="Tahoma" w:cs="Tahoma"/>
          <w:szCs w:val="22"/>
          <w:lang w:val="el-GR"/>
        </w:rPr>
        <w:t xml:space="preserve">Ο Ανάδοχος διαβεβαιώνει και εγγυάται ότι ουδείς τρίτος έχει ουδέν δικαίωμα επί του ως άνω έργου και σε κάθε περίπτωση αναλαμβάνει, δεσμεύεται και εγγυάται ότι θα αποκαταστήσει κάθε θετική και αποθετική ζημία και ηθική βλάβη που θα προκληθεί στην Εταιρεία. </w:t>
      </w:r>
    </w:p>
    <w:p w14:paraId="5253D238" w14:textId="77777777" w:rsidR="1E5E65DD" w:rsidRPr="00D07716" w:rsidRDefault="1E5E65DD" w:rsidP="33F3C37B">
      <w:pPr>
        <w:rPr>
          <w:rFonts w:ascii="Tahoma" w:hAnsi="Tahoma" w:cs="Tahoma"/>
          <w:szCs w:val="22"/>
          <w:lang w:val="el-GR"/>
        </w:rPr>
      </w:pPr>
      <w:r w:rsidRPr="00D07716">
        <w:rPr>
          <w:rFonts w:ascii="Tahoma" w:hAnsi="Tahoma" w:cs="Tahoma"/>
          <w:szCs w:val="22"/>
          <w:lang w:val="el-GR"/>
        </w:rPr>
        <w:t>Επίσης, δεσμεύεται ότι θα αναλάβει τα οποιαδήποτε έξοδα (συμπεριλαμβανομένης και της ενδεχόμενης αποζημίωσης) εναντίον τρίτου μέρους που ισχυρίζεται κυριότητα πνευματικών δικαιωμάτων μέρους ή όλου του έργου.</w:t>
      </w:r>
    </w:p>
    <w:p w14:paraId="74B48688" w14:textId="77777777" w:rsidR="1E5E65DD" w:rsidRPr="00D07716" w:rsidRDefault="1E5E65DD" w:rsidP="33F3C37B">
      <w:pPr>
        <w:rPr>
          <w:rFonts w:ascii="Tahoma" w:hAnsi="Tahoma" w:cs="Tahoma"/>
          <w:szCs w:val="22"/>
          <w:lang w:val="el-GR"/>
        </w:rPr>
      </w:pPr>
      <w:r w:rsidRPr="00D07716">
        <w:rPr>
          <w:rFonts w:ascii="Tahoma" w:hAnsi="Tahoma" w:cs="Tahoma"/>
          <w:szCs w:val="22"/>
          <w:lang w:val="el-GR"/>
        </w:rPr>
        <w:t xml:space="preserve">Επιπλέον ο ανάδοχος υποχρεούται να τηρεί τα αναφερόμενα στον Γενικό Κανονισμό Προστασίας Δεδομένων (Άρθρα 4, 9, 10 ΓΚΠΔ) και στο ν.4624/2019 (Α΄ 137/29-08-2019) (Άρθρα 44, 46). </w:t>
      </w:r>
    </w:p>
    <w:p w14:paraId="4C9A0797" w14:textId="77777777" w:rsidR="1E5E65DD" w:rsidRPr="00D07716" w:rsidRDefault="1E5E65DD" w:rsidP="33F3C37B">
      <w:pPr>
        <w:rPr>
          <w:rFonts w:ascii="Tahoma" w:hAnsi="Tahoma" w:cs="Tahoma"/>
          <w:szCs w:val="22"/>
          <w:lang w:val="el-GR"/>
        </w:rPr>
      </w:pPr>
      <w:r w:rsidRPr="00D07716">
        <w:rPr>
          <w:rFonts w:ascii="Tahoma" w:hAnsi="Tahoma" w:cs="Tahoma"/>
          <w:szCs w:val="22"/>
          <w:lang w:val="el-GR"/>
        </w:rPr>
        <w:t>Ειδικότερα:</w:t>
      </w:r>
    </w:p>
    <w:p w14:paraId="4C22132E" w14:textId="5A238EC7" w:rsidR="1E5E65DD" w:rsidRPr="00D07716" w:rsidRDefault="1E5E65DD" w:rsidP="33F3C37B">
      <w:pPr>
        <w:rPr>
          <w:rFonts w:ascii="Tahoma" w:hAnsi="Tahoma" w:cs="Tahoma"/>
          <w:szCs w:val="22"/>
          <w:lang w:val="el-GR"/>
        </w:rPr>
      </w:pPr>
      <w:r w:rsidRPr="00D07716">
        <w:rPr>
          <w:rFonts w:ascii="Tahoma" w:hAnsi="Tahoma" w:cs="Tahoma"/>
          <w:szCs w:val="22"/>
          <w:lang w:val="el-GR"/>
        </w:rPr>
        <w:t>α. Οι πληροφορίες της Εταιρείας οι οποίες θα τύχουν οποιασδήποτε μορφής επεξεργασία</w:t>
      </w:r>
      <w:ins w:id="102" w:author="Author">
        <w:r w:rsidR="00D20869" w:rsidRPr="00D07716">
          <w:rPr>
            <w:rFonts w:ascii="Tahoma" w:hAnsi="Tahoma" w:cs="Tahoma"/>
            <w:szCs w:val="22"/>
            <w:lang w:val="el-GR"/>
          </w:rPr>
          <w:t>ς</w:t>
        </w:r>
      </w:ins>
      <w:r w:rsidRPr="00D07716">
        <w:rPr>
          <w:rFonts w:ascii="Tahoma" w:hAnsi="Tahoma" w:cs="Tahoma"/>
          <w:szCs w:val="22"/>
          <w:lang w:val="el-GR"/>
        </w:rPr>
        <w:t xml:space="preserve"> από τον Ανάδοχο, τους εργαζόμενους, τους συνεργάτες αυτού και τους τυχόν υπεργολάβους (οποιαδήποτε σχέση έχουν με τον Ανάδοχο) ενδέχεται να περιέχουν και δεδομένα προσωπικού χαρακτήρα, όπως ορίζονται (α) στον Γενικό Κανονισμό Προστασίας Δεδομένων (Άρθρα 4, 9, 10 ΓΚΠΔ) και (β) στο ν.4624/2019 (Α΄ 137/29-08-2019) (Άρθρα 44, 46).</w:t>
      </w:r>
    </w:p>
    <w:p w14:paraId="5246B80E" w14:textId="77777777" w:rsidR="1E5E65DD" w:rsidRPr="00D07716" w:rsidRDefault="1E5E65DD" w:rsidP="33F3C37B">
      <w:pPr>
        <w:rPr>
          <w:rFonts w:ascii="Tahoma" w:hAnsi="Tahoma" w:cs="Tahoma"/>
          <w:szCs w:val="22"/>
          <w:lang w:val="el-GR"/>
        </w:rPr>
      </w:pPr>
      <w:r w:rsidRPr="00D07716">
        <w:rPr>
          <w:rFonts w:ascii="Tahoma" w:hAnsi="Tahoma" w:cs="Tahoma"/>
          <w:szCs w:val="22"/>
          <w:lang w:val="el-GR"/>
        </w:rPr>
        <w:t xml:space="preserve">β. Η  επεξεργασία δεδομένων προσωπικού χαρακτήρα πραγματοποιείται αποκλειστικά για τον σκοπό που αφορά το αντικείμενο των υπηρεσιών που αναλαμβάνει να παράσχει ο Ανάδοχος στην Εταιρεία, δυνάμει της παρούσας Σύμβασης και μόνο στην έκταση που επιβάλλει ο σκοπός της επεξεργασίας σύμφωνα το αντικείμενο των υπηρεσιών που έχει αναλάβει να παρέχει. </w:t>
      </w:r>
    </w:p>
    <w:p w14:paraId="7E0FE3F3" w14:textId="77777777" w:rsidR="1E5E65DD" w:rsidRPr="00D07716" w:rsidRDefault="1E5E65DD" w:rsidP="33F3C37B">
      <w:pPr>
        <w:rPr>
          <w:rFonts w:ascii="Tahoma" w:hAnsi="Tahoma" w:cs="Tahoma"/>
          <w:szCs w:val="22"/>
          <w:lang w:val="el-GR"/>
        </w:rPr>
      </w:pPr>
      <w:r w:rsidRPr="00D07716">
        <w:rPr>
          <w:rFonts w:ascii="Tahoma" w:hAnsi="Tahoma" w:cs="Tahoma"/>
          <w:szCs w:val="22"/>
          <w:lang w:val="el-GR"/>
        </w:rPr>
        <w:t xml:space="preserve">γ. Η επεξεργασία των δεδομένων προσωπικού χαρακτήρα θα εκτελείται σύμφωνα με τους όρους και συμφωνίες της παρούσας Σύμβασης και τις Οδηγίες της Εταιρείας. Ο Ανάδοχος δεσμεύεται ως προς την εφαρμογή και συμμόρφωση προς την  ισχύουσα νομοθεσία για την προστασία δεδομένων προσωπικού χαρακτήρα (ιδίως Γενικός Κανονισμός Προστασίας Δεδομένων – 2016/679/ΕΕ), όπως ερμηνεύεται ιδίως από τις  Αποφάσεις ή Γνωμοδοτήσεις της Αρχής Προστασίας Δεδομένων Προσωπικού Χαρακτήρα - ΑΠΔΠΧ) και του Ευρωπαϊκού Συμβουλίου Προστασίας Δεδομένων.  </w:t>
      </w:r>
    </w:p>
    <w:p w14:paraId="42A8CC93" w14:textId="77777777" w:rsidR="1E5E65DD" w:rsidRPr="00D07716" w:rsidRDefault="1E5E65DD" w:rsidP="33F3C37B">
      <w:pPr>
        <w:rPr>
          <w:rFonts w:ascii="Tahoma" w:hAnsi="Tahoma" w:cs="Tahoma"/>
          <w:szCs w:val="22"/>
          <w:lang w:val="el-GR"/>
        </w:rPr>
      </w:pPr>
      <w:r w:rsidRPr="00D07716">
        <w:rPr>
          <w:rFonts w:ascii="Tahoma" w:hAnsi="Tahoma" w:cs="Tahoma"/>
          <w:szCs w:val="22"/>
          <w:lang w:val="el-GR"/>
        </w:rPr>
        <w:t>δ. Τα αρχεία που δημιουργούνται με τη συλλογή, επεξεργασία και αποθήκευση των πληροφοριών που ενδέχεται να περιέχουν και προσωπικά δεδομένα, και γενικότερα όλων των ανάλογων μορφών αρχείων και πληροφοριών της Εταιρείας, από τον Ανάδοχο, ανήκουν κατ' αποκλειστικότητα στην Εταιρεία.</w:t>
      </w:r>
    </w:p>
    <w:p w14:paraId="60BD0170" w14:textId="77777777" w:rsidR="1E5E65DD" w:rsidRPr="00D07716" w:rsidRDefault="1E5E65DD" w:rsidP="33F3C37B">
      <w:pPr>
        <w:rPr>
          <w:rFonts w:ascii="Tahoma" w:hAnsi="Tahoma" w:cs="Tahoma"/>
          <w:szCs w:val="22"/>
          <w:lang w:val="el-GR"/>
        </w:rPr>
      </w:pPr>
      <w:r w:rsidRPr="00D07716">
        <w:rPr>
          <w:rFonts w:ascii="Tahoma" w:hAnsi="Tahoma" w:cs="Tahoma"/>
          <w:szCs w:val="22"/>
          <w:lang w:val="el-GR"/>
        </w:rPr>
        <w:t>ε. Ο Ανάδοχος βεβαιώνει και εγγυάται στην Εταιρεία ότι θα λαμβάνει όλα τα απαραίτητα οργανωτικά και τεχνικά μέτρα για την ασφάλεια των πληροφοριών που ενδέχεται να περιέχουν και προσωπικά δεδομένα, και γενικότερα όλων των ανάλογων μορφών αρχείων και πληροφοριών της Εταιρείας, καθώς και για την προστασία τους από τυχαία ή αθέμιτη καταστροφή, τυχαία απώλεια, αλλοίωση, απαγορευμένη διάδοση και κάθε άλλη μορφή αθέμιτης επεξεργασίας, στο πλαίσιο των καθηκόντων του που πηγάζουν από την παρούσα Σύμβαση.</w:t>
      </w:r>
    </w:p>
    <w:p w14:paraId="4DECFDF4" w14:textId="77777777" w:rsidR="33F3C37B" w:rsidRPr="00D07716" w:rsidRDefault="33F3C37B" w:rsidP="33F3C37B">
      <w:pPr>
        <w:rPr>
          <w:rFonts w:ascii="Tahoma" w:hAnsi="Tahoma" w:cs="Tahoma"/>
          <w:szCs w:val="22"/>
          <w:lang w:val="el-GR"/>
        </w:rPr>
      </w:pPr>
    </w:p>
    <w:p w14:paraId="17D7526F" w14:textId="77777777" w:rsidR="00D41FD6" w:rsidRPr="00D07716" w:rsidRDefault="00D41FD6">
      <w:pPr>
        <w:pStyle w:val="20"/>
        <w:rPr>
          <w:rFonts w:ascii="Tahoma" w:hAnsi="Tahoma" w:cs="Tahoma"/>
          <w:color w:val="auto"/>
          <w:lang w:val="el-GR"/>
        </w:rPr>
      </w:pPr>
      <w:bookmarkStart w:id="103" w:name="_Toc120716095"/>
      <w:r w:rsidRPr="00D07716">
        <w:rPr>
          <w:rFonts w:ascii="Tahoma" w:hAnsi="Tahoma" w:cs="Tahoma"/>
          <w:color w:val="auto"/>
          <w:lang w:val="el-GR"/>
        </w:rPr>
        <w:t>4.4</w:t>
      </w:r>
      <w:r w:rsidRPr="00D07716">
        <w:rPr>
          <w:rFonts w:ascii="Tahoma" w:hAnsi="Tahoma" w:cs="Tahoma"/>
          <w:color w:val="auto"/>
          <w:lang w:val="el-GR"/>
        </w:rPr>
        <w:tab/>
        <w:t>Υπεργολαβία</w:t>
      </w:r>
      <w:bookmarkEnd w:id="103"/>
    </w:p>
    <w:p w14:paraId="3A82292B" w14:textId="77777777" w:rsidR="00D41FD6" w:rsidRPr="00D07716" w:rsidRDefault="00D41FD6">
      <w:pPr>
        <w:rPr>
          <w:rFonts w:ascii="Tahoma" w:hAnsi="Tahoma" w:cs="Tahoma"/>
          <w:lang w:val="el-GR"/>
        </w:rPr>
      </w:pPr>
      <w:r w:rsidRPr="00D07716">
        <w:rPr>
          <w:rFonts w:ascii="Tahoma" w:hAnsi="Tahoma" w:cs="Tahoma"/>
          <w:b/>
          <w:bCs/>
          <w:lang w:val="el-GR"/>
        </w:rPr>
        <w:t xml:space="preserve">4.4.1. </w:t>
      </w:r>
      <w:r w:rsidRPr="00D07716">
        <w:rPr>
          <w:rFonts w:ascii="Tahoma" w:hAnsi="Tahoma" w:cs="Tahoma"/>
          <w:lang w:val="el-GR"/>
        </w:rPr>
        <w:t xml:space="preserve">Ο Ανάδοχος δεν απαλλάσσεται από τις συμβατικές του υποχρεώσεις και ευθύνες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κυρίου αναδόχου. </w:t>
      </w:r>
    </w:p>
    <w:p w14:paraId="2E721CFB" w14:textId="77777777" w:rsidR="00D41FD6" w:rsidRPr="00D07716" w:rsidRDefault="00D41FD6">
      <w:pPr>
        <w:rPr>
          <w:rFonts w:ascii="Tahoma" w:hAnsi="Tahoma" w:cs="Tahoma"/>
          <w:lang w:val="el-GR"/>
        </w:rPr>
      </w:pPr>
      <w:r w:rsidRPr="00D07716">
        <w:rPr>
          <w:rFonts w:ascii="Tahoma" w:hAnsi="Tahoma" w:cs="Tahoma"/>
          <w:b/>
          <w:bCs/>
          <w:lang w:val="el-GR"/>
        </w:rPr>
        <w:lastRenderedPageBreak/>
        <w:t xml:space="preserve">4.4.2. </w:t>
      </w:r>
      <w:r w:rsidRPr="00D07716">
        <w:rPr>
          <w:rFonts w:ascii="Tahoma" w:hAnsi="Tahoma" w:cs="Tahoma"/>
          <w:lang w:val="el-GR"/>
        </w:rPr>
        <w:t xml:space="preserve">Κατά την υπογραφή της σύμβασης ο κύριος ανάδοχος υποχρεούται να αναφέρει στην αναθέτουσα αρχή το όνομα, τα στοιχεία επικοινωνίας και τους νόμιμους εκπροσώπους των υπεργολάβων του, οι οποίοι συμμετέχουν στην εκτέλεση αυτής, εφόσον είναι γνωστά τη συγκεκριμένη χρονική στιγμή.  Επιπλέον, υποχρεούται να γνωστοποιεί στην αναθέτουσα αρχή κάθε αλλαγή των πληροφοριών αυτών, κατά τη διάρκεια της σύμβασης, καθώς και τις απαιτούμενες πληροφορίες σχετικά με κάθε νέο υπεργολάβο, τον οποίο ο κύριος ανάδοχος χρησιμοποιεί εν συνεχεία στην εν λόγω σύμβαση, </w:t>
      </w:r>
      <w:r w:rsidRPr="00D07716">
        <w:rPr>
          <w:rFonts w:ascii="Tahoma" w:hAnsi="Tahoma" w:cs="Tahoma"/>
          <w:szCs w:val="22"/>
          <w:lang w:val="el-GR"/>
        </w:rPr>
        <w:t>προσκομίζοντας τα σχετικά συμφωνητικά/δηλώσεις συνεργασίας</w:t>
      </w:r>
      <w:r w:rsidRPr="00D07716">
        <w:rPr>
          <w:rFonts w:ascii="Tahoma" w:hAnsi="Tahoma" w:cs="Tahoma"/>
          <w:lang w:val="el-GR"/>
        </w:rPr>
        <w:t>. Σε περίπτωση διακοπής της συνεργασίας του Αναδόχου με υπεργολάβο/ υπεργολάβους της σύμβασης, αυτός υποχρεούται σε άμεση γνωστοποίηση της διακοπής αυτής στην Αναθέτουσα Αρχή, οφείλει δε να διασφαλίσει την ομαλή εκτέλεση του τμήματος/ των τμημάτων της σύμβασης είτε από τον ίδιο, είτε από νέο υπεργολάβο τον οποίο θα γνωστοποιήσει στην αναθέτουσα αρχή κατά την ως άνω διαδικασία.</w:t>
      </w:r>
      <w:r w:rsidR="005E499B" w:rsidRPr="00D07716">
        <w:rPr>
          <w:rFonts w:ascii="Tahoma" w:hAnsi="Tahoma" w:cs="Tahoma"/>
          <w:lang w:val="el-GR"/>
        </w:rPr>
        <w:t xml:space="preserve"> Σε περίπτωση που ο ανάδοχος έχει στηριχθεί στις ικανότητες του υπεργολάβου όσον αφορά τη χρηματοοικονομική επάρκεια-τεχνική και επαγγελματική ικανότητα, σύμφωνα με τις απαιτήσεις της διακήρυξης, ο ανάδοχος υποχρεούται να προτείνει αντικαταστάτη. Για τον έλεγχο της συνδρομής των προϋποθέσεων στο πρόσωπο του νέου υπεργολάβου εφαρμόζονται αναλόγως οι διατάξεις της παρούσας για τον έλεγχο της συνδρομής των λόγων αποκλεισμού και των κριτηρίων επιλογής του.</w:t>
      </w:r>
      <w:r w:rsidRPr="00D07716">
        <w:rPr>
          <w:rFonts w:ascii="Tahoma" w:hAnsi="Tahoma" w:cs="Tahoma"/>
          <w:lang w:val="el-GR"/>
        </w:rPr>
        <w:t xml:space="preserve"> </w:t>
      </w:r>
    </w:p>
    <w:p w14:paraId="6ACE9229" w14:textId="77777777" w:rsidR="00D41FD6" w:rsidRPr="00D07716" w:rsidRDefault="00D41FD6">
      <w:pPr>
        <w:rPr>
          <w:rFonts w:ascii="Tahoma" w:hAnsi="Tahoma" w:cs="Tahoma"/>
          <w:lang w:val="el-GR"/>
        </w:rPr>
      </w:pPr>
      <w:r w:rsidRPr="00D07716">
        <w:rPr>
          <w:rFonts w:ascii="Tahoma" w:hAnsi="Tahoma" w:cs="Tahoma"/>
          <w:b/>
          <w:bCs/>
          <w:lang w:val="el-GR"/>
        </w:rPr>
        <w:t>4.4.3.</w:t>
      </w:r>
      <w:r w:rsidRPr="00D07716">
        <w:rPr>
          <w:rFonts w:ascii="Tahoma" w:hAnsi="Tahoma" w:cs="Tahoma"/>
          <w:lang w:val="el-GR"/>
        </w:rPr>
        <w:t xml:space="preserve"> Η αναθέτουσα αρχή επαληθεύει τη συνδρομή των λόγων αποκλεισμού για τους υπεργολάβους, όπως αυτοί περιγράφονται στην παράγραφο 2.2.3 και με τα αποδεικτικά μέσα της παραγράφου 2.2.9.2 της παρούσας, εφόσον το(α) τμήμα(τα) της σύμβασης, το(α) οποίο(α) ο ανάδοχος προτίθεται να αναθέσει υπό μορφή υπεργολαβίας σε τρίτους, υπερβαίνουν σωρευτικά  το ποσοστό του τριάντα τοις εκατό (30%) της συνολικής αξίας της σύμβασης. Επιπλέον,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ως άνω ποσοστού. </w:t>
      </w:r>
    </w:p>
    <w:p w14:paraId="11CA2BF4" w14:textId="77777777" w:rsidR="00D41FD6" w:rsidRPr="00D07716" w:rsidRDefault="00D41FD6">
      <w:pPr>
        <w:rPr>
          <w:rFonts w:ascii="Tahoma" w:hAnsi="Tahoma" w:cs="Tahoma"/>
          <w:lang w:val="el-GR"/>
        </w:rPr>
      </w:pPr>
      <w:r w:rsidRPr="00D07716">
        <w:rPr>
          <w:rFonts w:ascii="Tahoma" w:hAnsi="Tahoma" w:cs="Tahoma"/>
          <w:lang w:val="el-GR"/>
        </w:rPr>
        <w:t xml:space="preserve">Όταν από την ως άνω επαλήθευση προκύπτει ότι συντρέχουν λόγοι αποκλεισμού απαιτεί την αντικατάστασή του, κατά τα ειδικότερα αναφερόμενα στις παρ. 5 και 6 του άρθρου 131 του ν. 4412/2016. </w:t>
      </w:r>
    </w:p>
    <w:p w14:paraId="1404E943" w14:textId="77777777" w:rsidR="00D41FD6" w:rsidRPr="00D07716" w:rsidRDefault="00D41FD6">
      <w:pPr>
        <w:pStyle w:val="20"/>
        <w:rPr>
          <w:rFonts w:ascii="Tahoma" w:hAnsi="Tahoma" w:cs="Tahoma"/>
          <w:color w:val="auto"/>
          <w:lang w:val="el-GR"/>
        </w:rPr>
      </w:pPr>
      <w:bookmarkStart w:id="104" w:name="_Toc120716096"/>
      <w:r w:rsidRPr="00D07716">
        <w:rPr>
          <w:rFonts w:ascii="Tahoma" w:hAnsi="Tahoma" w:cs="Tahoma"/>
          <w:color w:val="auto"/>
          <w:lang w:val="el-GR"/>
        </w:rPr>
        <w:t>4.5</w:t>
      </w:r>
      <w:r w:rsidRPr="00D07716">
        <w:rPr>
          <w:rFonts w:ascii="Tahoma" w:hAnsi="Tahoma" w:cs="Tahoma"/>
          <w:color w:val="auto"/>
          <w:lang w:val="el-GR"/>
        </w:rPr>
        <w:tab/>
        <w:t>Τροποποίηση σύμβασης κατά τη διάρκειά της</w:t>
      </w:r>
      <w:bookmarkEnd w:id="104"/>
      <w:r w:rsidRPr="00D07716">
        <w:rPr>
          <w:rFonts w:ascii="Tahoma" w:hAnsi="Tahoma" w:cs="Tahoma"/>
          <w:color w:val="auto"/>
          <w:lang w:val="el-GR"/>
        </w:rPr>
        <w:t xml:space="preserve"> </w:t>
      </w:r>
    </w:p>
    <w:p w14:paraId="1B757CF8" w14:textId="77777777" w:rsidR="00FF2F18" w:rsidRPr="00D07716" w:rsidRDefault="00D41FD6" w:rsidP="00C96B4D">
      <w:pPr>
        <w:rPr>
          <w:rFonts w:ascii="Tahoma" w:hAnsi="Tahoma" w:cs="Tahoma"/>
          <w:i/>
          <w:iCs/>
          <w:spacing w:val="5"/>
          <w:kern w:val="1"/>
          <w:lang w:val="el-GR"/>
        </w:rPr>
      </w:pPr>
      <w:r w:rsidRPr="00D07716">
        <w:rPr>
          <w:rFonts w:ascii="Tahoma" w:hAnsi="Tahoma" w:cs="Tahoma"/>
          <w:lang w:val="el-GR"/>
        </w:rPr>
        <w:t>Η σύμβαση μπορεί να τροποποιείται κατά τη διάρκειά της, χωρίς να απαιτείται νέα διαδικασία σύναψης σύμβασης, σύμφωνα με τους όρους και τις προϋποθέσεις του άρθρου 132 του ν. 4412/2016</w:t>
      </w:r>
      <w:r w:rsidR="00A071FC" w:rsidRPr="00D07716">
        <w:rPr>
          <w:rFonts w:ascii="Tahoma" w:hAnsi="Tahoma" w:cs="Tahoma"/>
          <w:lang w:val="el-GR"/>
        </w:rPr>
        <w:t>,</w:t>
      </w:r>
      <w:r w:rsidRPr="00D07716">
        <w:rPr>
          <w:rFonts w:ascii="Tahoma" w:hAnsi="Tahoma" w:cs="Tahoma"/>
          <w:lang w:val="el-GR"/>
        </w:rPr>
        <w:t xml:space="preserve"> κατόπιν γνωμοδότησης </w:t>
      </w:r>
      <w:r w:rsidR="00A071FC" w:rsidRPr="00D07716">
        <w:rPr>
          <w:rFonts w:ascii="Tahoma" w:hAnsi="Tahoma" w:cs="Tahoma"/>
          <w:lang w:val="el-GR"/>
        </w:rPr>
        <w:t>του αρμοδίου οργάνου της αναθέτουσας αρχής</w:t>
      </w:r>
      <w:r w:rsidR="00C96B4D" w:rsidRPr="00D07716">
        <w:rPr>
          <w:rFonts w:ascii="Tahoma" w:hAnsi="Tahoma" w:cs="Tahoma"/>
          <w:lang w:val="el-GR"/>
        </w:rPr>
        <w:t>.</w:t>
      </w:r>
      <w:r w:rsidR="00A071FC" w:rsidRPr="00D07716">
        <w:rPr>
          <w:rFonts w:ascii="Tahoma" w:hAnsi="Tahoma" w:cs="Tahoma"/>
          <w:lang w:val="el-GR"/>
        </w:rPr>
        <w:t xml:space="preserve"> </w:t>
      </w:r>
    </w:p>
    <w:p w14:paraId="0547F078" w14:textId="77777777" w:rsidR="00F71838" w:rsidRPr="00D07716" w:rsidRDefault="5F22BD41" w:rsidP="005B5B60">
      <w:pPr>
        <w:spacing w:line="252" w:lineRule="auto"/>
        <w:rPr>
          <w:rFonts w:ascii="Tahoma" w:eastAsia="Tahoma" w:hAnsi="Tahoma" w:cs="Tahoma"/>
          <w:szCs w:val="22"/>
          <w:lang w:val="el-GR"/>
        </w:rPr>
      </w:pPr>
      <w:r w:rsidRPr="00D07716">
        <w:rPr>
          <w:rFonts w:ascii="Tahoma" w:hAnsi="Tahoma" w:cs="Tahoma"/>
          <w:lang w:val="el-GR"/>
        </w:rPr>
        <w:t xml:space="preserve">Μετά τη λύση της σύμβασης λόγω της έκπτωσης του αναδόχου, σύμφωνα με το άρθρο 203 του ν. 4412/2016 και την παράγραφο </w:t>
      </w:r>
      <w:r w:rsidR="49A334F4" w:rsidRPr="00D07716">
        <w:rPr>
          <w:rFonts w:ascii="Tahoma" w:hAnsi="Tahoma" w:cs="Tahoma"/>
          <w:lang w:val="el-GR"/>
        </w:rPr>
        <w:t>5</w:t>
      </w:r>
      <w:r w:rsidRPr="00D07716">
        <w:rPr>
          <w:rFonts w:ascii="Tahoma" w:hAnsi="Tahoma" w:cs="Tahoma"/>
          <w:lang w:val="el-GR"/>
        </w:rPr>
        <w:t>.</w:t>
      </w:r>
      <w:r w:rsidR="49A334F4" w:rsidRPr="00D07716">
        <w:rPr>
          <w:rFonts w:ascii="Tahoma" w:hAnsi="Tahoma" w:cs="Tahoma"/>
          <w:lang w:val="el-GR"/>
        </w:rPr>
        <w:t>2</w:t>
      </w:r>
      <w:r w:rsidRPr="00D07716">
        <w:rPr>
          <w:rFonts w:ascii="Tahoma" w:hAnsi="Tahoma" w:cs="Tahoma"/>
          <w:lang w:val="el-GR"/>
        </w:rPr>
        <w:t>. της παρούσας, όπως και σε περίπτωση καταγγελίας για όλους λόγους της παραγράφου 4.6, πλην αυτού της περ. (α), η αναθέτουσα αρχή δύναται να προσκαλέσει τον/τους επόμενο/</w:t>
      </w:r>
      <w:proofErr w:type="spellStart"/>
      <w:r w:rsidRPr="00D07716">
        <w:rPr>
          <w:rFonts w:ascii="Tahoma" w:hAnsi="Tahoma" w:cs="Tahoma"/>
          <w:lang w:val="el-GR"/>
        </w:rPr>
        <w:t>ους</w:t>
      </w:r>
      <w:proofErr w:type="spellEnd"/>
      <w:r w:rsidRPr="00D07716">
        <w:rPr>
          <w:rFonts w:ascii="Tahoma" w:hAnsi="Tahoma" w:cs="Tahoma"/>
          <w:lang w:val="el-GR"/>
        </w:rPr>
        <w:t>, κατά σειρά κατάταξης οικονομικό φορέα που συμμετέχει-</w:t>
      </w:r>
      <w:proofErr w:type="spellStart"/>
      <w:r w:rsidRPr="00D07716">
        <w:rPr>
          <w:rFonts w:ascii="Tahoma" w:hAnsi="Tahoma" w:cs="Tahoma"/>
          <w:lang w:val="el-GR"/>
        </w:rPr>
        <w:t>ουν</w:t>
      </w:r>
      <w:proofErr w:type="spellEnd"/>
      <w:r w:rsidRPr="00D07716">
        <w:rPr>
          <w:rFonts w:ascii="Tahoma" w:hAnsi="Tahoma" w:cs="Tahoma"/>
          <w:lang w:val="el-GR"/>
        </w:rPr>
        <w:t xml:space="preserve"> στην παρούσα διαδικασία ανάθεσης της συγκεκριμένης σύμβασης και να του/τους προτείνει να αναλάβει/</w:t>
      </w:r>
      <w:proofErr w:type="spellStart"/>
      <w:r w:rsidRPr="00D07716">
        <w:rPr>
          <w:rFonts w:ascii="Tahoma" w:hAnsi="Tahoma" w:cs="Tahoma"/>
          <w:lang w:val="el-GR"/>
        </w:rPr>
        <w:t>ουν</w:t>
      </w:r>
      <w:proofErr w:type="spellEnd"/>
      <w:r w:rsidRPr="00D07716">
        <w:rPr>
          <w:rFonts w:ascii="Tahoma" w:hAnsi="Tahoma" w:cs="Tahoma"/>
          <w:lang w:val="el-GR"/>
        </w:rPr>
        <w:t xml:space="preserve"> το ανεκτέλεστο αντικείμενο της σύμβασης, με τους ίδιους όρους και προϋποθέσεις και σε τίμημα που δεν θα υπερβαίνει την προσφορά που είχε υποβάλει ο έκπτωτος (ρήτρα υποκατάστασης)</w:t>
      </w:r>
      <w:r w:rsidR="1C41D988" w:rsidRPr="00D07716">
        <w:rPr>
          <w:rFonts w:ascii="Tahoma" w:hAnsi="Tahoma" w:cs="Tahoma"/>
          <w:lang w:val="el-GR"/>
        </w:rPr>
        <w:t>.</w:t>
      </w:r>
      <w:r w:rsidRPr="00D07716">
        <w:rPr>
          <w:rFonts w:ascii="Tahoma" w:hAnsi="Tahoma" w:cs="Tahoma"/>
          <w:lang w:val="el-GR"/>
        </w:rPr>
        <w:t xml:space="preserve"> Η σύμβαση συνάπτεται, εφόσον εντός της </w:t>
      </w:r>
      <w:proofErr w:type="spellStart"/>
      <w:r w:rsidRPr="00D07716">
        <w:rPr>
          <w:rFonts w:ascii="Tahoma" w:hAnsi="Tahoma" w:cs="Tahoma"/>
          <w:lang w:val="el-GR"/>
        </w:rPr>
        <w:t>τεθείσας</w:t>
      </w:r>
      <w:proofErr w:type="spellEnd"/>
      <w:r w:rsidRPr="00D07716">
        <w:rPr>
          <w:rFonts w:ascii="Tahoma" w:hAnsi="Tahoma" w:cs="Tahoma"/>
          <w:lang w:val="el-GR"/>
        </w:rPr>
        <w:t xml:space="preserve"> προθεσμίας περιέλθει στην αναθέτουσα αρχή έγγραφη και ανεπιφύλακτη αποδοχή της. Η άπρακτη πάροδος της προθεσμίας θεωρείται ως απόρριψη της πρότασης. Αν αυτός δεν δεχθεί την πρόταση σύναψης σύμβασης, η αναθέτουσα αρχή προσκαλεί τον επόμενο υποψήφιο κατά σειρά κατάταξης, ακολουθώντας κατά τα λοιπά την ίδια διαδικασία.</w:t>
      </w:r>
    </w:p>
    <w:p w14:paraId="1E92490D" w14:textId="31350B79" w:rsidR="33F3C37B" w:rsidRPr="00D07716" w:rsidRDefault="33F3C37B" w:rsidP="33F3C37B">
      <w:pPr>
        <w:rPr>
          <w:rFonts w:ascii="Tahoma" w:hAnsi="Tahoma" w:cs="Tahoma"/>
          <w:szCs w:val="22"/>
          <w:lang w:val="el-GR"/>
        </w:rPr>
      </w:pPr>
    </w:p>
    <w:p w14:paraId="6D09426C" w14:textId="77777777" w:rsidR="00D41FD6" w:rsidRPr="00D07716" w:rsidRDefault="00D41FD6">
      <w:pPr>
        <w:pStyle w:val="20"/>
        <w:rPr>
          <w:rFonts w:ascii="Tahoma" w:hAnsi="Tahoma" w:cs="Tahoma"/>
          <w:color w:val="auto"/>
          <w:lang w:val="el-GR"/>
        </w:rPr>
      </w:pPr>
      <w:bookmarkStart w:id="105" w:name="_Toc120716097"/>
      <w:r w:rsidRPr="00D07716">
        <w:rPr>
          <w:rFonts w:ascii="Tahoma" w:hAnsi="Tahoma" w:cs="Tahoma"/>
          <w:color w:val="auto"/>
          <w:lang w:val="el-GR"/>
        </w:rPr>
        <w:t>4.6</w:t>
      </w:r>
      <w:r w:rsidRPr="00D07716">
        <w:rPr>
          <w:rFonts w:ascii="Tahoma" w:hAnsi="Tahoma" w:cs="Tahoma"/>
          <w:color w:val="auto"/>
          <w:lang w:val="el-GR"/>
        </w:rPr>
        <w:tab/>
        <w:t>Δικαίωμα μονομερούς λύσης της σύμβασης</w:t>
      </w:r>
      <w:bookmarkEnd w:id="105"/>
      <w:r w:rsidRPr="00D07716">
        <w:rPr>
          <w:rFonts w:ascii="Tahoma" w:hAnsi="Tahoma" w:cs="Tahoma"/>
          <w:color w:val="auto"/>
          <w:lang w:val="el-GR"/>
        </w:rPr>
        <w:t xml:space="preserve"> </w:t>
      </w:r>
    </w:p>
    <w:p w14:paraId="17462D1C" w14:textId="77777777" w:rsidR="00D41FD6" w:rsidRPr="00D07716" w:rsidRDefault="00D41FD6">
      <w:pPr>
        <w:rPr>
          <w:rFonts w:ascii="Tahoma" w:hAnsi="Tahoma" w:cs="Tahoma"/>
          <w:lang w:val="el-GR"/>
        </w:rPr>
      </w:pPr>
      <w:r w:rsidRPr="00D07716">
        <w:rPr>
          <w:rFonts w:ascii="Tahoma" w:hAnsi="Tahoma" w:cs="Tahoma"/>
          <w:b/>
          <w:lang w:val="el-GR"/>
        </w:rPr>
        <w:t>4.6.1.</w:t>
      </w:r>
      <w:r w:rsidRPr="00D07716">
        <w:rPr>
          <w:rFonts w:ascii="Tahoma" w:hAnsi="Tahoma" w:cs="Tahoma"/>
          <w:lang w:val="el-GR"/>
        </w:rPr>
        <w:t xml:space="preserve"> 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14:paraId="7A3D5905" w14:textId="77777777" w:rsidR="00D41FD6" w:rsidRPr="00D07716" w:rsidRDefault="00D41FD6">
      <w:pPr>
        <w:rPr>
          <w:rFonts w:ascii="Tahoma" w:hAnsi="Tahoma" w:cs="Tahoma"/>
          <w:lang w:val="el-GR"/>
        </w:rPr>
      </w:pPr>
      <w:r w:rsidRPr="00D07716">
        <w:rPr>
          <w:rFonts w:ascii="Tahoma" w:hAnsi="Tahoma" w:cs="Tahoma"/>
          <w:lang w:val="el-GR"/>
        </w:rPr>
        <w:lastRenderedPageBreak/>
        <w:t xml:space="preserve">α) η σύμβαση έχει υποστεί ουσιώδη τροποποίηση, κατά την έννοια της παρ. 4 του άρθρου 132 του ν. 4412/2016, που θα απαιτούσε νέα διαδικασία σύναψης σύμβασης </w:t>
      </w:r>
    </w:p>
    <w:p w14:paraId="1E8D0A75" w14:textId="77777777" w:rsidR="00D41FD6" w:rsidRPr="00D07716" w:rsidRDefault="00D41FD6">
      <w:pPr>
        <w:rPr>
          <w:rFonts w:ascii="Tahoma" w:hAnsi="Tahoma" w:cs="Tahoma"/>
          <w:lang w:val="el-GR"/>
        </w:rPr>
      </w:pPr>
      <w:r w:rsidRPr="00D07716">
        <w:rPr>
          <w:rFonts w:ascii="Tahoma" w:hAnsi="Tahoma" w:cs="Tahoma"/>
          <w:lang w:val="el-GR"/>
        </w:rPr>
        <w:t>β) ο ανάδοχος, κατά το χρόνο της ανάθεσης της σύμβασης, τελούσε σε μια από τις καταστάσεις που αναφέρονται στην παράγραφο 2.2.3.1 και, ως εκ τούτου, θα έπρεπε να έχει αποκλειστεί από τη διαδικασία σύναψης της σύμβασης,</w:t>
      </w:r>
    </w:p>
    <w:p w14:paraId="23D6E4E0" w14:textId="77777777" w:rsidR="00D41FD6" w:rsidRPr="00D07716" w:rsidRDefault="00D41FD6">
      <w:pPr>
        <w:rPr>
          <w:rFonts w:ascii="Tahoma" w:hAnsi="Tahoma" w:cs="Tahoma"/>
          <w:szCs w:val="22"/>
          <w:lang w:val="el-GR"/>
        </w:rPr>
      </w:pPr>
      <w:r w:rsidRPr="00D07716">
        <w:rPr>
          <w:rFonts w:ascii="Tahoma" w:hAnsi="Tahoma" w:cs="Tahoma"/>
          <w:szCs w:val="22"/>
          <w:lang w:val="el-GR"/>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14:paraId="06172BF6" w14:textId="27CD180D" w:rsidR="003B030A" w:rsidRPr="00D07716" w:rsidRDefault="5F22BD41" w:rsidP="33F3C37B">
      <w:pPr>
        <w:rPr>
          <w:rFonts w:ascii="Tahoma" w:hAnsi="Tahoma" w:cs="Tahoma"/>
          <w:lang w:val="el-GR"/>
        </w:rPr>
      </w:pPr>
      <w:r w:rsidRPr="00D07716">
        <w:rPr>
          <w:rFonts w:ascii="Tahoma" w:hAnsi="Tahoma" w:cs="Tahoma"/>
          <w:lang w:val="el-GR"/>
        </w:rPr>
        <w:t>δ) ο ανάδοχος καταδικαστεί αμετάκλητα, κατά τη διάρκεια εκτέλεσης της σύμβασης, για ένα από τα αδικήματα που αναφέρονται στην παρ. 2.2.3.1 της παρούσας</w:t>
      </w:r>
      <w:r w:rsidR="64E8EAEC" w:rsidRPr="00D07716">
        <w:rPr>
          <w:rFonts w:ascii="Tahoma" w:hAnsi="Tahoma" w:cs="Tahoma"/>
          <w:lang w:val="el-GR"/>
        </w:rPr>
        <w:t>.</w:t>
      </w:r>
    </w:p>
    <w:p w14:paraId="31D2B948" w14:textId="77777777" w:rsidR="004C6362" w:rsidRPr="00D07716" w:rsidRDefault="004C6362" w:rsidP="004C6362">
      <w:pPr>
        <w:rPr>
          <w:rFonts w:ascii="Tahoma" w:hAnsi="Tahoma" w:cs="Tahoma"/>
          <w:lang w:val="el-GR"/>
        </w:rPr>
      </w:pPr>
      <w:r w:rsidRPr="00D07716">
        <w:rPr>
          <w:rFonts w:ascii="Tahoma" w:hAnsi="Tahoma" w:cs="Tahoma"/>
          <w:lang w:val="el-GR"/>
        </w:rPr>
        <w:t xml:space="preserve">ε) ο ανάδοχος πτωχεύσει ή υπαχθεί σε διαδικασία ειδικής εκκαθάρισης ή τεθεί υπό αναγκαστική διαχείριση από εκκαθαριστή ή από το δικαστήριο ή υπαχθεί σε διαδικασία πτωχευτικού συμβιβασμού ή αναστείλει τις επιχειρηματικές του δραστηριότητες ή υπαχθεί σε διαδικασία εξυγίανσης και δεν τηρεί τους όρους αυτής ή εάν βρεθεί σε οποιαδήποτε ανάλογη κατάσταση, </w:t>
      </w:r>
      <w:proofErr w:type="spellStart"/>
      <w:r w:rsidRPr="00D07716">
        <w:rPr>
          <w:rFonts w:ascii="Tahoma" w:hAnsi="Tahoma" w:cs="Tahoma"/>
          <w:lang w:val="el-GR"/>
        </w:rPr>
        <w:t>προκύπτουσα</w:t>
      </w:r>
      <w:proofErr w:type="spellEnd"/>
      <w:r w:rsidRPr="00D07716">
        <w:rPr>
          <w:rFonts w:ascii="Tahoma" w:hAnsi="Tahoma" w:cs="Tahoma"/>
          <w:lang w:val="el-GR"/>
        </w:rPr>
        <w:t xml:space="preserve"> από παρόμοια διαδικασία, προβλεπόμενη σε εθνικές διατάξεις νόμου. Η αναθέτουσα αρχή μπορεί να μην καταγγείλει τη σύμβαση, υπό την προϋπόθεση ότι ο ανάδοχος ο οποίος θα βρεθεί σε μία εκ των καταστάσεων που αναφέρονται στην περίπτωση αυτή αποδεικνύει ότι είναι σε θέση να εκτελέσει τη σύμβαση, λαμβάνοντας υπόψη τις ισχύουσες διατάξεις και τα μέτρα για τη συνέχιση της επιχειρηματικής του λειτουργίας.</w:t>
      </w:r>
    </w:p>
    <w:p w14:paraId="7C1AD865" w14:textId="623422C8" w:rsidR="004C6362" w:rsidRPr="00D07716" w:rsidRDefault="004C6362" w:rsidP="004C6362">
      <w:pPr>
        <w:rPr>
          <w:rFonts w:ascii="Tahoma" w:hAnsi="Tahoma" w:cs="Tahoma"/>
          <w:lang w:val="el-GR"/>
        </w:rPr>
      </w:pPr>
      <w:proofErr w:type="spellStart"/>
      <w:r w:rsidRPr="00D07716">
        <w:rPr>
          <w:rFonts w:ascii="Tahoma" w:hAnsi="Tahoma" w:cs="Tahoma"/>
          <w:lang w:val="el-GR"/>
        </w:rPr>
        <w:t>στ</w:t>
      </w:r>
      <w:proofErr w:type="spellEnd"/>
      <w:r w:rsidRPr="00D07716">
        <w:rPr>
          <w:rFonts w:ascii="Tahoma" w:hAnsi="Tahoma" w:cs="Tahoma"/>
          <w:lang w:val="el-GR"/>
        </w:rPr>
        <w:t xml:space="preserve">) ο ανάδοχος παραβεί αποδεδειγμένα τις υποχρεώσεις του που απορρέουν από την δέσμευση ακεραιότητας της παρ. </w:t>
      </w:r>
      <w:r w:rsidRPr="00D07716">
        <w:rPr>
          <w:rFonts w:ascii="Tahoma" w:hAnsi="Tahoma" w:cs="Tahoma"/>
          <w:u w:val="single"/>
          <w:lang w:val="el-GR"/>
        </w:rPr>
        <w:fldChar w:fldCharType="begin"/>
      </w:r>
      <w:r w:rsidRPr="00D07716">
        <w:rPr>
          <w:rFonts w:ascii="Tahoma" w:hAnsi="Tahoma" w:cs="Tahoma"/>
          <w:u w:val="single"/>
          <w:lang w:val="el-GR"/>
        </w:rPr>
        <w:instrText xml:space="preserve"> REF _Ref119666682 \h  \* MERGEFORMAT </w:instrText>
      </w:r>
      <w:r w:rsidRPr="00D07716">
        <w:rPr>
          <w:rFonts w:ascii="Tahoma" w:hAnsi="Tahoma" w:cs="Tahoma"/>
          <w:u w:val="single"/>
          <w:lang w:val="el-GR"/>
        </w:rPr>
      </w:r>
      <w:r w:rsidRPr="00D07716">
        <w:rPr>
          <w:rFonts w:ascii="Tahoma" w:hAnsi="Tahoma" w:cs="Tahoma"/>
          <w:u w:val="single"/>
          <w:lang w:val="el-GR"/>
        </w:rPr>
        <w:fldChar w:fldCharType="separate"/>
      </w:r>
      <w:r w:rsidR="00C82D5F" w:rsidRPr="00C82D5F">
        <w:rPr>
          <w:rFonts w:ascii="Tahoma" w:hAnsi="Tahoma" w:cs="Tahoma"/>
          <w:u w:val="single"/>
          <w:lang w:val="el-GR"/>
        </w:rPr>
        <w:t>4.3</w:t>
      </w:r>
      <w:r w:rsidR="00C82D5F" w:rsidRPr="00D07716">
        <w:rPr>
          <w:rFonts w:ascii="Tahoma" w:hAnsi="Tahoma" w:cs="Tahoma"/>
          <w:lang w:val="el-GR"/>
        </w:rPr>
        <w:tab/>
        <w:t>Όροι εκτέλεσης της σύμβασης</w:t>
      </w:r>
      <w:r w:rsidRPr="00D07716">
        <w:rPr>
          <w:rFonts w:ascii="Tahoma" w:hAnsi="Tahoma" w:cs="Tahoma"/>
          <w:u w:val="single"/>
          <w:lang w:val="el-GR"/>
        </w:rPr>
        <w:fldChar w:fldCharType="end"/>
      </w:r>
      <w:r w:rsidRPr="00D07716">
        <w:rPr>
          <w:rFonts w:ascii="Tahoma" w:hAnsi="Tahoma" w:cs="Tahoma"/>
          <w:lang w:val="el-GR"/>
        </w:rPr>
        <w:t xml:space="preserve"> της παρούσας, ως αναλυτικά περιγράφεται στο </w:t>
      </w:r>
      <w:r w:rsidRPr="00D07716">
        <w:rPr>
          <w:rFonts w:ascii="Tahoma" w:hAnsi="Tahoma" w:cs="Tahoma"/>
          <w:u w:val="single"/>
          <w:cs/>
          <w:lang w:val="el-GR"/>
        </w:rPr>
        <w:t>‎</w:t>
      </w:r>
      <w:r w:rsidRPr="00D07716">
        <w:rPr>
          <w:rFonts w:ascii="Tahoma" w:hAnsi="Tahoma" w:cs="Tahoma"/>
          <w:u w:val="single"/>
          <w:cs/>
          <w:lang w:val="el-GR"/>
        </w:rPr>
        <w:fldChar w:fldCharType="begin"/>
      </w:r>
      <w:r w:rsidRPr="00D07716">
        <w:rPr>
          <w:rFonts w:ascii="Tahoma" w:hAnsi="Tahoma" w:cs="Tahoma"/>
          <w:u w:val="single"/>
          <w:lang w:val="el-GR"/>
        </w:rPr>
        <w:instrText xml:space="preserve"> </w:instrText>
      </w:r>
      <w:r w:rsidRPr="00D07716">
        <w:rPr>
          <w:rFonts w:ascii="Tahoma" w:hAnsi="Tahoma" w:cs="Tahoma"/>
          <w:u w:val="single"/>
          <w:cs/>
          <w:lang w:val="el-GR"/>
        </w:rPr>
        <w:instrText>REF _Ref118477993 \h</w:instrText>
      </w:r>
      <w:r w:rsidRPr="00D07716">
        <w:rPr>
          <w:rFonts w:ascii="Tahoma" w:hAnsi="Tahoma" w:cs="Tahoma"/>
          <w:u w:val="single"/>
          <w:lang w:val="el-GR"/>
        </w:rPr>
        <w:instrText xml:space="preserve">  \* MERGEFORMAT </w:instrText>
      </w:r>
      <w:r w:rsidRPr="00D07716">
        <w:rPr>
          <w:rFonts w:ascii="Tahoma" w:hAnsi="Tahoma" w:cs="Tahoma"/>
          <w:u w:val="single"/>
          <w:cs/>
          <w:lang w:val="el-GR"/>
        </w:rPr>
      </w:r>
      <w:r w:rsidRPr="00D07716">
        <w:rPr>
          <w:rFonts w:ascii="Tahoma" w:hAnsi="Tahoma" w:cs="Tahoma"/>
          <w:u w:val="single"/>
          <w:cs/>
          <w:lang w:val="el-GR"/>
        </w:rPr>
        <w:fldChar w:fldCharType="separate"/>
      </w:r>
      <w:r w:rsidR="00C82D5F" w:rsidRPr="00C82D5F">
        <w:rPr>
          <w:rFonts w:ascii="Tahoma" w:eastAsia="Arial" w:hAnsi="Tahoma" w:cs="Tahoma"/>
          <w:u w:val="single"/>
          <w:lang w:val="el-GR"/>
        </w:rPr>
        <w:t>ΠΑΡΑΡΤΗΜΑ IX – Ρήτρα Ακεραιότητας</w:t>
      </w:r>
      <w:r w:rsidRPr="00D07716">
        <w:rPr>
          <w:rFonts w:ascii="Tahoma" w:hAnsi="Tahoma" w:cs="Tahoma"/>
          <w:u w:val="single"/>
          <w:cs/>
          <w:lang w:val="el-GR"/>
        </w:rPr>
        <w:fldChar w:fldCharType="end"/>
      </w:r>
      <w:r w:rsidRPr="00D07716">
        <w:rPr>
          <w:rFonts w:ascii="Tahoma" w:hAnsi="Tahoma" w:cs="Tahoma"/>
          <w:cs/>
          <w:lang w:val="el-GR"/>
        </w:rPr>
        <w:t xml:space="preserve"> </w:t>
      </w:r>
      <w:r w:rsidRPr="00D07716">
        <w:rPr>
          <w:rFonts w:ascii="Tahoma" w:hAnsi="Tahoma" w:cs="Tahoma"/>
          <w:lang w:val="el-GR"/>
        </w:rPr>
        <w:t>και θα περιληφθεί στη σύμβαση.</w:t>
      </w:r>
    </w:p>
    <w:p w14:paraId="0220726F" w14:textId="77777777" w:rsidR="004C6362" w:rsidRPr="00D07716" w:rsidRDefault="004C6362" w:rsidP="33F3C37B">
      <w:pPr>
        <w:rPr>
          <w:rFonts w:ascii="Tahoma" w:hAnsi="Tahoma" w:cs="Tahoma"/>
          <w:lang w:val="el-GR"/>
        </w:rPr>
      </w:pPr>
    </w:p>
    <w:p w14:paraId="41FE33E4" w14:textId="77777777" w:rsidR="00D41FD6" w:rsidRPr="00D07716" w:rsidRDefault="00D41FD6">
      <w:pPr>
        <w:pStyle w:val="1"/>
        <w:rPr>
          <w:rFonts w:ascii="Tahoma" w:hAnsi="Tahoma" w:cs="Tahoma"/>
          <w:color w:val="auto"/>
          <w:lang w:val="el-GR"/>
        </w:rPr>
      </w:pPr>
      <w:bookmarkStart w:id="106" w:name="_Toc120716098"/>
      <w:r w:rsidRPr="00D07716">
        <w:rPr>
          <w:rFonts w:ascii="Tahoma" w:hAnsi="Tahoma" w:cs="Tahoma"/>
          <w:color w:val="auto"/>
          <w:lang w:val="el-GR"/>
        </w:rPr>
        <w:lastRenderedPageBreak/>
        <w:t>5.</w:t>
      </w:r>
      <w:r w:rsidRPr="00D07716">
        <w:rPr>
          <w:rFonts w:ascii="Tahoma" w:hAnsi="Tahoma" w:cs="Tahoma"/>
          <w:color w:val="auto"/>
          <w:lang w:val="el-GR"/>
        </w:rPr>
        <w:tab/>
        <w:t>ΕΙΔΙΚΟΙ ΟΡΟΙ ΕΚΤΕΛΕΣΗΣ ΤΗΣ ΣΥΜΒΑΣΗΣ</w:t>
      </w:r>
      <w:bookmarkEnd w:id="106"/>
      <w:r w:rsidRPr="00D07716">
        <w:rPr>
          <w:rFonts w:ascii="Tahoma" w:hAnsi="Tahoma" w:cs="Tahoma"/>
          <w:color w:val="auto"/>
          <w:lang w:val="el-GR"/>
        </w:rPr>
        <w:t xml:space="preserve"> </w:t>
      </w:r>
    </w:p>
    <w:p w14:paraId="50197C28" w14:textId="77777777" w:rsidR="00D41FD6" w:rsidRPr="00D07716" w:rsidRDefault="23FCAD9F">
      <w:pPr>
        <w:pStyle w:val="20"/>
        <w:rPr>
          <w:rFonts w:ascii="Tahoma" w:hAnsi="Tahoma" w:cs="Tahoma"/>
          <w:color w:val="auto"/>
          <w:lang w:val="el-GR"/>
        </w:rPr>
      </w:pPr>
      <w:bookmarkStart w:id="107" w:name="_Toc120716099"/>
      <w:r w:rsidRPr="00D07716">
        <w:rPr>
          <w:rFonts w:ascii="Tahoma" w:hAnsi="Tahoma" w:cs="Tahoma"/>
          <w:color w:val="auto"/>
          <w:lang w:val="el-GR"/>
        </w:rPr>
        <w:t>5.1</w:t>
      </w:r>
      <w:r w:rsidR="00D41FD6" w:rsidRPr="00D07716">
        <w:rPr>
          <w:rFonts w:ascii="Tahoma" w:hAnsi="Tahoma" w:cs="Tahoma"/>
          <w:color w:val="auto"/>
          <w:lang w:val="el-GR"/>
        </w:rPr>
        <w:tab/>
      </w:r>
      <w:r w:rsidRPr="00D07716">
        <w:rPr>
          <w:rFonts w:ascii="Tahoma" w:hAnsi="Tahoma" w:cs="Tahoma"/>
          <w:color w:val="auto"/>
          <w:lang w:val="el-GR"/>
        </w:rPr>
        <w:t>Τρόπος πληρωμής</w:t>
      </w:r>
      <w:bookmarkEnd w:id="107"/>
    </w:p>
    <w:p w14:paraId="351180C3" w14:textId="3294CB88" w:rsidR="005558E2" w:rsidRPr="00D07716" w:rsidRDefault="00D41FD6">
      <w:pPr>
        <w:rPr>
          <w:rFonts w:ascii="Tahoma" w:hAnsi="Tahoma" w:cs="Tahoma"/>
          <w:lang w:val="el-GR"/>
        </w:rPr>
      </w:pPr>
      <w:r w:rsidRPr="00D07716">
        <w:rPr>
          <w:rFonts w:ascii="Tahoma" w:hAnsi="Tahoma" w:cs="Tahoma"/>
          <w:b/>
          <w:bCs/>
          <w:lang w:val="el-GR"/>
        </w:rPr>
        <w:t>5.1.1.</w:t>
      </w:r>
      <w:r w:rsidRPr="00D07716">
        <w:rPr>
          <w:rFonts w:ascii="Tahoma" w:hAnsi="Tahoma" w:cs="Tahoma"/>
          <w:lang w:val="el-GR"/>
        </w:rPr>
        <w:t xml:space="preserve"> </w:t>
      </w:r>
      <w:r w:rsidR="00E17624" w:rsidRPr="00D07716">
        <w:rPr>
          <w:rFonts w:ascii="Tahoma" w:hAnsi="Tahoma" w:cs="Tahoma"/>
          <w:lang w:val="el-GR"/>
        </w:rPr>
        <w:t xml:space="preserve">Η πληρωμή του αναδόχου </w:t>
      </w:r>
      <w:r w:rsidR="00894BCB" w:rsidRPr="00D07716">
        <w:rPr>
          <w:rFonts w:ascii="Tahoma" w:hAnsi="Tahoma" w:cs="Tahoma"/>
          <w:lang w:val="el-GR"/>
        </w:rPr>
        <w:t xml:space="preserve">θα πραγματοποιείται </w:t>
      </w:r>
      <w:r w:rsidR="005558E2" w:rsidRPr="00D07716">
        <w:rPr>
          <w:rFonts w:ascii="Tahoma" w:hAnsi="Tahoma" w:cs="Tahoma"/>
          <w:lang w:val="el-GR"/>
        </w:rPr>
        <w:t>τμηματικά με τον ακόλουθο τρόπο</w:t>
      </w:r>
      <w:r w:rsidR="00973EEE" w:rsidRPr="00D07716">
        <w:rPr>
          <w:rFonts w:ascii="Tahoma" w:hAnsi="Tahoma" w:cs="Tahoma"/>
          <w:lang w:val="el-GR"/>
        </w:rPr>
        <w:t xml:space="preserve"> και μετά την έγκριση και παραλαβή των παραδοτέων της σύμβασης, όπως αυτά ορίζονται στο Παράρτημα Ι της παρούσας</w:t>
      </w:r>
      <w:r w:rsidR="005558E2" w:rsidRPr="00D07716">
        <w:rPr>
          <w:rFonts w:ascii="Tahoma" w:hAnsi="Tahoma" w:cs="Tahoma"/>
          <w:lang w:val="el-GR"/>
        </w:rPr>
        <w:t xml:space="preserve">: </w:t>
      </w:r>
    </w:p>
    <w:p w14:paraId="4A599CEC" w14:textId="536557D7" w:rsidR="005558E2" w:rsidRPr="00D07716" w:rsidRDefault="00236542" w:rsidP="0066076E">
      <w:pPr>
        <w:pStyle w:val="afb"/>
        <w:numPr>
          <w:ilvl w:val="0"/>
          <w:numId w:val="104"/>
        </w:numPr>
        <w:rPr>
          <w:rFonts w:ascii="Tahoma" w:hAnsi="Tahoma" w:cs="Tahoma"/>
          <w:lang w:val="el-GR"/>
        </w:rPr>
      </w:pPr>
      <w:bookmarkStart w:id="108" w:name="_Hlk116920184"/>
      <w:r w:rsidRPr="00D07716">
        <w:rPr>
          <w:rFonts w:ascii="Tahoma" w:hAnsi="Tahoma" w:cs="Tahoma"/>
          <w:lang w:val="el-GR"/>
        </w:rPr>
        <w:t>Κ</w:t>
      </w:r>
      <w:r w:rsidR="005558E2" w:rsidRPr="00D07716">
        <w:rPr>
          <w:rFonts w:ascii="Tahoma" w:hAnsi="Tahoma" w:cs="Tahoma"/>
          <w:lang w:val="el-GR"/>
        </w:rPr>
        <w:t>αταβολή τ</w:t>
      </w:r>
      <w:r w:rsidRPr="00D07716">
        <w:rPr>
          <w:rFonts w:ascii="Tahoma" w:hAnsi="Tahoma" w:cs="Tahoma"/>
          <w:lang w:val="el-GR"/>
        </w:rPr>
        <w:t xml:space="preserve">ου </w:t>
      </w:r>
      <w:r w:rsidRPr="00D07716">
        <w:rPr>
          <w:rFonts w:ascii="Tahoma" w:hAnsi="Tahoma" w:cs="Tahoma"/>
          <w:b/>
          <w:bCs/>
          <w:lang w:val="el-GR"/>
        </w:rPr>
        <w:t>είκοσι</w:t>
      </w:r>
      <w:r w:rsidR="005558E2" w:rsidRPr="00D07716">
        <w:rPr>
          <w:rFonts w:ascii="Tahoma" w:hAnsi="Tahoma" w:cs="Tahoma"/>
          <w:b/>
          <w:bCs/>
          <w:lang w:val="el-GR"/>
        </w:rPr>
        <w:t xml:space="preserve"> τοις εκατό (</w:t>
      </w:r>
      <w:r w:rsidRPr="00D07716">
        <w:rPr>
          <w:rFonts w:ascii="Tahoma" w:hAnsi="Tahoma" w:cs="Tahoma"/>
          <w:b/>
          <w:bCs/>
          <w:lang w:val="el-GR"/>
        </w:rPr>
        <w:t>2</w:t>
      </w:r>
      <w:r w:rsidR="005558E2" w:rsidRPr="00D07716">
        <w:rPr>
          <w:rFonts w:ascii="Tahoma" w:hAnsi="Tahoma" w:cs="Tahoma"/>
          <w:b/>
          <w:bCs/>
          <w:lang w:val="el-GR"/>
        </w:rPr>
        <w:t>0,00%)</w:t>
      </w:r>
      <w:r w:rsidR="005558E2" w:rsidRPr="00D07716">
        <w:rPr>
          <w:rFonts w:ascii="Tahoma" w:hAnsi="Tahoma" w:cs="Tahoma"/>
          <w:lang w:val="el-GR"/>
        </w:rPr>
        <w:t xml:space="preserve"> του συμβατικού τιμήματος, </w:t>
      </w:r>
      <w:r w:rsidRPr="00D07716">
        <w:rPr>
          <w:rFonts w:ascii="Tahoma" w:hAnsi="Tahoma" w:cs="Tahoma"/>
          <w:lang w:val="el-GR"/>
        </w:rPr>
        <w:t>με την ποιοτική και ποσοτική παραλαβή της Φάση 1 της Σύμβασης,</w:t>
      </w:r>
    </w:p>
    <w:bookmarkEnd w:id="108"/>
    <w:p w14:paraId="4A73A9A9" w14:textId="32302E48" w:rsidR="00C22DAC" w:rsidRPr="00D07716" w:rsidRDefault="00236542" w:rsidP="0066076E">
      <w:pPr>
        <w:pStyle w:val="afb"/>
        <w:numPr>
          <w:ilvl w:val="0"/>
          <w:numId w:val="104"/>
        </w:numPr>
        <w:rPr>
          <w:rFonts w:ascii="Tahoma" w:hAnsi="Tahoma" w:cs="Tahoma"/>
          <w:lang w:val="el-GR"/>
        </w:rPr>
      </w:pPr>
      <w:r w:rsidRPr="00D07716">
        <w:rPr>
          <w:rFonts w:ascii="Tahoma" w:hAnsi="Tahoma" w:cs="Tahoma"/>
          <w:lang w:val="el-GR"/>
        </w:rPr>
        <w:t>Κ</w:t>
      </w:r>
      <w:r w:rsidR="005558E2" w:rsidRPr="00D07716">
        <w:rPr>
          <w:rFonts w:ascii="Tahoma" w:hAnsi="Tahoma" w:cs="Tahoma"/>
          <w:lang w:val="el-GR"/>
        </w:rPr>
        <w:t xml:space="preserve">αταβολή </w:t>
      </w:r>
      <w:r w:rsidRPr="00D07716">
        <w:rPr>
          <w:rFonts w:ascii="Tahoma" w:hAnsi="Tahoma" w:cs="Tahoma"/>
          <w:lang w:val="el-GR"/>
        </w:rPr>
        <w:t xml:space="preserve">του υπολοίπου του συμβατικού τιμήματος σε </w:t>
      </w:r>
      <w:r w:rsidR="00C22DAC" w:rsidRPr="00D07716">
        <w:rPr>
          <w:rFonts w:ascii="Tahoma" w:hAnsi="Tahoma" w:cs="Tahoma"/>
          <w:b/>
          <w:bCs/>
          <w:lang w:val="el-GR"/>
        </w:rPr>
        <w:t>οκτώ</w:t>
      </w:r>
      <w:r w:rsidR="005558E2" w:rsidRPr="00D07716">
        <w:rPr>
          <w:rFonts w:ascii="Tahoma" w:hAnsi="Tahoma" w:cs="Tahoma"/>
          <w:b/>
          <w:bCs/>
          <w:lang w:val="el-GR"/>
        </w:rPr>
        <w:t xml:space="preserve"> (</w:t>
      </w:r>
      <w:r w:rsidR="00C22DAC" w:rsidRPr="00D07716">
        <w:rPr>
          <w:rFonts w:ascii="Tahoma" w:hAnsi="Tahoma" w:cs="Tahoma"/>
          <w:b/>
          <w:bCs/>
          <w:lang w:val="el-GR"/>
        </w:rPr>
        <w:t>8</w:t>
      </w:r>
      <w:r w:rsidR="005558E2" w:rsidRPr="00D07716">
        <w:rPr>
          <w:rFonts w:ascii="Tahoma" w:hAnsi="Tahoma" w:cs="Tahoma"/>
          <w:b/>
          <w:bCs/>
          <w:lang w:val="el-GR"/>
        </w:rPr>
        <w:t>) ισόπο</w:t>
      </w:r>
      <w:r w:rsidRPr="00D07716">
        <w:rPr>
          <w:rFonts w:ascii="Tahoma" w:hAnsi="Tahoma" w:cs="Tahoma"/>
          <w:b/>
          <w:bCs/>
          <w:lang w:val="el-GR"/>
        </w:rPr>
        <w:t xml:space="preserve">σες </w:t>
      </w:r>
      <w:proofErr w:type="spellStart"/>
      <w:r w:rsidRPr="00D07716">
        <w:rPr>
          <w:rFonts w:ascii="Tahoma" w:hAnsi="Tahoma" w:cs="Tahoma"/>
          <w:b/>
          <w:bCs/>
          <w:lang w:val="el-GR"/>
        </w:rPr>
        <w:t>τετραμηνιαίες</w:t>
      </w:r>
      <w:proofErr w:type="spellEnd"/>
      <w:r w:rsidR="005558E2" w:rsidRPr="00D07716">
        <w:rPr>
          <w:rFonts w:ascii="Tahoma" w:hAnsi="Tahoma" w:cs="Tahoma"/>
          <w:b/>
          <w:bCs/>
          <w:lang w:val="el-GR"/>
        </w:rPr>
        <w:t xml:space="preserve"> δόσε</w:t>
      </w:r>
      <w:r w:rsidRPr="00D07716">
        <w:rPr>
          <w:rFonts w:ascii="Tahoma" w:hAnsi="Tahoma" w:cs="Tahoma"/>
          <w:b/>
          <w:bCs/>
          <w:lang w:val="el-GR"/>
        </w:rPr>
        <w:t>ις</w:t>
      </w:r>
      <w:r w:rsidR="0066076E" w:rsidRPr="00D07716">
        <w:rPr>
          <w:rFonts w:ascii="Tahoma" w:hAnsi="Tahoma" w:cs="Tahoma"/>
          <w:lang w:val="el-GR"/>
        </w:rPr>
        <w:t>, με την ποιοτική και ποσοτική παραλαβή των επιμέρους παραδοτέων εργασιών, των Φάσεων 2 και 3, σύμφωνα με την εκάστοτε αναφορά πεπραγμένων περιόδου του Αναδόχου.</w:t>
      </w:r>
    </w:p>
    <w:p w14:paraId="76A5D5C4" w14:textId="77777777" w:rsidR="00D41FD6" w:rsidRPr="00D07716" w:rsidRDefault="00D41FD6">
      <w:pPr>
        <w:rPr>
          <w:rFonts w:ascii="Tahoma" w:hAnsi="Tahoma" w:cs="Tahoma"/>
          <w:lang w:val="el-GR"/>
        </w:rPr>
      </w:pPr>
      <w:r w:rsidRPr="00D07716">
        <w:rPr>
          <w:rFonts w:ascii="Tahoma" w:hAnsi="Tahoma" w:cs="Tahoma"/>
          <w:lang w:val="el-GR"/>
        </w:rPr>
        <w:t xml:space="preserve">Η πληρωμή του συμβατικού τιμήματος θα γίνεται με την προσκόμιση των </w:t>
      </w:r>
      <w:proofErr w:type="spellStart"/>
      <w:r w:rsidRPr="00D07716">
        <w:rPr>
          <w:rFonts w:ascii="Tahoma" w:hAnsi="Tahoma" w:cs="Tahoma"/>
          <w:lang w:val="el-GR"/>
        </w:rPr>
        <w:t>νομίμων</w:t>
      </w:r>
      <w:proofErr w:type="spellEnd"/>
      <w:r w:rsidRPr="00D07716">
        <w:rPr>
          <w:rFonts w:ascii="Tahoma" w:hAnsi="Tahoma" w:cs="Tahoma"/>
          <w:lang w:val="el-GR"/>
        </w:rPr>
        <w:t xml:space="preserve"> παραστατικών και δικαιολογητικών που προβλέπονται από τις διατάξεις του άρθρου 200 παρ. 5 του ν. 4412/2016, καθώς και κάθε άλλου δικαιολογητικού που τυχόν ήθελε ζητηθεί από τις αρμόδιες υπηρεσίες που διενεργούν τον έλεγχο και την πληρωμή. </w:t>
      </w:r>
    </w:p>
    <w:p w14:paraId="5306B41E" w14:textId="77777777" w:rsidR="00D41FD6" w:rsidRPr="00D07716" w:rsidRDefault="00D41FD6">
      <w:pPr>
        <w:rPr>
          <w:rFonts w:ascii="Tahoma" w:hAnsi="Tahoma" w:cs="Tahoma"/>
          <w:lang w:val="el-GR"/>
        </w:rPr>
      </w:pPr>
      <w:r w:rsidRPr="00D07716">
        <w:rPr>
          <w:rFonts w:ascii="Tahoma" w:hAnsi="Tahoma" w:cs="Tahoma"/>
          <w:b/>
          <w:bCs/>
          <w:lang w:val="el-GR"/>
        </w:rPr>
        <w:t>5.1.2.</w:t>
      </w:r>
      <w:r w:rsidRPr="00D07716">
        <w:rPr>
          <w:rFonts w:ascii="Tahoma" w:hAnsi="Tahoma" w:cs="Tahoma"/>
          <w:lang w:val="el-GR"/>
        </w:rPr>
        <w:t xml:space="preserve"> </w:t>
      </w:r>
      <w:proofErr w:type="spellStart"/>
      <w:r w:rsidRPr="00D07716">
        <w:rPr>
          <w:rFonts w:ascii="Tahoma" w:hAnsi="Tahoma" w:cs="Tahoma"/>
          <w:lang w:val="el-GR"/>
        </w:rPr>
        <w:t>Toν</w:t>
      </w:r>
      <w:proofErr w:type="spellEnd"/>
      <w:r w:rsidRPr="00D07716">
        <w:rPr>
          <w:rFonts w:ascii="Tahoma" w:hAnsi="Tahoma" w:cs="Tahoma"/>
          <w:lang w:val="el-GR"/>
        </w:rPr>
        <w:t xml:space="preserve"> Ανάδοχο βαρύνουν </w:t>
      </w:r>
      <w:r w:rsidRPr="00D07716">
        <w:rPr>
          <w:rFonts w:ascii="Tahoma" w:hAnsi="Tahoma" w:cs="Tahoma"/>
          <w:lang w:val="el-GR" w:eastAsia="el-GR"/>
        </w:rPr>
        <w:t xml:space="preserve">οι υπέρ τρίτων κρατήσεις, ως και κάθε άλλη επιβάρυνση, σύμφωνα με την κείμενη νομοθεσία, μη συμπεριλαμβανομένου Φ.Π.Α., για την </w:t>
      </w:r>
      <w:r w:rsidR="00990788" w:rsidRPr="00D07716">
        <w:rPr>
          <w:rFonts w:ascii="Tahoma" w:hAnsi="Tahoma" w:cs="Tahoma"/>
          <w:lang w:val="el-GR" w:eastAsia="el-GR"/>
        </w:rPr>
        <w:t>παροχή των υπηρεσιών</w:t>
      </w:r>
      <w:r w:rsidRPr="00D07716">
        <w:rPr>
          <w:rFonts w:ascii="Tahoma" w:hAnsi="Tahoma" w:cs="Tahoma"/>
          <w:lang w:val="el-GR" w:eastAsia="el-GR"/>
        </w:rPr>
        <w:t xml:space="preserve"> στον τόπο και με τον τρόπο που προβλέπεται στα έγγραφα της σύμβασης. Ιδίως </w:t>
      </w:r>
      <w:proofErr w:type="spellStart"/>
      <w:r w:rsidRPr="00D07716">
        <w:rPr>
          <w:rFonts w:ascii="Tahoma" w:hAnsi="Tahoma" w:cs="Tahoma"/>
          <w:lang w:val="el-GR" w:eastAsia="el-GR"/>
        </w:rPr>
        <w:t>βαρύνεται</w:t>
      </w:r>
      <w:proofErr w:type="spellEnd"/>
      <w:r w:rsidRPr="00D07716">
        <w:rPr>
          <w:rFonts w:ascii="Tahoma" w:hAnsi="Tahoma" w:cs="Tahoma"/>
          <w:lang w:val="el-GR" w:eastAsia="el-GR"/>
        </w:rPr>
        <w:t xml:space="preserve"> με τις </w:t>
      </w:r>
      <w:r w:rsidRPr="00D07716">
        <w:rPr>
          <w:rFonts w:ascii="Tahoma" w:hAnsi="Tahoma" w:cs="Tahoma"/>
          <w:lang w:val="el-GR"/>
        </w:rPr>
        <w:t xml:space="preserve">ακόλουθες κρατήσεις: </w:t>
      </w:r>
    </w:p>
    <w:p w14:paraId="72AD7054" w14:textId="6A9BD164" w:rsidR="00D41FD6" w:rsidRPr="00D07716" w:rsidRDefault="00D41FD6">
      <w:pPr>
        <w:rPr>
          <w:rFonts w:ascii="Tahoma" w:hAnsi="Tahoma" w:cs="Tahoma"/>
          <w:lang w:val="el-GR"/>
        </w:rPr>
      </w:pPr>
      <w:r w:rsidRPr="00D07716">
        <w:rPr>
          <w:rFonts w:ascii="Tahoma" w:hAnsi="Tahoma" w:cs="Tahoma"/>
          <w:lang w:val="el-GR"/>
        </w:rPr>
        <w:t>α) Κράτηση 0,</w:t>
      </w:r>
      <w:r w:rsidR="00484DB9" w:rsidRPr="00D07716">
        <w:rPr>
          <w:rFonts w:ascii="Tahoma" w:hAnsi="Tahoma" w:cs="Tahoma"/>
          <w:lang w:val="el-GR"/>
        </w:rPr>
        <w:t>1</w:t>
      </w:r>
      <w:r w:rsidRPr="00D07716">
        <w:rPr>
          <w:rFonts w:ascii="Tahoma" w:hAnsi="Tahoma" w:cs="Tahoma"/>
          <w:lang w:val="el-GR"/>
        </w:rPr>
        <w:t xml:space="preserve">% η οποία υπολογίζεται επί της αξίας κάθε πληρωμής προ φόρων και κρατήσεων της αρχικής, καθώς και κάθε συμπληρωματικής σύμβασης </w:t>
      </w:r>
      <w:r w:rsidR="00484DB9" w:rsidRPr="00D07716">
        <w:rPr>
          <w:rFonts w:ascii="Tahoma" w:hAnsi="Tahoma" w:cs="Tahoma"/>
          <w:lang w:val="el-GR"/>
        </w:rPr>
        <w:t>υ</w:t>
      </w:r>
      <w:r w:rsidRPr="00D07716">
        <w:rPr>
          <w:rFonts w:ascii="Tahoma" w:hAnsi="Tahoma" w:cs="Tahoma"/>
          <w:lang w:val="el-GR"/>
        </w:rPr>
        <w:t xml:space="preserve">πέρ της Ενιαίας </w:t>
      </w:r>
      <w:r w:rsidR="00ED256D" w:rsidRPr="00D07716">
        <w:rPr>
          <w:rFonts w:ascii="Tahoma" w:hAnsi="Tahoma" w:cs="Tahoma"/>
          <w:lang w:val="el-GR"/>
        </w:rPr>
        <w:t>Αρχής Δημοσίων Συμβάσεων</w:t>
      </w:r>
      <w:r w:rsidRPr="00D07716">
        <w:rPr>
          <w:rFonts w:ascii="Tahoma" w:hAnsi="Tahoma" w:cs="Tahoma"/>
          <w:lang w:val="el-GR"/>
        </w:rPr>
        <w:t xml:space="preserve"> </w:t>
      </w:r>
      <w:r w:rsidR="00484DB9" w:rsidRPr="00D07716">
        <w:rPr>
          <w:rFonts w:ascii="Tahoma" w:hAnsi="Tahoma" w:cs="Tahoma"/>
          <w:lang w:val="el-GR"/>
        </w:rPr>
        <w:t>(άρθρο 350 παρ. 3 του ν. 4412/2016).</w:t>
      </w:r>
      <w:r w:rsidRPr="00D07716">
        <w:rPr>
          <w:rFonts w:ascii="Tahoma" w:hAnsi="Tahoma" w:cs="Tahoma"/>
          <w:lang w:val="el-GR"/>
        </w:rPr>
        <w:t xml:space="preserve">β) Κράτηση ύψους 0,02% υπέρ </w:t>
      </w:r>
      <w:r w:rsidR="00F039BC" w:rsidRPr="00D07716">
        <w:rPr>
          <w:rFonts w:ascii="Tahoma" w:hAnsi="Tahoma" w:cs="Tahoma"/>
          <w:lang w:val="el-GR"/>
        </w:rPr>
        <w:t>της ανάπτυξης και συντήρησης του ΟΠΣ ΕΣΗΔΗΣ</w:t>
      </w:r>
      <w:r w:rsidRPr="00D07716">
        <w:rPr>
          <w:rFonts w:ascii="Tahoma" w:hAnsi="Tahoma" w:cs="Tahoma"/>
          <w:lang w:val="el-GR"/>
        </w:rPr>
        <w:t xml:space="preserve">, η οποία υπολογίζεται επί της αξίας, εκτός ΦΠΑ, της αρχικής, καθώς και κάθε συμπληρωματικής σύμβασης. Το ποσό αυτό </w:t>
      </w:r>
      <w:proofErr w:type="spellStart"/>
      <w:r w:rsidRPr="00D07716">
        <w:rPr>
          <w:rFonts w:ascii="Tahoma" w:hAnsi="Tahoma" w:cs="Tahoma"/>
          <w:lang w:val="el-GR"/>
        </w:rPr>
        <w:t>παρακρατείται</w:t>
      </w:r>
      <w:proofErr w:type="spellEnd"/>
      <w:r w:rsidRPr="00D07716">
        <w:rPr>
          <w:rFonts w:ascii="Tahoma" w:hAnsi="Tahoma" w:cs="Tahoma"/>
          <w:lang w:val="el-GR"/>
        </w:rPr>
        <w:t xml:space="preserve"> σε κάθε πληρωμή από την αναθέτουσα αρχή στο όνομα και για λογαριασμό </w:t>
      </w:r>
      <w:r w:rsidR="00F039BC" w:rsidRPr="00D07716">
        <w:rPr>
          <w:rFonts w:ascii="Tahoma" w:hAnsi="Tahoma" w:cs="Tahoma"/>
          <w:lang w:val="el-GR"/>
        </w:rPr>
        <w:t>του Υπουργείου Ψηφιακής Διακυβέρνησης</w:t>
      </w:r>
      <w:r w:rsidR="007268CD" w:rsidRPr="00D07716">
        <w:rPr>
          <w:rFonts w:ascii="Tahoma" w:hAnsi="Tahoma" w:cs="Tahoma"/>
          <w:lang w:val="el-GR"/>
        </w:rPr>
        <w:t>,</w:t>
      </w:r>
      <w:r w:rsidR="00F039BC" w:rsidRPr="00D07716">
        <w:rPr>
          <w:rFonts w:ascii="Tahoma" w:hAnsi="Tahoma" w:cs="Tahoma"/>
          <w:lang w:val="el-GR"/>
        </w:rPr>
        <w:t xml:space="preserve"> </w:t>
      </w:r>
      <w:r w:rsidRPr="00D07716">
        <w:rPr>
          <w:rFonts w:ascii="Tahoma" w:hAnsi="Tahoma" w:cs="Tahoma"/>
          <w:lang w:val="el-GR"/>
        </w:rPr>
        <w:t>σύμφωνα με την παρ. 6 του άρθρου 36 του ν. 4412/2016</w:t>
      </w:r>
      <w:r w:rsidR="008C68C4" w:rsidRPr="00D07716">
        <w:rPr>
          <w:rFonts w:ascii="Tahoma" w:hAnsi="Tahoma" w:cs="Tahoma"/>
          <w:lang w:val="el-GR"/>
        </w:rPr>
        <w:t>.</w:t>
      </w:r>
    </w:p>
    <w:p w14:paraId="6583935D" w14:textId="77777777" w:rsidR="00D41FD6" w:rsidRPr="00D07716" w:rsidRDefault="00D41FD6">
      <w:pPr>
        <w:rPr>
          <w:rFonts w:ascii="Tahoma" w:hAnsi="Tahoma" w:cs="Tahoma"/>
          <w:lang w:val="el-GR"/>
        </w:rPr>
      </w:pPr>
      <w:r w:rsidRPr="00D07716">
        <w:rPr>
          <w:rFonts w:ascii="Tahoma" w:hAnsi="Tahoma" w:cs="Tahoma"/>
          <w:lang w:val="el-GR"/>
        </w:rPr>
        <w:t>Οι υπέρ τρίτων κρατήσεις υπόκεινται στο εκάστοτε ισχύον αναλογικό τέλος χαρτοσήμου και στην επ’ αυτού εισφορά υπέρ ΟΓΑ</w:t>
      </w:r>
      <w:r w:rsidR="00253597" w:rsidRPr="00D07716">
        <w:rPr>
          <w:rFonts w:ascii="Tahoma" w:hAnsi="Tahoma" w:cs="Tahoma"/>
          <w:lang w:val="el-GR"/>
        </w:rPr>
        <w:t>.</w:t>
      </w:r>
      <w:r w:rsidRPr="00D07716">
        <w:rPr>
          <w:rFonts w:ascii="Tahoma" w:hAnsi="Tahoma" w:cs="Tahoma"/>
          <w:lang w:val="el-GR"/>
        </w:rPr>
        <w:t xml:space="preserve"> </w:t>
      </w:r>
    </w:p>
    <w:p w14:paraId="03B94FE0" w14:textId="77777777" w:rsidR="00D41FD6" w:rsidRPr="00D07716" w:rsidRDefault="00D41FD6">
      <w:pPr>
        <w:rPr>
          <w:rFonts w:ascii="Tahoma" w:hAnsi="Tahoma" w:cs="Tahoma"/>
          <w:lang w:val="el-GR"/>
        </w:rPr>
      </w:pPr>
      <w:r w:rsidRPr="00D07716">
        <w:rPr>
          <w:rFonts w:ascii="Tahoma" w:hAnsi="Tahoma" w:cs="Tahoma"/>
          <w:lang w:val="el-GR"/>
        </w:rPr>
        <w:t>Με κάθε πληρωμή θα γίνεται η προβλεπόμενη από την κείμενη νομοθεσία παρακράτηση φόρου εισοδήματος αξίας επί του καθαρού ποσού.</w:t>
      </w:r>
      <w:r w:rsidR="008C68C4" w:rsidRPr="00D07716">
        <w:rPr>
          <w:rFonts w:ascii="Tahoma" w:hAnsi="Tahoma" w:cs="Tahoma"/>
          <w:lang w:val="el-GR"/>
        </w:rPr>
        <w:t xml:space="preserve"> </w:t>
      </w:r>
    </w:p>
    <w:p w14:paraId="7739FCDE" w14:textId="77777777" w:rsidR="00D41FD6" w:rsidRPr="00D07716" w:rsidRDefault="00D41FD6">
      <w:pPr>
        <w:pStyle w:val="20"/>
        <w:rPr>
          <w:rFonts w:ascii="Tahoma" w:hAnsi="Tahoma" w:cs="Tahoma"/>
          <w:color w:val="auto"/>
          <w:lang w:val="el-GR"/>
        </w:rPr>
      </w:pPr>
      <w:bookmarkStart w:id="109" w:name="_Toc120716100"/>
      <w:r w:rsidRPr="00D07716">
        <w:rPr>
          <w:rFonts w:ascii="Tahoma" w:hAnsi="Tahoma" w:cs="Tahoma"/>
          <w:color w:val="auto"/>
          <w:lang w:val="el-GR"/>
        </w:rPr>
        <w:t>5.2</w:t>
      </w:r>
      <w:r w:rsidRPr="00D07716">
        <w:rPr>
          <w:rFonts w:ascii="Tahoma" w:hAnsi="Tahoma" w:cs="Tahoma"/>
          <w:color w:val="auto"/>
          <w:lang w:val="el-GR"/>
        </w:rPr>
        <w:tab/>
        <w:t>Κήρυξη οικονομικού φορέα εκπτώτου - Κυρώσεις</w:t>
      </w:r>
      <w:bookmarkEnd w:id="109"/>
      <w:r w:rsidRPr="00D07716">
        <w:rPr>
          <w:rFonts w:ascii="Tahoma" w:hAnsi="Tahoma" w:cs="Tahoma"/>
          <w:color w:val="auto"/>
          <w:lang w:val="el-GR"/>
        </w:rPr>
        <w:t xml:space="preserve"> </w:t>
      </w:r>
    </w:p>
    <w:p w14:paraId="06A6CF35" w14:textId="77777777" w:rsidR="00346054" w:rsidRPr="00D07716" w:rsidRDefault="00D41FD6" w:rsidP="00703036">
      <w:pPr>
        <w:suppressAutoHyphens w:val="0"/>
        <w:autoSpaceDE w:val="0"/>
        <w:rPr>
          <w:rFonts w:ascii="Tahoma" w:hAnsi="Tahoma" w:cs="Tahoma"/>
          <w:lang w:val="el-GR"/>
        </w:rPr>
      </w:pPr>
      <w:r w:rsidRPr="00D07716">
        <w:rPr>
          <w:rFonts w:ascii="Tahoma" w:hAnsi="Tahoma" w:cs="Tahoma"/>
          <w:b/>
          <w:bCs/>
          <w:lang w:val="el-GR"/>
        </w:rPr>
        <w:t>5.2.1.</w:t>
      </w:r>
      <w:r w:rsidR="00703036" w:rsidRPr="00D07716">
        <w:rPr>
          <w:rFonts w:ascii="Tahoma" w:eastAsia="SimSun" w:hAnsi="Tahoma" w:cs="Tahoma"/>
          <w:szCs w:val="22"/>
          <w:lang w:val="el-GR"/>
        </w:rPr>
        <w:t xml:space="preserve"> Ο </w:t>
      </w:r>
      <w:r w:rsidR="00E3275E" w:rsidRPr="00D07716">
        <w:rPr>
          <w:rFonts w:ascii="Tahoma" w:eastAsia="SimSun" w:hAnsi="Tahoma" w:cs="Tahoma"/>
          <w:szCs w:val="22"/>
          <w:lang w:val="el-GR"/>
        </w:rPr>
        <w:t>Α</w:t>
      </w:r>
      <w:r w:rsidR="00703036" w:rsidRPr="00D07716">
        <w:rPr>
          <w:rFonts w:ascii="Tahoma" w:eastAsia="SimSun" w:hAnsi="Tahoma" w:cs="Tahoma"/>
          <w:szCs w:val="22"/>
          <w:lang w:val="el-GR"/>
        </w:rPr>
        <w:t>νάδοχος, με την επιφύλαξη της συνδρομής λόγων ανωτέρας βίας, κηρύσσεται υποχρεωτικά έκπτωτος από τη σύμβαση και από κάθε δικαίωμα που απορρέει από αυτήν</w:t>
      </w:r>
      <w:r w:rsidR="002D2512" w:rsidRPr="00D07716">
        <w:rPr>
          <w:rFonts w:ascii="Tahoma" w:eastAsia="SimSun" w:hAnsi="Tahoma" w:cs="Tahoma"/>
          <w:szCs w:val="22"/>
          <w:lang w:val="el-GR"/>
        </w:rPr>
        <w:t>:</w:t>
      </w:r>
      <w:r w:rsidR="00703036" w:rsidRPr="00D07716">
        <w:rPr>
          <w:rFonts w:ascii="Tahoma" w:eastAsia="SimSun" w:hAnsi="Tahoma" w:cs="Tahoma"/>
          <w:szCs w:val="22"/>
          <w:lang w:val="el-GR"/>
        </w:rPr>
        <w:t xml:space="preserve"> </w:t>
      </w:r>
      <w:r w:rsidR="00346054" w:rsidRPr="00D07716">
        <w:rPr>
          <w:rFonts w:ascii="Tahoma" w:hAnsi="Tahoma" w:cs="Tahoma"/>
          <w:lang w:val="el-GR"/>
        </w:rPr>
        <w:t xml:space="preserve"> </w:t>
      </w:r>
    </w:p>
    <w:p w14:paraId="4867CFC9" w14:textId="77777777" w:rsidR="0063173B" w:rsidRPr="00D07716" w:rsidRDefault="0063173B" w:rsidP="0063173B">
      <w:pPr>
        <w:suppressAutoHyphens w:val="0"/>
        <w:autoSpaceDE w:val="0"/>
        <w:rPr>
          <w:rFonts w:ascii="Tahoma" w:eastAsia="SimSun" w:hAnsi="Tahoma" w:cs="Tahoma"/>
          <w:szCs w:val="22"/>
          <w:lang w:val="el-GR"/>
        </w:rPr>
      </w:pPr>
      <w:r w:rsidRPr="00D07716">
        <w:rPr>
          <w:rFonts w:ascii="Tahoma" w:eastAsia="SimSun" w:hAnsi="Tahoma" w:cs="Tahoma"/>
          <w:szCs w:val="22"/>
          <w:lang w:val="el-GR"/>
        </w:rPr>
        <w:t>α) στην περίπτωση της παρ. 7 του άρθρου 105 περί κατακύρωσης και σύναψης σύμβασης</w:t>
      </w:r>
    </w:p>
    <w:p w14:paraId="519B4050" w14:textId="77777777" w:rsidR="0063173B" w:rsidRPr="00D07716" w:rsidRDefault="0063173B" w:rsidP="0063173B">
      <w:pPr>
        <w:suppressAutoHyphens w:val="0"/>
        <w:autoSpaceDE w:val="0"/>
        <w:rPr>
          <w:rFonts w:ascii="Tahoma" w:eastAsia="SimSun" w:hAnsi="Tahoma" w:cs="Tahoma"/>
          <w:szCs w:val="22"/>
          <w:lang w:val="el-GR"/>
        </w:rPr>
      </w:pPr>
      <w:r w:rsidRPr="00D07716">
        <w:rPr>
          <w:rFonts w:ascii="Tahoma" w:eastAsia="SimSun" w:hAnsi="Tahoma" w:cs="Tahoma"/>
          <w:szCs w:val="22"/>
          <w:lang w:val="el-GR"/>
        </w:rPr>
        <w:t>β) στην περίπτωση που δεν εκπληρώσει τις υποχρεώσεις του που απορρέουν από τη σύμβαση ή/και δεν συμμορφωθεί με τις σχετικές γραπτές εντολές της υπηρεσίας, που είναι σύμφωνες με τη σύμβαση ή τις κείμενες διατάξεις, εντός του συμφωνημένου χρόνου εκτέλεσης της σύμβασης,</w:t>
      </w:r>
    </w:p>
    <w:p w14:paraId="4BFF254A" w14:textId="77777777" w:rsidR="0063173B" w:rsidRPr="00D07716" w:rsidRDefault="0063173B" w:rsidP="00346054">
      <w:pPr>
        <w:suppressAutoHyphens w:val="0"/>
        <w:autoSpaceDE w:val="0"/>
        <w:rPr>
          <w:rFonts w:ascii="Tahoma" w:eastAsia="SimSun" w:hAnsi="Tahoma" w:cs="Tahoma"/>
          <w:szCs w:val="22"/>
          <w:lang w:val="el-GR"/>
        </w:rPr>
      </w:pPr>
      <w:r w:rsidRPr="00D07716">
        <w:rPr>
          <w:rFonts w:ascii="Tahoma" w:eastAsia="SimSun" w:hAnsi="Tahoma" w:cs="Tahoma"/>
          <w:szCs w:val="22"/>
          <w:lang w:val="el-GR"/>
        </w:rPr>
        <w:t xml:space="preserve">γ) </w:t>
      </w:r>
      <w:r w:rsidR="00346054" w:rsidRPr="00D07716">
        <w:rPr>
          <w:rFonts w:ascii="Tahoma" w:eastAsia="SimSun" w:hAnsi="Tahoma" w:cs="Tahoma"/>
          <w:szCs w:val="22"/>
          <w:lang w:val="el-GR"/>
        </w:rPr>
        <w:t>εφόσον δεν π</w:t>
      </w:r>
      <w:r w:rsidRPr="00D07716">
        <w:rPr>
          <w:rFonts w:ascii="Tahoma" w:eastAsia="SimSun" w:hAnsi="Tahoma" w:cs="Tahoma"/>
          <w:szCs w:val="22"/>
          <w:lang w:val="el-GR"/>
        </w:rPr>
        <w:t>αράσχει</w:t>
      </w:r>
      <w:r w:rsidR="00346054" w:rsidRPr="00D07716">
        <w:rPr>
          <w:rFonts w:ascii="Tahoma" w:eastAsia="SimSun" w:hAnsi="Tahoma" w:cs="Tahoma"/>
          <w:szCs w:val="22"/>
          <w:lang w:val="el-GR"/>
        </w:rPr>
        <w:t xml:space="preserve"> τις υπηρεσίες ή δεν </w:t>
      </w:r>
      <w:r w:rsidRPr="00D07716">
        <w:rPr>
          <w:rFonts w:ascii="Tahoma" w:eastAsia="SimSun" w:hAnsi="Tahoma" w:cs="Tahoma"/>
          <w:szCs w:val="22"/>
          <w:lang w:val="el-GR"/>
        </w:rPr>
        <w:t>υποβάλει</w:t>
      </w:r>
      <w:r w:rsidR="00346054" w:rsidRPr="00D07716">
        <w:rPr>
          <w:rFonts w:ascii="Tahoma" w:eastAsia="SimSun" w:hAnsi="Tahoma" w:cs="Tahoma"/>
          <w:szCs w:val="22"/>
          <w:lang w:val="el-GR"/>
        </w:rPr>
        <w:t xml:space="preserve"> τα παραδοτέα ή δεν </w:t>
      </w:r>
      <w:r w:rsidRPr="00D07716">
        <w:rPr>
          <w:rFonts w:ascii="Tahoma" w:eastAsia="SimSun" w:hAnsi="Tahoma" w:cs="Tahoma"/>
          <w:szCs w:val="22"/>
          <w:lang w:val="el-GR"/>
        </w:rPr>
        <w:t>προβεί</w:t>
      </w:r>
      <w:r w:rsidR="00346054" w:rsidRPr="00D07716">
        <w:rPr>
          <w:rFonts w:ascii="Tahoma" w:eastAsia="SimSun" w:hAnsi="Tahoma" w:cs="Tahoma"/>
          <w:szCs w:val="22"/>
          <w:lang w:val="el-GR"/>
        </w:rPr>
        <w:t xml:space="preserve"> στην αντικατάστασή τους μέσα στον συμβατικό χρόνο ή στον χρόνο παράτασης που του </w:t>
      </w:r>
      <w:r w:rsidRPr="00D07716">
        <w:rPr>
          <w:rFonts w:ascii="Tahoma" w:eastAsia="SimSun" w:hAnsi="Tahoma" w:cs="Tahoma"/>
          <w:szCs w:val="22"/>
          <w:lang w:val="el-GR"/>
        </w:rPr>
        <w:t>δοθεί</w:t>
      </w:r>
      <w:r w:rsidR="00346054" w:rsidRPr="00D07716">
        <w:rPr>
          <w:rFonts w:ascii="Tahoma" w:eastAsia="SimSun" w:hAnsi="Tahoma" w:cs="Tahoma"/>
          <w:szCs w:val="22"/>
          <w:lang w:val="el-GR"/>
        </w:rPr>
        <w:t>, σύμφωνα με τα όσα προβλέπονται στο άρθρο 217 περί διάρκειας σύμβασης παροχής υπηρεσίας</w:t>
      </w:r>
      <w:r w:rsidRPr="00D07716">
        <w:rPr>
          <w:rFonts w:ascii="Tahoma" w:eastAsia="SimSun" w:hAnsi="Tahoma" w:cs="Tahoma"/>
          <w:szCs w:val="22"/>
          <w:lang w:val="el-GR"/>
        </w:rPr>
        <w:t xml:space="preserve"> και την παράγραφο </w:t>
      </w:r>
      <w:r w:rsidR="0034561F" w:rsidRPr="00D07716">
        <w:rPr>
          <w:rFonts w:ascii="Tahoma" w:eastAsia="SimSun" w:hAnsi="Tahoma" w:cs="Tahoma"/>
          <w:szCs w:val="22"/>
          <w:lang w:val="el-GR"/>
        </w:rPr>
        <w:t xml:space="preserve">6.2 </w:t>
      </w:r>
      <w:r w:rsidRPr="00D07716">
        <w:rPr>
          <w:rFonts w:ascii="Tahoma" w:eastAsia="SimSun" w:hAnsi="Tahoma" w:cs="Tahoma"/>
          <w:szCs w:val="22"/>
          <w:lang w:val="el-GR"/>
        </w:rPr>
        <w:t>της παρούσας</w:t>
      </w:r>
      <w:r w:rsidR="00346054" w:rsidRPr="00D07716">
        <w:rPr>
          <w:rFonts w:ascii="Tahoma" w:eastAsia="SimSun" w:hAnsi="Tahoma" w:cs="Tahoma"/>
          <w:szCs w:val="22"/>
          <w:lang w:val="el-GR"/>
        </w:rPr>
        <w:t xml:space="preserve">, με την επιφύλαξη της </w:t>
      </w:r>
      <w:r w:rsidRPr="00D07716">
        <w:rPr>
          <w:rFonts w:ascii="Tahoma" w:eastAsia="SimSun" w:hAnsi="Tahoma" w:cs="Tahoma"/>
          <w:szCs w:val="22"/>
          <w:lang w:val="el-GR"/>
        </w:rPr>
        <w:t>επόμενης παραγράφου</w:t>
      </w:r>
      <w:r w:rsidR="00346054" w:rsidRPr="00D07716">
        <w:rPr>
          <w:rFonts w:ascii="Tahoma" w:eastAsia="SimSun" w:hAnsi="Tahoma" w:cs="Tahoma"/>
          <w:szCs w:val="22"/>
          <w:lang w:val="el-GR"/>
        </w:rPr>
        <w:t>.</w:t>
      </w:r>
    </w:p>
    <w:p w14:paraId="164654C3" w14:textId="77777777" w:rsidR="00346054" w:rsidRPr="00D07716" w:rsidRDefault="00346054" w:rsidP="00346054">
      <w:pPr>
        <w:suppressAutoHyphens w:val="0"/>
        <w:autoSpaceDE w:val="0"/>
        <w:rPr>
          <w:rFonts w:ascii="Tahoma" w:eastAsia="SimSun" w:hAnsi="Tahoma" w:cs="Tahoma"/>
          <w:szCs w:val="22"/>
          <w:lang w:val="el-GR"/>
        </w:rPr>
      </w:pPr>
      <w:r w:rsidRPr="00D07716">
        <w:rPr>
          <w:rFonts w:ascii="Tahoma" w:eastAsia="SimSun" w:hAnsi="Tahoma" w:cs="Tahoma"/>
          <w:szCs w:val="22"/>
          <w:lang w:val="el-GR"/>
        </w:rPr>
        <w:t xml:space="preserve">Στην περίπτωση συνδρομής λόγου έκπτωσης του αναδόχου από </w:t>
      </w:r>
      <w:r w:rsidR="002D2512" w:rsidRPr="00D07716">
        <w:rPr>
          <w:rFonts w:ascii="Tahoma" w:eastAsia="SimSun" w:hAnsi="Tahoma" w:cs="Tahoma"/>
          <w:szCs w:val="22"/>
          <w:lang w:val="el-GR"/>
        </w:rPr>
        <w:t xml:space="preserve">τη </w:t>
      </w:r>
      <w:r w:rsidRPr="00D07716">
        <w:rPr>
          <w:rFonts w:ascii="Tahoma" w:eastAsia="SimSun" w:hAnsi="Tahoma" w:cs="Tahoma"/>
          <w:szCs w:val="22"/>
          <w:lang w:val="el-GR"/>
        </w:rPr>
        <w:t xml:space="preserve">σύμβαση κατά την </w:t>
      </w:r>
      <w:r w:rsidR="002D2512" w:rsidRPr="00D07716">
        <w:rPr>
          <w:rFonts w:ascii="Tahoma" w:eastAsia="SimSun" w:hAnsi="Tahoma" w:cs="Tahoma"/>
          <w:szCs w:val="22"/>
          <w:lang w:val="el-GR"/>
        </w:rPr>
        <w:t xml:space="preserve">ως άνω </w:t>
      </w:r>
      <w:r w:rsidRPr="00D07716">
        <w:rPr>
          <w:rFonts w:ascii="Tahoma" w:eastAsia="SimSun" w:hAnsi="Tahoma" w:cs="Tahoma"/>
          <w:szCs w:val="22"/>
          <w:lang w:val="el-GR"/>
        </w:rPr>
        <w:t xml:space="preserve">περίπτωση </w:t>
      </w:r>
      <w:r w:rsidR="00ED256D" w:rsidRPr="00D07716">
        <w:rPr>
          <w:rFonts w:ascii="Tahoma" w:eastAsia="SimSun" w:hAnsi="Tahoma" w:cs="Tahoma"/>
          <w:szCs w:val="22"/>
          <w:lang w:val="el-GR"/>
        </w:rPr>
        <w:t>(</w:t>
      </w:r>
      <w:r w:rsidR="0063173B" w:rsidRPr="00D07716">
        <w:rPr>
          <w:rFonts w:ascii="Tahoma" w:eastAsia="SimSun" w:hAnsi="Tahoma" w:cs="Tahoma"/>
          <w:szCs w:val="22"/>
          <w:lang w:val="el-GR"/>
        </w:rPr>
        <w:t>γ</w:t>
      </w:r>
      <w:r w:rsidR="00ED256D" w:rsidRPr="00D07716">
        <w:rPr>
          <w:rFonts w:ascii="Tahoma" w:eastAsia="SimSun" w:hAnsi="Tahoma" w:cs="Tahoma"/>
          <w:szCs w:val="22"/>
          <w:lang w:val="el-GR"/>
        </w:rPr>
        <w:t>)</w:t>
      </w:r>
      <w:r w:rsidRPr="00D07716">
        <w:rPr>
          <w:rFonts w:ascii="Tahoma" w:eastAsia="SimSun" w:hAnsi="Tahoma" w:cs="Tahoma"/>
          <w:szCs w:val="22"/>
          <w:lang w:val="el-GR"/>
        </w:rPr>
        <w:t xml:space="preserve">, η αναθέτουσα αρχή κοινοποιεί στον ανάδοχο ειδική όχληση, η οποία μνημονεύει τις διατάξεις του άρθρου 203 του ν. 4412/2016  και περιλαμβάνει συγκεκριμένη περιγραφή των ενεργειών στις οποίες οφείλει να προβεί ο ανάδοχος, προκειμένου να συμμορφωθεί, μέσα σε </w:t>
      </w:r>
      <w:r w:rsidRPr="00D07716">
        <w:rPr>
          <w:rFonts w:ascii="Tahoma" w:eastAsia="SimSun" w:hAnsi="Tahoma" w:cs="Tahoma"/>
          <w:szCs w:val="22"/>
          <w:lang w:val="el-GR"/>
        </w:rPr>
        <w:lastRenderedPageBreak/>
        <w:t xml:space="preserve">προθεσμία </w:t>
      </w:r>
      <w:r w:rsidR="00E024AC" w:rsidRPr="00D07716">
        <w:rPr>
          <w:rFonts w:ascii="Tahoma" w:eastAsia="SimSun" w:hAnsi="Tahoma" w:cs="Tahoma"/>
          <w:szCs w:val="22"/>
          <w:lang w:val="el-GR"/>
        </w:rPr>
        <w:t xml:space="preserve">η οποία δεν μπορεί να είναι μικρότερη των δεκαπέντε (15) ημερών από την κοινοποίηση της ανωτέρω όχλησης. </w:t>
      </w:r>
      <w:r w:rsidRPr="00D07716">
        <w:rPr>
          <w:rFonts w:ascii="Tahoma" w:eastAsia="SimSun" w:hAnsi="Tahoma" w:cs="Tahoma"/>
          <w:szCs w:val="22"/>
          <w:lang w:val="el-GR"/>
        </w:rPr>
        <w:t xml:space="preserve">Αν η προθεσμία, που </w:t>
      </w:r>
      <w:r w:rsidR="0063173B" w:rsidRPr="00D07716">
        <w:rPr>
          <w:rFonts w:ascii="Tahoma" w:eastAsia="SimSun" w:hAnsi="Tahoma" w:cs="Tahoma"/>
          <w:szCs w:val="22"/>
          <w:lang w:val="el-GR"/>
        </w:rPr>
        <w:t>τεθεί</w:t>
      </w:r>
      <w:r w:rsidRPr="00D07716">
        <w:rPr>
          <w:rFonts w:ascii="Tahoma" w:eastAsia="SimSun" w:hAnsi="Tahoma" w:cs="Tahoma"/>
          <w:szCs w:val="22"/>
          <w:lang w:val="el-GR"/>
        </w:rPr>
        <w:t xml:space="preserve"> με την ειδική όχληση, παρέλθει, χωρίς ο ανάδοχος να συμμορφωθεί, κηρύσσεται έκπτωτος μέσα σε προθεσμία τριάντα (30) ημερών από την άπρακτη πάροδο της προθεσμίας συμμόρφωσης.</w:t>
      </w:r>
    </w:p>
    <w:p w14:paraId="232E7E41" w14:textId="77777777" w:rsidR="00346054" w:rsidRPr="00D07716" w:rsidRDefault="00346054" w:rsidP="00346054">
      <w:pPr>
        <w:suppressAutoHyphens w:val="0"/>
        <w:autoSpaceDE w:val="0"/>
        <w:rPr>
          <w:rFonts w:ascii="Tahoma" w:eastAsia="SimSun" w:hAnsi="Tahoma" w:cs="Tahoma"/>
          <w:szCs w:val="22"/>
          <w:lang w:val="el-GR"/>
        </w:rPr>
      </w:pPr>
      <w:r w:rsidRPr="00D07716">
        <w:rPr>
          <w:rFonts w:ascii="Tahoma" w:eastAsia="SimSun" w:hAnsi="Tahoma" w:cs="Tahoma"/>
          <w:szCs w:val="22"/>
          <w:lang w:val="el-GR"/>
        </w:rPr>
        <w:t xml:space="preserve">Ο ανάδοχος δεν κηρύσσεται έκπτωτος για λόγους που αφορούν σε υπαιτιότητα </w:t>
      </w:r>
      <w:r w:rsidR="002D2512" w:rsidRPr="00D07716">
        <w:rPr>
          <w:rFonts w:ascii="Tahoma" w:eastAsia="SimSun" w:hAnsi="Tahoma" w:cs="Tahoma"/>
          <w:szCs w:val="22"/>
          <w:lang w:val="el-GR"/>
        </w:rPr>
        <w:t xml:space="preserve">του </w:t>
      </w:r>
      <w:r w:rsidRPr="00D07716">
        <w:rPr>
          <w:rFonts w:ascii="Tahoma" w:eastAsia="SimSun" w:hAnsi="Tahoma" w:cs="Tahoma"/>
          <w:szCs w:val="22"/>
          <w:lang w:val="el-GR"/>
        </w:rPr>
        <w:t>φορέα εκτέλεσης της σύμβασης ή αν συντρέχουν λόγοι ανωτέρας βίας.</w:t>
      </w:r>
    </w:p>
    <w:p w14:paraId="49AE4D0B" w14:textId="77777777" w:rsidR="00346054" w:rsidRPr="00D07716" w:rsidRDefault="00346054" w:rsidP="00346054">
      <w:pPr>
        <w:suppressAutoHyphens w:val="0"/>
        <w:autoSpaceDE w:val="0"/>
        <w:rPr>
          <w:rFonts w:ascii="Tahoma" w:eastAsia="SimSun" w:hAnsi="Tahoma" w:cs="Tahoma"/>
          <w:spacing w:val="5"/>
          <w:szCs w:val="22"/>
          <w:lang w:val="el-GR"/>
        </w:rPr>
      </w:pPr>
      <w:r w:rsidRPr="00D07716">
        <w:rPr>
          <w:rFonts w:ascii="Tahoma" w:eastAsia="SimSun" w:hAnsi="Tahoma" w:cs="Tahoma"/>
          <w:spacing w:val="5"/>
          <w:szCs w:val="22"/>
          <w:lang w:val="el-GR"/>
        </w:rPr>
        <w:t xml:space="preserve">Στον </w:t>
      </w:r>
      <w:r w:rsidR="00994209" w:rsidRPr="00D07716">
        <w:rPr>
          <w:rFonts w:ascii="Tahoma" w:eastAsia="SimSun" w:hAnsi="Tahoma" w:cs="Tahoma"/>
          <w:spacing w:val="5"/>
          <w:szCs w:val="22"/>
          <w:lang w:val="el-GR"/>
        </w:rPr>
        <w:t>ανάδοχο</w:t>
      </w:r>
      <w:r w:rsidRPr="00D07716">
        <w:rPr>
          <w:rFonts w:ascii="Tahoma" w:eastAsia="SimSun" w:hAnsi="Tahoma" w:cs="Tahoma"/>
          <w:spacing w:val="5"/>
          <w:szCs w:val="22"/>
          <w:lang w:val="el-GR"/>
        </w:rPr>
        <w:t xml:space="preserve"> που κηρύσσεται έκπτωτος από τη σύμβαση, επιβάλλ</w:t>
      </w:r>
      <w:r w:rsidR="00632F7E" w:rsidRPr="00D07716">
        <w:rPr>
          <w:rFonts w:ascii="Tahoma" w:eastAsia="SimSun" w:hAnsi="Tahoma" w:cs="Tahoma"/>
          <w:spacing w:val="5"/>
          <w:szCs w:val="22"/>
          <w:lang w:val="el-GR"/>
        </w:rPr>
        <w:t>ε</w:t>
      </w:r>
      <w:r w:rsidRPr="00D07716">
        <w:rPr>
          <w:rFonts w:ascii="Tahoma" w:eastAsia="SimSun" w:hAnsi="Tahoma" w:cs="Tahoma"/>
          <w:spacing w:val="5"/>
          <w:szCs w:val="22"/>
          <w:lang w:val="el-GR"/>
        </w:rPr>
        <w:t>ται, με απόφαση του αποφαινόμενου οργάνου, ύστερα από γνωμοδότηση του αρμόδιου οργάνου, το οποίο υποχρεωτικά καλεί τον ενδιαφερόμενο προς παροχή εξηγήσεων, ολική κατάπτωση της εγγύησης καλής εκτέλεσης της σύμβασης</w:t>
      </w:r>
      <w:r w:rsidR="00632F7E" w:rsidRPr="00D07716">
        <w:rPr>
          <w:rFonts w:ascii="Tahoma" w:eastAsia="SimSun" w:hAnsi="Tahoma" w:cs="Tahoma"/>
          <w:spacing w:val="5"/>
          <w:szCs w:val="22"/>
          <w:lang w:val="el-GR"/>
        </w:rPr>
        <w:t>.</w:t>
      </w:r>
    </w:p>
    <w:p w14:paraId="3ECE7923" w14:textId="77777777" w:rsidR="002D2512" w:rsidRPr="00D07716" w:rsidRDefault="002D2512" w:rsidP="00851610">
      <w:pPr>
        <w:suppressAutoHyphens w:val="0"/>
        <w:autoSpaceDE w:val="0"/>
        <w:rPr>
          <w:rFonts w:ascii="Tahoma" w:eastAsia="SimSun" w:hAnsi="Tahoma" w:cs="Tahoma"/>
          <w:i/>
          <w:iCs/>
          <w:spacing w:val="5"/>
          <w:szCs w:val="22"/>
          <w:lang w:val="el-GR"/>
        </w:rPr>
      </w:pPr>
      <w:r w:rsidRPr="00D07716">
        <w:rPr>
          <w:rFonts w:ascii="Tahoma" w:hAnsi="Tahoma" w:cs="Tahoma"/>
          <w:szCs w:val="22"/>
          <w:lang w:val="el-GR"/>
        </w:rPr>
        <w:t>Επιπλέον, σε βάρος του αναδόχου μπορεί να επιβληθ</w:t>
      </w:r>
      <w:r w:rsidR="00F22CA4" w:rsidRPr="00D07716">
        <w:rPr>
          <w:rFonts w:ascii="Tahoma" w:hAnsi="Tahoma" w:cs="Tahoma"/>
          <w:szCs w:val="22"/>
          <w:lang w:val="el-GR"/>
        </w:rPr>
        <w:t xml:space="preserve">εί </w:t>
      </w:r>
      <w:r w:rsidR="00872B88" w:rsidRPr="00D07716">
        <w:rPr>
          <w:rFonts w:ascii="Tahoma" w:hAnsi="Tahoma" w:cs="Tahoma"/>
          <w:szCs w:val="22"/>
          <w:lang w:val="el-GR"/>
        </w:rPr>
        <w:t xml:space="preserve">και </w:t>
      </w:r>
      <w:r w:rsidR="00851610" w:rsidRPr="00D07716">
        <w:rPr>
          <w:rFonts w:ascii="Tahoma" w:hAnsi="Tahoma" w:cs="Tahoma"/>
          <w:szCs w:val="22"/>
          <w:lang w:val="el-GR"/>
        </w:rPr>
        <w:t>προσωρινός αποκλεισμός του από το σύνολο των συμβάσεων προμηθειών ή υπηρεσιών των φορέων που εμπίπτουν στις διατάξεις του ν. 4412/2016</w:t>
      </w:r>
      <w:r w:rsidR="00872B88" w:rsidRPr="00D07716">
        <w:rPr>
          <w:rFonts w:ascii="Tahoma" w:hAnsi="Tahoma" w:cs="Tahoma"/>
          <w:szCs w:val="22"/>
          <w:lang w:val="el-GR"/>
        </w:rPr>
        <w:t>,</w:t>
      </w:r>
      <w:r w:rsidR="00851610" w:rsidRPr="00D07716">
        <w:rPr>
          <w:rFonts w:ascii="Tahoma" w:hAnsi="Tahoma" w:cs="Tahoma"/>
          <w:szCs w:val="22"/>
          <w:lang w:val="el-GR"/>
        </w:rPr>
        <w:t xml:space="preserve"> κατά τα ειδικότερα προβλεπόμενα στο άρθρο 74, περί αποκλεισμού οικονομικού φορέα από δημόσιες συμβάσεις</w:t>
      </w:r>
      <w:r w:rsidR="0008436F" w:rsidRPr="00D07716">
        <w:rPr>
          <w:rFonts w:ascii="Tahoma" w:hAnsi="Tahoma" w:cs="Tahoma"/>
          <w:szCs w:val="22"/>
          <w:lang w:val="el-GR"/>
        </w:rPr>
        <w:t>. Η κύρωση του οριζόντιου αποκλεισμού δύναται να επιβληθεί μετά την έκδοση του προβλεπόμενου Π.Δ.</w:t>
      </w:r>
      <w:r w:rsidR="00F22CA4" w:rsidRPr="00D07716">
        <w:rPr>
          <w:rFonts w:ascii="Tahoma" w:hAnsi="Tahoma" w:cs="Tahoma"/>
          <w:szCs w:val="22"/>
          <w:lang w:val="el-GR"/>
        </w:rPr>
        <w:t xml:space="preserve"> </w:t>
      </w:r>
    </w:p>
    <w:p w14:paraId="1209FAE6" w14:textId="77777777" w:rsidR="00F22CA4" w:rsidRPr="00D07716" w:rsidRDefault="00D41FD6" w:rsidP="00AF6C15">
      <w:pPr>
        <w:pStyle w:val="-HTML"/>
        <w:jc w:val="both"/>
        <w:rPr>
          <w:rFonts w:ascii="Tahoma" w:hAnsi="Tahoma" w:cs="Tahoma"/>
          <w:sz w:val="22"/>
          <w:szCs w:val="22"/>
        </w:rPr>
      </w:pPr>
      <w:r w:rsidRPr="00D07716">
        <w:rPr>
          <w:rFonts w:ascii="Tahoma" w:hAnsi="Tahoma" w:cs="Tahoma"/>
          <w:b/>
          <w:bCs/>
          <w:sz w:val="22"/>
          <w:szCs w:val="22"/>
        </w:rPr>
        <w:t>5.2.2.</w:t>
      </w:r>
      <w:r w:rsidRPr="00D07716">
        <w:rPr>
          <w:rFonts w:ascii="Tahoma" w:hAnsi="Tahoma" w:cs="Tahoma"/>
          <w:sz w:val="22"/>
          <w:szCs w:val="22"/>
        </w:rPr>
        <w:t xml:space="preserve">  </w:t>
      </w:r>
      <w:r w:rsidR="00ED2E81" w:rsidRPr="00D07716">
        <w:rPr>
          <w:rFonts w:ascii="Tahoma" w:hAnsi="Tahoma" w:cs="Tahoma"/>
          <w:sz w:val="22"/>
          <w:szCs w:val="22"/>
        </w:rPr>
        <w:t>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με αιτιολογημένη απόφαση της αναθέτουσας αρχής</w:t>
      </w:r>
      <w:r w:rsidR="00872B88" w:rsidRPr="00D07716">
        <w:rPr>
          <w:rFonts w:ascii="Tahoma" w:hAnsi="Tahoma" w:cs="Tahoma"/>
          <w:sz w:val="22"/>
          <w:szCs w:val="22"/>
          <w:lang w:eastAsia="el-GR"/>
        </w:rPr>
        <w:t>.</w:t>
      </w:r>
      <w:r w:rsidR="00AF23CC" w:rsidRPr="00D07716">
        <w:rPr>
          <w:rFonts w:ascii="Tahoma" w:hAnsi="Tahoma" w:cs="Tahoma"/>
          <w:sz w:val="22"/>
          <w:szCs w:val="22"/>
        </w:rPr>
        <w:t xml:space="preserve"> </w:t>
      </w:r>
    </w:p>
    <w:p w14:paraId="23EB1276" w14:textId="77777777" w:rsidR="00AF6C15" w:rsidRPr="00D07716" w:rsidRDefault="00AF6C15" w:rsidP="00AF6C15">
      <w:pPr>
        <w:pStyle w:val="-HTML"/>
        <w:jc w:val="both"/>
        <w:rPr>
          <w:rFonts w:ascii="Tahoma" w:hAnsi="Tahoma" w:cs="Tahoma"/>
          <w:sz w:val="22"/>
          <w:szCs w:val="22"/>
        </w:rPr>
      </w:pPr>
    </w:p>
    <w:p w14:paraId="0C300898" w14:textId="77777777" w:rsidR="00ED2E81" w:rsidRPr="00D07716" w:rsidRDefault="00ED2E81" w:rsidP="00ED2E81">
      <w:pPr>
        <w:suppressAutoHyphens w:val="0"/>
        <w:autoSpaceDE w:val="0"/>
        <w:rPr>
          <w:rFonts w:ascii="Tahoma" w:hAnsi="Tahoma" w:cs="Tahoma"/>
          <w:lang w:val="el-GR"/>
        </w:rPr>
      </w:pPr>
      <w:r w:rsidRPr="00D07716">
        <w:rPr>
          <w:rFonts w:ascii="Tahoma" w:hAnsi="Tahoma" w:cs="Tahoma"/>
          <w:lang w:val="el-GR"/>
        </w:rPr>
        <w:t>Οι ποινικές ρήτρες υπολογίζονται ως εξής:</w:t>
      </w:r>
    </w:p>
    <w:p w14:paraId="29C66CE3" w14:textId="77777777" w:rsidR="00ED2E81" w:rsidRPr="00D07716" w:rsidRDefault="00ED2E81" w:rsidP="00ED2E81">
      <w:pPr>
        <w:suppressAutoHyphens w:val="0"/>
        <w:autoSpaceDE w:val="0"/>
        <w:rPr>
          <w:rFonts w:ascii="Tahoma" w:hAnsi="Tahoma" w:cs="Tahoma"/>
          <w:lang w:val="el-GR"/>
        </w:rPr>
      </w:pPr>
      <w:r w:rsidRPr="00D07716">
        <w:rPr>
          <w:rFonts w:ascii="Tahoma" w:hAnsi="Tahoma" w:cs="Tahoma"/>
          <w:lang w:val="el-GR"/>
        </w:rPr>
        <w:t>α) για καθυστέρηση που περιορίζεται σε χρονικό διάστημα που δεν υπερβαίνει το 50% της προβλεπόμενης συνολικής διάρκειας της σύμβασης ή σε περίπτωση τμηματικών/ενδιαμέσων προθεσμιών της αντίστοιχης προθεσμίας επιβάλλεται ποινική ρήτρα 2,5% επί της συμβατικής αξίας χωρίς ΦΠΑ των υπηρεσιών που παρασχέθηκαν εκπρόθεσμα,</w:t>
      </w:r>
    </w:p>
    <w:p w14:paraId="3C4C06C0" w14:textId="77777777" w:rsidR="00ED2E81" w:rsidRPr="00D07716" w:rsidRDefault="00ED2E81" w:rsidP="00ED2E81">
      <w:pPr>
        <w:suppressAutoHyphens w:val="0"/>
        <w:autoSpaceDE w:val="0"/>
        <w:rPr>
          <w:rFonts w:ascii="Tahoma" w:hAnsi="Tahoma" w:cs="Tahoma"/>
          <w:lang w:val="el-GR"/>
        </w:rPr>
      </w:pPr>
      <w:r w:rsidRPr="00D07716">
        <w:rPr>
          <w:rFonts w:ascii="Tahoma" w:hAnsi="Tahoma" w:cs="Tahoma"/>
          <w:lang w:val="el-GR"/>
        </w:rPr>
        <w:t>β) για καθυστέρηση που υπερβαίνει το 50% επιβάλλεται ποινική ρήτρα 5% χωρίς ΦΠΑ επί της συμβατικής αξίας των υπηρεσιών που παρασχέθηκαν εκπρόθεσμα,</w:t>
      </w:r>
    </w:p>
    <w:p w14:paraId="4BABB5C3" w14:textId="77777777" w:rsidR="00ED2E81" w:rsidRPr="00D07716" w:rsidRDefault="00ED2E81" w:rsidP="00ED2E81">
      <w:pPr>
        <w:suppressAutoHyphens w:val="0"/>
        <w:autoSpaceDE w:val="0"/>
        <w:rPr>
          <w:rFonts w:ascii="Tahoma" w:hAnsi="Tahoma" w:cs="Tahoma"/>
          <w:lang w:val="el-GR"/>
        </w:rPr>
      </w:pPr>
      <w:r w:rsidRPr="00D07716">
        <w:rPr>
          <w:rFonts w:ascii="Tahoma" w:hAnsi="Tahoma" w:cs="Tahoma"/>
          <w:lang w:val="el-GR"/>
        </w:rPr>
        <w:t>γ) οι ποινικές ρήτρες για υπέρβαση των τμηματικών προθεσμιών είναι ανεξάρτητες από τις επιβαλλόμενες για υπέρβαση της συνολικής διάρκειας της σύμβασης και δύνανται να ανακαλούνται με αιτιολογημένη απόφαση της αναθέτουσας αρχής, αν οι υπηρεσίες που αφορούν στις ως άνω τμηματικές προθεσμίες παρασχεθούν μέσα στη συνολική της διάρκεια και τις εγκεκριμένες παρατάσεις αυτής και με την προϋπόθεση ότι το σύνολο της σύμβασης έχει εκτελεστεί πλή</w:t>
      </w:r>
      <w:r w:rsidR="00D858B1" w:rsidRPr="00D07716">
        <w:rPr>
          <w:rFonts w:ascii="Tahoma" w:hAnsi="Tahoma" w:cs="Tahoma"/>
          <w:lang w:val="el-GR"/>
        </w:rPr>
        <w:t>ρως,</w:t>
      </w:r>
    </w:p>
    <w:p w14:paraId="1568D4A8" w14:textId="77777777" w:rsidR="00D858B1" w:rsidRPr="00D07716" w:rsidRDefault="00D858B1" w:rsidP="00D858B1">
      <w:pPr>
        <w:suppressAutoHyphens w:val="0"/>
        <w:autoSpaceDE w:val="0"/>
        <w:spacing w:after="0"/>
        <w:rPr>
          <w:rFonts w:ascii="Tahoma" w:hAnsi="Tahoma" w:cs="Tahoma"/>
          <w:lang w:val="el-GR"/>
        </w:rPr>
      </w:pPr>
    </w:p>
    <w:p w14:paraId="71B2EA33" w14:textId="77777777" w:rsidR="00ED2E81" w:rsidRPr="00D07716" w:rsidRDefault="00ED2E81" w:rsidP="00D858B1">
      <w:pPr>
        <w:suppressAutoHyphens w:val="0"/>
        <w:autoSpaceDE w:val="0"/>
        <w:spacing w:after="0"/>
        <w:rPr>
          <w:rFonts w:ascii="Tahoma" w:hAnsi="Tahoma" w:cs="Tahoma"/>
          <w:lang w:val="el-GR"/>
        </w:rPr>
      </w:pPr>
      <w:r w:rsidRPr="00D07716">
        <w:rPr>
          <w:rFonts w:ascii="Tahoma" w:hAnsi="Tahoma" w:cs="Tahoma"/>
          <w:lang w:val="el-GR"/>
        </w:rPr>
        <w:t>Το ποσό των ποινικών ρητρών αφαιρείται/συμψηφίζεται από/με την αμοιβή του αναδόχου.</w:t>
      </w:r>
      <w:r w:rsidR="00373A3E" w:rsidRPr="00D07716">
        <w:rPr>
          <w:rFonts w:ascii="Tahoma" w:hAnsi="Tahoma" w:cs="Tahoma"/>
          <w:lang w:val="el-GR"/>
        </w:rPr>
        <w:t xml:space="preserve"> </w:t>
      </w:r>
    </w:p>
    <w:p w14:paraId="77CF9711" w14:textId="77777777" w:rsidR="00D858B1" w:rsidRPr="00D07716" w:rsidRDefault="00D858B1" w:rsidP="00D858B1">
      <w:pPr>
        <w:suppressAutoHyphens w:val="0"/>
        <w:autoSpaceDE w:val="0"/>
        <w:spacing w:after="0"/>
        <w:rPr>
          <w:rFonts w:ascii="Tahoma" w:hAnsi="Tahoma" w:cs="Tahoma"/>
          <w:lang w:val="el-GR"/>
        </w:rPr>
      </w:pPr>
    </w:p>
    <w:p w14:paraId="71E360C8" w14:textId="77777777" w:rsidR="00ED2E81" w:rsidRPr="00D07716" w:rsidRDefault="00ED2E81" w:rsidP="00D858B1">
      <w:pPr>
        <w:suppressAutoHyphens w:val="0"/>
        <w:autoSpaceDE w:val="0"/>
        <w:spacing w:after="0"/>
        <w:rPr>
          <w:rFonts w:ascii="Tahoma" w:hAnsi="Tahoma" w:cs="Tahoma"/>
          <w:lang w:val="el-GR"/>
        </w:rPr>
      </w:pPr>
      <w:r w:rsidRPr="00D07716">
        <w:rPr>
          <w:rFonts w:ascii="Tahoma" w:hAnsi="Tahoma" w:cs="Tahoma"/>
          <w:lang w:val="el-GR"/>
        </w:rPr>
        <w:t>Η επιβολή ποινικών ρητρών δεν στερεί από την αναθέτουσα αρχή το δικαίωμα να κηρύξει τον ανάδοχο έκπτωτο.</w:t>
      </w:r>
    </w:p>
    <w:p w14:paraId="3B04D15E" w14:textId="77777777" w:rsidR="00D858B1" w:rsidRPr="00D07716" w:rsidRDefault="00D858B1" w:rsidP="00986402">
      <w:pPr>
        <w:rPr>
          <w:rFonts w:ascii="Tahoma" w:hAnsi="Tahoma" w:cs="Tahoma"/>
          <w:lang w:val="el-GR"/>
        </w:rPr>
      </w:pPr>
      <w:bookmarkStart w:id="110" w:name="__RefHeading___Toc213_1659156176"/>
      <w:bookmarkEnd w:id="110"/>
    </w:p>
    <w:p w14:paraId="42E0CE9A" w14:textId="77777777" w:rsidR="003C275B" w:rsidRPr="00D07716" w:rsidRDefault="003C275B" w:rsidP="003C275B">
      <w:pPr>
        <w:pStyle w:val="20"/>
        <w:suppressAutoHyphens w:val="0"/>
        <w:autoSpaceDE w:val="0"/>
        <w:rPr>
          <w:rFonts w:ascii="Tahoma" w:hAnsi="Tahoma" w:cs="Tahoma"/>
          <w:color w:val="auto"/>
          <w:lang w:val="el-GR"/>
        </w:rPr>
      </w:pPr>
      <w:bookmarkStart w:id="111" w:name="_Toc120716101"/>
      <w:r w:rsidRPr="00D07716">
        <w:rPr>
          <w:rFonts w:ascii="Tahoma" w:hAnsi="Tahoma" w:cs="Tahoma"/>
          <w:color w:val="auto"/>
          <w:lang w:val="el-GR"/>
        </w:rPr>
        <w:t>5.3</w:t>
      </w:r>
      <w:r w:rsidRPr="00D07716">
        <w:rPr>
          <w:rFonts w:ascii="Tahoma" w:hAnsi="Tahoma" w:cs="Tahoma"/>
          <w:color w:val="auto"/>
          <w:lang w:val="el-GR"/>
        </w:rPr>
        <w:tab/>
        <w:t>Διοικητικές προσφυγές κατά τη διαδικασία εκτέλεσης των συμβάσεων</w:t>
      </w:r>
      <w:bookmarkEnd w:id="111"/>
      <w:r w:rsidRPr="00D07716">
        <w:rPr>
          <w:rFonts w:ascii="Tahoma" w:hAnsi="Tahoma" w:cs="Tahoma"/>
          <w:color w:val="auto"/>
          <w:lang w:val="el-GR"/>
        </w:rPr>
        <w:t xml:space="preserve">  </w:t>
      </w:r>
    </w:p>
    <w:p w14:paraId="4562C06A" w14:textId="77777777" w:rsidR="00D41FD6" w:rsidRPr="00D07716" w:rsidRDefault="00D41FD6" w:rsidP="28502BDF">
      <w:pPr>
        <w:suppressAutoHyphens w:val="0"/>
        <w:autoSpaceDE w:val="0"/>
        <w:rPr>
          <w:rFonts w:ascii="Tahoma" w:hAnsi="Tahoma" w:cs="Tahoma"/>
          <w:lang w:val="el-GR"/>
        </w:rPr>
      </w:pPr>
      <w:r w:rsidRPr="00D07716">
        <w:rPr>
          <w:rFonts w:ascii="Tahoma" w:hAnsi="Tahoma" w:cs="Tahoma"/>
          <w:lang w:val="el-GR"/>
        </w:rPr>
        <w:t>Ο ανάδοχος μπορεί κατά των αποφάσεων που επιβάλλουν σε βάρος του κυρώσεις, δυνάμει των όρων των άρθρων 5.2 (Κήρυξη οικονομικού φορέα εκπτώτου - Κυρώσεις), 6.</w:t>
      </w:r>
      <w:r w:rsidR="00851610" w:rsidRPr="00D07716">
        <w:rPr>
          <w:rFonts w:ascii="Tahoma" w:hAnsi="Tahoma" w:cs="Tahoma"/>
          <w:lang w:val="el-GR"/>
        </w:rPr>
        <w:t>2</w:t>
      </w:r>
      <w:r w:rsidRPr="00D07716">
        <w:rPr>
          <w:rFonts w:ascii="Tahoma" w:hAnsi="Tahoma" w:cs="Tahoma"/>
          <w:lang w:val="el-GR"/>
        </w:rPr>
        <w:t>. (</w:t>
      </w:r>
      <w:r w:rsidR="00851610" w:rsidRPr="00D07716">
        <w:rPr>
          <w:rFonts w:ascii="Tahoma" w:hAnsi="Tahoma" w:cs="Tahoma"/>
          <w:lang w:val="el-GR"/>
        </w:rPr>
        <w:t>Διάρκεια σύμβασης</w:t>
      </w:r>
      <w:r w:rsidRPr="00D07716">
        <w:rPr>
          <w:rFonts w:ascii="Tahoma" w:hAnsi="Tahoma" w:cs="Tahoma"/>
          <w:lang w:val="el-GR"/>
        </w:rPr>
        <w:t xml:space="preserve">), 6.4. (Απόρριψη </w:t>
      </w:r>
      <w:r w:rsidR="00851610" w:rsidRPr="00D07716">
        <w:rPr>
          <w:rFonts w:ascii="Tahoma" w:hAnsi="Tahoma" w:cs="Tahoma"/>
          <w:lang w:val="el-GR"/>
        </w:rPr>
        <w:t>παραδοτέων</w:t>
      </w:r>
      <w:r w:rsidRPr="00D07716">
        <w:rPr>
          <w:rFonts w:ascii="Tahoma" w:hAnsi="Tahoma" w:cs="Tahoma"/>
          <w:lang w:val="el-GR"/>
        </w:rPr>
        <w:t xml:space="preserve"> – αντικατάσταση), </w:t>
      </w:r>
      <w:r w:rsidR="00D73ADF" w:rsidRPr="00D07716">
        <w:rPr>
          <w:rFonts w:ascii="Tahoma" w:hAnsi="Tahoma" w:cs="Tahoma"/>
          <w:lang w:val="el-GR"/>
        </w:rPr>
        <w:t xml:space="preserve">καθώς και </w:t>
      </w:r>
      <w:proofErr w:type="spellStart"/>
      <w:r w:rsidR="00D73ADF" w:rsidRPr="00D07716">
        <w:rPr>
          <w:rFonts w:ascii="Tahoma" w:hAnsi="Tahoma" w:cs="Tahoma"/>
          <w:lang w:val="el-GR"/>
        </w:rPr>
        <w:t>κατ</w:t>
      </w:r>
      <w:proofErr w:type="spellEnd"/>
      <w:r w:rsidR="00D73ADF" w:rsidRPr="00D07716">
        <w:rPr>
          <w:rFonts w:ascii="Tahoma" w:hAnsi="Tahoma" w:cs="Tahoma"/>
          <w:lang w:val="el-GR"/>
        </w:rPr>
        <w:t>΄ εφαρμογή των συμβατικών όρων</w:t>
      </w:r>
      <w:r w:rsidR="00872B88" w:rsidRPr="00D07716">
        <w:rPr>
          <w:rFonts w:ascii="Tahoma" w:hAnsi="Tahoma" w:cs="Tahoma"/>
          <w:lang w:val="el-GR"/>
        </w:rPr>
        <w:t>,</w:t>
      </w:r>
      <w:r w:rsidR="00D73ADF" w:rsidRPr="00D07716">
        <w:rPr>
          <w:rFonts w:ascii="Tahoma" w:hAnsi="Tahoma" w:cs="Tahoma"/>
          <w:lang w:val="el-GR"/>
        </w:rPr>
        <w:t xml:space="preserve"> να ασκήσει προσφυγή για λόγους νομιμότητας και ουσίας ενώπιον του φορέα που εκτελεί τη σύμβαση μέσα σε ανατρεπτική προθεσμία (30) ημερών από την ημερομηνία της κοινοποίησης ή της πλήρους γνώσης της σχετικής απόφασης. Η εμπρόθεσμη άσκηση της προσφυγής αναστέλλει τις επιβαλλόμενες κυρώσεις. </w:t>
      </w:r>
    </w:p>
    <w:p w14:paraId="787C6D82" w14:textId="77777777" w:rsidR="00D41FD6" w:rsidRPr="00D07716" w:rsidRDefault="00D73ADF">
      <w:pPr>
        <w:suppressAutoHyphens w:val="0"/>
        <w:autoSpaceDE w:val="0"/>
        <w:rPr>
          <w:rFonts w:ascii="Tahoma" w:hAnsi="Tahoma" w:cs="Tahoma"/>
          <w:lang w:val="el-GR"/>
        </w:rPr>
      </w:pPr>
      <w:r w:rsidRPr="00D07716">
        <w:rPr>
          <w:rFonts w:ascii="Tahoma" w:hAnsi="Tahoma" w:cs="Tahoma"/>
          <w:lang w:val="el-GR"/>
        </w:rPr>
        <w:t xml:space="preserve">Επί της προσφυγής αποφασίζει το αρμοδίως αποφαινόμενο όργανο, ύστερα από γνωμοδότηση του προβλεπόμενου </w:t>
      </w:r>
      <w:r w:rsidR="008B71A5" w:rsidRPr="00D07716">
        <w:rPr>
          <w:rFonts w:ascii="Tahoma" w:hAnsi="Tahoma" w:cs="Tahoma"/>
          <w:lang w:val="el-GR"/>
        </w:rPr>
        <w:t xml:space="preserve">στο τελευταίο εδάφιο της περίπτωσης </w:t>
      </w:r>
      <w:r w:rsidRPr="00D07716">
        <w:rPr>
          <w:rFonts w:ascii="Tahoma" w:hAnsi="Tahoma" w:cs="Tahoma"/>
          <w:lang w:val="el-GR"/>
        </w:rPr>
        <w:t>δ΄ της παραγράφου 11 του άρθρου 221</w:t>
      </w:r>
      <w:r w:rsidR="005F0A0D" w:rsidRPr="00D07716">
        <w:rPr>
          <w:rFonts w:ascii="Tahoma" w:hAnsi="Tahoma" w:cs="Tahoma"/>
          <w:lang w:val="el-GR"/>
        </w:rPr>
        <w:t xml:space="preserve"> </w:t>
      </w:r>
      <w:r w:rsidR="00951F12" w:rsidRPr="00D07716">
        <w:rPr>
          <w:rFonts w:ascii="Tahoma" w:hAnsi="Tahoma" w:cs="Tahoma"/>
          <w:lang w:val="el-GR"/>
        </w:rPr>
        <w:t xml:space="preserve"> </w:t>
      </w:r>
      <w:r w:rsidRPr="00D07716">
        <w:rPr>
          <w:rFonts w:ascii="Tahoma" w:hAnsi="Tahoma" w:cs="Tahoma"/>
          <w:lang w:val="el-GR"/>
        </w:rPr>
        <w:t xml:space="preserve"> </w:t>
      </w:r>
      <w:r w:rsidRPr="00D07716">
        <w:rPr>
          <w:rFonts w:ascii="Tahoma" w:hAnsi="Tahoma" w:cs="Tahoma"/>
          <w:lang w:val="el-GR"/>
        </w:rPr>
        <w:lastRenderedPageBreak/>
        <w:t>ν.4412/2016</w:t>
      </w:r>
      <w:r w:rsidR="005F0A0D" w:rsidRPr="00D07716">
        <w:rPr>
          <w:rFonts w:ascii="Tahoma" w:hAnsi="Tahoma" w:cs="Tahoma"/>
          <w:lang w:val="el-GR"/>
        </w:rPr>
        <w:t xml:space="preserve"> </w:t>
      </w:r>
      <w:r w:rsidRPr="00D07716">
        <w:rPr>
          <w:rFonts w:ascii="Tahoma" w:hAnsi="Tahoma" w:cs="Tahoma"/>
          <w:lang w:val="el-GR"/>
        </w:rPr>
        <w:t>οργάνου, εντός προθεσμίας τριάντα (30) ημερών από την άσκησή της, άλλως θεωρείται ως σιωπηρώς απορριφθείσα. Κατά της απόφασης αυτής δεν χωρεί η άσκηση άλλης οποιασδήποτε φύσης διοικητικής προσφυγής. Αν κατά της απόφασης που επιβάλλει κυρώσεις δεν ασκηθεί εμπρόθεσμα η προσφυγή ή αν απορριφθεί αυτή από το αποφαινόμενο αρμοδίως όργανο, η απόφαση καθίσταται οριστική. Αν ασκηθεί εμπρόθεσμα προσφυγή, αναστέλλονται οι συνέπειες της απόφασης μέχρι αυτή να οριστικοποιηθεί.</w:t>
      </w:r>
    </w:p>
    <w:p w14:paraId="58820D9C" w14:textId="77777777" w:rsidR="002E2419" w:rsidRPr="00D07716" w:rsidRDefault="002E2419" w:rsidP="001A47A4">
      <w:pPr>
        <w:rPr>
          <w:rFonts w:ascii="Tahoma" w:hAnsi="Tahoma" w:cs="Tahoma"/>
          <w:b/>
          <w:sz w:val="24"/>
          <w:szCs w:val="22"/>
          <w:lang w:val="el-GR"/>
        </w:rPr>
      </w:pPr>
    </w:p>
    <w:p w14:paraId="1050FD68" w14:textId="77777777" w:rsidR="001A47A4" w:rsidRPr="00D07716" w:rsidRDefault="001A47A4" w:rsidP="0006560B">
      <w:pPr>
        <w:pStyle w:val="20"/>
        <w:suppressAutoHyphens w:val="0"/>
        <w:autoSpaceDE w:val="0"/>
        <w:rPr>
          <w:rFonts w:ascii="Tahoma" w:hAnsi="Tahoma" w:cs="Tahoma"/>
          <w:color w:val="auto"/>
          <w:lang w:val="el-GR"/>
        </w:rPr>
      </w:pPr>
      <w:bookmarkStart w:id="112" w:name="_Toc120716102"/>
      <w:r w:rsidRPr="00D07716">
        <w:rPr>
          <w:rFonts w:ascii="Tahoma" w:hAnsi="Tahoma" w:cs="Tahoma"/>
          <w:color w:val="auto"/>
          <w:lang w:val="el-GR"/>
        </w:rPr>
        <w:t>5.4</w:t>
      </w:r>
      <w:r w:rsidRPr="00D07716">
        <w:rPr>
          <w:rFonts w:ascii="Tahoma" w:hAnsi="Tahoma" w:cs="Tahoma"/>
          <w:color w:val="auto"/>
          <w:lang w:val="el-GR"/>
        </w:rPr>
        <w:tab/>
        <w:t>Δικαστική επίλυση διαφορών</w:t>
      </w:r>
      <w:bookmarkEnd w:id="112"/>
    </w:p>
    <w:p w14:paraId="0E162932" w14:textId="77777777" w:rsidR="004323AD" w:rsidRPr="00D07716" w:rsidRDefault="004323AD" w:rsidP="004323AD">
      <w:pPr>
        <w:rPr>
          <w:rFonts w:ascii="Tahoma" w:hAnsi="Tahoma" w:cs="Tahoma"/>
          <w:b/>
          <w:sz w:val="24"/>
          <w:lang w:val="el-GR"/>
        </w:rPr>
      </w:pPr>
      <w:r w:rsidRPr="00D07716">
        <w:rPr>
          <w:rFonts w:ascii="Tahoma" w:hAnsi="Tahoma" w:cs="Tahoma"/>
          <w:szCs w:val="22"/>
          <w:lang w:val="el-GR"/>
        </w:rPr>
        <w:t xml:space="preserve">Κάθε διαφορά μεταξύ των συμβαλλόμενων μερών που προκύπτει από τις συμβάσεις που συνάπτονται στο πλαίσιο </w:t>
      </w:r>
      <w:r w:rsidR="001A47A4" w:rsidRPr="00D07716">
        <w:rPr>
          <w:rFonts w:ascii="Tahoma" w:hAnsi="Tahoma" w:cs="Tahoma"/>
          <w:szCs w:val="22"/>
          <w:lang w:val="el-GR"/>
        </w:rPr>
        <w:t xml:space="preserve">της </w:t>
      </w:r>
      <w:r w:rsidRPr="00D07716">
        <w:rPr>
          <w:rFonts w:ascii="Tahoma" w:hAnsi="Tahoma" w:cs="Tahoma"/>
          <w:szCs w:val="22"/>
          <w:lang w:val="el-GR"/>
        </w:rPr>
        <w:t>παρ</w:t>
      </w:r>
      <w:r w:rsidR="001A47A4" w:rsidRPr="00D07716">
        <w:rPr>
          <w:rFonts w:ascii="Tahoma" w:hAnsi="Tahoma" w:cs="Tahoma"/>
          <w:szCs w:val="22"/>
          <w:lang w:val="el-GR"/>
        </w:rPr>
        <w:t xml:space="preserve">ούσας διακήρυξης </w:t>
      </w:r>
      <w:r w:rsidRPr="00D07716">
        <w:rPr>
          <w:rFonts w:ascii="Tahoma" w:hAnsi="Tahoma" w:cs="Tahoma"/>
          <w:szCs w:val="22"/>
          <w:lang w:val="el-GR"/>
        </w:rPr>
        <w:t>, επιλύεται με την άσκηση</w:t>
      </w:r>
      <w:r w:rsidRPr="00D07716">
        <w:rPr>
          <w:rFonts w:ascii="Tahoma" w:hAnsi="Tahoma" w:cs="Tahoma"/>
          <w:lang w:val="el-GR"/>
        </w:rPr>
        <w:t xml:space="preserve"> προσφυγής ή αγωγής στο Διοικητικό Εφετείο της Περιφέρειας, στην οποία εκτελείται εκάστη σύμβαση, κατά τα ειδικότερα οριζόμενα στις παρ. 1 έως </w:t>
      </w:r>
      <w:r w:rsidR="00B43078" w:rsidRPr="00D07716">
        <w:rPr>
          <w:rFonts w:ascii="Tahoma" w:hAnsi="Tahoma" w:cs="Tahoma"/>
          <w:lang w:val="el-GR"/>
        </w:rPr>
        <w:t xml:space="preserve">και </w:t>
      </w:r>
      <w:r w:rsidRPr="00D07716">
        <w:rPr>
          <w:rFonts w:ascii="Tahoma" w:hAnsi="Tahoma" w:cs="Tahoma"/>
          <w:lang w:val="el-GR"/>
        </w:rPr>
        <w:t>6 του άρθρου 205Α του ν. 4412/2016.</w:t>
      </w:r>
      <w:r w:rsidR="005347BC" w:rsidRPr="00D07716">
        <w:rPr>
          <w:rFonts w:ascii="Tahoma" w:hAnsi="Tahoma" w:cs="Tahoma"/>
          <w:lang w:val="el-GR"/>
        </w:rPr>
        <w:t xml:space="preserve"> Πριν από την άσκηση της προσφυγής στο Διοικητικό Εφετείο προηγείται υποχρεωτικά η τήρηση της </w:t>
      </w:r>
      <w:proofErr w:type="spellStart"/>
      <w:r w:rsidR="00851610" w:rsidRPr="00D07716">
        <w:rPr>
          <w:rFonts w:ascii="Tahoma" w:hAnsi="Tahoma" w:cs="Tahoma"/>
          <w:lang w:val="el-GR"/>
        </w:rPr>
        <w:t>ενδικοφανούς</w:t>
      </w:r>
      <w:proofErr w:type="spellEnd"/>
      <w:r w:rsidR="00851610" w:rsidRPr="00D07716">
        <w:rPr>
          <w:rFonts w:ascii="Tahoma" w:hAnsi="Tahoma" w:cs="Tahoma"/>
          <w:lang w:val="el-GR"/>
        </w:rPr>
        <w:t xml:space="preserve"> διαδικασίας που προβλέπεται στο άρθρο 205 του ν. 4412/2016 και την παράγραφο 5.3 της παρούσας</w:t>
      </w:r>
      <w:r w:rsidR="005347BC" w:rsidRPr="00D07716">
        <w:rPr>
          <w:rFonts w:ascii="Tahoma" w:hAnsi="Tahoma" w:cs="Tahoma"/>
          <w:lang w:val="el-GR"/>
        </w:rPr>
        <w:t>, διαφορετικά η προσφυγή απορρίπτεται ως απαράδεκτη</w:t>
      </w:r>
      <w:r w:rsidR="00D858B1" w:rsidRPr="00D07716">
        <w:rPr>
          <w:rFonts w:ascii="Tahoma" w:hAnsi="Tahoma" w:cs="Tahoma"/>
          <w:lang w:val="el-GR"/>
        </w:rPr>
        <w:t>.</w:t>
      </w:r>
      <w:r w:rsidR="00851610" w:rsidRPr="00D07716">
        <w:rPr>
          <w:rFonts w:ascii="Tahoma" w:hAnsi="Tahoma" w:cs="Tahoma"/>
          <w:lang w:val="el-GR"/>
        </w:rPr>
        <w:t xml:space="preserve"> Αν ο ανάδοχος της σύμβασης είναι κοινοπραξία, η προσφυγή ασκείται είτε από την ίδια είτε από όλα τα μέλη της. Δεν απαιτείται η τήρηση </w:t>
      </w:r>
      <w:proofErr w:type="spellStart"/>
      <w:r w:rsidR="00851610" w:rsidRPr="00D07716">
        <w:rPr>
          <w:rFonts w:ascii="Tahoma" w:hAnsi="Tahoma" w:cs="Tahoma"/>
          <w:lang w:val="el-GR"/>
        </w:rPr>
        <w:t>ενδικοφανούς</w:t>
      </w:r>
      <w:proofErr w:type="spellEnd"/>
      <w:r w:rsidR="00851610" w:rsidRPr="00D07716">
        <w:rPr>
          <w:rFonts w:ascii="Tahoma" w:hAnsi="Tahoma" w:cs="Tahoma"/>
          <w:lang w:val="el-GR"/>
        </w:rPr>
        <w:t xml:space="preserve"> διαδικασίας αν ασκείται από τον ενδιαφερόμενο αγωγή, στο δικόγραφο της οποίας δεν σωρεύεται αίτημα ακύρωσης ή τροποποίησης διοικητικής πράξης ή παράλειψης.</w:t>
      </w:r>
    </w:p>
    <w:p w14:paraId="03370F4D" w14:textId="77777777" w:rsidR="004323AD" w:rsidRPr="00D07716" w:rsidRDefault="004323AD">
      <w:pPr>
        <w:suppressAutoHyphens w:val="0"/>
        <w:autoSpaceDE w:val="0"/>
        <w:rPr>
          <w:rFonts w:ascii="Tahoma" w:hAnsi="Tahoma" w:cs="Tahoma"/>
          <w:lang w:val="el-GR"/>
        </w:rPr>
      </w:pPr>
    </w:p>
    <w:p w14:paraId="7252AFEC" w14:textId="77777777" w:rsidR="00D41FD6" w:rsidRPr="00D07716" w:rsidRDefault="00D41FD6">
      <w:pPr>
        <w:rPr>
          <w:rFonts w:ascii="Tahoma" w:hAnsi="Tahoma" w:cs="Tahoma"/>
          <w:lang w:val="el-GR"/>
        </w:rPr>
      </w:pPr>
    </w:p>
    <w:p w14:paraId="6933DE5B" w14:textId="77777777" w:rsidR="00D41FD6" w:rsidRPr="00D07716" w:rsidRDefault="00D41FD6">
      <w:pPr>
        <w:pStyle w:val="1"/>
        <w:tabs>
          <w:tab w:val="left" w:pos="851"/>
        </w:tabs>
        <w:ind w:left="851" w:hanging="851"/>
        <w:rPr>
          <w:rFonts w:ascii="Tahoma" w:hAnsi="Tahoma" w:cs="Tahoma"/>
          <w:color w:val="auto"/>
          <w:lang w:val="el-GR"/>
        </w:rPr>
      </w:pPr>
      <w:bookmarkStart w:id="113" w:name="_Toc120716103"/>
      <w:r w:rsidRPr="00D07716">
        <w:rPr>
          <w:rFonts w:ascii="Tahoma" w:hAnsi="Tahoma" w:cs="Tahoma"/>
          <w:color w:val="auto"/>
          <w:lang w:val="el-GR"/>
        </w:rPr>
        <w:lastRenderedPageBreak/>
        <w:t>6.</w:t>
      </w:r>
      <w:r w:rsidRPr="00D07716">
        <w:rPr>
          <w:rFonts w:ascii="Tahoma" w:hAnsi="Tahoma" w:cs="Tahoma"/>
          <w:color w:val="auto"/>
          <w:lang w:val="el-GR"/>
        </w:rPr>
        <w:tab/>
      </w:r>
      <w:r w:rsidR="00A91BA5" w:rsidRPr="00D07716">
        <w:rPr>
          <w:rFonts w:ascii="Tahoma" w:hAnsi="Tahoma" w:cs="Tahoma"/>
          <w:color w:val="auto"/>
          <w:lang w:val="el-GR"/>
        </w:rPr>
        <w:t>ΧΡΟΝΟΣ ΚΑΙ ΤΡΟΠΟΣ ΕΚΤΕΛΕΣΗΣ</w:t>
      </w:r>
      <w:bookmarkEnd w:id="113"/>
      <w:r w:rsidRPr="00D07716">
        <w:rPr>
          <w:rFonts w:ascii="Tahoma" w:hAnsi="Tahoma" w:cs="Tahoma"/>
          <w:color w:val="auto"/>
          <w:lang w:val="el-GR"/>
        </w:rPr>
        <w:t xml:space="preserve"> </w:t>
      </w:r>
    </w:p>
    <w:p w14:paraId="05E62FF0" w14:textId="77777777" w:rsidR="00D41FD6" w:rsidRPr="00D07716" w:rsidRDefault="00D41FD6">
      <w:pPr>
        <w:pStyle w:val="20"/>
        <w:rPr>
          <w:rFonts w:ascii="Tahoma" w:hAnsi="Tahoma" w:cs="Tahoma"/>
          <w:color w:val="auto"/>
          <w:lang w:val="el-GR"/>
        </w:rPr>
      </w:pPr>
      <w:bookmarkStart w:id="114" w:name="_Toc120716104"/>
      <w:r w:rsidRPr="00D07716">
        <w:rPr>
          <w:rFonts w:ascii="Tahoma" w:hAnsi="Tahoma" w:cs="Tahoma"/>
          <w:color w:val="auto"/>
          <w:lang w:val="el-GR"/>
        </w:rPr>
        <w:t xml:space="preserve">6.1 </w:t>
      </w:r>
      <w:r w:rsidRPr="00D07716">
        <w:rPr>
          <w:rFonts w:ascii="Tahoma" w:hAnsi="Tahoma" w:cs="Tahoma"/>
          <w:color w:val="auto"/>
          <w:lang w:val="el-GR"/>
        </w:rPr>
        <w:tab/>
        <w:t>Παρακολούθηση της σύμβασης</w:t>
      </w:r>
      <w:bookmarkEnd w:id="114"/>
      <w:r w:rsidRPr="00D07716">
        <w:rPr>
          <w:rFonts w:ascii="Tahoma" w:hAnsi="Tahoma" w:cs="Tahoma"/>
          <w:color w:val="auto"/>
          <w:lang w:val="el-GR"/>
        </w:rPr>
        <w:t xml:space="preserve"> </w:t>
      </w:r>
    </w:p>
    <w:p w14:paraId="6AC9CCB9" w14:textId="77777777" w:rsidR="00D41FD6" w:rsidRPr="00D07716" w:rsidRDefault="00D41FD6">
      <w:pPr>
        <w:rPr>
          <w:rFonts w:ascii="Tahoma" w:hAnsi="Tahoma" w:cs="Tahoma"/>
          <w:lang w:val="el-GR"/>
        </w:rPr>
      </w:pPr>
      <w:r w:rsidRPr="00D07716">
        <w:rPr>
          <w:rFonts w:ascii="Tahoma" w:hAnsi="Tahoma" w:cs="Tahoma"/>
          <w:b/>
          <w:lang w:val="el-GR"/>
        </w:rPr>
        <w:t>6.1.1.</w:t>
      </w:r>
      <w:r w:rsidRPr="00D07716">
        <w:rPr>
          <w:rFonts w:ascii="Tahoma" w:hAnsi="Tahoma" w:cs="Tahoma"/>
          <w:lang w:val="el-GR"/>
        </w:rPr>
        <w:t xml:space="preserve"> Η παρακολούθηση της εκτέλεσης της Σύμβασης και η διοίκηση αυτής θα διενεργηθεί από  </w:t>
      </w:r>
      <w:r w:rsidR="00BB060E" w:rsidRPr="00D07716">
        <w:rPr>
          <w:rFonts w:ascii="Tahoma" w:hAnsi="Tahoma" w:cs="Tahoma"/>
          <w:lang w:val="el-GR"/>
        </w:rPr>
        <w:t xml:space="preserve">ειδική Επιτροπή η οποία θα ορισθεί με απόφαση της αναθέτουσας αρχής </w:t>
      </w:r>
      <w:r w:rsidRPr="00D07716">
        <w:rPr>
          <w:rFonts w:ascii="Tahoma" w:eastAsia="SimSun" w:hAnsi="Tahoma" w:cs="Tahoma"/>
          <w:lang w:val="el-GR"/>
        </w:rPr>
        <w:t>η οποία και θα εισηγείται  στο αρμόδιο αποφαινόμενο όργανο</w:t>
      </w:r>
      <w:r w:rsidR="0057220A" w:rsidRPr="00D07716">
        <w:rPr>
          <w:rFonts w:ascii="Tahoma" w:eastAsia="SimSun" w:hAnsi="Tahoma" w:cs="Tahoma"/>
          <w:lang w:val="el-GR"/>
        </w:rPr>
        <w:t>,</w:t>
      </w:r>
      <w:r w:rsidR="0057220A" w:rsidRPr="00D07716">
        <w:rPr>
          <w:rFonts w:ascii="Tahoma" w:hAnsi="Tahoma" w:cs="Tahoma"/>
          <w:lang w:val="el-GR"/>
        </w:rPr>
        <w:t xml:space="preserve"> </w:t>
      </w:r>
      <w:r w:rsidR="0057220A" w:rsidRPr="00D07716">
        <w:rPr>
          <w:rFonts w:ascii="Tahoma" w:eastAsia="SimSun" w:hAnsi="Tahoma" w:cs="Tahoma"/>
          <w:lang w:val="el-GR"/>
        </w:rPr>
        <w:t xml:space="preserve">ήτοι το Διοικητικό Συμβούλιο, </w:t>
      </w:r>
      <w:r w:rsidRPr="00D07716">
        <w:rPr>
          <w:rFonts w:ascii="Tahoma" w:hAnsi="Tahoma" w:cs="Tahoma"/>
          <w:lang w:val="el-GR"/>
        </w:rPr>
        <w:t xml:space="preserve">για όλα τα ζητήματα που αφορούν στην προσήκουσα εκτέλεση όλων των όρων της σύμβασης και στην εκπλήρωση των υποχρεώσεων του αναδόχου, στη λήψη των επιβεβλημένων μέτρων λόγω μη τήρησης των ως άνω όρων και ιδίως για ζητήματα που αφορούν σε τροποποίηση του αντικειμένου και παράταση της διάρκειας της σύμβασης, υπό τους όρους του άρθρου 132 του ν. 4412/2016. </w:t>
      </w:r>
    </w:p>
    <w:p w14:paraId="5ABFBA6F" w14:textId="77777777" w:rsidR="387C9A28" w:rsidRPr="00D07716" w:rsidRDefault="387C9A28" w:rsidP="28502BDF">
      <w:pPr>
        <w:rPr>
          <w:rFonts w:ascii="Tahoma" w:hAnsi="Tahoma" w:cs="Tahoma"/>
          <w:szCs w:val="22"/>
          <w:lang w:val="el-GR"/>
        </w:rPr>
      </w:pPr>
      <w:r w:rsidRPr="00D07716">
        <w:rPr>
          <w:rFonts w:ascii="Tahoma" w:hAnsi="Tahoma" w:cs="Tahoma"/>
          <w:szCs w:val="22"/>
          <w:lang w:val="el-GR"/>
        </w:rPr>
        <w:t xml:space="preserve">Με υπόδειξη του Κυρίου του Έργου μπορεί να ορίζονται εκπρόσωποί του, οι οποίοι θα συμμετέχουν στην Επιτροπή Παρακολούθησης της σύμβασης. </w:t>
      </w:r>
    </w:p>
    <w:p w14:paraId="08601D74" w14:textId="77777777" w:rsidR="387C9A28" w:rsidRPr="00D07716" w:rsidRDefault="387C9A28" w:rsidP="28502BDF">
      <w:pPr>
        <w:rPr>
          <w:rFonts w:ascii="Tahoma" w:hAnsi="Tahoma" w:cs="Tahoma"/>
          <w:szCs w:val="22"/>
          <w:lang w:val="el-GR"/>
        </w:rPr>
      </w:pPr>
      <w:r w:rsidRPr="00D07716">
        <w:rPr>
          <w:rFonts w:ascii="Tahoma" w:hAnsi="Tahoma" w:cs="Tahoma"/>
          <w:szCs w:val="22"/>
          <w:lang w:val="el-GR"/>
        </w:rPr>
        <w:t xml:space="preserve">Η αρμόδια Επιτροπή Παρακολούθησης δύναται να αποστέλλει έγγραφα οδηγιών και εντολών προς τον ανάδοχο αναφορικά με την εκτέλεση της σύμβασης. Τα καθήκοντα παρακολούθησης, ενδεικτικά περιλαμβάνουν την πιστοποίηση της εκτέλεσης του αντικειμένου της σύμβασης καθώς και τον έλεγχο συμμόρφωσης του αναδόχου με τους όρους αυτής.  </w:t>
      </w:r>
    </w:p>
    <w:p w14:paraId="6A56988B" w14:textId="77777777" w:rsidR="28502BDF" w:rsidRPr="00D07716" w:rsidRDefault="28502BDF" w:rsidP="28502BDF">
      <w:pPr>
        <w:rPr>
          <w:rFonts w:ascii="Tahoma" w:hAnsi="Tahoma" w:cs="Tahoma"/>
          <w:szCs w:val="22"/>
          <w:lang w:val="el-GR"/>
        </w:rPr>
      </w:pPr>
    </w:p>
    <w:p w14:paraId="17270F8C" w14:textId="77777777" w:rsidR="00D41FD6" w:rsidRPr="00D07716" w:rsidRDefault="00D41FD6">
      <w:pPr>
        <w:pStyle w:val="20"/>
        <w:ind w:left="0" w:firstLine="0"/>
        <w:rPr>
          <w:rFonts w:ascii="Tahoma" w:hAnsi="Tahoma" w:cs="Tahoma"/>
          <w:color w:val="auto"/>
          <w:lang w:val="el-GR"/>
        </w:rPr>
      </w:pPr>
      <w:bookmarkStart w:id="115" w:name="_Toc120716105"/>
      <w:r w:rsidRPr="00D07716">
        <w:rPr>
          <w:rFonts w:ascii="Tahoma" w:hAnsi="Tahoma" w:cs="Tahoma"/>
          <w:color w:val="auto"/>
          <w:lang w:val="el-GR"/>
        </w:rPr>
        <w:t xml:space="preserve">6.2 </w:t>
      </w:r>
      <w:r w:rsidRPr="00D07716">
        <w:rPr>
          <w:rFonts w:ascii="Tahoma" w:hAnsi="Tahoma" w:cs="Tahoma"/>
          <w:color w:val="auto"/>
          <w:lang w:val="el-GR"/>
        </w:rPr>
        <w:tab/>
        <w:t>Διάρκεια σύμβασης</w:t>
      </w:r>
      <w:bookmarkEnd w:id="115"/>
      <w:r w:rsidRPr="00D07716">
        <w:rPr>
          <w:rFonts w:ascii="Tahoma" w:hAnsi="Tahoma" w:cs="Tahoma"/>
          <w:color w:val="auto"/>
          <w:lang w:val="el-GR"/>
        </w:rPr>
        <w:t xml:space="preserve"> </w:t>
      </w:r>
    </w:p>
    <w:p w14:paraId="508C3BC9" w14:textId="3AA0ACC7" w:rsidR="00F31A67" w:rsidRPr="00D07716" w:rsidRDefault="00D41FD6" w:rsidP="00484DB9">
      <w:pPr>
        <w:rPr>
          <w:rFonts w:ascii="Tahoma" w:hAnsi="Tahoma" w:cs="Tahoma"/>
          <w:lang w:val="el-GR"/>
        </w:rPr>
      </w:pPr>
      <w:r w:rsidRPr="00D07716">
        <w:rPr>
          <w:rFonts w:ascii="Tahoma" w:hAnsi="Tahoma" w:cs="Tahoma"/>
          <w:b/>
          <w:lang w:val="el-GR"/>
        </w:rPr>
        <w:t>6.2.1.</w:t>
      </w:r>
      <w:r w:rsidRPr="00D07716">
        <w:rPr>
          <w:rFonts w:ascii="Tahoma" w:hAnsi="Tahoma" w:cs="Tahoma"/>
          <w:lang w:val="el-GR"/>
        </w:rPr>
        <w:t xml:space="preserve"> </w:t>
      </w:r>
      <w:r w:rsidR="278BF624" w:rsidRPr="00D07716">
        <w:rPr>
          <w:rFonts w:ascii="Tahoma" w:hAnsi="Tahoma" w:cs="Tahoma"/>
          <w:lang w:val="el-GR"/>
        </w:rPr>
        <w:t>Η συνολική διάρκεια της σύμβασης ορίζεται σε</w:t>
      </w:r>
      <w:r w:rsidR="0079593E" w:rsidRPr="00D07716">
        <w:rPr>
          <w:rFonts w:ascii="Tahoma" w:hAnsi="Tahoma" w:cs="Tahoma"/>
          <w:lang w:val="el-GR"/>
        </w:rPr>
        <w:t xml:space="preserve"> </w:t>
      </w:r>
      <w:r w:rsidR="00643119" w:rsidRPr="00D07716">
        <w:rPr>
          <w:rFonts w:ascii="Tahoma" w:hAnsi="Tahoma" w:cs="Tahoma"/>
          <w:lang w:val="el-GR"/>
        </w:rPr>
        <w:t>τριάντα έξι (36) μήνες από την ημερομηνία υπογραφής αυτής</w:t>
      </w:r>
      <w:r w:rsidR="00ED3485" w:rsidRPr="00D07716">
        <w:rPr>
          <w:rFonts w:ascii="Tahoma" w:hAnsi="Tahoma" w:cs="Tahoma"/>
          <w:lang w:val="el-GR"/>
        </w:rPr>
        <w:t xml:space="preserve"> </w:t>
      </w:r>
    </w:p>
    <w:p w14:paraId="2EDE6443" w14:textId="77777777" w:rsidR="00D41FD6" w:rsidRPr="00D07716" w:rsidRDefault="00D41FD6">
      <w:pPr>
        <w:rPr>
          <w:rFonts w:ascii="Tahoma" w:hAnsi="Tahoma" w:cs="Tahoma"/>
          <w:lang w:val="el-GR"/>
        </w:rPr>
      </w:pPr>
      <w:r w:rsidRPr="00D07716">
        <w:rPr>
          <w:rFonts w:ascii="Tahoma" w:hAnsi="Tahoma" w:cs="Tahoma"/>
          <w:b/>
          <w:lang w:val="el-GR"/>
        </w:rPr>
        <w:t>6.2.2.</w:t>
      </w:r>
      <w:r w:rsidRPr="00D07716">
        <w:rPr>
          <w:rFonts w:ascii="Tahoma" w:hAnsi="Tahoma" w:cs="Tahoma"/>
          <w:lang w:val="el-GR"/>
        </w:rPr>
        <w:t xml:space="preserve"> Η  συνολική διάρκεια της σύμβασης μπορεί να παρατείνεται μετά από  αιτιολογημένη απόφαση της αναθέτουσας αρχής μέχρι το 50% </w:t>
      </w:r>
      <w:r w:rsidR="00ED256D" w:rsidRPr="00D07716">
        <w:rPr>
          <w:rFonts w:ascii="Tahoma" w:hAnsi="Tahoma" w:cs="Tahoma"/>
          <w:lang w:val="el-GR"/>
        </w:rPr>
        <w:t>αυτής,</w:t>
      </w:r>
      <w:r w:rsidRPr="00D07716">
        <w:rPr>
          <w:rFonts w:ascii="Tahoma" w:hAnsi="Tahoma" w:cs="Tahoma"/>
          <w:lang w:val="el-GR"/>
        </w:rPr>
        <w:t xml:space="preserve"> ύστερα από σχετικό αίτημα του  αναδόχου που υποβάλλεται πριν από τη λήξη της διάρκειάς της, σε αντικειμενικά δικαιολογημένες περιπτώσεις που δεν οφείλονται σε υπαιτιότητα του αναδόχου. Αν λήξει η συνολική διάρκεια της σύμβασης, χωρίς να υποβληθεί εγκαίρως αίτημα παράτασης ή, αν λήξει η </w:t>
      </w:r>
      <w:proofErr w:type="spellStart"/>
      <w:r w:rsidRPr="00D07716">
        <w:rPr>
          <w:rFonts w:ascii="Tahoma" w:hAnsi="Tahoma" w:cs="Tahoma"/>
          <w:lang w:val="el-GR"/>
        </w:rPr>
        <w:t>παραταθείσα</w:t>
      </w:r>
      <w:proofErr w:type="spellEnd"/>
      <w:r w:rsidRPr="00D07716">
        <w:rPr>
          <w:rFonts w:ascii="Tahoma" w:hAnsi="Tahoma" w:cs="Tahoma"/>
          <w:lang w:val="el-GR"/>
        </w:rPr>
        <w:t>, κατά τα ανωτέρω, διάρκεια, χωρίς να υποβληθούν στην αναθέτουσα αρχή τα παραδοτέα της σύμβασης, ο ανάδοχος κηρύσσεται έκπτωτος</w:t>
      </w:r>
      <w:r w:rsidR="006646DD" w:rsidRPr="00D07716">
        <w:rPr>
          <w:rFonts w:ascii="Tahoma" w:hAnsi="Tahoma" w:cs="Tahoma"/>
          <w:lang w:val="el-GR"/>
        </w:rPr>
        <w:t>.</w:t>
      </w:r>
      <w:r w:rsidRPr="00D07716">
        <w:rPr>
          <w:rFonts w:ascii="Tahoma" w:hAnsi="Tahoma" w:cs="Tahoma"/>
          <w:lang w:val="el-GR"/>
        </w:rPr>
        <w:t xml:space="preserve">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σύμφωνα με το άρθρο 218 του ν. 4412/2016 και το άρθρο 5.2.2 της παρούσας.</w:t>
      </w:r>
    </w:p>
    <w:p w14:paraId="24B93ACE" w14:textId="77777777" w:rsidR="004C2B2D" w:rsidRPr="00D07716" w:rsidRDefault="004C2B2D">
      <w:pPr>
        <w:rPr>
          <w:rFonts w:ascii="Tahoma" w:hAnsi="Tahoma" w:cs="Tahoma"/>
          <w:lang w:val="el-GR"/>
        </w:rPr>
      </w:pPr>
    </w:p>
    <w:p w14:paraId="7111A9DB" w14:textId="77777777" w:rsidR="00D41FD6" w:rsidRPr="00D07716" w:rsidRDefault="00D41FD6">
      <w:pPr>
        <w:pStyle w:val="20"/>
        <w:tabs>
          <w:tab w:val="clear" w:pos="567"/>
          <w:tab w:val="left" w:pos="993"/>
        </w:tabs>
        <w:ind w:left="993" w:hanging="993"/>
        <w:rPr>
          <w:rFonts w:ascii="Tahoma" w:hAnsi="Tahoma" w:cs="Tahoma"/>
          <w:color w:val="auto"/>
          <w:lang w:val="el-GR"/>
        </w:rPr>
      </w:pPr>
      <w:bookmarkStart w:id="116" w:name="_Ref117356972"/>
      <w:bookmarkStart w:id="117" w:name="_Toc120716106"/>
      <w:r w:rsidRPr="00D07716">
        <w:rPr>
          <w:rFonts w:ascii="Tahoma" w:hAnsi="Tahoma" w:cs="Tahoma"/>
          <w:color w:val="auto"/>
          <w:lang w:val="el-GR"/>
        </w:rPr>
        <w:t>6.3</w:t>
      </w:r>
      <w:r w:rsidR="00986402" w:rsidRPr="00D07716">
        <w:rPr>
          <w:rFonts w:ascii="Tahoma" w:hAnsi="Tahoma" w:cs="Tahoma"/>
          <w:color w:val="auto"/>
          <w:lang w:val="el-GR"/>
        </w:rPr>
        <w:t xml:space="preserve"> </w:t>
      </w:r>
      <w:r w:rsidR="00B82B92" w:rsidRPr="00D07716">
        <w:rPr>
          <w:rFonts w:ascii="Tahoma" w:hAnsi="Tahoma" w:cs="Tahoma"/>
          <w:color w:val="auto"/>
          <w:lang w:val="el-GR"/>
        </w:rPr>
        <w:t xml:space="preserve">  </w:t>
      </w:r>
      <w:r w:rsidRPr="00D07716">
        <w:rPr>
          <w:rFonts w:ascii="Tahoma" w:hAnsi="Tahoma" w:cs="Tahoma"/>
          <w:color w:val="auto"/>
          <w:lang w:val="el-GR"/>
        </w:rPr>
        <w:t>Παραλαβή του αντικειμένου της σύμβασης</w:t>
      </w:r>
      <w:bookmarkEnd w:id="116"/>
      <w:bookmarkEnd w:id="117"/>
      <w:r w:rsidR="00371885" w:rsidRPr="00D07716">
        <w:rPr>
          <w:rFonts w:ascii="Tahoma" w:hAnsi="Tahoma" w:cs="Tahoma"/>
          <w:color w:val="auto"/>
          <w:lang w:val="el-GR"/>
        </w:rPr>
        <w:t xml:space="preserve"> </w:t>
      </w:r>
    </w:p>
    <w:p w14:paraId="4DAE192A" w14:textId="77777777" w:rsidR="0A1F81A6" w:rsidRPr="00D07716" w:rsidRDefault="00371885" w:rsidP="226BA87D">
      <w:pPr>
        <w:rPr>
          <w:rFonts w:ascii="Tahoma" w:hAnsi="Tahoma" w:cs="Tahoma"/>
          <w:lang w:val="el-GR"/>
        </w:rPr>
      </w:pPr>
      <w:r w:rsidRPr="00D07716">
        <w:rPr>
          <w:rFonts w:ascii="Tahoma" w:hAnsi="Tahoma" w:cs="Tahoma"/>
          <w:b/>
          <w:lang w:val="el-GR"/>
        </w:rPr>
        <w:t>6.3.1</w:t>
      </w:r>
      <w:r w:rsidRPr="00D07716">
        <w:rPr>
          <w:rFonts w:ascii="Tahoma" w:hAnsi="Tahoma" w:cs="Tahoma"/>
          <w:lang w:val="el-GR"/>
        </w:rPr>
        <w:t xml:space="preserve"> </w:t>
      </w:r>
      <w:r w:rsidR="0A1F81A6" w:rsidRPr="00D07716">
        <w:rPr>
          <w:rFonts w:ascii="Tahoma" w:hAnsi="Tahoma" w:cs="Tahoma"/>
          <w:i/>
          <w:iCs/>
          <w:lang w:val="el-GR"/>
        </w:rPr>
        <w:t xml:space="preserve"> </w:t>
      </w:r>
      <w:r w:rsidR="0A1F81A6" w:rsidRPr="00D07716">
        <w:rPr>
          <w:rFonts w:ascii="Tahoma" w:hAnsi="Tahoma" w:cs="Tahoma"/>
          <w:lang w:val="el-GR"/>
        </w:rPr>
        <w:t>Η παραλαβή των παρεχόμενων υπηρεσιών ή παραδοτέων γίνεται από επιτροπή παραλαβής (τριμελής ή πενταμελής) που συγκροτείται, σύμφωνα με το άρθρο 221, κατά τα αναλυτικώς αναφερόμενα στο Παράρτημα Ι 1.4 της παρούσας όπου περιγράφεται η διαδικασία ελέγχου ανά φάση υλοποίησης καθώς και το χρονοδιάγραμμα παράδοσης.</w:t>
      </w:r>
    </w:p>
    <w:p w14:paraId="2B083B99" w14:textId="77777777" w:rsidR="002E7174" w:rsidRPr="00D07716" w:rsidRDefault="00371885" w:rsidP="002E7174">
      <w:pPr>
        <w:rPr>
          <w:rFonts w:ascii="Tahoma" w:hAnsi="Tahoma" w:cs="Tahoma"/>
          <w:lang w:val="el-GR"/>
        </w:rPr>
      </w:pPr>
      <w:r w:rsidRPr="00D07716">
        <w:rPr>
          <w:rFonts w:ascii="Tahoma" w:hAnsi="Tahoma" w:cs="Tahoma"/>
          <w:b/>
          <w:lang w:val="el-GR"/>
        </w:rPr>
        <w:t>6.3.2</w:t>
      </w:r>
      <w:r w:rsidRPr="00D07716">
        <w:rPr>
          <w:rFonts w:ascii="Tahoma" w:hAnsi="Tahoma" w:cs="Tahoma"/>
          <w:lang w:val="el-GR"/>
        </w:rPr>
        <w:t xml:space="preserve"> </w:t>
      </w:r>
      <w:r w:rsidR="002E7174" w:rsidRPr="00D07716">
        <w:rPr>
          <w:rFonts w:ascii="Tahoma" w:hAnsi="Tahoma" w:cs="Tahoma"/>
          <w:lang w:val="el-GR"/>
        </w:rPr>
        <w:t xml:space="preserve">Κατά τη διαδικασία παραλαβής διενεργείται ο απαιτούμενος έλεγχος, σύμφωνα με τα οριζόμενα στη σύμβαση, μπορεί δε να καλείται να παραστεί και  </w:t>
      </w:r>
      <w:r w:rsidR="002861C0" w:rsidRPr="00D07716">
        <w:rPr>
          <w:rFonts w:ascii="Tahoma" w:hAnsi="Tahoma" w:cs="Tahoma"/>
          <w:lang w:val="el-GR"/>
        </w:rPr>
        <w:t>εκπρόσωπος του αναδόχου</w:t>
      </w:r>
      <w:r w:rsidR="002E7174" w:rsidRPr="00D07716">
        <w:rPr>
          <w:rFonts w:ascii="Tahoma" w:hAnsi="Tahoma" w:cs="Tahoma"/>
          <w:lang w:val="el-GR"/>
        </w:rPr>
        <w:t xml:space="preserve">. Μετά την ολοκλήρωση της διαδικασίας, η επιτροπή παραλαβής: α) είτε παραλαμβάνει τις σχετικές υπηρεσίες ή παραδοτέα, εφόσον καλύπτονται οι απαιτήσεις της σύμβασης χωρίς έγκριση ή απόφαση του </w:t>
      </w:r>
      <w:proofErr w:type="spellStart"/>
      <w:r w:rsidR="002E7174" w:rsidRPr="00D07716">
        <w:rPr>
          <w:rFonts w:ascii="Tahoma" w:hAnsi="Tahoma" w:cs="Tahoma"/>
          <w:lang w:val="el-GR"/>
        </w:rPr>
        <w:t>αποφαινομένου</w:t>
      </w:r>
      <w:proofErr w:type="spellEnd"/>
      <w:r w:rsidR="002E7174" w:rsidRPr="00D07716">
        <w:rPr>
          <w:rFonts w:ascii="Tahoma" w:hAnsi="Tahoma" w:cs="Tahoma"/>
          <w:lang w:val="el-GR"/>
        </w:rPr>
        <w:t xml:space="preserve"> οργάνου, β) είτε εισηγείται για την παραλαβή με παρατηρήσεις ή την απόρριψη των </w:t>
      </w:r>
      <w:proofErr w:type="spellStart"/>
      <w:r w:rsidR="002E7174" w:rsidRPr="00D07716">
        <w:rPr>
          <w:rFonts w:ascii="Tahoma" w:hAnsi="Tahoma" w:cs="Tahoma"/>
          <w:lang w:val="el-GR"/>
        </w:rPr>
        <w:t>παρεχομένων</w:t>
      </w:r>
      <w:proofErr w:type="spellEnd"/>
      <w:r w:rsidR="002E7174" w:rsidRPr="00D07716">
        <w:rPr>
          <w:rFonts w:ascii="Tahoma" w:hAnsi="Tahoma" w:cs="Tahoma"/>
          <w:lang w:val="el-GR"/>
        </w:rPr>
        <w:t xml:space="preserve"> υπηρεσιών ή παραδοτέων, σύμφωνα με τις παραγράφους 3 και 4. Τα ανωτέρω εφαρμόζονται και σε τμηματικές παραλαβές. </w:t>
      </w:r>
    </w:p>
    <w:p w14:paraId="75E3202A" w14:textId="77777777" w:rsidR="002E7174" w:rsidRPr="00D07716" w:rsidRDefault="00371885" w:rsidP="002E7174">
      <w:pPr>
        <w:rPr>
          <w:rFonts w:ascii="Tahoma" w:hAnsi="Tahoma" w:cs="Tahoma"/>
          <w:lang w:val="el-GR"/>
        </w:rPr>
      </w:pPr>
      <w:r w:rsidRPr="00D07716">
        <w:rPr>
          <w:rFonts w:ascii="Tahoma" w:hAnsi="Tahoma" w:cs="Tahoma"/>
          <w:b/>
          <w:lang w:val="el-GR"/>
        </w:rPr>
        <w:t>6.3.3</w:t>
      </w:r>
      <w:r w:rsidRPr="00D07716">
        <w:rPr>
          <w:rFonts w:ascii="Tahoma" w:hAnsi="Tahoma" w:cs="Tahoma"/>
          <w:lang w:val="el-GR"/>
        </w:rPr>
        <w:t xml:space="preserve"> </w:t>
      </w:r>
      <w:r w:rsidR="002E7174" w:rsidRPr="00D07716">
        <w:rPr>
          <w:rFonts w:ascii="Tahoma" w:hAnsi="Tahoma" w:cs="Tahoma"/>
          <w:lang w:val="el-GR"/>
        </w:rPr>
        <w:t xml:space="preserve">Αν η επιτροπή παραλαβής κρίνει ότι οι παρεχόμενες υπηρεσίες ή τα παραδοτέα δεν ανταποκρίνονται πλήρως στους όρους της σύμβασης, συντάσσεται πρωτόκολλο προσωρινής παραλαβής, που αναφέρει τις παρεκκλίσεις που διαπιστώθηκαν από τους όρους της σύμβασης και </w:t>
      </w:r>
      <w:r w:rsidR="002E7174" w:rsidRPr="00D07716">
        <w:rPr>
          <w:rFonts w:ascii="Tahoma" w:hAnsi="Tahoma" w:cs="Tahoma"/>
          <w:lang w:val="el-GR"/>
        </w:rPr>
        <w:lastRenderedPageBreak/>
        <w:t xml:space="preserve">γνωμοδοτεί αν οι αναφερόμενες παρεκκλίσεις επηρεάζουν την </w:t>
      </w:r>
      <w:proofErr w:type="spellStart"/>
      <w:r w:rsidR="002E7174" w:rsidRPr="00D07716">
        <w:rPr>
          <w:rFonts w:ascii="Tahoma" w:hAnsi="Tahoma" w:cs="Tahoma"/>
          <w:lang w:val="el-GR"/>
        </w:rPr>
        <w:t>καταλληλότητα</w:t>
      </w:r>
      <w:proofErr w:type="spellEnd"/>
      <w:r w:rsidR="002E7174" w:rsidRPr="00D07716">
        <w:rPr>
          <w:rFonts w:ascii="Tahoma" w:hAnsi="Tahoma" w:cs="Tahoma"/>
          <w:lang w:val="el-GR"/>
        </w:rPr>
        <w:t xml:space="preserve"> των παρεχόμενων υπηρεσιών ή παραδοτέων και συνεπώς αν μπορούν οι τελευταίες να καλύψουν τις σχετικές ανάγκες. </w:t>
      </w:r>
    </w:p>
    <w:p w14:paraId="2555E551" w14:textId="77777777" w:rsidR="002E7174" w:rsidRPr="00D07716" w:rsidRDefault="00371885" w:rsidP="002E7174">
      <w:pPr>
        <w:rPr>
          <w:rFonts w:ascii="Tahoma" w:hAnsi="Tahoma" w:cs="Tahoma"/>
          <w:lang w:val="el-GR"/>
        </w:rPr>
      </w:pPr>
      <w:r w:rsidRPr="00D07716">
        <w:rPr>
          <w:rFonts w:ascii="Tahoma" w:hAnsi="Tahoma" w:cs="Tahoma"/>
          <w:b/>
          <w:lang w:val="el-GR"/>
        </w:rPr>
        <w:t>6.3.4</w:t>
      </w:r>
      <w:r w:rsidRPr="00D07716">
        <w:rPr>
          <w:rFonts w:ascii="Tahoma" w:hAnsi="Tahoma" w:cs="Tahoma"/>
          <w:lang w:val="el-GR"/>
        </w:rPr>
        <w:t xml:space="preserve"> </w:t>
      </w:r>
      <w:r w:rsidR="002E7174" w:rsidRPr="00D07716">
        <w:rPr>
          <w:rFonts w:ascii="Tahoma" w:hAnsi="Tahoma" w:cs="Tahoma"/>
          <w:lang w:val="el-GR"/>
        </w:rPr>
        <w:t xml:space="preserve">Για την εφαρμογή της </w:t>
      </w:r>
      <w:r w:rsidRPr="00D07716">
        <w:rPr>
          <w:rFonts w:ascii="Tahoma" w:hAnsi="Tahoma" w:cs="Tahoma"/>
          <w:lang w:val="el-GR"/>
        </w:rPr>
        <w:t xml:space="preserve">προηγούμενης </w:t>
      </w:r>
      <w:r w:rsidR="002E7174" w:rsidRPr="00D07716">
        <w:rPr>
          <w:rFonts w:ascii="Tahoma" w:hAnsi="Tahoma" w:cs="Tahoma"/>
          <w:lang w:val="el-GR"/>
        </w:rPr>
        <w:t xml:space="preserve">παραγράφου ορίζονται τα ακόλουθα: </w:t>
      </w:r>
    </w:p>
    <w:p w14:paraId="6B4B2A37" w14:textId="77777777" w:rsidR="002E7174" w:rsidRPr="00D07716" w:rsidRDefault="002E7174" w:rsidP="002E7174">
      <w:pPr>
        <w:rPr>
          <w:rFonts w:ascii="Tahoma" w:hAnsi="Tahoma" w:cs="Tahoma"/>
          <w:lang w:val="el-GR"/>
        </w:rPr>
      </w:pPr>
      <w:r w:rsidRPr="00D07716">
        <w:rPr>
          <w:rFonts w:ascii="Tahoma" w:hAnsi="Tahoma" w:cs="Tahoma"/>
          <w:lang w:val="el-GR"/>
        </w:rPr>
        <w:t xml:space="preserve">α) Στην περίπτωση που διαπιστωθεί ότι, δεν επηρεάζεται η </w:t>
      </w:r>
      <w:proofErr w:type="spellStart"/>
      <w:r w:rsidRPr="00D07716">
        <w:rPr>
          <w:rFonts w:ascii="Tahoma" w:hAnsi="Tahoma" w:cs="Tahoma"/>
          <w:lang w:val="el-GR"/>
        </w:rPr>
        <w:t>καταλληλότητα</w:t>
      </w:r>
      <w:proofErr w:type="spellEnd"/>
      <w:r w:rsidRPr="00D07716">
        <w:rPr>
          <w:rFonts w:ascii="Tahoma" w:hAnsi="Tahoma" w:cs="Tahoma"/>
          <w:lang w:val="el-GR"/>
        </w:rPr>
        <w:t xml:space="preserve">, με αιτιολογημένη απόφαση του αρμόδιου αποφαινόμενου οργάνου, μπορεί να εγκριθεί η παραλαβή των εν λόγω παρεχόμενων υπηρεσιών ή παραδοτέων, με έκπτωση επί της συμβατικής αξίας, η οποία θα πρέπει να είναι ανάλογη προς τις διαπιστωθείσες παρεκκλίσεις. Μετά την έκδοση της ως άνω απόφασης, η επιτροπή παραλαβής υποχρεούται να προβεί στην οριστική παραλαβή των παρεχόμενων υπηρεσιών ή παραδοτέων της σύμβασης και να συντάξει σχετικό πρωτόκολλο οριστικής παραλαβής, σύμφωνα με τα αναφερόμενα στην απόφαση. </w:t>
      </w:r>
    </w:p>
    <w:p w14:paraId="3D9F7F5C" w14:textId="77777777" w:rsidR="002E7174" w:rsidRPr="00D07716" w:rsidRDefault="002E7174" w:rsidP="002E7174">
      <w:pPr>
        <w:rPr>
          <w:rFonts w:ascii="Tahoma" w:hAnsi="Tahoma" w:cs="Tahoma"/>
          <w:lang w:val="el-GR"/>
        </w:rPr>
      </w:pPr>
      <w:r w:rsidRPr="00D07716">
        <w:rPr>
          <w:rFonts w:ascii="Tahoma" w:hAnsi="Tahoma" w:cs="Tahoma"/>
          <w:lang w:val="el-GR"/>
        </w:rPr>
        <w:t xml:space="preserve">β) Αν διαπιστωθεί ότι επηρεάζεται η </w:t>
      </w:r>
      <w:proofErr w:type="spellStart"/>
      <w:r w:rsidRPr="00D07716">
        <w:rPr>
          <w:rFonts w:ascii="Tahoma" w:hAnsi="Tahoma" w:cs="Tahoma"/>
          <w:lang w:val="el-GR"/>
        </w:rPr>
        <w:t>καταλληλότητα</w:t>
      </w:r>
      <w:proofErr w:type="spellEnd"/>
      <w:r w:rsidRPr="00D07716">
        <w:rPr>
          <w:rFonts w:ascii="Tahoma" w:hAnsi="Tahoma" w:cs="Tahoma"/>
          <w:lang w:val="el-GR"/>
        </w:rPr>
        <w:t xml:space="preserve">, με αιτιολογημένη απόφαση του αρμόδιου αποφαινόμενου οργάνου απορρίπτονται οι παρεχόμενες υπηρεσίες ή τα παραδοτέα, με την επιφύλαξη των </w:t>
      </w:r>
      <w:proofErr w:type="spellStart"/>
      <w:r w:rsidRPr="00D07716">
        <w:rPr>
          <w:rFonts w:ascii="Tahoma" w:hAnsi="Tahoma" w:cs="Tahoma"/>
          <w:lang w:val="el-GR"/>
        </w:rPr>
        <w:t>οριζομένων</w:t>
      </w:r>
      <w:proofErr w:type="spellEnd"/>
      <w:r w:rsidRPr="00D07716">
        <w:rPr>
          <w:rFonts w:ascii="Tahoma" w:hAnsi="Tahoma" w:cs="Tahoma"/>
          <w:lang w:val="el-GR"/>
        </w:rPr>
        <w:t xml:space="preserve"> στο άρθρο 220. </w:t>
      </w:r>
    </w:p>
    <w:p w14:paraId="2AE5BE2C" w14:textId="77777777" w:rsidR="002E7174" w:rsidRPr="00D07716" w:rsidRDefault="00371885" w:rsidP="002E7174">
      <w:pPr>
        <w:rPr>
          <w:rFonts w:ascii="Tahoma" w:hAnsi="Tahoma" w:cs="Tahoma"/>
          <w:lang w:val="el-GR"/>
        </w:rPr>
      </w:pPr>
      <w:r w:rsidRPr="00D07716">
        <w:rPr>
          <w:rFonts w:ascii="Tahoma" w:hAnsi="Tahoma" w:cs="Tahoma"/>
          <w:b/>
          <w:lang w:val="el-GR"/>
        </w:rPr>
        <w:t>6.3.5</w:t>
      </w:r>
      <w:r w:rsidRPr="00D07716">
        <w:rPr>
          <w:rFonts w:ascii="Tahoma" w:hAnsi="Tahoma" w:cs="Tahoma"/>
          <w:lang w:val="el-GR"/>
        </w:rPr>
        <w:t xml:space="preserve"> </w:t>
      </w:r>
      <w:r w:rsidR="002E7174" w:rsidRPr="00D07716">
        <w:rPr>
          <w:rFonts w:ascii="Tahoma" w:hAnsi="Tahoma" w:cs="Tahoma"/>
          <w:lang w:val="el-GR"/>
        </w:rPr>
        <w:t xml:space="preserve">Αν παρέλθει χρονικό διάστημα μεγαλύτερο των τριάντα (30) ημερών από την ημερομηνία υποβολής του παραδοτέου από τον οικονομικό φορέα και δεν έχει εκδοθεί πρωτόκολλο παραλαβής της παραγράφου 2 ή πρωτόκολλο με παρατηρήσεις της παραγράφου 3, θεωρείται ότι η παραλαβή έχει </w:t>
      </w:r>
      <w:proofErr w:type="spellStart"/>
      <w:r w:rsidR="002E7174" w:rsidRPr="00D07716">
        <w:rPr>
          <w:rFonts w:ascii="Tahoma" w:hAnsi="Tahoma" w:cs="Tahoma"/>
          <w:lang w:val="el-GR"/>
        </w:rPr>
        <w:t>συντελεσθεί</w:t>
      </w:r>
      <w:proofErr w:type="spellEnd"/>
      <w:r w:rsidR="002E7174" w:rsidRPr="00D07716">
        <w:rPr>
          <w:rFonts w:ascii="Tahoma" w:hAnsi="Tahoma" w:cs="Tahoma"/>
          <w:lang w:val="el-GR"/>
        </w:rPr>
        <w:t xml:space="preserve"> αυτοδίκαια. </w:t>
      </w:r>
    </w:p>
    <w:p w14:paraId="4ABD57FB" w14:textId="77777777" w:rsidR="002E7174" w:rsidRPr="00D07716" w:rsidRDefault="00371885" w:rsidP="002E7174">
      <w:pPr>
        <w:rPr>
          <w:rFonts w:ascii="Tahoma" w:hAnsi="Tahoma" w:cs="Tahoma"/>
          <w:lang w:val="el-GR"/>
        </w:rPr>
      </w:pPr>
      <w:r w:rsidRPr="00D07716">
        <w:rPr>
          <w:rFonts w:ascii="Tahoma" w:hAnsi="Tahoma" w:cs="Tahoma"/>
          <w:b/>
          <w:lang w:val="el-GR"/>
        </w:rPr>
        <w:t>6.3.</w:t>
      </w:r>
      <w:r w:rsidR="002E7174" w:rsidRPr="00D07716">
        <w:rPr>
          <w:rFonts w:ascii="Tahoma" w:hAnsi="Tahoma" w:cs="Tahoma"/>
          <w:b/>
          <w:lang w:val="el-GR"/>
        </w:rPr>
        <w:t>6</w:t>
      </w:r>
      <w:r w:rsidR="002E7174" w:rsidRPr="00D07716">
        <w:rPr>
          <w:rFonts w:ascii="Tahoma" w:hAnsi="Tahoma" w:cs="Tahoma"/>
          <w:lang w:val="el-GR"/>
        </w:rPr>
        <w:t xml:space="preserve"> Ανεξάρτητα από την, κατά τα ανωτέρω, αυτοδίκαιη παραλαβή και την πληρωμή του αναδόχου, πραγματοποιούνται οι προβλεπόμενοι από τη σύμβαση έλεγχοι από επιτροπή που συγκροτείται με απόφαση του αρμοδίου </w:t>
      </w:r>
      <w:proofErr w:type="spellStart"/>
      <w:r w:rsidR="002E7174" w:rsidRPr="00D07716">
        <w:rPr>
          <w:rFonts w:ascii="Tahoma" w:hAnsi="Tahoma" w:cs="Tahoma"/>
          <w:lang w:val="el-GR"/>
        </w:rPr>
        <w:t>αποφαινομένου</w:t>
      </w:r>
      <w:proofErr w:type="spellEnd"/>
      <w:r w:rsidR="002E7174" w:rsidRPr="00D07716">
        <w:rPr>
          <w:rFonts w:ascii="Tahoma" w:hAnsi="Tahoma" w:cs="Tahoma"/>
          <w:lang w:val="el-GR"/>
        </w:rPr>
        <w:t xml:space="preserve"> οργάνου, στην οποία δεν μπορεί να συμμετέχουν ο πρόεδρος και τα μέλη της επιτροπής της παραγράφου </w:t>
      </w:r>
      <w:r w:rsidR="007B4C30" w:rsidRPr="00D07716">
        <w:rPr>
          <w:rFonts w:ascii="Tahoma" w:hAnsi="Tahoma" w:cs="Tahoma"/>
          <w:lang w:val="el-GR"/>
        </w:rPr>
        <w:t>6.3.1</w:t>
      </w:r>
      <w:r w:rsidR="002E7174" w:rsidRPr="00D07716">
        <w:rPr>
          <w:rFonts w:ascii="Tahoma" w:hAnsi="Tahoma" w:cs="Tahoma"/>
          <w:lang w:val="el-GR"/>
        </w:rPr>
        <w:t xml:space="preserve">. Η παραπάνω επιτροπή παραλαβής προβαίνει σε όλες τις διαδικασίες παραλαβής που προβλέπονται από την σύμβαση και συντάσσει τα σχετικά πρωτόκολλα. Οι εγγυητικές επιστολές προκαταβολής και καλής εκτέλεσης δεν επιστρέφονται πριν την ολοκλήρωση όλων των </w:t>
      </w:r>
      <w:proofErr w:type="spellStart"/>
      <w:r w:rsidR="002E7174" w:rsidRPr="00D07716">
        <w:rPr>
          <w:rFonts w:ascii="Tahoma" w:hAnsi="Tahoma" w:cs="Tahoma"/>
          <w:lang w:val="el-GR"/>
        </w:rPr>
        <w:t>προβλεπομένων</w:t>
      </w:r>
      <w:proofErr w:type="spellEnd"/>
      <w:r w:rsidR="002E7174" w:rsidRPr="00D07716">
        <w:rPr>
          <w:rFonts w:ascii="Tahoma" w:hAnsi="Tahoma" w:cs="Tahoma"/>
          <w:lang w:val="el-GR"/>
        </w:rPr>
        <w:t xml:space="preserve"> από τη σύμβαση ελέγχων και τη σύνταξη των σχετικών πρωτοκόλλων. Οποιαδήποτε ενέργεια που έγινε από την αρχική επιτροπή παραλαβής, δεν λαμβάνεται υ</w:t>
      </w:r>
      <w:r w:rsidR="00D858B1" w:rsidRPr="00D07716">
        <w:rPr>
          <w:rFonts w:ascii="Tahoma" w:hAnsi="Tahoma" w:cs="Tahoma"/>
          <w:lang w:val="el-GR"/>
        </w:rPr>
        <w:t>πόψη</w:t>
      </w:r>
      <w:r w:rsidR="002E7174" w:rsidRPr="00D07716">
        <w:rPr>
          <w:rFonts w:ascii="Tahoma" w:hAnsi="Tahoma" w:cs="Tahoma"/>
          <w:lang w:val="el-GR"/>
        </w:rPr>
        <w:t>.</w:t>
      </w:r>
    </w:p>
    <w:p w14:paraId="5CE50249" w14:textId="77777777" w:rsidR="00D41FD6" w:rsidRPr="00D07716" w:rsidRDefault="00D41FD6">
      <w:pPr>
        <w:pStyle w:val="20"/>
        <w:rPr>
          <w:rFonts w:ascii="Tahoma" w:hAnsi="Tahoma" w:cs="Tahoma"/>
          <w:color w:val="auto"/>
          <w:lang w:val="el-GR"/>
        </w:rPr>
      </w:pPr>
      <w:bookmarkStart w:id="118" w:name="_Toc120716107"/>
      <w:r w:rsidRPr="00D07716">
        <w:rPr>
          <w:rFonts w:ascii="Tahoma" w:hAnsi="Tahoma" w:cs="Tahoma"/>
          <w:color w:val="auto"/>
          <w:lang w:val="el-GR"/>
        </w:rPr>
        <w:t xml:space="preserve">6.4 </w:t>
      </w:r>
      <w:r w:rsidRPr="00D07716">
        <w:rPr>
          <w:rFonts w:ascii="Tahoma" w:hAnsi="Tahoma" w:cs="Tahoma"/>
          <w:color w:val="auto"/>
          <w:lang w:val="el-GR"/>
        </w:rPr>
        <w:tab/>
        <w:t>Απόρριψη παραδοτέων – Αντικατάσταση</w:t>
      </w:r>
      <w:bookmarkEnd w:id="118"/>
      <w:r w:rsidRPr="00D07716">
        <w:rPr>
          <w:rFonts w:ascii="Tahoma" w:hAnsi="Tahoma" w:cs="Tahoma"/>
          <w:color w:val="auto"/>
          <w:lang w:val="el-GR"/>
        </w:rPr>
        <w:t xml:space="preserve"> </w:t>
      </w:r>
    </w:p>
    <w:p w14:paraId="58959D02" w14:textId="77777777" w:rsidR="00D41FD6" w:rsidRPr="00D07716" w:rsidRDefault="00D41FD6">
      <w:pPr>
        <w:rPr>
          <w:rFonts w:ascii="Tahoma" w:hAnsi="Tahoma" w:cs="Tahoma"/>
          <w:lang w:val="el-GR"/>
        </w:rPr>
      </w:pPr>
      <w:r w:rsidRPr="00D07716">
        <w:rPr>
          <w:rFonts w:ascii="Tahoma" w:eastAsia="SimSun" w:hAnsi="Tahoma" w:cs="Tahoma"/>
          <w:szCs w:val="22"/>
          <w:lang w:val="el-GR"/>
        </w:rPr>
        <w:t>Σε περίπτωση οριστικής απόρριψης ολόκληρου ή μέρους των παρεχόμενων υπηρεσιών ή /και παραδοτέων</w:t>
      </w:r>
      <w:r w:rsidR="00705A62" w:rsidRPr="00D07716">
        <w:rPr>
          <w:rFonts w:ascii="Tahoma" w:eastAsia="SimSun" w:hAnsi="Tahoma" w:cs="Tahoma"/>
          <w:szCs w:val="22"/>
          <w:lang w:val="el-GR"/>
        </w:rPr>
        <w:t xml:space="preserve">, </w:t>
      </w:r>
      <w:r w:rsidRPr="00D07716">
        <w:rPr>
          <w:rFonts w:ascii="Tahoma" w:eastAsia="SimSun" w:hAnsi="Tahoma" w:cs="Tahoma"/>
          <w:szCs w:val="22"/>
          <w:lang w:val="el-GR"/>
        </w:rPr>
        <w:t>με έκπτωση επί της συμβατικής αξίας, με απόφαση της αναθέτουσας αρχής μπορεί να εγκρίνεται αντικατάσταση των υπηρεσιών ή/και παραδοτέων αυτών με άλλα, που να είναι σύμφωνα με τους όρους της σύμβασης, μέσα σε τακτή προθεσμία που ορίζεται από την απόφαση αυτή. Αν η αντικατάσταση γίνεται μετά τη λήξη της συνολικής διάρκειας της σύμβασης, η προθεσμία που ορίζεται για την αντικατάσταση δεν μπορεί να είναι μεγαλύτερη του 25% της συνολικής διάρκειας της σύμβασης, ο δε ανάδοχος υπόκειται σε ποινικές ρήτρες, σύμφωνα με το άρθρο 218 του ν. 4412/2016 και την παράγραφο 5.2.2 της παρούσας, λόγω εκπρόθεσμης παράδοσης.</w:t>
      </w:r>
    </w:p>
    <w:p w14:paraId="7EB5448B" w14:textId="77777777" w:rsidR="00D41FD6" w:rsidRPr="00D07716" w:rsidRDefault="00D41FD6">
      <w:pPr>
        <w:rPr>
          <w:rFonts w:ascii="Tahoma" w:hAnsi="Tahoma" w:cs="Tahoma"/>
          <w:lang w:val="el-GR"/>
        </w:rPr>
      </w:pPr>
      <w:r w:rsidRPr="00D07716">
        <w:rPr>
          <w:rFonts w:ascii="Tahoma" w:hAnsi="Tahoma" w:cs="Tahoma"/>
          <w:lang w:val="el-GR"/>
        </w:rPr>
        <w:t>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w:t>
      </w:r>
    </w:p>
    <w:p w14:paraId="0B137B24" w14:textId="77777777" w:rsidR="00F65E26" w:rsidRPr="00D07716" w:rsidRDefault="00F65E26" w:rsidP="00F65E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rFonts w:ascii="Tahoma" w:eastAsia="SimSun" w:hAnsi="Tahoma" w:cs="Tahoma"/>
          <w:szCs w:val="22"/>
          <w:lang w:val="el-GR"/>
        </w:rPr>
      </w:pPr>
    </w:p>
    <w:p w14:paraId="0567C443" w14:textId="77777777" w:rsidR="00D41FD6" w:rsidRPr="00D07716" w:rsidRDefault="00D41FD6">
      <w:pPr>
        <w:pStyle w:val="1"/>
        <w:rPr>
          <w:rFonts w:ascii="Tahoma" w:hAnsi="Tahoma" w:cs="Tahoma"/>
          <w:color w:val="auto"/>
          <w:lang w:val="el-GR"/>
        </w:rPr>
      </w:pPr>
      <w:bookmarkStart w:id="119" w:name="_Toc120716108"/>
      <w:r w:rsidRPr="00D07716">
        <w:rPr>
          <w:rFonts w:ascii="Tahoma" w:hAnsi="Tahoma" w:cs="Tahoma"/>
          <w:color w:val="auto"/>
          <w:lang w:val="el-GR"/>
        </w:rPr>
        <w:lastRenderedPageBreak/>
        <w:t>ΠΑΡΑΡΤΗΜΑΤΑ</w:t>
      </w:r>
      <w:bookmarkEnd w:id="119"/>
    </w:p>
    <w:p w14:paraId="78E0E9F2" w14:textId="77777777" w:rsidR="00D41FD6" w:rsidRPr="00D07716" w:rsidRDefault="00D41FD6">
      <w:pPr>
        <w:pStyle w:val="20"/>
        <w:tabs>
          <w:tab w:val="clear" w:pos="567"/>
          <w:tab w:val="left" w:pos="0"/>
        </w:tabs>
        <w:ind w:left="0" w:firstLine="0"/>
        <w:rPr>
          <w:rFonts w:ascii="Tahoma" w:hAnsi="Tahoma" w:cs="Tahoma"/>
          <w:color w:val="auto"/>
          <w:lang w:val="el-GR"/>
        </w:rPr>
      </w:pPr>
      <w:bookmarkStart w:id="120" w:name="_Ref119664947"/>
      <w:bookmarkStart w:id="121" w:name="_Toc120716109"/>
      <w:r w:rsidRPr="00D07716">
        <w:rPr>
          <w:rFonts w:ascii="Tahoma" w:hAnsi="Tahoma" w:cs="Tahoma"/>
          <w:color w:val="auto"/>
          <w:lang w:val="el-GR"/>
        </w:rPr>
        <w:t>ΠΑΡΑΡΤΗΜΑ Ι – Αναλυτική Περιγραφή Φυσικού και Οικονομικού Αντικειμένου της Σύμβασης</w:t>
      </w:r>
      <w:bookmarkEnd w:id="120"/>
      <w:bookmarkEnd w:id="121"/>
      <w:r w:rsidRPr="00D07716">
        <w:rPr>
          <w:rFonts w:ascii="Tahoma" w:hAnsi="Tahoma" w:cs="Tahoma"/>
          <w:color w:val="auto"/>
          <w:lang w:val="el-GR"/>
        </w:rPr>
        <w:t xml:space="preserve"> </w:t>
      </w:r>
    </w:p>
    <w:p w14:paraId="677BDE2D" w14:textId="77777777" w:rsidR="00D41FD6" w:rsidRPr="00D07716" w:rsidRDefault="00D41FD6">
      <w:pPr>
        <w:pStyle w:val="normalwithoutspacing"/>
        <w:rPr>
          <w:rFonts w:ascii="Tahoma" w:hAnsi="Tahoma" w:cs="Tahoma"/>
        </w:rPr>
      </w:pPr>
    </w:p>
    <w:p w14:paraId="16074888" w14:textId="77777777" w:rsidR="00D41FD6" w:rsidRPr="00D07716" w:rsidRDefault="00D41FD6" w:rsidP="00667B3D">
      <w:pPr>
        <w:pStyle w:val="normalwithoutspacing"/>
        <w:numPr>
          <w:ilvl w:val="0"/>
          <w:numId w:val="43"/>
        </w:numPr>
        <w:ind w:left="284" w:hanging="284"/>
        <w:rPr>
          <w:rFonts w:ascii="Tahoma" w:hAnsi="Tahoma" w:cs="Tahoma"/>
          <w:b/>
          <w:szCs w:val="22"/>
        </w:rPr>
      </w:pPr>
      <w:r w:rsidRPr="00D07716">
        <w:rPr>
          <w:rFonts w:ascii="Tahoma" w:hAnsi="Tahoma" w:cs="Tahoma"/>
          <w:b/>
        </w:rPr>
        <w:t>ΜΕΡΟΣ Α - ΠΕΡΙΓΡΑΦΗ ΦΥΣΙΚΟΥ ΑΝΤΙΚΕΙΜΕΝΟΥ ΤΗΣ ΣΥΜΒΑΣΗΣ</w:t>
      </w:r>
    </w:p>
    <w:p w14:paraId="30763743" w14:textId="77777777" w:rsidR="00D41FD6" w:rsidRPr="00D07716" w:rsidRDefault="00824845" w:rsidP="00667B3D">
      <w:pPr>
        <w:pStyle w:val="4"/>
        <w:rPr>
          <w:rFonts w:ascii="Tahoma" w:hAnsi="Tahoma" w:cs="Tahoma"/>
          <w:b w:val="0"/>
          <w:bCs w:val="0"/>
          <w:lang w:val="el-GR"/>
        </w:rPr>
      </w:pPr>
      <w:bookmarkStart w:id="122" w:name="_Toc120716110"/>
      <w:r w:rsidRPr="00D07716">
        <w:rPr>
          <w:rFonts w:ascii="Tahoma" w:eastAsia="SimSun" w:hAnsi="Tahoma" w:cs="Tahoma"/>
          <w:lang w:val="el-GR"/>
        </w:rPr>
        <w:t>1.1 ΠΕΡΙΒΑΛΛΟΝ ΤΗΣ ΣΥΜΒΑΣΗΣ</w:t>
      </w:r>
      <w:bookmarkEnd w:id="122"/>
    </w:p>
    <w:p w14:paraId="4232E579" w14:textId="77777777" w:rsidR="6F716017" w:rsidRPr="00D07716" w:rsidRDefault="6F716017" w:rsidP="6F716017">
      <w:pPr>
        <w:spacing w:after="60"/>
        <w:rPr>
          <w:rFonts w:ascii="Tahoma" w:hAnsi="Tahoma" w:cs="Tahoma"/>
          <w:b/>
          <w:sz w:val="20"/>
          <w:szCs w:val="20"/>
          <w:lang w:val="el-GR"/>
        </w:rPr>
      </w:pPr>
    </w:p>
    <w:p w14:paraId="359A2E85" w14:textId="77777777" w:rsidR="6F716017" w:rsidRPr="00D07716" w:rsidRDefault="1321AEF5" w:rsidP="00667B3D">
      <w:pPr>
        <w:spacing w:after="60" w:line="252" w:lineRule="auto"/>
        <w:rPr>
          <w:rFonts w:ascii="Tahoma" w:eastAsia="Tahoma" w:hAnsi="Tahoma" w:cs="Tahoma"/>
          <w:szCs w:val="22"/>
          <w:lang w:val="el-GR"/>
        </w:rPr>
      </w:pPr>
      <w:r w:rsidRPr="00D07716">
        <w:rPr>
          <w:rFonts w:ascii="Tahoma" w:eastAsia="Tahoma" w:hAnsi="Tahoma" w:cs="Tahoma"/>
          <w:szCs w:val="22"/>
          <w:lang w:val="el-GR"/>
        </w:rPr>
        <w:t>Για την υλοποίηση του Έργου της παρούσας Διακήρυξης εμπλέκονται οι ακόλουθοι:</w:t>
      </w:r>
    </w:p>
    <w:p w14:paraId="76F77CCE" w14:textId="77777777" w:rsidR="00032DA0" w:rsidRPr="00D07716" w:rsidRDefault="1321AEF5" w:rsidP="00667B3D">
      <w:pPr>
        <w:spacing w:after="60" w:line="252" w:lineRule="auto"/>
        <w:rPr>
          <w:rFonts w:ascii="Tahoma" w:eastAsia="Tahoma" w:hAnsi="Tahoma" w:cs="Tahoma"/>
          <w:sz w:val="20"/>
          <w:szCs w:val="20"/>
          <w:lang w:val="el-GR"/>
        </w:rPr>
      </w:pPr>
      <w:r w:rsidRPr="00D07716">
        <w:rPr>
          <w:rFonts w:ascii="Tahoma" w:eastAsia="Tahoma" w:hAnsi="Tahoma" w:cs="Tahoma"/>
          <w:sz w:val="20"/>
          <w:szCs w:val="20"/>
          <w:lang w:val="el-GR"/>
        </w:rPr>
        <w:t xml:space="preserve"> </w:t>
      </w:r>
    </w:p>
    <w:tbl>
      <w:tblPr>
        <w:tblW w:w="9630" w:type="dxa"/>
        <w:tblLayout w:type="fixed"/>
        <w:tblLook w:val="01E0" w:firstRow="1" w:lastRow="1" w:firstColumn="1" w:lastColumn="1" w:noHBand="0" w:noVBand="0"/>
      </w:tblPr>
      <w:tblGrid>
        <w:gridCol w:w="2770"/>
        <w:gridCol w:w="3738"/>
        <w:gridCol w:w="3122"/>
      </w:tblGrid>
      <w:tr w:rsidR="00D07716" w:rsidRPr="00D07716" w14:paraId="75D540B6" w14:textId="77777777" w:rsidTr="004C643A">
        <w:tc>
          <w:tcPr>
            <w:tcW w:w="2770" w:type="dxa"/>
            <w:tcBorders>
              <w:top w:val="single" w:sz="8" w:space="0" w:color="auto"/>
              <w:left w:val="single" w:sz="8" w:space="0" w:color="auto"/>
              <w:bottom w:val="single" w:sz="8" w:space="0" w:color="auto"/>
              <w:right w:val="single" w:sz="8" w:space="0" w:color="auto"/>
            </w:tcBorders>
            <w:vAlign w:val="center"/>
          </w:tcPr>
          <w:p w14:paraId="0F7BD889" w14:textId="77777777" w:rsidR="00032DA0" w:rsidRPr="00D07716" w:rsidRDefault="00032DA0" w:rsidP="004C643A">
            <w:pPr>
              <w:spacing w:line="252" w:lineRule="auto"/>
              <w:jc w:val="left"/>
              <w:rPr>
                <w:rFonts w:ascii="Tahoma" w:eastAsia="Tahoma" w:hAnsi="Tahoma" w:cs="Tahoma"/>
                <w:szCs w:val="22"/>
              </w:rPr>
            </w:pPr>
            <w:proofErr w:type="spellStart"/>
            <w:r w:rsidRPr="00D07716">
              <w:rPr>
                <w:rFonts w:ascii="Tahoma" w:eastAsia="Tahoma" w:hAnsi="Tahoma" w:cs="Tahoma"/>
                <w:szCs w:val="22"/>
              </w:rPr>
              <w:t>Φορέ</w:t>
            </w:r>
            <w:proofErr w:type="spellEnd"/>
            <w:r w:rsidRPr="00D07716">
              <w:rPr>
                <w:rFonts w:ascii="Tahoma" w:eastAsia="Tahoma" w:hAnsi="Tahoma" w:cs="Tahoma"/>
                <w:szCs w:val="22"/>
              </w:rPr>
              <w:t xml:space="preserve">ας </w:t>
            </w:r>
            <w:proofErr w:type="spellStart"/>
            <w:r w:rsidRPr="00D07716">
              <w:rPr>
                <w:rFonts w:ascii="Tahoma" w:eastAsia="Tahoma" w:hAnsi="Tahoma" w:cs="Tahoma"/>
                <w:szCs w:val="22"/>
              </w:rPr>
              <w:t>Δι</w:t>
            </w:r>
            <w:proofErr w:type="spellEnd"/>
            <w:r w:rsidRPr="00D07716">
              <w:rPr>
                <w:rFonts w:ascii="Tahoma" w:eastAsia="Tahoma" w:hAnsi="Tahoma" w:cs="Tahoma"/>
                <w:szCs w:val="22"/>
              </w:rPr>
              <w:t xml:space="preserve">αχείρισης </w:t>
            </w:r>
          </w:p>
        </w:tc>
        <w:tc>
          <w:tcPr>
            <w:tcW w:w="3738" w:type="dxa"/>
            <w:tcBorders>
              <w:top w:val="single" w:sz="8" w:space="0" w:color="auto"/>
              <w:left w:val="single" w:sz="8" w:space="0" w:color="auto"/>
              <w:bottom w:val="single" w:sz="8" w:space="0" w:color="auto"/>
              <w:right w:val="single" w:sz="8" w:space="0" w:color="auto"/>
            </w:tcBorders>
            <w:vAlign w:val="center"/>
          </w:tcPr>
          <w:p w14:paraId="1D2EB040" w14:textId="1C345465" w:rsidR="00032DA0" w:rsidRPr="00D07716" w:rsidRDefault="00032DA0" w:rsidP="004C643A">
            <w:pPr>
              <w:spacing w:line="252" w:lineRule="auto"/>
              <w:jc w:val="left"/>
              <w:rPr>
                <w:rFonts w:ascii="Tahoma" w:eastAsia="Tahoma" w:hAnsi="Tahoma" w:cs="Tahoma"/>
                <w:szCs w:val="22"/>
                <w:lang w:val="el-GR"/>
              </w:rPr>
            </w:pPr>
            <w:r w:rsidRPr="00D07716">
              <w:rPr>
                <w:rFonts w:ascii="Tahoma" w:eastAsia="Tahoma" w:hAnsi="Tahoma" w:cs="Tahoma"/>
                <w:szCs w:val="22"/>
                <w:lang w:val="el-GR"/>
              </w:rPr>
              <w:t>Ε</w:t>
            </w:r>
            <w:r w:rsidR="00757ED2" w:rsidRPr="00D07716">
              <w:rPr>
                <w:rFonts w:ascii="Tahoma" w:eastAsia="Tahoma" w:hAnsi="Tahoma" w:cs="Tahoma"/>
                <w:szCs w:val="22"/>
                <w:lang w:val="el-GR"/>
              </w:rPr>
              <w:t>ιδική Υπηρεσία Συντονισμού Ταμείου Ανάκαμψης (ΕΥΣΤΑ)</w:t>
            </w:r>
          </w:p>
        </w:tc>
        <w:tc>
          <w:tcPr>
            <w:tcW w:w="3122" w:type="dxa"/>
            <w:tcBorders>
              <w:top w:val="single" w:sz="8" w:space="0" w:color="auto"/>
              <w:left w:val="single" w:sz="8" w:space="0" w:color="auto"/>
              <w:bottom w:val="single" w:sz="8" w:space="0" w:color="auto"/>
              <w:right w:val="single" w:sz="8" w:space="0" w:color="auto"/>
            </w:tcBorders>
            <w:vAlign w:val="center"/>
          </w:tcPr>
          <w:p w14:paraId="232C4EBC" w14:textId="71CFC2AC" w:rsidR="00032DA0" w:rsidRPr="00D07716" w:rsidRDefault="00000000" w:rsidP="004C643A">
            <w:pPr>
              <w:spacing w:line="252" w:lineRule="auto"/>
              <w:jc w:val="left"/>
              <w:rPr>
                <w:rStyle w:val="-"/>
                <w:rFonts w:ascii="Tahoma" w:eastAsia="Tahoma" w:hAnsi="Tahoma" w:cs="Tahoma"/>
                <w:color w:val="auto"/>
                <w:szCs w:val="22"/>
                <w:lang w:val="el-GR"/>
              </w:rPr>
            </w:pPr>
            <w:hyperlink r:id="rId34" w:history="1">
              <w:r w:rsidR="00757ED2" w:rsidRPr="00D07716">
                <w:rPr>
                  <w:rStyle w:val="-"/>
                  <w:rFonts w:ascii="Tahoma" w:hAnsi="Tahoma" w:cs="Tahoma"/>
                  <w:color w:val="auto"/>
                </w:rPr>
                <w:t>https://greece20.gov.gr/</w:t>
              </w:r>
            </w:hyperlink>
            <w:r w:rsidR="00757ED2" w:rsidRPr="00D07716">
              <w:rPr>
                <w:rFonts w:ascii="Tahoma" w:hAnsi="Tahoma" w:cs="Tahoma"/>
                <w:lang w:val="el-GR"/>
              </w:rPr>
              <w:t xml:space="preserve"> </w:t>
            </w:r>
          </w:p>
        </w:tc>
      </w:tr>
      <w:tr w:rsidR="00D07716" w:rsidRPr="009734EE" w14:paraId="24224DA7" w14:textId="77777777" w:rsidTr="004C643A">
        <w:tc>
          <w:tcPr>
            <w:tcW w:w="2770" w:type="dxa"/>
            <w:tcBorders>
              <w:top w:val="single" w:sz="8" w:space="0" w:color="auto"/>
              <w:left w:val="single" w:sz="8" w:space="0" w:color="auto"/>
              <w:bottom w:val="single" w:sz="8" w:space="0" w:color="auto"/>
              <w:right w:val="single" w:sz="8" w:space="0" w:color="auto"/>
            </w:tcBorders>
            <w:vAlign w:val="center"/>
          </w:tcPr>
          <w:p w14:paraId="11206BB9" w14:textId="77777777" w:rsidR="00032DA0" w:rsidRPr="00D07716" w:rsidRDefault="00032DA0" w:rsidP="004C643A">
            <w:pPr>
              <w:spacing w:line="252" w:lineRule="auto"/>
              <w:jc w:val="left"/>
              <w:rPr>
                <w:rFonts w:ascii="Tahoma" w:eastAsia="Tahoma" w:hAnsi="Tahoma" w:cs="Tahoma"/>
                <w:szCs w:val="22"/>
                <w:lang w:val="el-GR"/>
              </w:rPr>
            </w:pPr>
            <w:proofErr w:type="spellStart"/>
            <w:r w:rsidRPr="00D07716">
              <w:rPr>
                <w:rFonts w:ascii="Tahoma" w:eastAsia="Tahoma" w:hAnsi="Tahoma" w:cs="Tahoma"/>
                <w:szCs w:val="22"/>
              </w:rPr>
              <w:t>Φορέ</w:t>
            </w:r>
            <w:proofErr w:type="spellEnd"/>
            <w:r w:rsidRPr="00D07716">
              <w:rPr>
                <w:rFonts w:ascii="Tahoma" w:eastAsia="Tahoma" w:hAnsi="Tahoma" w:cs="Tahoma"/>
                <w:szCs w:val="22"/>
              </w:rPr>
              <w:t xml:space="preserve">ας </w:t>
            </w:r>
            <w:proofErr w:type="spellStart"/>
            <w:r w:rsidRPr="00D07716">
              <w:rPr>
                <w:rFonts w:ascii="Tahoma" w:eastAsia="Tahoma" w:hAnsi="Tahoma" w:cs="Tahoma"/>
                <w:szCs w:val="22"/>
              </w:rPr>
              <w:t>Υλο</w:t>
            </w:r>
            <w:proofErr w:type="spellEnd"/>
            <w:r w:rsidRPr="00D07716">
              <w:rPr>
                <w:rFonts w:ascii="Tahoma" w:eastAsia="Tahoma" w:hAnsi="Tahoma" w:cs="Tahoma"/>
                <w:szCs w:val="22"/>
              </w:rPr>
              <w:t>ποίησης</w:t>
            </w:r>
            <w:r w:rsidR="00F274AB" w:rsidRPr="00D07716">
              <w:rPr>
                <w:rFonts w:ascii="Tahoma" w:eastAsia="Tahoma" w:hAnsi="Tahoma" w:cs="Tahoma"/>
                <w:szCs w:val="22"/>
                <w:lang w:val="el-GR"/>
              </w:rPr>
              <w:t>/ Αναθέτουσα Αρχή</w:t>
            </w:r>
          </w:p>
        </w:tc>
        <w:tc>
          <w:tcPr>
            <w:tcW w:w="3738" w:type="dxa"/>
            <w:tcBorders>
              <w:top w:val="single" w:sz="8" w:space="0" w:color="auto"/>
              <w:left w:val="single" w:sz="8" w:space="0" w:color="auto"/>
              <w:bottom w:val="single" w:sz="8" w:space="0" w:color="auto"/>
              <w:right w:val="single" w:sz="8" w:space="0" w:color="auto"/>
            </w:tcBorders>
            <w:vAlign w:val="center"/>
          </w:tcPr>
          <w:p w14:paraId="23D15760" w14:textId="77777777" w:rsidR="00032DA0" w:rsidRPr="00D07716" w:rsidRDefault="00032DA0" w:rsidP="004C643A">
            <w:pPr>
              <w:spacing w:line="252" w:lineRule="auto"/>
              <w:jc w:val="left"/>
              <w:rPr>
                <w:rFonts w:ascii="Tahoma" w:eastAsia="Tahoma" w:hAnsi="Tahoma" w:cs="Tahoma"/>
                <w:szCs w:val="22"/>
                <w:lang w:val="el-GR"/>
              </w:rPr>
            </w:pPr>
            <w:r w:rsidRPr="00D07716">
              <w:rPr>
                <w:rFonts w:ascii="Tahoma" w:eastAsia="Tahoma" w:hAnsi="Tahoma" w:cs="Tahoma"/>
                <w:szCs w:val="22"/>
                <w:lang w:val="el-GR"/>
              </w:rPr>
              <w:t>Κοινωνία της Πληροφορίας Μ.Α.Ε</w:t>
            </w:r>
          </w:p>
        </w:tc>
        <w:tc>
          <w:tcPr>
            <w:tcW w:w="3122" w:type="dxa"/>
            <w:tcBorders>
              <w:top w:val="single" w:sz="8" w:space="0" w:color="auto"/>
              <w:left w:val="single" w:sz="8" w:space="0" w:color="auto"/>
              <w:bottom w:val="single" w:sz="4" w:space="0" w:color="auto"/>
              <w:right w:val="single" w:sz="8" w:space="0" w:color="auto"/>
            </w:tcBorders>
            <w:vAlign w:val="center"/>
          </w:tcPr>
          <w:p w14:paraId="3111B613" w14:textId="77777777" w:rsidR="00032DA0" w:rsidRPr="00D07716" w:rsidRDefault="00000000" w:rsidP="004C643A">
            <w:pPr>
              <w:spacing w:line="252" w:lineRule="auto"/>
              <w:jc w:val="left"/>
              <w:rPr>
                <w:rFonts w:ascii="Tahoma" w:eastAsia="Tahoma" w:hAnsi="Tahoma" w:cs="Tahoma"/>
                <w:szCs w:val="22"/>
                <w:u w:val="single"/>
                <w:lang w:val="el-GR"/>
              </w:rPr>
            </w:pPr>
            <w:hyperlink r:id="rId35" w:history="1">
              <w:r w:rsidR="00032DA0" w:rsidRPr="00D07716">
                <w:rPr>
                  <w:rStyle w:val="-"/>
                  <w:rFonts w:ascii="Tahoma" w:eastAsia="Tahoma" w:hAnsi="Tahoma" w:cs="Tahoma"/>
                  <w:color w:val="auto"/>
                  <w:szCs w:val="22"/>
                  <w:lang w:val="el-GR"/>
                </w:rPr>
                <w:t>https://www.ktpae.gr</w:t>
              </w:r>
            </w:hyperlink>
          </w:p>
          <w:p w14:paraId="0F82B339" w14:textId="65534D40" w:rsidR="00032DA0" w:rsidRPr="00D07716" w:rsidRDefault="00032DA0" w:rsidP="004C643A">
            <w:pPr>
              <w:spacing w:line="252" w:lineRule="auto"/>
              <w:jc w:val="left"/>
              <w:rPr>
                <w:rFonts w:ascii="Tahoma" w:eastAsia="Tahoma" w:hAnsi="Tahoma" w:cs="Tahoma"/>
                <w:szCs w:val="22"/>
                <w:u w:val="single"/>
                <w:lang w:val="el-GR"/>
              </w:rPr>
            </w:pPr>
            <w:r w:rsidRPr="00D07716">
              <w:rPr>
                <w:rFonts w:ascii="Tahoma" w:hAnsi="Tahoma" w:cs="Tahoma"/>
                <w:lang w:val="el-GR" w:eastAsia="en-US"/>
              </w:rPr>
              <w:t xml:space="preserve">Βλ. Παρ. </w:t>
            </w:r>
            <w:r w:rsidR="00156D47" w:rsidRPr="00D07716">
              <w:rPr>
                <w:rFonts w:ascii="Tahoma" w:hAnsi="Tahoma" w:cs="Tahoma"/>
                <w:u w:val="single"/>
                <w:lang w:val="el-GR" w:eastAsia="en-US"/>
              </w:rPr>
              <w:fldChar w:fldCharType="begin"/>
            </w:r>
            <w:r w:rsidR="00156D47" w:rsidRPr="00D07716">
              <w:rPr>
                <w:rFonts w:ascii="Tahoma" w:hAnsi="Tahoma" w:cs="Tahoma"/>
                <w:u w:val="single"/>
                <w:lang w:val="el-GR" w:eastAsia="en-US"/>
              </w:rPr>
              <w:instrText xml:space="preserve"> REF _Ref116680154 \h  \* MERGEFORMAT </w:instrText>
            </w:r>
            <w:r w:rsidR="00156D47" w:rsidRPr="00D07716">
              <w:rPr>
                <w:rFonts w:ascii="Tahoma" w:hAnsi="Tahoma" w:cs="Tahoma"/>
                <w:u w:val="single"/>
                <w:lang w:val="el-GR" w:eastAsia="en-US"/>
              </w:rPr>
            </w:r>
            <w:r w:rsidR="00156D47" w:rsidRPr="00D07716">
              <w:rPr>
                <w:rFonts w:ascii="Tahoma" w:hAnsi="Tahoma" w:cs="Tahoma"/>
                <w:u w:val="single"/>
                <w:lang w:val="el-GR" w:eastAsia="en-US"/>
              </w:rPr>
              <w:fldChar w:fldCharType="separate"/>
            </w:r>
            <w:r w:rsidR="00C82D5F" w:rsidRPr="00C82D5F">
              <w:rPr>
                <w:rFonts w:ascii="Tahoma" w:eastAsia="Tahoma" w:hAnsi="Tahoma" w:cs="Tahoma"/>
                <w:szCs w:val="22"/>
                <w:u w:val="single"/>
                <w:lang w:val="el-GR"/>
              </w:rPr>
              <w:t>1.1.1</w:t>
            </w:r>
            <w:r w:rsidR="00C82D5F" w:rsidRPr="00C82D5F">
              <w:rPr>
                <w:rFonts w:ascii="Tahoma" w:hAnsi="Tahoma" w:cs="Tahoma"/>
                <w:sz w:val="14"/>
                <w:szCs w:val="14"/>
                <w:u w:val="single"/>
                <w:lang w:val="el-GR"/>
              </w:rPr>
              <w:t xml:space="preserve"> </w:t>
            </w:r>
            <w:r w:rsidR="00C82D5F" w:rsidRPr="00C82D5F">
              <w:rPr>
                <w:rFonts w:ascii="Tahoma" w:eastAsia="Tahoma" w:hAnsi="Tahoma" w:cs="Tahoma"/>
                <w:szCs w:val="22"/>
                <w:u w:val="single"/>
                <w:lang w:val="el-GR"/>
              </w:rPr>
              <w:t>Φορέας Υλοποίησης – Αναθέτουσα Αρχή</w:t>
            </w:r>
            <w:r w:rsidR="00156D47" w:rsidRPr="00D07716">
              <w:rPr>
                <w:rFonts w:ascii="Tahoma" w:hAnsi="Tahoma" w:cs="Tahoma"/>
                <w:u w:val="single"/>
                <w:lang w:val="el-GR" w:eastAsia="en-US"/>
              </w:rPr>
              <w:fldChar w:fldCharType="end"/>
            </w:r>
          </w:p>
        </w:tc>
      </w:tr>
      <w:tr w:rsidR="00D07716" w:rsidRPr="00D07716" w14:paraId="44F5CB5D" w14:textId="77777777" w:rsidTr="004C643A">
        <w:tc>
          <w:tcPr>
            <w:tcW w:w="2770" w:type="dxa"/>
            <w:tcBorders>
              <w:top w:val="single" w:sz="8" w:space="0" w:color="auto"/>
              <w:left w:val="single" w:sz="8" w:space="0" w:color="auto"/>
              <w:bottom w:val="single" w:sz="8" w:space="0" w:color="auto"/>
              <w:right w:val="single" w:sz="8" w:space="0" w:color="auto"/>
            </w:tcBorders>
            <w:vAlign w:val="center"/>
          </w:tcPr>
          <w:p w14:paraId="5309BF22" w14:textId="77777777" w:rsidR="00032DA0" w:rsidRPr="00D07716" w:rsidRDefault="00032DA0" w:rsidP="004C643A">
            <w:pPr>
              <w:spacing w:line="252" w:lineRule="auto"/>
              <w:jc w:val="left"/>
              <w:rPr>
                <w:rFonts w:ascii="Tahoma" w:eastAsia="Tahoma" w:hAnsi="Tahoma" w:cs="Tahoma"/>
                <w:szCs w:val="22"/>
              </w:rPr>
            </w:pPr>
            <w:proofErr w:type="spellStart"/>
            <w:r w:rsidRPr="00D07716">
              <w:rPr>
                <w:rFonts w:ascii="Tahoma" w:eastAsia="Tahoma" w:hAnsi="Tahoma" w:cs="Tahoma"/>
                <w:szCs w:val="22"/>
              </w:rPr>
              <w:t>Φορέ</w:t>
            </w:r>
            <w:proofErr w:type="spellEnd"/>
            <w:r w:rsidRPr="00D07716">
              <w:rPr>
                <w:rFonts w:ascii="Tahoma" w:eastAsia="Tahoma" w:hAnsi="Tahoma" w:cs="Tahoma"/>
                <w:szCs w:val="22"/>
              </w:rPr>
              <w:t xml:space="preserve">ας </w:t>
            </w:r>
            <w:proofErr w:type="spellStart"/>
            <w:r w:rsidRPr="00D07716">
              <w:rPr>
                <w:rFonts w:ascii="Tahoma" w:eastAsia="Tahoma" w:hAnsi="Tahoma" w:cs="Tahoma"/>
                <w:szCs w:val="22"/>
              </w:rPr>
              <w:t>Χρημ</w:t>
            </w:r>
            <w:proofErr w:type="spellEnd"/>
            <w:r w:rsidRPr="00D07716">
              <w:rPr>
                <w:rFonts w:ascii="Tahoma" w:eastAsia="Tahoma" w:hAnsi="Tahoma" w:cs="Tahoma"/>
                <w:szCs w:val="22"/>
              </w:rPr>
              <w:t>ατοδότησης</w:t>
            </w:r>
          </w:p>
        </w:tc>
        <w:tc>
          <w:tcPr>
            <w:tcW w:w="3738"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37F64F6C" w14:textId="6B787151" w:rsidR="00032DA0" w:rsidRPr="00D07716" w:rsidRDefault="00032DA0" w:rsidP="004C643A">
            <w:pPr>
              <w:spacing w:line="252" w:lineRule="auto"/>
              <w:jc w:val="left"/>
              <w:rPr>
                <w:rFonts w:ascii="Tahoma" w:eastAsia="Tahoma" w:hAnsi="Tahoma" w:cs="Tahoma"/>
                <w:szCs w:val="22"/>
              </w:rPr>
            </w:pPr>
            <w:r w:rsidRPr="00D07716">
              <w:rPr>
                <w:rFonts w:ascii="Tahoma" w:eastAsia="Tahoma" w:hAnsi="Tahoma" w:cs="Tahoma"/>
                <w:szCs w:val="22"/>
              </w:rPr>
              <w:t>Υπ</w:t>
            </w:r>
            <w:proofErr w:type="spellStart"/>
            <w:r w:rsidRPr="00D07716">
              <w:rPr>
                <w:rFonts w:ascii="Tahoma" w:eastAsia="Tahoma" w:hAnsi="Tahoma" w:cs="Tahoma"/>
                <w:szCs w:val="22"/>
              </w:rPr>
              <w:t>ουργείο</w:t>
            </w:r>
            <w:proofErr w:type="spellEnd"/>
            <w:r w:rsidRPr="00D07716">
              <w:rPr>
                <w:rFonts w:ascii="Tahoma" w:eastAsia="Tahoma" w:hAnsi="Tahoma" w:cs="Tahoma"/>
                <w:szCs w:val="22"/>
              </w:rPr>
              <w:t xml:space="preserve"> </w:t>
            </w:r>
            <w:r w:rsidR="008E416A" w:rsidRPr="00D07716">
              <w:rPr>
                <w:rFonts w:ascii="Tahoma" w:eastAsia="Tahoma" w:hAnsi="Tahoma" w:cs="Tahoma"/>
                <w:szCs w:val="22"/>
                <w:lang w:val="el-GR"/>
              </w:rPr>
              <w:t>Οικονομικών</w:t>
            </w:r>
            <w:r w:rsidRPr="00D07716">
              <w:rPr>
                <w:rFonts w:ascii="Tahoma" w:eastAsia="Tahoma" w:hAnsi="Tahoma" w:cs="Tahoma"/>
                <w:szCs w:val="22"/>
              </w:rPr>
              <w:t xml:space="preserve"> </w:t>
            </w:r>
          </w:p>
        </w:tc>
        <w:tc>
          <w:tcPr>
            <w:tcW w:w="3122" w:type="dxa"/>
            <w:tcBorders>
              <w:top w:val="single" w:sz="4" w:space="0" w:color="auto"/>
              <w:left w:val="single" w:sz="4" w:space="0" w:color="auto"/>
              <w:bottom w:val="single" w:sz="4" w:space="0" w:color="auto"/>
              <w:right w:val="single" w:sz="4" w:space="0" w:color="auto"/>
            </w:tcBorders>
            <w:vAlign w:val="center"/>
          </w:tcPr>
          <w:p w14:paraId="7F51B46D" w14:textId="77777777" w:rsidR="00032DA0" w:rsidRPr="00D07716" w:rsidRDefault="00032DA0" w:rsidP="004C643A">
            <w:pPr>
              <w:spacing w:line="252" w:lineRule="auto"/>
              <w:jc w:val="left"/>
              <w:rPr>
                <w:rFonts w:ascii="Tahoma" w:eastAsia="Tahoma" w:hAnsi="Tahoma" w:cs="Tahoma"/>
                <w:szCs w:val="22"/>
                <w:lang w:val="el-GR"/>
              </w:rPr>
            </w:pPr>
          </w:p>
          <w:p w14:paraId="7C83C3C3" w14:textId="16A58A7E" w:rsidR="00032DA0" w:rsidRPr="00D07716" w:rsidRDefault="00032DA0" w:rsidP="004C643A">
            <w:pPr>
              <w:spacing w:line="252" w:lineRule="auto"/>
              <w:jc w:val="left"/>
              <w:rPr>
                <w:rFonts w:ascii="Tahoma" w:hAnsi="Tahoma" w:cs="Tahoma"/>
                <w:lang w:val="el-GR" w:eastAsia="en-US"/>
              </w:rPr>
            </w:pPr>
            <w:r w:rsidRPr="00D07716">
              <w:rPr>
                <w:rFonts w:ascii="Tahoma" w:eastAsia="Tahoma" w:hAnsi="Tahoma" w:cs="Tahoma"/>
                <w:szCs w:val="22"/>
                <w:u w:val="single"/>
              </w:rPr>
              <w:t>https</w:t>
            </w:r>
            <w:r w:rsidRPr="00D07716">
              <w:rPr>
                <w:rFonts w:ascii="Tahoma" w:eastAsia="Tahoma" w:hAnsi="Tahoma" w:cs="Tahoma"/>
                <w:szCs w:val="22"/>
                <w:u w:val="single"/>
                <w:lang w:val="el-GR"/>
              </w:rPr>
              <w:t>://</w:t>
            </w:r>
            <w:r w:rsidR="00156D47" w:rsidRPr="00D07716">
              <w:rPr>
                <w:rFonts w:ascii="Tahoma" w:eastAsia="Tahoma" w:hAnsi="Tahoma" w:cs="Tahoma"/>
                <w:szCs w:val="22"/>
                <w:u w:val="single"/>
              </w:rPr>
              <w:t>www</w:t>
            </w:r>
            <w:r w:rsidR="00156D47" w:rsidRPr="00D07716">
              <w:rPr>
                <w:rFonts w:ascii="Tahoma" w:eastAsia="Tahoma" w:hAnsi="Tahoma" w:cs="Tahoma"/>
                <w:szCs w:val="22"/>
                <w:u w:val="single"/>
                <w:lang w:val="el-GR"/>
              </w:rPr>
              <w:t>.</w:t>
            </w:r>
            <w:proofErr w:type="spellStart"/>
            <w:r w:rsidR="00156D47" w:rsidRPr="00D07716">
              <w:rPr>
                <w:rFonts w:ascii="Tahoma" w:eastAsia="Tahoma" w:hAnsi="Tahoma" w:cs="Tahoma"/>
                <w:szCs w:val="22"/>
                <w:u w:val="single"/>
              </w:rPr>
              <w:t>minfin</w:t>
            </w:r>
            <w:proofErr w:type="spellEnd"/>
            <w:r w:rsidRPr="00D07716">
              <w:rPr>
                <w:rFonts w:ascii="Tahoma" w:eastAsia="Tahoma" w:hAnsi="Tahoma" w:cs="Tahoma"/>
                <w:szCs w:val="22"/>
                <w:u w:val="single"/>
                <w:lang w:val="el-GR"/>
              </w:rPr>
              <w:t>.</w:t>
            </w:r>
            <w:r w:rsidRPr="00D07716">
              <w:rPr>
                <w:rFonts w:ascii="Tahoma" w:eastAsia="Tahoma" w:hAnsi="Tahoma" w:cs="Tahoma"/>
                <w:szCs w:val="22"/>
                <w:u w:val="single"/>
              </w:rPr>
              <w:t>gr</w:t>
            </w:r>
            <w:r w:rsidRPr="00D07716">
              <w:rPr>
                <w:rFonts w:ascii="Tahoma" w:hAnsi="Tahoma" w:cs="Tahoma"/>
                <w:lang w:val="el-GR" w:eastAsia="en-US"/>
              </w:rPr>
              <w:t xml:space="preserve"> </w:t>
            </w:r>
          </w:p>
          <w:p w14:paraId="65FA0DF1" w14:textId="3D968885" w:rsidR="00032DA0" w:rsidRPr="00D07716" w:rsidRDefault="00032DA0" w:rsidP="004C643A">
            <w:pPr>
              <w:spacing w:line="252" w:lineRule="auto"/>
              <w:jc w:val="left"/>
              <w:rPr>
                <w:rFonts w:ascii="Tahoma" w:eastAsia="Tahoma" w:hAnsi="Tahoma" w:cs="Tahoma"/>
                <w:szCs w:val="22"/>
                <w:u w:val="single"/>
                <w:lang w:val="en-US"/>
              </w:rPr>
            </w:pPr>
            <w:r w:rsidRPr="00D07716">
              <w:rPr>
                <w:rFonts w:ascii="Tahoma" w:hAnsi="Tahoma" w:cs="Tahoma"/>
                <w:lang w:val="el-GR" w:eastAsia="en-US"/>
              </w:rPr>
              <w:t xml:space="preserve">Βλ. Παρ. </w:t>
            </w:r>
            <w:r w:rsidR="00156D47" w:rsidRPr="00D07716">
              <w:rPr>
                <w:rFonts w:ascii="Tahoma" w:hAnsi="Tahoma" w:cs="Tahoma"/>
                <w:u w:val="single"/>
                <w:lang w:val="el-GR" w:eastAsia="en-US"/>
              </w:rPr>
              <w:fldChar w:fldCharType="begin"/>
            </w:r>
            <w:r w:rsidR="00156D47" w:rsidRPr="00D07716">
              <w:rPr>
                <w:rFonts w:ascii="Tahoma" w:hAnsi="Tahoma" w:cs="Tahoma"/>
                <w:u w:val="single"/>
                <w:lang w:val="el-GR" w:eastAsia="en-US"/>
              </w:rPr>
              <w:instrText xml:space="preserve"> REF _Ref116680183 \h  \* MERGEFORMAT </w:instrText>
            </w:r>
            <w:r w:rsidR="00156D47" w:rsidRPr="00D07716">
              <w:rPr>
                <w:rFonts w:ascii="Tahoma" w:hAnsi="Tahoma" w:cs="Tahoma"/>
                <w:u w:val="single"/>
                <w:lang w:val="el-GR" w:eastAsia="en-US"/>
              </w:rPr>
            </w:r>
            <w:r w:rsidR="00156D47" w:rsidRPr="00D07716">
              <w:rPr>
                <w:rFonts w:ascii="Tahoma" w:hAnsi="Tahoma" w:cs="Tahoma"/>
                <w:u w:val="single"/>
                <w:lang w:val="el-GR" w:eastAsia="en-US"/>
              </w:rPr>
              <w:fldChar w:fldCharType="separate"/>
            </w:r>
            <w:r w:rsidR="00C82D5F" w:rsidRPr="00C82D5F">
              <w:rPr>
                <w:rFonts w:ascii="Tahoma" w:eastAsia="Tahoma" w:hAnsi="Tahoma" w:cs="Tahoma"/>
                <w:szCs w:val="22"/>
                <w:u w:val="single"/>
                <w:lang w:val="el-GR"/>
              </w:rPr>
              <w:t>1.1.2</w:t>
            </w:r>
            <w:r w:rsidR="00C82D5F" w:rsidRPr="00C82D5F">
              <w:rPr>
                <w:rFonts w:ascii="Tahoma" w:hAnsi="Tahoma" w:cs="Tahoma"/>
                <w:sz w:val="14"/>
                <w:szCs w:val="14"/>
                <w:u w:val="single"/>
                <w:lang w:val="el-GR"/>
              </w:rPr>
              <w:t xml:space="preserve"> </w:t>
            </w:r>
            <w:r w:rsidR="00C82D5F" w:rsidRPr="00C82D5F">
              <w:rPr>
                <w:rFonts w:ascii="Tahoma" w:eastAsia="Tahoma" w:hAnsi="Tahoma" w:cs="Tahoma"/>
                <w:szCs w:val="22"/>
                <w:u w:val="single"/>
                <w:lang w:val="el-GR"/>
              </w:rPr>
              <w:t>Φορέας Χρηματοδότησης</w:t>
            </w:r>
            <w:r w:rsidR="00156D47" w:rsidRPr="00D07716">
              <w:rPr>
                <w:rFonts w:ascii="Tahoma" w:hAnsi="Tahoma" w:cs="Tahoma"/>
                <w:u w:val="single"/>
                <w:lang w:val="el-GR" w:eastAsia="en-US"/>
              </w:rPr>
              <w:fldChar w:fldCharType="end"/>
            </w:r>
          </w:p>
        </w:tc>
      </w:tr>
      <w:tr w:rsidR="00D07716" w:rsidRPr="009734EE" w14:paraId="3A1FC7E7" w14:textId="77777777" w:rsidTr="004C643A">
        <w:tc>
          <w:tcPr>
            <w:tcW w:w="2770" w:type="dxa"/>
            <w:tcBorders>
              <w:top w:val="single" w:sz="8" w:space="0" w:color="auto"/>
              <w:left w:val="single" w:sz="8" w:space="0" w:color="auto"/>
              <w:bottom w:val="single" w:sz="8" w:space="0" w:color="auto"/>
              <w:right w:val="single" w:sz="8" w:space="0" w:color="auto"/>
            </w:tcBorders>
            <w:vAlign w:val="center"/>
          </w:tcPr>
          <w:p w14:paraId="24878F72" w14:textId="77777777" w:rsidR="00032DA0" w:rsidRPr="00D07716" w:rsidRDefault="00032DA0" w:rsidP="004C643A">
            <w:pPr>
              <w:spacing w:line="252" w:lineRule="auto"/>
              <w:jc w:val="left"/>
              <w:rPr>
                <w:rFonts w:ascii="Tahoma" w:eastAsia="Tahoma" w:hAnsi="Tahoma" w:cs="Tahoma"/>
                <w:szCs w:val="22"/>
              </w:rPr>
            </w:pPr>
            <w:proofErr w:type="spellStart"/>
            <w:r w:rsidRPr="00D07716">
              <w:rPr>
                <w:rFonts w:ascii="Tahoma" w:eastAsia="Tahoma" w:hAnsi="Tahoma" w:cs="Tahoma"/>
                <w:szCs w:val="22"/>
              </w:rPr>
              <w:t>Κύριος</w:t>
            </w:r>
            <w:proofErr w:type="spellEnd"/>
            <w:r w:rsidRPr="00D07716">
              <w:rPr>
                <w:rFonts w:ascii="Tahoma" w:eastAsia="Tahoma" w:hAnsi="Tahoma" w:cs="Tahoma"/>
                <w:szCs w:val="22"/>
              </w:rPr>
              <w:t xml:space="preserve"> </w:t>
            </w:r>
            <w:proofErr w:type="spellStart"/>
            <w:r w:rsidRPr="00D07716">
              <w:rPr>
                <w:rFonts w:ascii="Tahoma" w:eastAsia="Tahoma" w:hAnsi="Tahoma" w:cs="Tahoma"/>
                <w:szCs w:val="22"/>
              </w:rPr>
              <w:t>του</w:t>
            </w:r>
            <w:proofErr w:type="spellEnd"/>
            <w:r w:rsidRPr="00D07716">
              <w:rPr>
                <w:rFonts w:ascii="Tahoma" w:eastAsia="Tahoma" w:hAnsi="Tahoma" w:cs="Tahoma"/>
                <w:szCs w:val="22"/>
              </w:rPr>
              <w:t xml:space="preserve"> </w:t>
            </w:r>
            <w:proofErr w:type="spellStart"/>
            <w:r w:rsidRPr="00D07716">
              <w:rPr>
                <w:rFonts w:ascii="Tahoma" w:eastAsia="Tahoma" w:hAnsi="Tahoma" w:cs="Tahoma"/>
                <w:szCs w:val="22"/>
              </w:rPr>
              <w:t>Έργου</w:t>
            </w:r>
            <w:proofErr w:type="spellEnd"/>
          </w:p>
        </w:tc>
        <w:tc>
          <w:tcPr>
            <w:tcW w:w="3738" w:type="dxa"/>
            <w:tcBorders>
              <w:top w:val="single" w:sz="8" w:space="0" w:color="auto"/>
              <w:left w:val="single" w:sz="8" w:space="0" w:color="auto"/>
              <w:bottom w:val="single" w:sz="8" w:space="0" w:color="auto"/>
              <w:right w:val="single" w:sz="4" w:space="0" w:color="auto"/>
            </w:tcBorders>
            <w:vAlign w:val="center"/>
          </w:tcPr>
          <w:p w14:paraId="7F96C806" w14:textId="77777777" w:rsidR="00032DA0" w:rsidRPr="00D07716" w:rsidRDefault="00B311AC" w:rsidP="004C643A">
            <w:pPr>
              <w:spacing w:line="252" w:lineRule="auto"/>
              <w:jc w:val="left"/>
              <w:rPr>
                <w:rFonts w:ascii="Tahoma" w:eastAsia="Tahoma" w:hAnsi="Tahoma" w:cs="Tahoma"/>
                <w:szCs w:val="22"/>
                <w:highlight w:val="yellow"/>
                <w:lang w:val="el-GR"/>
              </w:rPr>
            </w:pPr>
            <w:r w:rsidRPr="00D07716">
              <w:rPr>
                <w:rFonts w:ascii="Tahoma" w:eastAsia="Tahoma" w:hAnsi="Tahoma" w:cs="Tahoma"/>
                <w:szCs w:val="22"/>
                <w:lang w:val="el-GR"/>
              </w:rPr>
              <w:t>Επιτροπή Κεφαλαιαγοράς</w:t>
            </w:r>
          </w:p>
        </w:tc>
        <w:tc>
          <w:tcPr>
            <w:tcW w:w="3122" w:type="dxa"/>
            <w:tcBorders>
              <w:top w:val="single" w:sz="4" w:space="0" w:color="auto"/>
              <w:left w:val="single" w:sz="4" w:space="0" w:color="auto"/>
              <w:bottom w:val="single" w:sz="4" w:space="0" w:color="auto"/>
              <w:right w:val="single" w:sz="4" w:space="0" w:color="auto"/>
            </w:tcBorders>
            <w:vAlign w:val="center"/>
          </w:tcPr>
          <w:p w14:paraId="5684968C" w14:textId="77777777" w:rsidR="00032DA0" w:rsidRPr="00D07716" w:rsidRDefault="00114ECC" w:rsidP="004C643A">
            <w:pPr>
              <w:spacing w:line="252" w:lineRule="auto"/>
              <w:jc w:val="left"/>
              <w:rPr>
                <w:rFonts w:ascii="Tahoma" w:eastAsia="Tahoma" w:hAnsi="Tahoma" w:cs="Tahoma"/>
                <w:szCs w:val="22"/>
                <w:u w:val="single"/>
                <w:lang w:val="el-GR"/>
              </w:rPr>
            </w:pPr>
            <w:r w:rsidRPr="00D07716">
              <w:rPr>
                <w:rStyle w:val="-"/>
                <w:rFonts w:ascii="Tahoma" w:eastAsia="Tahoma" w:hAnsi="Tahoma" w:cs="Tahoma"/>
                <w:color w:val="auto"/>
                <w:szCs w:val="22"/>
                <w:lang w:val="en-US"/>
              </w:rPr>
              <w:t>http</w:t>
            </w:r>
            <w:r w:rsidRPr="00D07716">
              <w:rPr>
                <w:rStyle w:val="-"/>
                <w:rFonts w:ascii="Tahoma" w:eastAsia="Tahoma" w:hAnsi="Tahoma" w:cs="Tahoma"/>
                <w:color w:val="auto"/>
                <w:szCs w:val="22"/>
                <w:lang w:val="el-GR"/>
              </w:rPr>
              <w:t>://</w:t>
            </w:r>
            <w:r w:rsidRPr="00D07716">
              <w:rPr>
                <w:rStyle w:val="-"/>
                <w:rFonts w:ascii="Tahoma" w:eastAsia="Tahoma" w:hAnsi="Tahoma" w:cs="Tahoma"/>
                <w:color w:val="auto"/>
                <w:szCs w:val="22"/>
                <w:lang w:val="en-US"/>
              </w:rPr>
              <w:t>www</w:t>
            </w:r>
            <w:r w:rsidRPr="00D07716">
              <w:rPr>
                <w:rStyle w:val="-"/>
                <w:rFonts w:ascii="Tahoma" w:eastAsia="Tahoma" w:hAnsi="Tahoma" w:cs="Tahoma"/>
                <w:color w:val="auto"/>
                <w:szCs w:val="22"/>
                <w:lang w:val="el-GR"/>
              </w:rPr>
              <w:t>.</w:t>
            </w:r>
            <w:proofErr w:type="spellStart"/>
            <w:r w:rsidRPr="00D07716">
              <w:rPr>
                <w:rStyle w:val="-"/>
                <w:rFonts w:ascii="Tahoma" w:eastAsia="Tahoma" w:hAnsi="Tahoma" w:cs="Tahoma"/>
                <w:color w:val="auto"/>
                <w:szCs w:val="22"/>
                <w:lang w:val="en-US"/>
              </w:rPr>
              <w:t>hcmc</w:t>
            </w:r>
            <w:proofErr w:type="spellEnd"/>
            <w:r w:rsidRPr="00D07716">
              <w:rPr>
                <w:rStyle w:val="-"/>
                <w:rFonts w:ascii="Tahoma" w:eastAsia="Tahoma" w:hAnsi="Tahoma" w:cs="Tahoma"/>
                <w:color w:val="auto"/>
                <w:szCs w:val="22"/>
                <w:lang w:val="el-GR"/>
              </w:rPr>
              <w:t>.</w:t>
            </w:r>
            <w:r w:rsidRPr="00D07716">
              <w:rPr>
                <w:rStyle w:val="-"/>
                <w:rFonts w:ascii="Tahoma" w:eastAsia="Tahoma" w:hAnsi="Tahoma" w:cs="Tahoma"/>
                <w:color w:val="auto"/>
                <w:szCs w:val="22"/>
                <w:lang w:val="en-US"/>
              </w:rPr>
              <w:t>gr</w:t>
            </w:r>
          </w:p>
          <w:p w14:paraId="3790692D" w14:textId="59F1CF38" w:rsidR="00032DA0" w:rsidRPr="00D07716" w:rsidRDefault="00032DA0" w:rsidP="004C643A">
            <w:pPr>
              <w:spacing w:line="252" w:lineRule="auto"/>
              <w:jc w:val="left"/>
              <w:rPr>
                <w:rFonts w:ascii="Tahoma" w:eastAsia="Tahoma" w:hAnsi="Tahoma" w:cs="Tahoma"/>
                <w:szCs w:val="22"/>
                <w:lang w:val="el-GR"/>
              </w:rPr>
            </w:pPr>
            <w:r w:rsidRPr="00D07716">
              <w:rPr>
                <w:rFonts w:ascii="Tahoma" w:hAnsi="Tahoma" w:cs="Tahoma"/>
                <w:lang w:val="el-GR" w:eastAsia="en-US"/>
              </w:rPr>
              <w:t xml:space="preserve">Βλ. Παρ. </w:t>
            </w:r>
            <w:r w:rsidR="00156D47" w:rsidRPr="00D07716">
              <w:rPr>
                <w:rFonts w:ascii="Tahoma" w:hAnsi="Tahoma" w:cs="Tahoma"/>
                <w:u w:val="single"/>
                <w:lang w:val="en-US" w:eastAsia="en-US"/>
              </w:rPr>
              <w:fldChar w:fldCharType="begin"/>
            </w:r>
            <w:r w:rsidR="00156D47" w:rsidRPr="00D07716">
              <w:rPr>
                <w:rFonts w:ascii="Tahoma" w:hAnsi="Tahoma" w:cs="Tahoma"/>
                <w:u w:val="single"/>
                <w:lang w:val="el-GR" w:eastAsia="en-US"/>
              </w:rPr>
              <w:instrText xml:space="preserve"> </w:instrText>
            </w:r>
            <w:r w:rsidR="00156D47" w:rsidRPr="00D07716">
              <w:rPr>
                <w:rFonts w:ascii="Tahoma" w:hAnsi="Tahoma" w:cs="Tahoma"/>
                <w:u w:val="single"/>
                <w:lang w:val="en-US" w:eastAsia="en-US"/>
              </w:rPr>
              <w:instrText>REF</w:instrText>
            </w:r>
            <w:r w:rsidR="00156D47" w:rsidRPr="00D07716">
              <w:rPr>
                <w:rFonts w:ascii="Tahoma" w:hAnsi="Tahoma" w:cs="Tahoma"/>
                <w:u w:val="single"/>
                <w:lang w:val="el-GR" w:eastAsia="en-US"/>
              </w:rPr>
              <w:instrText xml:space="preserve"> _</w:instrText>
            </w:r>
            <w:r w:rsidR="00156D47" w:rsidRPr="00D07716">
              <w:rPr>
                <w:rFonts w:ascii="Tahoma" w:hAnsi="Tahoma" w:cs="Tahoma"/>
                <w:u w:val="single"/>
                <w:lang w:val="en-US" w:eastAsia="en-US"/>
              </w:rPr>
              <w:instrText>Ref</w:instrText>
            </w:r>
            <w:r w:rsidR="00156D47" w:rsidRPr="00D07716">
              <w:rPr>
                <w:rFonts w:ascii="Tahoma" w:hAnsi="Tahoma" w:cs="Tahoma"/>
                <w:u w:val="single"/>
                <w:lang w:val="el-GR" w:eastAsia="en-US"/>
              </w:rPr>
              <w:instrText>116680211 \</w:instrText>
            </w:r>
            <w:r w:rsidR="00156D47" w:rsidRPr="00D07716">
              <w:rPr>
                <w:rFonts w:ascii="Tahoma" w:hAnsi="Tahoma" w:cs="Tahoma"/>
                <w:u w:val="single"/>
                <w:lang w:val="en-US" w:eastAsia="en-US"/>
              </w:rPr>
              <w:instrText>h</w:instrText>
            </w:r>
            <w:r w:rsidR="00156D47" w:rsidRPr="00D07716">
              <w:rPr>
                <w:rFonts w:ascii="Tahoma" w:hAnsi="Tahoma" w:cs="Tahoma"/>
                <w:u w:val="single"/>
                <w:lang w:val="el-GR" w:eastAsia="en-US"/>
              </w:rPr>
              <w:instrText xml:space="preserve">  \* </w:instrText>
            </w:r>
            <w:r w:rsidR="00156D47" w:rsidRPr="00D07716">
              <w:rPr>
                <w:rFonts w:ascii="Tahoma" w:hAnsi="Tahoma" w:cs="Tahoma"/>
                <w:u w:val="single"/>
                <w:lang w:val="en-US" w:eastAsia="en-US"/>
              </w:rPr>
              <w:instrText>MERGEFORMAT</w:instrText>
            </w:r>
            <w:r w:rsidR="00156D47" w:rsidRPr="00D07716">
              <w:rPr>
                <w:rFonts w:ascii="Tahoma" w:hAnsi="Tahoma" w:cs="Tahoma"/>
                <w:u w:val="single"/>
                <w:lang w:val="el-GR" w:eastAsia="en-US"/>
              </w:rPr>
              <w:instrText xml:space="preserve"> </w:instrText>
            </w:r>
            <w:r w:rsidR="00156D47" w:rsidRPr="00D07716">
              <w:rPr>
                <w:rFonts w:ascii="Tahoma" w:hAnsi="Tahoma" w:cs="Tahoma"/>
                <w:u w:val="single"/>
                <w:lang w:val="en-US" w:eastAsia="en-US"/>
              </w:rPr>
            </w:r>
            <w:r w:rsidR="00156D47" w:rsidRPr="00D07716">
              <w:rPr>
                <w:rFonts w:ascii="Tahoma" w:hAnsi="Tahoma" w:cs="Tahoma"/>
                <w:u w:val="single"/>
                <w:lang w:val="en-US" w:eastAsia="en-US"/>
              </w:rPr>
              <w:fldChar w:fldCharType="separate"/>
            </w:r>
            <w:r w:rsidR="00C82D5F" w:rsidRPr="00C82D5F">
              <w:rPr>
                <w:rFonts w:ascii="Tahoma" w:eastAsia="Tahoma" w:hAnsi="Tahoma" w:cs="Tahoma"/>
                <w:u w:val="single"/>
                <w:lang w:val="el-GR"/>
              </w:rPr>
              <w:t>1.1.3 Κύριος του Έργου - Φορέας Λειτουργίας του Έργου</w:t>
            </w:r>
            <w:r w:rsidR="00156D47" w:rsidRPr="00D07716">
              <w:rPr>
                <w:rFonts w:ascii="Tahoma" w:hAnsi="Tahoma" w:cs="Tahoma"/>
                <w:u w:val="single"/>
                <w:lang w:val="en-US" w:eastAsia="en-US"/>
              </w:rPr>
              <w:fldChar w:fldCharType="end"/>
            </w:r>
          </w:p>
        </w:tc>
      </w:tr>
      <w:tr w:rsidR="00D07716" w:rsidRPr="009734EE" w14:paraId="336CBA10" w14:textId="77777777" w:rsidTr="004C643A">
        <w:tc>
          <w:tcPr>
            <w:tcW w:w="2770" w:type="dxa"/>
            <w:tcBorders>
              <w:top w:val="single" w:sz="8" w:space="0" w:color="auto"/>
              <w:left w:val="single" w:sz="8" w:space="0" w:color="auto"/>
              <w:bottom w:val="single" w:sz="8" w:space="0" w:color="auto"/>
              <w:right w:val="single" w:sz="8" w:space="0" w:color="auto"/>
            </w:tcBorders>
            <w:vAlign w:val="center"/>
          </w:tcPr>
          <w:p w14:paraId="7044B99D" w14:textId="77777777" w:rsidR="00032DA0" w:rsidRPr="00D07716" w:rsidRDefault="00032DA0" w:rsidP="004C643A">
            <w:pPr>
              <w:spacing w:line="252" w:lineRule="auto"/>
              <w:jc w:val="left"/>
              <w:rPr>
                <w:rFonts w:ascii="Tahoma" w:eastAsia="Tahoma" w:hAnsi="Tahoma" w:cs="Tahoma"/>
                <w:szCs w:val="22"/>
              </w:rPr>
            </w:pPr>
            <w:proofErr w:type="spellStart"/>
            <w:r w:rsidRPr="00D07716">
              <w:rPr>
                <w:rFonts w:ascii="Tahoma" w:eastAsia="Tahoma" w:hAnsi="Tahoma" w:cs="Tahoma"/>
                <w:szCs w:val="22"/>
              </w:rPr>
              <w:t>Φορέ</w:t>
            </w:r>
            <w:proofErr w:type="spellEnd"/>
            <w:r w:rsidRPr="00D07716">
              <w:rPr>
                <w:rFonts w:ascii="Tahoma" w:eastAsia="Tahoma" w:hAnsi="Tahoma" w:cs="Tahoma"/>
                <w:szCs w:val="22"/>
              </w:rPr>
              <w:t xml:space="preserve">ας </w:t>
            </w:r>
            <w:proofErr w:type="spellStart"/>
            <w:r w:rsidRPr="00D07716">
              <w:rPr>
                <w:rFonts w:ascii="Tahoma" w:eastAsia="Tahoma" w:hAnsi="Tahoma" w:cs="Tahoma"/>
                <w:szCs w:val="22"/>
              </w:rPr>
              <w:t>Λειτουργί</w:t>
            </w:r>
            <w:proofErr w:type="spellEnd"/>
            <w:r w:rsidRPr="00D07716">
              <w:rPr>
                <w:rFonts w:ascii="Tahoma" w:eastAsia="Tahoma" w:hAnsi="Tahoma" w:cs="Tahoma"/>
                <w:szCs w:val="22"/>
              </w:rPr>
              <w:t xml:space="preserve">ας </w:t>
            </w:r>
            <w:proofErr w:type="spellStart"/>
            <w:r w:rsidRPr="00D07716">
              <w:rPr>
                <w:rFonts w:ascii="Tahoma" w:eastAsia="Tahoma" w:hAnsi="Tahoma" w:cs="Tahoma"/>
                <w:szCs w:val="22"/>
              </w:rPr>
              <w:t>του</w:t>
            </w:r>
            <w:proofErr w:type="spellEnd"/>
            <w:r w:rsidRPr="00D07716">
              <w:rPr>
                <w:rFonts w:ascii="Tahoma" w:eastAsia="Tahoma" w:hAnsi="Tahoma" w:cs="Tahoma"/>
                <w:szCs w:val="22"/>
              </w:rPr>
              <w:t xml:space="preserve"> </w:t>
            </w:r>
            <w:proofErr w:type="spellStart"/>
            <w:r w:rsidRPr="00D07716">
              <w:rPr>
                <w:rFonts w:ascii="Tahoma" w:eastAsia="Tahoma" w:hAnsi="Tahoma" w:cs="Tahoma"/>
                <w:szCs w:val="22"/>
              </w:rPr>
              <w:t>Έργου</w:t>
            </w:r>
            <w:proofErr w:type="spellEnd"/>
          </w:p>
        </w:tc>
        <w:tc>
          <w:tcPr>
            <w:tcW w:w="3738" w:type="dxa"/>
            <w:tcBorders>
              <w:top w:val="single" w:sz="8" w:space="0" w:color="auto"/>
              <w:left w:val="single" w:sz="8" w:space="0" w:color="auto"/>
              <w:bottom w:val="single" w:sz="8" w:space="0" w:color="auto"/>
              <w:right w:val="single" w:sz="4" w:space="0" w:color="auto"/>
            </w:tcBorders>
            <w:vAlign w:val="center"/>
          </w:tcPr>
          <w:p w14:paraId="1791ADEE" w14:textId="77777777" w:rsidR="00032DA0" w:rsidRPr="00D07716" w:rsidRDefault="00B311AC" w:rsidP="004C643A">
            <w:pPr>
              <w:spacing w:line="252" w:lineRule="auto"/>
              <w:jc w:val="left"/>
              <w:rPr>
                <w:rFonts w:ascii="Tahoma" w:eastAsia="Tahoma" w:hAnsi="Tahoma" w:cs="Tahoma"/>
                <w:szCs w:val="22"/>
                <w:highlight w:val="yellow"/>
                <w:lang w:val="el-GR"/>
              </w:rPr>
            </w:pPr>
            <w:r w:rsidRPr="00D07716">
              <w:rPr>
                <w:rFonts w:ascii="Tahoma" w:eastAsia="Tahoma" w:hAnsi="Tahoma" w:cs="Tahoma"/>
                <w:szCs w:val="22"/>
                <w:lang w:val="el-GR"/>
              </w:rPr>
              <w:t>Επιτροπή Κεφαλαιαγοράς</w:t>
            </w:r>
          </w:p>
        </w:tc>
        <w:tc>
          <w:tcPr>
            <w:tcW w:w="3122" w:type="dxa"/>
            <w:tcBorders>
              <w:top w:val="single" w:sz="4" w:space="0" w:color="auto"/>
              <w:left w:val="single" w:sz="4" w:space="0" w:color="auto"/>
              <w:bottom w:val="single" w:sz="4" w:space="0" w:color="auto"/>
              <w:right w:val="single" w:sz="4" w:space="0" w:color="auto"/>
            </w:tcBorders>
            <w:vAlign w:val="center"/>
          </w:tcPr>
          <w:p w14:paraId="4ACA3A88" w14:textId="77777777" w:rsidR="00032DA0" w:rsidRPr="00D07716" w:rsidRDefault="00114ECC" w:rsidP="004C643A">
            <w:pPr>
              <w:spacing w:line="252" w:lineRule="auto"/>
              <w:jc w:val="left"/>
              <w:rPr>
                <w:rFonts w:ascii="Tahoma" w:eastAsia="Tahoma" w:hAnsi="Tahoma" w:cs="Tahoma"/>
                <w:szCs w:val="22"/>
                <w:u w:val="single"/>
                <w:lang w:val="el-GR"/>
              </w:rPr>
            </w:pPr>
            <w:r w:rsidRPr="00D07716">
              <w:rPr>
                <w:rStyle w:val="-"/>
                <w:rFonts w:ascii="Tahoma" w:eastAsia="Tahoma" w:hAnsi="Tahoma" w:cs="Tahoma"/>
                <w:color w:val="auto"/>
                <w:szCs w:val="22"/>
                <w:lang w:val="el-GR"/>
              </w:rPr>
              <w:t>http://www.hcmc.gr</w:t>
            </w:r>
          </w:p>
          <w:p w14:paraId="4B3460A7" w14:textId="4EABED9C" w:rsidR="00032DA0" w:rsidRPr="00D07716" w:rsidRDefault="00032DA0" w:rsidP="004C643A">
            <w:pPr>
              <w:spacing w:line="252" w:lineRule="auto"/>
              <w:jc w:val="left"/>
              <w:rPr>
                <w:rFonts w:ascii="Tahoma" w:eastAsia="Tahoma" w:hAnsi="Tahoma" w:cs="Tahoma"/>
                <w:szCs w:val="22"/>
                <w:lang w:val="el-GR"/>
              </w:rPr>
            </w:pPr>
            <w:r w:rsidRPr="00D07716">
              <w:rPr>
                <w:rFonts w:ascii="Tahoma" w:hAnsi="Tahoma" w:cs="Tahoma"/>
                <w:lang w:val="el-GR" w:eastAsia="en-US"/>
              </w:rPr>
              <w:t xml:space="preserve">Βλ. </w:t>
            </w:r>
            <w:r w:rsidR="00156D47" w:rsidRPr="00D07716">
              <w:rPr>
                <w:rFonts w:ascii="Tahoma" w:hAnsi="Tahoma" w:cs="Tahoma"/>
                <w:u w:val="single"/>
                <w:lang w:val="el-GR" w:eastAsia="en-US"/>
              </w:rPr>
              <w:fldChar w:fldCharType="begin"/>
            </w:r>
            <w:r w:rsidR="00156D47" w:rsidRPr="00D07716">
              <w:rPr>
                <w:rFonts w:ascii="Tahoma" w:hAnsi="Tahoma" w:cs="Tahoma"/>
                <w:u w:val="single"/>
                <w:lang w:val="el-GR" w:eastAsia="en-US"/>
              </w:rPr>
              <w:instrText xml:space="preserve"> REF _Ref116680248 \h  \* MERGEFORMAT </w:instrText>
            </w:r>
            <w:r w:rsidR="00156D47" w:rsidRPr="00D07716">
              <w:rPr>
                <w:rFonts w:ascii="Tahoma" w:hAnsi="Tahoma" w:cs="Tahoma"/>
                <w:u w:val="single"/>
                <w:lang w:val="el-GR" w:eastAsia="en-US"/>
              </w:rPr>
            </w:r>
            <w:r w:rsidR="00156D47" w:rsidRPr="00D07716">
              <w:rPr>
                <w:rFonts w:ascii="Tahoma" w:hAnsi="Tahoma" w:cs="Tahoma"/>
                <w:u w:val="single"/>
                <w:lang w:val="el-GR" w:eastAsia="en-US"/>
              </w:rPr>
              <w:fldChar w:fldCharType="separate"/>
            </w:r>
            <w:r w:rsidR="00C82D5F" w:rsidRPr="00C82D5F">
              <w:rPr>
                <w:rFonts w:ascii="Tahoma" w:eastAsia="Tahoma" w:hAnsi="Tahoma" w:cs="Tahoma"/>
                <w:u w:val="single"/>
                <w:lang w:val="el-GR"/>
              </w:rPr>
              <w:t>1.1.3 Κύριος του Έργου - Φορέας Λειτουργίας του Έργου</w:t>
            </w:r>
            <w:r w:rsidR="00156D47" w:rsidRPr="00D07716">
              <w:rPr>
                <w:rFonts w:ascii="Tahoma" w:hAnsi="Tahoma" w:cs="Tahoma"/>
                <w:u w:val="single"/>
                <w:lang w:val="el-GR" w:eastAsia="en-US"/>
              </w:rPr>
              <w:fldChar w:fldCharType="end"/>
            </w:r>
          </w:p>
        </w:tc>
      </w:tr>
      <w:tr w:rsidR="00D07716" w:rsidRPr="009734EE" w14:paraId="24CC4CF8" w14:textId="77777777" w:rsidTr="004C643A">
        <w:tc>
          <w:tcPr>
            <w:tcW w:w="2770" w:type="dxa"/>
            <w:tcBorders>
              <w:top w:val="single" w:sz="8" w:space="0" w:color="auto"/>
              <w:left w:val="single" w:sz="8" w:space="0" w:color="auto"/>
              <w:bottom w:val="single" w:sz="8" w:space="0" w:color="auto"/>
              <w:right w:val="single" w:sz="8" w:space="0" w:color="auto"/>
            </w:tcBorders>
            <w:vAlign w:val="center"/>
          </w:tcPr>
          <w:p w14:paraId="6D2AD805" w14:textId="77777777" w:rsidR="00032DA0" w:rsidRPr="00D07716" w:rsidRDefault="00032DA0" w:rsidP="004C643A">
            <w:pPr>
              <w:spacing w:line="252" w:lineRule="auto"/>
              <w:jc w:val="left"/>
              <w:rPr>
                <w:rFonts w:ascii="Tahoma" w:eastAsia="Tahoma" w:hAnsi="Tahoma" w:cs="Tahoma"/>
                <w:szCs w:val="22"/>
                <w:lang w:val="el-GR"/>
              </w:rPr>
            </w:pPr>
            <w:r w:rsidRPr="00D07716">
              <w:rPr>
                <w:rFonts w:ascii="Tahoma" w:eastAsia="Tahoma" w:hAnsi="Tahoma" w:cs="Tahoma"/>
                <w:szCs w:val="22"/>
                <w:lang w:val="el-GR"/>
              </w:rPr>
              <w:t xml:space="preserve">Όργανα &amp; Επιτροπές Παρακολούθησης, </w:t>
            </w:r>
            <w:proofErr w:type="spellStart"/>
            <w:r w:rsidRPr="00D07716">
              <w:rPr>
                <w:rFonts w:ascii="Tahoma" w:eastAsia="Tahoma" w:hAnsi="Tahoma" w:cs="Tahoma"/>
                <w:szCs w:val="22"/>
                <w:lang w:val="el-GR"/>
              </w:rPr>
              <w:t>Διακυ-βέρνησης</w:t>
            </w:r>
            <w:proofErr w:type="spellEnd"/>
            <w:r w:rsidRPr="00D07716">
              <w:rPr>
                <w:rFonts w:ascii="Tahoma" w:eastAsia="Tahoma" w:hAnsi="Tahoma" w:cs="Tahoma"/>
                <w:szCs w:val="22"/>
                <w:lang w:val="el-GR"/>
              </w:rPr>
              <w:t xml:space="preserve"> και Ελέγχου του Έργου</w:t>
            </w:r>
          </w:p>
        </w:tc>
        <w:tc>
          <w:tcPr>
            <w:tcW w:w="3738"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1FAE1A59" w14:textId="77777777" w:rsidR="00032DA0" w:rsidRPr="00D07716" w:rsidRDefault="00032DA0" w:rsidP="004C643A">
            <w:pPr>
              <w:spacing w:line="252" w:lineRule="auto"/>
              <w:jc w:val="left"/>
              <w:rPr>
                <w:rFonts w:ascii="Tahoma" w:eastAsia="Tahoma" w:hAnsi="Tahoma" w:cs="Tahoma"/>
                <w:szCs w:val="22"/>
              </w:rPr>
            </w:pPr>
            <w:r w:rsidRPr="00D07716">
              <w:rPr>
                <w:rFonts w:ascii="Tahoma" w:eastAsia="Tahoma" w:hAnsi="Tahoma" w:cs="Tahoma"/>
                <w:szCs w:val="22"/>
              </w:rPr>
              <w:t>-</w:t>
            </w:r>
          </w:p>
        </w:tc>
        <w:tc>
          <w:tcPr>
            <w:tcW w:w="3122" w:type="dxa"/>
            <w:tcBorders>
              <w:top w:val="single" w:sz="4" w:space="0" w:color="auto"/>
              <w:left w:val="single" w:sz="8" w:space="0" w:color="auto"/>
              <w:bottom w:val="single" w:sz="8" w:space="0" w:color="auto"/>
              <w:right w:val="single" w:sz="8" w:space="0" w:color="auto"/>
            </w:tcBorders>
            <w:shd w:val="clear" w:color="auto" w:fill="FFFFFF" w:themeFill="background1"/>
            <w:vAlign w:val="center"/>
          </w:tcPr>
          <w:p w14:paraId="75359CC6" w14:textId="7F003392" w:rsidR="00032DA0" w:rsidRPr="00D07716" w:rsidRDefault="00156D47" w:rsidP="004C643A">
            <w:pPr>
              <w:spacing w:line="252" w:lineRule="auto"/>
              <w:jc w:val="left"/>
              <w:rPr>
                <w:rFonts w:ascii="Tahoma" w:eastAsia="Tahoma" w:hAnsi="Tahoma" w:cs="Tahoma"/>
                <w:szCs w:val="22"/>
                <w:u w:val="single"/>
                <w:lang w:val="el-GR"/>
              </w:rPr>
            </w:pPr>
            <w:r w:rsidRPr="00D07716">
              <w:rPr>
                <w:rFonts w:ascii="Tahoma" w:eastAsia="Tahoma" w:hAnsi="Tahoma" w:cs="Tahoma"/>
                <w:szCs w:val="22"/>
                <w:u w:val="single"/>
              </w:rPr>
              <w:fldChar w:fldCharType="begin"/>
            </w:r>
            <w:r w:rsidRPr="00D07716">
              <w:rPr>
                <w:rFonts w:ascii="Tahoma" w:eastAsia="Tahoma" w:hAnsi="Tahoma" w:cs="Tahoma"/>
                <w:szCs w:val="22"/>
                <w:u w:val="single"/>
                <w:lang w:val="el-GR"/>
              </w:rPr>
              <w:instrText xml:space="preserve"> </w:instrText>
            </w:r>
            <w:r w:rsidRPr="00D07716">
              <w:rPr>
                <w:rFonts w:ascii="Tahoma" w:eastAsia="Tahoma" w:hAnsi="Tahoma" w:cs="Tahoma"/>
                <w:szCs w:val="22"/>
                <w:u w:val="single"/>
              </w:rPr>
              <w:instrText>REF</w:instrText>
            </w:r>
            <w:r w:rsidRPr="00D07716">
              <w:rPr>
                <w:rFonts w:ascii="Tahoma" w:eastAsia="Tahoma" w:hAnsi="Tahoma" w:cs="Tahoma"/>
                <w:szCs w:val="22"/>
                <w:u w:val="single"/>
                <w:lang w:val="el-GR"/>
              </w:rPr>
              <w:instrText xml:space="preserve"> _</w:instrText>
            </w:r>
            <w:r w:rsidRPr="00D07716">
              <w:rPr>
                <w:rFonts w:ascii="Tahoma" w:eastAsia="Tahoma" w:hAnsi="Tahoma" w:cs="Tahoma"/>
                <w:szCs w:val="22"/>
                <w:u w:val="single"/>
              </w:rPr>
              <w:instrText>Ref</w:instrText>
            </w:r>
            <w:r w:rsidRPr="00D07716">
              <w:rPr>
                <w:rFonts w:ascii="Tahoma" w:eastAsia="Tahoma" w:hAnsi="Tahoma" w:cs="Tahoma"/>
                <w:szCs w:val="22"/>
                <w:u w:val="single"/>
                <w:lang w:val="el-GR"/>
              </w:rPr>
              <w:instrText>116680275 \</w:instrText>
            </w:r>
            <w:r w:rsidRPr="00D07716">
              <w:rPr>
                <w:rFonts w:ascii="Tahoma" w:eastAsia="Tahoma" w:hAnsi="Tahoma" w:cs="Tahoma"/>
                <w:szCs w:val="22"/>
                <w:u w:val="single"/>
              </w:rPr>
              <w:instrText>h</w:instrText>
            </w:r>
            <w:r w:rsidRPr="00D07716">
              <w:rPr>
                <w:rFonts w:ascii="Tahoma" w:eastAsia="Tahoma" w:hAnsi="Tahoma" w:cs="Tahoma"/>
                <w:szCs w:val="22"/>
                <w:u w:val="single"/>
                <w:lang w:val="el-GR"/>
              </w:rPr>
              <w:instrText xml:space="preserve"> </w:instrText>
            </w:r>
            <w:r w:rsidR="00FF7FBD" w:rsidRPr="00D07716">
              <w:rPr>
                <w:rFonts w:ascii="Tahoma" w:eastAsia="Tahoma" w:hAnsi="Tahoma" w:cs="Tahoma"/>
                <w:szCs w:val="22"/>
                <w:u w:val="single"/>
                <w:lang w:val="el-GR"/>
              </w:rPr>
              <w:instrText xml:space="preserve"> \* </w:instrText>
            </w:r>
            <w:r w:rsidR="00FF7FBD" w:rsidRPr="00D07716">
              <w:rPr>
                <w:rFonts w:ascii="Tahoma" w:eastAsia="Tahoma" w:hAnsi="Tahoma" w:cs="Tahoma"/>
                <w:szCs w:val="22"/>
                <w:u w:val="single"/>
              </w:rPr>
              <w:instrText>MERGEFORMAT</w:instrText>
            </w:r>
            <w:r w:rsidR="00FF7FBD" w:rsidRPr="00D07716">
              <w:rPr>
                <w:rFonts w:ascii="Tahoma" w:eastAsia="Tahoma" w:hAnsi="Tahoma" w:cs="Tahoma"/>
                <w:szCs w:val="22"/>
                <w:u w:val="single"/>
                <w:lang w:val="el-GR"/>
              </w:rPr>
              <w:instrText xml:space="preserve"> </w:instrText>
            </w:r>
            <w:r w:rsidRPr="00D07716">
              <w:rPr>
                <w:rFonts w:ascii="Tahoma" w:eastAsia="Tahoma" w:hAnsi="Tahoma" w:cs="Tahoma"/>
                <w:szCs w:val="22"/>
                <w:u w:val="single"/>
              </w:rPr>
            </w:r>
            <w:r w:rsidRPr="00D07716">
              <w:rPr>
                <w:rFonts w:ascii="Tahoma" w:eastAsia="Tahoma" w:hAnsi="Tahoma" w:cs="Tahoma"/>
                <w:szCs w:val="22"/>
                <w:u w:val="single"/>
              </w:rPr>
              <w:fldChar w:fldCharType="separate"/>
            </w:r>
            <w:r w:rsidR="00C82D5F" w:rsidRPr="00C82D5F">
              <w:rPr>
                <w:rFonts w:ascii="Tahoma" w:eastAsia="Tahoma" w:hAnsi="Tahoma" w:cs="Tahoma"/>
                <w:szCs w:val="22"/>
                <w:u w:val="single"/>
                <w:lang w:val="el-GR"/>
              </w:rPr>
              <w:t>1.1.4</w:t>
            </w:r>
            <w:r w:rsidR="00C82D5F" w:rsidRPr="00C82D5F">
              <w:rPr>
                <w:rFonts w:ascii="Tahoma" w:hAnsi="Tahoma" w:cs="Tahoma"/>
                <w:szCs w:val="22"/>
                <w:u w:val="single"/>
                <w:lang w:val="el-GR"/>
              </w:rPr>
              <w:t xml:space="preserve"> </w:t>
            </w:r>
            <w:r w:rsidR="00C82D5F" w:rsidRPr="00C82D5F">
              <w:rPr>
                <w:rFonts w:ascii="Tahoma" w:eastAsia="Tahoma" w:hAnsi="Tahoma" w:cs="Tahoma"/>
                <w:szCs w:val="22"/>
                <w:u w:val="single"/>
                <w:lang w:val="el-GR"/>
              </w:rPr>
              <w:t>Όργανα &amp; Επιτροπές Παρακολούθησης, Διακυβέρνησης και Ελέγχου του Έργου</w:t>
            </w:r>
            <w:r w:rsidRPr="00D07716">
              <w:rPr>
                <w:rFonts w:ascii="Tahoma" w:eastAsia="Tahoma" w:hAnsi="Tahoma" w:cs="Tahoma"/>
                <w:szCs w:val="22"/>
                <w:u w:val="single"/>
              </w:rPr>
              <w:fldChar w:fldCharType="end"/>
            </w:r>
          </w:p>
        </w:tc>
      </w:tr>
    </w:tbl>
    <w:p w14:paraId="4CB19571" w14:textId="77777777" w:rsidR="6F716017" w:rsidRPr="00D07716" w:rsidRDefault="6F716017" w:rsidP="00667B3D">
      <w:pPr>
        <w:spacing w:after="60" w:line="252" w:lineRule="auto"/>
        <w:rPr>
          <w:rFonts w:ascii="Tahoma" w:eastAsia="Tahoma" w:hAnsi="Tahoma" w:cs="Tahoma"/>
          <w:sz w:val="20"/>
          <w:szCs w:val="20"/>
          <w:lang w:val="el-GR"/>
        </w:rPr>
      </w:pPr>
    </w:p>
    <w:p w14:paraId="53BEF79A" w14:textId="77777777" w:rsidR="6F716017" w:rsidRPr="00D07716" w:rsidRDefault="1321AEF5" w:rsidP="00667B3D">
      <w:pPr>
        <w:pStyle w:val="4"/>
        <w:tabs>
          <w:tab w:val="left" w:pos="1134"/>
        </w:tabs>
        <w:rPr>
          <w:rFonts w:ascii="Tahoma" w:eastAsia="Tahoma" w:hAnsi="Tahoma" w:cs="Tahoma"/>
          <w:szCs w:val="22"/>
          <w:lang w:val="el-GR"/>
        </w:rPr>
      </w:pPr>
      <w:bookmarkStart w:id="123" w:name="_Ref116680154"/>
      <w:bookmarkStart w:id="124" w:name="_Toc120716111"/>
      <w:r w:rsidRPr="00D07716">
        <w:rPr>
          <w:rFonts w:ascii="Tahoma" w:eastAsia="Tahoma" w:hAnsi="Tahoma" w:cs="Tahoma"/>
          <w:szCs w:val="22"/>
          <w:lang w:val="el-GR"/>
        </w:rPr>
        <w:t>1.1.1</w:t>
      </w:r>
      <w:r w:rsidR="009F2FEF" w:rsidRPr="00D07716">
        <w:rPr>
          <w:rFonts w:ascii="Tahoma" w:hAnsi="Tahoma" w:cs="Tahoma"/>
          <w:b w:val="0"/>
          <w:bCs w:val="0"/>
          <w:sz w:val="14"/>
          <w:szCs w:val="14"/>
          <w:lang w:val="el-GR"/>
        </w:rPr>
        <w:t xml:space="preserve"> </w:t>
      </w:r>
      <w:r w:rsidRPr="00D07716">
        <w:rPr>
          <w:rFonts w:ascii="Tahoma" w:eastAsia="Tahoma" w:hAnsi="Tahoma" w:cs="Tahoma"/>
          <w:szCs w:val="22"/>
          <w:lang w:val="el-GR"/>
        </w:rPr>
        <w:t>Φορέας Υλοποίησης – Αναθέτουσα Αρχή</w:t>
      </w:r>
      <w:bookmarkEnd w:id="123"/>
      <w:bookmarkEnd w:id="124"/>
    </w:p>
    <w:p w14:paraId="602DA9D5" w14:textId="77777777" w:rsidR="009420DA" w:rsidRPr="00D07716" w:rsidRDefault="009420DA" w:rsidP="009420DA">
      <w:pPr>
        <w:suppressAutoHyphens w:val="0"/>
        <w:autoSpaceDE w:val="0"/>
        <w:spacing w:after="60"/>
        <w:rPr>
          <w:rFonts w:ascii="Tahoma" w:hAnsi="Tahoma" w:cs="Tahoma"/>
          <w:lang w:val="el-GR"/>
        </w:rPr>
      </w:pPr>
      <w:r w:rsidRPr="00D07716">
        <w:rPr>
          <w:rFonts w:ascii="Tahoma" w:hAnsi="Tahoma" w:cs="Tahoma"/>
          <w:lang w:val="el-GR"/>
        </w:rPr>
        <w:t>Η Κοινωνία της Πληροφορίας Μ.Α.Ε., είναι εταιρεία η οποία λειτουργεί χάριν του δημοσίου συμφέροντος και έχει ως κύρια αποστολή την ανάπτυξη δράσεων και την υποστήριξη των αρμόδιων φορέων για τη βελτίωση της διοικητικής ικανότητας της Δημόσιας Διοίκησης, καθώς και την εκτέλεση και διαχείριση έργων στον τομέα της πληροφορικής, επικοινωνίας και νέων τεχνολογιών για τη Δημόσια Διοίκηση. Η Εταιρεία λειτουργεί με τους κανόνες της ιδιωτικής οικονομίας του N. 3429/2005 στο πλαίσιο των διατάξεων του N. 3614/2007 (ΦΕΚ 267/Α), και του καταστατικού της όπως αυτό τροποποιήθηκε και ισχύει (ΦΕΚ 343/Β/07-02-2020) και εποπτεύεται από το Υπουργείο Ψηφιακής Διακυβέρνησης.</w:t>
      </w:r>
    </w:p>
    <w:p w14:paraId="52D936E1" w14:textId="77777777" w:rsidR="009420DA" w:rsidRPr="00D07716" w:rsidRDefault="009420DA" w:rsidP="009420DA">
      <w:pPr>
        <w:suppressAutoHyphens w:val="0"/>
        <w:autoSpaceDE w:val="0"/>
        <w:spacing w:after="60"/>
        <w:rPr>
          <w:rFonts w:ascii="Tahoma" w:hAnsi="Tahoma" w:cs="Tahoma"/>
          <w:lang w:val="el-GR"/>
        </w:rPr>
      </w:pPr>
      <w:r w:rsidRPr="00D07716">
        <w:rPr>
          <w:rFonts w:ascii="Tahoma" w:hAnsi="Tahoma" w:cs="Tahoma"/>
          <w:lang w:val="el-GR"/>
        </w:rPr>
        <w:lastRenderedPageBreak/>
        <w:t>Βασικός σκοπός της Εταιρείας, όπως ορίζεται στην τελευταία τροποποίηση του καταστατικού αυτής (ΦΕΚ 343/Β/07-02-2020), είναι:</w:t>
      </w:r>
    </w:p>
    <w:p w14:paraId="721B4228" w14:textId="77777777" w:rsidR="009420DA" w:rsidRPr="00D07716" w:rsidRDefault="009420DA" w:rsidP="009420DA">
      <w:pPr>
        <w:pStyle w:val="afb"/>
        <w:numPr>
          <w:ilvl w:val="0"/>
          <w:numId w:val="28"/>
        </w:numPr>
        <w:suppressAutoHyphens w:val="0"/>
        <w:autoSpaceDE w:val="0"/>
        <w:spacing w:after="60"/>
        <w:rPr>
          <w:rFonts w:ascii="Tahoma" w:hAnsi="Tahoma" w:cs="Tahoma"/>
          <w:lang w:val="el-GR"/>
        </w:rPr>
      </w:pPr>
      <w:r w:rsidRPr="00D07716">
        <w:rPr>
          <w:rFonts w:ascii="Tahoma" w:hAnsi="Tahoma" w:cs="Tahoma"/>
          <w:lang w:val="el-GR"/>
        </w:rPr>
        <w:t xml:space="preserve">Η εκτέλεση δράσεων και έργων βελτίωσης της διοικητικής ικανότητας της δημόσιας διοίκησης στο πλαίσιο εφαρμογής οποιουδήποτε επιχειρησιακού προγράμματος, απ’ όπου κι εάν αυτό χρηματοδοτείται (λ.χ. από </w:t>
      </w:r>
      <w:proofErr w:type="spellStart"/>
      <w:r w:rsidRPr="00D07716">
        <w:rPr>
          <w:rFonts w:ascii="Tahoma" w:hAnsi="Tahoma" w:cs="Tahoma"/>
          <w:lang w:val="el-GR"/>
        </w:rPr>
        <w:t>ενωσιακούς</w:t>
      </w:r>
      <w:proofErr w:type="spellEnd"/>
      <w:r w:rsidRPr="00D07716">
        <w:rPr>
          <w:rFonts w:ascii="Tahoma" w:hAnsi="Tahoma" w:cs="Tahoma"/>
          <w:lang w:val="el-GR"/>
        </w:rPr>
        <w:t xml:space="preserve"> ή/και από εθνικούς πόρους ή/και μέσω του Προγράμματος Δημοσίων Επενδύσεων), και η υποστήριξή της για την εκτέλεση όμοιων δράσεων και έργων με στόχο την ενδυνάμωση της διοικητικής αποτελεσματικότητάς της. </w:t>
      </w:r>
    </w:p>
    <w:p w14:paraId="1AC5F25E" w14:textId="77777777" w:rsidR="009420DA" w:rsidRPr="00D07716" w:rsidRDefault="009420DA" w:rsidP="009420DA">
      <w:pPr>
        <w:pStyle w:val="afb"/>
        <w:numPr>
          <w:ilvl w:val="0"/>
          <w:numId w:val="28"/>
        </w:numPr>
        <w:suppressAutoHyphens w:val="0"/>
        <w:autoSpaceDE w:val="0"/>
        <w:spacing w:after="60"/>
        <w:rPr>
          <w:rFonts w:ascii="Tahoma" w:hAnsi="Tahoma" w:cs="Tahoma"/>
          <w:lang w:val="el-GR"/>
        </w:rPr>
      </w:pPr>
      <w:r w:rsidRPr="00D07716">
        <w:rPr>
          <w:rFonts w:ascii="Tahoma" w:hAnsi="Tahoma" w:cs="Tahoma"/>
          <w:lang w:val="el-GR"/>
        </w:rPr>
        <w:t xml:space="preserve">Η εκτέλεση έργων στον τομέα της πληροφορικής, της επικοινωνίας και των νέων τεχνολογιών για τη βελτίωση της δημόσιας διοίκησης στο πλαίσιο εφαρμογής των επιχειρησιακών προγραμμάτων του ΕΣΠΑ ή άλλων ευρωπαϊκών συγχρηματοδοτούμενων προγραμμάτων, ή/και εθνικών προγραμμάτων, απ’ όπου κι εάν αυτά χρηματοδοτούνται (λ.χ. από </w:t>
      </w:r>
      <w:proofErr w:type="spellStart"/>
      <w:r w:rsidRPr="00D07716">
        <w:rPr>
          <w:rFonts w:ascii="Tahoma" w:hAnsi="Tahoma" w:cs="Tahoma"/>
          <w:lang w:val="el-GR"/>
        </w:rPr>
        <w:t>ενωσιακούς</w:t>
      </w:r>
      <w:proofErr w:type="spellEnd"/>
      <w:r w:rsidRPr="00D07716">
        <w:rPr>
          <w:rFonts w:ascii="Tahoma" w:hAnsi="Tahoma" w:cs="Tahoma"/>
          <w:lang w:val="el-GR"/>
        </w:rPr>
        <w:t xml:space="preserve"> ή/και από εθνικούς πόρους ή/και μέσω του Προγράμματος Δημοσίων Επενδύσεων), και η υποστήριξη της δημόσιας διοίκησης για την εκτέλεση σχετικών έργων. </w:t>
      </w:r>
    </w:p>
    <w:p w14:paraId="36EFC11D" w14:textId="77777777" w:rsidR="009420DA" w:rsidRPr="00D07716" w:rsidRDefault="009420DA" w:rsidP="009420DA">
      <w:pPr>
        <w:pStyle w:val="afb"/>
        <w:numPr>
          <w:ilvl w:val="0"/>
          <w:numId w:val="28"/>
        </w:numPr>
        <w:suppressAutoHyphens w:val="0"/>
        <w:autoSpaceDE w:val="0"/>
        <w:spacing w:after="60"/>
        <w:rPr>
          <w:rFonts w:ascii="Tahoma" w:hAnsi="Tahoma" w:cs="Tahoma"/>
          <w:lang w:val="el-GR"/>
        </w:rPr>
      </w:pPr>
      <w:r w:rsidRPr="00D07716">
        <w:rPr>
          <w:rFonts w:ascii="Tahoma" w:hAnsi="Tahoma" w:cs="Tahoma"/>
          <w:lang w:val="el-GR"/>
        </w:rPr>
        <w:t xml:space="preserve">Η υποστήριξη ή/και διαχείριση της λειτουργίας συστημάτων πληροφορικής και επικοινωνίας της δημόσιας διοίκησης, όπως προβλέπεται ήδη στο ν. 2860/2000 (άρθρο 24 παράγραφος 6γ). </w:t>
      </w:r>
    </w:p>
    <w:p w14:paraId="26D03B85" w14:textId="77777777" w:rsidR="009420DA" w:rsidRPr="00D07716" w:rsidRDefault="009420DA" w:rsidP="009420DA">
      <w:pPr>
        <w:pStyle w:val="afb"/>
        <w:numPr>
          <w:ilvl w:val="0"/>
          <w:numId w:val="28"/>
        </w:numPr>
        <w:suppressAutoHyphens w:val="0"/>
        <w:autoSpaceDE w:val="0"/>
        <w:spacing w:after="60"/>
        <w:rPr>
          <w:rFonts w:ascii="Tahoma" w:hAnsi="Tahoma" w:cs="Tahoma"/>
          <w:lang w:val="el-GR"/>
        </w:rPr>
      </w:pPr>
      <w:r w:rsidRPr="00D07716">
        <w:rPr>
          <w:rFonts w:ascii="Tahoma" w:hAnsi="Tahoma" w:cs="Tahoma"/>
          <w:lang w:val="el-GR"/>
        </w:rPr>
        <w:t>Η ανάληψη της εκτέλεσης πράξεων και ενεργειών τεχνικής υποστήριξης, που χρηματοδοτούνται από επιχειρησιακά προγράμματα του ΕΣΠΑ ή από άλλα συγχρηματοδοτούμενα ευρωπαϊκά προγράμματα, ή/και εθνικά προγράμματα με χρηματοδότηση μέσω του Προγράμματος Δημοσίων Επενδύσεων ή/και μέσω του τακτικού προϋπολογισμού.</w:t>
      </w:r>
    </w:p>
    <w:p w14:paraId="1D8829D2" w14:textId="77777777" w:rsidR="009420DA" w:rsidRPr="00D07716" w:rsidRDefault="009420DA" w:rsidP="009420DA">
      <w:pPr>
        <w:pStyle w:val="afb"/>
        <w:numPr>
          <w:ilvl w:val="0"/>
          <w:numId w:val="28"/>
        </w:numPr>
        <w:suppressAutoHyphens w:val="0"/>
        <w:autoSpaceDE w:val="0"/>
        <w:spacing w:after="60"/>
        <w:rPr>
          <w:rFonts w:ascii="Tahoma" w:hAnsi="Tahoma" w:cs="Tahoma"/>
          <w:lang w:val="el-GR"/>
        </w:rPr>
      </w:pPr>
      <w:r w:rsidRPr="00D07716">
        <w:rPr>
          <w:rFonts w:ascii="Tahoma" w:hAnsi="Tahoma" w:cs="Tahoma"/>
          <w:lang w:val="el-GR"/>
        </w:rPr>
        <w:t xml:space="preserve">Η χωρίς αντάλλαγμα υποστήριξη των ενδιάμεσων φορέων διαχείρισης για δράσεις κρατικών ενισχύσεων στο πλαίσιο του ΕΣΠΑ, ή/και άλλων συγχρηματοδοτούμενων προγραμμάτων, ή/και εθνικών προγραμμάτων δράσεων κρατικών ενισχύσεων χρηματοδοτούμενα από κάθε πηγή χρηματοδότησης (λ.χ. </w:t>
      </w:r>
      <w:proofErr w:type="spellStart"/>
      <w:r w:rsidRPr="00D07716">
        <w:rPr>
          <w:rFonts w:ascii="Tahoma" w:hAnsi="Tahoma" w:cs="Tahoma"/>
          <w:lang w:val="el-GR"/>
        </w:rPr>
        <w:t>ενωσιακή</w:t>
      </w:r>
      <w:proofErr w:type="spellEnd"/>
      <w:r w:rsidRPr="00D07716">
        <w:rPr>
          <w:rFonts w:ascii="Tahoma" w:hAnsi="Tahoma" w:cs="Tahoma"/>
          <w:lang w:val="el-GR"/>
        </w:rPr>
        <w:t xml:space="preserve"> ή/και εθνική) ύστερα από αίτηση του φορέα και υπογραφή σχετικής προγραμματικής συμφωνίας με την εταιρεία</w:t>
      </w:r>
    </w:p>
    <w:p w14:paraId="0BB9223A" w14:textId="77777777" w:rsidR="009420DA" w:rsidRPr="00D07716" w:rsidRDefault="009420DA" w:rsidP="009420DA">
      <w:pPr>
        <w:pStyle w:val="afb"/>
        <w:numPr>
          <w:ilvl w:val="0"/>
          <w:numId w:val="28"/>
        </w:numPr>
        <w:suppressAutoHyphens w:val="0"/>
        <w:autoSpaceDE w:val="0"/>
        <w:spacing w:after="60"/>
        <w:rPr>
          <w:rFonts w:ascii="Tahoma" w:hAnsi="Tahoma" w:cs="Tahoma"/>
          <w:lang w:val="el-GR"/>
        </w:rPr>
      </w:pPr>
      <w:r w:rsidRPr="00D07716">
        <w:rPr>
          <w:rFonts w:ascii="Tahoma" w:hAnsi="Tahoma" w:cs="Tahoma"/>
          <w:lang w:val="el-GR"/>
        </w:rPr>
        <w:t xml:space="preserve">Η ανάληψη ως δικαιούχου ή ενδιάμεσου φορέα της υλοποίησης πράξεων σχετικών με Τεχνολογίες Πληροφορικής και Επικοινωνιών που απευθύνονται σε πολίτες ή σε επιχειρήσεις (κρατικές ενισχύσεις) και χρηματοδοτούνται από συγχρηματοδοτούμενα προγράμματα ή/ και εθνικά προγράμματα χρηματοδοτούμενα από το Πρόγραμμα Δημοσίων Επενδύσεων ή/και από κάθε άλλη πηγή. </w:t>
      </w:r>
    </w:p>
    <w:p w14:paraId="5862C2BE" w14:textId="77777777" w:rsidR="009420DA" w:rsidRPr="00D07716" w:rsidRDefault="009420DA" w:rsidP="009420DA">
      <w:pPr>
        <w:pStyle w:val="afb"/>
        <w:numPr>
          <w:ilvl w:val="0"/>
          <w:numId w:val="28"/>
        </w:numPr>
        <w:suppressAutoHyphens w:val="0"/>
        <w:autoSpaceDE w:val="0"/>
        <w:spacing w:after="60"/>
        <w:rPr>
          <w:rFonts w:ascii="Tahoma" w:hAnsi="Tahoma" w:cs="Tahoma"/>
          <w:lang w:val="el-GR"/>
        </w:rPr>
      </w:pPr>
      <w:r w:rsidRPr="00D07716">
        <w:rPr>
          <w:rFonts w:ascii="Tahoma" w:hAnsi="Tahoma" w:cs="Tahoma"/>
          <w:lang w:val="el-GR"/>
        </w:rPr>
        <w:t xml:space="preserve">Η ανάληψη της υλοποίησης ενεργειών τεχνικής βοήθειας που χρηματοδοτούνται από επιχειρησιακά προγράμματα του ΕΣΠΑ ή/και από άλλα συγχρηματοδοτούμενα προγράμματα ή/και εθνικά προγράμματα με πηγή χρηματοδότησης </w:t>
      </w:r>
      <w:proofErr w:type="spellStart"/>
      <w:r w:rsidRPr="00D07716">
        <w:rPr>
          <w:rFonts w:ascii="Tahoma" w:hAnsi="Tahoma" w:cs="Tahoma"/>
          <w:lang w:val="el-GR"/>
        </w:rPr>
        <w:t>ενωσιακούς</w:t>
      </w:r>
      <w:proofErr w:type="spellEnd"/>
      <w:r w:rsidRPr="00D07716">
        <w:rPr>
          <w:rFonts w:ascii="Tahoma" w:hAnsi="Tahoma" w:cs="Tahoma"/>
          <w:lang w:val="el-GR"/>
        </w:rPr>
        <w:t xml:space="preserve"> ή/και εθνικούς πόρους ή/ και μέσω του Προγράμματος Δημοσίων Επενδύσεων. </w:t>
      </w:r>
    </w:p>
    <w:p w14:paraId="5FD5CB4A" w14:textId="77777777" w:rsidR="009420DA" w:rsidRPr="00D07716" w:rsidRDefault="009420DA" w:rsidP="009420DA">
      <w:pPr>
        <w:pStyle w:val="afb"/>
        <w:numPr>
          <w:ilvl w:val="0"/>
          <w:numId w:val="28"/>
        </w:numPr>
        <w:suppressAutoHyphens w:val="0"/>
        <w:autoSpaceDE w:val="0"/>
        <w:spacing w:after="60"/>
        <w:rPr>
          <w:rFonts w:ascii="Tahoma" w:hAnsi="Tahoma" w:cs="Tahoma"/>
          <w:lang w:val="el-GR"/>
        </w:rPr>
      </w:pPr>
      <w:r w:rsidRPr="00D07716">
        <w:rPr>
          <w:rFonts w:ascii="Tahoma" w:hAnsi="Tahoma" w:cs="Tahoma"/>
          <w:lang w:val="el-GR"/>
        </w:rPr>
        <w:t>Η συστηματική τεκμηρίωση και παρακολούθηση των χαρακτηριστικών, των προβλημάτων και της εξέλιξης της διοικητικής ικανότητας της δημόσιας διοίκησης, την αξιολόγηση των αποτελεσμάτων των προγραμμάτων και δράσεων που αποσκοπούν στη βελτίωση της και τη διευκόλυνση της μεταφοράς και προσαρμογής ξένης εμπειρίας και καλών πρακτικών στο ελληνικό διοικητικό περιβάλλον.</w:t>
      </w:r>
    </w:p>
    <w:p w14:paraId="27E4AEAD" w14:textId="77777777" w:rsidR="009420DA" w:rsidRPr="00D07716" w:rsidRDefault="009420DA" w:rsidP="009420DA">
      <w:pPr>
        <w:pStyle w:val="afb"/>
        <w:numPr>
          <w:ilvl w:val="0"/>
          <w:numId w:val="28"/>
        </w:numPr>
        <w:suppressAutoHyphens w:val="0"/>
        <w:autoSpaceDE w:val="0"/>
        <w:spacing w:after="60"/>
        <w:rPr>
          <w:rFonts w:ascii="Tahoma" w:hAnsi="Tahoma" w:cs="Tahoma"/>
          <w:lang w:val="el-GR"/>
        </w:rPr>
      </w:pPr>
      <w:r w:rsidRPr="00D07716">
        <w:rPr>
          <w:rFonts w:ascii="Tahoma" w:hAnsi="Tahoma" w:cs="Tahoma"/>
          <w:lang w:val="el-GR"/>
        </w:rPr>
        <w:t xml:space="preserve">Η συλλογή και επεξεργασία ποιοτικών και ποσοτικών στοιχείων για τα θέματα που σχετίζονται με την πρόοδο της Ελλάδας σε θέματα κοινωνίας της πληροφορίας και ψηφιακής σύγκλισης στους τομείς των τεχνολογιών πληροφορικής και ηλεκτρονικών επικοινωνιών, καθώς και σε άλλους τομείς, η εξέλιξη των οποίων </w:t>
      </w:r>
      <w:proofErr w:type="spellStart"/>
      <w:r w:rsidRPr="00D07716">
        <w:rPr>
          <w:rFonts w:ascii="Tahoma" w:hAnsi="Tahoma" w:cs="Tahoma"/>
          <w:lang w:val="el-GR"/>
        </w:rPr>
        <w:t>διέπεται</w:t>
      </w:r>
      <w:proofErr w:type="spellEnd"/>
      <w:r w:rsidRPr="00D07716">
        <w:rPr>
          <w:rFonts w:ascii="Tahoma" w:hAnsi="Tahoma" w:cs="Tahoma"/>
          <w:lang w:val="el-GR"/>
        </w:rPr>
        <w:t xml:space="preserve"> από τεχνολογίες πληροφορικής και ηλεκτρονικών επικοινωνιών. </w:t>
      </w:r>
    </w:p>
    <w:p w14:paraId="0B0DDFB1" w14:textId="77777777" w:rsidR="009420DA" w:rsidRPr="00D07716" w:rsidRDefault="009420DA" w:rsidP="009420DA">
      <w:pPr>
        <w:pStyle w:val="afb"/>
        <w:numPr>
          <w:ilvl w:val="0"/>
          <w:numId w:val="28"/>
        </w:numPr>
        <w:suppressAutoHyphens w:val="0"/>
        <w:autoSpaceDE w:val="0"/>
        <w:spacing w:after="60"/>
        <w:rPr>
          <w:rFonts w:ascii="Tahoma" w:hAnsi="Tahoma" w:cs="Tahoma"/>
          <w:lang w:val="el-GR"/>
        </w:rPr>
      </w:pPr>
      <w:r w:rsidRPr="00D07716">
        <w:rPr>
          <w:rFonts w:ascii="Tahoma" w:hAnsi="Tahoma" w:cs="Tahoma"/>
          <w:lang w:val="el-GR"/>
        </w:rPr>
        <w:t>Η διάχυση βέλτιστων πρακτικών και η συμμετοχή σε διεθνείς οργανισμούς και έργα, που σχετίζονται με τους παραπάνω τομείς, καθώς και η κατάρτιση σχετικών μελετών και προτάσεων προς την πολιτεία και κάθε άλλο ενδιαφερόμενο.</w:t>
      </w:r>
    </w:p>
    <w:p w14:paraId="2E4B4FA9" w14:textId="77777777" w:rsidR="009420DA" w:rsidRPr="00D07716" w:rsidRDefault="009420DA" w:rsidP="009420DA">
      <w:pPr>
        <w:pStyle w:val="afb"/>
        <w:numPr>
          <w:ilvl w:val="0"/>
          <w:numId w:val="28"/>
        </w:numPr>
        <w:suppressAutoHyphens w:val="0"/>
        <w:autoSpaceDE w:val="0"/>
        <w:spacing w:after="60"/>
        <w:rPr>
          <w:rFonts w:ascii="Tahoma" w:hAnsi="Tahoma" w:cs="Tahoma"/>
          <w:lang w:val="el-GR"/>
        </w:rPr>
      </w:pPr>
      <w:r w:rsidRPr="00D07716">
        <w:rPr>
          <w:rFonts w:ascii="Tahoma" w:hAnsi="Tahoma" w:cs="Tahoma"/>
          <w:lang w:val="el-GR"/>
        </w:rPr>
        <w:t xml:space="preserve">Η υποστήριξη του Υπουργείου Ψηφιακής Διακυβέρνησης ως βασικός επιτελικός βραχίονας υλοποίησης της στρατηγικής, των έργων και δράσεων του Υπουργείου στο πλαίσιο του Ψηφιακού Μετασχηματισμού της Δημόσιας Διοίκησης της χώρας. </w:t>
      </w:r>
    </w:p>
    <w:p w14:paraId="1A3BCF61" w14:textId="77777777" w:rsidR="009420DA" w:rsidRPr="00D07716" w:rsidRDefault="009420DA" w:rsidP="009420DA">
      <w:pPr>
        <w:suppressAutoHyphens w:val="0"/>
        <w:autoSpaceDE w:val="0"/>
        <w:spacing w:after="60"/>
        <w:rPr>
          <w:rFonts w:ascii="Tahoma" w:hAnsi="Tahoma" w:cs="Tahoma"/>
          <w:lang w:val="el-GR"/>
        </w:rPr>
      </w:pPr>
      <w:r w:rsidRPr="00D07716">
        <w:rPr>
          <w:rFonts w:ascii="Tahoma" w:hAnsi="Tahoma" w:cs="Tahoma"/>
          <w:lang w:val="el-GR"/>
        </w:rPr>
        <w:lastRenderedPageBreak/>
        <w:t xml:space="preserve">Για το σκοπό αυτό υπεγράφη η με αριθμό πρωτ. ΚτΠ Μ.Α.Ε.: 9959/13-11-2021 Προγραμματική Συμφωνία με το Υπουργείο Ψηφιακής Διακυβέρνησης δυνάμει της οποίας η ΚτΠ Μ.Α.Ε ως εκτελεστικός βραχίονας εποπτευόμενος από το Υπουργείο Ψηφιακής Διακυβέρνησης ανέλαβε την εκτέλεση και διαχείριση μεγάλης κλίμακας δράσεων και έργων που υλοποιούν τον ψηφιακό μετασχηματισμό, υποστηρίζοντας τον Κύριο του Έργου σε όλα τα στάδια του σχεδιασμού της υλοποίησης και της παρακολούθησης του Ψηφιακού Μετασχηματισμού. Προς επίτευξη του σκοπού αυτού η ΚτΠ Μ.Α.Ε. καλείται , μεταξύ άλλων, να συνεργαστεί με εξειδικευμένους επιστήμονες  και επαγγελματίες στο χώρο της Πληροφορικής και των Επικοινωνιών, η οποίοι θα είναι σε θέση να προσθέσουν αξία στο έργο τόσο στην ανάλυση των απαιτήσεων και το σχεδιασμό των έργων και υπηρεσιών, όσο και στη διαχείριση και αξιοποίησή τους, να εκπονήσει μελέτες και εμπειρογνωμοσύνες στο πλαίσιο διαφόρων δράσεων κ.α..        </w:t>
      </w:r>
    </w:p>
    <w:p w14:paraId="038F6C92" w14:textId="77777777" w:rsidR="009420DA" w:rsidRPr="00D07716" w:rsidRDefault="009420DA" w:rsidP="009420DA">
      <w:pPr>
        <w:suppressAutoHyphens w:val="0"/>
        <w:autoSpaceDE w:val="0"/>
        <w:spacing w:after="60"/>
        <w:rPr>
          <w:rFonts w:ascii="Tahoma" w:hAnsi="Tahoma" w:cs="Tahoma"/>
          <w:lang w:val="el-GR"/>
        </w:rPr>
      </w:pPr>
    </w:p>
    <w:p w14:paraId="3044D696" w14:textId="77777777" w:rsidR="009420DA" w:rsidRPr="00D07716" w:rsidRDefault="009420DA" w:rsidP="009420DA">
      <w:pPr>
        <w:suppressAutoHyphens w:val="0"/>
        <w:autoSpaceDE w:val="0"/>
        <w:spacing w:after="60"/>
        <w:rPr>
          <w:rFonts w:ascii="Tahoma" w:hAnsi="Tahoma" w:cs="Tahoma"/>
          <w:b/>
          <w:bCs/>
          <w:lang w:val="el-GR"/>
        </w:rPr>
      </w:pPr>
      <w:r w:rsidRPr="00D07716">
        <w:rPr>
          <w:rFonts w:ascii="Tahoma" w:hAnsi="Tahoma" w:cs="Tahoma"/>
          <w:b/>
          <w:bCs/>
          <w:lang w:val="el-GR"/>
        </w:rPr>
        <w:t>Οργανωτική δομή της Α.Α.</w:t>
      </w:r>
    </w:p>
    <w:p w14:paraId="5BE8FF26" w14:textId="77777777" w:rsidR="009420DA" w:rsidRPr="00D07716" w:rsidRDefault="009420DA" w:rsidP="009420DA">
      <w:pPr>
        <w:suppressAutoHyphens w:val="0"/>
        <w:autoSpaceDE w:val="0"/>
        <w:spacing w:after="60"/>
        <w:rPr>
          <w:rFonts w:ascii="Tahoma" w:hAnsi="Tahoma" w:cs="Tahoma"/>
          <w:lang w:val="el-GR"/>
        </w:rPr>
      </w:pPr>
      <w:r w:rsidRPr="00D07716">
        <w:rPr>
          <w:rFonts w:ascii="Tahoma" w:hAnsi="Tahoma" w:cs="Tahoma"/>
          <w:lang w:val="el-GR"/>
        </w:rPr>
        <w:t>Η «Κοινωνία της Πληροφορίας Μ.Α.Ε.» οργανώνεται στις Γενικές Διευθύνσεις Έργων και Λειτουργίας, σε Διευθύνσεις και Αυτοτελείς Υπηρεσίες, οι δε Διευθύνσεις οργανώνονται σε Τμήματα και Υποστηρικτικές Δομές.</w:t>
      </w:r>
    </w:p>
    <w:p w14:paraId="149139A9" w14:textId="77777777" w:rsidR="003772D5" w:rsidRPr="00D07716" w:rsidRDefault="00A25ABE" w:rsidP="009420DA">
      <w:pPr>
        <w:suppressAutoHyphens w:val="0"/>
        <w:autoSpaceDE w:val="0"/>
        <w:spacing w:after="60"/>
        <w:rPr>
          <w:rFonts w:ascii="Tahoma" w:hAnsi="Tahoma" w:cs="Tahoma"/>
          <w:lang w:val="el-GR"/>
        </w:rPr>
      </w:pPr>
      <w:r w:rsidRPr="00D07716">
        <w:rPr>
          <w:rFonts w:ascii="Tahoma" w:hAnsi="Tahoma" w:cs="Tahoma"/>
          <w:noProof/>
          <w:lang w:val="en-US" w:eastAsia="en-US"/>
        </w:rPr>
        <w:drawing>
          <wp:inline distT="0" distB="0" distL="0" distR="0" wp14:anchorId="3615E631" wp14:editId="012CB90D">
            <wp:extent cx="6120765" cy="5596890"/>
            <wp:effectExtent l="0" t="0" r="0" b="381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6120765" cy="5596890"/>
                    </a:xfrm>
                    <a:prstGeom prst="rect">
                      <a:avLst/>
                    </a:prstGeom>
                    <a:noFill/>
                  </pic:spPr>
                </pic:pic>
              </a:graphicData>
            </a:graphic>
          </wp:inline>
        </w:drawing>
      </w:r>
    </w:p>
    <w:p w14:paraId="225DCE9B" w14:textId="77777777" w:rsidR="009420DA" w:rsidRPr="00D07716" w:rsidRDefault="009420DA" w:rsidP="009420DA">
      <w:pPr>
        <w:suppressAutoHyphens w:val="0"/>
        <w:autoSpaceDE w:val="0"/>
        <w:spacing w:after="60"/>
        <w:rPr>
          <w:rFonts w:ascii="Tahoma" w:hAnsi="Tahoma" w:cs="Tahoma"/>
          <w:lang w:val="el-GR"/>
        </w:rPr>
      </w:pPr>
      <w:r w:rsidRPr="00D07716">
        <w:rPr>
          <w:rFonts w:ascii="Tahoma" w:hAnsi="Tahoma" w:cs="Tahoma"/>
          <w:i/>
          <w:iCs/>
          <w:u w:val="single"/>
          <w:lang w:val="el-GR"/>
        </w:rPr>
        <w:t>Γενική Διεύθυνση Έργων:</w:t>
      </w:r>
      <w:r w:rsidRPr="00D07716">
        <w:rPr>
          <w:rFonts w:ascii="Tahoma" w:hAnsi="Tahoma" w:cs="Tahoma"/>
          <w:lang w:val="el-GR"/>
        </w:rPr>
        <w:t xml:space="preserve"> Σκοπός της Γενικής Διεύθυνσης Έργων είναι ο αποτελεσματικός συντονισμός, η καθοδήγηση και η εποπτεία των Διευθύνσεων και των μονάδων της Γενικής </w:t>
      </w:r>
      <w:r w:rsidRPr="00D07716">
        <w:rPr>
          <w:rFonts w:ascii="Tahoma" w:hAnsi="Tahoma" w:cs="Tahoma"/>
          <w:lang w:val="el-GR"/>
        </w:rPr>
        <w:lastRenderedPageBreak/>
        <w:t>Διεύθυνσης με σκοπό την ορθή λειτουργία τους για το σχεδιασμό, την παρακολούθηση και την υλοποίηση έργων και δράσεων στον τομέα των Τεχνολογιών Πληροφορικής και Επικοινωνιών (Τ.Π.Ε.) και την ευθυγράμμισή τους με τους εκάστοτε στρατηγικούς στόχους στο πλαίσιο των αντίστοιχων πολιτικών. Ειδικότερα, στις αρμοδιότητες της Γενικής Διεύθυνσης Έργων περιλαμβάνονται:</w:t>
      </w:r>
    </w:p>
    <w:p w14:paraId="03CBCB5B" w14:textId="77777777" w:rsidR="009420DA" w:rsidRPr="00D07716" w:rsidRDefault="009420DA" w:rsidP="00F038B2">
      <w:pPr>
        <w:pStyle w:val="afb"/>
        <w:numPr>
          <w:ilvl w:val="0"/>
          <w:numId w:val="29"/>
        </w:numPr>
        <w:suppressAutoHyphens w:val="0"/>
        <w:autoSpaceDE w:val="0"/>
        <w:spacing w:after="60"/>
        <w:rPr>
          <w:rFonts w:ascii="Tahoma" w:hAnsi="Tahoma" w:cs="Tahoma"/>
          <w:lang w:val="el-GR"/>
        </w:rPr>
      </w:pPr>
      <w:r w:rsidRPr="00D07716">
        <w:rPr>
          <w:rFonts w:ascii="Tahoma" w:hAnsi="Tahoma" w:cs="Tahoma"/>
          <w:lang w:val="el-GR"/>
        </w:rPr>
        <w:t>Ο προγραμματισμός και η παρακολούθηση της υλοποίησης των Προγραμματικών Συμφωνιών της Εταιρείας με φορείς.</w:t>
      </w:r>
    </w:p>
    <w:p w14:paraId="3C451AA1" w14:textId="77777777" w:rsidR="009420DA" w:rsidRPr="00D07716" w:rsidRDefault="009420DA" w:rsidP="00F038B2">
      <w:pPr>
        <w:pStyle w:val="afb"/>
        <w:numPr>
          <w:ilvl w:val="0"/>
          <w:numId w:val="29"/>
        </w:numPr>
        <w:suppressAutoHyphens w:val="0"/>
        <w:autoSpaceDE w:val="0"/>
        <w:spacing w:after="60"/>
        <w:rPr>
          <w:rFonts w:ascii="Tahoma" w:hAnsi="Tahoma" w:cs="Tahoma"/>
          <w:lang w:val="el-GR"/>
        </w:rPr>
      </w:pPr>
      <w:r w:rsidRPr="00D07716">
        <w:rPr>
          <w:rFonts w:ascii="Tahoma" w:hAnsi="Tahoma" w:cs="Tahoma"/>
          <w:lang w:val="el-GR"/>
        </w:rPr>
        <w:t>Η συνεργασία με το αρμόδιο για τη χάραξη της ψηφιακής στρατηγικής Υπουργείο Ψηφιακής Διακυβέρνησης καθώς και με τους λοιπούς φορείς της Δημόσιας Διοίκησης, για τον προγραμματισμό και την υλοποίηση έργων και δράσεων.</w:t>
      </w:r>
    </w:p>
    <w:p w14:paraId="421B71A6" w14:textId="77777777" w:rsidR="009420DA" w:rsidRPr="00D07716" w:rsidRDefault="009420DA" w:rsidP="00F038B2">
      <w:pPr>
        <w:pStyle w:val="afb"/>
        <w:numPr>
          <w:ilvl w:val="0"/>
          <w:numId w:val="29"/>
        </w:numPr>
        <w:suppressAutoHyphens w:val="0"/>
        <w:autoSpaceDE w:val="0"/>
        <w:spacing w:after="60"/>
        <w:rPr>
          <w:rFonts w:ascii="Tahoma" w:hAnsi="Tahoma" w:cs="Tahoma"/>
          <w:lang w:val="el-GR"/>
        </w:rPr>
      </w:pPr>
      <w:r w:rsidRPr="00D07716">
        <w:rPr>
          <w:rFonts w:ascii="Tahoma" w:hAnsi="Tahoma" w:cs="Tahoma"/>
          <w:lang w:val="el-GR"/>
        </w:rPr>
        <w:t>Η διασφάλιση της χρήσης των βέλτιστων πρακτικών, μεθοδολογιών και τεχνολογιών πληροφορικής και τηλεπικοινωνιών για την εξυπηρέτηση των σκοπών της.</w:t>
      </w:r>
    </w:p>
    <w:p w14:paraId="31E3BB02" w14:textId="77777777" w:rsidR="009420DA" w:rsidRPr="00D07716" w:rsidRDefault="009420DA" w:rsidP="00F038B2">
      <w:pPr>
        <w:pStyle w:val="afb"/>
        <w:numPr>
          <w:ilvl w:val="0"/>
          <w:numId w:val="29"/>
        </w:numPr>
        <w:suppressAutoHyphens w:val="0"/>
        <w:autoSpaceDE w:val="0"/>
        <w:spacing w:after="60"/>
        <w:rPr>
          <w:rFonts w:ascii="Tahoma" w:hAnsi="Tahoma" w:cs="Tahoma"/>
          <w:lang w:val="el-GR"/>
        </w:rPr>
      </w:pPr>
      <w:r w:rsidRPr="00D07716">
        <w:rPr>
          <w:rFonts w:ascii="Tahoma" w:hAnsi="Tahoma" w:cs="Tahoma"/>
          <w:lang w:val="el-GR"/>
        </w:rPr>
        <w:t>Η παρακολούθηση της ψηφιακής προόδου της Χώρας καθώς επίσης και των εγχώριων και διεθνών τάσεων στους τομείς των τεχνολογιών πληροφορικής και τηλεπικοινωνιών</w:t>
      </w:r>
    </w:p>
    <w:p w14:paraId="0889FD11" w14:textId="77777777" w:rsidR="009420DA" w:rsidRPr="00D07716" w:rsidRDefault="009420DA" w:rsidP="009420DA">
      <w:pPr>
        <w:suppressAutoHyphens w:val="0"/>
        <w:autoSpaceDE w:val="0"/>
        <w:spacing w:after="60"/>
        <w:rPr>
          <w:rFonts w:ascii="Tahoma" w:hAnsi="Tahoma" w:cs="Tahoma"/>
          <w:lang w:val="el-GR"/>
        </w:rPr>
      </w:pPr>
      <w:r w:rsidRPr="00D07716">
        <w:rPr>
          <w:rFonts w:ascii="Tahoma" w:hAnsi="Tahoma" w:cs="Tahoma"/>
          <w:i/>
          <w:iCs/>
          <w:u w:val="single"/>
          <w:lang w:val="el-GR"/>
        </w:rPr>
        <w:t>Γενική Διεύθυνση Λειτουργίας:</w:t>
      </w:r>
      <w:r w:rsidRPr="00D07716">
        <w:rPr>
          <w:rFonts w:ascii="Tahoma" w:hAnsi="Tahoma" w:cs="Tahoma"/>
          <w:lang w:val="el-GR"/>
        </w:rPr>
        <w:t xml:space="preserve"> Η Γενική Διεύθυνση Λειτουργίας είναι αρμόδια για την εξασφάλιση της εύρυθμης λειτουργίας της εταιρείας, τη διαχείριση θεμάτων Ανθρώπινου Δυναμικού, την οικονομική διαχείριση, την εξασφάλιση της χρηματοδότησης της λειτουργίας της εταιρείας καθώς και των έργων τη διεκπεραίωση των προμηθειών και συμβάσεων, καθώς και για τον συντονισμό και την παρακολούθηση της λειτουργίας όλων των οργανικών τμημάτων που υπάγονται σε αυτή. Απαρτίζεται από τις ακόλουθες Διευθύνσεις και τμήματα:</w:t>
      </w:r>
    </w:p>
    <w:p w14:paraId="30BE37A3" w14:textId="77777777" w:rsidR="009420DA" w:rsidRPr="00D07716" w:rsidRDefault="009420DA" w:rsidP="009420DA">
      <w:pPr>
        <w:suppressAutoHyphens w:val="0"/>
        <w:autoSpaceDE w:val="0"/>
        <w:spacing w:after="60"/>
        <w:rPr>
          <w:rFonts w:ascii="Tahoma" w:hAnsi="Tahoma" w:cs="Tahoma"/>
          <w:lang w:val="el-GR"/>
        </w:rPr>
      </w:pPr>
      <w:r w:rsidRPr="00D07716">
        <w:rPr>
          <w:rFonts w:ascii="Tahoma" w:hAnsi="Tahoma" w:cs="Tahoma"/>
          <w:lang w:val="el-GR"/>
        </w:rPr>
        <w:t>Τη Διεύθυνση Διοίκησης και Λειτουργίας (Δ&amp;Λ), η οποία απαρτίζεται από:</w:t>
      </w:r>
    </w:p>
    <w:p w14:paraId="0C69467A" w14:textId="77777777" w:rsidR="009420DA" w:rsidRPr="00D07716" w:rsidRDefault="009420DA" w:rsidP="00F038B2">
      <w:pPr>
        <w:pStyle w:val="afb"/>
        <w:numPr>
          <w:ilvl w:val="0"/>
          <w:numId w:val="30"/>
        </w:numPr>
        <w:suppressAutoHyphens w:val="0"/>
        <w:autoSpaceDE w:val="0"/>
        <w:spacing w:after="60"/>
        <w:rPr>
          <w:rFonts w:ascii="Tahoma" w:hAnsi="Tahoma" w:cs="Tahoma"/>
          <w:lang w:val="el-GR"/>
        </w:rPr>
      </w:pPr>
      <w:r w:rsidRPr="00D07716">
        <w:rPr>
          <w:rFonts w:ascii="Tahoma" w:hAnsi="Tahoma" w:cs="Tahoma"/>
          <w:lang w:val="el-GR"/>
        </w:rPr>
        <w:t>Το Τμήμα Ανθρώπινου Δυναμικού και Μισθοδοσίας</w:t>
      </w:r>
    </w:p>
    <w:p w14:paraId="3DC17D21" w14:textId="77777777" w:rsidR="009420DA" w:rsidRPr="00D07716" w:rsidRDefault="009420DA" w:rsidP="00F038B2">
      <w:pPr>
        <w:pStyle w:val="afb"/>
        <w:numPr>
          <w:ilvl w:val="0"/>
          <w:numId w:val="30"/>
        </w:numPr>
        <w:suppressAutoHyphens w:val="0"/>
        <w:autoSpaceDE w:val="0"/>
        <w:spacing w:after="60"/>
        <w:rPr>
          <w:rFonts w:ascii="Tahoma" w:hAnsi="Tahoma" w:cs="Tahoma"/>
          <w:lang w:val="el-GR"/>
        </w:rPr>
      </w:pPr>
      <w:r w:rsidRPr="00D07716">
        <w:rPr>
          <w:rFonts w:ascii="Tahoma" w:hAnsi="Tahoma" w:cs="Tahoma"/>
          <w:lang w:val="el-GR"/>
        </w:rPr>
        <w:t xml:space="preserve">Το Τμήμα </w:t>
      </w:r>
      <w:proofErr w:type="spellStart"/>
      <w:r w:rsidRPr="00D07716">
        <w:rPr>
          <w:rFonts w:ascii="Tahoma" w:hAnsi="Tahoma" w:cs="Tahoma"/>
          <w:lang w:val="el-GR"/>
        </w:rPr>
        <w:t>Marketing</w:t>
      </w:r>
      <w:proofErr w:type="spellEnd"/>
      <w:r w:rsidRPr="00D07716">
        <w:rPr>
          <w:rFonts w:ascii="Tahoma" w:hAnsi="Tahoma" w:cs="Tahoma"/>
          <w:lang w:val="el-GR"/>
        </w:rPr>
        <w:t xml:space="preserve"> και Επικοινωνίας</w:t>
      </w:r>
    </w:p>
    <w:p w14:paraId="42EA276A" w14:textId="77777777" w:rsidR="009420DA" w:rsidRPr="00D07716" w:rsidRDefault="009420DA" w:rsidP="00F038B2">
      <w:pPr>
        <w:pStyle w:val="afb"/>
        <w:numPr>
          <w:ilvl w:val="0"/>
          <w:numId w:val="30"/>
        </w:numPr>
        <w:suppressAutoHyphens w:val="0"/>
        <w:autoSpaceDE w:val="0"/>
        <w:spacing w:after="60"/>
        <w:rPr>
          <w:rFonts w:ascii="Tahoma" w:hAnsi="Tahoma" w:cs="Tahoma"/>
          <w:lang w:val="el-GR"/>
        </w:rPr>
      </w:pPr>
      <w:r w:rsidRPr="00D07716">
        <w:rPr>
          <w:rFonts w:ascii="Tahoma" w:hAnsi="Tahoma" w:cs="Tahoma"/>
          <w:lang w:val="el-GR"/>
        </w:rPr>
        <w:t>Τον Υπεύθυνο Συστήματος Διαχειριστικής Επάρκειας &amp; Ποιότητας (ΣΔΕΠ)</w:t>
      </w:r>
    </w:p>
    <w:p w14:paraId="2BF6F1D7" w14:textId="77777777" w:rsidR="009420DA" w:rsidRPr="00D07716" w:rsidRDefault="009420DA" w:rsidP="00F038B2">
      <w:pPr>
        <w:pStyle w:val="afb"/>
        <w:numPr>
          <w:ilvl w:val="0"/>
          <w:numId w:val="30"/>
        </w:numPr>
        <w:suppressAutoHyphens w:val="0"/>
        <w:autoSpaceDE w:val="0"/>
        <w:spacing w:after="60"/>
        <w:rPr>
          <w:rFonts w:ascii="Tahoma" w:hAnsi="Tahoma" w:cs="Tahoma"/>
          <w:lang w:val="el-GR"/>
        </w:rPr>
      </w:pPr>
      <w:r w:rsidRPr="00D07716">
        <w:rPr>
          <w:rFonts w:ascii="Tahoma" w:hAnsi="Tahoma" w:cs="Tahoma"/>
          <w:lang w:val="el-GR"/>
        </w:rPr>
        <w:t>Στη Διεύθυνση αυτή υπάγεται το εταιρικό Πρωτόκολλο και Αρχείο.</w:t>
      </w:r>
    </w:p>
    <w:p w14:paraId="3BA880E6" w14:textId="77777777" w:rsidR="009420DA" w:rsidRPr="00D07716" w:rsidRDefault="009420DA" w:rsidP="009420DA">
      <w:pPr>
        <w:suppressAutoHyphens w:val="0"/>
        <w:autoSpaceDE w:val="0"/>
        <w:spacing w:after="60"/>
        <w:rPr>
          <w:rFonts w:ascii="Tahoma" w:hAnsi="Tahoma" w:cs="Tahoma"/>
          <w:lang w:val="el-GR"/>
        </w:rPr>
      </w:pPr>
      <w:r w:rsidRPr="00D07716">
        <w:rPr>
          <w:rFonts w:ascii="Tahoma" w:hAnsi="Tahoma" w:cs="Tahoma"/>
          <w:lang w:val="el-GR"/>
        </w:rPr>
        <w:t>Τη Διεύθυνση Οικονομικής Διαχείρισης (ΟΔ), η οποία απαρτίζεται από τα Τμήματα:</w:t>
      </w:r>
    </w:p>
    <w:p w14:paraId="4A65CF72" w14:textId="77777777" w:rsidR="009420DA" w:rsidRPr="00D07716" w:rsidRDefault="009420DA" w:rsidP="00F057A3">
      <w:pPr>
        <w:pStyle w:val="afb"/>
        <w:numPr>
          <w:ilvl w:val="0"/>
          <w:numId w:val="31"/>
        </w:numPr>
        <w:suppressAutoHyphens w:val="0"/>
        <w:autoSpaceDE w:val="0"/>
        <w:spacing w:after="60"/>
        <w:rPr>
          <w:rFonts w:ascii="Tahoma" w:hAnsi="Tahoma" w:cs="Tahoma"/>
          <w:lang w:val="el-GR"/>
        </w:rPr>
      </w:pPr>
      <w:r w:rsidRPr="00D07716">
        <w:rPr>
          <w:rFonts w:ascii="Tahoma" w:hAnsi="Tahoma" w:cs="Tahoma"/>
          <w:lang w:val="el-GR"/>
        </w:rPr>
        <w:t xml:space="preserve">Προϋπολογισμού, </w:t>
      </w:r>
      <w:proofErr w:type="spellStart"/>
      <w:r w:rsidRPr="00D07716">
        <w:rPr>
          <w:rFonts w:ascii="Tahoma" w:hAnsi="Tahoma" w:cs="Tahoma"/>
          <w:lang w:val="el-GR"/>
        </w:rPr>
        <w:t>Χρηματορροών</w:t>
      </w:r>
      <w:proofErr w:type="spellEnd"/>
      <w:r w:rsidRPr="00D07716">
        <w:rPr>
          <w:rFonts w:ascii="Tahoma" w:hAnsi="Tahoma" w:cs="Tahoma"/>
          <w:lang w:val="el-GR"/>
        </w:rPr>
        <w:t xml:space="preserve"> και Αναφορών</w:t>
      </w:r>
    </w:p>
    <w:p w14:paraId="3ED424BA" w14:textId="77777777" w:rsidR="009420DA" w:rsidRPr="00D07716" w:rsidRDefault="009420DA" w:rsidP="00F057A3">
      <w:pPr>
        <w:pStyle w:val="afb"/>
        <w:numPr>
          <w:ilvl w:val="0"/>
          <w:numId w:val="31"/>
        </w:numPr>
        <w:suppressAutoHyphens w:val="0"/>
        <w:autoSpaceDE w:val="0"/>
        <w:spacing w:after="60"/>
        <w:rPr>
          <w:rFonts w:ascii="Tahoma" w:hAnsi="Tahoma" w:cs="Tahoma"/>
          <w:lang w:val="el-GR"/>
        </w:rPr>
      </w:pPr>
      <w:r w:rsidRPr="00D07716">
        <w:rPr>
          <w:rFonts w:ascii="Tahoma" w:hAnsi="Tahoma" w:cs="Tahoma"/>
          <w:lang w:val="el-GR"/>
        </w:rPr>
        <w:t>Λειτουργικών Προμηθειών</w:t>
      </w:r>
    </w:p>
    <w:p w14:paraId="6B91C504" w14:textId="77777777" w:rsidR="009420DA" w:rsidRPr="00D07716" w:rsidRDefault="009420DA" w:rsidP="00F057A3">
      <w:pPr>
        <w:pStyle w:val="afb"/>
        <w:numPr>
          <w:ilvl w:val="0"/>
          <w:numId w:val="31"/>
        </w:numPr>
        <w:suppressAutoHyphens w:val="0"/>
        <w:autoSpaceDE w:val="0"/>
        <w:spacing w:after="60"/>
        <w:rPr>
          <w:rFonts w:ascii="Tahoma" w:hAnsi="Tahoma" w:cs="Tahoma"/>
          <w:lang w:val="el-GR"/>
        </w:rPr>
      </w:pPr>
      <w:r w:rsidRPr="00D07716">
        <w:rPr>
          <w:rFonts w:ascii="Tahoma" w:hAnsi="Tahoma" w:cs="Tahoma"/>
          <w:lang w:val="el-GR"/>
        </w:rPr>
        <w:t>Λογιστήριο</w:t>
      </w:r>
    </w:p>
    <w:p w14:paraId="5240154D" w14:textId="77777777" w:rsidR="009420DA" w:rsidRPr="00D07716" w:rsidRDefault="009420DA" w:rsidP="00F057A3">
      <w:pPr>
        <w:pStyle w:val="afb"/>
        <w:numPr>
          <w:ilvl w:val="0"/>
          <w:numId w:val="31"/>
        </w:numPr>
        <w:suppressAutoHyphens w:val="0"/>
        <w:autoSpaceDE w:val="0"/>
        <w:spacing w:after="60"/>
        <w:rPr>
          <w:rFonts w:ascii="Tahoma" w:hAnsi="Tahoma" w:cs="Tahoma"/>
          <w:lang w:val="el-GR"/>
        </w:rPr>
      </w:pPr>
      <w:r w:rsidRPr="00D07716">
        <w:rPr>
          <w:rFonts w:ascii="Tahoma" w:hAnsi="Tahoma" w:cs="Tahoma"/>
          <w:lang w:val="el-GR"/>
        </w:rPr>
        <w:t>Διαχείρισης Συμβάσεων (</w:t>
      </w:r>
      <w:proofErr w:type="spellStart"/>
      <w:r w:rsidRPr="00D07716">
        <w:rPr>
          <w:rFonts w:ascii="Tahoma" w:hAnsi="Tahoma" w:cs="Tahoma"/>
          <w:lang w:val="el-GR"/>
        </w:rPr>
        <w:t>Contract</w:t>
      </w:r>
      <w:proofErr w:type="spellEnd"/>
      <w:r w:rsidRPr="00D07716">
        <w:rPr>
          <w:rFonts w:ascii="Tahoma" w:hAnsi="Tahoma" w:cs="Tahoma"/>
          <w:lang w:val="el-GR"/>
        </w:rPr>
        <w:t xml:space="preserve"> </w:t>
      </w:r>
      <w:proofErr w:type="spellStart"/>
      <w:r w:rsidRPr="00D07716">
        <w:rPr>
          <w:rFonts w:ascii="Tahoma" w:hAnsi="Tahoma" w:cs="Tahoma"/>
          <w:lang w:val="el-GR"/>
        </w:rPr>
        <w:t>Management</w:t>
      </w:r>
      <w:proofErr w:type="spellEnd"/>
      <w:r w:rsidRPr="00D07716">
        <w:rPr>
          <w:rFonts w:ascii="Tahoma" w:hAnsi="Tahoma" w:cs="Tahoma"/>
          <w:lang w:val="el-GR"/>
        </w:rPr>
        <w:t>)</w:t>
      </w:r>
    </w:p>
    <w:p w14:paraId="7F7E05B5" w14:textId="77777777" w:rsidR="009420DA" w:rsidRPr="00D07716" w:rsidRDefault="009420DA" w:rsidP="009420DA">
      <w:pPr>
        <w:suppressAutoHyphens w:val="0"/>
        <w:autoSpaceDE w:val="0"/>
        <w:spacing w:after="60"/>
        <w:rPr>
          <w:rFonts w:ascii="Tahoma" w:hAnsi="Tahoma" w:cs="Tahoma"/>
          <w:lang w:val="el-GR"/>
        </w:rPr>
      </w:pPr>
      <w:r w:rsidRPr="00D07716">
        <w:rPr>
          <w:rFonts w:ascii="Tahoma" w:hAnsi="Tahoma" w:cs="Tahoma"/>
          <w:lang w:val="el-GR"/>
        </w:rPr>
        <w:t>Στη Γενική Διεύθυνση Λειτουργίας υπάγεται η υποστηρικτική δομή της Γραμματείας Γενικής Διεύθυνσης Λειτουργίας.</w:t>
      </w:r>
    </w:p>
    <w:p w14:paraId="20ADEFAF" w14:textId="77777777" w:rsidR="009420DA" w:rsidRPr="00D07716" w:rsidRDefault="009420DA" w:rsidP="009420DA">
      <w:pPr>
        <w:suppressAutoHyphens w:val="0"/>
        <w:autoSpaceDE w:val="0"/>
        <w:spacing w:after="60"/>
        <w:rPr>
          <w:rFonts w:ascii="Tahoma" w:hAnsi="Tahoma" w:cs="Tahoma"/>
          <w:lang w:val="el-GR"/>
        </w:rPr>
      </w:pPr>
      <w:r w:rsidRPr="00D07716">
        <w:rPr>
          <w:rFonts w:ascii="Tahoma" w:hAnsi="Tahoma" w:cs="Tahoma"/>
          <w:i/>
          <w:iCs/>
          <w:u w:val="single"/>
          <w:lang w:val="el-GR"/>
        </w:rPr>
        <w:t>Διεύθυνση Ανάπτυξης &amp; Επιχειρησιακού Σχεδιασμού (Α&amp;ΕΣ):</w:t>
      </w:r>
      <w:r w:rsidRPr="00D07716">
        <w:rPr>
          <w:rFonts w:ascii="Tahoma" w:hAnsi="Tahoma" w:cs="Tahoma"/>
          <w:lang w:val="el-GR"/>
        </w:rPr>
        <w:t xml:space="preserve"> Η Α&amp;ΕΣ συμβάλλει στη διαμόρφωση της στρατηγικής για τις ΤΠΕ στην Ελλάδα και για την </w:t>
      </w:r>
      <w:proofErr w:type="spellStart"/>
      <w:r w:rsidRPr="00D07716">
        <w:rPr>
          <w:rFonts w:ascii="Tahoma" w:hAnsi="Tahoma" w:cs="Tahoma"/>
          <w:lang w:val="el-GR"/>
        </w:rPr>
        <w:t>Κ.τ.Π</w:t>
      </w:r>
      <w:proofErr w:type="spellEnd"/>
      <w:r w:rsidRPr="00D07716">
        <w:rPr>
          <w:rFonts w:ascii="Tahoma" w:hAnsi="Tahoma" w:cs="Tahoma"/>
          <w:lang w:val="el-GR"/>
        </w:rPr>
        <w:t>. Α.Ε. και υλοποιεί δραστηριότητες παρατηρητηρίου για τη Δημόσια Διοίκηση και την ηλεκτρονική διακυβέρνηση.</w:t>
      </w:r>
    </w:p>
    <w:p w14:paraId="4BD0DB06" w14:textId="77777777" w:rsidR="00F057A3" w:rsidRPr="00D07716" w:rsidRDefault="00F057A3" w:rsidP="009420DA">
      <w:pPr>
        <w:suppressAutoHyphens w:val="0"/>
        <w:autoSpaceDE w:val="0"/>
        <w:spacing w:after="60"/>
        <w:rPr>
          <w:rFonts w:ascii="Tahoma" w:hAnsi="Tahoma" w:cs="Tahoma"/>
          <w:lang w:val="el-GR"/>
        </w:rPr>
      </w:pPr>
    </w:p>
    <w:p w14:paraId="266F55D7" w14:textId="77777777" w:rsidR="46BBF601" w:rsidRPr="00D07716" w:rsidRDefault="46BBF601" w:rsidP="00667B3D">
      <w:pPr>
        <w:pStyle w:val="4"/>
        <w:tabs>
          <w:tab w:val="left" w:pos="1134"/>
        </w:tabs>
        <w:rPr>
          <w:rFonts w:ascii="Tahoma" w:eastAsia="Tahoma" w:hAnsi="Tahoma" w:cs="Tahoma"/>
          <w:szCs w:val="22"/>
          <w:lang w:val="el-GR"/>
        </w:rPr>
      </w:pPr>
      <w:bookmarkStart w:id="125" w:name="_Ref116680183"/>
      <w:bookmarkStart w:id="126" w:name="_Toc120716112"/>
      <w:r w:rsidRPr="00D07716">
        <w:rPr>
          <w:rFonts w:ascii="Tahoma" w:eastAsia="Tahoma" w:hAnsi="Tahoma" w:cs="Tahoma"/>
          <w:szCs w:val="22"/>
          <w:lang w:val="el-GR"/>
        </w:rPr>
        <w:t>1.1.2</w:t>
      </w:r>
      <w:r w:rsidR="009F2FEF" w:rsidRPr="00D07716">
        <w:rPr>
          <w:rFonts w:ascii="Tahoma" w:hAnsi="Tahoma" w:cs="Tahoma"/>
          <w:b w:val="0"/>
          <w:bCs w:val="0"/>
          <w:sz w:val="14"/>
          <w:szCs w:val="14"/>
          <w:lang w:val="el-GR"/>
        </w:rPr>
        <w:t xml:space="preserve"> </w:t>
      </w:r>
      <w:r w:rsidRPr="00D07716">
        <w:rPr>
          <w:rFonts w:ascii="Tahoma" w:eastAsia="Tahoma" w:hAnsi="Tahoma" w:cs="Tahoma"/>
          <w:szCs w:val="22"/>
          <w:lang w:val="el-GR"/>
        </w:rPr>
        <w:t>Φορέας Χρηματοδότησης</w:t>
      </w:r>
      <w:bookmarkEnd w:id="125"/>
      <w:bookmarkEnd w:id="126"/>
      <w:r w:rsidRPr="00D07716">
        <w:rPr>
          <w:rFonts w:ascii="Tahoma" w:eastAsia="Tahoma" w:hAnsi="Tahoma" w:cs="Tahoma"/>
          <w:szCs w:val="22"/>
          <w:lang w:val="el-GR"/>
        </w:rPr>
        <w:t xml:space="preserve"> </w:t>
      </w:r>
    </w:p>
    <w:p w14:paraId="183CD8B9" w14:textId="15C3E93E" w:rsidR="00052E39" w:rsidRPr="00D07716" w:rsidRDefault="46BBF601" w:rsidP="09C69945">
      <w:pPr>
        <w:rPr>
          <w:rFonts w:ascii="Tahoma" w:hAnsi="Tahoma" w:cs="Tahoma"/>
          <w:szCs w:val="22"/>
          <w:lang w:val="el-GR"/>
        </w:rPr>
      </w:pPr>
      <w:r w:rsidRPr="00D07716">
        <w:rPr>
          <w:rFonts w:ascii="Tahoma" w:eastAsia="Tahoma" w:hAnsi="Tahoma" w:cs="Tahoma"/>
          <w:lang w:val="el-GR"/>
        </w:rPr>
        <w:t xml:space="preserve">Φορέας Χρηματοδότησης του Έργου είναι το </w:t>
      </w:r>
      <w:r w:rsidR="00EA0C78" w:rsidRPr="00D07716">
        <w:rPr>
          <w:rFonts w:ascii="Tahoma" w:eastAsia="Tahoma" w:hAnsi="Tahoma" w:cs="Tahoma"/>
          <w:b/>
          <w:bCs/>
          <w:lang w:val="el-GR"/>
        </w:rPr>
        <w:t>Υπουργείο Οικονομικών</w:t>
      </w:r>
      <w:r w:rsidRPr="00D07716">
        <w:rPr>
          <w:rFonts w:ascii="Tahoma" w:eastAsia="Tahoma" w:hAnsi="Tahoma" w:cs="Tahoma"/>
          <w:lang w:val="el-GR"/>
        </w:rPr>
        <w:t>.</w:t>
      </w:r>
    </w:p>
    <w:p w14:paraId="7152ECD9" w14:textId="77777777" w:rsidR="00DF13D7" w:rsidRPr="00D07716" w:rsidRDefault="00052E39" w:rsidP="00667B3D">
      <w:pPr>
        <w:pStyle w:val="4"/>
        <w:rPr>
          <w:rFonts w:ascii="Tahoma" w:eastAsia="Tahoma" w:hAnsi="Tahoma" w:cs="Tahoma"/>
          <w:lang w:val="el-GR"/>
        </w:rPr>
      </w:pPr>
      <w:bookmarkStart w:id="127" w:name="_Ref116680211"/>
      <w:bookmarkStart w:id="128" w:name="_Ref116680248"/>
      <w:bookmarkStart w:id="129" w:name="_Toc120716113"/>
      <w:r w:rsidRPr="00D07716">
        <w:rPr>
          <w:rFonts w:ascii="Tahoma" w:eastAsia="Tahoma" w:hAnsi="Tahoma" w:cs="Tahoma"/>
          <w:lang w:val="el-GR"/>
        </w:rPr>
        <w:t>1.1.3 Κύριος του Έργου - Φορέας Λειτουργίας του Έργου</w:t>
      </w:r>
      <w:bookmarkEnd w:id="127"/>
      <w:bookmarkEnd w:id="128"/>
      <w:bookmarkEnd w:id="129"/>
    </w:p>
    <w:p w14:paraId="15553127" w14:textId="77777777" w:rsidR="002472B7" w:rsidRPr="00D07716" w:rsidRDefault="0096759F" w:rsidP="002472B7">
      <w:pPr>
        <w:suppressAutoHyphens w:val="0"/>
        <w:autoSpaceDE w:val="0"/>
        <w:spacing w:after="60"/>
        <w:rPr>
          <w:rFonts w:ascii="Tahoma" w:hAnsi="Tahoma" w:cs="Tahoma"/>
          <w:lang w:val="el-GR"/>
        </w:rPr>
      </w:pPr>
      <w:r w:rsidRPr="00D07716">
        <w:rPr>
          <w:rFonts w:ascii="Tahoma" w:hAnsi="Tahoma" w:cs="Tahoma"/>
          <w:lang w:val="el-GR"/>
        </w:rPr>
        <w:t xml:space="preserve">Κύριος του Έργου και Φορέας Λειτουργίας του Έργου είναι η </w:t>
      </w:r>
      <w:r w:rsidR="009E6384" w:rsidRPr="00D07716">
        <w:rPr>
          <w:rFonts w:ascii="Tahoma" w:hAnsi="Tahoma" w:cs="Tahoma"/>
          <w:lang w:val="el-GR"/>
        </w:rPr>
        <w:t>Επιτροπή Κεφαλαιαγοράς</w:t>
      </w:r>
      <w:r w:rsidR="00EE0E84" w:rsidRPr="00D07716">
        <w:rPr>
          <w:rFonts w:ascii="Tahoma" w:hAnsi="Tahoma" w:cs="Tahoma"/>
          <w:lang w:val="el-GR"/>
        </w:rPr>
        <w:t xml:space="preserve"> η οποία </w:t>
      </w:r>
      <w:r w:rsidR="002472B7" w:rsidRPr="00D07716">
        <w:rPr>
          <w:rFonts w:ascii="Tahoma" w:hAnsi="Tahoma" w:cs="Tahoma"/>
          <w:lang w:val="el-GR"/>
        </w:rPr>
        <w:t>ιδρύθηκε ως Ν.Π.Δ.Δ. με το ν. 1969/91 και οργανώθηκε με το ν. 2324/1995, με σκοπό την προστασία των επενδυτών και την εξασφάλιση της εύρυθμης λειτουργίας της ελληνικής κεφαλαιαγοράς, η οποία αποτελεί σημαντικό μοχλό ανάπτυξης της εθνικής οικονομίας. Η Διοίκηση και το προσωπικό της Επιτροπής Κεφαλαιαγοράς διαθέτουν, εκ του ευρωπαϊκού και ελληνικού νομοθετικού πλαισίου, εχέγγυα λειτουργικής και προσωπικής ανεξαρτησίας για την εκπλήρωση της αποστολής τους.</w:t>
      </w:r>
    </w:p>
    <w:p w14:paraId="004B6370" w14:textId="77777777" w:rsidR="002472B7" w:rsidRPr="00D07716" w:rsidRDefault="002472B7" w:rsidP="002472B7">
      <w:pPr>
        <w:suppressAutoHyphens w:val="0"/>
        <w:autoSpaceDE w:val="0"/>
        <w:spacing w:after="60"/>
        <w:rPr>
          <w:rFonts w:ascii="Tahoma" w:hAnsi="Tahoma" w:cs="Tahoma"/>
          <w:lang w:val="el-GR"/>
        </w:rPr>
      </w:pPr>
      <w:r w:rsidRPr="00D07716">
        <w:rPr>
          <w:rFonts w:ascii="Tahoma" w:hAnsi="Tahoma" w:cs="Tahoma"/>
          <w:lang w:val="el-GR"/>
        </w:rPr>
        <w:t>Σύμφωνα με το νόμο η Επιτροπή Κεφαλαιαγοράς έχει αποκλειστικά δικούς της πόρους και δεν χρηματοδοτείται από τον Κρατικό Προϋπολογισμό. Ο προϋπολογισμός της Επιτροπής συντάσσεται από το Διοικητικό Συμβούλιο και εγκρίνεται από τον Υπουργό Οικονομικών</w:t>
      </w:r>
      <w:r w:rsidR="007C64D4" w:rsidRPr="00D07716">
        <w:rPr>
          <w:rFonts w:ascii="Tahoma" w:hAnsi="Tahoma" w:cs="Tahoma"/>
          <w:lang w:val="el-GR"/>
        </w:rPr>
        <w:t xml:space="preserve">, ενώ </w:t>
      </w:r>
      <w:r w:rsidRPr="00D07716">
        <w:rPr>
          <w:rFonts w:ascii="Tahoma" w:hAnsi="Tahoma" w:cs="Tahoma"/>
          <w:lang w:val="el-GR"/>
        </w:rPr>
        <w:t xml:space="preserve">υποβάλλει έκθεση </w:t>
      </w:r>
      <w:r w:rsidRPr="00D07716">
        <w:rPr>
          <w:rFonts w:ascii="Tahoma" w:hAnsi="Tahoma" w:cs="Tahoma"/>
          <w:lang w:val="el-GR"/>
        </w:rPr>
        <w:lastRenderedPageBreak/>
        <w:t>πεπραγμένων στον Πρόεδρο της Βουλής και στον Υπουργό Οικονομικών. Ο Πρόεδρος της Επιτροπής Κεφαλαιαγοράς καλείται από την αρμόδια Επιτροπή της Βουλής, προκειμένου να την ενημερώνει για θέματα της κεφαλαιαγοράς.</w:t>
      </w:r>
    </w:p>
    <w:p w14:paraId="673270FD" w14:textId="77777777" w:rsidR="002472B7" w:rsidRPr="00D07716" w:rsidRDefault="002472B7" w:rsidP="002472B7">
      <w:pPr>
        <w:suppressAutoHyphens w:val="0"/>
        <w:autoSpaceDE w:val="0"/>
        <w:spacing w:after="60"/>
        <w:rPr>
          <w:rFonts w:ascii="Tahoma" w:hAnsi="Tahoma" w:cs="Tahoma"/>
          <w:lang w:val="el-GR"/>
        </w:rPr>
      </w:pPr>
    </w:p>
    <w:p w14:paraId="152587AF" w14:textId="77777777" w:rsidR="002472B7" w:rsidRPr="00D07716" w:rsidRDefault="002472B7" w:rsidP="002472B7">
      <w:pPr>
        <w:suppressAutoHyphens w:val="0"/>
        <w:autoSpaceDE w:val="0"/>
        <w:spacing w:after="60"/>
        <w:rPr>
          <w:rFonts w:ascii="Tahoma" w:hAnsi="Tahoma" w:cs="Tahoma"/>
          <w:lang w:val="el-GR"/>
        </w:rPr>
      </w:pPr>
      <w:r w:rsidRPr="00D07716">
        <w:rPr>
          <w:rFonts w:ascii="Tahoma" w:hAnsi="Tahoma" w:cs="Tahoma"/>
          <w:lang w:val="el-GR"/>
        </w:rPr>
        <w:t xml:space="preserve">Η Επιτροπή Κεφαλαιαγοράς είναι μέλος της Ευρωπαϊκής Αρχής Κινητών Αξιών και Αγορών (European </w:t>
      </w:r>
      <w:proofErr w:type="spellStart"/>
      <w:r w:rsidRPr="00D07716">
        <w:rPr>
          <w:rFonts w:ascii="Tahoma" w:hAnsi="Tahoma" w:cs="Tahoma"/>
          <w:lang w:val="el-GR"/>
        </w:rPr>
        <w:t>Securities</w:t>
      </w:r>
      <w:proofErr w:type="spellEnd"/>
      <w:r w:rsidRPr="00D07716">
        <w:rPr>
          <w:rFonts w:ascii="Tahoma" w:hAnsi="Tahoma" w:cs="Tahoma"/>
          <w:lang w:val="el-GR"/>
        </w:rPr>
        <w:t xml:space="preserve"> and </w:t>
      </w:r>
      <w:proofErr w:type="spellStart"/>
      <w:r w:rsidRPr="00D07716">
        <w:rPr>
          <w:rFonts w:ascii="Tahoma" w:hAnsi="Tahoma" w:cs="Tahoma"/>
          <w:lang w:val="el-GR"/>
        </w:rPr>
        <w:t>Markets</w:t>
      </w:r>
      <w:proofErr w:type="spellEnd"/>
      <w:r w:rsidRPr="00D07716">
        <w:rPr>
          <w:rFonts w:ascii="Tahoma" w:hAnsi="Tahoma" w:cs="Tahoma"/>
          <w:lang w:val="el-GR"/>
        </w:rPr>
        <w:t xml:space="preserve"> Authority- ESMA) και λειτουργεί στο πλαίσιο και υπό την αιγίδα της.</w:t>
      </w:r>
      <w:r w:rsidR="00D01BD2" w:rsidRPr="00D07716">
        <w:rPr>
          <w:rFonts w:ascii="Tahoma" w:hAnsi="Tahoma" w:cs="Tahoma"/>
          <w:lang w:val="el-GR"/>
        </w:rPr>
        <w:t xml:space="preserve"> Είναι</w:t>
      </w:r>
      <w:r w:rsidRPr="00D07716">
        <w:rPr>
          <w:rFonts w:ascii="Tahoma" w:hAnsi="Tahoma" w:cs="Tahoma"/>
          <w:lang w:val="el-GR"/>
        </w:rPr>
        <w:t xml:space="preserve"> επίσης μέλος του Διεθνούς Οργανισμού Επιτροπών Κεφαλαιαγοράς (International Organization of </w:t>
      </w:r>
      <w:proofErr w:type="spellStart"/>
      <w:r w:rsidRPr="00D07716">
        <w:rPr>
          <w:rFonts w:ascii="Tahoma" w:hAnsi="Tahoma" w:cs="Tahoma"/>
          <w:lang w:val="el-GR"/>
        </w:rPr>
        <w:t>Securities</w:t>
      </w:r>
      <w:proofErr w:type="spellEnd"/>
      <w:r w:rsidRPr="00D07716">
        <w:rPr>
          <w:rFonts w:ascii="Tahoma" w:hAnsi="Tahoma" w:cs="Tahoma"/>
          <w:lang w:val="el-GR"/>
        </w:rPr>
        <w:t xml:space="preserve"> </w:t>
      </w:r>
      <w:proofErr w:type="spellStart"/>
      <w:r w:rsidRPr="00D07716">
        <w:rPr>
          <w:rFonts w:ascii="Tahoma" w:hAnsi="Tahoma" w:cs="Tahoma"/>
          <w:lang w:val="el-GR"/>
        </w:rPr>
        <w:t>Commissions</w:t>
      </w:r>
      <w:proofErr w:type="spellEnd"/>
      <w:r w:rsidRPr="00D07716">
        <w:rPr>
          <w:rFonts w:ascii="Tahoma" w:hAnsi="Tahoma" w:cs="Tahoma"/>
          <w:lang w:val="el-GR"/>
        </w:rPr>
        <w:t xml:space="preserve"> - IOSCO). Συνάπτει επίσης διμερείς και πολυμερείς συμφωνίες με άλλες εποπτικές αρχές για την ανταλλαγή εμπιστευτικών πληροφοριών και τη συνεργασία σε θέματα της αρμοδιότητάς της.</w:t>
      </w:r>
    </w:p>
    <w:p w14:paraId="5BD30A68" w14:textId="77777777" w:rsidR="002472B7" w:rsidRPr="00D07716" w:rsidRDefault="002472B7" w:rsidP="002472B7">
      <w:pPr>
        <w:suppressAutoHyphens w:val="0"/>
        <w:autoSpaceDE w:val="0"/>
        <w:spacing w:after="60"/>
        <w:rPr>
          <w:rFonts w:ascii="Tahoma" w:hAnsi="Tahoma" w:cs="Tahoma"/>
          <w:lang w:val="el-GR"/>
        </w:rPr>
      </w:pPr>
      <w:r w:rsidRPr="00D07716">
        <w:rPr>
          <w:rFonts w:ascii="Tahoma" w:hAnsi="Tahoma" w:cs="Tahoma"/>
          <w:lang w:val="el-GR"/>
        </w:rPr>
        <w:t>Η Επιτροπή Κεφαλαιαγοράς είναι αρμόδια για την εποπτεία της εφαρμογής των διατάξεων της νομοθεσίας για την κεφαλαιαγορά. Συμμετέχει επίσης καθοριστικά στη διαμόρφωση του θεσμικού πλαισίου που άπτεται του αντικειμένου της σε εθνικό, ευρωπαϊκό και διεθνές επίπεδο συμβάλλοντας ενεργά στις εργασίες του Συμβουλίου της Ευρωπαϊκής Ένωσης, της ESMA και της IOSCO.</w:t>
      </w:r>
    </w:p>
    <w:p w14:paraId="4A431CB6" w14:textId="77777777" w:rsidR="002472B7" w:rsidRPr="00D07716" w:rsidRDefault="002472B7" w:rsidP="002472B7">
      <w:pPr>
        <w:suppressAutoHyphens w:val="0"/>
        <w:autoSpaceDE w:val="0"/>
        <w:spacing w:after="60"/>
        <w:rPr>
          <w:rFonts w:ascii="Tahoma" w:hAnsi="Tahoma" w:cs="Tahoma"/>
          <w:lang w:val="el-GR"/>
        </w:rPr>
      </w:pPr>
      <w:r w:rsidRPr="00D07716">
        <w:rPr>
          <w:rFonts w:ascii="Tahoma" w:hAnsi="Tahoma" w:cs="Tahoma"/>
          <w:lang w:val="el-GR"/>
        </w:rPr>
        <w:t>Η Επιτροπή Κεφαλαιαγοράς μεταξύ άλλων , εποπτεύει ημεδαπούς και αλλοδαπούς φορείς που παρέχουν επενδυτικές υπηρεσίες, οργανισμούς συλλογικών επενδύσεων, τους διαχειριστές τους, νέα επενδυτικά σχήματα, τις εισηγμένες εταιρίες ως προς τις υποχρεώσεις διαφάνειας,  δημόσιες προτάσεις, εταιρικά γεγονότα, ενημερωτικά δελτία αυξήσεων μετοχικού κεφαλαίου, οικονομικές καταστάσεις, τους μετόχους εισηγμένων εταιριών ως προς την υποχρέωσή τους για δήλωση σημαντικών συμμετοχών και παρακολουθεί και ελέγχει τις συναλλαγές ως προς τη χειραγώγηση αγοράς καθώς και τις πράξεις προσώπων που κατέχουν προνομιακές πληροφορίες. Ελέγχει παράλληλα τη συμμόρφωση των εποπτευόμενων προσώπων ως προς το πλαίσιο της αντιμετώπισης της νομιμοποίησης εσόδων από εγκληματικές δραστηριότητες και της χρηματοδότησης της τρομοκρατίας.</w:t>
      </w:r>
    </w:p>
    <w:p w14:paraId="0BB13F4C" w14:textId="77777777" w:rsidR="002472B7" w:rsidRPr="00D07716" w:rsidRDefault="002472B7" w:rsidP="002472B7">
      <w:pPr>
        <w:suppressAutoHyphens w:val="0"/>
        <w:autoSpaceDE w:val="0"/>
        <w:spacing w:after="60"/>
        <w:rPr>
          <w:rFonts w:ascii="Tahoma" w:hAnsi="Tahoma" w:cs="Tahoma"/>
          <w:lang w:val="el-GR"/>
        </w:rPr>
      </w:pPr>
      <w:r w:rsidRPr="00D07716">
        <w:rPr>
          <w:rFonts w:ascii="Tahoma" w:hAnsi="Tahoma" w:cs="Tahoma"/>
          <w:lang w:val="el-GR"/>
        </w:rPr>
        <w:t>Στους εποπτευόμενους από την Επιτροπή Κεφαλαιαγοράς φορείς περιλαμβάνονται επίσης οι οργανωμένες αγορές και φορείς εκκαθάρισης αλλά και τα συστήματα αποζημίωσης επενδυτών και διασφάλισης συναλλαγών, όπως το Συνεγγυητικό Κεφάλαιο. Επίσης, παρακολουθεί τις εγχώριες και διεθνείς εξελίξεις και την ερευνητική δραστηριότητα στα θέματα κεφαλαιαγορών, εκπονεί μελέτες όπου κρίνεται σκόπιμο και πιστοποιεί στελέχη της κεφαλαιαγοράς ως προς την επαγγελματική τους επάρκεια. Εξυπηρετεί τους πολίτες και παραλαμβάνει και διερευνά καταγγελίες και παράπονα επενδυτών.</w:t>
      </w:r>
    </w:p>
    <w:p w14:paraId="29D5FD89" w14:textId="77777777" w:rsidR="002472B7" w:rsidRPr="00D07716" w:rsidRDefault="002472B7" w:rsidP="00C5030F">
      <w:pPr>
        <w:suppressAutoHyphens w:val="0"/>
        <w:autoSpaceDE w:val="0"/>
        <w:spacing w:after="60"/>
        <w:rPr>
          <w:rFonts w:ascii="Tahoma" w:hAnsi="Tahoma" w:cs="Tahoma"/>
          <w:lang w:val="el-GR"/>
        </w:rPr>
      </w:pPr>
      <w:r w:rsidRPr="00D07716">
        <w:rPr>
          <w:rFonts w:ascii="Tahoma" w:hAnsi="Tahoma" w:cs="Tahoma"/>
          <w:lang w:val="el-GR"/>
        </w:rPr>
        <w:t xml:space="preserve">Η Επιτροπή Κεφαλαιαγοράς έχει την αρμοδιότητα να επιβάλλει διοικητικές κυρώσεις και μέτρα (επίπληξη, χρηματικό πρόστιμο, αναστολή λειτουργίας, αφαίρεση άδειας, αναστολή διαπραγμάτευσης εισηγμένων κινητών αξιών, </w:t>
      </w:r>
      <w:proofErr w:type="spellStart"/>
      <w:r w:rsidRPr="00D07716">
        <w:rPr>
          <w:rFonts w:ascii="Tahoma" w:hAnsi="Tahoma" w:cs="Tahoma"/>
          <w:lang w:val="el-GR"/>
        </w:rPr>
        <w:t>κλπ</w:t>
      </w:r>
      <w:proofErr w:type="spellEnd"/>
      <w:r w:rsidRPr="00D07716">
        <w:rPr>
          <w:rFonts w:ascii="Tahoma" w:hAnsi="Tahoma" w:cs="Tahoma"/>
          <w:lang w:val="el-GR"/>
        </w:rPr>
        <w:t>) σε εποπτευόμενα νομικά και φυσικά πρόσωπα που παραβαίνουν τη νομοθεσία για την κεφαλαιαγορά καθώς και να υποβάλλει μηνυτήριες αναφορές σε περίπτωση σοβαρών ενδείξεων διάπραξης ποινικών αδικημάτων που σχετίζονται με την κεφαλαιαγορά.</w:t>
      </w:r>
    </w:p>
    <w:p w14:paraId="116C29B8" w14:textId="77777777" w:rsidR="0096759F" w:rsidRPr="00D07716" w:rsidRDefault="00C5030F" w:rsidP="00011A9A">
      <w:pPr>
        <w:suppressAutoHyphens w:val="0"/>
        <w:autoSpaceDE w:val="0"/>
        <w:spacing w:after="60"/>
        <w:rPr>
          <w:rFonts w:ascii="Tahoma" w:hAnsi="Tahoma" w:cs="Tahoma"/>
          <w:lang w:val="el-GR"/>
        </w:rPr>
      </w:pPr>
      <w:r w:rsidRPr="00D07716">
        <w:rPr>
          <w:rFonts w:ascii="Tahoma" w:hAnsi="Tahoma" w:cs="Tahoma"/>
          <w:lang w:val="el-GR"/>
        </w:rPr>
        <w:t>Προκειμένου για την αποτελεσματική άσκηση του ολοένα και αυξανόμενου εποπτικού ρόλου της Ε</w:t>
      </w:r>
      <w:r w:rsidR="00F65E12" w:rsidRPr="00D07716">
        <w:rPr>
          <w:rFonts w:ascii="Tahoma" w:hAnsi="Tahoma" w:cs="Tahoma"/>
          <w:lang w:val="el-GR"/>
        </w:rPr>
        <w:t>πιτροπής</w:t>
      </w:r>
      <w:r w:rsidRPr="00D07716">
        <w:rPr>
          <w:rFonts w:ascii="Tahoma" w:hAnsi="Tahoma" w:cs="Tahoma"/>
          <w:lang w:val="el-GR"/>
        </w:rPr>
        <w:t xml:space="preserve">, είναι απαραίτητη η </w:t>
      </w:r>
      <w:r w:rsidR="006D50C4" w:rsidRPr="00D07716">
        <w:rPr>
          <w:rFonts w:ascii="Tahoma" w:hAnsi="Tahoma" w:cs="Tahoma"/>
          <w:lang w:val="el-GR"/>
        </w:rPr>
        <w:t>τεχνολογική αναβάθμιση</w:t>
      </w:r>
      <w:r w:rsidRPr="00D07716">
        <w:rPr>
          <w:rFonts w:ascii="Tahoma" w:hAnsi="Tahoma" w:cs="Tahoma"/>
          <w:lang w:val="el-GR"/>
        </w:rPr>
        <w:t xml:space="preserve">, με στόχο την αποδοτικότερη και περισσότερο </w:t>
      </w:r>
      <w:proofErr w:type="spellStart"/>
      <w:r w:rsidRPr="00D07716">
        <w:rPr>
          <w:rFonts w:ascii="Tahoma" w:hAnsi="Tahoma" w:cs="Tahoma"/>
          <w:lang w:val="el-GR"/>
        </w:rPr>
        <w:t>στοχευμένη</w:t>
      </w:r>
      <w:proofErr w:type="spellEnd"/>
      <w:r w:rsidRPr="00D07716">
        <w:rPr>
          <w:rFonts w:ascii="Tahoma" w:hAnsi="Tahoma" w:cs="Tahoma"/>
          <w:lang w:val="el-GR"/>
        </w:rPr>
        <w:t xml:space="preserve"> εποπτεία της αγοράς και την παροχή ποιοτικών εξωστρεφών υπηρεσιών. Με την επίτευξη των ανωτέρω, η </w:t>
      </w:r>
      <w:r w:rsidR="00721A24" w:rsidRPr="00D07716">
        <w:rPr>
          <w:rFonts w:ascii="Tahoma" w:hAnsi="Tahoma" w:cs="Tahoma"/>
          <w:lang w:val="el-GR"/>
        </w:rPr>
        <w:t>Επιτροπή Κεφαλαιαγοράς</w:t>
      </w:r>
      <w:r w:rsidRPr="00D07716">
        <w:rPr>
          <w:rFonts w:ascii="Tahoma" w:hAnsi="Tahoma" w:cs="Tahoma"/>
          <w:lang w:val="el-GR"/>
        </w:rPr>
        <w:t xml:space="preserve"> θα διευκολυνθεί στην εκτέλεση του θεσμικά κατοχυρωμένου ρόλου της, διασφαλίζοντας κάθετες και ολοκληρωμένες υπηρεσίες σε κρίσιμα θέματα και ζητήματα για την οικονομική ανάπτυξη της χώρας. Τέλος, μέσα από την υλοποίηση της πράξης, θα διασφαλιστεί η διεύρυνση και η αποτελεσματικότητα του ρόλου που ασκεί, παγιώνοντας τη σημασία του φορέα για τη βελτίωση του επιχειρηματικού περιβάλλοντος, μετά την ολοκλήρωση του έργου. </w:t>
      </w:r>
    </w:p>
    <w:p w14:paraId="7D892D1D" w14:textId="77777777" w:rsidR="00915465" w:rsidRPr="00D07716" w:rsidRDefault="00915465" w:rsidP="009420DA">
      <w:pPr>
        <w:suppressAutoHyphens w:val="0"/>
        <w:autoSpaceDE w:val="0"/>
        <w:spacing w:after="60"/>
        <w:rPr>
          <w:rFonts w:ascii="Tahoma" w:hAnsi="Tahoma" w:cs="Tahoma"/>
          <w:lang w:val="el-GR"/>
        </w:rPr>
      </w:pPr>
    </w:p>
    <w:p w14:paraId="1294B75C" w14:textId="77777777" w:rsidR="66CF7B9B" w:rsidRPr="00D07716" w:rsidRDefault="0C012A50" w:rsidP="00667B3D">
      <w:pPr>
        <w:pStyle w:val="4"/>
        <w:rPr>
          <w:rFonts w:ascii="Tahoma" w:eastAsia="Tahoma" w:hAnsi="Tahoma" w:cs="Tahoma"/>
          <w:szCs w:val="22"/>
          <w:lang w:val="el-GR"/>
        </w:rPr>
      </w:pPr>
      <w:bookmarkStart w:id="130" w:name="_Ref116680275"/>
      <w:bookmarkStart w:id="131" w:name="_Toc120716114"/>
      <w:r w:rsidRPr="00D07716">
        <w:rPr>
          <w:rFonts w:ascii="Tahoma" w:eastAsia="Tahoma" w:hAnsi="Tahoma" w:cs="Tahoma"/>
          <w:szCs w:val="22"/>
          <w:lang w:val="el-GR"/>
        </w:rPr>
        <w:t>1.1.4</w:t>
      </w:r>
      <w:r w:rsidRPr="00D07716">
        <w:rPr>
          <w:rFonts w:ascii="Tahoma" w:hAnsi="Tahoma" w:cs="Tahoma"/>
          <w:b w:val="0"/>
          <w:bCs w:val="0"/>
          <w:szCs w:val="22"/>
          <w:lang w:val="el-GR"/>
        </w:rPr>
        <w:t xml:space="preserve"> </w:t>
      </w:r>
      <w:r w:rsidRPr="00D07716">
        <w:rPr>
          <w:rFonts w:ascii="Tahoma" w:eastAsia="Tahoma" w:hAnsi="Tahoma" w:cs="Tahoma"/>
          <w:szCs w:val="22"/>
          <w:lang w:val="el-GR"/>
        </w:rPr>
        <w:t>Όργανα &amp; Επιτροπές Παρακολούθησης, Διακυβέρνησης και Ελέγχου του Έργου</w:t>
      </w:r>
      <w:bookmarkEnd w:id="130"/>
      <w:bookmarkEnd w:id="131"/>
    </w:p>
    <w:p w14:paraId="6E4B07C8" w14:textId="77777777" w:rsidR="66CF7B9B" w:rsidRPr="00D07716" w:rsidRDefault="0C012A50" w:rsidP="00667B3D">
      <w:pPr>
        <w:spacing w:after="60" w:line="252" w:lineRule="auto"/>
        <w:rPr>
          <w:rFonts w:ascii="Tahoma" w:eastAsia="Tahoma" w:hAnsi="Tahoma" w:cs="Tahoma"/>
          <w:szCs w:val="22"/>
          <w:lang w:val="el-GR"/>
        </w:rPr>
      </w:pPr>
      <w:r w:rsidRPr="00D07716">
        <w:rPr>
          <w:rFonts w:ascii="Tahoma" w:eastAsia="Tahoma" w:hAnsi="Tahoma" w:cs="Tahoma"/>
          <w:szCs w:val="22"/>
          <w:lang w:val="el-GR"/>
        </w:rPr>
        <w:t>Η πορεία εκτέλεσης και λειτουργίας του Έργου παρακολουθείται και συντονίζεται από παρακάτω επιμέρους επιτροπές/ομάδες που θα δρουν σε διαφορετικά επίπεδα.</w:t>
      </w:r>
    </w:p>
    <w:p w14:paraId="4F7668CF" w14:textId="77777777" w:rsidR="66CF7B9B" w:rsidRPr="00D07716" w:rsidRDefault="0C012A50" w:rsidP="5E61850D">
      <w:pPr>
        <w:spacing w:after="60"/>
        <w:rPr>
          <w:rFonts w:ascii="Tahoma" w:eastAsia="Tahoma" w:hAnsi="Tahoma" w:cs="Tahoma"/>
          <w:szCs w:val="22"/>
          <w:lang w:val="el-GR"/>
        </w:rPr>
      </w:pPr>
      <w:r w:rsidRPr="00D07716">
        <w:rPr>
          <w:rFonts w:ascii="Tahoma" w:eastAsia="Calibri" w:hAnsi="Tahoma" w:cs="Tahoma"/>
          <w:b/>
          <w:szCs w:val="22"/>
          <w:lang w:val="el-GR"/>
        </w:rPr>
        <w:lastRenderedPageBreak/>
        <w:t>Επιτροπή Παρακολούθησης Έργου (ΕΠΕ)</w:t>
      </w:r>
    </w:p>
    <w:p w14:paraId="0C9FAF6F" w14:textId="77777777" w:rsidR="66CF7B9B" w:rsidRPr="00D07716" w:rsidRDefault="0C012A50" w:rsidP="00667B3D">
      <w:pPr>
        <w:spacing w:after="60"/>
        <w:rPr>
          <w:rFonts w:ascii="Tahoma" w:eastAsia="Tahoma" w:hAnsi="Tahoma" w:cs="Tahoma"/>
          <w:szCs w:val="22"/>
          <w:lang w:val="el-GR"/>
        </w:rPr>
      </w:pPr>
      <w:r w:rsidRPr="00D07716">
        <w:rPr>
          <w:rFonts w:ascii="Tahoma" w:eastAsia="Tahoma" w:hAnsi="Tahoma" w:cs="Tahoma"/>
          <w:szCs w:val="22"/>
          <w:lang w:val="el-GR"/>
        </w:rPr>
        <w:t xml:space="preserve">Για τις ανάγκες υλοποίησης του Έργου της παρούσας Διακήρυξης και σύμφωνα με το άρθρο 216 του Ν. 4412/2016, ορίζεται «Επιτροπή Παρακολούθησης Έργου» (ΕΠΕ), αρμοδιότητα της οποίας αποτελεί η παρακολούθηση της πορείας υλοποίησης του Έργου. </w:t>
      </w:r>
    </w:p>
    <w:p w14:paraId="6519EDD1" w14:textId="77777777" w:rsidR="66CF7B9B" w:rsidRPr="00D07716" w:rsidRDefault="0C012A50" w:rsidP="00667B3D">
      <w:pPr>
        <w:spacing w:after="60"/>
        <w:rPr>
          <w:rFonts w:ascii="Tahoma" w:eastAsia="Tahoma" w:hAnsi="Tahoma" w:cs="Tahoma"/>
          <w:szCs w:val="22"/>
          <w:lang w:val="el-GR"/>
        </w:rPr>
      </w:pPr>
      <w:r w:rsidRPr="00D07716">
        <w:rPr>
          <w:rFonts w:ascii="Tahoma" w:eastAsia="Calibri" w:hAnsi="Tahoma" w:cs="Tahoma"/>
          <w:b/>
          <w:szCs w:val="22"/>
          <w:lang w:val="el-GR"/>
        </w:rPr>
        <w:t>Επιτροπή Παραλαβής Έργου (ΕΠΕ)</w:t>
      </w:r>
    </w:p>
    <w:p w14:paraId="2EC5697B" w14:textId="77777777" w:rsidR="66CF7B9B" w:rsidRPr="00D07716" w:rsidRDefault="0C012A50" w:rsidP="5EE28946">
      <w:pPr>
        <w:spacing w:after="60"/>
        <w:rPr>
          <w:rFonts w:ascii="Tahoma" w:eastAsia="Tahoma" w:hAnsi="Tahoma" w:cs="Tahoma"/>
          <w:szCs w:val="22"/>
          <w:lang w:val="el-GR"/>
        </w:rPr>
      </w:pPr>
      <w:r w:rsidRPr="00D07716">
        <w:rPr>
          <w:rFonts w:ascii="Tahoma" w:eastAsia="Tahoma" w:hAnsi="Tahoma" w:cs="Tahoma"/>
          <w:szCs w:val="22"/>
          <w:lang w:val="el-GR"/>
        </w:rPr>
        <w:t xml:space="preserve">Για την παραλαβή των παρεχόμενων υπηρεσιών ή/και παραδοτέων του Έργου, θα οριστεί «Επιτροπή  Παραλαβής Έργου (ΕΠΕ)», σύμφωνα με την παράγραφο 11 εδάφιο δ’ του άρθρου 221 του ν. 4412/2016. </w:t>
      </w:r>
    </w:p>
    <w:p w14:paraId="666C6581" w14:textId="77777777" w:rsidR="66CF7B9B" w:rsidRPr="00D07716" w:rsidRDefault="0C012A50" w:rsidP="00667B3D">
      <w:pPr>
        <w:spacing w:after="60"/>
        <w:rPr>
          <w:rFonts w:ascii="Tahoma" w:eastAsia="Calibri" w:hAnsi="Tahoma" w:cs="Tahoma"/>
          <w:b/>
          <w:szCs w:val="22"/>
          <w:lang w:val="el-GR"/>
        </w:rPr>
      </w:pPr>
      <w:r w:rsidRPr="00D07716">
        <w:rPr>
          <w:rFonts w:ascii="Tahoma" w:eastAsia="Calibri" w:hAnsi="Tahoma" w:cs="Tahoma"/>
          <w:b/>
          <w:szCs w:val="22"/>
          <w:lang w:val="el-GR"/>
        </w:rPr>
        <w:t>Θεματικές Ομάδες Εργασίας</w:t>
      </w:r>
    </w:p>
    <w:p w14:paraId="677EED30" w14:textId="77777777" w:rsidR="66CF7B9B" w:rsidRPr="00D07716" w:rsidRDefault="0C012A50">
      <w:pPr>
        <w:spacing w:after="60"/>
        <w:rPr>
          <w:rFonts w:ascii="Tahoma" w:hAnsi="Tahoma" w:cs="Tahoma"/>
          <w:szCs w:val="22"/>
          <w:lang w:val="el-GR"/>
        </w:rPr>
      </w:pPr>
      <w:r w:rsidRPr="00D07716">
        <w:rPr>
          <w:rFonts w:ascii="Tahoma" w:eastAsia="Tahoma" w:hAnsi="Tahoma" w:cs="Tahoma"/>
          <w:szCs w:val="22"/>
          <w:lang w:val="el-GR"/>
        </w:rPr>
        <w:t>Η προετοιμασία και παρακολούθηση της υλοποίησης του Έργου δύναται να υποστηρίζεται από τη λειτουργία Θεματικών Ομάδων Εργασίας, οι οποίες στελεχώνονται από τον Κύριο του Έργου με τη συμμετοχή εκπροσώπων από τους συνεργαζόμενους φορείς.</w:t>
      </w:r>
    </w:p>
    <w:p w14:paraId="0B5E36CA" w14:textId="77777777" w:rsidR="66CF7B9B" w:rsidRPr="00D07716" w:rsidRDefault="66CF7B9B" w:rsidP="66CF7B9B">
      <w:pPr>
        <w:spacing w:after="60"/>
        <w:rPr>
          <w:rFonts w:ascii="Tahoma" w:hAnsi="Tahoma" w:cs="Tahoma"/>
          <w:szCs w:val="22"/>
          <w:lang w:val="el-GR"/>
        </w:rPr>
      </w:pPr>
    </w:p>
    <w:p w14:paraId="38688986" w14:textId="77777777" w:rsidR="23368A45" w:rsidRPr="00D07716" w:rsidRDefault="00824845" w:rsidP="00667B3D">
      <w:pPr>
        <w:pStyle w:val="4"/>
        <w:tabs>
          <w:tab w:val="left" w:pos="1134"/>
        </w:tabs>
        <w:rPr>
          <w:rFonts w:ascii="Tahoma" w:eastAsia="Tahoma" w:hAnsi="Tahoma" w:cs="Tahoma"/>
          <w:szCs w:val="22"/>
          <w:lang w:val="el-GR"/>
        </w:rPr>
      </w:pPr>
      <w:bookmarkStart w:id="132" w:name="_Toc120716115"/>
      <w:r w:rsidRPr="00D07716">
        <w:rPr>
          <w:rFonts w:ascii="Tahoma" w:eastAsia="Tahoma" w:hAnsi="Tahoma" w:cs="Tahoma"/>
          <w:szCs w:val="22"/>
          <w:lang w:val="el-GR"/>
        </w:rPr>
        <w:t>1.2</w:t>
      </w:r>
      <w:r w:rsidRPr="00D07716">
        <w:rPr>
          <w:rFonts w:ascii="Tahoma" w:hAnsi="Tahoma" w:cs="Tahoma"/>
          <w:b w:val="0"/>
          <w:bCs w:val="0"/>
          <w:sz w:val="14"/>
          <w:szCs w:val="14"/>
          <w:lang w:val="el-GR"/>
        </w:rPr>
        <w:t xml:space="preserve"> </w:t>
      </w:r>
      <w:r w:rsidRPr="00D07716">
        <w:rPr>
          <w:rFonts w:ascii="Tahoma" w:eastAsia="Tahoma" w:hAnsi="Tahoma" w:cs="Tahoma"/>
          <w:szCs w:val="22"/>
          <w:lang w:val="el-GR"/>
        </w:rPr>
        <w:t>ΠΑΡΟΥΣΑ ΚΑΤΑΣΤΑΣΗ – ΑΝΑΓΚΑΙΟΤΗΤΑ ΥΛΟΠΟΙΗΣΗΣ</w:t>
      </w:r>
      <w:bookmarkEnd w:id="132"/>
    </w:p>
    <w:p w14:paraId="1D709E9E" w14:textId="77777777" w:rsidR="008F0F7A" w:rsidRPr="00D07716" w:rsidRDefault="008F0F7A" w:rsidP="008F0F7A">
      <w:pPr>
        <w:spacing w:after="60"/>
        <w:rPr>
          <w:rFonts w:ascii="Tahoma" w:hAnsi="Tahoma" w:cs="Tahoma"/>
          <w:bCs/>
          <w:szCs w:val="22"/>
          <w:lang w:val="el-GR"/>
        </w:rPr>
      </w:pPr>
      <w:r w:rsidRPr="00D07716">
        <w:rPr>
          <w:rFonts w:ascii="Tahoma" w:hAnsi="Tahoma" w:cs="Tahoma"/>
          <w:bCs/>
          <w:szCs w:val="22"/>
          <w:lang w:val="el-GR"/>
        </w:rPr>
        <w:t xml:space="preserve">Οι σύγχρονες οικονομίες χρειάζονται μια ισόρροπη χρήση των δύο βασικών πηγών χρηματοδότησης των επιχειρήσεων, δηλαδή του τραπεζικού συστήματος και της κεφαλαιαγοράς. Ωστόσο, η Ελλάδα την τελευταία δεκαετία δεν μπόρεσε να εκμεταλλευτεί αποτελεσματικά τα πλεονεκτήματα που υπάρχουν στις κεφαλαιαγορές. Αυτό γίνεται φανερό από τη συγκριτικά χαμηλή κεφαλαιοποίηση της χώρας ως ποσοστό του ΑΕΠ. Αυτό όχι μόνο επηρεάζει δυσμενώς το ελληνικό κατά κεφαλήν ΑΕΠ αλλά συσχετίζεται και με τη χαμηλή συνολική ακαθάριστη αποταμίευση της χώρας ως ποσοστό του ΑΕΠ. Η κατάσταση αυτή αντανακλάται στο μεγάλο επενδυτικό κενό, το οποίο υπολογίζεται περίπου στο 70% του ΑΕΠ. </w:t>
      </w:r>
    </w:p>
    <w:p w14:paraId="0481CB13" w14:textId="77777777" w:rsidR="007C618E" w:rsidRPr="00D07716" w:rsidRDefault="008F0F7A" w:rsidP="008F0F7A">
      <w:pPr>
        <w:spacing w:after="60"/>
        <w:rPr>
          <w:rFonts w:ascii="Tahoma" w:hAnsi="Tahoma" w:cs="Tahoma"/>
          <w:bCs/>
          <w:szCs w:val="22"/>
          <w:lang w:val="el-GR"/>
        </w:rPr>
      </w:pPr>
      <w:r w:rsidRPr="00D07716">
        <w:rPr>
          <w:rFonts w:ascii="Tahoma" w:hAnsi="Tahoma" w:cs="Tahoma"/>
          <w:bCs/>
          <w:szCs w:val="22"/>
          <w:lang w:val="el-GR"/>
        </w:rPr>
        <w:t>Θα μπορούσαν να αναφερθούν διάφοροι παράγοντες που προκαλούν αυτό το πρόβλημα. Το ένα είναι η έλλειψη εμπιστοσύνης των επενδυτών. Ένα άλλο που σχετίζεται με αυτό το θέμα είναι η έλλειψη βέλτιστων πρακτικών εταιρικής διακυβέρνησης των ελληνικών εισηγμένων εταιρειών, η οποία ωστόσο έχει ήδη αντιμετωπιστεί με τον νέο νόμο περί εταιρικής διακυβέρνησης που εγκρίθηκε τον Ιούλιο του 2020 (Ν. 4706/2020). Κεντρικός για τη λύση της αποτελεσματικής λειτουργίας της ελληνικής αγοράς είναι και ο ρόλος που διαδραματίζει η ρυθμιστική αρχή των κεφαλαιαγορών.</w:t>
      </w:r>
    </w:p>
    <w:p w14:paraId="025849CF" w14:textId="77777777" w:rsidR="00EC0606" w:rsidRPr="00D07716" w:rsidRDefault="00EC0606" w:rsidP="008F0F7A">
      <w:pPr>
        <w:spacing w:after="60"/>
        <w:rPr>
          <w:rFonts w:ascii="Tahoma" w:hAnsi="Tahoma" w:cs="Tahoma"/>
          <w:bCs/>
          <w:szCs w:val="22"/>
          <w:lang w:val="el-GR"/>
        </w:rPr>
      </w:pPr>
      <w:r w:rsidRPr="00D07716">
        <w:rPr>
          <w:rFonts w:ascii="Tahoma" w:hAnsi="Tahoma" w:cs="Tahoma"/>
          <w:bCs/>
          <w:szCs w:val="22"/>
          <w:lang w:val="el-GR"/>
        </w:rPr>
        <w:t xml:space="preserve">Στο πλαίσιο αυτό, η </w:t>
      </w:r>
      <w:r w:rsidR="007B5525" w:rsidRPr="00D07716">
        <w:rPr>
          <w:rFonts w:ascii="Tahoma" w:hAnsi="Tahoma" w:cs="Tahoma"/>
          <w:bCs/>
          <w:szCs w:val="22"/>
          <w:lang w:val="el-GR"/>
        </w:rPr>
        <w:t xml:space="preserve">Επιτροπή Κεφαλαιαγοράς </w:t>
      </w:r>
      <w:r w:rsidR="00B13B1E" w:rsidRPr="00D07716">
        <w:rPr>
          <w:rFonts w:ascii="Tahoma" w:hAnsi="Tahoma" w:cs="Tahoma"/>
          <w:bCs/>
          <w:szCs w:val="22"/>
          <w:lang w:val="el-GR"/>
        </w:rPr>
        <w:t>(</w:t>
      </w:r>
      <w:r w:rsidR="007B5525" w:rsidRPr="00D07716">
        <w:rPr>
          <w:rFonts w:ascii="Tahoma" w:hAnsi="Tahoma" w:cs="Tahoma"/>
          <w:bCs/>
          <w:szCs w:val="22"/>
          <w:lang w:val="el-GR"/>
        </w:rPr>
        <w:t xml:space="preserve">μέσω της </w:t>
      </w:r>
      <w:r w:rsidRPr="00D07716">
        <w:rPr>
          <w:rFonts w:ascii="Tahoma" w:hAnsi="Tahoma" w:cs="Tahoma"/>
          <w:bCs/>
          <w:szCs w:val="22"/>
          <w:lang w:val="el-GR"/>
        </w:rPr>
        <w:t>Δράση</w:t>
      </w:r>
      <w:r w:rsidR="007B5525" w:rsidRPr="00D07716">
        <w:rPr>
          <w:rFonts w:ascii="Tahoma" w:hAnsi="Tahoma" w:cs="Tahoma"/>
          <w:bCs/>
          <w:szCs w:val="22"/>
          <w:lang w:val="el-GR"/>
        </w:rPr>
        <w:t>ς</w:t>
      </w:r>
      <w:r w:rsidRPr="00D07716">
        <w:rPr>
          <w:rFonts w:ascii="Tahoma" w:hAnsi="Tahoma" w:cs="Tahoma"/>
          <w:bCs/>
          <w:szCs w:val="22"/>
          <w:lang w:val="el-GR"/>
        </w:rPr>
        <w:t xml:space="preserve"> 16581 </w:t>
      </w:r>
      <w:r w:rsidR="0000393E" w:rsidRPr="00D07716">
        <w:rPr>
          <w:rFonts w:ascii="Tahoma" w:hAnsi="Tahoma" w:cs="Tahoma"/>
          <w:bCs/>
          <w:szCs w:val="22"/>
          <w:lang w:val="el-GR"/>
        </w:rPr>
        <w:t>του Εθνικού Σχεδίου Ανάκαμψης και Ανθεκτικότητας «Ελλάδα 2.0»</w:t>
      </w:r>
      <w:r w:rsidR="00B13B1E" w:rsidRPr="00D07716">
        <w:rPr>
          <w:rFonts w:ascii="Tahoma" w:hAnsi="Tahoma" w:cs="Tahoma"/>
          <w:bCs/>
          <w:szCs w:val="22"/>
          <w:lang w:val="el-GR"/>
        </w:rPr>
        <w:t>)</w:t>
      </w:r>
      <w:r w:rsidR="007B5525" w:rsidRPr="00D07716">
        <w:rPr>
          <w:rFonts w:ascii="Tahoma" w:hAnsi="Tahoma" w:cs="Tahoma"/>
          <w:bCs/>
          <w:szCs w:val="22"/>
          <w:lang w:val="el-GR"/>
        </w:rPr>
        <w:t xml:space="preserve"> </w:t>
      </w:r>
      <w:r w:rsidR="003C3E66" w:rsidRPr="00D07716">
        <w:rPr>
          <w:rFonts w:ascii="Tahoma" w:hAnsi="Tahoma" w:cs="Tahoma"/>
          <w:bCs/>
          <w:szCs w:val="22"/>
          <w:lang w:val="el-GR"/>
        </w:rPr>
        <w:t xml:space="preserve">στοχεύει </w:t>
      </w:r>
      <w:r w:rsidR="000B35DC" w:rsidRPr="00D07716">
        <w:rPr>
          <w:rFonts w:ascii="Tahoma" w:hAnsi="Tahoma" w:cs="Tahoma"/>
          <w:bCs/>
          <w:szCs w:val="22"/>
          <w:lang w:val="el-GR"/>
        </w:rPr>
        <w:t xml:space="preserve">στην ενισχυμένη εποπτεία των κεφαλαιαγορών μέσω του ψηφιακού μετασχηματισμού καθώς και στη μεταρρύθμιση των νόμων, των εσωτερικών διαδικασιών και της οργάνωσης της. </w:t>
      </w:r>
      <w:r w:rsidR="00B13B1E" w:rsidRPr="00D07716">
        <w:rPr>
          <w:rFonts w:ascii="Tahoma" w:hAnsi="Tahoma" w:cs="Tahoma"/>
          <w:bCs/>
          <w:szCs w:val="22"/>
          <w:lang w:val="el-GR"/>
        </w:rPr>
        <w:t>Επίσης αποσκοπεί στην α</w:t>
      </w:r>
      <w:r w:rsidR="000B35DC" w:rsidRPr="00D07716">
        <w:rPr>
          <w:rFonts w:ascii="Tahoma" w:hAnsi="Tahoma" w:cs="Tahoma"/>
          <w:bCs/>
          <w:szCs w:val="22"/>
          <w:lang w:val="el-GR"/>
        </w:rPr>
        <w:t>ναδιάρθρωση και ανάπτυξη της τρέχουσας υποδομής πληροφοριακών συστημάτων</w:t>
      </w:r>
      <w:r w:rsidR="00B13B1E" w:rsidRPr="00D07716">
        <w:rPr>
          <w:rFonts w:ascii="Tahoma" w:hAnsi="Tahoma" w:cs="Tahoma"/>
          <w:bCs/>
          <w:szCs w:val="22"/>
          <w:lang w:val="el-GR"/>
        </w:rPr>
        <w:t xml:space="preserve"> </w:t>
      </w:r>
      <w:r w:rsidR="000B35DC" w:rsidRPr="00D07716">
        <w:rPr>
          <w:rFonts w:ascii="Tahoma" w:hAnsi="Tahoma" w:cs="Tahoma"/>
          <w:bCs/>
          <w:szCs w:val="22"/>
          <w:lang w:val="el-GR"/>
        </w:rPr>
        <w:t xml:space="preserve">για την αποτελεσματική διαχείριση των δεδομένων που λαμβάνονται, αποθηκεύονται και υποβάλλονται προς επεξεργασία σε σχέση με τους συμμετέχοντες στην κεφαλαιαγορά και οι οποίοι βρίσκονται υπό την εποπτεία της.  </w:t>
      </w:r>
    </w:p>
    <w:p w14:paraId="10143CA1" w14:textId="77777777" w:rsidR="0043022D" w:rsidRPr="00D07716" w:rsidRDefault="0043022D" w:rsidP="008F0F7A">
      <w:pPr>
        <w:spacing w:after="60"/>
        <w:rPr>
          <w:rFonts w:ascii="Tahoma" w:hAnsi="Tahoma" w:cs="Tahoma"/>
          <w:bCs/>
          <w:szCs w:val="22"/>
          <w:lang w:val="el-GR"/>
        </w:rPr>
      </w:pPr>
      <w:r w:rsidRPr="00D07716">
        <w:rPr>
          <w:rFonts w:ascii="Tahoma" w:hAnsi="Tahoma" w:cs="Tahoma"/>
          <w:bCs/>
          <w:szCs w:val="22"/>
          <w:lang w:val="el-GR"/>
        </w:rPr>
        <w:t xml:space="preserve">Οι υφιστάμενες διαδικασίες και οι υποδομές δεν ανταποκρίνονται επαρκώς στις απαιτήσεις που επιβάλλονται από τις πρόσφατες εποπτικές τάσεις και τους νέους κανονισμούς, δεδομένων των περιορισμένων πόρων της ΕΚ τα τελευταία χρόνια. Από αυτή την άποψη, η Επιτροπή Κεφαλαιαγοράς έχει ανάγκη τόσο για ανασχεδιασμό επιχειρηματικών διαδικασιών όσο και ουσιαστική αναβάθμιση της υποδομής πληροφορικής της, με στόχο την ενίσχυση των εποπτικών της ικανοτήτων. Η Επιτροπή Κεφαλαιαγοράς σκοπεύει να βελτιώσει τις επιχειρησιακές της δυνατότητες, ιδίως σε σχέση με τη διαχείριση δεδομένων, και να προχωρήσει σε διαρθρωτικές αλλαγές. Αυτές οι αλλαγές θα επιτρέψουν στην Επιτροπή Κεφαλαιαγοράς να εξορθολογήσει τις διαδικασίες, να φέρει πιο κοντά τις διαφορετικές διευθύνσεις και να αξιοποιήσει την τεχνολογία και να υιοθετήσει προηγμένες τεχνολογικές λύσεις στη διαχείριση δεδομένων και την ανάλυση δεδομένων, επιτρέποντας της να ενισχύσει τον ρόλο της ως εποπτική αρχή της ελληνικής αγοράς.  </w:t>
      </w:r>
    </w:p>
    <w:p w14:paraId="7366A954" w14:textId="77777777" w:rsidR="00C74A06" w:rsidRPr="00D07716" w:rsidRDefault="00C74A06" w:rsidP="00C74A06">
      <w:pPr>
        <w:pStyle w:val="4"/>
        <w:tabs>
          <w:tab w:val="left" w:pos="1134"/>
        </w:tabs>
        <w:rPr>
          <w:rFonts w:ascii="Tahoma" w:eastAsia="Tahoma" w:hAnsi="Tahoma" w:cs="Tahoma"/>
          <w:szCs w:val="22"/>
          <w:lang w:val="el-GR"/>
        </w:rPr>
      </w:pPr>
      <w:bookmarkStart w:id="133" w:name="_Toc120716116"/>
      <w:r w:rsidRPr="00D07716">
        <w:rPr>
          <w:rFonts w:ascii="Tahoma" w:eastAsia="Tahoma" w:hAnsi="Tahoma" w:cs="Tahoma"/>
          <w:szCs w:val="22"/>
          <w:lang w:val="el-GR"/>
        </w:rPr>
        <w:lastRenderedPageBreak/>
        <w:t>1.3</w:t>
      </w:r>
      <w:r w:rsidRPr="00D07716">
        <w:rPr>
          <w:rFonts w:ascii="Tahoma" w:hAnsi="Tahoma" w:cs="Tahoma"/>
          <w:b w:val="0"/>
          <w:bCs w:val="0"/>
          <w:sz w:val="14"/>
          <w:szCs w:val="14"/>
          <w:lang w:val="el-GR"/>
        </w:rPr>
        <w:t xml:space="preserve"> </w:t>
      </w:r>
      <w:r w:rsidR="007B71C1" w:rsidRPr="00D07716">
        <w:rPr>
          <w:rFonts w:ascii="Tahoma" w:eastAsia="Tahoma" w:hAnsi="Tahoma" w:cs="Tahoma"/>
          <w:szCs w:val="22"/>
          <w:lang w:val="el-GR"/>
        </w:rPr>
        <w:t>ΕΘΝΙΚΟ ΣΧΕΔΙΟ ΑΝΑΚΑΜΨΗΣ ΚΑΙ ΑΝΘΕΚΤΙΚΟΤΗΤΑΣ «ΕΛΛΑΔΑ 2.0»</w:t>
      </w:r>
      <w:bookmarkEnd w:id="133"/>
    </w:p>
    <w:p w14:paraId="447AFF3D" w14:textId="77777777" w:rsidR="008F0F7A" w:rsidRPr="00D07716" w:rsidRDefault="00E1111B" w:rsidP="008F0F7A">
      <w:pPr>
        <w:spacing w:after="60"/>
        <w:rPr>
          <w:rFonts w:ascii="Tahoma" w:hAnsi="Tahoma" w:cs="Tahoma"/>
          <w:bCs/>
          <w:szCs w:val="22"/>
          <w:lang w:val="el-GR"/>
        </w:rPr>
      </w:pPr>
      <w:r w:rsidRPr="00D07716">
        <w:rPr>
          <w:rFonts w:ascii="Tahoma" w:hAnsi="Tahoma" w:cs="Tahoma"/>
          <w:bCs/>
          <w:szCs w:val="22"/>
          <w:lang w:val="el-GR"/>
        </w:rPr>
        <w:t xml:space="preserve">Το Εθνικό Σχέδιο Ανάκαμψης και Ανθεκτικότητας </w:t>
      </w:r>
      <w:r w:rsidR="00035BEC" w:rsidRPr="00D07716">
        <w:rPr>
          <w:rFonts w:ascii="Tahoma" w:hAnsi="Tahoma" w:cs="Tahoma"/>
          <w:bCs/>
          <w:szCs w:val="22"/>
          <w:lang w:val="el-GR"/>
        </w:rPr>
        <w:t>«</w:t>
      </w:r>
      <w:r w:rsidRPr="00D07716">
        <w:rPr>
          <w:rFonts w:ascii="Tahoma" w:hAnsi="Tahoma" w:cs="Tahoma"/>
          <w:bCs/>
          <w:szCs w:val="22"/>
          <w:lang w:val="el-GR"/>
        </w:rPr>
        <w:t>Ελλάδα 2.0</w:t>
      </w:r>
      <w:r w:rsidR="00035BEC" w:rsidRPr="00D07716">
        <w:rPr>
          <w:rFonts w:ascii="Tahoma" w:hAnsi="Tahoma" w:cs="Tahoma"/>
          <w:bCs/>
          <w:szCs w:val="22"/>
          <w:lang w:val="el-GR"/>
        </w:rPr>
        <w:t>» (ΕΣΑΑ)</w:t>
      </w:r>
      <w:r w:rsidRPr="00D07716">
        <w:rPr>
          <w:rFonts w:ascii="Tahoma" w:hAnsi="Tahoma" w:cs="Tahoma"/>
          <w:bCs/>
          <w:szCs w:val="22"/>
          <w:lang w:val="el-GR"/>
        </w:rPr>
        <w:t xml:space="preserve"> εγκρίθηκε στις 13 Ιουλίου 2021 από το Συμβούλιο Οικονομικών Δημοσιονομικών Θεμάτων της Ευρωπαϊκής Ένωσης (</w:t>
      </w:r>
      <w:proofErr w:type="spellStart"/>
      <w:r w:rsidRPr="00D07716">
        <w:rPr>
          <w:rFonts w:ascii="Tahoma" w:hAnsi="Tahoma" w:cs="Tahoma"/>
          <w:bCs/>
          <w:szCs w:val="22"/>
          <w:lang w:val="el-GR"/>
        </w:rPr>
        <w:t>Ecofin</w:t>
      </w:r>
      <w:proofErr w:type="spellEnd"/>
      <w:r w:rsidRPr="00D07716">
        <w:rPr>
          <w:rFonts w:ascii="Tahoma" w:hAnsi="Tahoma" w:cs="Tahoma"/>
          <w:bCs/>
          <w:szCs w:val="22"/>
          <w:lang w:val="el-GR"/>
        </w:rPr>
        <w:t xml:space="preserve">). Το </w:t>
      </w:r>
      <w:r w:rsidR="00035BEC" w:rsidRPr="00D07716">
        <w:rPr>
          <w:rFonts w:ascii="Tahoma" w:hAnsi="Tahoma" w:cs="Tahoma"/>
          <w:bCs/>
          <w:szCs w:val="22"/>
          <w:lang w:val="el-GR"/>
        </w:rPr>
        <w:t>ΕΣΑΑ</w:t>
      </w:r>
      <w:r w:rsidRPr="00D07716">
        <w:rPr>
          <w:rFonts w:ascii="Tahoma" w:hAnsi="Tahoma" w:cs="Tahoma"/>
          <w:bCs/>
          <w:szCs w:val="22"/>
          <w:lang w:val="el-GR"/>
        </w:rPr>
        <w:t xml:space="preserve"> περιλαμβάνει 106 επενδύσεις και 68 μεταρρυθμίσεις, κατανεμημένες σε 4 πυλώνες και συγκεντρώνει 31,16 δισ. ευρώ εκ των οποίων ευρωπαϊκοί πόροι 30,5 δισ. Ευρώ (18,43 δισ. ευρώ ενισχύσεις και 12,73 δισ. ευρώ δάνεια) για να κινητοποιήσει 60 δισ. ευρώ συνολικές επενδύσεις στη χώρα στα επόμενα πέντε χρόνια.</w:t>
      </w:r>
    </w:p>
    <w:p w14:paraId="3D9EAD96" w14:textId="77777777" w:rsidR="0073112B" w:rsidRPr="00D07716" w:rsidRDefault="00B80402" w:rsidP="008F0F7A">
      <w:pPr>
        <w:spacing w:after="60"/>
        <w:rPr>
          <w:rFonts w:ascii="Tahoma" w:hAnsi="Tahoma" w:cs="Tahoma"/>
          <w:bCs/>
          <w:szCs w:val="22"/>
          <w:lang w:val="el-GR"/>
        </w:rPr>
      </w:pPr>
      <w:r w:rsidRPr="00D07716">
        <w:rPr>
          <w:rFonts w:ascii="Tahoma" w:hAnsi="Tahoma" w:cs="Tahoma"/>
          <w:bCs/>
          <w:szCs w:val="22"/>
          <w:lang w:val="en-US"/>
        </w:rPr>
        <w:t>H</w:t>
      </w:r>
      <w:r w:rsidRPr="00D07716">
        <w:rPr>
          <w:rFonts w:ascii="Tahoma" w:hAnsi="Tahoma" w:cs="Tahoma"/>
          <w:bCs/>
          <w:szCs w:val="22"/>
          <w:lang w:val="el-GR"/>
        </w:rPr>
        <w:t xml:space="preserve"> συγκεκριμένη μεταρρύθμιση (Δράση 16581 </w:t>
      </w:r>
      <w:r w:rsidR="00AF44AA" w:rsidRPr="00D07716">
        <w:rPr>
          <w:rFonts w:ascii="Tahoma" w:hAnsi="Tahoma" w:cs="Tahoma"/>
          <w:bCs/>
          <w:szCs w:val="22"/>
          <w:lang w:val="el-GR"/>
        </w:rPr>
        <w:t>–</w:t>
      </w:r>
      <w:r w:rsidRPr="00D07716">
        <w:rPr>
          <w:rFonts w:ascii="Tahoma" w:hAnsi="Tahoma" w:cs="Tahoma"/>
          <w:bCs/>
          <w:szCs w:val="22"/>
          <w:lang w:val="el-GR"/>
        </w:rPr>
        <w:t xml:space="preserve"> </w:t>
      </w:r>
      <w:r w:rsidR="00AF44AA" w:rsidRPr="00D07716">
        <w:rPr>
          <w:rFonts w:ascii="Tahoma" w:hAnsi="Tahoma" w:cs="Tahoma"/>
          <w:bCs/>
          <w:szCs w:val="22"/>
          <w:lang w:val="el-GR"/>
        </w:rPr>
        <w:t xml:space="preserve">«Ενισχυμένη εποπτεία και αξιοπιστία της κεφαλαιαγοράς») υπάγεται στον Άξονα 4.4 </w:t>
      </w:r>
      <w:r w:rsidR="00035BEC" w:rsidRPr="00D07716">
        <w:rPr>
          <w:rFonts w:ascii="Tahoma" w:hAnsi="Tahoma" w:cs="Tahoma"/>
          <w:bCs/>
          <w:szCs w:val="22"/>
          <w:lang w:val="el-GR"/>
        </w:rPr>
        <w:t>–</w:t>
      </w:r>
      <w:r w:rsidR="00AF44AA" w:rsidRPr="00D07716">
        <w:rPr>
          <w:rFonts w:ascii="Tahoma" w:hAnsi="Tahoma" w:cs="Tahoma"/>
          <w:bCs/>
          <w:szCs w:val="22"/>
          <w:lang w:val="el-GR"/>
        </w:rPr>
        <w:t xml:space="preserve"> </w:t>
      </w:r>
      <w:r w:rsidR="00035BEC" w:rsidRPr="00D07716">
        <w:rPr>
          <w:rFonts w:ascii="Tahoma" w:hAnsi="Tahoma" w:cs="Tahoma"/>
          <w:bCs/>
          <w:szCs w:val="22"/>
          <w:lang w:val="el-GR"/>
        </w:rPr>
        <w:t xml:space="preserve">«Ενίσχυση του χρηματοπιστωτικού τομέα και των κεφαλαιαγορών» του ΕΣΑΑ. </w:t>
      </w:r>
      <w:r w:rsidR="00265169" w:rsidRPr="00D07716">
        <w:rPr>
          <w:rFonts w:ascii="Tahoma" w:hAnsi="Tahoma" w:cs="Tahoma"/>
          <w:bCs/>
          <w:szCs w:val="22"/>
          <w:lang w:val="el-GR"/>
        </w:rPr>
        <w:t xml:space="preserve">Ο συγκεκριμένος άξονας καλύπτει </w:t>
      </w:r>
      <w:r w:rsidR="00884E06" w:rsidRPr="00D07716">
        <w:rPr>
          <w:rFonts w:ascii="Tahoma" w:hAnsi="Tahoma" w:cs="Tahoma"/>
          <w:bCs/>
          <w:szCs w:val="22"/>
          <w:lang w:val="el-GR"/>
        </w:rPr>
        <w:t>δύο γενικότερους τομείς</w:t>
      </w:r>
      <w:r w:rsidR="00D3267B" w:rsidRPr="00D07716">
        <w:rPr>
          <w:rFonts w:ascii="Tahoma" w:hAnsi="Tahoma" w:cs="Tahoma"/>
          <w:bCs/>
          <w:szCs w:val="22"/>
          <w:lang w:val="el-GR"/>
        </w:rPr>
        <w:t>.</w:t>
      </w:r>
    </w:p>
    <w:p w14:paraId="0B7638F3" w14:textId="77777777" w:rsidR="002A7FEF" w:rsidRPr="00D07716" w:rsidRDefault="00D3267B" w:rsidP="002A7FEF">
      <w:pPr>
        <w:spacing w:after="60"/>
        <w:rPr>
          <w:rFonts w:ascii="Tahoma" w:hAnsi="Tahoma" w:cs="Tahoma"/>
          <w:bCs/>
          <w:szCs w:val="22"/>
          <w:lang w:val="el-GR"/>
        </w:rPr>
      </w:pPr>
      <w:r w:rsidRPr="00D07716">
        <w:rPr>
          <w:rFonts w:ascii="Tahoma" w:hAnsi="Tahoma" w:cs="Tahoma"/>
          <w:bCs/>
          <w:szCs w:val="22"/>
          <w:lang w:val="el-GR"/>
        </w:rPr>
        <w:t xml:space="preserve">Ο πρώτος τομέας σχετίζεται με </w:t>
      </w:r>
      <w:r w:rsidR="002A7FEF" w:rsidRPr="00D07716">
        <w:rPr>
          <w:rFonts w:ascii="Tahoma" w:hAnsi="Tahoma" w:cs="Tahoma"/>
          <w:bCs/>
          <w:szCs w:val="22"/>
          <w:lang w:val="el-GR"/>
        </w:rPr>
        <w:t xml:space="preserve">ολοκληρωμένες παρεμβάσεις για την αντιμετώπιση του ιδιωτικού χρέους. Η ψήφιση του ενιαίου πλαισίου φερεγγυότητας, μια κύρια μεταρρύθμιση, ακολουθείται από τις απαιτούμενες επιπρόσθετες εκτελεστικές πράξεις. Επιπλέον, η ανάπτυξη Μητρώου Παρακολούθησης του Ιδιωτικού Χρέους, της Υπηρεσίας Πιστοληπτικής Αξιολόγησης, του Κεντρικού Μητρώου Πιστώσεων και του Παρατηρητηρίου Ρευστότητας θα χρησιμεύσουν στην κάλυψη μερικών από τα υπάρχοντα πληροφοριακά κενά τα οποία εμποδίζουν σήμερα την επιτυχή ροή πιστώσεων και την παρακολούθηση κινδύνων. Ταυτόχρονα, η υλοποίηση της στρατηγικής της παρακολούθησης του ιδιωτικού χρέους θα διασφαλίσει, μέσα από μια σειρά </w:t>
      </w:r>
      <w:proofErr w:type="spellStart"/>
      <w:r w:rsidR="002A7FEF" w:rsidRPr="00D07716">
        <w:rPr>
          <w:rFonts w:ascii="Tahoma" w:hAnsi="Tahoma" w:cs="Tahoma"/>
          <w:bCs/>
          <w:szCs w:val="22"/>
          <w:lang w:val="el-GR"/>
        </w:rPr>
        <w:t>στοχευμένων</w:t>
      </w:r>
      <w:proofErr w:type="spellEnd"/>
      <w:r w:rsidR="002A7FEF" w:rsidRPr="00D07716">
        <w:rPr>
          <w:rFonts w:ascii="Tahoma" w:hAnsi="Tahoma" w:cs="Tahoma"/>
          <w:bCs/>
          <w:szCs w:val="22"/>
          <w:lang w:val="el-GR"/>
        </w:rPr>
        <w:t xml:space="preserve"> δράσεων, μεταξύ άλλων: την άρση της ασύμμετρης πληροφόρησης αναφορικά με το ιδιωτικό χρέος, την προστασία ευάλωτων ομάδων ιδιωτών και επιχειρήσεων, την επιτάχυνση των εκκαθαρίσεων μη βιώσιμων επιχειρήσεων ή ιδιωτών που οδεύουν προς πτώχευση αλλά και τη δημιουργία ενός συστήματος που θα επιτρέπει την παρακολούθηση και την ομαλή και έγκαιρη διευθέτηση ζητημάτων ιδιωτικού χρέους στο χρηματοπιστωτικό σύστημα. </w:t>
      </w:r>
    </w:p>
    <w:p w14:paraId="51737381" w14:textId="77777777" w:rsidR="008F0F7A" w:rsidRPr="00D07716" w:rsidRDefault="005A287A" w:rsidP="008F0F7A">
      <w:pPr>
        <w:spacing w:after="60"/>
        <w:rPr>
          <w:rFonts w:ascii="Tahoma" w:hAnsi="Tahoma" w:cs="Tahoma"/>
          <w:bCs/>
          <w:szCs w:val="22"/>
          <w:lang w:val="el-GR"/>
        </w:rPr>
      </w:pPr>
      <w:r w:rsidRPr="00D07716">
        <w:rPr>
          <w:rFonts w:ascii="Tahoma" w:hAnsi="Tahoma" w:cs="Tahoma"/>
          <w:bCs/>
          <w:szCs w:val="22"/>
          <w:lang w:val="el-GR"/>
        </w:rPr>
        <w:t>Ο δεύτερος τομέας</w:t>
      </w:r>
      <w:r w:rsidR="00247B3E" w:rsidRPr="00D07716">
        <w:rPr>
          <w:rFonts w:ascii="Tahoma" w:hAnsi="Tahoma" w:cs="Tahoma"/>
          <w:bCs/>
          <w:szCs w:val="22"/>
          <w:lang w:val="el-GR"/>
        </w:rPr>
        <w:t xml:space="preserve"> είναι η ανάγκη περαιτέρω ανάπτυξης των κεφαλαιαγορών στην Ελλάδα</w:t>
      </w:r>
      <w:r w:rsidR="002A7FEF" w:rsidRPr="00D07716">
        <w:rPr>
          <w:rFonts w:ascii="Tahoma" w:hAnsi="Tahoma" w:cs="Tahoma"/>
          <w:bCs/>
          <w:szCs w:val="22"/>
          <w:lang w:val="el-GR"/>
        </w:rPr>
        <w:t xml:space="preserve"> μέσω του δραστικού ψηφιακού εκσυγχρονισμού τους. Αυτό θα επιτευχθεί μέσω της κωδικοποίησης του πλαισίου της κεφαλαιαγοράς και της αναθεώρησης των σχετικών νόμων και διατάξεων, καθώς και μέσω της δημιουργίας/ ανανέωσης των πληροφοριακών συστημάτων της. </w:t>
      </w:r>
    </w:p>
    <w:p w14:paraId="552302AA" w14:textId="77777777" w:rsidR="00192620" w:rsidRPr="00D07716" w:rsidRDefault="006B045D" w:rsidP="00E74C3F">
      <w:pPr>
        <w:spacing w:after="60"/>
        <w:rPr>
          <w:rFonts w:ascii="Tahoma" w:hAnsi="Tahoma" w:cs="Tahoma"/>
          <w:bCs/>
          <w:szCs w:val="22"/>
          <w:lang w:val="el-GR"/>
        </w:rPr>
      </w:pPr>
      <w:r w:rsidRPr="00D07716">
        <w:rPr>
          <w:rFonts w:ascii="Tahoma" w:hAnsi="Tahoma" w:cs="Tahoma"/>
          <w:bCs/>
          <w:szCs w:val="22"/>
          <w:lang w:val="el-GR"/>
        </w:rPr>
        <w:t xml:space="preserve">Ο Άξονας 4.4 στοχεύει μέσα από ολοκληρωμένες παρεμβάσεις να ενισχύσει την ικανότητα του χρηματοπιστωτικού συστήματος να υποστηρίξει την ανάπτυξη της οικονομίας, μέσω της χρηματοδότησης επιχειρήσεων και ιδιωτών για να αναπτύξουν νέες δραστηριότητες. Αυτή η κατεύθυνση συνδέεται άμεσα τόσο με τις συγκεκριμένες συστάσεις της Επιτροπής για την χώρα για τα έτη 2019-2021, οι οποίες δίνουν έμφαση στην δημιουργία ενός σαφώς οριοθετημένου πλαισίου για την διαχείριση του ιδιωτικού χρέους αλλά και για την αντιμετώπιση των αδυναμιών της Ελληνικής κεφαλαιαγοράς. Ταυτόχρονα, συντάσσεται με την έκθεση της Επιτροπής </w:t>
      </w:r>
      <w:proofErr w:type="spellStart"/>
      <w:r w:rsidRPr="00D07716">
        <w:rPr>
          <w:rFonts w:ascii="Tahoma" w:hAnsi="Tahoma" w:cs="Tahoma"/>
          <w:bCs/>
          <w:szCs w:val="22"/>
          <w:lang w:val="el-GR"/>
        </w:rPr>
        <w:t>Πισσαρίδη</w:t>
      </w:r>
      <w:proofErr w:type="spellEnd"/>
      <w:r w:rsidRPr="00D07716">
        <w:rPr>
          <w:rFonts w:ascii="Tahoma" w:hAnsi="Tahoma" w:cs="Tahoma"/>
          <w:bCs/>
          <w:szCs w:val="22"/>
          <w:lang w:val="el-GR"/>
        </w:rPr>
        <w:t xml:space="preserve"> και στοχεύει στην αντιμετώπιση των μη εξυπηρετούμενων ανοιγμάτων (</w:t>
      </w:r>
      <w:proofErr w:type="spellStart"/>
      <w:r w:rsidRPr="00D07716">
        <w:rPr>
          <w:rFonts w:ascii="Tahoma" w:hAnsi="Tahoma" w:cs="Tahoma"/>
          <w:bCs/>
          <w:szCs w:val="22"/>
          <w:lang w:val="el-GR"/>
        </w:rPr>
        <w:t>NPΕs</w:t>
      </w:r>
      <w:proofErr w:type="spellEnd"/>
      <w:r w:rsidRPr="00D07716">
        <w:rPr>
          <w:rFonts w:ascii="Tahoma" w:hAnsi="Tahoma" w:cs="Tahoma"/>
          <w:bCs/>
          <w:szCs w:val="22"/>
          <w:lang w:val="el-GR"/>
        </w:rPr>
        <w:t>) και των μη εξυπηρετούμενων δανείων (</w:t>
      </w:r>
      <w:proofErr w:type="spellStart"/>
      <w:r w:rsidRPr="00D07716">
        <w:rPr>
          <w:rFonts w:ascii="Tahoma" w:hAnsi="Tahoma" w:cs="Tahoma"/>
          <w:bCs/>
          <w:szCs w:val="22"/>
          <w:lang w:val="el-GR"/>
        </w:rPr>
        <w:t>NPLs</w:t>
      </w:r>
      <w:proofErr w:type="spellEnd"/>
      <w:r w:rsidRPr="00D07716">
        <w:rPr>
          <w:rFonts w:ascii="Tahoma" w:hAnsi="Tahoma" w:cs="Tahoma"/>
          <w:bCs/>
          <w:szCs w:val="22"/>
          <w:lang w:val="el-GR"/>
        </w:rPr>
        <w:t xml:space="preserve">) και ταυτόχρονα της χαμηλής ποιότητας και ποσότητας της απαραίτητης πληροφορίας όσον αφορά τα πιστοληπτικά προφίλ επιχειρήσεων και ιδιωτών στην αγορά. Μέσω ενός συνεκτικού συνόλου μεταρρυθμίσεων και επενδύσεων, ο πρωταρχικός στόχος του παρόντος Άξονα είναι η αντιμετώπιση του ιδιωτικού χρέους και η ενίσχυση των κεφαλαιαγορών. Οι διαρθρωτικές αλλαγές σε αυτούς τους δύο τομείς όχι μόνο ενισχύουν την ανάπτυξη αλλά επίσης αυξάνουν την οικονομική ανθεκτικότητα της Ελλάδας στην περίπτωση μελλοντικών σοκ. Η κοινωνική συνοχή διασφαλίζεται μέσω ενός συνόλου πολιτικών, οι οποίες αποσκοπούν στο να ωφελήσουν τους πιο ευάλωτους, όπως για παράδειγμα η “δεύτερη ευκαιρία” που δίνεται στο νέο πλαίσιο φερεγγυότητας ή το σύστημα </w:t>
      </w:r>
      <w:proofErr w:type="spellStart"/>
      <w:r w:rsidRPr="00D07716">
        <w:rPr>
          <w:rFonts w:ascii="Tahoma" w:hAnsi="Tahoma" w:cs="Tahoma"/>
          <w:bCs/>
          <w:szCs w:val="22"/>
          <w:lang w:val="el-GR"/>
        </w:rPr>
        <w:t>μικροπιστώσεων</w:t>
      </w:r>
      <w:proofErr w:type="spellEnd"/>
      <w:r w:rsidRPr="00D07716">
        <w:rPr>
          <w:rFonts w:ascii="Tahoma" w:hAnsi="Tahoma" w:cs="Tahoma"/>
          <w:bCs/>
          <w:szCs w:val="22"/>
          <w:lang w:val="el-GR"/>
        </w:rPr>
        <w:t>.</w:t>
      </w:r>
    </w:p>
    <w:p w14:paraId="3B2A15B1" w14:textId="77777777" w:rsidR="007C618E" w:rsidRPr="00D07716" w:rsidRDefault="007C618E" w:rsidP="00E74C3F">
      <w:pPr>
        <w:spacing w:after="60"/>
        <w:rPr>
          <w:rFonts w:ascii="Tahoma" w:hAnsi="Tahoma" w:cs="Tahoma"/>
          <w:bCs/>
          <w:szCs w:val="22"/>
          <w:lang w:val="el-GR"/>
        </w:rPr>
      </w:pPr>
    </w:p>
    <w:p w14:paraId="588EEA49" w14:textId="77777777" w:rsidR="71D48C66" w:rsidRPr="00D07716" w:rsidRDefault="00824845" w:rsidP="00667B3D">
      <w:pPr>
        <w:pStyle w:val="4"/>
        <w:tabs>
          <w:tab w:val="left" w:pos="1134"/>
        </w:tabs>
        <w:rPr>
          <w:rFonts w:ascii="Tahoma" w:hAnsi="Tahoma" w:cs="Tahoma"/>
          <w:b w:val="0"/>
          <w:bCs w:val="0"/>
          <w:lang w:val="el-GR"/>
        </w:rPr>
      </w:pPr>
      <w:bookmarkStart w:id="134" w:name="_Toc120716117"/>
      <w:r w:rsidRPr="00D07716">
        <w:rPr>
          <w:rFonts w:ascii="Tahoma" w:hAnsi="Tahoma" w:cs="Tahoma"/>
          <w:lang w:val="el-GR"/>
        </w:rPr>
        <w:t>1.</w:t>
      </w:r>
      <w:r w:rsidR="007B71C1" w:rsidRPr="00D07716">
        <w:rPr>
          <w:rFonts w:ascii="Tahoma" w:hAnsi="Tahoma" w:cs="Tahoma"/>
          <w:lang w:val="el-GR"/>
        </w:rPr>
        <w:t>4</w:t>
      </w:r>
      <w:r w:rsidRPr="00D07716">
        <w:rPr>
          <w:rFonts w:ascii="Tahoma" w:hAnsi="Tahoma" w:cs="Tahoma"/>
          <w:lang w:val="el-GR"/>
        </w:rPr>
        <w:t xml:space="preserve"> ΑΝΤΙΚΕΙΜΕΝΟ ΤΗΣ ΣΥΜΒΑΣΗΣ</w:t>
      </w:r>
      <w:bookmarkEnd w:id="134"/>
    </w:p>
    <w:p w14:paraId="7DBEDB31" w14:textId="561ABBFC" w:rsidR="004D213B" w:rsidRPr="00D07716" w:rsidRDefault="004D213B" w:rsidP="005936BF">
      <w:pPr>
        <w:rPr>
          <w:rFonts w:ascii="Tahoma" w:hAnsi="Tahoma" w:cs="Tahoma"/>
          <w:lang w:val="el-GR"/>
        </w:rPr>
      </w:pPr>
      <w:r w:rsidRPr="00D07716">
        <w:rPr>
          <w:rFonts w:ascii="Tahoma" w:hAnsi="Tahoma" w:cs="Tahoma"/>
          <w:lang w:val="el-GR"/>
        </w:rPr>
        <w:t xml:space="preserve">Το αντικείμενο του Έργου συνίσταται στην παροχή εξειδικευμένων συμβουλευτικών υπηρεσιών τεχνικής και επιχειρησιακής υποστήριξης προς </w:t>
      </w:r>
      <w:r w:rsidR="0020035D" w:rsidRPr="00D07716">
        <w:rPr>
          <w:rFonts w:ascii="Tahoma" w:hAnsi="Tahoma" w:cs="Tahoma"/>
          <w:lang w:val="el-GR"/>
        </w:rPr>
        <w:t>την Επιτροπή Κεφαλαιαγοράς</w:t>
      </w:r>
      <w:r w:rsidRPr="00D07716">
        <w:rPr>
          <w:rFonts w:ascii="Tahoma" w:hAnsi="Tahoma" w:cs="Tahoma"/>
          <w:lang w:val="el-GR"/>
        </w:rPr>
        <w:t xml:space="preserve"> για την ωρίμανση, την παρακολούθηση, διαχείριση, υλοποίηση και ολοκλήρωση των Υποέργων της Δράσης </w:t>
      </w:r>
      <w:r w:rsidR="005117F5" w:rsidRPr="00D07716">
        <w:rPr>
          <w:rFonts w:ascii="Tahoma" w:hAnsi="Tahoma" w:cs="Tahoma"/>
          <w:lang w:val="el-GR"/>
        </w:rPr>
        <w:t>«Ανάπτυξη της</w:t>
      </w:r>
      <w:r w:rsidR="00CA78ED" w:rsidRPr="00D07716">
        <w:rPr>
          <w:rFonts w:ascii="Tahoma" w:hAnsi="Tahoma" w:cs="Tahoma"/>
          <w:lang w:val="el-GR"/>
        </w:rPr>
        <w:t xml:space="preserve"> </w:t>
      </w:r>
      <w:r w:rsidR="005117F5" w:rsidRPr="00D07716">
        <w:rPr>
          <w:rFonts w:ascii="Tahoma" w:hAnsi="Tahoma" w:cs="Tahoma"/>
          <w:lang w:val="el-GR"/>
        </w:rPr>
        <w:t>Κ</w:t>
      </w:r>
      <w:r w:rsidR="00CA78ED" w:rsidRPr="00D07716">
        <w:rPr>
          <w:rFonts w:ascii="Tahoma" w:hAnsi="Tahoma" w:cs="Tahoma"/>
          <w:lang w:val="el-GR"/>
        </w:rPr>
        <w:t xml:space="preserve">εφαλαιαγοράς» </w:t>
      </w:r>
      <w:r w:rsidRPr="00D07716">
        <w:rPr>
          <w:rFonts w:ascii="Tahoma" w:hAnsi="Tahoma" w:cs="Tahoma"/>
          <w:lang w:val="el-GR"/>
        </w:rPr>
        <w:t>με ID</w:t>
      </w:r>
      <w:r w:rsidR="005117F5" w:rsidRPr="00D07716">
        <w:rPr>
          <w:rFonts w:ascii="Tahoma" w:hAnsi="Tahoma" w:cs="Tahoma"/>
          <w:lang w:val="el-GR"/>
        </w:rPr>
        <w:t>:</w:t>
      </w:r>
      <w:r w:rsidRPr="00D07716">
        <w:rPr>
          <w:rFonts w:ascii="Tahoma" w:hAnsi="Tahoma" w:cs="Tahoma"/>
          <w:lang w:val="el-GR"/>
        </w:rPr>
        <w:t xml:space="preserve"> 16</w:t>
      </w:r>
      <w:r w:rsidR="00CA78ED" w:rsidRPr="00D07716">
        <w:rPr>
          <w:rFonts w:ascii="Tahoma" w:hAnsi="Tahoma" w:cs="Tahoma"/>
          <w:lang w:val="el-GR"/>
        </w:rPr>
        <w:t>581</w:t>
      </w:r>
      <w:r w:rsidRPr="00D07716">
        <w:rPr>
          <w:rFonts w:ascii="Tahoma" w:hAnsi="Tahoma" w:cs="Tahoma"/>
          <w:lang w:val="el-GR"/>
        </w:rPr>
        <w:t xml:space="preserve"> που εντάχθηκε στο Ταμείο Ανάκαμψης και Ανθεκτικότητας (ΤΑΑ).</w:t>
      </w:r>
    </w:p>
    <w:p w14:paraId="1DEBDD7D" w14:textId="716F8977" w:rsidR="00502950" w:rsidRPr="00D07716" w:rsidRDefault="00502950" w:rsidP="005936BF">
      <w:pPr>
        <w:rPr>
          <w:rFonts w:ascii="Tahoma" w:hAnsi="Tahoma" w:cs="Tahoma"/>
          <w:lang w:val="el-GR"/>
        </w:rPr>
      </w:pPr>
      <w:r w:rsidRPr="00D07716">
        <w:rPr>
          <w:rFonts w:ascii="Tahoma" w:hAnsi="Tahoma" w:cs="Tahoma"/>
          <w:lang w:val="el-GR"/>
        </w:rPr>
        <w:lastRenderedPageBreak/>
        <w:t xml:space="preserve">Τα </w:t>
      </w:r>
      <w:proofErr w:type="spellStart"/>
      <w:r w:rsidRPr="00D07716">
        <w:rPr>
          <w:rFonts w:ascii="Tahoma" w:hAnsi="Tahoma" w:cs="Tahoma"/>
          <w:lang w:val="el-GR"/>
        </w:rPr>
        <w:t>Υποέργα</w:t>
      </w:r>
      <w:proofErr w:type="spellEnd"/>
      <w:r w:rsidRPr="00D07716">
        <w:rPr>
          <w:rFonts w:ascii="Tahoma" w:hAnsi="Tahoma" w:cs="Tahoma"/>
          <w:lang w:val="el-GR"/>
        </w:rPr>
        <w:t xml:space="preserve"> της συγκεκριμένης Δράσης του Ε</w:t>
      </w:r>
      <w:r w:rsidR="005117F5" w:rsidRPr="00D07716">
        <w:rPr>
          <w:rFonts w:ascii="Tahoma" w:hAnsi="Tahoma" w:cs="Tahoma"/>
          <w:lang w:val="el-GR"/>
        </w:rPr>
        <w:t xml:space="preserve">θνικού </w:t>
      </w:r>
      <w:r w:rsidRPr="00D07716">
        <w:rPr>
          <w:rFonts w:ascii="Tahoma" w:hAnsi="Tahoma" w:cs="Tahoma"/>
          <w:lang w:val="el-GR"/>
        </w:rPr>
        <w:t>Σ</w:t>
      </w:r>
      <w:r w:rsidR="005117F5" w:rsidRPr="00D07716">
        <w:rPr>
          <w:rFonts w:ascii="Tahoma" w:hAnsi="Tahoma" w:cs="Tahoma"/>
          <w:lang w:val="el-GR"/>
        </w:rPr>
        <w:t xml:space="preserve">χεδίου Ανάπτυξης και </w:t>
      </w:r>
      <w:r w:rsidRPr="00D07716">
        <w:rPr>
          <w:rFonts w:ascii="Tahoma" w:hAnsi="Tahoma" w:cs="Tahoma"/>
          <w:lang w:val="el-GR"/>
        </w:rPr>
        <w:t>Α</w:t>
      </w:r>
      <w:r w:rsidR="005117F5" w:rsidRPr="00D07716">
        <w:rPr>
          <w:rFonts w:ascii="Tahoma" w:hAnsi="Tahoma" w:cs="Tahoma"/>
          <w:lang w:val="el-GR"/>
        </w:rPr>
        <w:t>νθεκτικότητας (ΕΣΑΑ)</w:t>
      </w:r>
      <w:r w:rsidRPr="00D07716">
        <w:rPr>
          <w:rFonts w:ascii="Tahoma" w:hAnsi="Tahoma" w:cs="Tahoma"/>
          <w:lang w:val="el-GR"/>
        </w:rPr>
        <w:t xml:space="preserve">, είναι τα ακόλουθα: </w:t>
      </w:r>
    </w:p>
    <w:p w14:paraId="7C9CD375" w14:textId="77777777" w:rsidR="008D5F93" w:rsidRPr="00D07716" w:rsidRDefault="008D5F93" w:rsidP="008D5F93">
      <w:pPr>
        <w:rPr>
          <w:rFonts w:ascii="Tahoma" w:hAnsi="Tahoma" w:cs="Tahoma"/>
          <w:i/>
          <w:iCs/>
          <w:lang w:val="el-GR"/>
        </w:rPr>
      </w:pPr>
      <w:r w:rsidRPr="00D07716">
        <w:rPr>
          <w:rFonts w:ascii="Tahoma" w:hAnsi="Tahoma" w:cs="Tahoma"/>
          <w:i/>
          <w:iCs/>
          <w:lang w:val="el-GR"/>
        </w:rPr>
        <w:t xml:space="preserve">1. Εισαγωγή Συστήματος Εποπτείας της Αγοράς </w:t>
      </w:r>
    </w:p>
    <w:p w14:paraId="2769218C" w14:textId="77777777" w:rsidR="008D5F93" w:rsidRPr="00D07716" w:rsidRDefault="008D5F93" w:rsidP="008D5F93">
      <w:pPr>
        <w:rPr>
          <w:rFonts w:ascii="Tahoma" w:hAnsi="Tahoma" w:cs="Tahoma"/>
          <w:lang w:val="el-GR"/>
        </w:rPr>
      </w:pPr>
      <w:r w:rsidRPr="00D07716">
        <w:rPr>
          <w:rFonts w:ascii="Tahoma" w:hAnsi="Tahoma" w:cs="Tahoma"/>
          <w:lang w:val="el-GR"/>
        </w:rPr>
        <w:t xml:space="preserve">Εισαγωγή συστήματος επιτήρησης και παρακολούθησης συναλλαγών σύμφωνα με τις απαιτήσεις που έχει θεσπίσει η Διεύθυνση Εποπτείας Αγορών της Επιτροπής Κεφαλαιαγοράς. Η εισαγωγή του παραπάνω συστήματος θα βελτιώσει σημαντικά την υπάρχουσα υποδομή της Επιτροπής Κεφαλαιαγοράς, όσον αφορά την παρακολούθηση και τον έλεγχο των συναλλαγών, επιτρέποντας την αποτελεσματική λειτουργία των ελεγκτικών και εποπτικών υπηρεσιών της. Η υιοθέτηση μεθόδων παρακολούθησης συναλλαγών μέσω συστημάτων παρακολούθησης κινδύνου οδηγεί επίσης σε μια πιο σύγχρονη μορφή εποπτείας. Τα παραπάνω, σε συνδυασμό με τη μείωση του όγκου εργασίας των ελεγκτών που προκύπτει από χρονοβόρες διαδικασίες ανάλυσης, θα οδηγήσουν στην απελευθέρωση παραγωγικού δυναμικού για την ποιοτική αναβάθμιση των ελεγκτικών και εποπτικών διαδικασιών της Επιτροπής Κεφαλαιαγοράς. </w:t>
      </w:r>
    </w:p>
    <w:p w14:paraId="0738BD06" w14:textId="77777777" w:rsidR="008D5F93" w:rsidRPr="00D07716" w:rsidRDefault="008D5F93" w:rsidP="008D5F93">
      <w:pPr>
        <w:rPr>
          <w:rFonts w:ascii="Tahoma" w:hAnsi="Tahoma" w:cs="Tahoma"/>
          <w:lang w:val="el-GR"/>
        </w:rPr>
      </w:pPr>
      <w:r w:rsidRPr="00D07716">
        <w:rPr>
          <w:rFonts w:ascii="Tahoma" w:hAnsi="Tahoma" w:cs="Tahoma"/>
          <w:lang w:val="el-GR"/>
        </w:rPr>
        <w:t>Στόχος της Εποπτείας Αγοράς είναι η ανάπτυξη ή η απόκτηση συστήματος παρακολούθησης και ελέγχου συναλλαγών, λήψης και επεξεργασίας εποπτικών πληροφοριών. Αφορά την ανάπτυξη ή/και την απόκτηση υποδομής πληροφορικής και εφαρμογών για τη συστηματική λήψη, αποθήκευση, ανάκτηση και διαχείριση συναλλαγών σε χρηματιστηριακά δεδομένα και βοηθητικές πληροφορίες για την παραγωγή και διαχείριση ειδοποιήσεων και εποπτικών αναφορών. Βασικό ζήτημα σε αυτό το πλαίσιο είναι η πλήρης και σωστή ενσωμάτωση δεδομένων συναλλαγών και προσωπικών δεδομένων συναλλασσόμενων, φυσικών και νομικών προσώπων, σε ένα ενιαίο σύστημα αποθήκευσης βάσεων δεδομένων, το οποίο, εκτός από την ταχεία ανάλυση δεδομένων, θα επιτρέπει την εγκατάσταση ανεξάρτητων εφαρμογών παρακολούθησης και λειτουργιών για παρακολούθηση και έλεγχο παράνομων συναλλακτικών συμπεριφορών. Κατά συνέπεια, το σύστημα θα περιλαμβάνει εφαρμογή(</w:t>
      </w:r>
      <w:proofErr w:type="spellStart"/>
      <w:r w:rsidRPr="00D07716">
        <w:rPr>
          <w:rFonts w:ascii="Tahoma" w:hAnsi="Tahoma" w:cs="Tahoma"/>
          <w:lang w:val="el-GR"/>
        </w:rPr>
        <w:t>ές</w:t>
      </w:r>
      <w:proofErr w:type="spellEnd"/>
      <w:r w:rsidRPr="00D07716">
        <w:rPr>
          <w:rFonts w:ascii="Tahoma" w:hAnsi="Tahoma" w:cs="Tahoma"/>
          <w:lang w:val="el-GR"/>
        </w:rPr>
        <w:t>) για την παραγωγή αποδεικτικών στοιχείων μη φυσιολογικής συναλλακτικής συμπεριφοράς, καθώς και παράνομης συναλλακτικής συμπεριφοράς. Επίσης, στο πλαίσιο της παραπάνω εφαρμογής(</w:t>
      </w:r>
      <w:proofErr w:type="spellStart"/>
      <w:r w:rsidRPr="00D07716">
        <w:rPr>
          <w:rFonts w:ascii="Tahoma" w:hAnsi="Tahoma" w:cs="Tahoma"/>
          <w:lang w:val="el-GR"/>
        </w:rPr>
        <w:t>ών</w:t>
      </w:r>
      <w:proofErr w:type="spellEnd"/>
      <w:r w:rsidRPr="00D07716">
        <w:rPr>
          <w:rFonts w:ascii="Tahoma" w:hAnsi="Tahoma" w:cs="Tahoma"/>
          <w:lang w:val="el-GR"/>
        </w:rPr>
        <w:t>) θα ενταχθεί η ανάπτυξη της απαραίτητης υποδομής πληροφοριακών συστημάτων για τη δημιουργία κανόνων ελέγχου για τον εντοπισμό εξειδικευμένων περιπτώσεων ύποπτης συναλλακτικής συμπεριφοράς. Οι παραπάνω εφαρμογή(</w:t>
      </w:r>
      <w:proofErr w:type="spellStart"/>
      <w:r w:rsidRPr="00D07716">
        <w:rPr>
          <w:rFonts w:ascii="Tahoma" w:hAnsi="Tahoma" w:cs="Tahoma"/>
          <w:lang w:val="el-GR"/>
        </w:rPr>
        <w:t>ές</w:t>
      </w:r>
      <w:proofErr w:type="spellEnd"/>
      <w:r w:rsidRPr="00D07716">
        <w:rPr>
          <w:rFonts w:ascii="Tahoma" w:hAnsi="Tahoma" w:cs="Tahoma"/>
          <w:lang w:val="el-GR"/>
        </w:rPr>
        <w:t xml:space="preserve">) θα βασίζονται στη χρήση προσαρμοσμένων μεθόδων προηγμένης συνδυαστικής ανάλυσης και διασταύρωσης του βιβλίου πληροφοριών και του βιβλίου συναλλαγών για τον εντοπισμό και την καταστολή πρακτικών κατάχρησης της αγοράς (χειραγώγηση τιμών). Συγκεκριμένα, θα βασίζονται στην ανάπτυξη, διαμόρφωση και επεξεργασία πληροφοριών που σχετίζονται με τις συναλλακτικές συνήθειες και τη συμπεριφορά (προφίλ) των συμμετεχόντων στην αγορά. Με αυτόν τον τρόπο, οι ύποπτες συναλλαγές θα εντοπίζονται όχι μόνο από την υπολογιστικά επώδυνη σάρωση όλων των συναλλαγών, αλλά και από έμμεσους τρόπους μέτρησης του κινδύνου (μέτρα κινδύνου) που διαμορφώνονται με βάση τις αποκλίσεις μεταξύ των συναλλαγών και των συναλλακτικών συνηθειών (προφίλ) των συμμετεχόντων στην αγορά. Τέλος, θα είναι δυνατή η διασύνδεση του συστήματος με πηγές πληροφοριών και ειδοποιήσεων/ανακοινώσεων για τη λειτουργία ανεξάρτητων εφαρμογών, για τον εντοπισμό περιπτώσεων κατάχρησης εμπιστευτικών πληροφοριών. Όπου ενδείκνυται, θα χρησιμοποιηθούν τεχνικές μηχανικής μάθησης (ML) και τεχνητής νοημοσύνης (AI) για τη βελτίωση αυτής της λειτουργικότητας. Η ανάπτυξη των παραπάνω συστημάτων θα βελτιώσει ουσιαστικά την υπάρχουσα υποδομή παρακολούθησης και ελέγχου των συναλλαγών.  </w:t>
      </w:r>
    </w:p>
    <w:p w14:paraId="26B83565" w14:textId="77777777" w:rsidR="008D5F93" w:rsidRPr="00D07716" w:rsidRDefault="008D5F93" w:rsidP="008D5F93">
      <w:pPr>
        <w:rPr>
          <w:rFonts w:ascii="Tahoma" w:hAnsi="Tahoma" w:cs="Tahoma"/>
          <w:lang w:val="el-GR"/>
        </w:rPr>
      </w:pPr>
      <w:r w:rsidRPr="00D07716">
        <w:rPr>
          <w:rFonts w:ascii="Tahoma" w:hAnsi="Tahoma" w:cs="Tahoma"/>
          <w:lang w:val="el-GR"/>
        </w:rPr>
        <w:t>Η υιοθέτηση μεθόδων παρακολούθησης συναλλαγών μέσω συστημάτων παρακολούθησης κινδύνου οδηγεί επίσης σε μια πιο σύγχρονη μορφή εποπτείας. Πρέπει να σημειωθεί ότι το σύστημα είναι πλήρως συμβατό και διαπνέεται από το πνεύμα των διατάξεων των Ευρωπαϊκών Οδηγιών, που διέπουν την ανάπτυξη και ενοποίηση των αγορών στην Ευρωπαϊκή Ένωση και την εναρμονισμένη εποπτεία τους με απώτερο στόχο την προστασία των πολιτών-επενδυτών και την ομαλή λειτουργία των αγορών, καθώς και την προστασία των προσωπικών δεδομένων.</w:t>
      </w:r>
    </w:p>
    <w:p w14:paraId="03E52F99" w14:textId="77777777" w:rsidR="008D5F93" w:rsidRPr="00D07716" w:rsidRDefault="008D5F93" w:rsidP="00007589">
      <w:pPr>
        <w:pStyle w:val="afb"/>
        <w:numPr>
          <w:ilvl w:val="0"/>
          <w:numId w:val="43"/>
        </w:numPr>
        <w:ind w:left="426"/>
        <w:rPr>
          <w:rFonts w:ascii="Tahoma" w:hAnsi="Tahoma" w:cs="Tahoma"/>
          <w:i/>
          <w:iCs/>
          <w:lang w:val="el-GR"/>
        </w:rPr>
      </w:pPr>
      <w:r w:rsidRPr="00D07716">
        <w:rPr>
          <w:rFonts w:ascii="Tahoma" w:hAnsi="Tahoma" w:cs="Tahoma"/>
          <w:i/>
          <w:iCs/>
          <w:lang w:val="el-GR"/>
        </w:rPr>
        <w:t xml:space="preserve">Εισαγωγή συστήματος συλλογής, επεξεργασίας, ανάλυσης και παρακολούθησης δεδομένων  </w:t>
      </w:r>
    </w:p>
    <w:p w14:paraId="0A5FB423" w14:textId="77777777" w:rsidR="008D5F93" w:rsidRPr="00D07716" w:rsidRDefault="008D5F93" w:rsidP="008D5F93">
      <w:pPr>
        <w:rPr>
          <w:rFonts w:ascii="Tahoma" w:hAnsi="Tahoma" w:cs="Tahoma"/>
          <w:lang w:val="el-GR"/>
        </w:rPr>
      </w:pPr>
      <w:r w:rsidRPr="00D07716">
        <w:rPr>
          <w:rFonts w:ascii="Tahoma" w:hAnsi="Tahoma" w:cs="Tahoma"/>
          <w:lang w:val="el-GR"/>
        </w:rPr>
        <w:lastRenderedPageBreak/>
        <w:t xml:space="preserve">Εισαγωγή ενός ολοκληρωμένου συστήματος συλλογής, επεξεργασίας, ανάλυσης και παρακολούθησης δεδομένων μεγάλης κλίμακας. Η εισαγωγή ενός πληροφοριακού συστήματος μεγάλης κλίμακας και η ενοποίηση όλων των δεδομένων που συλλέγονται επί του παρόντος (και στο μέλλον) από το προσωπικό του ΕΚ, θα επιτρέψει την πολυδιάστατη ανάλυση, ανασκόπηση και επισκόπηση των τρεχουσών συνθηκών της αγοράς, τη λεπτομερή ρύθμιση των διαδικασιών και των παρεμβάσεων, όπως απαιτείται για τη διατήρηση μιας υγιούς και αναπτυσσόμενης κεφαλαιαγοράς. </w:t>
      </w:r>
    </w:p>
    <w:p w14:paraId="148E54FF" w14:textId="77777777" w:rsidR="008D5F93" w:rsidRPr="00D07716" w:rsidRDefault="008D5F93" w:rsidP="008D5F93">
      <w:pPr>
        <w:rPr>
          <w:rFonts w:ascii="Tahoma" w:hAnsi="Tahoma" w:cs="Tahoma"/>
          <w:lang w:val="el-GR"/>
        </w:rPr>
      </w:pPr>
      <w:r w:rsidRPr="00D07716">
        <w:rPr>
          <w:rFonts w:ascii="Tahoma" w:hAnsi="Tahoma" w:cs="Tahoma"/>
          <w:lang w:val="el-GR"/>
        </w:rPr>
        <w:t xml:space="preserve">Η ΕΚ συλλέγει επί του παρόντος μεγάλο αριθμό δεδομένων από πολλές ανόμοιες πηγές. Δεδομένα που αποθηκεύονται τοπικά, επεξεργάζονται ελάχιστα χωρίς το όφελος της ανάλυσης δεδομένων. Όλα τα επιμέρους τμήματα επικεντρώνονται στις ειδικές ανάγκες τους, και πολλές φορές υπάρχουν </w:t>
      </w:r>
      <w:proofErr w:type="spellStart"/>
      <w:r w:rsidRPr="00D07716">
        <w:rPr>
          <w:rFonts w:ascii="Tahoma" w:hAnsi="Tahoma" w:cs="Tahoma"/>
          <w:lang w:val="el-GR"/>
        </w:rPr>
        <w:t>αλληλοεπικαλυπτόμενα</w:t>
      </w:r>
      <w:proofErr w:type="spellEnd"/>
      <w:r w:rsidRPr="00D07716">
        <w:rPr>
          <w:rFonts w:ascii="Tahoma" w:hAnsi="Tahoma" w:cs="Tahoma"/>
          <w:lang w:val="el-GR"/>
        </w:rPr>
        <w:t xml:space="preserve"> δεδομένα που λαμβάνονται και από άλλα τμήματα. Από αυτή την άποψη, και δεδομένης της ακραίας </w:t>
      </w:r>
      <w:proofErr w:type="spellStart"/>
      <w:r w:rsidRPr="00D07716">
        <w:rPr>
          <w:rFonts w:ascii="Tahoma" w:hAnsi="Tahoma" w:cs="Tahoma"/>
          <w:lang w:val="el-GR"/>
        </w:rPr>
        <w:t>υποστελέχωσης</w:t>
      </w:r>
      <w:proofErr w:type="spellEnd"/>
      <w:r w:rsidRPr="00D07716">
        <w:rPr>
          <w:rFonts w:ascii="Tahoma" w:hAnsi="Tahoma" w:cs="Tahoma"/>
          <w:lang w:val="el-GR"/>
        </w:rPr>
        <w:t xml:space="preserve"> όλων των τμημάτων, η ΕΚ δεν εκμεταλλεύεται την πλούσια συλλογή διαθέσιμων πληροφοριών. Απαιτείται ένα σύστημα που θα επιτρέπει τη συλλογή, πιστοποίηση, επικύρωση, επαλήθευση, επεξεργασία, ανάλυση και παρακολούθηση των συλλεγόμενων δεδομένων χρησιμοποιώντας πρότυπα μαζικών δεδομένων (</w:t>
      </w:r>
      <w:proofErr w:type="spellStart"/>
      <w:r w:rsidRPr="00D07716">
        <w:rPr>
          <w:rFonts w:ascii="Tahoma" w:hAnsi="Tahoma" w:cs="Tahoma"/>
          <w:lang w:val="el-GR"/>
        </w:rPr>
        <w:t>Big</w:t>
      </w:r>
      <w:proofErr w:type="spellEnd"/>
      <w:r w:rsidRPr="00D07716">
        <w:rPr>
          <w:rFonts w:ascii="Tahoma" w:hAnsi="Tahoma" w:cs="Tahoma"/>
          <w:lang w:val="el-GR"/>
        </w:rPr>
        <w:t xml:space="preserve"> </w:t>
      </w:r>
      <w:proofErr w:type="spellStart"/>
      <w:r w:rsidRPr="00D07716">
        <w:rPr>
          <w:rFonts w:ascii="Tahoma" w:hAnsi="Tahoma" w:cs="Tahoma"/>
          <w:lang w:val="el-GR"/>
        </w:rPr>
        <w:t>Data</w:t>
      </w:r>
      <w:proofErr w:type="spellEnd"/>
      <w:r w:rsidRPr="00D07716">
        <w:rPr>
          <w:rFonts w:ascii="Tahoma" w:hAnsi="Tahoma" w:cs="Tahoma"/>
          <w:lang w:val="el-GR"/>
        </w:rPr>
        <w:t xml:space="preserve">), επιτρέποντας τον εμπλουτισμό και τη διασύνδεση των συλλεγόμενων πληροφοριών και την αύξηση της αποτελεσματικότητας των εποπτικών διαδικασιών . </w:t>
      </w:r>
    </w:p>
    <w:p w14:paraId="335F698B" w14:textId="77777777" w:rsidR="008D5F93" w:rsidRPr="00D07716" w:rsidRDefault="008D5F93" w:rsidP="008D5F93">
      <w:pPr>
        <w:rPr>
          <w:rFonts w:ascii="Tahoma" w:hAnsi="Tahoma" w:cs="Tahoma"/>
          <w:lang w:val="el-GR"/>
        </w:rPr>
      </w:pPr>
      <w:r w:rsidRPr="00D07716">
        <w:rPr>
          <w:rFonts w:ascii="Tahoma" w:hAnsi="Tahoma" w:cs="Tahoma"/>
          <w:lang w:val="el-GR"/>
        </w:rPr>
        <w:t xml:space="preserve">Ένα τέτοιο σύστημα θα πρέπει να έχει ένα </w:t>
      </w:r>
      <w:proofErr w:type="spellStart"/>
      <w:r w:rsidRPr="00D07716">
        <w:rPr>
          <w:rFonts w:ascii="Tahoma" w:hAnsi="Tahoma" w:cs="Tahoma"/>
          <w:lang w:val="el-GR"/>
        </w:rPr>
        <w:t>front-end</w:t>
      </w:r>
      <w:proofErr w:type="spellEnd"/>
      <w:r w:rsidRPr="00D07716">
        <w:rPr>
          <w:rFonts w:ascii="Tahoma" w:hAnsi="Tahoma" w:cs="Tahoma"/>
          <w:lang w:val="el-GR"/>
        </w:rPr>
        <w:t xml:space="preserve"> όπου θα εκτελείται η συλλογή, η πιστοποίηση, η επικύρωση και η επαλήθευση των δεδομένων και μια αποθήκη στοιχείων (</w:t>
      </w:r>
      <w:proofErr w:type="spellStart"/>
      <w:r w:rsidRPr="00D07716">
        <w:rPr>
          <w:rFonts w:ascii="Tahoma" w:hAnsi="Tahoma" w:cs="Tahoma"/>
          <w:lang w:val="el-GR"/>
        </w:rPr>
        <w:t>data</w:t>
      </w:r>
      <w:proofErr w:type="spellEnd"/>
      <w:r w:rsidRPr="00D07716">
        <w:rPr>
          <w:rFonts w:ascii="Tahoma" w:hAnsi="Tahoma" w:cs="Tahoma"/>
          <w:lang w:val="el-GR"/>
        </w:rPr>
        <w:t xml:space="preserve"> </w:t>
      </w:r>
      <w:proofErr w:type="spellStart"/>
      <w:r w:rsidRPr="00D07716">
        <w:rPr>
          <w:rFonts w:ascii="Tahoma" w:hAnsi="Tahoma" w:cs="Tahoma"/>
          <w:lang w:val="el-GR"/>
        </w:rPr>
        <w:t>warehouse</w:t>
      </w:r>
      <w:proofErr w:type="spellEnd"/>
      <w:r w:rsidRPr="00D07716">
        <w:rPr>
          <w:rFonts w:ascii="Tahoma" w:hAnsi="Tahoma" w:cs="Tahoma"/>
          <w:lang w:val="el-GR"/>
        </w:rPr>
        <w:t xml:space="preserve">) όπου θα αποθηκεύονται τα δεδομένα. Τα επόμενα βήματα της επεξεργασίας, της ανάλυσης και της παρακολούθησης των συλλεγόμενων δεδομένων θα καλύπτουν τις ανάγκες συγκεκριμένων τμημάτων, συμπληρωματικά με πληροφορίες που συλλέγονται από άλλα, μερικά ακόμη και αναρμόδια, τμήματα. Από την άποψη αυτή, το σύστημα θα περιλαμβάνει τουλάχιστον έντεκα υποσυστήματα, ένα για κάθε Διεύθυνση ή Μονάδα της ΕΚ, το καθένα εκ των οποίων ουσιαστικά θα αποτελεί ένα ολοκληρωμένο και πλήρες σύστημα από μόνο του. Η επεξεργασία των δεδομένων και η σχετική </w:t>
      </w:r>
      <w:proofErr w:type="spellStart"/>
      <w:r w:rsidRPr="00D07716">
        <w:rPr>
          <w:rFonts w:ascii="Tahoma" w:hAnsi="Tahoma" w:cs="Tahoma"/>
          <w:lang w:val="el-GR"/>
        </w:rPr>
        <w:t>διασυνδεσιμότητα</w:t>
      </w:r>
      <w:proofErr w:type="spellEnd"/>
      <w:r w:rsidRPr="00D07716">
        <w:rPr>
          <w:rFonts w:ascii="Tahoma" w:hAnsi="Tahoma" w:cs="Tahoma"/>
          <w:lang w:val="el-GR"/>
        </w:rPr>
        <w:t xml:space="preserve">, όπως συμβαίνει και με το Σύστημα Επιτήρησης της Αγοράς, θα υποβοηθούνται από τεχνικές μηχανικής μάθησης (ML) και τεχνικές τεχνητής νοημοσύνης (ΑΙ), όπου αυτές κρίνονται αποτελεσματικές και κατάλληλες.  </w:t>
      </w:r>
    </w:p>
    <w:p w14:paraId="6E60C818" w14:textId="77777777" w:rsidR="008D5F93" w:rsidRPr="00D07716" w:rsidRDefault="008D5F93" w:rsidP="00007589">
      <w:pPr>
        <w:pStyle w:val="afb"/>
        <w:numPr>
          <w:ilvl w:val="0"/>
          <w:numId w:val="43"/>
        </w:numPr>
        <w:ind w:left="426"/>
        <w:rPr>
          <w:rFonts w:ascii="Tahoma" w:hAnsi="Tahoma" w:cs="Tahoma"/>
          <w:i/>
          <w:iCs/>
          <w:lang w:val="el-GR"/>
        </w:rPr>
      </w:pPr>
      <w:proofErr w:type="spellStart"/>
      <w:r w:rsidRPr="00D07716">
        <w:rPr>
          <w:rFonts w:ascii="Tahoma" w:hAnsi="Tahoma" w:cs="Tahoma"/>
          <w:i/>
          <w:iCs/>
          <w:lang w:val="el-GR"/>
        </w:rPr>
        <w:t>Κυβερνοασφάλεια</w:t>
      </w:r>
      <w:proofErr w:type="spellEnd"/>
      <w:r w:rsidRPr="00D07716">
        <w:rPr>
          <w:rFonts w:ascii="Tahoma" w:hAnsi="Tahoma" w:cs="Tahoma"/>
          <w:i/>
          <w:iCs/>
          <w:lang w:val="el-GR"/>
        </w:rPr>
        <w:t>, άμυνα στον κυβερνοχώρο, ανθεκτικότητα στον κυβερνοχώρο (</w:t>
      </w:r>
      <w:proofErr w:type="spellStart"/>
      <w:r w:rsidRPr="00D07716">
        <w:rPr>
          <w:rFonts w:ascii="Tahoma" w:hAnsi="Tahoma" w:cs="Tahoma"/>
          <w:i/>
          <w:iCs/>
          <w:lang w:val="el-GR"/>
        </w:rPr>
        <w:t>Cybersecurity</w:t>
      </w:r>
      <w:proofErr w:type="spellEnd"/>
      <w:r w:rsidRPr="00D07716">
        <w:rPr>
          <w:rFonts w:ascii="Tahoma" w:hAnsi="Tahoma" w:cs="Tahoma"/>
          <w:i/>
          <w:iCs/>
          <w:lang w:val="el-GR"/>
        </w:rPr>
        <w:t xml:space="preserve">, </w:t>
      </w:r>
      <w:proofErr w:type="spellStart"/>
      <w:r w:rsidRPr="00D07716">
        <w:rPr>
          <w:rFonts w:ascii="Tahoma" w:hAnsi="Tahoma" w:cs="Tahoma"/>
          <w:i/>
          <w:iCs/>
          <w:lang w:val="el-GR"/>
        </w:rPr>
        <w:t>cyber</w:t>
      </w:r>
      <w:proofErr w:type="spellEnd"/>
      <w:r w:rsidRPr="00D07716">
        <w:rPr>
          <w:rFonts w:ascii="Tahoma" w:hAnsi="Tahoma" w:cs="Tahoma"/>
          <w:i/>
          <w:iCs/>
          <w:lang w:val="el-GR"/>
        </w:rPr>
        <w:t xml:space="preserve"> </w:t>
      </w:r>
      <w:proofErr w:type="spellStart"/>
      <w:r w:rsidRPr="00D07716">
        <w:rPr>
          <w:rFonts w:ascii="Tahoma" w:hAnsi="Tahoma" w:cs="Tahoma"/>
          <w:i/>
          <w:iCs/>
          <w:lang w:val="el-GR"/>
        </w:rPr>
        <w:t>defense</w:t>
      </w:r>
      <w:proofErr w:type="spellEnd"/>
      <w:r w:rsidRPr="00D07716">
        <w:rPr>
          <w:rFonts w:ascii="Tahoma" w:hAnsi="Tahoma" w:cs="Tahoma"/>
          <w:i/>
          <w:iCs/>
          <w:lang w:val="el-GR"/>
        </w:rPr>
        <w:t xml:space="preserve">, </w:t>
      </w:r>
      <w:proofErr w:type="spellStart"/>
      <w:r w:rsidRPr="00D07716">
        <w:rPr>
          <w:rFonts w:ascii="Tahoma" w:hAnsi="Tahoma" w:cs="Tahoma"/>
          <w:i/>
          <w:iCs/>
          <w:lang w:val="el-GR"/>
        </w:rPr>
        <w:t>cyber</w:t>
      </w:r>
      <w:proofErr w:type="spellEnd"/>
      <w:r w:rsidRPr="00D07716">
        <w:rPr>
          <w:rFonts w:ascii="Tahoma" w:hAnsi="Tahoma" w:cs="Tahoma"/>
          <w:i/>
          <w:iCs/>
          <w:lang w:val="el-GR"/>
        </w:rPr>
        <w:t xml:space="preserve"> </w:t>
      </w:r>
      <w:proofErr w:type="spellStart"/>
      <w:r w:rsidRPr="00D07716">
        <w:rPr>
          <w:rFonts w:ascii="Tahoma" w:hAnsi="Tahoma" w:cs="Tahoma"/>
          <w:i/>
          <w:iCs/>
          <w:lang w:val="el-GR"/>
        </w:rPr>
        <w:t>resilience</w:t>
      </w:r>
      <w:proofErr w:type="spellEnd"/>
      <w:r w:rsidRPr="00D07716">
        <w:rPr>
          <w:rFonts w:ascii="Tahoma" w:hAnsi="Tahoma" w:cs="Tahoma"/>
          <w:i/>
          <w:iCs/>
          <w:lang w:val="el-GR"/>
        </w:rPr>
        <w:t>)</w:t>
      </w:r>
    </w:p>
    <w:p w14:paraId="11E92F51" w14:textId="77777777" w:rsidR="008D5F93" w:rsidRPr="00D07716" w:rsidRDefault="008D5F93" w:rsidP="008D5F93">
      <w:pPr>
        <w:rPr>
          <w:rFonts w:ascii="Tahoma" w:hAnsi="Tahoma" w:cs="Tahoma"/>
          <w:lang w:val="el-GR"/>
        </w:rPr>
      </w:pPr>
      <w:r w:rsidRPr="00D07716">
        <w:rPr>
          <w:rFonts w:ascii="Tahoma" w:hAnsi="Tahoma" w:cs="Tahoma"/>
          <w:lang w:val="el-GR"/>
        </w:rPr>
        <w:t xml:space="preserve">Επιτακτική ανάγκη για αυτά τα δύο συστήματα είναι η έννοια της </w:t>
      </w:r>
      <w:proofErr w:type="spellStart"/>
      <w:r w:rsidRPr="00D07716">
        <w:rPr>
          <w:rFonts w:ascii="Tahoma" w:hAnsi="Tahoma" w:cs="Tahoma"/>
          <w:lang w:val="el-GR"/>
        </w:rPr>
        <w:t>κυβερνοασφάλειας</w:t>
      </w:r>
      <w:proofErr w:type="spellEnd"/>
      <w:r w:rsidRPr="00D07716">
        <w:rPr>
          <w:rFonts w:ascii="Tahoma" w:hAnsi="Tahoma" w:cs="Tahoma"/>
          <w:lang w:val="el-GR"/>
        </w:rPr>
        <w:t xml:space="preserve">, της άμυνας στον κυβερνοχώρο και της ανθεκτικότητας στον κυβερνοχώρο. Λόγω του διαρκώς </w:t>
      </w:r>
      <w:proofErr w:type="spellStart"/>
      <w:r w:rsidRPr="00D07716">
        <w:rPr>
          <w:rFonts w:ascii="Tahoma" w:hAnsi="Tahoma" w:cs="Tahoma"/>
          <w:lang w:val="el-GR"/>
        </w:rPr>
        <w:t>διευρυνόμενου</w:t>
      </w:r>
      <w:proofErr w:type="spellEnd"/>
      <w:r w:rsidRPr="00D07716">
        <w:rPr>
          <w:rFonts w:ascii="Tahoma" w:hAnsi="Tahoma" w:cs="Tahoma"/>
          <w:lang w:val="el-GR"/>
        </w:rPr>
        <w:t xml:space="preserve"> πεδίου του έργου της ΕΚ, της απομακρυσμένης εργασίας του προσωπικού λόγω του COVID-19 και, κατά συνέπεια, της υποδομής των πληροφοριακών συστημάτων του, απαιτείται ένα διευρυμένο πρόγραμμα </w:t>
      </w:r>
      <w:proofErr w:type="spellStart"/>
      <w:r w:rsidRPr="00D07716">
        <w:rPr>
          <w:rFonts w:ascii="Tahoma" w:hAnsi="Tahoma" w:cs="Tahoma"/>
          <w:lang w:val="el-GR"/>
        </w:rPr>
        <w:t>κυβερνοασφάλειας</w:t>
      </w:r>
      <w:proofErr w:type="spellEnd"/>
      <w:r w:rsidRPr="00D07716">
        <w:rPr>
          <w:rFonts w:ascii="Tahoma" w:hAnsi="Tahoma" w:cs="Tahoma"/>
          <w:lang w:val="el-GR"/>
        </w:rPr>
        <w:t xml:space="preserve"> για να διασφαλιστεί ότι η τεχνολογία μπορεί να χρησιμοποιηθεί με τρόπο που να επιτρέπει σε όλους οι χρήστες να έχουν εμπιστοσύνη στην εμπιστευτικότητα, την ακεραιότητα και τη διαθεσιμότητα των πληροφοριών και να λαμβάνουν αποφάσεις και μέτρα, με βάση αυτή την εμπιστοσύνη. </w:t>
      </w:r>
    </w:p>
    <w:p w14:paraId="39C8EDCC" w14:textId="77777777" w:rsidR="008D5F93" w:rsidRPr="00D07716" w:rsidRDefault="008D5F93" w:rsidP="008D5F93">
      <w:pPr>
        <w:rPr>
          <w:rFonts w:ascii="Tahoma" w:hAnsi="Tahoma" w:cs="Tahoma"/>
          <w:lang w:val="el-GR"/>
        </w:rPr>
      </w:pPr>
      <w:r w:rsidRPr="00D07716">
        <w:rPr>
          <w:rFonts w:ascii="Tahoma" w:hAnsi="Tahoma" w:cs="Tahoma"/>
          <w:lang w:val="el-GR"/>
        </w:rPr>
        <w:t xml:space="preserve">Η διαχείριση των κινδύνων στον κυβερνοχώρο είναι ένα πολύπλοκο, πολύπλευρο εγχείρημα που απαιτεί τη συμμετοχή ολόκληρου του οργανισμού, από την ανώτατη διοίκηση έως τους χρήστες και τέλος στην ομάδα πληροφορικής που αναπτύσσει, υλοποιεί και λειτουργεί την υποδομή. Η διαχείριση κινδύνων μπορεί να θεωρηθεί ως μια ολιστική δραστηριότητα που είναι πλήρως ενσωματωμένη σε κάθε πτυχή της οργάνωσης της ΕΚ. </w:t>
      </w:r>
    </w:p>
    <w:p w14:paraId="6C578DDD" w14:textId="77777777" w:rsidR="008D5F93" w:rsidRPr="00D07716" w:rsidRDefault="008D5F93" w:rsidP="008D5F93">
      <w:pPr>
        <w:rPr>
          <w:rFonts w:ascii="Tahoma" w:hAnsi="Tahoma" w:cs="Tahoma"/>
          <w:lang w:val="el-GR"/>
        </w:rPr>
      </w:pPr>
      <w:r w:rsidRPr="00D07716">
        <w:rPr>
          <w:rFonts w:ascii="Tahoma" w:hAnsi="Tahoma" w:cs="Tahoma"/>
          <w:lang w:val="el-GR"/>
        </w:rPr>
        <w:t xml:space="preserve">Η επιχειρησιακή ανθεκτικότητα απαιτεί να πληρούνται τρεις προϋποθέσεις: </w:t>
      </w:r>
    </w:p>
    <w:p w14:paraId="75EA408E" w14:textId="77777777" w:rsidR="008D5F93" w:rsidRPr="00D07716" w:rsidRDefault="008D5F93" w:rsidP="00007589">
      <w:pPr>
        <w:pStyle w:val="afb"/>
        <w:numPr>
          <w:ilvl w:val="0"/>
          <w:numId w:val="97"/>
        </w:numPr>
        <w:rPr>
          <w:rFonts w:ascii="Tahoma" w:hAnsi="Tahoma" w:cs="Tahoma"/>
          <w:lang w:val="el-GR"/>
        </w:rPr>
      </w:pPr>
      <w:r w:rsidRPr="00D07716">
        <w:rPr>
          <w:rFonts w:ascii="Tahoma" w:hAnsi="Tahoma" w:cs="Tahoma"/>
          <w:lang w:val="el-GR"/>
        </w:rPr>
        <w:t>οι πόροι πληροφοριών είναι αξιόπιστοι,</w:t>
      </w:r>
    </w:p>
    <w:p w14:paraId="36BB8FBB" w14:textId="77777777" w:rsidR="008D5F93" w:rsidRPr="00D07716" w:rsidRDefault="008D5F93" w:rsidP="00007589">
      <w:pPr>
        <w:pStyle w:val="afb"/>
        <w:numPr>
          <w:ilvl w:val="0"/>
          <w:numId w:val="97"/>
        </w:numPr>
        <w:rPr>
          <w:rFonts w:ascii="Tahoma" w:hAnsi="Tahoma" w:cs="Tahoma"/>
          <w:lang w:val="el-GR"/>
        </w:rPr>
      </w:pPr>
      <w:r w:rsidRPr="00D07716">
        <w:rPr>
          <w:rFonts w:ascii="Tahoma" w:hAnsi="Tahoma" w:cs="Tahoma"/>
          <w:lang w:val="el-GR"/>
        </w:rPr>
        <w:t xml:space="preserve">οι επιχειρηματικές μονάδες και το τμήμα πληροφορικής είναι έτοιμες για υποβάθμιση ή απώλεια πόρων πληροφοριών και </w:t>
      </w:r>
    </w:p>
    <w:p w14:paraId="5485D46C" w14:textId="77777777" w:rsidR="008D5F93" w:rsidRPr="00D07716" w:rsidRDefault="008D5F93" w:rsidP="00007589">
      <w:pPr>
        <w:pStyle w:val="afb"/>
        <w:numPr>
          <w:ilvl w:val="0"/>
          <w:numId w:val="97"/>
        </w:numPr>
        <w:rPr>
          <w:rFonts w:ascii="Tahoma" w:hAnsi="Tahoma" w:cs="Tahoma"/>
          <w:lang w:val="el-GR"/>
        </w:rPr>
      </w:pPr>
      <w:r w:rsidRPr="00D07716">
        <w:rPr>
          <w:rFonts w:ascii="Tahoma" w:hAnsi="Tahoma" w:cs="Tahoma"/>
          <w:lang w:val="el-GR"/>
        </w:rPr>
        <w:t xml:space="preserve">οι λειτουργίες του δικτύου έχουν τα μέσα να επικρατήσουν έναντι των δυσμενών συμβάντων. </w:t>
      </w:r>
    </w:p>
    <w:p w14:paraId="2D3304C2" w14:textId="77777777" w:rsidR="008D5F93" w:rsidRPr="00D07716" w:rsidRDefault="008D5F93" w:rsidP="008D5F93">
      <w:pPr>
        <w:rPr>
          <w:rFonts w:ascii="Tahoma" w:hAnsi="Tahoma" w:cs="Tahoma"/>
          <w:lang w:val="el-GR"/>
        </w:rPr>
      </w:pPr>
      <w:r w:rsidRPr="00D07716">
        <w:rPr>
          <w:rFonts w:ascii="Tahoma" w:hAnsi="Tahoma" w:cs="Tahoma"/>
          <w:lang w:val="el-GR"/>
        </w:rPr>
        <w:t xml:space="preserve">Η επιχειρησιακή ανθεκτικότητα πρέπει να επιτυγχάνεται με: </w:t>
      </w:r>
    </w:p>
    <w:p w14:paraId="194A51EF" w14:textId="77777777" w:rsidR="008D5F93" w:rsidRPr="00D07716" w:rsidRDefault="008D5F93" w:rsidP="00007589">
      <w:pPr>
        <w:pStyle w:val="afb"/>
        <w:numPr>
          <w:ilvl w:val="0"/>
          <w:numId w:val="99"/>
        </w:numPr>
        <w:rPr>
          <w:rFonts w:ascii="Tahoma" w:hAnsi="Tahoma" w:cs="Tahoma"/>
          <w:lang w:val="el-GR"/>
        </w:rPr>
      </w:pPr>
      <w:r w:rsidRPr="00D07716">
        <w:rPr>
          <w:rFonts w:ascii="Tahoma" w:hAnsi="Tahoma" w:cs="Tahoma"/>
          <w:lang w:val="el-GR"/>
        </w:rPr>
        <w:lastRenderedPageBreak/>
        <w:t>Χρήση απαιτήσεων αξιόπιστων συστημάτων και δικτύων (</w:t>
      </w:r>
      <w:proofErr w:type="spellStart"/>
      <w:r w:rsidRPr="00D07716">
        <w:rPr>
          <w:rFonts w:ascii="Tahoma" w:hAnsi="Tahoma" w:cs="Tahoma"/>
          <w:lang w:val="el-GR"/>
        </w:rPr>
        <w:t>trusted</w:t>
      </w:r>
      <w:proofErr w:type="spellEnd"/>
      <w:r w:rsidRPr="00D07716">
        <w:rPr>
          <w:rFonts w:ascii="Tahoma" w:hAnsi="Tahoma" w:cs="Tahoma"/>
          <w:lang w:val="el-GR"/>
        </w:rPr>
        <w:t xml:space="preserve"> </w:t>
      </w:r>
      <w:proofErr w:type="spellStart"/>
      <w:r w:rsidRPr="00D07716">
        <w:rPr>
          <w:rFonts w:ascii="Tahoma" w:hAnsi="Tahoma" w:cs="Tahoma"/>
          <w:lang w:val="el-GR"/>
        </w:rPr>
        <w:t>systems</w:t>
      </w:r>
      <w:proofErr w:type="spellEnd"/>
      <w:r w:rsidRPr="00D07716">
        <w:rPr>
          <w:rFonts w:ascii="Tahoma" w:hAnsi="Tahoma" w:cs="Tahoma"/>
          <w:lang w:val="el-GR"/>
        </w:rPr>
        <w:t xml:space="preserve"> and </w:t>
      </w:r>
      <w:proofErr w:type="spellStart"/>
      <w:r w:rsidRPr="00D07716">
        <w:rPr>
          <w:rFonts w:ascii="Tahoma" w:hAnsi="Tahoma" w:cs="Tahoma"/>
          <w:lang w:val="el-GR"/>
        </w:rPr>
        <w:t>network</w:t>
      </w:r>
      <w:proofErr w:type="spellEnd"/>
      <w:r w:rsidRPr="00D07716">
        <w:rPr>
          <w:rFonts w:ascii="Tahoma" w:hAnsi="Tahoma" w:cs="Tahoma"/>
          <w:lang w:val="el-GR"/>
        </w:rPr>
        <w:t xml:space="preserve"> - TSN), καθώς και βέλτιστων πρακτικών για την προστασία των κρίσιμων λειτουργιών, η οποία βοηθάει στη διαχείριση των κινδύνων για την ακεραιότητα των κρίσιμων πληροφοριών και επικοινωνιών. Αυτό περιλαμβάνει τη χρήση ανάλυσης κρισιμότητας, την απόκτηση βάσει πληροφοριών για όλες τις πηγές απειλών, καθώς και μηχανικούς μετριασμούς των κινδύνων. Οι διαδικασίες TSN και οι βέλτιστες πρακτικές πρέπει να εφαρμόζονται νωρίς και σε όλο τον κύκλο ζωής προμήθειας ή/και ανάπτυξης του συστήματος.  </w:t>
      </w:r>
    </w:p>
    <w:p w14:paraId="5335EDED" w14:textId="77777777" w:rsidR="008D5F93" w:rsidRPr="00D07716" w:rsidRDefault="008D5F93" w:rsidP="00007589">
      <w:pPr>
        <w:pStyle w:val="afb"/>
        <w:numPr>
          <w:ilvl w:val="0"/>
          <w:numId w:val="99"/>
        </w:numPr>
        <w:rPr>
          <w:rFonts w:ascii="Tahoma" w:hAnsi="Tahoma" w:cs="Tahoma"/>
          <w:lang w:val="el-GR"/>
        </w:rPr>
      </w:pPr>
      <w:r w:rsidRPr="00D07716">
        <w:rPr>
          <w:rFonts w:ascii="Tahoma" w:hAnsi="Tahoma" w:cs="Tahoma"/>
          <w:lang w:val="el-GR"/>
        </w:rPr>
        <w:t>Διεξαγωγή Δοκιμών και Αξιολόγησης (</w:t>
      </w:r>
      <w:proofErr w:type="spellStart"/>
      <w:r w:rsidRPr="00D07716">
        <w:rPr>
          <w:rFonts w:ascii="Tahoma" w:hAnsi="Tahoma" w:cs="Tahoma"/>
          <w:lang w:val="el-GR"/>
        </w:rPr>
        <w:t>Test</w:t>
      </w:r>
      <w:proofErr w:type="spellEnd"/>
      <w:r w:rsidRPr="00D07716">
        <w:rPr>
          <w:rFonts w:ascii="Tahoma" w:hAnsi="Tahoma" w:cs="Tahoma"/>
          <w:lang w:val="el-GR"/>
        </w:rPr>
        <w:t xml:space="preserve"> and </w:t>
      </w:r>
      <w:proofErr w:type="spellStart"/>
      <w:r w:rsidRPr="00D07716">
        <w:rPr>
          <w:rFonts w:ascii="Tahoma" w:hAnsi="Tahoma" w:cs="Tahoma"/>
          <w:lang w:val="el-GR"/>
        </w:rPr>
        <w:t>Evaluation</w:t>
      </w:r>
      <w:proofErr w:type="spellEnd"/>
      <w:r w:rsidRPr="00D07716">
        <w:rPr>
          <w:rFonts w:ascii="Tahoma" w:hAnsi="Tahoma" w:cs="Tahoma"/>
          <w:lang w:val="el-GR"/>
        </w:rPr>
        <w:t>-T&amp;E) της ασφάλειας στον κυβερνοχώρο σύμφωνα με παγκόσμια καθιερωμένα πρότυπα, συμπεριλαμβανομένης της ικανότητας εντοπισμού και αντίδρασης σε διεισδύσεις και εκμεταλλεύσεις, καθώς και προστασίας και επαναφοράς δεδομένων και πληροφοριών.</w:t>
      </w:r>
    </w:p>
    <w:p w14:paraId="56F58E77" w14:textId="77777777" w:rsidR="008D5F93" w:rsidRPr="00D07716" w:rsidRDefault="008D5F93" w:rsidP="00007589">
      <w:pPr>
        <w:pStyle w:val="afb"/>
        <w:numPr>
          <w:ilvl w:val="0"/>
          <w:numId w:val="99"/>
        </w:numPr>
        <w:rPr>
          <w:rFonts w:ascii="Tahoma" w:hAnsi="Tahoma" w:cs="Tahoma"/>
          <w:lang w:val="el-GR"/>
        </w:rPr>
      </w:pPr>
      <w:r w:rsidRPr="00D07716">
        <w:rPr>
          <w:rFonts w:ascii="Tahoma" w:hAnsi="Tahoma" w:cs="Tahoma"/>
          <w:lang w:val="el-GR"/>
        </w:rPr>
        <w:t xml:space="preserve">Υποστήριξη της προστασίας του προγράμματος απόκτησης με: </w:t>
      </w:r>
    </w:p>
    <w:p w14:paraId="25673E41" w14:textId="77777777" w:rsidR="008D5F93" w:rsidRPr="00D07716" w:rsidRDefault="008D5F93" w:rsidP="00007589">
      <w:pPr>
        <w:pStyle w:val="afb"/>
        <w:numPr>
          <w:ilvl w:val="0"/>
          <w:numId w:val="98"/>
        </w:numPr>
        <w:ind w:left="1418"/>
        <w:rPr>
          <w:rFonts w:ascii="Tahoma" w:hAnsi="Tahoma" w:cs="Tahoma"/>
          <w:lang w:val="el-GR"/>
        </w:rPr>
      </w:pPr>
      <w:r w:rsidRPr="00D07716">
        <w:rPr>
          <w:rFonts w:ascii="Tahoma" w:hAnsi="Tahoma" w:cs="Tahoma"/>
          <w:lang w:val="el-GR"/>
        </w:rPr>
        <w:t xml:space="preserve">διασφάλιση ότι η </w:t>
      </w:r>
      <w:proofErr w:type="spellStart"/>
      <w:r w:rsidRPr="00D07716">
        <w:rPr>
          <w:rFonts w:ascii="Tahoma" w:hAnsi="Tahoma" w:cs="Tahoma"/>
          <w:lang w:val="el-GR"/>
        </w:rPr>
        <w:t>κυβερνοασφάλεια</w:t>
      </w:r>
      <w:proofErr w:type="spellEnd"/>
      <w:r w:rsidRPr="00D07716">
        <w:rPr>
          <w:rFonts w:ascii="Tahoma" w:hAnsi="Tahoma" w:cs="Tahoma"/>
          <w:lang w:val="el-GR"/>
        </w:rPr>
        <w:t xml:space="preserve"> αποτελεί βασικό στοιχείο των δραστηριοτήτων σχεδιασμού προστασίας του προγράμματος, η οποία συμμετέχει στη διαχείριση κινδύνων για την προώθηση της τεχνολογίας και της κρίσιμης λειτουργικότητας του συστήματος.  </w:t>
      </w:r>
    </w:p>
    <w:p w14:paraId="04CC00FC" w14:textId="77777777" w:rsidR="008D5F93" w:rsidRPr="00D07716" w:rsidRDefault="008D5F93" w:rsidP="00007589">
      <w:pPr>
        <w:pStyle w:val="afb"/>
        <w:numPr>
          <w:ilvl w:val="0"/>
          <w:numId w:val="98"/>
        </w:numPr>
        <w:ind w:left="1418"/>
        <w:rPr>
          <w:rFonts w:ascii="Tahoma" w:hAnsi="Tahoma" w:cs="Tahoma"/>
          <w:lang w:val="el-GR"/>
        </w:rPr>
      </w:pPr>
      <w:r w:rsidRPr="00D07716">
        <w:rPr>
          <w:rFonts w:ascii="Tahoma" w:hAnsi="Tahoma" w:cs="Tahoma"/>
          <w:lang w:val="el-GR"/>
        </w:rPr>
        <w:t xml:space="preserve">ύπαρξη κριτηρίων για τον εντοπισμό κρίσιμων στοιχείων και κρίσιμων πληροφοριών προγράμματος. </w:t>
      </w:r>
    </w:p>
    <w:p w14:paraId="214E6DF5" w14:textId="77777777" w:rsidR="008D5F93" w:rsidRPr="00D07716" w:rsidRDefault="008D5F93" w:rsidP="00007589">
      <w:pPr>
        <w:pStyle w:val="afb"/>
        <w:numPr>
          <w:ilvl w:val="0"/>
          <w:numId w:val="99"/>
        </w:numPr>
        <w:rPr>
          <w:rFonts w:ascii="Tahoma" w:hAnsi="Tahoma" w:cs="Tahoma"/>
          <w:lang w:val="el-GR"/>
        </w:rPr>
      </w:pPr>
      <w:r w:rsidRPr="00D07716">
        <w:rPr>
          <w:rFonts w:ascii="Tahoma" w:hAnsi="Tahoma" w:cs="Tahoma"/>
          <w:lang w:val="el-GR"/>
        </w:rPr>
        <w:t xml:space="preserve">Σχεδιασμός για τη συνέχιση της εργασίας σε περίπτωση υποβαθμισμένων ή μη διαθέσιμων πηγών πληροφοριών. </w:t>
      </w:r>
    </w:p>
    <w:p w14:paraId="58DD2280" w14:textId="77777777" w:rsidR="008D5F93" w:rsidRPr="00D07716" w:rsidRDefault="008D5F93" w:rsidP="00007589">
      <w:pPr>
        <w:pStyle w:val="afb"/>
        <w:numPr>
          <w:ilvl w:val="0"/>
          <w:numId w:val="99"/>
        </w:numPr>
        <w:rPr>
          <w:rFonts w:ascii="Tahoma" w:hAnsi="Tahoma" w:cs="Tahoma"/>
          <w:lang w:val="el-GR"/>
        </w:rPr>
      </w:pPr>
      <w:r w:rsidRPr="00D07716">
        <w:rPr>
          <w:rFonts w:ascii="Tahoma" w:hAnsi="Tahoma" w:cs="Tahoma"/>
          <w:lang w:val="el-GR"/>
        </w:rPr>
        <w:t xml:space="preserve">Διενέργεια ασκήσεων δοκιμών κάτω από ρεαλιστικές συνθήκες στον κυβερνοχώρο και έλεγχος διαδικασιών και τακτικών για εναλλακτικές σε περίπτωση επιθέσεων </w:t>
      </w:r>
    </w:p>
    <w:p w14:paraId="368161D1" w14:textId="77777777" w:rsidR="008D5F93" w:rsidRPr="00D07716" w:rsidRDefault="008D5F93" w:rsidP="008D5F93">
      <w:pPr>
        <w:rPr>
          <w:rFonts w:ascii="Tahoma" w:hAnsi="Tahoma" w:cs="Tahoma"/>
          <w:lang w:val="el-GR"/>
        </w:rPr>
      </w:pPr>
      <w:r w:rsidRPr="00D07716">
        <w:rPr>
          <w:rFonts w:ascii="Tahoma" w:hAnsi="Tahoma" w:cs="Tahoma"/>
          <w:lang w:val="el-GR"/>
        </w:rPr>
        <w:t xml:space="preserve">Δεδομένου </w:t>
      </w:r>
      <w:r w:rsidR="0070020D" w:rsidRPr="00D07716">
        <w:rPr>
          <w:rFonts w:ascii="Tahoma" w:hAnsi="Tahoma" w:cs="Tahoma"/>
          <w:lang w:val="el-GR"/>
        </w:rPr>
        <w:t>του υφιστάμενου</w:t>
      </w:r>
      <w:r w:rsidRPr="00D07716">
        <w:rPr>
          <w:rFonts w:ascii="Tahoma" w:hAnsi="Tahoma" w:cs="Tahoma"/>
          <w:lang w:val="el-GR"/>
        </w:rPr>
        <w:t xml:space="preserve"> ψηφιοποιημένο</w:t>
      </w:r>
      <w:r w:rsidR="0070020D" w:rsidRPr="00D07716">
        <w:rPr>
          <w:rFonts w:ascii="Tahoma" w:hAnsi="Tahoma" w:cs="Tahoma"/>
          <w:lang w:val="el-GR"/>
        </w:rPr>
        <w:t>υ</w:t>
      </w:r>
      <w:r w:rsidRPr="00D07716">
        <w:rPr>
          <w:rFonts w:ascii="Tahoma" w:hAnsi="Tahoma" w:cs="Tahoma"/>
          <w:lang w:val="el-GR"/>
        </w:rPr>
        <w:t xml:space="preserve"> περιβάλλον</w:t>
      </w:r>
      <w:r w:rsidR="0070020D" w:rsidRPr="00D07716">
        <w:rPr>
          <w:rFonts w:ascii="Tahoma" w:hAnsi="Tahoma" w:cs="Tahoma"/>
          <w:lang w:val="el-GR"/>
        </w:rPr>
        <w:t>τος εργασίας</w:t>
      </w:r>
      <w:r w:rsidRPr="00D07716">
        <w:rPr>
          <w:rFonts w:ascii="Tahoma" w:hAnsi="Tahoma" w:cs="Tahoma"/>
          <w:lang w:val="el-GR"/>
        </w:rPr>
        <w:t xml:space="preserve"> </w:t>
      </w:r>
      <w:r w:rsidR="00B3120B" w:rsidRPr="00D07716">
        <w:rPr>
          <w:rFonts w:ascii="Tahoma" w:hAnsi="Tahoma" w:cs="Tahoma"/>
          <w:lang w:val="el-GR"/>
        </w:rPr>
        <w:t>το οποίο</w:t>
      </w:r>
      <w:r w:rsidRPr="00D07716">
        <w:rPr>
          <w:rFonts w:ascii="Tahoma" w:hAnsi="Tahoma" w:cs="Tahoma"/>
          <w:lang w:val="el-GR"/>
        </w:rPr>
        <w:t xml:space="preserve"> χρειάζεται να αντιμετωπίσει όλα τα ζητήματα που αναφέρονται παραπάνω, προτείν</w:t>
      </w:r>
      <w:r w:rsidR="00B3120B" w:rsidRPr="00D07716">
        <w:rPr>
          <w:rFonts w:ascii="Tahoma" w:hAnsi="Tahoma" w:cs="Tahoma"/>
          <w:lang w:val="el-GR"/>
        </w:rPr>
        <w:t>εται</w:t>
      </w:r>
      <w:r w:rsidRPr="00D07716">
        <w:rPr>
          <w:rFonts w:ascii="Tahoma" w:hAnsi="Tahoma" w:cs="Tahoma"/>
          <w:lang w:val="el-GR"/>
        </w:rPr>
        <w:t xml:space="preserve"> να αντιμετωπιστούν όλα αυτά τα ζητήματα σχετικά με την άμυνα στον κυβερνοχώρο και την ανθεκτικότητα στον κυβερνοχώρο (</w:t>
      </w:r>
      <w:proofErr w:type="spellStart"/>
      <w:r w:rsidRPr="00D07716">
        <w:rPr>
          <w:rFonts w:ascii="Tahoma" w:hAnsi="Tahoma" w:cs="Tahoma"/>
          <w:lang w:val="el-GR"/>
        </w:rPr>
        <w:t>cyber</w:t>
      </w:r>
      <w:proofErr w:type="spellEnd"/>
      <w:r w:rsidRPr="00D07716">
        <w:rPr>
          <w:rFonts w:ascii="Tahoma" w:hAnsi="Tahoma" w:cs="Tahoma"/>
          <w:lang w:val="el-GR"/>
        </w:rPr>
        <w:t xml:space="preserve"> </w:t>
      </w:r>
      <w:proofErr w:type="spellStart"/>
      <w:r w:rsidRPr="00D07716">
        <w:rPr>
          <w:rFonts w:ascii="Tahoma" w:hAnsi="Tahoma" w:cs="Tahoma"/>
          <w:lang w:val="el-GR"/>
        </w:rPr>
        <w:t>defense</w:t>
      </w:r>
      <w:proofErr w:type="spellEnd"/>
      <w:r w:rsidRPr="00D07716">
        <w:rPr>
          <w:rFonts w:ascii="Tahoma" w:hAnsi="Tahoma" w:cs="Tahoma"/>
          <w:lang w:val="el-GR"/>
        </w:rPr>
        <w:t xml:space="preserve"> and </w:t>
      </w:r>
      <w:proofErr w:type="spellStart"/>
      <w:r w:rsidRPr="00D07716">
        <w:rPr>
          <w:rFonts w:ascii="Tahoma" w:hAnsi="Tahoma" w:cs="Tahoma"/>
          <w:lang w:val="el-GR"/>
        </w:rPr>
        <w:t>cyber</w:t>
      </w:r>
      <w:proofErr w:type="spellEnd"/>
      <w:r w:rsidRPr="00D07716">
        <w:rPr>
          <w:rFonts w:ascii="Tahoma" w:hAnsi="Tahoma" w:cs="Tahoma"/>
          <w:lang w:val="el-GR"/>
        </w:rPr>
        <w:t xml:space="preserve"> </w:t>
      </w:r>
      <w:proofErr w:type="spellStart"/>
      <w:r w:rsidRPr="00D07716">
        <w:rPr>
          <w:rFonts w:ascii="Tahoma" w:hAnsi="Tahoma" w:cs="Tahoma"/>
          <w:lang w:val="el-GR"/>
        </w:rPr>
        <w:t>resilience</w:t>
      </w:r>
      <w:proofErr w:type="spellEnd"/>
      <w:r w:rsidRPr="00D07716">
        <w:rPr>
          <w:rFonts w:ascii="Tahoma" w:hAnsi="Tahoma" w:cs="Tahoma"/>
          <w:lang w:val="el-GR"/>
        </w:rPr>
        <w:t xml:space="preserve">  - CDR) της ΕΚ μέσω των κάτωθι ενεργειών: </w:t>
      </w:r>
    </w:p>
    <w:p w14:paraId="1C92562F" w14:textId="77777777" w:rsidR="008D5F93" w:rsidRPr="00D07716" w:rsidRDefault="008D5F93" w:rsidP="008D5F93">
      <w:pPr>
        <w:rPr>
          <w:rFonts w:ascii="Tahoma" w:hAnsi="Tahoma" w:cs="Tahoma"/>
          <w:lang w:val="el-GR"/>
        </w:rPr>
      </w:pPr>
      <w:r w:rsidRPr="00D07716">
        <w:rPr>
          <w:rFonts w:ascii="Tahoma" w:hAnsi="Tahoma" w:cs="Tahoma"/>
          <w:lang w:val="el-GR"/>
        </w:rPr>
        <w:t xml:space="preserve">α. Προετοιμασία αξιολόγησης κινδύνου και έκθεσης ελλείψεων των υφιστάμενων συστημάτων πληροφορικής μας. </w:t>
      </w:r>
    </w:p>
    <w:p w14:paraId="350118F3" w14:textId="77777777" w:rsidR="008D5F93" w:rsidRPr="00D07716" w:rsidRDefault="008D5F93" w:rsidP="008D5F93">
      <w:pPr>
        <w:rPr>
          <w:rFonts w:ascii="Tahoma" w:hAnsi="Tahoma" w:cs="Tahoma"/>
          <w:lang w:val="el-GR"/>
        </w:rPr>
      </w:pPr>
      <w:r w:rsidRPr="00D07716">
        <w:rPr>
          <w:rFonts w:ascii="Tahoma" w:hAnsi="Tahoma" w:cs="Tahoma"/>
          <w:lang w:val="el-GR"/>
        </w:rPr>
        <w:t xml:space="preserve">β. Με βάση την προηγούμενη αξιολόγηση, ανάπτυξη ενός οδικού χάρτη σύμφωνα με το επίπεδο κινδύνου (υψηλό – χαμηλό κ.λπ.) και τους διαθέσιμους πόρους και εφαρμογή στα τρέχοντα συστήματα. </w:t>
      </w:r>
    </w:p>
    <w:p w14:paraId="0626EDE2" w14:textId="77777777" w:rsidR="008D5F93" w:rsidRPr="00D07716" w:rsidRDefault="008D5F93" w:rsidP="008D5F93">
      <w:pPr>
        <w:rPr>
          <w:rFonts w:ascii="Tahoma" w:hAnsi="Tahoma" w:cs="Tahoma"/>
          <w:lang w:val="el-GR"/>
        </w:rPr>
      </w:pPr>
      <w:r w:rsidRPr="00D07716">
        <w:rPr>
          <w:rFonts w:ascii="Tahoma" w:hAnsi="Tahoma" w:cs="Tahoma"/>
          <w:lang w:val="el-GR"/>
        </w:rPr>
        <w:t xml:space="preserve">γ. Προετοιμασία και ενσωμάτωση απαιτήσεων για κατάλληλα μέτρα </w:t>
      </w:r>
      <w:proofErr w:type="spellStart"/>
      <w:r w:rsidRPr="00D07716">
        <w:rPr>
          <w:rFonts w:ascii="Tahoma" w:hAnsi="Tahoma" w:cs="Tahoma"/>
          <w:lang w:val="el-GR"/>
        </w:rPr>
        <w:t>κυβερνοάμυνας</w:t>
      </w:r>
      <w:proofErr w:type="spellEnd"/>
      <w:r w:rsidRPr="00D07716">
        <w:rPr>
          <w:rFonts w:ascii="Tahoma" w:hAnsi="Tahoma" w:cs="Tahoma"/>
          <w:lang w:val="el-GR"/>
        </w:rPr>
        <w:t xml:space="preserve"> σε όλα τα συστήματα που πρόκειται να προμηθευτεί η ΕΚ (υποδομή πληροφορικής, σύστημα επιτήρησης αγοράς, σύστημα συλλογής και επεξεργασίας δεδομένων) </w:t>
      </w:r>
    </w:p>
    <w:p w14:paraId="1E80B525" w14:textId="3C750C34" w:rsidR="00502950" w:rsidRPr="00D07716" w:rsidRDefault="008D5F93" w:rsidP="008D5F93">
      <w:pPr>
        <w:rPr>
          <w:rFonts w:ascii="Tahoma" w:hAnsi="Tahoma" w:cs="Tahoma"/>
          <w:lang w:val="el-GR"/>
        </w:rPr>
      </w:pPr>
      <w:r w:rsidRPr="00D07716">
        <w:rPr>
          <w:rFonts w:ascii="Tahoma" w:hAnsi="Tahoma" w:cs="Tahoma"/>
          <w:lang w:val="el-GR"/>
        </w:rPr>
        <w:t>δ. Επαλήθευση της εφαρμογής στα τελικά συστήματα κατά την αρχική επιχειρησιακή δυνατότητα (</w:t>
      </w:r>
      <w:proofErr w:type="spellStart"/>
      <w:r w:rsidRPr="00D07716">
        <w:rPr>
          <w:rFonts w:ascii="Tahoma" w:hAnsi="Tahoma" w:cs="Tahoma"/>
          <w:lang w:val="el-GR"/>
        </w:rPr>
        <w:t>Initial</w:t>
      </w:r>
      <w:proofErr w:type="spellEnd"/>
      <w:r w:rsidRPr="00D07716">
        <w:rPr>
          <w:rFonts w:ascii="Tahoma" w:hAnsi="Tahoma" w:cs="Tahoma"/>
          <w:lang w:val="el-GR"/>
        </w:rPr>
        <w:t xml:space="preserve"> </w:t>
      </w:r>
      <w:proofErr w:type="spellStart"/>
      <w:r w:rsidRPr="00D07716">
        <w:rPr>
          <w:rFonts w:ascii="Tahoma" w:hAnsi="Tahoma" w:cs="Tahoma"/>
          <w:lang w:val="el-GR"/>
        </w:rPr>
        <w:t>Operational</w:t>
      </w:r>
      <w:proofErr w:type="spellEnd"/>
      <w:r w:rsidRPr="00D07716">
        <w:rPr>
          <w:rFonts w:ascii="Tahoma" w:hAnsi="Tahoma" w:cs="Tahoma"/>
          <w:lang w:val="el-GR"/>
        </w:rPr>
        <w:t xml:space="preserve"> </w:t>
      </w:r>
      <w:proofErr w:type="spellStart"/>
      <w:r w:rsidRPr="00D07716">
        <w:rPr>
          <w:rFonts w:ascii="Tahoma" w:hAnsi="Tahoma" w:cs="Tahoma"/>
          <w:lang w:val="el-GR"/>
        </w:rPr>
        <w:t>Capability</w:t>
      </w:r>
      <w:proofErr w:type="spellEnd"/>
      <w:r w:rsidRPr="00D07716">
        <w:rPr>
          <w:rFonts w:ascii="Tahoma" w:hAnsi="Tahoma" w:cs="Tahoma"/>
          <w:lang w:val="el-GR"/>
        </w:rPr>
        <w:t xml:space="preserve"> - IOC).</w:t>
      </w:r>
    </w:p>
    <w:p w14:paraId="7161E9B9" w14:textId="77777777" w:rsidR="005117F5" w:rsidRPr="00D07716" w:rsidRDefault="005117F5" w:rsidP="008D5F93">
      <w:pPr>
        <w:rPr>
          <w:rFonts w:ascii="Tahoma" w:hAnsi="Tahoma" w:cs="Tahoma"/>
          <w:lang w:val="el-GR"/>
        </w:rPr>
      </w:pPr>
    </w:p>
    <w:p w14:paraId="544995DA" w14:textId="77777777" w:rsidR="2D031AC0" w:rsidRPr="00D07716" w:rsidRDefault="00824845" w:rsidP="417C163C">
      <w:pPr>
        <w:pStyle w:val="4"/>
        <w:spacing w:line="259" w:lineRule="auto"/>
        <w:rPr>
          <w:rFonts w:ascii="Tahoma" w:eastAsia="Tahoma" w:hAnsi="Tahoma" w:cs="Tahoma"/>
          <w:lang w:val="el-GR"/>
        </w:rPr>
      </w:pPr>
      <w:bookmarkStart w:id="135" w:name="_Toc120716118"/>
      <w:r w:rsidRPr="00D07716">
        <w:rPr>
          <w:rFonts w:ascii="Tahoma" w:eastAsia="Tahoma" w:hAnsi="Tahoma" w:cs="Tahoma"/>
          <w:lang w:val="el-GR"/>
        </w:rPr>
        <w:t>1.</w:t>
      </w:r>
      <w:r w:rsidR="007B71C1" w:rsidRPr="00D07716">
        <w:rPr>
          <w:rFonts w:ascii="Tahoma" w:eastAsia="Tahoma" w:hAnsi="Tahoma" w:cs="Tahoma"/>
          <w:lang w:val="el-GR"/>
        </w:rPr>
        <w:t>5</w:t>
      </w:r>
      <w:r w:rsidRPr="00D07716">
        <w:rPr>
          <w:rFonts w:ascii="Tahoma" w:eastAsia="Tahoma" w:hAnsi="Tahoma" w:cs="Tahoma"/>
          <w:lang w:val="el-GR"/>
        </w:rPr>
        <w:t xml:space="preserve"> ΜΕΘΟΔΟΛΟΓΙΑ ΥΛΟΠΟΙΗΣΗΣ</w:t>
      </w:r>
      <w:bookmarkEnd w:id="135"/>
    </w:p>
    <w:p w14:paraId="2606AB0E" w14:textId="77777777" w:rsidR="2D031AC0" w:rsidRPr="00D07716" w:rsidRDefault="79F871B2" w:rsidP="6D8514D4">
      <w:pPr>
        <w:spacing w:after="60" w:line="252" w:lineRule="auto"/>
        <w:rPr>
          <w:rFonts w:ascii="Tahoma" w:eastAsia="Calibri" w:hAnsi="Tahoma" w:cs="Tahoma"/>
          <w:szCs w:val="22"/>
          <w:lang w:val="el-GR"/>
        </w:rPr>
      </w:pPr>
      <w:r w:rsidRPr="00D07716">
        <w:rPr>
          <w:rFonts w:ascii="Tahoma" w:eastAsia="Calibri" w:hAnsi="Tahoma" w:cs="Tahoma"/>
          <w:szCs w:val="22"/>
          <w:lang w:val="el-GR"/>
        </w:rPr>
        <w:t>Ο υποψήφιος Ανάδοχος, έχοντας διαμορφώσει μια σαφή και ολοκληρωμένη αντίληψη για το Έργο, υποχρεούται να παρουσιάσει στην Τεχνική του Προσφορά, μια ολοκληρωμένη μεθοδολογική προσέγγιση, την οποία θα ακολουθήσει για την υλοποίηση του έργου. Επίσης, ο υποψήφιος ανάδοχος θα πρέπει να παρουσιάσει πιθανούς κινδύνους που μπορεί να εμφανιστούν κατά την υλοποίηση και τους τρόπους αντιμετώπισης σε περίπτωση που επέλθουν (</w:t>
      </w:r>
      <w:r w:rsidRPr="00D07716">
        <w:rPr>
          <w:rFonts w:ascii="Tahoma" w:eastAsia="Calibri" w:hAnsi="Tahoma" w:cs="Tahoma"/>
          <w:szCs w:val="22"/>
        </w:rPr>
        <w:t>risk</w:t>
      </w:r>
      <w:r w:rsidRPr="00D07716">
        <w:rPr>
          <w:rFonts w:ascii="Tahoma" w:eastAsia="Calibri" w:hAnsi="Tahoma" w:cs="Tahoma"/>
          <w:szCs w:val="22"/>
          <w:lang w:val="el-GR"/>
        </w:rPr>
        <w:t xml:space="preserve"> </w:t>
      </w:r>
      <w:r w:rsidRPr="00D07716">
        <w:rPr>
          <w:rFonts w:ascii="Tahoma" w:eastAsia="Calibri" w:hAnsi="Tahoma" w:cs="Tahoma"/>
          <w:szCs w:val="22"/>
        </w:rPr>
        <w:t>response</w:t>
      </w:r>
      <w:r w:rsidRPr="00D07716">
        <w:rPr>
          <w:rFonts w:ascii="Tahoma" w:eastAsia="Calibri" w:hAnsi="Tahoma" w:cs="Tahoma"/>
          <w:szCs w:val="22"/>
          <w:lang w:val="el-GR"/>
        </w:rPr>
        <w:t>).</w:t>
      </w:r>
    </w:p>
    <w:p w14:paraId="68DD1046" w14:textId="77777777" w:rsidR="2D031AC0" w:rsidRPr="00D07716" w:rsidRDefault="79F871B2" w:rsidP="6D8514D4">
      <w:pPr>
        <w:spacing w:after="60" w:line="252" w:lineRule="auto"/>
        <w:rPr>
          <w:rFonts w:ascii="Tahoma" w:eastAsia="Calibri" w:hAnsi="Tahoma" w:cs="Tahoma"/>
          <w:szCs w:val="22"/>
          <w:lang w:val="el-GR"/>
        </w:rPr>
      </w:pPr>
      <w:r w:rsidRPr="00D07716">
        <w:rPr>
          <w:rFonts w:ascii="Tahoma" w:eastAsia="Calibri" w:hAnsi="Tahoma" w:cs="Tahoma"/>
          <w:szCs w:val="22"/>
          <w:lang w:val="el-GR"/>
        </w:rPr>
        <w:t xml:space="preserve">Η μεθοδολογία που θα προτείνει ο υποψήφιος Ανάδοχος θα πρέπει να βασίζεται σε διεθνώς αποδεκτές πρακτικές, μεθόδους και πρότυπα, τα οποία μπορούν να συμβάλλουν στην αποτελεσματική υλοποίηση &amp; παρακολούθηση του έργου. Ο Ανάδοχος θα πρέπει να αναφέρει στην προσφορά του τη στρατηγική που προτίθεται να χρησιμοποιήσει στο έργο, την προσέγγιση που κα ακολουθήσει σε όλα τα στάδια του έργου (π.χ. τεχνικές, εργαλεία, συνεργασίες, κλπ.), τις διαδικασίες </w:t>
      </w:r>
      <w:r w:rsidRPr="00D07716">
        <w:rPr>
          <w:rFonts w:ascii="Tahoma" w:eastAsia="Calibri" w:hAnsi="Tahoma" w:cs="Tahoma"/>
          <w:szCs w:val="22"/>
          <w:lang w:val="el-GR"/>
        </w:rPr>
        <w:lastRenderedPageBreak/>
        <w:t>μεταφοράς τεχνογνωσίας, τον τρόπο συνεργασίας με το προσωπικό της Αναθέτουσας Αρχής, τις ενδεχόμενες επαφές και συνεργασίες που πρόκειται να κάνει με άλλους εξωτερικούς φορείς, τον τρόπο πρόσβασης σε σχετικές με το έργο σύγχρονες πηγές πληροφοριών και έργων, κλπ.</w:t>
      </w:r>
    </w:p>
    <w:p w14:paraId="03C6459E" w14:textId="77777777" w:rsidR="2D031AC0" w:rsidRPr="00D07716" w:rsidRDefault="79F871B2" w:rsidP="6D8514D4">
      <w:pPr>
        <w:spacing w:after="60" w:line="252" w:lineRule="auto"/>
        <w:rPr>
          <w:rFonts w:ascii="Tahoma" w:eastAsia="Calibri" w:hAnsi="Tahoma" w:cs="Tahoma"/>
          <w:szCs w:val="22"/>
          <w:lang w:val="el-GR"/>
        </w:rPr>
      </w:pPr>
      <w:r w:rsidRPr="00D07716">
        <w:rPr>
          <w:rFonts w:ascii="Tahoma" w:eastAsia="Calibri" w:hAnsi="Tahoma" w:cs="Tahoma"/>
          <w:szCs w:val="22"/>
          <w:lang w:val="el-GR"/>
        </w:rPr>
        <w:t xml:space="preserve">Ιδιαίτερη έμφαση θα </w:t>
      </w:r>
      <w:r w:rsidR="00CE4186" w:rsidRPr="00D07716">
        <w:rPr>
          <w:rFonts w:ascii="Tahoma" w:eastAsia="Calibri" w:hAnsi="Tahoma" w:cs="Tahoma"/>
          <w:szCs w:val="22"/>
          <w:lang w:val="el-GR"/>
        </w:rPr>
        <w:t xml:space="preserve">πρέπει να </w:t>
      </w:r>
      <w:r w:rsidRPr="00D07716">
        <w:rPr>
          <w:rFonts w:ascii="Tahoma" w:eastAsia="Calibri" w:hAnsi="Tahoma" w:cs="Tahoma"/>
          <w:szCs w:val="22"/>
          <w:lang w:val="el-GR"/>
        </w:rPr>
        <w:t>δοθεί στην πειστικότητα της μεθοδολογίας σε σχέση με τις δυνατότητες και την ικανότητα του Αναδόχου να εκτελέσει επιτυχώς το έργο στον προτεινόμενο χρόνο. Η περιγραφή της προτεινόμενης μεθοδολογίας θα ακολουθήσει το παρακάτω πλαίσιο:</w:t>
      </w:r>
    </w:p>
    <w:p w14:paraId="68697F5C" w14:textId="77777777" w:rsidR="2D031AC0" w:rsidRPr="00D07716" w:rsidRDefault="79F871B2" w:rsidP="6A5E4A42">
      <w:pPr>
        <w:pStyle w:val="afb"/>
        <w:numPr>
          <w:ilvl w:val="0"/>
          <w:numId w:val="71"/>
        </w:numPr>
        <w:spacing w:after="60"/>
        <w:rPr>
          <w:rFonts w:ascii="Tahoma" w:eastAsia="Calibri" w:hAnsi="Tahoma" w:cs="Tahoma"/>
          <w:szCs w:val="22"/>
          <w:lang w:val="el-GR"/>
        </w:rPr>
      </w:pPr>
      <w:r w:rsidRPr="00D07716">
        <w:rPr>
          <w:rFonts w:ascii="Tahoma" w:eastAsia="Calibri" w:hAnsi="Tahoma" w:cs="Tahoma"/>
          <w:szCs w:val="22"/>
          <w:lang w:val="el-GR"/>
        </w:rPr>
        <w:t>Αναλυτική περιγραφή του τρόπου με τον οποίο ο προσφέρων σκοπεύει να προσεγγίσει το έργο. Ιδιαίτερη έμφαση θα πρέπει να δοθεί στην κατανόηση των απαιτήσεων του έργου, όπως αναλυτικά προδιαγράφονται στην παρούσα προκήρυξη, και ο προσφέρων υποχρεωτικά να τοποθετηθεί στο σύνολο αυτών.</w:t>
      </w:r>
    </w:p>
    <w:p w14:paraId="3247D8C5" w14:textId="77777777" w:rsidR="2D031AC0" w:rsidRPr="00D07716" w:rsidRDefault="79F871B2" w:rsidP="6A5E4A42">
      <w:pPr>
        <w:pStyle w:val="afb"/>
        <w:numPr>
          <w:ilvl w:val="0"/>
          <w:numId w:val="71"/>
        </w:numPr>
        <w:spacing w:after="60"/>
        <w:rPr>
          <w:rFonts w:ascii="Tahoma" w:eastAsia="Calibri" w:hAnsi="Tahoma" w:cs="Tahoma"/>
          <w:szCs w:val="22"/>
          <w:lang w:val="el-GR"/>
        </w:rPr>
      </w:pPr>
      <w:r w:rsidRPr="00D07716">
        <w:rPr>
          <w:rFonts w:ascii="Tahoma" w:eastAsia="Calibri" w:hAnsi="Tahoma" w:cs="Tahoma"/>
          <w:szCs w:val="22"/>
          <w:lang w:val="el-GR"/>
        </w:rPr>
        <w:t>Προτεινόμενη μεθοδολογία για την υλοποίηση του Έργου, τις διαδικασίες που υιοθετούνται και τα εργαλεία που θα αξιοποιηθούν για την επιτυχή ολοκλήρωσή του.</w:t>
      </w:r>
    </w:p>
    <w:p w14:paraId="0953CA12" w14:textId="77777777" w:rsidR="2D031AC0" w:rsidRPr="00D07716" w:rsidRDefault="79F871B2" w:rsidP="6A5E4A42">
      <w:pPr>
        <w:pStyle w:val="afb"/>
        <w:numPr>
          <w:ilvl w:val="0"/>
          <w:numId w:val="71"/>
        </w:numPr>
        <w:spacing w:after="60"/>
        <w:rPr>
          <w:rFonts w:ascii="Tahoma" w:eastAsia="Calibri" w:hAnsi="Tahoma" w:cs="Tahoma"/>
          <w:szCs w:val="22"/>
          <w:lang w:val="el-GR"/>
        </w:rPr>
      </w:pPr>
      <w:r w:rsidRPr="00D07716">
        <w:rPr>
          <w:rFonts w:ascii="Tahoma" w:eastAsia="Calibri" w:hAnsi="Tahoma" w:cs="Tahoma"/>
          <w:szCs w:val="22"/>
          <w:lang w:val="el-GR"/>
        </w:rPr>
        <w:t xml:space="preserve">Αναλυτική περιγραφή κάθε φάσης του έργου και Πίνακα με τα πακέτα εργασίας και τα παραδοτέα ανά φάση του Έργου, όπως αυτά προκύπτουν από τις απαιτήσεις των προδιαγραφών της διακήρυξης και την προτεινόμενη μεθοδολογική προσέγγιση του υποψήφιου Αναδόχου.  </w:t>
      </w:r>
    </w:p>
    <w:p w14:paraId="6E7BD978" w14:textId="77777777" w:rsidR="2D031AC0" w:rsidRPr="00D07716" w:rsidRDefault="79F871B2" w:rsidP="6A5E4A42">
      <w:pPr>
        <w:pStyle w:val="afb"/>
        <w:numPr>
          <w:ilvl w:val="0"/>
          <w:numId w:val="71"/>
        </w:numPr>
        <w:spacing w:after="60"/>
        <w:rPr>
          <w:rFonts w:ascii="Tahoma" w:eastAsia="Calibri" w:hAnsi="Tahoma" w:cs="Tahoma"/>
          <w:szCs w:val="22"/>
          <w:lang w:val="el-GR"/>
        </w:rPr>
      </w:pPr>
      <w:r w:rsidRPr="00D07716">
        <w:rPr>
          <w:rFonts w:ascii="Tahoma" w:eastAsia="Calibri" w:hAnsi="Tahoma" w:cs="Tahoma"/>
          <w:szCs w:val="22"/>
          <w:lang w:val="el-GR"/>
        </w:rPr>
        <w:t>Προσδιορισμός και αναλυτική περιγραφή των παραδοτέων του έργου όπως αυτά προκύπτουν από τις απαιτήσεις των προδιαγραφών του διαγωνισμού και την προτεινόμενη μεθοδολογική προσέγγιση του υποψήφιου Αναδόχου.</w:t>
      </w:r>
    </w:p>
    <w:p w14:paraId="2052D4FF" w14:textId="77777777" w:rsidR="2D031AC0" w:rsidRPr="00D07716" w:rsidRDefault="79F871B2" w:rsidP="6A5E4A42">
      <w:pPr>
        <w:pStyle w:val="afb"/>
        <w:numPr>
          <w:ilvl w:val="0"/>
          <w:numId w:val="71"/>
        </w:numPr>
        <w:spacing w:after="60" w:line="252" w:lineRule="auto"/>
        <w:rPr>
          <w:rFonts w:ascii="Tahoma" w:eastAsia="Calibri" w:hAnsi="Tahoma" w:cs="Tahoma"/>
          <w:szCs w:val="22"/>
          <w:lang w:val="el-GR"/>
        </w:rPr>
      </w:pPr>
      <w:r w:rsidRPr="00D07716">
        <w:rPr>
          <w:rFonts w:ascii="Tahoma" w:eastAsia="Calibri" w:hAnsi="Tahoma" w:cs="Tahoma"/>
          <w:szCs w:val="22"/>
          <w:lang w:val="el-GR"/>
        </w:rPr>
        <w:t xml:space="preserve">Αναλυτικό χρονοδιάγραμμα υλοποίησης του έργου (διάγραμμα </w:t>
      </w:r>
      <w:r w:rsidRPr="00D07716">
        <w:rPr>
          <w:rFonts w:ascii="Tahoma" w:eastAsia="Calibri" w:hAnsi="Tahoma" w:cs="Tahoma"/>
          <w:szCs w:val="22"/>
        </w:rPr>
        <w:t>GANTT</w:t>
      </w:r>
      <w:r w:rsidRPr="00D07716">
        <w:rPr>
          <w:rFonts w:ascii="Tahoma" w:eastAsia="Calibri" w:hAnsi="Tahoma" w:cs="Tahoma"/>
          <w:szCs w:val="22"/>
          <w:lang w:val="el-GR"/>
        </w:rPr>
        <w:t>) όπου θα απεικονίζονται οι φάσεις υλοποίησης, οι δραστηριότητες, τα κυριότερα ορόσημα και τα παραδοτέα του έργου.</w:t>
      </w:r>
    </w:p>
    <w:p w14:paraId="24C1EC9E" w14:textId="77777777" w:rsidR="2D031AC0" w:rsidRPr="00D07716" w:rsidRDefault="79F871B2" w:rsidP="00667B3D">
      <w:pPr>
        <w:pStyle w:val="afb"/>
        <w:numPr>
          <w:ilvl w:val="0"/>
          <w:numId w:val="71"/>
        </w:numPr>
        <w:spacing w:line="252" w:lineRule="auto"/>
        <w:jc w:val="left"/>
        <w:rPr>
          <w:rFonts w:ascii="Tahoma" w:eastAsia="Calibri" w:hAnsi="Tahoma" w:cs="Tahoma"/>
          <w:szCs w:val="22"/>
          <w:lang w:val="el-GR"/>
        </w:rPr>
      </w:pPr>
      <w:r w:rsidRPr="00D07716">
        <w:rPr>
          <w:rFonts w:ascii="Tahoma" w:eastAsia="Calibri" w:hAnsi="Tahoma" w:cs="Tahoma"/>
          <w:szCs w:val="22"/>
          <w:lang w:val="el-GR"/>
        </w:rPr>
        <w:t>Οργανωτική δομή ομάδας έργου</w:t>
      </w:r>
      <w:r w:rsidR="006B6D9E" w:rsidRPr="00D07716">
        <w:rPr>
          <w:rFonts w:ascii="Tahoma" w:eastAsia="Calibri" w:hAnsi="Tahoma" w:cs="Tahoma"/>
          <w:szCs w:val="22"/>
          <w:lang w:val="en-US"/>
        </w:rPr>
        <w:t>.</w:t>
      </w:r>
    </w:p>
    <w:p w14:paraId="3E9F22CB" w14:textId="77777777" w:rsidR="2D031AC0" w:rsidRPr="00D07716" w:rsidRDefault="2D031AC0" w:rsidP="2D031AC0">
      <w:pPr>
        <w:spacing w:after="60"/>
        <w:rPr>
          <w:rFonts w:ascii="Tahoma" w:hAnsi="Tahoma" w:cs="Tahoma"/>
          <w:b/>
          <w:bCs/>
          <w:szCs w:val="22"/>
          <w:lang w:val="el-GR"/>
        </w:rPr>
      </w:pPr>
    </w:p>
    <w:p w14:paraId="6BEE461C" w14:textId="77777777" w:rsidR="567EDD23" w:rsidRPr="00D07716" w:rsidRDefault="567EDD23" w:rsidP="567EDD23">
      <w:pPr>
        <w:spacing w:after="60"/>
        <w:rPr>
          <w:rFonts w:ascii="Tahoma" w:hAnsi="Tahoma" w:cs="Tahoma"/>
          <w:b/>
          <w:bCs/>
          <w:szCs w:val="22"/>
          <w:lang w:val="el-GR"/>
        </w:rPr>
      </w:pPr>
    </w:p>
    <w:p w14:paraId="3F9A8430" w14:textId="1E53F8E6" w:rsidR="00D41FD6" w:rsidRPr="00D07716" w:rsidRDefault="00824845" w:rsidP="00667B3D">
      <w:pPr>
        <w:pStyle w:val="4"/>
        <w:rPr>
          <w:rFonts w:ascii="Tahoma" w:hAnsi="Tahoma" w:cs="Tahoma"/>
          <w:b w:val="0"/>
          <w:lang w:val="el-GR"/>
        </w:rPr>
      </w:pPr>
      <w:bookmarkStart w:id="136" w:name="_Toc120716119"/>
      <w:r w:rsidRPr="00D07716">
        <w:rPr>
          <w:rFonts w:ascii="Tahoma" w:hAnsi="Tahoma" w:cs="Tahoma"/>
          <w:lang w:val="el-GR"/>
        </w:rPr>
        <w:t>1.</w:t>
      </w:r>
      <w:r w:rsidR="00835C1F" w:rsidRPr="00D07716">
        <w:rPr>
          <w:rFonts w:ascii="Tahoma" w:hAnsi="Tahoma" w:cs="Tahoma"/>
          <w:lang w:val="el-GR"/>
        </w:rPr>
        <w:t>6</w:t>
      </w:r>
      <w:r w:rsidRPr="00D07716">
        <w:rPr>
          <w:rFonts w:ascii="Tahoma" w:hAnsi="Tahoma" w:cs="Tahoma"/>
          <w:lang w:val="el-GR"/>
        </w:rPr>
        <w:t xml:space="preserve"> ΧΡΟΝΟΔΙΑΓΡΑΜΜΑ</w:t>
      </w:r>
      <w:bookmarkEnd w:id="136"/>
    </w:p>
    <w:p w14:paraId="25CDF4CA" w14:textId="16E486AF" w:rsidR="00E34BC2" w:rsidRPr="00D07716" w:rsidRDefault="00E34BC2" w:rsidP="00E34BC2">
      <w:pPr>
        <w:suppressAutoHyphens w:val="0"/>
        <w:autoSpaceDE w:val="0"/>
        <w:spacing w:after="60"/>
        <w:rPr>
          <w:rFonts w:ascii="Tahoma" w:hAnsi="Tahoma" w:cs="Tahoma"/>
          <w:lang w:val="el-GR"/>
        </w:rPr>
      </w:pPr>
      <w:r w:rsidRPr="00D07716">
        <w:rPr>
          <w:rFonts w:ascii="Tahoma" w:hAnsi="Tahoma" w:cs="Tahoma"/>
          <w:lang w:val="el-GR"/>
        </w:rPr>
        <w:t xml:space="preserve">Η διάρκεια της σύμβασης ορίζεται </w:t>
      </w:r>
      <w:r w:rsidR="00F964A7" w:rsidRPr="00D07716">
        <w:rPr>
          <w:rFonts w:ascii="Tahoma" w:hAnsi="Tahoma" w:cs="Tahoma"/>
          <w:lang w:val="el-GR"/>
        </w:rPr>
        <w:t>στους τριάντα έξι (36) μήνες από την ημερομηνία υπογραφής αυτής</w:t>
      </w:r>
      <w:r w:rsidR="00CD53B6" w:rsidRPr="00D07716">
        <w:rPr>
          <w:rFonts w:ascii="Tahoma" w:hAnsi="Tahoma" w:cs="Tahoma"/>
          <w:lang w:val="el-GR"/>
        </w:rPr>
        <w:t xml:space="preserve"> ενώ δύναται να παραταθεί σε περίπτωση παράτασης του ΕΣΑΑ και μέχρι την λήξη των Υποέργων της Δράσης.</w:t>
      </w:r>
      <w:r w:rsidR="00C22DAC" w:rsidRPr="00D07716">
        <w:rPr>
          <w:rFonts w:ascii="Tahoma" w:hAnsi="Tahoma" w:cs="Tahoma"/>
          <w:lang w:val="el-GR"/>
        </w:rPr>
        <w:t xml:space="preserve"> </w:t>
      </w:r>
      <w:r w:rsidR="00196BAA" w:rsidRPr="00D07716">
        <w:rPr>
          <w:rFonts w:ascii="Tahoma" w:hAnsi="Tahoma" w:cs="Tahoma"/>
          <w:lang w:val="el-GR"/>
        </w:rPr>
        <w:t xml:space="preserve">Το παρακάτω διάγραμμα </w:t>
      </w:r>
      <w:r w:rsidR="00C22DAC" w:rsidRPr="00D07716">
        <w:rPr>
          <w:rFonts w:ascii="Tahoma" w:hAnsi="Tahoma" w:cs="Tahoma"/>
          <w:lang w:val="el-GR"/>
        </w:rPr>
        <w:t xml:space="preserve">ορίζει το </w:t>
      </w:r>
      <w:r w:rsidR="00B75A99" w:rsidRPr="00D07716">
        <w:rPr>
          <w:rFonts w:ascii="Tahoma" w:hAnsi="Tahoma" w:cs="Tahoma"/>
          <w:lang w:val="el-GR"/>
        </w:rPr>
        <w:t xml:space="preserve">εκτιμώμενο </w:t>
      </w:r>
      <w:r w:rsidR="00C22DAC" w:rsidRPr="00D07716">
        <w:rPr>
          <w:rFonts w:ascii="Tahoma" w:hAnsi="Tahoma" w:cs="Tahoma"/>
          <w:lang w:val="el-GR"/>
        </w:rPr>
        <w:t>χρονοδιάγραμμα υλοποίησης των επί μέρους πακέτων εργασίας όπως αυτά περιγράφονται στην παρ. 1.</w:t>
      </w:r>
      <w:r w:rsidR="00835C1F" w:rsidRPr="00D07716">
        <w:rPr>
          <w:rFonts w:ascii="Tahoma" w:hAnsi="Tahoma" w:cs="Tahoma"/>
          <w:lang w:val="el-GR"/>
        </w:rPr>
        <w:t>7</w:t>
      </w:r>
      <w:r w:rsidR="00C22DAC" w:rsidRPr="00D07716">
        <w:rPr>
          <w:rFonts w:ascii="Tahoma" w:hAnsi="Tahoma" w:cs="Tahoma"/>
          <w:lang w:val="el-GR"/>
        </w:rPr>
        <w:t xml:space="preserve"> του Παραρτήματος Ι της παρούσας διακήρυξης. </w:t>
      </w:r>
    </w:p>
    <w:p w14:paraId="51101892" w14:textId="77777777" w:rsidR="00196BAA" w:rsidRPr="00D07716" w:rsidRDefault="00196BAA" w:rsidP="00E34BC2">
      <w:pPr>
        <w:suppressAutoHyphens w:val="0"/>
        <w:autoSpaceDE w:val="0"/>
        <w:spacing w:after="60"/>
        <w:rPr>
          <w:rFonts w:ascii="Tahoma" w:hAnsi="Tahoma" w:cs="Tahoma"/>
          <w:lang w:val="el-GR"/>
        </w:rPr>
      </w:pPr>
    </w:p>
    <w:p w14:paraId="6934AA91" w14:textId="59599B74" w:rsidR="00E34BC2" w:rsidRPr="00D07716" w:rsidRDefault="00835C1F" w:rsidP="00763082">
      <w:pPr>
        <w:suppressAutoHyphens w:val="0"/>
        <w:autoSpaceDE w:val="0"/>
        <w:spacing w:after="60"/>
        <w:ind w:left="-432"/>
        <w:rPr>
          <w:rFonts w:ascii="Tahoma" w:hAnsi="Tahoma" w:cs="Tahoma"/>
          <w:lang w:val="el-GR"/>
        </w:rPr>
      </w:pPr>
      <w:r w:rsidRPr="00D07716">
        <w:rPr>
          <w:rFonts w:ascii="Tahoma" w:hAnsi="Tahoma" w:cs="Tahoma"/>
          <w:noProof/>
        </w:rPr>
        <w:drawing>
          <wp:inline distT="0" distB="0" distL="0" distR="0" wp14:anchorId="269705F9" wp14:editId="0DD59C97">
            <wp:extent cx="6775704" cy="2350008"/>
            <wp:effectExtent l="0" t="0" r="6350" b="0"/>
            <wp:docPr id="634" name="Picture 6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6775704" cy="2350008"/>
                    </a:xfrm>
                    <a:prstGeom prst="rect">
                      <a:avLst/>
                    </a:prstGeom>
                    <a:noFill/>
                    <a:ln>
                      <a:noFill/>
                    </a:ln>
                  </pic:spPr>
                </pic:pic>
              </a:graphicData>
            </a:graphic>
          </wp:inline>
        </w:drawing>
      </w:r>
    </w:p>
    <w:p w14:paraId="5DAD8D00" w14:textId="77777777" w:rsidR="00702FE0" w:rsidRPr="00D07716" w:rsidRDefault="00702FE0" w:rsidP="00667B3D">
      <w:pPr>
        <w:suppressAutoHyphens w:val="0"/>
        <w:autoSpaceDE w:val="0"/>
        <w:spacing w:after="60"/>
        <w:rPr>
          <w:rFonts w:ascii="Tahoma" w:hAnsi="Tahoma" w:cs="Tahoma"/>
          <w:lang w:val="el-GR"/>
        </w:rPr>
      </w:pPr>
    </w:p>
    <w:p w14:paraId="49ABC05C" w14:textId="53AABEE1" w:rsidR="00835C1F" w:rsidRPr="00D07716" w:rsidRDefault="00835C1F" w:rsidP="00835C1F">
      <w:pPr>
        <w:pStyle w:val="4"/>
        <w:tabs>
          <w:tab w:val="left" w:pos="1134"/>
        </w:tabs>
        <w:rPr>
          <w:rFonts w:ascii="Tahoma" w:hAnsi="Tahoma" w:cs="Tahoma"/>
          <w:lang w:val="el-GR"/>
        </w:rPr>
      </w:pPr>
      <w:bookmarkStart w:id="137" w:name="_Toc120716120"/>
      <w:r w:rsidRPr="00D07716">
        <w:rPr>
          <w:rFonts w:ascii="Tahoma" w:hAnsi="Tahoma" w:cs="Tahoma"/>
          <w:lang w:val="el-GR"/>
        </w:rPr>
        <w:lastRenderedPageBreak/>
        <w:t>1.7 ΦΑΣΕΙΣ -  ΠΑΡΑΔΟΤΕΑ</w:t>
      </w:r>
      <w:bookmarkEnd w:id="137"/>
    </w:p>
    <w:p w14:paraId="5CFF68F4" w14:textId="77777777" w:rsidR="00835C1F" w:rsidRPr="00D07716" w:rsidRDefault="00835C1F" w:rsidP="00835C1F">
      <w:pPr>
        <w:rPr>
          <w:rFonts w:ascii="Tahoma" w:hAnsi="Tahoma" w:cs="Tahoma"/>
          <w:lang w:val="el-GR"/>
        </w:rPr>
      </w:pPr>
      <w:r w:rsidRPr="00D07716">
        <w:rPr>
          <w:rFonts w:ascii="Tahoma" w:hAnsi="Tahoma" w:cs="Tahoma"/>
          <w:lang w:val="el-GR"/>
        </w:rPr>
        <w:t xml:space="preserve">Το Έργο του Συμβούλου περιλαμβάνει τις ακόλουθες Φάσεις σχετικά με τα παραπάνω </w:t>
      </w:r>
      <w:proofErr w:type="spellStart"/>
      <w:r w:rsidRPr="00D07716">
        <w:rPr>
          <w:rFonts w:ascii="Tahoma" w:hAnsi="Tahoma" w:cs="Tahoma"/>
          <w:lang w:val="el-GR"/>
        </w:rPr>
        <w:t>Υποέργα</w:t>
      </w:r>
      <w:proofErr w:type="spellEnd"/>
      <w:r w:rsidRPr="00D07716">
        <w:rPr>
          <w:rFonts w:ascii="Tahoma" w:hAnsi="Tahoma" w:cs="Tahoma"/>
          <w:lang w:val="el-GR"/>
        </w:rPr>
        <w:t>:</w:t>
      </w:r>
    </w:p>
    <w:p w14:paraId="4D6A492F" w14:textId="77777777" w:rsidR="00835C1F" w:rsidRPr="00D07716" w:rsidRDefault="00835C1F" w:rsidP="00835C1F">
      <w:pPr>
        <w:rPr>
          <w:rFonts w:ascii="Tahoma" w:hAnsi="Tahoma" w:cs="Tahoma"/>
          <w:b/>
          <w:bCs/>
          <w:i/>
          <w:iCs/>
          <w:u w:val="single"/>
          <w:lang w:val="el-GR"/>
        </w:rPr>
      </w:pPr>
      <w:r w:rsidRPr="00D07716">
        <w:rPr>
          <w:rFonts w:ascii="Tahoma" w:hAnsi="Tahoma" w:cs="Tahoma"/>
          <w:b/>
          <w:bCs/>
          <w:i/>
          <w:iCs/>
          <w:u w:val="single"/>
          <w:lang w:val="el-GR"/>
        </w:rPr>
        <w:t>Φάση 1: Ωρίμανση Υποέργων</w:t>
      </w:r>
    </w:p>
    <w:p w14:paraId="0186632D" w14:textId="77777777" w:rsidR="00835C1F" w:rsidRPr="00D07716" w:rsidRDefault="00835C1F" w:rsidP="00835C1F">
      <w:pPr>
        <w:rPr>
          <w:rFonts w:ascii="Tahoma" w:hAnsi="Tahoma" w:cs="Tahoma"/>
          <w:lang w:val="el-GR"/>
        </w:rPr>
      </w:pPr>
      <w:r w:rsidRPr="00D07716">
        <w:rPr>
          <w:rFonts w:ascii="Tahoma" w:hAnsi="Tahoma" w:cs="Tahoma"/>
          <w:i/>
          <w:iCs/>
          <w:u w:val="single"/>
          <w:lang w:val="el-GR"/>
        </w:rPr>
        <w:t>Παραδοτέο Εργασιών ΠΕ.1.1:</w:t>
      </w:r>
      <w:r w:rsidRPr="00D07716">
        <w:rPr>
          <w:rFonts w:ascii="Tahoma" w:hAnsi="Tahoma" w:cs="Tahoma"/>
          <w:lang w:val="el-GR"/>
        </w:rPr>
        <w:t xml:space="preserve"> Υποστήριξη της Επιτροπής Κεφαλαιαγοράς για το συντονισμό και την παρακολούθηση των απαιτούμενων μελετών για την ωρίμανση των Υποέργων. Ενδεικτικά τέτοιες ενέργειες είναι η υποστήριξη στη συλλογή, επεξεργασία και αξιοποίηση δεδομένων για την καταγραφή αναγκών, η υποστήριξη για τη σχεδίαση του έργου που έχει αναλάβει ο φορέας υλοποίησης κλπ.</w:t>
      </w:r>
    </w:p>
    <w:p w14:paraId="1B975352" w14:textId="77777777" w:rsidR="00835C1F" w:rsidRPr="00D07716" w:rsidRDefault="00835C1F" w:rsidP="00835C1F">
      <w:pPr>
        <w:rPr>
          <w:rFonts w:ascii="Tahoma" w:hAnsi="Tahoma" w:cs="Tahoma"/>
          <w:lang w:val="el-GR"/>
        </w:rPr>
      </w:pPr>
      <w:r w:rsidRPr="00D07716">
        <w:rPr>
          <w:rFonts w:ascii="Tahoma" w:hAnsi="Tahoma" w:cs="Tahoma"/>
          <w:i/>
          <w:iCs/>
          <w:u w:val="single"/>
          <w:lang w:val="el-GR"/>
        </w:rPr>
        <w:t>Παραδοτέο Εργασιών ΠΕ.1.2:</w:t>
      </w:r>
      <w:r w:rsidRPr="00D07716">
        <w:rPr>
          <w:rFonts w:ascii="Tahoma" w:hAnsi="Tahoma" w:cs="Tahoma"/>
          <w:lang w:val="el-GR"/>
        </w:rPr>
        <w:t xml:space="preserve"> Υποστήριξη της Επιτροπής Κεφαλαιαγοράς στη σύνταξη τευχών δημοπράτησης (Διακήρυξη, Συγγραφή Υποχρεώσεων, </w:t>
      </w:r>
      <w:proofErr w:type="spellStart"/>
      <w:r w:rsidRPr="00D07716">
        <w:rPr>
          <w:rFonts w:ascii="Tahoma" w:hAnsi="Tahoma" w:cs="Tahoma"/>
          <w:lang w:val="el-GR"/>
        </w:rPr>
        <w:t>κλπ</w:t>
      </w:r>
      <w:proofErr w:type="spellEnd"/>
      <w:r w:rsidRPr="00D07716">
        <w:rPr>
          <w:rFonts w:ascii="Tahoma" w:hAnsi="Tahoma" w:cs="Tahoma"/>
          <w:lang w:val="el-GR"/>
        </w:rPr>
        <w:t>).</w:t>
      </w:r>
    </w:p>
    <w:p w14:paraId="17643D72" w14:textId="77777777" w:rsidR="00835C1F" w:rsidRPr="00D07716" w:rsidRDefault="00835C1F" w:rsidP="00835C1F">
      <w:pPr>
        <w:rPr>
          <w:rFonts w:ascii="Tahoma" w:hAnsi="Tahoma" w:cs="Tahoma"/>
          <w:lang w:val="el-GR"/>
        </w:rPr>
      </w:pPr>
    </w:p>
    <w:p w14:paraId="7B95F66B" w14:textId="77777777" w:rsidR="00835C1F" w:rsidRPr="00D07716" w:rsidRDefault="00835C1F" w:rsidP="00835C1F">
      <w:pPr>
        <w:rPr>
          <w:rFonts w:ascii="Tahoma" w:hAnsi="Tahoma" w:cs="Tahoma"/>
          <w:b/>
          <w:bCs/>
          <w:i/>
          <w:iCs/>
          <w:u w:val="single"/>
          <w:lang w:val="el-GR"/>
        </w:rPr>
      </w:pPr>
      <w:r w:rsidRPr="00D07716">
        <w:rPr>
          <w:rFonts w:ascii="Tahoma" w:hAnsi="Tahoma" w:cs="Tahoma"/>
          <w:b/>
          <w:bCs/>
          <w:i/>
          <w:iCs/>
          <w:u w:val="single"/>
          <w:lang w:val="el-GR"/>
        </w:rPr>
        <w:t>Φάση 2: Υποστήριξη Διαγωνιστικής Διαδικασίας</w:t>
      </w:r>
    </w:p>
    <w:p w14:paraId="431B71AD" w14:textId="77777777" w:rsidR="00835C1F" w:rsidRPr="00D07716" w:rsidRDefault="00835C1F" w:rsidP="00835C1F">
      <w:pPr>
        <w:rPr>
          <w:rFonts w:ascii="Tahoma" w:hAnsi="Tahoma" w:cs="Tahoma"/>
          <w:lang w:val="el-GR"/>
        </w:rPr>
      </w:pPr>
      <w:r w:rsidRPr="00D07716">
        <w:rPr>
          <w:rFonts w:ascii="Tahoma" w:hAnsi="Tahoma" w:cs="Tahoma"/>
          <w:i/>
          <w:iCs/>
          <w:u w:val="single"/>
          <w:lang w:val="el-GR"/>
        </w:rPr>
        <w:t>Παραδοτέο Εργασιών ΠΕ.2.1:</w:t>
      </w:r>
      <w:r w:rsidRPr="00D07716">
        <w:rPr>
          <w:rFonts w:ascii="Tahoma" w:hAnsi="Tahoma" w:cs="Tahoma"/>
          <w:lang w:val="el-GR"/>
        </w:rPr>
        <w:t xml:space="preserve"> Υποστήριξη της Επιτροπής Κεφαλαιαγοράς στη διενέργεια των διαγωνιστικών διαδικασιών. Πιο συγκεκριμένα:</w:t>
      </w:r>
    </w:p>
    <w:p w14:paraId="0EE4D364" w14:textId="77777777" w:rsidR="00835C1F" w:rsidRPr="00D07716" w:rsidRDefault="00835C1F" w:rsidP="00835C1F">
      <w:pPr>
        <w:pStyle w:val="afb"/>
        <w:numPr>
          <w:ilvl w:val="0"/>
          <w:numId w:val="90"/>
        </w:numPr>
        <w:rPr>
          <w:rFonts w:ascii="Tahoma" w:hAnsi="Tahoma" w:cs="Tahoma"/>
          <w:lang w:val="el-GR"/>
        </w:rPr>
      </w:pPr>
      <w:r w:rsidRPr="00D07716">
        <w:rPr>
          <w:rFonts w:ascii="Tahoma" w:hAnsi="Tahoma" w:cs="Tahoma"/>
          <w:lang w:val="el-GR"/>
        </w:rPr>
        <w:t>Υποστήριξη στην προετοιμασία απαντήσεων σε διευκρινιστικά ερωτήματα ενδιαφερομένων</w:t>
      </w:r>
    </w:p>
    <w:p w14:paraId="1EFE0A80" w14:textId="77777777" w:rsidR="00835C1F" w:rsidRPr="00D07716" w:rsidRDefault="00835C1F" w:rsidP="00835C1F">
      <w:pPr>
        <w:pStyle w:val="afb"/>
        <w:numPr>
          <w:ilvl w:val="0"/>
          <w:numId w:val="90"/>
        </w:numPr>
        <w:rPr>
          <w:rFonts w:ascii="Tahoma" w:hAnsi="Tahoma" w:cs="Tahoma"/>
          <w:lang w:val="el-GR"/>
        </w:rPr>
      </w:pPr>
      <w:r w:rsidRPr="00D07716">
        <w:rPr>
          <w:rFonts w:ascii="Tahoma" w:hAnsi="Tahoma" w:cs="Tahoma"/>
          <w:lang w:val="el-GR"/>
        </w:rPr>
        <w:t>Υποστήριξη σε όλες τις ενέργειες που θα απαιτηθούν μέχρι και την υπογραφή της Σύμβασης για το σύνολο των Υποέργων</w:t>
      </w:r>
    </w:p>
    <w:p w14:paraId="0DD073C9" w14:textId="77777777" w:rsidR="00835C1F" w:rsidRPr="00D07716" w:rsidRDefault="00835C1F" w:rsidP="00835C1F">
      <w:pPr>
        <w:rPr>
          <w:rFonts w:ascii="Tahoma" w:hAnsi="Tahoma" w:cs="Tahoma"/>
          <w:b/>
          <w:bCs/>
          <w:i/>
          <w:iCs/>
          <w:u w:val="single"/>
          <w:lang w:val="el-GR"/>
        </w:rPr>
      </w:pPr>
      <w:r w:rsidRPr="00D07716">
        <w:rPr>
          <w:rFonts w:ascii="Tahoma" w:hAnsi="Tahoma" w:cs="Tahoma"/>
          <w:b/>
          <w:bCs/>
          <w:i/>
          <w:iCs/>
          <w:u w:val="single"/>
          <w:lang w:val="el-GR"/>
        </w:rPr>
        <w:t>Φάση 3: Υποστήριξη υλοποίησης Υποέργων</w:t>
      </w:r>
    </w:p>
    <w:p w14:paraId="10F68D36" w14:textId="60C73E94" w:rsidR="00835C1F" w:rsidRPr="00D07716" w:rsidRDefault="00835C1F" w:rsidP="00835C1F">
      <w:pPr>
        <w:rPr>
          <w:rFonts w:ascii="Tahoma" w:hAnsi="Tahoma" w:cs="Tahoma"/>
          <w:lang w:val="el-GR"/>
        </w:rPr>
      </w:pPr>
      <w:r w:rsidRPr="00D07716">
        <w:rPr>
          <w:rFonts w:ascii="Tahoma" w:hAnsi="Tahoma" w:cs="Tahoma"/>
          <w:i/>
          <w:iCs/>
          <w:u w:val="single"/>
          <w:lang w:val="el-GR"/>
        </w:rPr>
        <w:t>Παραδοτέο Εργασιών ΠΕ.3.1:</w:t>
      </w:r>
      <w:r w:rsidRPr="00D07716">
        <w:rPr>
          <w:rFonts w:ascii="Tahoma" w:hAnsi="Tahoma" w:cs="Tahoma"/>
          <w:lang w:val="el-GR"/>
        </w:rPr>
        <w:t xml:space="preserve"> Υποστήριξη της Επιτροπής Κεφαλαιαγοράς στον προγραμματισμό, την υλοποίηση, τη διαχείριση και την παρακολούθηση των Υποέργων (και των επί μέρους συμβάσεων)  καθ’ όλη την περίοδο υλοποίησής τους (παρακολούθηση της υλοποίησης του φυσικού και οικονομικού αντικειμένου, παρακολούθηση τήρησης των συμφωνηθέντων χρονοδιαγραμμάτων και ορόσημων).</w:t>
      </w:r>
    </w:p>
    <w:p w14:paraId="5D940404" w14:textId="77777777" w:rsidR="00835C1F" w:rsidRPr="00D07716" w:rsidRDefault="00835C1F" w:rsidP="00835C1F">
      <w:pPr>
        <w:rPr>
          <w:rFonts w:ascii="Tahoma" w:hAnsi="Tahoma" w:cs="Tahoma"/>
          <w:lang w:val="el-GR"/>
        </w:rPr>
      </w:pPr>
      <w:r w:rsidRPr="00D07716">
        <w:rPr>
          <w:rFonts w:ascii="Tahoma" w:hAnsi="Tahoma" w:cs="Tahoma"/>
          <w:lang w:val="el-GR"/>
        </w:rPr>
        <w:t xml:space="preserve">Πιο συγκεκριμένα, ο Ανάδοχος θα αναλάβει την υποστήριξη της Επιτροπής Κεφαλαιαγοράς κατά την υλοποίηση των Υποέργων της συγκεκριμένης Δράσης. Θα συντάσσει αναφορές για την πρόοδο των Υποέργων, θα παρακολουθεί την τήρηση των συμφωνηθέντων χρονοδιαγραμμάτων και θα επισημαίνει ενδεχόμενες καθυστερήσεις ή προβλήματα κατά την υλοποίησή τους. </w:t>
      </w:r>
    </w:p>
    <w:p w14:paraId="126AFE86" w14:textId="33F1D33E" w:rsidR="00835C1F" w:rsidRPr="00D07716" w:rsidRDefault="00835C1F" w:rsidP="00835C1F">
      <w:pPr>
        <w:rPr>
          <w:rFonts w:ascii="Tahoma" w:hAnsi="Tahoma" w:cs="Tahoma"/>
          <w:lang w:val="el-GR"/>
        </w:rPr>
      </w:pPr>
      <w:r w:rsidRPr="00D07716">
        <w:rPr>
          <w:rFonts w:ascii="Tahoma" w:hAnsi="Tahoma" w:cs="Tahoma"/>
          <w:lang w:val="el-GR"/>
        </w:rPr>
        <w:t xml:space="preserve">Τέλος, θα παρέχει υποστήριξη κατά την </w:t>
      </w:r>
      <w:r w:rsidR="00A40206">
        <w:rPr>
          <w:rFonts w:ascii="Tahoma" w:hAnsi="Tahoma" w:cs="Tahoma"/>
          <w:lang w:val="el-GR"/>
        </w:rPr>
        <w:t>έ</w:t>
      </w:r>
      <w:r w:rsidRPr="00D07716">
        <w:rPr>
          <w:rFonts w:ascii="Tahoma" w:hAnsi="Tahoma" w:cs="Tahoma"/>
          <w:lang w:val="el-GR"/>
        </w:rPr>
        <w:t xml:space="preserve">κδοση στατιστικών στοιχείων σε τακτά χρονικά διαστήματα σχετικά με την πορεία υλοποίησης των Υποέργων. Επιπλέον, ο </w:t>
      </w:r>
      <w:proofErr w:type="spellStart"/>
      <w:r w:rsidRPr="00D07716">
        <w:rPr>
          <w:rFonts w:ascii="Tahoma" w:hAnsi="Tahoma" w:cs="Tahoma"/>
          <w:lang w:val="el-GR"/>
        </w:rPr>
        <w:t>Αναδόχος</w:t>
      </w:r>
      <w:proofErr w:type="spellEnd"/>
      <w:r w:rsidRPr="00D07716">
        <w:rPr>
          <w:rFonts w:ascii="Tahoma" w:hAnsi="Tahoma" w:cs="Tahoma"/>
          <w:lang w:val="el-GR"/>
        </w:rPr>
        <w:t xml:space="preserve"> θα αναλάβει την συμβουλευτική υποστήριξη σε τυχόν επιτόπιες επαληθεύσεις αρμοδίων ελεγκτικών οργάνων κατά την υλοποίηση των Υποέργων και την διαπίστωση της επίτευξης των σχετικών οροσήμων, που τίθεται από το ΕΣΑΑ.</w:t>
      </w:r>
    </w:p>
    <w:p w14:paraId="2DB311D4" w14:textId="77777777" w:rsidR="00835C1F" w:rsidRPr="00D07716" w:rsidRDefault="00835C1F" w:rsidP="00835C1F">
      <w:pPr>
        <w:rPr>
          <w:rFonts w:ascii="Tahoma" w:hAnsi="Tahoma" w:cs="Tahoma"/>
          <w:lang w:val="el-GR"/>
        </w:rPr>
      </w:pPr>
      <w:r w:rsidRPr="00D07716">
        <w:rPr>
          <w:rFonts w:ascii="Tahoma" w:hAnsi="Tahoma" w:cs="Tahoma"/>
          <w:i/>
          <w:iCs/>
          <w:u w:val="single"/>
          <w:lang w:val="el-GR"/>
        </w:rPr>
        <w:t>Παραδοτέο Εργασιών ΠΕ.3.2:</w:t>
      </w:r>
      <w:r w:rsidRPr="00D07716">
        <w:rPr>
          <w:rFonts w:ascii="Tahoma" w:hAnsi="Tahoma" w:cs="Tahoma"/>
          <w:lang w:val="el-GR"/>
        </w:rPr>
        <w:t xml:space="preserve"> Υποστήριξη της Επιτροπής Κεφαλαιαγοράς στον εντοπισμό αποκλίσεων ή νεών κινδύνων και υποβολή εισηγήσεων για εφαρμογή προληπτικών ή /και διορθωτικών ενεργειών. Πιο συγκεκριμένα, ο Ανάδοχος θα αναλάβει:</w:t>
      </w:r>
    </w:p>
    <w:p w14:paraId="49BFBFDE" w14:textId="77777777" w:rsidR="00835C1F" w:rsidRPr="00D07716" w:rsidRDefault="00835C1F" w:rsidP="00835C1F">
      <w:pPr>
        <w:pStyle w:val="afb"/>
        <w:numPr>
          <w:ilvl w:val="0"/>
          <w:numId w:val="91"/>
        </w:numPr>
        <w:rPr>
          <w:rFonts w:ascii="Tahoma" w:hAnsi="Tahoma" w:cs="Tahoma"/>
          <w:lang w:val="el-GR"/>
        </w:rPr>
      </w:pPr>
      <w:r w:rsidRPr="00D07716">
        <w:rPr>
          <w:rFonts w:ascii="Tahoma" w:hAnsi="Tahoma" w:cs="Tahoma"/>
          <w:lang w:val="el-GR"/>
        </w:rPr>
        <w:t>Την υποστήριξη στη συμμετοχή σε συναντήσεις μεταξύ των εμπλεκομένων φορέων, με σκοπό το συντονισμό των ενεργειών, την αποφυγή προβλημάτων για την έγκαιρη υλοποίηση των Υποέργων.</w:t>
      </w:r>
    </w:p>
    <w:p w14:paraId="5C3076EC" w14:textId="77777777" w:rsidR="00835C1F" w:rsidRPr="00D07716" w:rsidRDefault="00835C1F" w:rsidP="00835C1F">
      <w:pPr>
        <w:pStyle w:val="afb"/>
        <w:numPr>
          <w:ilvl w:val="0"/>
          <w:numId w:val="91"/>
        </w:numPr>
        <w:rPr>
          <w:rFonts w:ascii="Tahoma" w:hAnsi="Tahoma" w:cs="Tahoma"/>
          <w:lang w:val="el-GR"/>
        </w:rPr>
      </w:pPr>
      <w:r w:rsidRPr="00D07716">
        <w:rPr>
          <w:rFonts w:ascii="Tahoma" w:hAnsi="Tahoma" w:cs="Tahoma"/>
          <w:lang w:val="el-GR"/>
        </w:rPr>
        <w:t>Την υποστήριξη στον εντοπισμό αποκλίσεων ή νέων κινδύνων και υποβολή εισηγήσεων για εφαρμογή προληπτικών ή/και διορθωτικών ενεργειών</w:t>
      </w:r>
    </w:p>
    <w:p w14:paraId="4A4F1C51" w14:textId="77777777" w:rsidR="00835C1F" w:rsidRPr="00D07716" w:rsidRDefault="00835C1F" w:rsidP="00835C1F">
      <w:pPr>
        <w:rPr>
          <w:rFonts w:ascii="Tahoma" w:hAnsi="Tahoma" w:cs="Tahoma"/>
          <w:lang w:val="el-GR"/>
        </w:rPr>
      </w:pPr>
      <w:r w:rsidRPr="00D07716">
        <w:rPr>
          <w:rFonts w:ascii="Tahoma" w:hAnsi="Tahoma" w:cs="Tahoma"/>
          <w:i/>
          <w:iCs/>
          <w:u w:val="single"/>
          <w:lang w:val="el-GR"/>
        </w:rPr>
        <w:t>Παραδοτέο Εργασιών ΠΕ.3.3:</w:t>
      </w:r>
      <w:r w:rsidRPr="00D07716">
        <w:rPr>
          <w:rFonts w:ascii="Tahoma" w:hAnsi="Tahoma" w:cs="Tahoma"/>
          <w:lang w:val="el-GR"/>
        </w:rPr>
        <w:t xml:space="preserve"> Υποστήριξη της Επιτροπής Κεφαλαιαγοράς για την εισαγωγή στοιχείων σε πληροφοριακά συστήματα</w:t>
      </w:r>
    </w:p>
    <w:p w14:paraId="57FE2E6F" w14:textId="534FC026" w:rsidR="00835C1F" w:rsidRPr="00D07716" w:rsidRDefault="00835C1F" w:rsidP="00835C1F">
      <w:pPr>
        <w:rPr>
          <w:rFonts w:ascii="Tahoma" w:hAnsi="Tahoma" w:cs="Tahoma"/>
          <w:lang w:val="el-GR"/>
        </w:rPr>
      </w:pPr>
      <w:r w:rsidRPr="00D07716">
        <w:rPr>
          <w:rFonts w:ascii="Tahoma" w:hAnsi="Tahoma" w:cs="Tahoma"/>
          <w:lang w:val="el-GR"/>
        </w:rPr>
        <w:t xml:space="preserve">Πιο συγκεκριμένα, στην εργασία αυτή ο Ανάδοχος θα αναλάβει την Υποστήριξη της Επιτροπής Κεφαλαιαγοράς </w:t>
      </w:r>
      <w:bookmarkStart w:id="138" w:name="_Hlk120274966"/>
      <w:r w:rsidR="00A40206">
        <w:rPr>
          <w:rFonts w:ascii="Tahoma" w:hAnsi="Tahoma" w:cs="Tahoma"/>
          <w:lang w:val="el-GR"/>
        </w:rPr>
        <w:t xml:space="preserve">στη συλλογή και τον έλεγχο όλων </w:t>
      </w:r>
      <w:r w:rsidR="00A40206" w:rsidRPr="00D07716">
        <w:rPr>
          <w:rFonts w:ascii="Tahoma" w:hAnsi="Tahoma" w:cs="Tahoma"/>
          <w:lang w:val="el-GR"/>
        </w:rPr>
        <w:t>των απαραίτητων διαχειριστικών εγγράφων</w:t>
      </w:r>
      <w:r w:rsidR="00A40206">
        <w:rPr>
          <w:rFonts w:ascii="Tahoma" w:hAnsi="Tahoma" w:cs="Tahoma"/>
          <w:lang w:val="el-GR"/>
        </w:rPr>
        <w:t xml:space="preserve">, </w:t>
      </w:r>
      <w:r w:rsidR="00A40206">
        <w:rPr>
          <w:rFonts w:ascii="Tahoma" w:hAnsi="Tahoma" w:cs="Tahoma"/>
          <w:lang w:val="el-GR"/>
        </w:rPr>
        <w:lastRenderedPageBreak/>
        <w:t>στοιχείων και αναφορών</w:t>
      </w:r>
      <w:bookmarkEnd w:id="138"/>
      <w:r w:rsidR="00A40206">
        <w:rPr>
          <w:rFonts w:ascii="Tahoma" w:hAnsi="Tahoma" w:cs="Tahoma"/>
          <w:lang w:val="el-GR"/>
        </w:rPr>
        <w:t xml:space="preserve"> προς</w:t>
      </w:r>
      <w:r w:rsidRPr="00D07716">
        <w:rPr>
          <w:rFonts w:ascii="Tahoma" w:hAnsi="Tahoma" w:cs="Tahoma"/>
          <w:lang w:val="el-GR"/>
        </w:rPr>
        <w:t xml:space="preserve"> καταχώρηση στο ΟΠΣ ΤΑ και σε λοιπά πληροφοριακά συστήματα που θα απαιτηθούν σύμφωνα με το ΣΔΕ του Ταμείου Ανάκαμψης</w:t>
      </w:r>
      <w:r w:rsidR="00330EC1">
        <w:rPr>
          <w:rFonts w:ascii="Tahoma" w:hAnsi="Tahoma" w:cs="Tahoma"/>
          <w:lang w:val="el-GR"/>
        </w:rPr>
        <w:t xml:space="preserve"> και Ανθεκτικότητας</w:t>
      </w:r>
      <w:r w:rsidRPr="00D07716">
        <w:rPr>
          <w:rFonts w:ascii="Tahoma" w:hAnsi="Tahoma" w:cs="Tahoma"/>
          <w:lang w:val="el-GR"/>
        </w:rPr>
        <w:t>.</w:t>
      </w:r>
    </w:p>
    <w:p w14:paraId="5165AC82" w14:textId="77777777" w:rsidR="00B322B8" w:rsidRPr="00D07716" w:rsidRDefault="00B322B8" w:rsidP="00835C1F">
      <w:pPr>
        <w:rPr>
          <w:rFonts w:ascii="Tahoma" w:hAnsi="Tahoma" w:cs="Tahoma"/>
          <w:b/>
          <w:bCs/>
          <w:lang w:val="el-GR"/>
        </w:rPr>
      </w:pPr>
    </w:p>
    <w:p w14:paraId="0635C8F7" w14:textId="77777777" w:rsidR="00B322B8" w:rsidRPr="00D07716" w:rsidRDefault="00B322B8" w:rsidP="00B322B8">
      <w:pPr>
        <w:rPr>
          <w:rFonts w:ascii="Tahoma" w:hAnsi="Tahoma" w:cs="Tahoma"/>
          <w:b/>
          <w:bCs/>
          <w:lang w:val="el-GR"/>
        </w:rPr>
      </w:pPr>
      <w:r w:rsidRPr="00D07716">
        <w:rPr>
          <w:rFonts w:ascii="Tahoma" w:hAnsi="Tahoma" w:cs="Tahoma"/>
          <w:b/>
          <w:bCs/>
          <w:lang w:val="el-GR"/>
        </w:rPr>
        <w:t>Χρόνος Υποβολής και Διαδικασία Οριστικοποίησης Παραδοτέων</w:t>
      </w:r>
    </w:p>
    <w:tbl>
      <w:tblPr>
        <w:tblW w:w="9710" w:type="dxa"/>
        <w:tblLook w:val="04A0" w:firstRow="1" w:lastRow="0" w:firstColumn="1" w:lastColumn="0" w:noHBand="0" w:noVBand="1"/>
      </w:tblPr>
      <w:tblGrid>
        <w:gridCol w:w="775"/>
        <w:gridCol w:w="1206"/>
        <w:gridCol w:w="4399"/>
        <w:gridCol w:w="1890"/>
        <w:gridCol w:w="1440"/>
      </w:tblGrid>
      <w:tr w:rsidR="00D07716" w:rsidRPr="00D07716" w14:paraId="2B792137" w14:textId="77777777" w:rsidTr="00363C81">
        <w:trPr>
          <w:trHeight w:val="588"/>
          <w:tblHeader/>
        </w:trPr>
        <w:tc>
          <w:tcPr>
            <w:tcW w:w="775" w:type="dxa"/>
            <w:vMerge w:val="restart"/>
            <w:tcBorders>
              <w:top w:val="single" w:sz="8" w:space="0" w:color="auto"/>
              <w:left w:val="single" w:sz="8" w:space="0" w:color="auto"/>
              <w:bottom w:val="nil"/>
              <w:right w:val="single" w:sz="8" w:space="0" w:color="auto"/>
            </w:tcBorders>
            <w:shd w:val="clear" w:color="000000" w:fill="F2DBDB"/>
            <w:vAlign w:val="center"/>
            <w:hideMark/>
          </w:tcPr>
          <w:p w14:paraId="1625FA0C" w14:textId="77777777" w:rsidR="00B322B8" w:rsidRPr="00D07716" w:rsidRDefault="00B322B8" w:rsidP="009B7E66">
            <w:pPr>
              <w:suppressAutoHyphens w:val="0"/>
              <w:spacing w:after="0"/>
              <w:jc w:val="center"/>
              <w:rPr>
                <w:rFonts w:ascii="Tahoma" w:hAnsi="Tahoma" w:cs="Tahoma"/>
                <w:b/>
                <w:bCs/>
                <w:sz w:val="16"/>
                <w:szCs w:val="16"/>
                <w:lang w:val="en-US" w:eastAsia="en-US"/>
              </w:rPr>
            </w:pPr>
            <w:proofErr w:type="spellStart"/>
            <w:r w:rsidRPr="00D07716">
              <w:rPr>
                <w:rFonts w:ascii="Tahoma" w:hAnsi="Tahoma" w:cs="Tahoma"/>
                <w:b/>
                <w:bCs/>
                <w:sz w:val="16"/>
                <w:szCs w:val="16"/>
                <w:lang w:val="en-US" w:eastAsia="en-US"/>
              </w:rPr>
              <w:t>Φάσεις</w:t>
            </w:r>
            <w:proofErr w:type="spellEnd"/>
            <w:r w:rsidRPr="00D07716">
              <w:rPr>
                <w:rFonts w:ascii="Tahoma" w:hAnsi="Tahoma" w:cs="Tahoma"/>
                <w:b/>
                <w:bCs/>
                <w:sz w:val="16"/>
                <w:szCs w:val="16"/>
                <w:lang w:val="en-US" w:eastAsia="en-US"/>
              </w:rPr>
              <w:t xml:space="preserve"> </w:t>
            </w:r>
            <w:proofErr w:type="spellStart"/>
            <w:r w:rsidRPr="00D07716">
              <w:rPr>
                <w:rFonts w:ascii="Tahoma" w:hAnsi="Tahoma" w:cs="Tahoma"/>
                <w:b/>
                <w:bCs/>
                <w:sz w:val="16"/>
                <w:szCs w:val="16"/>
                <w:lang w:val="en-US" w:eastAsia="en-US"/>
              </w:rPr>
              <w:t>Έργου</w:t>
            </w:r>
            <w:proofErr w:type="spellEnd"/>
          </w:p>
        </w:tc>
        <w:tc>
          <w:tcPr>
            <w:tcW w:w="1206" w:type="dxa"/>
            <w:vMerge w:val="restart"/>
            <w:tcBorders>
              <w:top w:val="single" w:sz="8" w:space="0" w:color="auto"/>
              <w:left w:val="single" w:sz="8" w:space="0" w:color="auto"/>
              <w:bottom w:val="single" w:sz="8" w:space="0" w:color="000000"/>
              <w:right w:val="single" w:sz="8" w:space="0" w:color="auto"/>
            </w:tcBorders>
            <w:shd w:val="clear" w:color="000000" w:fill="F2DBDB"/>
            <w:vAlign w:val="center"/>
            <w:hideMark/>
          </w:tcPr>
          <w:p w14:paraId="49F6688A" w14:textId="77777777" w:rsidR="00B322B8" w:rsidRPr="00D07716" w:rsidRDefault="00B322B8" w:rsidP="009B7E66">
            <w:pPr>
              <w:suppressAutoHyphens w:val="0"/>
              <w:spacing w:after="0"/>
              <w:jc w:val="center"/>
              <w:rPr>
                <w:rFonts w:ascii="Tahoma" w:hAnsi="Tahoma" w:cs="Tahoma"/>
                <w:b/>
                <w:bCs/>
                <w:sz w:val="16"/>
                <w:szCs w:val="16"/>
                <w:lang w:val="en-US" w:eastAsia="en-US"/>
              </w:rPr>
            </w:pPr>
            <w:proofErr w:type="spellStart"/>
            <w:r w:rsidRPr="00D07716">
              <w:rPr>
                <w:rFonts w:ascii="Tahoma" w:hAnsi="Tahoma" w:cs="Tahoma"/>
                <w:b/>
                <w:bCs/>
                <w:sz w:val="16"/>
                <w:szCs w:val="16"/>
                <w:lang w:val="en-US" w:eastAsia="en-US"/>
              </w:rPr>
              <w:t>Κωδικός</w:t>
            </w:r>
            <w:proofErr w:type="spellEnd"/>
            <w:r w:rsidRPr="00D07716">
              <w:rPr>
                <w:rFonts w:ascii="Tahoma" w:hAnsi="Tahoma" w:cs="Tahoma"/>
                <w:b/>
                <w:bCs/>
                <w:sz w:val="16"/>
                <w:szCs w:val="16"/>
                <w:lang w:val="en-US" w:eastAsia="en-US"/>
              </w:rPr>
              <w:t xml:space="preserve"> Παρα</w:t>
            </w:r>
            <w:proofErr w:type="spellStart"/>
            <w:r w:rsidRPr="00D07716">
              <w:rPr>
                <w:rFonts w:ascii="Tahoma" w:hAnsi="Tahoma" w:cs="Tahoma"/>
                <w:b/>
                <w:bCs/>
                <w:sz w:val="16"/>
                <w:szCs w:val="16"/>
                <w:lang w:val="en-US" w:eastAsia="en-US"/>
              </w:rPr>
              <w:t>δοτέου</w:t>
            </w:r>
            <w:proofErr w:type="spellEnd"/>
          </w:p>
        </w:tc>
        <w:tc>
          <w:tcPr>
            <w:tcW w:w="4399" w:type="dxa"/>
            <w:vMerge w:val="restart"/>
            <w:tcBorders>
              <w:top w:val="single" w:sz="8" w:space="0" w:color="auto"/>
              <w:left w:val="single" w:sz="8" w:space="0" w:color="auto"/>
              <w:bottom w:val="single" w:sz="8" w:space="0" w:color="000000"/>
              <w:right w:val="nil"/>
            </w:tcBorders>
            <w:shd w:val="clear" w:color="000000" w:fill="F2DBDB"/>
            <w:vAlign w:val="center"/>
            <w:hideMark/>
          </w:tcPr>
          <w:p w14:paraId="0D15493B" w14:textId="77777777" w:rsidR="00B322B8" w:rsidRPr="00D07716" w:rsidRDefault="00B322B8" w:rsidP="009B7E66">
            <w:pPr>
              <w:suppressAutoHyphens w:val="0"/>
              <w:spacing w:after="0"/>
              <w:jc w:val="center"/>
              <w:rPr>
                <w:rFonts w:ascii="Tahoma" w:hAnsi="Tahoma" w:cs="Tahoma"/>
                <w:b/>
                <w:bCs/>
                <w:sz w:val="16"/>
                <w:szCs w:val="16"/>
                <w:lang w:val="en-US" w:eastAsia="en-US"/>
              </w:rPr>
            </w:pPr>
            <w:proofErr w:type="spellStart"/>
            <w:r w:rsidRPr="00D07716">
              <w:rPr>
                <w:rFonts w:ascii="Tahoma" w:hAnsi="Tahoma" w:cs="Tahoma"/>
                <w:b/>
                <w:bCs/>
                <w:sz w:val="16"/>
                <w:szCs w:val="16"/>
                <w:lang w:val="en-US" w:eastAsia="en-US"/>
              </w:rPr>
              <w:t>Περιγρ</w:t>
            </w:r>
            <w:proofErr w:type="spellEnd"/>
            <w:r w:rsidRPr="00D07716">
              <w:rPr>
                <w:rFonts w:ascii="Tahoma" w:hAnsi="Tahoma" w:cs="Tahoma"/>
                <w:b/>
                <w:bCs/>
                <w:sz w:val="16"/>
                <w:szCs w:val="16"/>
                <w:lang w:val="en-US" w:eastAsia="en-US"/>
              </w:rPr>
              <w:t>αφή ΠΕ</w:t>
            </w:r>
          </w:p>
        </w:tc>
        <w:tc>
          <w:tcPr>
            <w:tcW w:w="1890" w:type="dxa"/>
            <w:vMerge w:val="restart"/>
            <w:tcBorders>
              <w:top w:val="single" w:sz="4" w:space="0" w:color="auto"/>
              <w:left w:val="single" w:sz="4" w:space="0" w:color="auto"/>
              <w:bottom w:val="single" w:sz="4" w:space="0" w:color="auto"/>
              <w:right w:val="single" w:sz="4" w:space="0" w:color="auto"/>
            </w:tcBorders>
            <w:shd w:val="clear" w:color="000000" w:fill="E4DFEC"/>
            <w:vAlign w:val="center"/>
            <w:hideMark/>
          </w:tcPr>
          <w:p w14:paraId="04A720C6" w14:textId="77777777" w:rsidR="00B322B8" w:rsidRPr="00D07716" w:rsidRDefault="00B322B8" w:rsidP="009B7E66">
            <w:pPr>
              <w:suppressAutoHyphens w:val="0"/>
              <w:spacing w:after="0"/>
              <w:jc w:val="center"/>
              <w:rPr>
                <w:rFonts w:ascii="Tahoma" w:hAnsi="Tahoma" w:cs="Tahoma"/>
                <w:b/>
                <w:bCs/>
                <w:sz w:val="16"/>
                <w:szCs w:val="16"/>
                <w:lang w:val="el-GR" w:eastAsia="en-US"/>
              </w:rPr>
            </w:pPr>
            <w:r w:rsidRPr="00D07716">
              <w:rPr>
                <w:rFonts w:ascii="Tahoma" w:hAnsi="Tahoma" w:cs="Tahoma"/>
                <w:b/>
                <w:bCs/>
                <w:sz w:val="16"/>
                <w:szCs w:val="16"/>
                <w:lang w:val="el-GR" w:eastAsia="en-US"/>
              </w:rPr>
              <w:t>ΧΡΟΝΟΣ ΥΠΟΒΟΛΗΣ 1</w:t>
            </w:r>
            <w:r w:rsidRPr="00D07716">
              <w:rPr>
                <w:rFonts w:ascii="Tahoma" w:hAnsi="Tahoma" w:cs="Tahoma"/>
                <w:b/>
                <w:bCs/>
                <w:sz w:val="16"/>
                <w:szCs w:val="16"/>
                <w:vertAlign w:val="superscript"/>
                <w:lang w:val="el-GR" w:eastAsia="en-US"/>
              </w:rPr>
              <w:t>ης</w:t>
            </w:r>
            <w:r w:rsidRPr="00D07716">
              <w:rPr>
                <w:rFonts w:ascii="Tahoma" w:hAnsi="Tahoma" w:cs="Tahoma"/>
                <w:b/>
                <w:bCs/>
                <w:sz w:val="16"/>
                <w:szCs w:val="16"/>
                <w:lang w:val="el-GR" w:eastAsia="en-US"/>
              </w:rPr>
              <w:t xml:space="preserve"> ΕΚΔΟΣΗΣ ΠΑΡΑΔΟΤΕΟΥ</w:t>
            </w:r>
          </w:p>
        </w:tc>
        <w:tc>
          <w:tcPr>
            <w:tcW w:w="1440" w:type="dxa"/>
            <w:vMerge w:val="restart"/>
            <w:tcBorders>
              <w:top w:val="single" w:sz="4" w:space="0" w:color="auto"/>
              <w:left w:val="single" w:sz="4" w:space="0" w:color="auto"/>
              <w:bottom w:val="single" w:sz="4" w:space="0" w:color="auto"/>
              <w:right w:val="single" w:sz="4" w:space="0" w:color="auto"/>
            </w:tcBorders>
            <w:shd w:val="clear" w:color="000000" w:fill="E4DFEC"/>
            <w:vAlign w:val="center"/>
            <w:hideMark/>
          </w:tcPr>
          <w:p w14:paraId="1AA0F238" w14:textId="77777777" w:rsidR="00B322B8" w:rsidRPr="00D07716" w:rsidRDefault="00B322B8" w:rsidP="009B7E66">
            <w:pPr>
              <w:suppressAutoHyphens w:val="0"/>
              <w:spacing w:after="0"/>
              <w:jc w:val="center"/>
              <w:rPr>
                <w:rFonts w:ascii="Tahoma" w:hAnsi="Tahoma" w:cs="Tahoma"/>
                <w:b/>
                <w:bCs/>
                <w:sz w:val="16"/>
                <w:szCs w:val="16"/>
                <w:lang w:val="en-US" w:eastAsia="en-US"/>
              </w:rPr>
            </w:pPr>
            <w:r w:rsidRPr="00D07716">
              <w:rPr>
                <w:rFonts w:ascii="Tahoma" w:hAnsi="Tahoma" w:cs="Tahoma"/>
                <w:b/>
                <w:bCs/>
                <w:sz w:val="16"/>
                <w:szCs w:val="16"/>
                <w:lang w:val="en-US" w:eastAsia="en-US"/>
              </w:rPr>
              <w:t>ΔΙΑΡΚΕΙΑ ΕΛΕΓΧΟΥ ΠΑΡΑΔΟΤΕΟΥ (ΜΗΝΕΣ)</w:t>
            </w:r>
          </w:p>
        </w:tc>
      </w:tr>
      <w:tr w:rsidR="00D07716" w:rsidRPr="00D07716" w14:paraId="04A4DC12" w14:textId="77777777" w:rsidTr="00363C81">
        <w:trPr>
          <w:trHeight w:val="588"/>
          <w:tblHeader/>
        </w:trPr>
        <w:tc>
          <w:tcPr>
            <w:tcW w:w="775" w:type="dxa"/>
            <w:vMerge/>
            <w:tcBorders>
              <w:top w:val="single" w:sz="8" w:space="0" w:color="auto"/>
              <w:left w:val="single" w:sz="8" w:space="0" w:color="auto"/>
              <w:bottom w:val="nil"/>
              <w:right w:val="single" w:sz="8" w:space="0" w:color="auto"/>
            </w:tcBorders>
            <w:vAlign w:val="center"/>
            <w:hideMark/>
          </w:tcPr>
          <w:p w14:paraId="60FC10C6" w14:textId="77777777" w:rsidR="00B322B8" w:rsidRPr="00D07716" w:rsidRDefault="00B322B8" w:rsidP="009B7E66">
            <w:pPr>
              <w:suppressAutoHyphens w:val="0"/>
              <w:spacing w:after="0"/>
              <w:jc w:val="left"/>
              <w:rPr>
                <w:rFonts w:ascii="Tahoma" w:hAnsi="Tahoma" w:cs="Tahoma"/>
                <w:b/>
                <w:bCs/>
                <w:sz w:val="16"/>
                <w:szCs w:val="16"/>
                <w:lang w:val="en-US" w:eastAsia="en-US"/>
              </w:rPr>
            </w:pPr>
          </w:p>
        </w:tc>
        <w:tc>
          <w:tcPr>
            <w:tcW w:w="1206" w:type="dxa"/>
            <w:vMerge/>
            <w:tcBorders>
              <w:top w:val="single" w:sz="8" w:space="0" w:color="auto"/>
              <w:left w:val="single" w:sz="8" w:space="0" w:color="auto"/>
              <w:bottom w:val="single" w:sz="8" w:space="0" w:color="000000"/>
              <w:right w:val="single" w:sz="8" w:space="0" w:color="auto"/>
            </w:tcBorders>
            <w:vAlign w:val="center"/>
            <w:hideMark/>
          </w:tcPr>
          <w:p w14:paraId="411C54F2" w14:textId="77777777" w:rsidR="00B322B8" w:rsidRPr="00D07716" w:rsidRDefault="00B322B8" w:rsidP="009B7E66">
            <w:pPr>
              <w:suppressAutoHyphens w:val="0"/>
              <w:spacing w:after="0"/>
              <w:jc w:val="left"/>
              <w:rPr>
                <w:rFonts w:ascii="Tahoma" w:hAnsi="Tahoma" w:cs="Tahoma"/>
                <w:b/>
                <w:bCs/>
                <w:sz w:val="16"/>
                <w:szCs w:val="16"/>
                <w:lang w:val="en-US" w:eastAsia="en-US"/>
              </w:rPr>
            </w:pPr>
          </w:p>
        </w:tc>
        <w:tc>
          <w:tcPr>
            <w:tcW w:w="4399" w:type="dxa"/>
            <w:vMerge/>
            <w:tcBorders>
              <w:top w:val="single" w:sz="8" w:space="0" w:color="auto"/>
              <w:left w:val="single" w:sz="8" w:space="0" w:color="auto"/>
              <w:bottom w:val="single" w:sz="8" w:space="0" w:color="000000"/>
              <w:right w:val="nil"/>
            </w:tcBorders>
            <w:vAlign w:val="center"/>
            <w:hideMark/>
          </w:tcPr>
          <w:p w14:paraId="76F399A8" w14:textId="77777777" w:rsidR="00B322B8" w:rsidRPr="00D07716" w:rsidRDefault="00B322B8" w:rsidP="009B7E66">
            <w:pPr>
              <w:suppressAutoHyphens w:val="0"/>
              <w:spacing w:after="0"/>
              <w:jc w:val="left"/>
              <w:rPr>
                <w:rFonts w:ascii="Tahoma" w:hAnsi="Tahoma" w:cs="Tahoma"/>
                <w:b/>
                <w:bCs/>
                <w:sz w:val="16"/>
                <w:szCs w:val="16"/>
                <w:lang w:val="en-US" w:eastAsia="en-US"/>
              </w:rPr>
            </w:pPr>
          </w:p>
        </w:tc>
        <w:tc>
          <w:tcPr>
            <w:tcW w:w="1890" w:type="dxa"/>
            <w:vMerge/>
            <w:tcBorders>
              <w:top w:val="single" w:sz="4" w:space="0" w:color="auto"/>
              <w:left w:val="single" w:sz="4" w:space="0" w:color="auto"/>
              <w:bottom w:val="single" w:sz="4" w:space="0" w:color="auto"/>
              <w:right w:val="single" w:sz="4" w:space="0" w:color="auto"/>
            </w:tcBorders>
            <w:vAlign w:val="center"/>
            <w:hideMark/>
          </w:tcPr>
          <w:p w14:paraId="7A5AC8C0" w14:textId="77777777" w:rsidR="00B322B8" w:rsidRPr="00D07716" w:rsidRDefault="00B322B8" w:rsidP="009B7E66">
            <w:pPr>
              <w:suppressAutoHyphens w:val="0"/>
              <w:spacing w:after="0"/>
              <w:jc w:val="left"/>
              <w:rPr>
                <w:rFonts w:ascii="Tahoma" w:hAnsi="Tahoma" w:cs="Tahoma"/>
                <w:b/>
                <w:bCs/>
                <w:sz w:val="16"/>
                <w:szCs w:val="16"/>
                <w:lang w:val="en-US" w:eastAsia="en-US"/>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14:paraId="07D45E5F" w14:textId="77777777" w:rsidR="00B322B8" w:rsidRPr="00D07716" w:rsidRDefault="00B322B8" w:rsidP="009B7E66">
            <w:pPr>
              <w:suppressAutoHyphens w:val="0"/>
              <w:spacing w:after="0"/>
              <w:jc w:val="left"/>
              <w:rPr>
                <w:rFonts w:ascii="Tahoma" w:hAnsi="Tahoma" w:cs="Tahoma"/>
                <w:b/>
                <w:bCs/>
                <w:sz w:val="16"/>
                <w:szCs w:val="16"/>
                <w:lang w:val="en-US" w:eastAsia="en-US"/>
              </w:rPr>
            </w:pPr>
          </w:p>
        </w:tc>
      </w:tr>
      <w:tr w:rsidR="00D07716" w:rsidRPr="00D07716" w14:paraId="128D280A" w14:textId="77777777" w:rsidTr="00363C81">
        <w:trPr>
          <w:trHeight w:val="588"/>
        </w:trPr>
        <w:tc>
          <w:tcPr>
            <w:tcW w:w="775" w:type="dxa"/>
            <w:vMerge w:val="restart"/>
            <w:tcBorders>
              <w:top w:val="single" w:sz="8" w:space="0" w:color="auto"/>
              <w:left w:val="single" w:sz="8" w:space="0" w:color="auto"/>
              <w:bottom w:val="single" w:sz="8" w:space="0" w:color="auto"/>
              <w:right w:val="single" w:sz="8" w:space="0" w:color="auto"/>
            </w:tcBorders>
            <w:shd w:val="clear" w:color="000000" w:fill="F2F2F2"/>
            <w:vAlign w:val="center"/>
            <w:hideMark/>
          </w:tcPr>
          <w:p w14:paraId="439B413B" w14:textId="77777777" w:rsidR="00B322B8" w:rsidRPr="00D07716" w:rsidRDefault="00B322B8" w:rsidP="009B7E66">
            <w:pPr>
              <w:suppressAutoHyphens w:val="0"/>
              <w:spacing w:after="0"/>
              <w:jc w:val="center"/>
              <w:rPr>
                <w:rFonts w:ascii="Tahoma" w:hAnsi="Tahoma" w:cs="Tahoma"/>
                <w:b/>
                <w:bCs/>
                <w:sz w:val="16"/>
                <w:szCs w:val="16"/>
                <w:lang w:val="en-US" w:eastAsia="en-US"/>
              </w:rPr>
            </w:pPr>
            <w:r w:rsidRPr="00D07716">
              <w:rPr>
                <w:rFonts w:ascii="Tahoma" w:hAnsi="Tahoma" w:cs="Tahoma"/>
                <w:b/>
                <w:bCs/>
                <w:sz w:val="16"/>
                <w:szCs w:val="16"/>
                <w:lang w:val="en-US" w:eastAsia="en-US"/>
              </w:rPr>
              <w:t>Φ.1</w:t>
            </w:r>
          </w:p>
        </w:tc>
        <w:tc>
          <w:tcPr>
            <w:tcW w:w="1206" w:type="dxa"/>
            <w:tcBorders>
              <w:top w:val="nil"/>
              <w:left w:val="nil"/>
              <w:bottom w:val="single" w:sz="8" w:space="0" w:color="auto"/>
              <w:right w:val="single" w:sz="8" w:space="0" w:color="auto"/>
            </w:tcBorders>
            <w:shd w:val="clear" w:color="000000" w:fill="F2F2F2"/>
            <w:vAlign w:val="center"/>
            <w:hideMark/>
          </w:tcPr>
          <w:p w14:paraId="36225218" w14:textId="77777777" w:rsidR="00B322B8" w:rsidRPr="00D07716" w:rsidRDefault="00B322B8" w:rsidP="009B7E66">
            <w:pPr>
              <w:suppressAutoHyphens w:val="0"/>
              <w:spacing w:after="0"/>
              <w:jc w:val="center"/>
              <w:rPr>
                <w:rFonts w:ascii="Tahoma" w:hAnsi="Tahoma" w:cs="Tahoma"/>
                <w:b/>
                <w:bCs/>
                <w:sz w:val="16"/>
                <w:szCs w:val="16"/>
                <w:lang w:val="en-US" w:eastAsia="en-US"/>
              </w:rPr>
            </w:pPr>
            <w:r w:rsidRPr="00D07716">
              <w:rPr>
                <w:rFonts w:ascii="Tahoma" w:hAnsi="Tahoma" w:cs="Tahoma"/>
                <w:b/>
                <w:bCs/>
                <w:sz w:val="16"/>
                <w:szCs w:val="16"/>
                <w:lang w:val="en-US" w:eastAsia="en-US"/>
              </w:rPr>
              <w:t>ΠΕ 1.1</w:t>
            </w:r>
          </w:p>
        </w:tc>
        <w:tc>
          <w:tcPr>
            <w:tcW w:w="4399" w:type="dxa"/>
            <w:tcBorders>
              <w:top w:val="nil"/>
              <w:left w:val="nil"/>
              <w:bottom w:val="single" w:sz="8" w:space="0" w:color="auto"/>
              <w:right w:val="nil"/>
            </w:tcBorders>
            <w:shd w:val="clear" w:color="000000" w:fill="F2F2F2"/>
            <w:vAlign w:val="center"/>
            <w:hideMark/>
          </w:tcPr>
          <w:p w14:paraId="5DB43E81" w14:textId="77777777" w:rsidR="00B322B8" w:rsidRPr="00D07716" w:rsidRDefault="00B322B8" w:rsidP="009B7E66">
            <w:pPr>
              <w:suppressAutoHyphens w:val="0"/>
              <w:spacing w:after="0"/>
              <w:jc w:val="left"/>
              <w:rPr>
                <w:rFonts w:ascii="Tahoma" w:hAnsi="Tahoma" w:cs="Tahoma"/>
                <w:sz w:val="16"/>
                <w:szCs w:val="16"/>
                <w:lang w:val="el-GR" w:eastAsia="en-US"/>
              </w:rPr>
            </w:pPr>
            <w:r w:rsidRPr="00D07716">
              <w:rPr>
                <w:rFonts w:ascii="Tahoma" w:hAnsi="Tahoma" w:cs="Tahoma"/>
                <w:sz w:val="16"/>
                <w:szCs w:val="16"/>
                <w:lang w:val="el-GR" w:eastAsia="en-US"/>
              </w:rPr>
              <w:t xml:space="preserve"> Υπηρεσίες υποστήριξης για το συντονισμό και την παρακολούθηση των απαιτούμενων μελετών για την ωρίμανση των Υποέργων</w:t>
            </w:r>
          </w:p>
        </w:tc>
        <w:tc>
          <w:tcPr>
            <w:tcW w:w="189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CEC842" w14:textId="77777777" w:rsidR="00B322B8" w:rsidRPr="00D07716" w:rsidRDefault="00B322B8" w:rsidP="009B7E66">
            <w:pPr>
              <w:suppressAutoHyphens w:val="0"/>
              <w:spacing w:after="0"/>
              <w:jc w:val="center"/>
              <w:rPr>
                <w:rFonts w:ascii="Tahoma" w:hAnsi="Tahoma" w:cs="Tahoma"/>
                <w:sz w:val="16"/>
                <w:szCs w:val="16"/>
                <w:lang w:val="en-US" w:eastAsia="en-US"/>
              </w:rPr>
            </w:pPr>
            <w:r w:rsidRPr="00D07716">
              <w:rPr>
                <w:rFonts w:ascii="Tahoma" w:hAnsi="Tahoma" w:cs="Tahoma"/>
                <w:sz w:val="16"/>
                <w:szCs w:val="16"/>
                <w:lang w:val="en-US" w:eastAsia="en-US"/>
              </w:rPr>
              <w:t>Μ3</w:t>
            </w:r>
          </w:p>
        </w:tc>
        <w:tc>
          <w:tcPr>
            <w:tcW w:w="1440" w:type="dxa"/>
            <w:tcBorders>
              <w:top w:val="single" w:sz="4" w:space="0" w:color="auto"/>
              <w:left w:val="nil"/>
              <w:bottom w:val="single" w:sz="4" w:space="0" w:color="auto"/>
              <w:right w:val="single" w:sz="4" w:space="0" w:color="auto"/>
            </w:tcBorders>
            <w:shd w:val="clear" w:color="auto" w:fill="auto"/>
            <w:noWrap/>
            <w:vAlign w:val="center"/>
            <w:hideMark/>
          </w:tcPr>
          <w:p w14:paraId="25E56D4F" w14:textId="77777777" w:rsidR="00B322B8" w:rsidRPr="00D07716" w:rsidRDefault="00B322B8" w:rsidP="009B7E66">
            <w:pPr>
              <w:suppressAutoHyphens w:val="0"/>
              <w:spacing w:after="0"/>
              <w:jc w:val="center"/>
              <w:rPr>
                <w:rFonts w:ascii="Tahoma" w:hAnsi="Tahoma" w:cs="Tahoma"/>
                <w:sz w:val="16"/>
                <w:szCs w:val="16"/>
                <w:lang w:val="en-US" w:eastAsia="en-US"/>
              </w:rPr>
            </w:pPr>
            <w:r w:rsidRPr="00D07716">
              <w:rPr>
                <w:rFonts w:ascii="Tahoma" w:hAnsi="Tahoma" w:cs="Tahoma"/>
                <w:sz w:val="16"/>
                <w:szCs w:val="16"/>
                <w:lang w:val="en-US" w:eastAsia="en-US"/>
              </w:rPr>
              <w:t>1</w:t>
            </w:r>
          </w:p>
        </w:tc>
      </w:tr>
      <w:tr w:rsidR="00D07716" w:rsidRPr="00D07716" w14:paraId="2640C36D" w14:textId="77777777" w:rsidTr="00363C81">
        <w:trPr>
          <w:trHeight w:val="588"/>
        </w:trPr>
        <w:tc>
          <w:tcPr>
            <w:tcW w:w="775" w:type="dxa"/>
            <w:vMerge/>
            <w:tcBorders>
              <w:top w:val="single" w:sz="8" w:space="0" w:color="auto"/>
              <w:left w:val="single" w:sz="8" w:space="0" w:color="auto"/>
              <w:bottom w:val="single" w:sz="8" w:space="0" w:color="auto"/>
              <w:right w:val="single" w:sz="8" w:space="0" w:color="auto"/>
            </w:tcBorders>
            <w:vAlign w:val="center"/>
            <w:hideMark/>
          </w:tcPr>
          <w:p w14:paraId="4C45D509" w14:textId="77777777" w:rsidR="00B322B8" w:rsidRPr="00D07716" w:rsidRDefault="00B322B8" w:rsidP="009B7E66">
            <w:pPr>
              <w:suppressAutoHyphens w:val="0"/>
              <w:spacing w:after="0"/>
              <w:jc w:val="left"/>
              <w:rPr>
                <w:rFonts w:ascii="Tahoma" w:hAnsi="Tahoma" w:cs="Tahoma"/>
                <w:b/>
                <w:bCs/>
                <w:sz w:val="16"/>
                <w:szCs w:val="16"/>
                <w:lang w:val="en-US" w:eastAsia="en-US"/>
              </w:rPr>
            </w:pPr>
          </w:p>
        </w:tc>
        <w:tc>
          <w:tcPr>
            <w:tcW w:w="1206" w:type="dxa"/>
            <w:tcBorders>
              <w:top w:val="nil"/>
              <w:left w:val="nil"/>
              <w:bottom w:val="single" w:sz="8" w:space="0" w:color="auto"/>
              <w:right w:val="single" w:sz="8" w:space="0" w:color="auto"/>
            </w:tcBorders>
            <w:shd w:val="clear" w:color="000000" w:fill="F2F2F2"/>
            <w:vAlign w:val="center"/>
            <w:hideMark/>
          </w:tcPr>
          <w:p w14:paraId="2E0A8619" w14:textId="77777777" w:rsidR="00B322B8" w:rsidRPr="00D07716" w:rsidRDefault="00B322B8" w:rsidP="009B7E66">
            <w:pPr>
              <w:suppressAutoHyphens w:val="0"/>
              <w:spacing w:after="0"/>
              <w:jc w:val="center"/>
              <w:rPr>
                <w:rFonts w:ascii="Tahoma" w:hAnsi="Tahoma" w:cs="Tahoma"/>
                <w:b/>
                <w:bCs/>
                <w:sz w:val="16"/>
                <w:szCs w:val="16"/>
                <w:lang w:val="en-US" w:eastAsia="en-US"/>
              </w:rPr>
            </w:pPr>
            <w:r w:rsidRPr="00D07716">
              <w:rPr>
                <w:rFonts w:ascii="Tahoma" w:hAnsi="Tahoma" w:cs="Tahoma"/>
                <w:b/>
                <w:bCs/>
                <w:sz w:val="16"/>
                <w:szCs w:val="16"/>
                <w:lang w:val="en-US" w:eastAsia="en-US"/>
              </w:rPr>
              <w:t>ΠΕ 1.2</w:t>
            </w:r>
          </w:p>
        </w:tc>
        <w:tc>
          <w:tcPr>
            <w:tcW w:w="4399" w:type="dxa"/>
            <w:tcBorders>
              <w:top w:val="nil"/>
              <w:left w:val="nil"/>
              <w:bottom w:val="single" w:sz="8" w:space="0" w:color="auto"/>
              <w:right w:val="nil"/>
            </w:tcBorders>
            <w:shd w:val="clear" w:color="000000" w:fill="F2F2F2"/>
            <w:vAlign w:val="center"/>
            <w:hideMark/>
          </w:tcPr>
          <w:p w14:paraId="64C74007" w14:textId="1185D371" w:rsidR="00B322B8" w:rsidRPr="00D07716" w:rsidRDefault="00B322B8" w:rsidP="009B7E66">
            <w:pPr>
              <w:suppressAutoHyphens w:val="0"/>
              <w:spacing w:after="0"/>
              <w:jc w:val="left"/>
              <w:rPr>
                <w:rFonts w:ascii="Tahoma" w:hAnsi="Tahoma" w:cs="Tahoma"/>
                <w:sz w:val="16"/>
                <w:szCs w:val="16"/>
                <w:lang w:val="el-GR" w:eastAsia="en-US"/>
              </w:rPr>
            </w:pPr>
            <w:r w:rsidRPr="00D07716">
              <w:rPr>
                <w:rFonts w:ascii="Tahoma" w:hAnsi="Tahoma" w:cs="Tahoma"/>
                <w:sz w:val="16"/>
                <w:szCs w:val="16"/>
                <w:lang w:val="el-GR" w:eastAsia="en-US"/>
              </w:rPr>
              <w:t xml:space="preserve">Υπηρεσίες </w:t>
            </w:r>
            <w:r w:rsidR="00CD49BE" w:rsidRPr="00D07716">
              <w:rPr>
                <w:rFonts w:ascii="Tahoma" w:hAnsi="Tahoma" w:cs="Tahoma"/>
                <w:sz w:val="16"/>
                <w:szCs w:val="16"/>
                <w:lang w:val="el-GR" w:eastAsia="en-US"/>
              </w:rPr>
              <w:t>υ</w:t>
            </w:r>
            <w:r w:rsidRPr="00D07716">
              <w:rPr>
                <w:rFonts w:ascii="Tahoma" w:hAnsi="Tahoma" w:cs="Tahoma"/>
                <w:sz w:val="16"/>
                <w:szCs w:val="16"/>
                <w:lang w:val="el-GR" w:eastAsia="en-US"/>
              </w:rPr>
              <w:t xml:space="preserve">ποστήριξης στη σύνταξη τευχών δημοπράτησης (Διακήρυξη, Συγγραφή Υποχρεώσεων, </w:t>
            </w:r>
            <w:proofErr w:type="spellStart"/>
            <w:r w:rsidRPr="00D07716">
              <w:rPr>
                <w:rFonts w:ascii="Tahoma" w:hAnsi="Tahoma" w:cs="Tahoma"/>
                <w:sz w:val="16"/>
                <w:szCs w:val="16"/>
                <w:lang w:val="el-GR" w:eastAsia="en-US"/>
              </w:rPr>
              <w:t>κλπ</w:t>
            </w:r>
            <w:proofErr w:type="spellEnd"/>
            <w:r w:rsidRPr="00D07716">
              <w:rPr>
                <w:rFonts w:ascii="Tahoma" w:hAnsi="Tahoma" w:cs="Tahoma"/>
                <w:sz w:val="16"/>
                <w:szCs w:val="16"/>
                <w:lang w:val="el-GR" w:eastAsia="en-US"/>
              </w:rPr>
              <w:t>).</w:t>
            </w:r>
          </w:p>
        </w:tc>
        <w:tc>
          <w:tcPr>
            <w:tcW w:w="189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F0294E" w14:textId="77777777" w:rsidR="00B322B8" w:rsidRPr="00D07716" w:rsidRDefault="00B322B8" w:rsidP="009B7E66">
            <w:pPr>
              <w:suppressAutoHyphens w:val="0"/>
              <w:spacing w:after="0"/>
              <w:jc w:val="center"/>
              <w:rPr>
                <w:rFonts w:ascii="Tahoma" w:hAnsi="Tahoma" w:cs="Tahoma"/>
                <w:sz w:val="16"/>
                <w:szCs w:val="16"/>
                <w:lang w:val="en-US" w:eastAsia="en-US"/>
              </w:rPr>
            </w:pPr>
            <w:r w:rsidRPr="00D07716">
              <w:rPr>
                <w:rFonts w:ascii="Tahoma" w:hAnsi="Tahoma" w:cs="Tahoma"/>
                <w:sz w:val="16"/>
                <w:szCs w:val="16"/>
                <w:lang w:val="en-US" w:eastAsia="en-US"/>
              </w:rPr>
              <w:t>Μ3</w:t>
            </w:r>
          </w:p>
        </w:tc>
        <w:tc>
          <w:tcPr>
            <w:tcW w:w="1440" w:type="dxa"/>
            <w:tcBorders>
              <w:top w:val="single" w:sz="4" w:space="0" w:color="auto"/>
              <w:left w:val="nil"/>
              <w:bottom w:val="single" w:sz="4" w:space="0" w:color="auto"/>
              <w:right w:val="single" w:sz="4" w:space="0" w:color="auto"/>
            </w:tcBorders>
            <w:shd w:val="clear" w:color="auto" w:fill="auto"/>
            <w:noWrap/>
            <w:vAlign w:val="center"/>
            <w:hideMark/>
          </w:tcPr>
          <w:p w14:paraId="7A6D6A3A" w14:textId="77777777" w:rsidR="00B322B8" w:rsidRPr="00D07716" w:rsidRDefault="00B322B8" w:rsidP="009B7E66">
            <w:pPr>
              <w:suppressAutoHyphens w:val="0"/>
              <w:spacing w:after="0"/>
              <w:jc w:val="center"/>
              <w:rPr>
                <w:rFonts w:ascii="Tahoma" w:hAnsi="Tahoma" w:cs="Tahoma"/>
                <w:sz w:val="16"/>
                <w:szCs w:val="16"/>
                <w:lang w:val="en-US" w:eastAsia="en-US"/>
              </w:rPr>
            </w:pPr>
            <w:r w:rsidRPr="00D07716">
              <w:rPr>
                <w:rFonts w:ascii="Tahoma" w:hAnsi="Tahoma" w:cs="Tahoma"/>
                <w:sz w:val="16"/>
                <w:szCs w:val="16"/>
                <w:lang w:val="en-US" w:eastAsia="en-US"/>
              </w:rPr>
              <w:t>1</w:t>
            </w:r>
          </w:p>
        </w:tc>
      </w:tr>
      <w:tr w:rsidR="00D07716" w:rsidRPr="00D07716" w14:paraId="5E9A5E03" w14:textId="77777777" w:rsidTr="00363C81">
        <w:trPr>
          <w:trHeight w:val="588"/>
        </w:trPr>
        <w:tc>
          <w:tcPr>
            <w:tcW w:w="775" w:type="dxa"/>
            <w:tcBorders>
              <w:top w:val="nil"/>
              <w:left w:val="single" w:sz="8" w:space="0" w:color="auto"/>
              <w:bottom w:val="single" w:sz="8" w:space="0" w:color="auto"/>
              <w:right w:val="single" w:sz="8" w:space="0" w:color="auto"/>
            </w:tcBorders>
            <w:shd w:val="clear" w:color="000000" w:fill="F2F2F2"/>
            <w:vAlign w:val="center"/>
            <w:hideMark/>
          </w:tcPr>
          <w:p w14:paraId="1D95E219" w14:textId="77777777" w:rsidR="00B322B8" w:rsidRPr="00D07716" w:rsidRDefault="00B322B8" w:rsidP="009B7E66">
            <w:pPr>
              <w:suppressAutoHyphens w:val="0"/>
              <w:spacing w:after="0"/>
              <w:jc w:val="center"/>
              <w:rPr>
                <w:rFonts w:ascii="Tahoma" w:hAnsi="Tahoma" w:cs="Tahoma"/>
                <w:b/>
                <w:bCs/>
                <w:sz w:val="16"/>
                <w:szCs w:val="16"/>
                <w:lang w:val="en-US" w:eastAsia="en-US"/>
              </w:rPr>
            </w:pPr>
            <w:r w:rsidRPr="00D07716">
              <w:rPr>
                <w:rFonts w:ascii="Tahoma" w:hAnsi="Tahoma" w:cs="Tahoma"/>
                <w:b/>
                <w:bCs/>
                <w:sz w:val="16"/>
                <w:szCs w:val="16"/>
                <w:lang w:val="en-US" w:eastAsia="en-US"/>
              </w:rPr>
              <w:t>Φ.2</w:t>
            </w:r>
          </w:p>
        </w:tc>
        <w:tc>
          <w:tcPr>
            <w:tcW w:w="1206" w:type="dxa"/>
            <w:tcBorders>
              <w:top w:val="nil"/>
              <w:left w:val="nil"/>
              <w:bottom w:val="single" w:sz="8" w:space="0" w:color="auto"/>
              <w:right w:val="single" w:sz="8" w:space="0" w:color="auto"/>
            </w:tcBorders>
            <w:shd w:val="clear" w:color="000000" w:fill="F2F2F2"/>
            <w:vAlign w:val="center"/>
            <w:hideMark/>
          </w:tcPr>
          <w:p w14:paraId="1A0FA716" w14:textId="77777777" w:rsidR="00B322B8" w:rsidRPr="00D07716" w:rsidRDefault="00B322B8" w:rsidP="009B7E66">
            <w:pPr>
              <w:suppressAutoHyphens w:val="0"/>
              <w:spacing w:after="0"/>
              <w:jc w:val="center"/>
              <w:rPr>
                <w:rFonts w:ascii="Tahoma" w:hAnsi="Tahoma" w:cs="Tahoma"/>
                <w:b/>
                <w:bCs/>
                <w:sz w:val="16"/>
                <w:szCs w:val="16"/>
                <w:lang w:val="en-US" w:eastAsia="en-US"/>
              </w:rPr>
            </w:pPr>
            <w:r w:rsidRPr="00D07716">
              <w:rPr>
                <w:rFonts w:ascii="Tahoma" w:hAnsi="Tahoma" w:cs="Tahoma"/>
                <w:b/>
                <w:bCs/>
                <w:sz w:val="16"/>
                <w:szCs w:val="16"/>
                <w:lang w:val="en-US" w:eastAsia="en-US"/>
              </w:rPr>
              <w:t>ΠΕ 2.1</w:t>
            </w:r>
          </w:p>
        </w:tc>
        <w:tc>
          <w:tcPr>
            <w:tcW w:w="4399" w:type="dxa"/>
            <w:tcBorders>
              <w:top w:val="nil"/>
              <w:left w:val="nil"/>
              <w:bottom w:val="single" w:sz="8" w:space="0" w:color="auto"/>
              <w:right w:val="nil"/>
            </w:tcBorders>
            <w:shd w:val="clear" w:color="000000" w:fill="F2F2F2"/>
            <w:vAlign w:val="center"/>
            <w:hideMark/>
          </w:tcPr>
          <w:p w14:paraId="6589ADD6" w14:textId="77777777" w:rsidR="00B322B8" w:rsidRPr="00D07716" w:rsidRDefault="00B322B8" w:rsidP="009B7E66">
            <w:pPr>
              <w:suppressAutoHyphens w:val="0"/>
              <w:spacing w:after="0"/>
              <w:jc w:val="left"/>
              <w:rPr>
                <w:rFonts w:ascii="Tahoma" w:hAnsi="Tahoma" w:cs="Tahoma"/>
                <w:sz w:val="16"/>
                <w:szCs w:val="16"/>
                <w:lang w:val="el-GR" w:eastAsia="en-US"/>
              </w:rPr>
            </w:pPr>
            <w:r w:rsidRPr="00D07716">
              <w:rPr>
                <w:rFonts w:ascii="Tahoma" w:hAnsi="Tahoma" w:cs="Tahoma"/>
                <w:sz w:val="16"/>
                <w:szCs w:val="16"/>
                <w:lang w:val="el-GR" w:eastAsia="en-US"/>
              </w:rPr>
              <w:t xml:space="preserve">Υπηρεσίες υποστήριξης στη διενέργεια των διαγωνιστικών διαδικασιών (Έκθεση πεπραγμένων </w:t>
            </w:r>
            <w:proofErr w:type="spellStart"/>
            <w:r w:rsidRPr="00D07716">
              <w:rPr>
                <w:rFonts w:ascii="Tahoma" w:hAnsi="Tahoma" w:cs="Tahoma"/>
                <w:sz w:val="16"/>
                <w:szCs w:val="16"/>
                <w:lang w:val="el-GR" w:eastAsia="en-US"/>
              </w:rPr>
              <w:t>τετραμήνου</w:t>
            </w:r>
            <w:proofErr w:type="spellEnd"/>
            <w:r w:rsidRPr="00D07716">
              <w:rPr>
                <w:rFonts w:ascii="Tahoma" w:hAnsi="Tahoma" w:cs="Tahoma"/>
                <w:sz w:val="16"/>
                <w:szCs w:val="16"/>
                <w:lang w:val="el-GR" w:eastAsia="en-US"/>
              </w:rPr>
              <w:t>)</w:t>
            </w:r>
          </w:p>
        </w:tc>
        <w:tc>
          <w:tcPr>
            <w:tcW w:w="189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DEE972" w14:textId="77777777" w:rsidR="00B322B8" w:rsidRPr="00D07716" w:rsidRDefault="00B322B8" w:rsidP="009B7E66">
            <w:pPr>
              <w:suppressAutoHyphens w:val="0"/>
              <w:spacing w:after="0"/>
              <w:jc w:val="center"/>
              <w:rPr>
                <w:rFonts w:ascii="Tahoma" w:hAnsi="Tahoma" w:cs="Tahoma"/>
                <w:sz w:val="16"/>
                <w:szCs w:val="16"/>
                <w:lang w:val="en-US" w:eastAsia="en-US"/>
              </w:rPr>
            </w:pPr>
            <w:r w:rsidRPr="00D07716">
              <w:rPr>
                <w:rFonts w:ascii="Tahoma" w:hAnsi="Tahoma" w:cs="Tahoma"/>
                <w:sz w:val="16"/>
                <w:szCs w:val="16"/>
                <w:lang w:val="en-US" w:eastAsia="en-US"/>
              </w:rPr>
              <w:t>Μ7</w:t>
            </w:r>
          </w:p>
        </w:tc>
        <w:tc>
          <w:tcPr>
            <w:tcW w:w="1440" w:type="dxa"/>
            <w:tcBorders>
              <w:top w:val="single" w:sz="4" w:space="0" w:color="auto"/>
              <w:left w:val="nil"/>
              <w:bottom w:val="single" w:sz="4" w:space="0" w:color="auto"/>
              <w:right w:val="single" w:sz="4" w:space="0" w:color="auto"/>
            </w:tcBorders>
            <w:shd w:val="clear" w:color="auto" w:fill="auto"/>
            <w:noWrap/>
            <w:vAlign w:val="center"/>
            <w:hideMark/>
          </w:tcPr>
          <w:p w14:paraId="1BAE9A2D" w14:textId="77777777" w:rsidR="00B322B8" w:rsidRPr="00D07716" w:rsidRDefault="00B322B8" w:rsidP="009B7E66">
            <w:pPr>
              <w:suppressAutoHyphens w:val="0"/>
              <w:spacing w:after="0"/>
              <w:jc w:val="center"/>
              <w:rPr>
                <w:rFonts w:ascii="Tahoma" w:hAnsi="Tahoma" w:cs="Tahoma"/>
                <w:sz w:val="16"/>
                <w:szCs w:val="16"/>
                <w:lang w:val="en-US" w:eastAsia="en-US"/>
              </w:rPr>
            </w:pPr>
            <w:r w:rsidRPr="00D07716">
              <w:rPr>
                <w:rFonts w:ascii="Tahoma" w:hAnsi="Tahoma" w:cs="Tahoma"/>
                <w:sz w:val="16"/>
                <w:szCs w:val="16"/>
                <w:lang w:val="en-US" w:eastAsia="en-US"/>
              </w:rPr>
              <w:t>1</w:t>
            </w:r>
          </w:p>
        </w:tc>
      </w:tr>
      <w:tr w:rsidR="00D07716" w:rsidRPr="00D07716" w14:paraId="247C3592" w14:textId="77777777" w:rsidTr="00363C81">
        <w:trPr>
          <w:trHeight w:val="588"/>
        </w:trPr>
        <w:tc>
          <w:tcPr>
            <w:tcW w:w="775" w:type="dxa"/>
            <w:vMerge w:val="restart"/>
            <w:tcBorders>
              <w:top w:val="nil"/>
              <w:left w:val="single" w:sz="8" w:space="0" w:color="auto"/>
              <w:bottom w:val="single" w:sz="8" w:space="0" w:color="000000"/>
              <w:right w:val="single" w:sz="8" w:space="0" w:color="auto"/>
            </w:tcBorders>
            <w:shd w:val="clear" w:color="000000" w:fill="F2F2F2"/>
            <w:vAlign w:val="center"/>
            <w:hideMark/>
          </w:tcPr>
          <w:p w14:paraId="63157CAB" w14:textId="77777777" w:rsidR="00B322B8" w:rsidRPr="00D07716" w:rsidRDefault="00B322B8" w:rsidP="009B7E66">
            <w:pPr>
              <w:suppressAutoHyphens w:val="0"/>
              <w:spacing w:after="0"/>
              <w:jc w:val="center"/>
              <w:rPr>
                <w:rFonts w:ascii="Tahoma" w:hAnsi="Tahoma" w:cs="Tahoma"/>
                <w:b/>
                <w:bCs/>
                <w:sz w:val="16"/>
                <w:szCs w:val="16"/>
                <w:lang w:val="en-US" w:eastAsia="en-US"/>
              </w:rPr>
            </w:pPr>
            <w:r w:rsidRPr="00D07716">
              <w:rPr>
                <w:rFonts w:ascii="Tahoma" w:hAnsi="Tahoma" w:cs="Tahoma"/>
                <w:b/>
                <w:bCs/>
                <w:sz w:val="16"/>
                <w:szCs w:val="16"/>
                <w:lang w:val="en-US" w:eastAsia="en-US"/>
              </w:rPr>
              <w:t>Φ.3</w:t>
            </w:r>
          </w:p>
        </w:tc>
        <w:tc>
          <w:tcPr>
            <w:tcW w:w="1206" w:type="dxa"/>
            <w:tcBorders>
              <w:top w:val="nil"/>
              <w:left w:val="nil"/>
              <w:bottom w:val="single" w:sz="8" w:space="0" w:color="auto"/>
              <w:right w:val="single" w:sz="8" w:space="0" w:color="auto"/>
            </w:tcBorders>
            <w:shd w:val="clear" w:color="000000" w:fill="F2F2F2"/>
            <w:vAlign w:val="center"/>
            <w:hideMark/>
          </w:tcPr>
          <w:p w14:paraId="4A5C9552" w14:textId="77777777" w:rsidR="00B322B8" w:rsidRPr="00D07716" w:rsidRDefault="00B322B8" w:rsidP="009B7E66">
            <w:pPr>
              <w:suppressAutoHyphens w:val="0"/>
              <w:spacing w:after="0"/>
              <w:jc w:val="center"/>
              <w:rPr>
                <w:rFonts w:ascii="Tahoma" w:hAnsi="Tahoma" w:cs="Tahoma"/>
                <w:b/>
                <w:bCs/>
                <w:sz w:val="16"/>
                <w:szCs w:val="16"/>
                <w:lang w:val="en-US" w:eastAsia="en-US"/>
              </w:rPr>
            </w:pPr>
            <w:r w:rsidRPr="00D07716">
              <w:rPr>
                <w:rFonts w:ascii="Tahoma" w:hAnsi="Tahoma" w:cs="Tahoma"/>
                <w:b/>
                <w:bCs/>
                <w:sz w:val="16"/>
                <w:szCs w:val="16"/>
                <w:lang w:val="en-US" w:eastAsia="en-US"/>
              </w:rPr>
              <w:t>ΠΕ 3.1</w:t>
            </w:r>
          </w:p>
        </w:tc>
        <w:tc>
          <w:tcPr>
            <w:tcW w:w="4399" w:type="dxa"/>
            <w:tcBorders>
              <w:top w:val="nil"/>
              <w:left w:val="nil"/>
              <w:bottom w:val="single" w:sz="8" w:space="0" w:color="auto"/>
              <w:right w:val="nil"/>
            </w:tcBorders>
            <w:shd w:val="clear" w:color="000000" w:fill="F2F2F2"/>
            <w:vAlign w:val="center"/>
            <w:hideMark/>
          </w:tcPr>
          <w:p w14:paraId="5CD94587" w14:textId="77777777" w:rsidR="00B322B8" w:rsidRPr="00D07716" w:rsidRDefault="00B322B8" w:rsidP="009B7E66">
            <w:pPr>
              <w:suppressAutoHyphens w:val="0"/>
              <w:spacing w:after="0"/>
              <w:jc w:val="left"/>
              <w:rPr>
                <w:rFonts w:ascii="Tahoma" w:hAnsi="Tahoma" w:cs="Tahoma"/>
                <w:sz w:val="16"/>
                <w:szCs w:val="16"/>
                <w:lang w:val="el-GR" w:eastAsia="en-US"/>
              </w:rPr>
            </w:pPr>
            <w:r w:rsidRPr="00D07716">
              <w:rPr>
                <w:rFonts w:ascii="Tahoma" w:hAnsi="Tahoma" w:cs="Tahoma"/>
                <w:sz w:val="16"/>
                <w:szCs w:val="16"/>
                <w:lang w:val="el-GR" w:eastAsia="en-US"/>
              </w:rPr>
              <w:t>Υπηρεσίες υποστήριξης στον προγραμματισμό, την υλοποίηση, τη διαχείριση και την παρακολούθηση των Υποέργων (και των επί μέρους συμβάσεων)  καθ’ όλη την περίοδο υλοποίησής τους</w:t>
            </w:r>
          </w:p>
        </w:tc>
        <w:tc>
          <w:tcPr>
            <w:tcW w:w="189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4D249C" w14:textId="77777777" w:rsidR="00B322B8" w:rsidRPr="00D07716" w:rsidRDefault="00B322B8" w:rsidP="009B7E66">
            <w:pPr>
              <w:suppressAutoHyphens w:val="0"/>
              <w:spacing w:after="0"/>
              <w:jc w:val="center"/>
              <w:rPr>
                <w:rFonts w:ascii="Tahoma" w:hAnsi="Tahoma" w:cs="Tahoma"/>
                <w:sz w:val="16"/>
                <w:szCs w:val="16"/>
                <w:lang w:val="en-US" w:eastAsia="en-US"/>
              </w:rPr>
            </w:pPr>
            <w:r w:rsidRPr="00D07716">
              <w:rPr>
                <w:rFonts w:ascii="Tahoma" w:hAnsi="Tahoma" w:cs="Tahoma"/>
                <w:sz w:val="16"/>
                <w:szCs w:val="16"/>
                <w:lang w:val="en-US" w:eastAsia="en-US"/>
              </w:rPr>
              <w:t>Μ11, Μ15, Μ19, Μ23, Μ27, Μ31, Μ35</w:t>
            </w:r>
          </w:p>
        </w:tc>
        <w:tc>
          <w:tcPr>
            <w:tcW w:w="1440" w:type="dxa"/>
            <w:tcBorders>
              <w:top w:val="single" w:sz="4" w:space="0" w:color="auto"/>
              <w:left w:val="nil"/>
              <w:bottom w:val="single" w:sz="4" w:space="0" w:color="auto"/>
              <w:right w:val="single" w:sz="4" w:space="0" w:color="auto"/>
            </w:tcBorders>
            <w:shd w:val="clear" w:color="auto" w:fill="auto"/>
            <w:noWrap/>
            <w:vAlign w:val="center"/>
            <w:hideMark/>
          </w:tcPr>
          <w:p w14:paraId="288242F9" w14:textId="77777777" w:rsidR="00B322B8" w:rsidRPr="00D07716" w:rsidRDefault="00B322B8" w:rsidP="009B7E66">
            <w:pPr>
              <w:suppressAutoHyphens w:val="0"/>
              <w:spacing w:after="0"/>
              <w:jc w:val="center"/>
              <w:rPr>
                <w:rFonts w:ascii="Tahoma" w:hAnsi="Tahoma" w:cs="Tahoma"/>
                <w:sz w:val="16"/>
                <w:szCs w:val="16"/>
                <w:lang w:val="en-US" w:eastAsia="en-US"/>
              </w:rPr>
            </w:pPr>
            <w:r w:rsidRPr="00D07716">
              <w:rPr>
                <w:rFonts w:ascii="Tahoma" w:hAnsi="Tahoma" w:cs="Tahoma"/>
                <w:sz w:val="16"/>
                <w:szCs w:val="16"/>
                <w:lang w:val="en-US" w:eastAsia="en-US"/>
              </w:rPr>
              <w:t>1</w:t>
            </w:r>
          </w:p>
        </w:tc>
      </w:tr>
      <w:tr w:rsidR="00D07716" w:rsidRPr="00D07716" w14:paraId="2F047181" w14:textId="77777777" w:rsidTr="00363C81">
        <w:trPr>
          <w:trHeight w:val="588"/>
        </w:trPr>
        <w:tc>
          <w:tcPr>
            <w:tcW w:w="775" w:type="dxa"/>
            <w:vMerge/>
            <w:tcBorders>
              <w:top w:val="nil"/>
              <w:left w:val="single" w:sz="8" w:space="0" w:color="auto"/>
              <w:bottom w:val="single" w:sz="8" w:space="0" w:color="000000"/>
              <w:right w:val="single" w:sz="8" w:space="0" w:color="auto"/>
            </w:tcBorders>
            <w:vAlign w:val="center"/>
            <w:hideMark/>
          </w:tcPr>
          <w:p w14:paraId="4C1FDCEF" w14:textId="77777777" w:rsidR="00B322B8" w:rsidRPr="00D07716" w:rsidRDefault="00B322B8" w:rsidP="009B7E66">
            <w:pPr>
              <w:suppressAutoHyphens w:val="0"/>
              <w:spacing w:after="0"/>
              <w:jc w:val="left"/>
              <w:rPr>
                <w:rFonts w:ascii="Tahoma" w:hAnsi="Tahoma" w:cs="Tahoma"/>
                <w:b/>
                <w:bCs/>
                <w:sz w:val="16"/>
                <w:szCs w:val="16"/>
                <w:lang w:val="en-US" w:eastAsia="en-US"/>
              </w:rPr>
            </w:pPr>
          </w:p>
        </w:tc>
        <w:tc>
          <w:tcPr>
            <w:tcW w:w="1206" w:type="dxa"/>
            <w:tcBorders>
              <w:top w:val="nil"/>
              <w:left w:val="nil"/>
              <w:bottom w:val="single" w:sz="8" w:space="0" w:color="auto"/>
              <w:right w:val="single" w:sz="8" w:space="0" w:color="auto"/>
            </w:tcBorders>
            <w:shd w:val="clear" w:color="000000" w:fill="F2F2F2"/>
            <w:vAlign w:val="center"/>
            <w:hideMark/>
          </w:tcPr>
          <w:p w14:paraId="7D6B8DD1" w14:textId="77777777" w:rsidR="00B322B8" w:rsidRPr="00D07716" w:rsidRDefault="00B322B8" w:rsidP="009B7E66">
            <w:pPr>
              <w:suppressAutoHyphens w:val="0"/>
              <w:spacing w:after="0"/>
              <w:jc w:val="center"/>
              <w:rPr>
                <w:rFonts w:ascii="Tahoma" w:hAnsi="Tahoma" w:cs="Tahoma"/>
                <w:b/>
                <w:bCs/>
                <w:sz w:val="16"/>
                <w:szCs w:val="16"/>
                <w:lang w:val="en-US" w:eastAsia="en-US"/>
              </w:rPr>
            </w:pPr>
            <w:r w:rsidRPr="00D07716">
              <w:rPr>
                <w:rFonts w:ascii="Tahoma" w:hAnsi="Tahoma" w:cs="Tahoma"/>
                <w:b/>
                <w:bCs/>
                <w:sz w:val="16"/>
                <w:szCs w:val="16"/>
                <w:lang w:val="en-US" w:eastAsia="en-US"/>
              </w:rPr>
              <w:t>ΠΕ 3.2</w:t>
            </w:r>
          </w:p>
        </w:tc>
        <w:tc>
          <w:tcPr>
            <w:tcW w:w="4399" w:type="dxa"/>
            <w:tcBorders>
              <w:top w:val="nil"/>
              <w:left w:val="nil"/>
              <w:bottom w:val="single" w:sz="8" w:space="0" w:color="auto"/>
              <w:right w:val="nil"/>
            </w:tcBorders>
            <w:shd w:val="clear" w:color="000000" w:fill="F2F2F2"/>
            <w:vAlign w:val="center"/>
            <w:hideMark/>
          </w:tcPr>
          <w:p w14:paraId="222C98B1" w14:textId="77777777" w:rsidR="00B322B8" w:rsidRPr="00D07716" w:rsidRDefault="00B322B8" w:rsidP="009B7E66">
            <w:pPr>
              <w:suppressAutoHyphens w:val="0"/>
              <w:spacing w:after="0"/>
              <w:jc w:val="left"/>
              <w:rPr>
                <w:rFonts w:ascii="Tahoma" w:hAnsi="Tahoma" w:cs="Tahoma"/>
                <w:sz w:val="16"/>
                <w:szCs w:val="16"/>
                <w:lang w:val="el-GR" w:eastAsia="en-US"/>
              </w:rPr>
            </w:pPr>
            <w:r w:rsidRPr="00D07716">
              <w:rPr>
                <w:rFonts w:ascii="Tahoma" w:hAnsi="Tahoma" w:cs="Tahoma"/>
                <w:sz w:val="16"/>
                <w:szCs w:val="16"/>
                <w:lang w:val="el-GR" w:eastAsia="en-US"/>
              </w:rPr>
              <w:t>Υπηρεσίες υποστήριξης στον εντοπισμό αποκλίσεων ή νεών κινδύνων και υποβολή εισηγήσεων για εφαρμογή προληπτικών ή /και διορθωτικών ενεργειών.</w:t>
            </w:r>
          </w:p>
        </w:tc>
        <w:tc>
          <w:tcPr>
            <w:tcW w:w="189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EA8B41" w14:textId="77777777" w:rsidR="00B322B8" w:rsidRPr="00D07716" w:rsidRDefault="00B322B8" w:rsidP="009B7E66">
            <w:pPr>
              <w:suppressAutoHyphens w:val="0"/>
              <w:spacing w:after="0"/>
              <w:jc w:val="center"/>
              <w:rPr>
                <w:rFonts w:ascii="Tahoma" w:hAnsi="Tahoma" w:cs="Tahoma"/>
                <w:sz w:val="16"/>
                <w:szCs w:val="16"/>
                <w:lang w:val="en-US" w:eastAsia="en-US"/>
              </w:rPr>
            </w:pPr>
            <w:r w:rsidRPr="00D07716">
              <w:rPr>
                <w:rFonts w:ascii="Tahoma" w:hAnsi="Tahoma" w:cs="Tahoma"/>
                <w:sz w:val="16"/>
                <w:szCs w:val="16"/>
                <w:lang w:val="en-US" w:eastAsia="en-US"/>
              </w:rPr>
              <w:t>Μ11, Μ15, Μ19, Μ23, Μ27, Μ31, Μ35</w:t>
            </w:r>
          </w:p>
        </w:tc>
        <w:tc>
          <w:tcPr>
            <w:tcW w:w="1440" w:type="dxa"/>
            <w:tcBorders>
              <w:top w:val="single" w:sz="4" w:space="0" w:color="auto"/>
              <w:left w:val="nil"/>
              <w:bottom w:val="single" w:sz="4" w:space="0" w:color="auto"/>
              <w:right w:val="single" w:sz="4" w:space="0" w:color="auto"/>
            </w:tcBorders>
            <w:shd w:val="clear" w:color="auto" w:fill="auto"/>
            <w:noWrap/>
            <w:vAlign w:val="center"/>
            <w:hideMark/>
          </w:tcPr>
          <w:p w14:paraId="77ED04FE" w14:textId="77777777" w:rsidR="00B322B8" w:rsidRPr="00D07716" w:rsidRDefault="00B322B8" w:rsidP="009B7E66">
            <w:pPr>
              <w:suppressAutoHyphens w:val="0"/>
              <w:spacing w:after="0"/>
              <w:jc w:val="center"/>
              <w:rPr>
                <w:rFonts w:ascii="Tahoma" w:hAnsi="Tahoma" w:cs="Tahoma"/>
                <w:sz w:val="16"/>
                <w:szCs w:val="16"/>
                <w:lang w:val="en-US" w:eastAsia="en-US"/>
              </w:rPr>
            </w:pPr>
            <w:r w:rsidRPr="00D07716">
              <w:rPr>
                <w:rFonts w:ascii="Tahoma" w:hAnsi="Tahoma" w:cs="Tahoma"/>
                <w:sz w:val="16"/>
                <w:szCs w:val="16"/>
                <w:lang w:val="en-US" w:eastAsia="en-US"/>
              </w:rPr>
              <w:t>1</w:t>
            </w:r>
          </w:p>
        </w:tc>
      </w:tr>
      <w:tr w:rsidR="00D07716" w:rsidRPr="00D07716" w14:paraId="4C35BD78" w14:textId="77777777" w:rsidTr="00363C81">
        <w:trPr>
          <w:trHeight w:val="588"/>
        </w:trPr>
        <w:tc>
          <w:tcPr>
            <w:tcW w:w="775" w:type="dxa"/>
            <w:vMerge/>
            <w:tcBorders>
              <w:top w:val="nil"/>
              <w:left w:val="single" w:sz="8" w:space="0" w:color="auto"/>
              <w:bottom w:val="single" w:sz="8" w:space="0" w:color="000000"/>
              <w:right w:val="single" w:sz="8" w:space="0" w:color="auto"/>
            </w:tcBorders>
            <w:vAlign w:val="center"/>
            <w:hideMark/>
          </w:tcPr>
          <w:p w14:paraId="58832C7E" w14:textId="77777777" w:rsidR="00B322B8" w:rsidRPr="00D07716" w:rsidRDefault="00B322B8" w:rsidP="009B7E66">
            <w:pPr>
              <w:suppressAutoHyphens w:val="0"/>
              <w:spacing w:after="0"/>
              <w:jc w:val="left"/>
              <w:rPr>
                <w:rFonts w:ascii="Tahoma" w:hAnsi="Tahoma" w:cs="Tahoma"/>
                <w:b/>
                <w:bCs/>
                <w:sz w:val="16"/>
                <w:szCs w:val="16"/>
                <w:lang w:val="en-US" w:eastAsia="en-US"/>
              </w:rPr>
            </w:pPr>
          </w:p>
        </w:tc>
        <w:tc>
          <w:tcPr>
            <w:tcW w:w="1206" w:type="dxa"/>
            <w:tcBorders>
              <w:top w:val="nil"/>
              <w:left w:val="nil"/>
              <w:bottom w:val="single" w:sz="8" w:space="0" w:color="auto"/>
              <w:right w:val="single" w:sz="8" w:space="0" w:color="auto"/>
            </w:tcBorders>
            <w:shd w:val="clear" w:color="000000" w:fill="F2F2F2"/>
            <w:vAlign w:val="center"/>
            <w:hideMark/>
          </w:tcPr>
          <w:p w14:paraId="3B4EB451" w14:textId="77777777" w:rsidR="00B322B8" w:rsidRPr="00D07716" w:rsidRDefault="00B322B8" w:rsidP="009B7E66">
            <w:pPr>
              <w:suppressAutoHyphens w:val="0"/>
              <w:spacing w:after="0"/>
              <w:jc w:val="center"/>
              <w:rPr>
                <w:rFonts w:ascii="Tahoma" w:hAnsi="Tahoma" w:cs="Tahoma"/>
                <w:b/>
                <w:bCs/>
                <w:sz w:val="16"/>
                <w:szCs w:val="16"/>
                <w:lang w:val="en-US" w:eastAsia="en-US"/>
              </w:rPr>
            </w:pPr>
            <w:r w:rsidRPr="00D07716">
              <w:rPr>
                <w:rFonts w:ascii="Tahoma" w:hAnsi="Tahoma" w:cs="Tahoma"/>
                <w:b/>
                <w:bCs/>
                <w:sz w:val="16"/>
                <w:szCs w:val="16"/>
                <w:lang w:val="en-US" w:eastAsia="en-US"/>
              </w:rPr>
              <w:t>ΠΕ 3.3</w:t>
            </w:r>
          </w:p>
        </w:tc>
        <w:tc>
          <w:tcPr>
            <w:tcW w:w="4399" w:type="dxa"/>
            <w:tcBorders>
              <w:top w:val="nil"/>
              <w:left w:val="nil"/>
              <w:bottom w:val="single" w:sz="8" w:space="0" w:color="auto"/>
              <w:right w:val="nil"/>
            </w:tcBorders>
            <w:shd w:val="clear" w:color="000000" w:fill="F2F2F2"/>
            <w:vAlign w:val="center"/>
            <w:hideMark/>
          </w:tcPr>
          <w:p w14:paraId="55685965" w14:textId="4CE53DEF" w:rsidR="00B322B8" w:rsidRPr="00D07716" w:rsidRDefault="00B322B8" w:rsidP="009B7E66">
            <w:pPr>
              <w:suppressAutoHyphens w:val="0"/>
              <w:spacing w:after="0"/>
              <w:jc w:val="left"/>
              <w:rPr>
                <w:rFonts w:ascii="Tahoma" w:hAnsi="Tahoma" w:cs="Tahoma"/>
                <w:sz w:val="16"/>
                <w:szCs w:val="16"/>
                <w:lang w:val="el-GR" w:eastAsia="en-US"/>
              </w:rPr>
            </w:pPr>
            <w:r w:rsidRPr="00D07716">
              <w:rPr>
                <w:rFonts w:ascii="Tahoma" w:hAnsi="Tahoma" w:cs="Tahoma"/>
                <w:sz w:val="16"/>
                <w:szCs w:val="16"/>
                <w:lang w:val="el-GR" w:eastAsia="en-US"/>
              </w:rPr>
              <w:t xml:space="preserve"> Υπηρεσίες υ</w:t>
            </w:r>
            <w:r w:rsidR="00CD49BE" w:rsidRPr="00D07716">
              <w:rPr>
                <w:rFonts w:ascii="Tahoma" w:hAnsi="Tahoma" w:cs="Tahoma"/>
                <w:sz w:val="16"/>
                <w:szCs w:val="16"/>
                <w:lang w:val="el-GR" w:eastAsia="en-US"/>
              </w:rPr>
              <w:t>π</w:t>
            </w:r>
            <w:r w:rsidRPr="00D07716">
              <w:rPr>
                <w:rFonts w:ascii="Tahoma" w:hAnsi="Tahoma" w:cs="Tahoma"/>
                <w:sz w:val="16"/>
                <w:szCs w:val="16"/>
                <w:lang w:val="el-GR" w:eastAsia="en-US"/>
              </w:rPr>
              <w:t>οστήριξ</w:t>
            </w:r>
            <w:r w:rsidR="00CD49BE" w:rsidRPr="00D07716">
              <w:rPr>
                <w:rFonts w:ascii="Tahoma" w:hAnsi="Tahoma" w:cs="Tahoma"/>
                <w:sz w:val="16"/>
                <w:szCs w:val="16"/>
                <w:lang w:val="el-GR" w:eastAsia="en-US"/>
              </w:rPr>
              <w:t>η</w:t>
            </w:r>
            <w:r w:rsidRPr="00D07716">
              <w:rPr>
                <w:rFonts w:ascii="Tahoma" w:hAnsi="Tahoma" w:cs="Tahoma"/>
                <w:sz w:val="16"/>
                <w:szCs w:val="16"/>
                <w:lang w:val="el-GR" w:eastAsia="en-US"/>
              </w:rPr>
              <w:t>ς για την εισαγωγή στοιχείων σε πληροφοριακά συστήματα</w:t>
            </w:r>
          </w:p>
        </w:tc>
        <w:tc>
          <w:tcPr>
            <w:tcW w:w="189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3A6CF5" w14:textId="77777777" w:rsidR="00B322B8" w:rsidRPr="00D07716" w:rsidRDefault="00B322B8" w:rsidP="009B7E66">
            <w:pPr>
              <w:suppressAutoHyphens w:val="0"/>
              <w:spacing w:after="0"/>
              <w:jc w:val="center"/>
              <w:rPr>
                <w:rFonts w:ascii="Tahoma" w:hAnsi="Tahoma" w:cs="Tahoma"/>
                <w:sz w:val="16"/>
                <w:szCs w:val="16"/>
                <w:lang w:val="en-US" w:eastAsia="en-US"/>
              </w:rPr>
            </w:pPr>
            <w:r w:rsidRPr="00D07716">
              <w:rPr>
                <w:rFonts w:ascii="Tahoma" w:hAnsi="Tahoma" w:cs="Tahoma"/>
                <w:sz w:val="16"/>
                <w:szCs w:val="16"/>
                <w:lang w:val="en-US" w:eastAsia="en-US"/>
              </w:rPr>
              <w:t>Μ7, Μ11, Μ15, Μ19, Μ23, Μ27, Μ31, Μ35</w:t>
            </w:r>
          </w:p>
        </w:tc>
        <w:tc>
          <w:tcPr>
            <w:tcW w:w="1440" w:type="dxa"/>
            <w:tcBorders>
              <w:top w:val="single" w:sz="4" w:space="0" w:color="auto"/>
              <w:left w:val="nil"/>
              <w:bottom w:val="single" w:sz="4" w:space="0" w:color="auto"/>
              <w:right w:val="single" w:sz="4" w:space="0" w:color="auto"/>
            </w:tcBorders>
            <w:shd w:val="clear" w:color="auto" w:fill="auto"/>
            <w:noWrap/>
            <w:vAlign w:val="center"/>
            <w:hideMark/>
          </w:tcPr>
          <w:p w14:paraId="1F72B0BF" w14:textId="77777777" w:rsidR="00B322B8" w:rsidRPr="00D07716" w:rsidRDefault="00B322B8" w:rsidP="009B7E66">
            <w:pPr>
              <w:suppressAutoHyphens w:val="0"/>
              <w:spacing w:after="0"/>
              <w:jc w:val="center"/>
              <w:rPr>
                <w:rFonts w:ascii="Tahoma" w:hAnsi="Tahoma" w:cs="Tahoma"/>
                <w:sz w:val="16"/>
                <w:szCs w:val="16"/>
                <w:lang w:val="en-US" w:eastAsia="en-US"/>
              </w:rPr>
            </w:pPr>
            <w:r w:rsidRPr="00D07716">
              <w:rPr>
                <w:rFonts w:ascii="Tahoma" w:hAnsi="Tahoma" w:cs="Tahoma"/>
                <w:sz w:val="16"/>
                <w:szCs w:val="16"/>
                <w:lang w:val="en-US" w:eastAsia="en-US"/>
              </w:rPr>
              <w:t>1</w:t>
            </w:r>
          </w:p>
        </w:tc>
      </w:tr>
    </w:tbl>
    <w:p w14:paraId="799C073B" w14:textId="2222045F" w:rsidR="00835C1F" w:rsidRPr="00D07716" w:rsidRDefault="00835C1F" w:rsidP="00667B3D">
      <w:pPr>
        <w:suppressAutoHyphens w:val="0"/>
        <w:autoSpaceDE w:val="0"/>
        <w:spacing w:after="60"/>
        <w:rPr>
          <w:rFonts w:ascii="Tahoma" w:hAnsi="Tahoma" w:cs="Tahoma"/>
          <w:lang w:val="el-GR"/>
        </w:rPr>
      </w:pPr>
    </w:p>
    <w:p w14:paraId="53155508" w14:textId="77777777" w:rsidR="00826495" w:rsidRPr="00D07716" w:rsidRDefault="00826495" w:rsidP="00826495">
      <w:pPr>
        <w:rPr>
          <w:rFonts w:ascii="Tahoma" w:hAnsi="Tahoma" w:cs="Tahoma"/>
          <w:lang w:val="el-GR"/>
        </w:rPr>
      </w:pPr>
      <w:r w:rsidRPr="00D07716">
        <w:rPr>
          <w:rFonts w:ascii="Tahoma" w:hAnsi="Tahoma" w:cs="Tahoma"/>
          <w:lang w:val="el-GR"/>
        </w:rPr>
        <w:t>Ο Ανάδοχος, υποβάλει την 1η έκδοση κάθε παραδοτέου, σύμφωνα με τον προβλεπόμενο «Χρόνο Υποβολής» του παραπάνω πίνακα.</w:t>
      </w:r>
    </w:p>
    <w:p w14:paraId="746BF66F" w14:textId="57053082" w:rsidR="00826495" w:rsidRPr="00D07716" w:rsidRDefault="00826495" w:rsidP="00826495">
      <w:pPr>
        <w:rPr>
          <w:rFonts w:ascii="Tahoma" w:hAnsi="Tahoma" w:cs="Tahoma"/>
          <w:lang w:val="el-GR"/>
        </w:rPr>
      </w:pPr>
      <w:r w:rsidRPr="00D07716">
        <w:rPr>
          <w:rFonts w:ascii="Tahoma" w:hAnsi="Tahoma" w:cs="Tahoma"/>
          <w:lang w:val="el-GR"/>
        </w:rPr>
        <w:t xml:space="preserve">Η Επιτροπή Παραλαβής Έργου, ελέγχει το παραδοτέο και καταγράφει σε πρακτικό τις παρατηρήσεις της, τις οποίες διαβιβάζει στον Ανάδοχο για διόρθωση και υποβολή </w:t>
      </w:r>
      <w:proofErr w:type="spellStart"/>
      <w:r w:rsidRPr="00D07716">
        <w:rPr>
          <w:rFonts w:ascii="Tahoma" w:hAnsi="Tahoma" w:cs="Tahoma"/>
          <w:lang w:val="el-GR"/>
        </w:rPr>
        <w:t>επικαιροποιημένης</w:t>
      </w:r>
      <w:proofErr w:type="spellEnd"/>
      <w:r w:rsidRPr="00D07716">
        <w:rPr>
          <w:rFonts w:ascii="Tahoma" w:hAnsi="Tahoma" w:cs="Tahoma"/>
          <w:lang w:val="el-GR"/>
        </w:rPr>
        <w:t xml:space="preserve"> έκδοσης του παραδοτέου. Η διαδικασία αυτή επαναλαμβάνεται ανά παραδοτέο, όσες φορές απαιτηθεί κατά τη διάρκεια της ως άνω προβλεπόμενης «Διάρκειας Ελέγχου», εντός της οποίας υποχρεωτικά υποβάλλεται η τελική έκδοση του παραδοτέου προς παραλαβή και στη συνέχεια ακολουθεί η διαδικασία παραλαβής από την αρμόδια Επιτροπή, σύμφωνα με τα αναφερόμενα στην παρ.</w:t>
      </w:r>
      <w:r w:rsidRPr="00D07716">
        <w:rPr>
          <w:rFonts w:ascii="Tahoma" w:hAnsi="Tahoma" w:cs="Tahoma"/>
          <w:u w:val="single"/>
          <w:lang w:val="el-GR"/>
        </w:rPr>
        <w:t xml:space="preserve"> </w:t>
      </w:r>
      <w:r w:rsidRPr="00D07716">
        <w:rPr>
          <w:rFonts w:ascii="Tahoma" w:hAnsi="Tahoma" w:cs="Tahoma"/>
          <w:u w:val="single"/>
          <w:lang w:val="el-GR"/>
        </w:rPr>
        <w:fldChar w:fldCharType="begin"/>
      </w:r>
      <w:r w:rsidRPr="00D07716">
        <w:rPr>
          <w:rFonts w:ascii="Tahoma" w:hAnsi="Tahoma" w:cs="Tahoma"/>
          <w:u w:val="single"/>
          <w:lang w:val="el-GR"/>
        </w:rPr>
        <w:instrText xml:space="preserve"> REF _Ref117356972 \h  \* MERGEFORMAT </w:instrText>
      </w:r>
      <w:r w:rsidRPr="00D07716">
        <w:rPr>
          <w:rFonts w:ascii="Tahoma" w:hAnsi="Tahoma" w:cs="Tahoma"/>
          <w:u w:val="single"/>
          <w:lang w:val="el-GR"/>
        </w:rPr>
      </w:r>
      <w:r w:rsidRPr="00D07716">
        <w:rPr>
          <w:rFonts w:ascii="Tahoma" w:hAnsi="Tahoma" w:cs="Tahoma"/>
          <w:u w:val="single"/>
          <w:lang w:val="el-GR"/>
        </w:rPr>
        <w:fldChar w:fldCharType="separate"/>
      </w:r>
      <w:r w:rsidR="00C82D5F" w:rsidRPr="00C82D5F">
        <w:rPr>
          <w:rFonts w:ascii="Tahoma" w:hAnsi="Tahoma" w:cs="Tahoma"/>
          <w:u w:val="single"/>
          <w:lang w:val="el-GR"/>
        </w:rPr>
        <w:t xml:space="preserve">6.3   </w:t>
      </w:r>
      <w:r w:rsidR="00C82D5F" w:rsidRPr="00D07716">
        <w:rPr>
          <w:rFonts w:ascii="Tahoma" w:hAnsi="Tahoma" w:cs="Tahoma"/>
          <w:lang w:val="el-GR"/>
        </w:rPr>
        <w:t>Παραλαβή του αντικειμένου της σύμβασης</w:t>
      </w:r>
      <w:r w:rsidRPr="00D07716">
        <w:rPr>
          <w:rFonts w:ascii="Tahoma" w:hAnsi="Tahoma" w:cs="Tahoma"/>
          <w:u w:val="single"/>
          <w:lang w:val="el-GR"/>
        </w:rPr>
        <w:fldChar w:fldCharType="end"/>
      </w:r>
      <w:r w:rsidRPr="00D07716">
        <w:rPr>
          <w:rFonts w:ascii="Tahoma" w:hAnsi="Tahoma" w:cs="Tahoma"/>
          <w:lang w:val="el-GR"/>
        </w:rPr>
        <w:t xml:space="preserve"> της παρούσας.</w:t>
      </w:r>
    </w:p>
    <w:p w14:paraId="0E0E7E24" w14:textId="77777777" w:rsidR="00826495" w:rsidRPr="00D07716" w:rsidRDefault="00826495" w:rsidP="00667B3D">
      <w:pPr>
        <w:suppressAutoHyphens w:val="0"/>
        <w:autoSpaceDE w:val="0"/>
        <w:spacing w:after="60"/>
        <w:rPr>
          <w:rFonts w:ascii="Tahoma" w:hAnsi="Tahoma" w:cs="Tahoma"/>
          <w:lang w:val="el-GR"/>
        </w:rPr>
      </w:pPr>
    </w:p>
    <w:p w14:paraId="3471BF2C" w14:textId="77777777" w:rsidR="00835C1F" w:rsidRPr="00D07716" w:rsidRDefault="00835C1F" w:rsidP="00667B3D">
      <w:pPr>
        <w:suppressAutoHyphens w:val="0"/>
        <w:autoSpaceDE w:val="0"/>
        <w:spacing w:after="60"/>
        <w:rPr>
          <w:rFonts w:ascii="Tahoma" w:hAnsi="Tahoma" w:cs="Tahoma"/>
          <w:lang w:val="el-GR"/>
        </w:rPr>
      </w:pPr>
    </w:p>
    <w:p w14:paraId="24807DEE" w14:textId="77777777" w:rsidR="5CDAA2DC" w:rsidRPr="00D07716" w:rsidRDefault="0DC26695" w:rsidP="00667B3D">
      <w:pPr>
        <w:pStyle w:val="4"/>
        <w:rPr>
          <w:rFonts w:ascii="Tahoma" w:hAnsi="Tahoma" w:cs="Tahoma"/>
          <w:b w:val="0"/>
          <w:lang w:val="el-GR"/>
        </w:rPr>
      </w:pPr>
      <w:bookmarkStart w:id="139" w:name="_Toc120716121"/>
      <w:r w:rsidRPr="00D07716">
        <w:rPr>
          <w:rFonts w:ascii="Tahoma" w:hAnsi="Tahoma" w:cs="Tahoma"/>
          <w:lang w:val="el-GR"/>
        </w:rPr>
        <w:t>1</w:t>
      </w:r>
      <w:r w:rsidR="00824845" w:rsidRPr="00D07716">
        <w:rPr>
          <w:rFonts w:ascii="Tahoma" w:hAnsi="Tahoma" w:cs="Tahoma"/>
          <w:lang w:val="el-GR"/>
        </w:rPr>
        <w:t>.</w:t>
      </w:r>
      <w:r w:rsidR="007B71C1" w:rsidRPr="00D07716">
        <w:rPr>
          <w:rFonts w:ascii="Tahoma" w:hAnsi="Tahoma" w:cs="Tahoma"/>
          <w:lang w:val="el-GR"/>
        </w:rPr>
        <w:t>8</w:t>
      </w:r>
      <w:r w:rsidR="00824845" w:rsidRPr="00D07716">
        <w:rPr>
          <w:rFonts w:ascii="Tahoma" w:hAnsi="Tahoma" w:cs="Tahoma"/>
          <w:lang w:val="el-GR"/>
        </w:rPr>
        <w:t xml:space="preserve"> ΣΧΉΜΑ ΔΙΟΙΚΗΣΗΣ ΕΡΓΟΥ</w:t>
      </w:r>
      <w:bookmarkEnd w:id="139"/>
    </w:p>
    <w:p w14:paraId="706BD399" w14:textId="77777777" w:rsidR="0083244E" w:rsidRPr="00D07716" w:rsidRDefault="0D52E495" w:rsidP="00667B3D">
      <w:pPr>
        <w:spacing w:line="252" w:lineRule="auto"/>
        <w:rPr>
          <w:rFonts w:ascii="Tahoma" w:eastAsia="Tahoma" w:hAnsi="Tahoma" w:cs="Tahoma"/>
          <w:szCs w:val="22"/>
          <w:lang w:val="el-GR"/>
        </w:rPr>
      </w:pPr>
      <w:r w:rsidRPr="00D07716">
        <w:rPr>
          <w:rFonts w:ascii="Tahoma" w:eastAsia="Tahoma" w:hAnsi="Tahoma" w:cs="Tahoma"/>
          <w:szCs w:val="22"/>
          <w:lang w:val="el-GR"/>
        </w:rPr>
        <w:t xml:space="preserve">Ο Υποψήφιος Ανάδοχος υποχρεούται να υποβάλει στην Προσφορά του ολοκληρωμένη πρόταση για το σχήμα διοίκησης, την οργάνωση και τον προγραμματισμό του Έργου, το προσωπικό που θα διαθέσει για τη διοίκηση και υλοποίηση του Έργου, το αντικείμενο και το χρόνο απασχόλησής τους. </w:t>
      </w:r>
    </w:p>
    <w:p w14:paraId="73A18100" w14:textId="77777777" w:rsidR="0D52E495" w:rsidRPr="00D07716" w:rsidRDefault="0D52E495" w:rsidP="00667B3D">
      <w:pPr>
        <w:spacing w:line="252" w:lineRule="auto"/>
        <w:rPr>
          <w:rFonts w:ascii="Tahoma" w:eastAsia="Tahoma" w:hAnsi="Tahoma" w:cs="Tahoma"/>
          <w:szCs w:val="22"/>
          <w:lang w:val="el-GR"/>
        </w:rPr>
      </w:pPr>
      <w:r w:rsidRPr="00D07716">
        <w:rPr>
          <w:rFonts w:ascii="Tahoma" w:eastAsia="Tahoma" w:hAnsi="Tahoma" w:cs="Tahoma"/>
          <w:szCs w:val="22"/>
          <w:lang w:val="el-GR"/>
        </w:rPr>
        <w:t>Σημειώνεται ότι κάθε υποψήφιος ανάδοχος θα πρέπει να προβλέψει κατάλληλη ομάδα έργου, σύμφωνα με τις απαιτήσεις της παρ. 2.2.6</w:t>
      </w:r>
      <w:r w:rsidR="00877921" w:rsidRPr="00D07716">
        <w:rPr>
          <w:rFonts w:ascii="Tahoma" w:eastAsia="Tahoma" w:hAnsi="Tahoma" w:cs="Tahoma"/>
          <w:szCs w:val="22"/>
          <w:lang w:val="el-GR"/>
        </w:rPr>
        <w:t>.β</w:t>
      </w:r>
      <w:r w:rsidRPr="00D07716">
        <w:rPr>
          <w:rFonts w:ascii="Tahoma" w:eastAsia="Tahoma" w:hAnsi="Tahoma" w:cs="Tahoma"/>
          <w:szCs w:val="22"/>
          <w:lang w:val="el-GR"/>
        </w:rPr>
        <w:t xml:space="preserve"> του παρόντος τεύχους, για τη συνεχή υποστήριξή της.</w:t>
      </w:r>
    </w:p>
    <w:p w14:paraId="15DED6E9" w14:textId="77777777" w:rsidR="0D52E495" w:rsidRPr="00D07716" w:rsidRDefault="0D52E495" w:rsidP="00667B3D">
      <w:pPr>
        <w:spacing w:line="252" w:lineRule="auto"/>
        <w:rPr>
          <w:rFonts w:ascii="Tahoma" w:eastAsia="Tahoma" w:hAnsi="Tahoma" w:cs="Tahoma"/>
          <w:szCs w:val="22"/>
          <w:lang w:val="el-GR"/>
        </w:rPr>
      </w:pPr>
      <w:r w:rsidRPr="00D07716">
        <w:rPr>
          <w:rFonts w:ascii="Tahoma" w:eastAsia="Tahoma" w:hAnsi="Tahoma" w:cs="Tahoma"/>
          <w:szCs w:val="22"/>
          <w:lang w:val="el-GR"/>
        </w:rPr>
        <w:t>Τυχόν αλλαγή στο προσωπικό της Ομάδας Έργου του Αναδόχου τελεί υπό την έγκριση της Αναθέτουσας Αρχής μετά από σχετική εισήγηση της Αρμόδιας Υπηρεσίας για την παρακολούθηση της σύμβασης.</w:t>
      </w:r>
    </w:p>
    <w:p w14:paraId="20E77081" w14:textId="77777777" w:rsidR="0D52E495" w:rsidRPr="00D07716" w:rsidRDefault="0D52E495" w:rsidP="00667B3D">
      <w:pPr>
        <w:spacing w:line="252" w:lineRule="auto"/>
        <w:rPr>
          <w:rFonts w:ascii="Tahoma" w:eastAsia="Tahoma" w:hAnsi="Tahoma" w:cs="Tahoma"/>
          <w:szCs w:val="22"/>
          <w:lang w:val="el-GR"/>
        </w:rPr>
      </w:pPr>
      <w:r w:rsidRPr="00D07716">
        <w:rPr>
          <w:rFonts w:ascii="Tahoma" w:eastAsia="Tahoma" w:hAnsi="Tahoma" w:cs="Tahoma"/>
          <w:szCs w:val="22"/>
          <w:lang w:val="el-GR"/>
        </w:rPr>
        <w:t>Την κύρια ευθύνη υλοποίησης του Έργου έχει ο Ανάδοχος, τη δε επίβλεψη και τον έλεγχο της εκτέλεσης της Σύμβασης και των παραδοτέων έχει η Αναθέτουσα Αρχή</w:t>
      </w:r>
      <w:r w:rsidR="005A2DCC" w:rsidRPr="00D07716">
        <w:rPr>
          <w:rFonts w:ascii="Tahoma" w:eastAsia="Tahoma" w:hAnsi="Tahoma" w:cs="Tahoma"/>
          <w:szCs w:val="22"/>
          <w:lang w:val="el-GR"/>
        </w:rPr>
        <w:t xml:space="preserve"> και ο Φορέας </w:t>
      </w:r>
      <w:r w:rsidR="006B4725" w:rsidRPr="00D07716">
        <w:rPr>
          <w:rFonts w:ascii="Tahoma" w:eastAsia="Tahoma" w:hAnsi="Tahoma" w:cs="Tahoma"/>
          <w:szCs w:val="22"/>
          <w:lang w:val="el-GR"/>
        </w:rPr>
        <w:t>Λειτουργίας</w:t>
      </w:r>
      <w:r w:rsidR="005A2DCC" w:rsidRPr="00D07716">
        <w:rPr>
          <w:rFonts w:ascii="Tahoma" w:eastAsia="Tahoma" w:hAnsi="Tahoma" w:cs="Tahoma"/>
          <w:szCs w:val="22"/>
          <w:lang w:val="el-GR"/>
        </w:rPr>
        <w:t xml:space="preserve"> του Έργου</w:t>
      </w:r>
      <w:r w:rsidRPr="00D07716">
        <w:rPr>
          <w:rFonts w:ascii="Tahoma" w:eastAsia="Tahoma" w:hAnsi="Tahoma" w:cs="Tahoma"/>
          <w:szCs w:val="22"/>
          <w:lang w:val="el-GR"/>
        </w:rPr>
        <w:t xml:space="preserve">. </w:t>
      </w:r>
    </w:p>
    <w:p w14:paraId="69D3BFC1" w14:textId="77777777" w:rsidR="0D52E495" w:rsidRPr="00D07716" w:rsidRDefault="0D52E495" w:rsidP="00667B3D">
      <w:pPr>
        <w:spacing w:line="252" w:lineRule="auto"/>
        <w:rPr>
          <w:rFonts w:ascii="Tahoma" w:eastAsia="Tahoma" w:hAnsi="Tahoma" w:cs="Tahoma"/>
          <w:szCs w:val="22"/>
          <w:lang w:val="el-GR"/>
        </w:rPr>
      </w:pPr>
      <w:r w:rsidRPr="00D07716">
        <w:rPr>
          <w:rFonts w:ascii="Tahoma" w:eastAsia="Tahoma" w:hAnsi="Tahoma" w:cs="Tahoma"/>
          <w:szCs w:val="22"/>
          <w:lang w:val="el-GR"/>
        </w:rPr>
        <w:lastRenderedPageBreak/>
        <w:t>Ο Ανάδοχος θα συγκροτήσει Ομάδα Έργου, με κατάλληλο οργανωτικό σχήμα και επαρκή στελέχωση, για την παροχή των υπηρεσιών, που περιγράφονται αναλυτικά στη διακήρυξη.</w:t>
      </w:r>
    </w:p>
    <w:p w14:paraId="7B704679" w14:textId="77777777" w:rsidR="0D52E495" w:rsidRPr="00D07716" w:rsidRDefault="0D52E495">
      <w:pPr>
        <w:spacing w:line="252" w:lineRule="auto"/>
        <w:rPr>
          <w:rFonts w:ascii="Tahoma" w:eastAsia="Tahoma" w:hAnsi="Tahoma" w:cs="Tahoma"/>
          <w:szCs w:val="22"/>
          <w:lang w:val="el-GR"/>
        </w:rPr>
      </w:pPr>
      <w:r w:rsidRPr="00D07716">
        <w:rPr>
          <w:rFonts w:ascii="Tahoma" w:eastAsia="Tahoma" w:hAnsi="Tahoma" w:cs="Tahoma"/>
          <w:szCs w:val="22"/>
          <w:lang w:val="el-GR"/>
        </w:rPr>
        <w:t xml:space="preserve">Η Αναθέτουσα Αρχή θα συστήσει αντίστοιχη ομάδα διοίκησης έργου, η οποία θα κοινοποιηθεί στον Ανάδοχο το αργότερο δέκα (10) ημέρες μετά την υπογραφή της Σύμβασης. </w:t>
      </w:r>
    </w:p>
    <w:p w14:paraId="1D4C775C" w14:textId="77777777" w:rsidR="00877921" w:rsidRPr="00D07716" w:rsidRDefault="00877921" w:rsidP="00667B3D">
      <w:pPr>
        <w:spacing w:line="252" w:lineRule="auto"/>
        <w:rPr>
          <w:rFonts w:ascii="Tahoma" w:eastAsia="Tahoma" w:hAnsi="Tahoma" w:cs="Tahoma"/>
          <w:szCs w:val="22"/>
          <w:lang w:val="el-GR"/>
        </w:rPr>
      </w:pPr>
    </w:p>
    <w:p w14:paraId="198BD160" w14:textId="77777777" w:rsidR="0D52E495" w:rsidRPr="00D07716" w:rsidRDefault="0D52E495" w:rsidP="00667B3D">
      <w:pPr>
        <w:rPr>
          <w:rFonts w:ascii="Tahoma" w:eastAsia="Tahoma" w:hAnsi="Tahoma" w:cs="Tahoma"/>
          <w:b/>
          <w:bCs/>
          <w:i/>
          <w:iCs/>
          <w:lang w:val="el-GR"/>
        </w:rPr>
      </w:pPr>
      <w:r w:rsidRPr="00D07716">
        <w:rPr>
          <w:rFonts w:ascii="Tahoma" w:eastAsia="Tahoma" w:hAnsi="Tahoma" w:cs="Tahoma"/>
          <w:i/>
          <w:iCs/>
          <w:lang w:val="el-GR"/>
        </w:rPr>
        <w:t xml:space="preserve">Υπεύθυνος Έργου </w:t>
      </w:r>
      <w:r w:rsidR="002D12F9" w:rsidRPr="00D07716">
        <w:rPr>
          <w:rFonts w:ascii="Tahoma" w:eastAsia="Tahoma" w:hAnsi="Tahoma" w:cs="Tahoma"/>
          <w:i/>
          <w:iCs/>
          <w:lang w:val="el-GR"/>
        </w:rPr>
        <w:t xml:space="preserve">και Αναπληρωτής </w:t>
      </w:r>
      <w:r w:rsidRPr="00D07716">
        <w:rPr>
          <w:rFonts w:ascii="Tahoma" w:eastAsia="Tahoma" w:hAnsi="Tahoma" w:cs="Tahoma"/>
          <w:i/>
          <w:iCs/>
          <w:lang w:val="el-GR"/>
        </w:rPr>
        <w:t>Υπεύθυνος Έργου Αναδόχου</w:t>
      </w:r>
    </w:p>
    <w:p w14:paraId="23EC1842" w14:textId="1E4533E7" w:rsidR="0D52E495" w:rsidRPr="00D07716" w:rsidRDefault="0D52E495" w:rsidP="00667B3D">
      <w:pPr>
        <w:spacing w:line="252" w:lineRule="auto"/>
        <w:rPr>
          <w:rFonts w:ascii="Tahoma" w:eastAsia="Tahoma" w:hAnsi="Tahoma" w:cs="Tahoma"/>
          <w:szCs w:val="22"/>
          <w:lang w:val="el-GR"/>
        </w:rPr>
      </w:pPr>
      <w:r w:rsidRPr="00D07716">
        <w:rPr>
          <w:rFonts w:ascii="Tahoma" w:eastAsia="Tahoma" w:hAnsi="Tahoma" w:cs="Tahoma"/>
          <w:szCs w:val="22"/>
          <w:lang w:val="el-GR"/>
        </w:rPr>
        <w:t xml:space="preserve">Ο υποψήφιος Ανάδοχος υποχρεούται να καθορίσει στην Προσφορά του το </w:t>
      </w:r>
      <w:r w:rsidR="00E178D6" w:rsidRPr="00D07716">
        <w:rPr>
          <w:rFonts w:ascii="Tahoma" w:eastAsia="Tahoma" w:hAnsi="Tahoma" w:cs="Tahoma"/>
          <w:szCs w:val="22"/>
          <w:lang w:val="el-GR"/>
        </w:rPr>
        <w:t>στέλεχος</w:t>
      </w:r>
      <w:r w:rsidRPr="00D07716">
        <w:rPr>
          <w:rFonts w:ascii="Tahoma" w:eastAsia="Tahoma" w:hAnsi="Tahoma" w:cs="Tahoma"/>
          <w:szCs w:val="22"/>
          <w:lang w:val="el-GR"/>
        </w:rPr>
        <w:t xml:space="preserve"> που θα αναλάβει το ρόλο του Υπευθύνου Έργου (</w:t>
      </w:r>
      <w:r w:rsidRPr="00D07716">
        <w:rPr>
          <w:rFonts w:ascii="Tahoma" w:eastAsia="Tahoma" w:hAnsi="Tahoma" w:cs="Tahoma"/>
          <w:szCs w:val="22"/>
        </w:rPr>
        <w:t>project</w:t>
      </w:r>
      <w:r w:rsidRPr="00D07716">
        <w:rPr>
          <w:rFonts w:ascii="Tahoma" w:eastAsia="Tahoma" w:hAnsi="Tahoma" w:cs="Tahoma"/>
          <w:szCs w:val="22"/>
          <w:lang w:val="el-GR"/>
        </w:rPr>
        <w:t xml:space="preserve"> </w:t>
      </w:r>
      <w:r w:rsidRPr="00D07716">
        <w:rPr>
          <w:rFonts w:ascii="Tahoma" w:eastAsia="Tahoma" w:hAnsi="Tahoma" w:cs="Tahoma"/>
          <w:szCs w:val="22"/>
        </w:rPr>
        <w:t>manager</w:t>
      </w:r>
      <w:r w:rsidRPr="00D07716">
        <w:rPr>
          <w:rFonts w:ascii="Tahoma" w:eastAsia="Tahoma" w:hAnsi="Tahoma" w:cs="Tahoma"/>
          <w:szCs w:val="22"/>
          <w:lang w:val="el-GR"/>
        </w:rPr>
        <w:t>)</w:t>
      </w:r>
      <w:r w:rsidR="005C521A" w:rsidRPr="00D07716">
        <w:rPr>
          <w:rFonts w:ascii="Tahoma" w:eastAsia="Tahoma" w:hAnsi="Tahoma" w:cs="Tahoma"/>
          <w:szCs w:val="22"/>
          <w:lang w:val="el-GR"/>
        </w:rPr>
        <w:t xml:space="preserve"> καθώς και του Αναπληρωτή Υπεύθυνου Έργου</w:t>
      </w:r>
      <w:r w:rsidRPr="00D07716">
        <w:rPr>
          <w:rFonts w:ascii="Tahoma" w:eastAsia="Tahoma" w:hAnsi="Tahoma" w:cs="Tahoma"/>
          <w:szCs w:val="22"/>
          <w:lang w:val="el-GR"/>
        </w:rPr>
        <w:t xml:space="preserve">. Οι ελάχιστες απαιτήσεις για τον Υπεύθυνο Έργου </w:t>
      </w:r>
      <w:r w:rsidR="002D12F9" w:rsidRPr="00D07716">
        <w:rPr>
          <w:rFonts w:ascii="Tahoma" w:eastAsia="Tahoma" w:hAnsi="Tahoma" w:cs="Tahoma"/>
          <w:szCs w:val="22"/>
          <w:lang w:val="el-GR"/>
        </w:rPr>
        <w:t>και τον Αναπληρωτή Υπεύθυνο Έργου</w:t>
      </w:r>
      <w:r w:rsidRPr="00D07716">
        <w:rPr>
          <w:rFonts w:ascii="Tahoma" w:eastAsia="Tahoma" w:hAnsi="Tahoma" w:cs="Tahoma"/>
          <w:szCs w:val="22"/>
          <w:lang w:val="el-GR"/>
        </w:rPr>
        <w:t xml:space="preserve"> βρίσκονται στην παρ. </w:t>
      </w:r>
      <w:r w:rsidR="00B55EED" w:rsidRPr="00D07716">
        <w:rPr>
          <w:rFonts w:ascii="Tahoma" w:eastAsia="Tahoma" w:hAnsi="Tahoma" w:cs="Tahoma"/>
          <w:szCs w:val="22"/>
          <w:lang w:val="el-GR"/>
        </w:rPr>
        <w:fldChar w:fldCharType="begin"/>
      </w:r>
      <w:r w:rsidR="00B55EED" w:rsidRPr="00D07716">
        <w:rPr>
          <w:rFonts w:ascii="Tahoma" w:eastAsia="Tahoma" w:hAnsi="Tahoma" w:cs="Tahoma"/>
          <w:szCs w:val="22"/>
          <w:lang w:val="el-GR"/>
        </w:rPr>
        <w:instrText xml:space="preserve"> REF _Ref117423355 \h  \* MERGEFORMAT </w:instrText>
      </w:r>
      <w:r w:rsidR="00B55EED" w:rsidRPr="00D07716">
        <w:rPr>
          <w:rFonts w:ascii="Tahoma" w:eastAsia="Tahoma" w:hAnsi="Tahoma" w:cs="Tahoma"/>
          <w:szCs w:val="22"/>
          <w:lang w:val="el-GR"/>
        </w:rPr>
      </w:r>
      <w:r w:rsidR="00B55EED" w:rsidRPr="00D07716">
        <w:rPr>
          <w:rFonts w:ascii="Tahoma" w:eastAsia="Tahoma" w:hAnsi="Tahoma" w:cs="Tahoma"/>
          <w:szCs w:val="22"/>
          <w:lang w:val="el-GR"/>
        </w:rPr>
        <w:fldChar w:fldCharType="separate"/>
      </w:r>
      <w:r w:rsidR="00C82D5F" w:rsidRPr="00C82D5F">
        <w:rPr>
          <w:rFonts w:ascii="Tahoma" w:eastAsia="Tahoma" w:hAnsi="Tahoma" w:cs="Tahoma"/>
          <w:szCs w:val="22"/>
          <w:u w:val="single"/>
          <w:lang w:val="el-GR"/>
        </w:rPr>
        <w:t>2.2.6.1 Τεχνική ικανότητα</w:t>
      </w:r>
      <w:r w:rsidR="00B55EED" w:rsidRPr="00D07716">
        <w:rPr>
          <w:rFonts w:ascii="Tahoma" w:eastAsia="Tahoma" w:hAnsi="Tahoma" w:cs="Tahoma"/>
          <w:szCs w:val="22"/>
          <w:lang w:val="el-GR"/>
        </w:rPr>
        <w:fldChar w:fldCharType="end"/>
      </w:r>
      <w:r w:rsidR="00B55EED" w:rsidRPr="00D07716">
        <w:rPr>
          <w:rFonts w:ascii="Tahoma" w:eastAsia="Tahoma" w:hAnsi="Tahoma" w:cs="Tahoma"/>
          <w:szCs w:val="22"/>
          <w:lang w:val="el-GR"/>
        </w:rPr>
        <w:t>.</w:t>
      </w:r>
    </w:p>
    <w:p w14:paraId="336B6149" w14:textId="77777777" w:rsidR="0D52E495" w:rsidRPr="00D07716" w:rsidRDefault="0D52E495" w:rsidP="09C69945">
      <w:pPr>
        <w:spacing w:line="252" w:lineRule="auto"/>
        <w:rPr>
          <w:rFonts w:ascii="Tahoma" w:eastAsia="Tahoma" w:hAnsi="Tahoma" w:cs="Tahoma"/>
          <w:lang w:val="el-GR"/>
        </w:rPr>
      </w:pPr>
      <w:r w:rsidRPr="00D07716">
        <w:rPr>
          <w:rFonts w:ascii="Tahoma" w:eastAsia="Tahoma" w:hAnsi="Tahoma" w:cs="Tahoma"/>
          <w:lang w:val="el-GR"/>
        </w:rPr>
        <w:t>Συγκεκριμένα για τον Υπεύθυνο Έργου</w:t>
      </w:r>
      <w:r w:rsidR="002D12F9" w:rsidRPr="00D07716">
        <w:rPr>
          <w:rFonts w:ascii="Tahoma" w:eastAsia="Tahoma" w:hAnsi="Tahoma" w:cs="Tahoma"/>
          <w:lang w:val="el-GR"/>
        </w:rPr>
        <w:t xml:space="preserve"> και τον Αναπληρωτή Υπεύθυνο Έργου</w:t>
      </w:r>
      <w:r w:rsidRPr="00D07716">
        <w:rPr>
          <w:rFonts w:ascii="Tahoma" w:eastAsia="Tahoma" w:hAnsi="Tahoma" w:cs="Tahoma"/>
          <w:lang w:val="el-GR"/>
        </w:rPr>
        <w:t xml:space="preserve">: </w:t>
      </w:r>
    </w:p>
    <w:p w14:paraId="39800809" w14:textId="77777777" w:rsidR="0D52E495" w:rsidRPr="00D07716" w:rsidRDefault="0D52E495" w:rsidP="1D7663C4">
      <w:pPr>
        <w:pStyle w:val="afb"/>
        <w:numPr>
          <w:ilvl w:val="0"/>
          <w:numId w:val="72"/>
        </w:numPr>
        <w:rPr>
          <w:rFonts w:ascii="Tahoma" w:eastAsia="Calibri" w:hAnsi="Tahoma" w:cs="Tahoma"/>
          <w:lang w:val="el-GR"/>
        </w:rPr>
      </w:pPr>
      <w:r w:rsidRPr="00D07716">
        <w:rPr>
          <w:rFonts w:ascii="Tahoma" w:hAnsi="Tahoma" w:cs="Tahoma"/>
          <w:lang w:val="el-GR"/>
        </w:rPr>
        <w:t xml:space="preserve">Να </w:t>
      </w:r>
      <w:proofErr w:type="spellStart"/>
      <w:r w:rsidRPr="00D07716">
        <w:rPr>
          <w:rFonts w:ascii="Tahoma" w:hAnsi="Tahoma" w:cs="Tahoma"/>
          <w:lang w:val="el-GR"/>
        </w:rPr>
        <w:t>περιγραφεί</w:t>
      </w:r>
      <w:proofErr w:type="spellEnd"/>
      <w:r w:rsidRPr="00D07716">
        <w:rPr>
          <w:rFonts w:ascii="Tahoma" w:hAnsi="Tahoma" w:cs="Tahoma"/>
          <w:lang w:val="el-GR"/>
        </w:rPr>
        <w:t xml:space="preserve"> ο ρόλος του</w:t>
      </w:r>
      <w:r w:rsidR="65CEF214" w:rsidRPr="00D07716">
        <w:rPr>
          <w:rFonts w:ascii="Tahoma" w:hAnsi="Tahoma" w:cs="Tahoma"/>
          <w:lang w:val="el-GR"/>
        </w:rPr>
        <w:t>ς</w:t>
      </w:r>
      <w:r w:rsidRPr="00D07716">
        <w:rPr>
          <w:rFonts w:ascii="Tahoma" w:hAnsi="Tahoma" w:cs="Tahoma"/>
          <w:lang w:val="el-GR"/>
        </w:rPr>
        <w:t xml:space="preserve"> στο προτεινόμενο από τον ανάδοχο σχήμα Διοίκησης</w:t>
      </w:r>
    </w:p>
    <w:p w14:paraId="7FC104ED" w14:textId="77777777" w:rsidR="0D52E495" w:rsidRPr="00D07716" w:rsidRDefault="0D52E495" w:rsidP="00667B3D">
      <w:pPr>
        <w:pStyle w:val="afb"/>
        <w:numPr>
          <w:ilvl w:val="0"/>
          <w:numId w:val="72"/>
        </w:numPr>
        <w:rPr>
          <w:rFonts w:ascii="Tahoma" w:eastAsia="Calibri" w:hAnsi="Tahoma" w:cs="Tahoma"/>
          <w:szCs w:val="22"/>
          <w:lang w:val="el-GR"/>
        </w:rPr>
      </w:pPr>
      <w:r w:rsidRPr="00D07716">
        <w:rPr>
          <w:rFonts w:ascii="Tahoma" w:hAnsi="Tahoma" w:cs="Tahoma"/>
          <w:szCs w:val="22"/>
          <w:lang w:val="el-GR"/>
        </w:rPr>
        <w:t>Να δηλωθεί το γνωστικό αντικείμενο που θα καλύψ</w:t>
      </w:r>
      <w:r w:rsidR="002D12F9" w:rsidRPr="00D07716">
        <w:rPr>
          <w:rFonts w:ascii="Tahoma" w:hAnsi="Tahoma" w:cs="Tahoma"/>
          <w:szCs w:val="22"/>
          <w:lang w:val="el-GR"/>
        </w:rPr>
        <w:t>ουν</w:t>
      </w:r>
    </w:p>
    <w:p w14:paraId="2AE6F920" w14:textId="77777777" w:rsidR="0D52E495" w:rsidRPr="00D07716" w:rsidRDefault="0D52E495" w:rsidP="1D7663C4">
      <w:pPr>
        <w:pStyle w:val="afb"/>
        <w:numPr>
          <w:ilvl w:val="0"/>
          <w:numId w:val="72"/>
        </w:numPr>
        <w:rPr>
          <w:rFonts w:ascii="Tahoma" w:eastAsia="Calibri" w:hAnsi="Tahoma" w:cs="Tahoma"/>
          <w:lang w:val="el-GR"/>
        </w:rPr>
      </w:pPr>
      <w:r w:rsidRPr="00D07716">
        <w:rPr>
          <w:rFonts w:ascii="Tahoma" w:hAnsi="Tahoma" w:cs="Tahoma"/>
          <w:lang w:val="el-GR"/>
        </w:rPr>
        <w:t>Να δηλωθεί το ποσοστό συμμετοχής του</w:t>
      </w:r>
      <w:r w:rsidR="002D12F9" w:rsidRPr="00D07716">
        <w:rPr>
          <w:rFonts w:ascii="Tahoma" w:hAnsi="Tahoma" w:cs="Tahoma"/>
          <w:lang w:val="el-GR"/>
        </w:rPr>
        <w:t>ς</w:t>
      </w:r>
      <w:r w:rsidRPr="00D07716">
        <w:rPr>
          <w:rFonts w:ascii="Tahoma" w:hAnsi="Tahoma" w:cs="Tahoma"/>
          <w:lang w:val="el-GR"/>
        </w:rPr>
        <w:t xml:space="preserve"> στο Έργο και οι ανθρωπομήνες που θα αφιερώ</w:t>
      </w:r>
      <w:r w:rsidR="002D12F9" w:rsidRPr="00D07716">
        <w:rPr>
          <w:rFonts w:ascii="Tahoma" w:hAnsi="Tahoma" w:cs="Tahoma"/>
          <w:lang w:val="el-GR"/>
        </w:rPr>
        <w:t>σουν</w:t>
      </w:r>
      <w:r w:rsidRPr="00D07716">
        <w:rPr>
          <w:rFonts w:ascii="Tahoma" w:hAnsi="Tahoma" w:cs="Tahoma"/>
          <w:lang w:val="el-GR"/>
        </w:rPr>
        <w:t xml:space="preserve"> ανά Φάση του Έργου.</w:t>
      </w:r>
    </w:p>
    <w:p w14:paraId="79F0125E" w14:textId="77777777" w:rsidR="0D52E495" w:rsidRPr="00D07716" w:rsidRDefault="0D52E495" w:rsidP="00667B3D">
      <w:pPr>
        <w:pStyle w:val="afb"/>
        <w:numPr>
          <w:ilvl w:val="0"/>
          <w:numId w:val="72"/>
        </w:numPr>
        <w:rPr>
          <w:rFonts w:ascii="Tahoma" w:eastAsia="Calibri" w:hAnsi="Tahoma" w:cs="Tahoma"/>
          <w:szCs w:val="22"/>
          <w:lang w:val="el-GR"/>
        </w:rPr>
      </w:pPr>
      <w:r w:rsidRPr="00D07716">
        <w:rPr>
          <w:rFonts w:ascii="Tahoma" w:hAnsi="Tahoma" w:cs="Tahoma"/>
          <w:szCs w:val="22"/>
          <w:lang w:val="el-GR"/>
        </w:rPr>
        <w:t>Να δηλωθεί η σχέση του</w:t>
      </w:r>
      <w:r w:rsidR="002D12F9" w:rsidRPr="00D07716">
        <w:rPr>
          <w:rFonts w:ascii="Tahoma" w:hAnsi="Tahoma" w:cs="Tahoma"/>
          <w:szCs w:val="22"/>
          <w:lang w:val="el-GR"/>
        </w:rPr>
        <w:t>ς</w:t>
      </w:r>
      <w:r w:rsidRPr="00D07716">
        <w:rPr>
          <w:rFonts w:ascii="Tahoma" w:hAnsi="Tahoma" w:cs="Tahoma"/>
          <w:szCs w:val="22"/>
          <w:lang w:val="el-GR"/>
        </w:rPr>
        <w:t xml:space="preserve"> με τον υποψήφιο Ανάδοχο (υπάλληλος, στέλεχος αποκλειστικής απασχόλησης, εξωτερικός συνεργάτης, στέλεχος υπεργολάβου).</w:t>
      </w:r>
    </w:p>
    <w:p w14:paraId="09FDA6E0" w14:textId="77777777" w:rsidR="0D52E495" w:rsidRPr="00D07716" w:rsidRDefault="0D52E495" w:rsidP="00667B3D">
      <w:pPr>
        <w:spacing w:line="252" w:lineRule="auto"/>
        <w:rPr>
          <w:rFonts w:ascii="Tahoma" w:eastAsia="Tahoma" w:hAnsi="Tahoma" w:cs="Tahoma"/>
          <w:szCs w:val="22"/>
          <w:lang w:val="el-GR"/>
        </w:rPr>
      </w:pPr>
      <w:r w:rsidRPr="00D07716">
        <w:rPr>
          <w:rFonts w:ascii="Tahoma" w:eastAsia="Tahoma" w:hAnsi="Tahoma" w:cs="Tahoma"/>
          <w:szCs w:val="22"/>
          <w:lang w:val="el-GR"/>
        </w:rPr>
        <w:t xml:space="preserve"> </w:t>
      </w:r>
    </w:p>
    <w:p w14:paraId="62F78344" w14:textId="77777777" w:rsidR="0D52E495" w:rsidRPr="00D07716" w:rsidRDefault="0D52E495" w:rsidP="00667B3D">
      <w:pPr>
        <w:rPr>
          <w:rFonts w:ascii="Tahoma" w:eastAsia="Tahoma" w:hAnsi="Tahoma" w:cs="Tahoma"/>
          <w:b/>
          <w:bCs/>
          <w:i/>
          <w:iCs/>
          <w:lang w:val="el-GR"/>
        </w:rPr>
      </w:pPr>
      <w:r w:rsidRPr="00D07716">
        <w:rPr>
          <w:rFonts w:ascii="Tahoma" w:eastAsia="Tahoma" w:hAnsi="Tahoma" w:cs="Tahoma"/>
          <w:i/>
          <w:iCs/>
          <w:lang w:val="el-GR"/>
        </w:rPr>
        <w:t>Μέλη Ομάδας Έργου</w:t>
      </w:r>
    </w:p>
    <w:p w14:paraId="4C73A1C4" w14:textId="77777777" w:rsidR="0D52E495" w:rsidRPr="00D07716" w:rsidRDefault="0D52E495" w:rsidP="00667B3D">
      <w:pPr>
        <w:spacing w:line="252" w:lineRule="auto"/>
        <w:rPr>
          <w:rFonts w:ascii="Tahoma" w:eastAsia="Tahoma" w:hAnsi="Tahoma" w:cs="Tahoma"/>
          <w:szCs w:val="22"/>
          <w:lang w:val="el-GR"/>
        </w:rPr>
      </w:pPr>
      <w:r w:rsidRPr="00D07716">
        <w:rPr>
          <w:rFonts w:ascii="Tahoma" w:eastAsia="Tahoma" w:hAnsi="Tahoma" w:cs="Tahoma"/>
          <w:szCs w:val="22"/>
          <w:lang w:val="el-GR"/>
        </w:rPr>
        <w:t>Ο υποψήφιος Ανάδοχος υποχρεούται επίσης να καθορίσει στην Προσφορά του τα στελέχη της Ομάδας Έργου. Συγκεκριμένα, για όλα τα Μέλη της Ομάδας Έργου:</w:t>
      </w:r>
    </w:p>
    <w:p w14:paraId="0B11C2C9" w14:textId="77777777" w:rsidR="0D52E495" w:rsidRPr="00D07716" w:rsidRDefault="0D52E495" w:rsidP="00667B3D">
      <w:pPr>
        <w:pStyle w:val="afb"/>
        <w:numPr>
          <w:ilvl w:val="0"/>
          <w:numId w:val="73"/>
        </w:numPr>
        <w:rPr>
          <w:rFonts w:ascii="Tahoma" w:eastAsia="Calibri" w:hAnsi="Tahoma" w:cs="Tahoma"/>
          <w:szCs w:val="22"/>
          <w:lang w:val="el-GR"/>
        </w:rPr>
      </w:pPr>
      <w:r w:rsidRPr="00D07716">
        <w:rPr>
          <w:rFonts w:ascii="Tahoma" w:hAnsi="Tahoma" w:cs="Tahoma"/>
          <w:szCs w:val="22"/>
          <w:lang w:val="el-GR"/>
        </w:rPr>
        <w:t xml:space="preserve">Να </w:t>
      </w:r>
      <w:proofErr w:type="spellStart"/>
      <w:r w:rsidRPr="00D07716">
        <w:rPr>
          <w:rFonts w:ascii="Tahoma" w:hAnsi="Tahoma" w:cs="Tahoma"/>
          <w:szCs w:val="22"/>
          <w:lang w:val="el-GR"/>
        </w:rPr>
        <w:t>περιγραφεί</w:t>
      </w:r>
      <w:proofErr w:type="spellEnd"/>
      <w:r w:rsidRPr="00D07716">
        <w:rPr>
          <w:rFonts w:ascii="Tahoma" w:hAnsi="Tahoma" w:cs="Tahoma"/>
          <w:szCs w:val="22"/>
          <w:lang w:val="el-GR"/>
        </w:rPr>
        <w:t xml:space="preserve"> ο ρόλος τους στο προτεινόμενο Σχήμα Διοίκησης.</w:t>
      </w:r>
    </w:p>
    <w:p w14:paraId="436A3FAF" w14:textId="77777777" w:rsidR="0D52E495" w:rsidRPr="00D07716" w:rsidRDefault="0D52E495" w:rsidP="00667B3D">
      <w:pPr>
        <w:pStyle w:val="afb"/>
        <w:numPr>
          <w:ilvl w:val="0"/>
          <w:numId w:val="73"/>
        </w:numPr>
        <w:rPr>
          <w:rFonts w:ascii="Tahoma" w:eastAsia="Calibri" w:hAnsi="Tahoma" w:cs="Tahoma"/>
          <w:szCs w:val="22"/>
          <w:lang w:val="el-GR"/>
        </w:rPr>
      </w:pPr>
      <w:r w:rsidRPr="00D07716">
        <w:rPr>
          <w:rFonts w:ascii="Tahoma" w:hAnsi="Tahoma" w:cs="Tahoma"/>
          <w:szCs w:val="22"/>
          <w:lang w:val="el-GR"/>
        </w:rPr>
        <w:t>Να δηλωθεί το γνωστικό αντικείμενο, που θα καλύψουν.</w:t>
      </w:r>
    </w:p>
    <w:p w14:paraId="5E19EBEC" w14:textId="641FF6E3" w:rsidR="0D52E495" w:rsidRPr="00D07716" w:rsidRDefault="007A2881">
      <w:pPr>
        <w:pStyle w:val="afb"/>
        <w:numPr>
          <w:ilvl w:val="0"/>
          <w:numId w:val="73"/>
        </w:numPr>
        <w:rPr>
          <w:rFonts w:ascii="Tahoma" w:hAnsi="Tahoma" w:cs="Tahoma"/>
          <w:szCs w:val="22"/>
          <w:lang w:val="el-GR"/>
        </w:rPr>
      </w:pPr>
      <w:r w:rsidRPr="00D07716">
        <w:rPr>
          <w:rFonts w:ascii="Tahoma" w:hAnsi="Tahoma" w:cs="Tahoma"/>
          <w:szCs w:val="22"/>
          <w:lang w:val="el-GR"/>
        </w:rPr>
        <w:t>Να δηλωθεί το ποσοστό συμμετοχής τους στο Έργο και οι ανθρωπομήνες που θα αφιερώσουν ανά Φάση του Έργου.</w:t>
      </w:r>
    </w:p>
    <w:p w14:paraId="237CA44A" w14:textId="77777777" w:rsidR="0D52E495" w:rsidRPr="00D07716" w:rsidRDefault="0D52E495" w:rsidP="00667B3D">
      <w:pPr>
        <w:pStyle w:val="afb"/>
        <w:numPr>
          <w:ilvl w:val="0"/>
          <w:numId w:val="73"/>
        </w:numPr>
        <w:rPr>
          <w:rFonts w:ascii="Tahoma" w:eastAsia="Calibri" w:hAnsi="Tahoma" w:cs="Tahoma"/>
          <w:szCs w:val="22"/>
          <w:lang w:val="el-GR"/>
        </w:rPr>
      </w:pPr>
      <w:r w:rsidRPr="00D07716">
        <w:rPr>
          <w:rFonts w:ascii="Tahoma" w:hAnsi="Tahoma" w:cs="Tahoma"/>
          <w:szCs w:val="22"/>
          <w:lang w:val="el-GR"/>
        </w:rPr>
        <w:t>Να δηλωθεί η σχέση τους με τον υποψήφιο Ανάδοχο (στέλεχος Αναδόχου, στέλεχος υπεργολάβου, εξωτερικός συνεργάτης).</w:t>
      </w:r>
    </w:p>
    <w:p w14:paraId="7FB75F67" w14:textId="25A57E18" w:rsidR="0D52E495" w:rsidRPr="00D07716" w:rsidRDefault="0D52E495">
      <w:pPr>
        <w:spacing w:line="252" w:lineRule="auto"/>
        <w:rPr>
          <w:rFonts w:ascii="Tahoma" w:eastAsia="Tahoma" w:hAnsi="Tahoma" w:cs="Tahoma"/>
          <w:szCs w:val="22"/>
          <w:lang w:val="el-GR"/>
        </w:rPr>
      </w:pPr>
      <w:r w:rsidRPr="00D07716">
        <w:rPr>
          <w:rFonts w:ascii="Tahoma" w:eastAsia="Tahoma" w:hAnsi="Tahoma" w:cs="Tahoma"/>
          <w:szCs w:val="22"/>
          <w:lang w:val="el-GR"/>
        </w:rPr>
        <w:t xml:space="preserve">Οι ελάχιστες απαιτήσεις για την Ομάδα Έργου βρίσκονται στην παρ. </w:t>
      </w:r>
      <w:bookmarkStart w:id="140" w:name="_Hlk117423447"/>
      <w:r w:rsidR="00BD6A23" w:rsidRPr="00D07716">
        <w:rPr>
          <w:rFonts w:ascii="Tahoma" w:eastAsia="Tahoma" w:hAnsi="Tahoma" w:cs="Tahoma"/>
          <w:szCs w:val="22"/>
          <w:u w:val="single"/>
          <w:lang w:val="el-GR"/>
        </w:rPr>
        <w:fldChar w:fldCharType="begin"/>
      </w:r>
      <w:r w:rsidR="00BD6A23" w:rsidRPr="00D07716">
        <w:rPr>
          <w:rFonts w:ascii="Tahoma" w:eastAsia="Tahoma" w:hAnsi="Tahoma" w:cs="Tahoma"/>
          <w:szCs w:val="22"/>
          <w:u w:val="single"/>
          <w:lang w:val="el-GR"/>
        </w:rPr>
        <w:instrText xml:space="preserve"> REF _Ref117354114 \h  \* MERGEFORMAT </w:instrText>
      </w:r>
      <w:r w:rsidR="00BD6A23" w:rsidRPr="00D07716">
        <w:rPr>
          <w:rFonts w:ascii="Tahoma" w:eastAsia="Tahoma" w:hAnsi="Tahoma" w:cs="Tahoma"/>
          <w:szCs w:val="22"/>
          <w:u w:val="single"/>
          <w:lang w:val="el-GR"/>
        </w:rPr>
      </w:r>
      <w:r w:rsidR="00BD6A23" w:rsidRPr="00D07716">
        <w:rPr>
          <w:rFonts w:ascii="Tahoma" w:eastAsia="Tahoma" w:hAnsi="Tahoma" w:cs="Tahoma"/>
          <w:szCs w:val="22"/>
          <w:u w:val="single"/>
          <w:lang w:val="el-GR"/>
        </w:rPr>
        <w:fldChar w:fldCharType="separate"/>
      </w:r>
      <w:r w:rsidR="00C82D5F" w:rsidRPr="00C82D5F">
        <w:rPr>
          <w:rFonts w:ascii="Tahoma" w:hAnsi="Tahoma" w:cs="Tahoma"/>
          <w:u w:val="single"/>
          <w:lang w:val="el-GR"/>
        </w:rPr>
        <w:t>2.2.6.2</w:t>
      </w:r>
      <w:r w:rsidR="00C82D5F" w:rsidRPr="00C82D5F">
        <w:rPr>
          <w:rFonts w:ascii="Tahoma" w:hAnsi="Tahoma" w:cs="Tahoma"/>
          <w:u w:val="single"/>
          <w:lang w:val="el-GR"/>
        </w:rPr>
        <w:tab/>
        <w:t>Επαγγελματική ικανότητα – Ομάδα Έργου</w:t>
      </w:r>
      <w:r w:rsidR="00BD6A23" w:rsidRPr="00D07716">
        <w:rPr>
          <w:rFonts w:ascii="Tahoma" w:eastAsia="Tahoma" w:hAnsi="Tahoma" w:cs="Tahoma"/>
          <w:szCs w:val="22"/>
          <w:u w:val="single"/>
          <w:lang w:val="el-GR"/>
        </w:rPr>
        <w:fldChar w:fldCharType="end"/>
      </w:r>
      <w:bookmarkEnd w:id="140"/>
      <w:r w:rsidRPr="00D07716">
        <w:rPr>
          <w:rFonts w:ascii="Tahoma" w:eastAsia="Tahoma" w:hAnsi="Tahoma" w:cs="Tahoma"/>
          <w:szCs w:val="22"/>
          <w:lang w:val="el-GR"/>
        </w:rPr>
        <w:t>.</w:t>
      </w:r>
      <w:r w:rsidR="00854227" w:rsidRPr="00D07716">
        <w:rPr>
          <w:rFonts w:ascii="Tahoma" w:eastAsia="Tahoma" w:hAnsi="Tahoma" w:cs="Tahoma"/>
          <w:szCs w:val="22"/>
          <w:lang w:val="el-GR"/>
        </w:rPr>
        <w:t xml:space="preserve"> Ο Υποψήφιος Ανάδοχος απαιτείται να διαθέσει την απαιτούμενη Ομάδα Έργου για </w:t>
      </w:r>
      <w:r w:rsidR="00854227" w:rsidRPr="00D07716">
        <w:rPr>
          <w:rFonts w:ascii="Tahoma" w:eastAsia="Tahoma" w:hAnsi="Tahoma" w:cs="Tahoma"/>
          <w:b/>
          <w:bCs/>
          <w:szCs w:val="22"/>
          <w:lang w:val="el-GR"/>
        </w:rPr>
        <w:t>69 Ανθρωπομήνες</w:t>
      </w:r>
      <w:r w:rsidR="00854227" w:rsidRPr="00D07716">
        <w:rPr>
          <w:rFonts w:ascii="Tahoma" w:eastAsia="Tahoma" w:hAnsi="Tahoma" w:cs="Tahoma"/>
          <w:szCs w:val="22"/>
          <w:lang w:val="el-GR"/>
        </w:rPr>
        <w:t xml:space="preserve"> κατ’</w:t>
      </w:r>
      <w:r w:rsidR="003A4D2C" w:rsidRPr="00D07716">
        <w:rPr>
          <w:rFonts w:ascii="Tahoma" w:eastAsia="Tahoma" w:hAnsi="Tahoma" w:cs="Tahoma"/>
          <w:szCs w:val="22"/>
          <w:lang w:val="el-GR"/>
        </w:rPr>
        <w:t xml:space="preserve"> </w:t>
      </w:r>
      <w:r w:rsidR="00854227" w:rsidRPr="00D07716">
        <w:rPr>
          <w:rFonts w:ascii="Tahoma" w:eastAsia="Tahoma" w:hAnsi="Tahoma" w:cs="Tahoma"/>
          <w:szCs w:val="22"/>
          <w:lang w:val="el-GR"/>
        </w:rPr>
        <w:t xml:space="preserve">ελάχιστον. </w:t>
      </w:r>
    </w:p>
    <w:p w14:paraId="38D3FF49" w14:textId="77777777" w:rsidR="00D07D5E" w:rsidRPr="00D07716" w:rsidRDefault="00D07D5E" w:rsidP="00667B3D">
      <w:pPr>
        <w:spacing w:line="252" w:lineRule="auto"/>
        <w:rPr>
          <w:rFonts w:ascii="Tahoma" w:eastAsia="Tahoma" w:hAnsi="Tahoma" w:cs="Tahoma"/>
          <w:szCs w:val="22"/>
          <w:lang w:val="el-GR"/>
        </w:rPr>
      </w:pPr>
    </w:p>
    <w:p w14:paraId="37F55994" w14:textId="77777777" w:rsidR="0D52E495" w:rsidRPr="00D07716" w:rsidRDefault="0D52E495" w:rsidP="00667B3D">
      <w:pPr>
        <w:rPr>
          <w:rFonts w:ascii="Tahoma" w:eastAsia="Tahoma" w:hAnsi="Tahoma" w:cs="Tahoma"/>
          <w:b/>
          <w:bCs/>
          <w:i/>
          <w:iCs/>
          <w:lang w:val="el-GR"/>
        </w:rPr>
      </w:pPr>
      <w:r w:rsidRPr="00D07716">
        <w:rPr>
          <w:rFonts w:ascii="Tahoma" w:eastAsia="Tahoma" w:hAnsi="Tahoma" w:cs="Tahoma"/>
          <w:i/>
          <w:iCs/>
          <w:lang w:val="el-GR"/>
        </w:rPr>
        <w:t>Σχέδιο Επικοινωνίας</w:t>
      </w:r>
    </w:p>
    <w:p w14:paraId="5A7A563C" w14:textId="77777777" w:rsidR="0D52E495" w:rsidRPr="00D07716" w:rsidRDefault="0D52E495" w:rsidP="00667B3D">
      <w:pPr>
        <w:spacing w:line="252" w:lineRule="auto"/>
        <w:rPr>
          <w:rFonts w:ascii="Tahoma" w:eastAsia="Tahoma" w:hAnsi="Tahoma" w:cs="Tahoma"/>
          <w:szCs w:val="22"/>
          <w:lang w:val="el-GR"/>
        </w:rPr>
      </w:pPr>
      <w:r w:rsidRPr="00D07716">
        <w:rPr>
          <w:rFonts w:ascii="Tahoma" w:eastAsia="Tahoma" w:hAnsi="Tahoma" w:cs="Tahoma"/>
          <w:szCs w:val="22"/>
          <w:lang w:val="el-GR"/>
        </w:rPr>
        <w:t>Η ορθή επικοινωνία των στελεχών της διοίκησης της Αναθέτουσας Αρχής με τα αντίστοιχα στελέχη της Ομάδας Έργου του Αναδόχου συνιστά καθοριστικό παράγοντα, ώστε να επιτευχθούν:</w:t>
      </w:r>
    </w:p>
    <w:p w14:paraId="224B22FA" w14:textId="77777777" w:rsidR="0D52E495" w:rsidRPr="00D07716" w:rsidRDefault="0D52E495" w:rsidP="00667B3D">
      <w:pPr>
        <w:pStyle w:val="afb"/>
        <w:numPr>
          <w:ilvl w:val="0"/>
          <w:numId w:val="74"/>
        </w:numPr>
        <w:spacing w:line="252" w:lineRule="auto"/>
        <w:rPr>
          <w:rFonts w:ascii="Tahoma" w:eastAsia="Calibri" w:hAnsi="Tahoma" w:cs="Tahoma"/>
          <w:szCs w:val="22"/>
          <w:lang w:val="el-GR"/>
        </w:rPr>
      </w:pPr>
      <w:r w:rsidRPr="00D07716">
        <w:rPr>
          <w:rFonts w:ascii="Tahoma" w:hAnsi="Tahoma" w:cs="Tahoma"/>
          <w:szCs w:val="22"/>
          <w:lang w:val="el-GR"/>
        </w:rPr>
        <w:t xml:space="preserve">Η συνεχής και </w:t>
      </w:r>
      <w:proofErr w:type="spellStart"/>
      <w:r w:rsidRPr="00D07716">
        <w:rPr>
          <w:rFonts w:ascii="Tahoma" w:hAnsi="Tahoma" w:cs="Tahoma"/>
          <w:szCs w:val="22"/>
          <w:lang w:val="el-GR"/>
        </w:rPr>
        <w:t>επικαιροποιημένη</w:t>
      </w:r>
      <w:proofErr w:type="spellEnd"/>
      <w:r w:rsidRPr="00D07716">
        <w:rPr>
          <w:rFonts w:ascii="Tahoma" w:hAnsi="Tahoma" w:cs="Tahoma"/>
          <w:szCs w:val="22"/>
          <w:lang w:val="el-GR"/>
        </w:rPr>
        <w:t xml:space="preserve"> ενημέρωση του Αναδόχου για τους στόχους και τις προτεραιότητες της Αναθέτουσας Αρχής, προκειμένου τα στελέχη της Ομάδας Έργου του Αναδόχου να είναι όσο το δυνατόν πιο αποτελεσματικά στην κάλυψη των στόχων του Έργου.</w:t>
      </w:r>
    </w:p>
    <w:p w14:paraId="378988DE" w14:textId="77777777" w:rsidR="0D52E495" w:rsidRPr="00D07716" w:rsidRDefault="0D52E495" w:rsidP="00667B3D">
      <w:pPr>
        <w:pStyle w:val="afb"/>
        <w:numPr>
          <w:ilvl w:val="0"/>
          <w:numId w:val="74"/>
        </w:numPr>
        <w:spacing w:line="252" w:lineRule="auto"/>
        <w:rPr>
          <w:rFonts w:ascii="Tahoma" w:eastAsia="Calibri" w:hAnsi="Tahoma" w:cs="Tahoma"/>
          <w:szCs w:val="22"/>
          <w:lang w:val="el-GR"/>
        </w:rPr>
      </w:pPr>
      <w:r w:rsidRPr="00D07716">
        <w:rPr>
          <w:rFonts w:ascii="Tahoma" w:hAnsi="Tahoma" w:cs="Tahoma"/>
          <w:szCs w:val="22"/>
          <w:lang w:val="el-GR"/>
        </w:rPr>
        <w:t xml:space="preserve">Η παράλληλη μεθόδευση της υλοποίησης των παραδοτέων του Αναδόχου. </w:t>
      </w:r>
    </w:p>
    <w:p w14:paraId="32548165" w14:textId="77777777" w:rsidR="0D52E495" w:rsidRPr="00D07716" w:rsidRDefault="0D52E495" w:rsidP="00667B3D">
      <w:pPr>
        <w:pStyle w:val="afb"/>
        <w:numPr>
          <w:ilvl w:val="0"/>
          <w:numId w:val="74"/>
        </w:numPr>
        <w:spacing w:line="252" w:lineRule="auto"/>
        <w:rPr>
          <w:rFonts w:ascii="Tahoma" w:eastAsia="Calibri" w:hAnsi="Tahoma" w:cs="Tahoma"/>
          <w:szCs w:val="22"/>
          <w:lang w:val="el-GR"/>
        </w:rPr>
      </w:pPr>
      <w:r w:rsidRPr="00D07716">
        <w:rPr>
          <w:rFonts w:ascii="Tahoma" w:hAnsi="Tahoma" w:cs="Tahoma"/>
          <w:szCs w:val="22"/>
          <w:lang w:val="el-GR"/>
        </w:rPr>
        <w:t>Η ανάπτυξη κλίματος εμπιστοσύνης και η διασφάλιση της στενής συνεργασίας μεταξύ των δύο μερών.</w:t>
      </w:r>
    </w:p>
    <w:p w14:paraId="6EF4C3E0" w14:textId="77777777" w:rsidR="0D52E495" w:rsidRPr="00D07716" w:rsidRDefault="0D52E495" w:rsidP="00667B3D">
      <w:pPr>
        <w:pStyle w:val="afb"/>
        <w:numPr>
          <w:ilvl w:val="0"/>
          <w:numId w:val="74"/>
        </w:numPr>
        <w:spacing w:line="252" w:lineRule="auto"/>
        <w:rPr>
          <w:rFonts w:ascii="Tahoma" w:eastAsia="Calibri" w:hAnsi="Tahoma" w:cs="Tahoma"/>
          <w:szCs w:val="22"/>
          <w:lang w:val="el-GR"/>
        </w:rPr>
      </w:pPr>
      <w:r w:rsidRPr="00D07716">
        <w:rPr>
          <w:rFonts w:ascii="Tahoma" w:hAnsi="Tahoma" w:cs="Tahoma"/>
          <w:szCs w:val="22"/>
          <w:lang w:val="el-GR"/>
        </w:rPr>
        <w:t>Η έγκαιρη αντιμετώπιση έκτακτων θεμάτων και κινδύνων.</w:t>
      </w:r>
    </w:p>
    <w:p w14:paraId="3F0B4D74" w14:textId="77777777" w:rsidR="0D52E495" w:rsidRPr="00D07716" w:rsidRDefault="0D52E495" w:rsidP="00667B3D">
      <w:pPr>
        <w:spacing w:line="252" w:lineRule="auto"/>
        <w:rPr>
          <w:rFonts w:ascii="Tahoma" w:eastAsia="Tahoma" w:hAnsi="Tahoma" w:cs="Tahoma"/>
          <w:szCs w:val="22"/>
          <w:lang w:val="el-GR"/>
        </w:rPr>
      </w:pPr>
      <w:r w:rsidRPr="00D07716">
        <w:rPr>
          <w:rFonts w:ascii="Tahoma" w:eastAsia="Tahoma" w:hAnsi="Tahoma" w:cs="Tahoma"/>
          <w:szCs w:val="22"/>
          <w:lang w:val="el-GR"/>
        </w:rPr>
        <w:t xml:space="preserve">Για την υποστήριξη της επικοινωνίας των συμβαλλομένων μερών, ο Ανάδοχος θα καταρτίσει και θα υποβάλλει στην Τεχνική του Προσφορά Σχέδιο Επικοινωνίας, το οποίο θα περιγράφει και θα </w:t>
      </w:r>
      <w:r w:rsidRPr="00D07716">
        <w:rPr>
          <w:rFonts w:ascii="Tahoma" w:eastAsia="Tahoma" w:hAnsi="Tahoma" w:cs="Tahoma"/>
          <w:szCs w:val="22"/>
          <w:lang w:val="el-GR"/>
        </w:rPr>
        <w:lastRenderedPageBreak/>
        <w:t xml:space="preserve">συστηματοποιεί την επικοινωνία του Αναδόχου με την Αναθέτουσα Αρχή σε όλα τα επίπεδα του Σχήματος Διοίκησης. </w:t>
      </w:r>
    </w:p>
    <w:p w14:paraId="2FA73654" w14:textId="77777777" w:rsidR="0D52E495" w:rsidRPr="00D07716" w:rsidRDefault="0D52E495" w:rsidP="00667B3D">
      <w:pPr>
        <w:spacing w:line="252" w:lineRule="auto"/>
        <w:rPr>
          <w:rFonts w:ascii="Tahoma" w:eastAsia="Tahoma" w:hAnsi="Tahoma" w:cs="Tahoma"/>
          <w:szCs w:val="22"/>
          <w:lang w:val="el-GR"/>
        </w:rPr>
      </w:pPr>
      <w:r w:rsidRPr="00D07716">
        <w:rPr>
          <w:rFonts w:ascii="Tahoma" w:eastAsia="Tahoma" w:hAnsi="Tahoma" w:cs="Tahoma"/>
          <w:szCs w:val="22"/>
          <w:lang w:val="el-GR"/>
        </w:rPr>
        <w:t>Επιπλέον απαιτείται να παρουσιαστούν αναλυτικά στην τεχνική προσφορά, τα ενδεικτικά εργαλεία, πρότυπες φόρμες/ έγγραφα/ υποδείγματα που ο υποψήφιος Ανάδοχος προτείνει να αξιοποιήσει στο έργο για να υποστηρίξει τις διαδικασίες επικοινωνίας/ ενημέρωσης (π.χ. για την τήρηση πρακτικών συνεδρίασης, την αναφορά της προόδου του έργου, την παράδοση παραδοτέων, την αναφορά και παρακολούθηση προβλημάτων, ανοικτών θεμάτων, εκκρεμοτήτων, κτλ.).</w:t>
      </w:r>
    </w:p>
    <w:p w14:paraId="3CDC1087" w14:textId="77777777" w:rsidR="0D52E495" w:rsidRPr="00D07716" w:rsidRDefault="0D52E495" w:rsidP="00667B3D">
      <w:pPr>
        <w:spacing w:line="252" w:lineRule="auto"/>
        <w:rPr>
          <w:rFonts w:ascii="Tahoma" w:eastAsia="Tahoma" w:hAnsi="Tahoma" w:cs="Tahoma"/>
          <w:szCs w:val="22"/>
          <w:lang w:val="el-GR"/>
        </w:rPr>
      </w:pPr>
      <w:r w:rsidRPr="00D07716">
        <w:rPr>
          <w:rFonts w:ascii="Tahoma" w:eastAsia="Tahoma" w:hAnsi="Tahoma" w:cs="Tahoma"/>
          <w:szCs w:val="22"/>
          <w:lang w:val="el-GR"/>
        </w:rPr>
        <w:t>Το Σχέδιο Επικοινωνίας σε συνεργασία με την Αναθέτουσα Αρχή θα οριστικοποιηθεί εντός δεκαπέντε (15) ημερών από την ημερομηνία υπογραφής της σχετικής σύμβασης.</w:t>
      </w:r>
    </w:p>
    <w:p w14:paraId="6172E6FA" w14:textId="77777777" w:rsidR="0D52E495" w:rsidRPr="00D07716" w:rsidRDefault="0D52E495" w:rsidP="00667B3D">
      <w:pPr>
        <w:spacing w:line="252" w:lineRule="auto"/>
        <w:rPr>
          <w:rFonts w:ascii="Tahoma" w:eastAsia="Tahoma" w:hAnsi="Tahoma" w:cs="Tahoma"/>
          <w:szCs w:val="22"/>
          <w:lang w:val="el-GR"/>
        </w:rPr>
      </w:pPr>
      <w:r w:rsidRPr="00D07716">
        <w:rPr>
          <w:rFonts w:ascii="Tahoma" w:eastAsia="Tahoma" w:hAnsi="Tahoma" w:cs="Tahoma"/>
          <w:szCs w:val="22"/>
          <w:lang w:val="el-GR"/>
        </w:rPr>
        <w:t>Στόχος είναι η Διοίκηση του Έργου να λαμβάνει έγκαιρα ορθές αποφάσεις έχοντας εξασφαλίσει, μέσω των διαδικασιών επικοινωνίας, πλήρη, έγκαιρη, αξιόπιστη και αντικειμενική ενημέρωση για τα κρίσιμα θέματα και τις εναλλακτικές προοπτικές.</w:t>
      </w:r>
    </w:p>
    <w:p w14:paraId="10140028" w14:textId="77777777" w:rsidR="0D52E495" w:rsidRPr="00D07716" w:rsidRDefault="00824845" w:rsidP="00667B3D">
      <w:pPr>
        <w:pStyle w:val="4"/>
        <w:rPr>
          <w:rFonts w:ascii="Tahoma" w:eastAsia="Tahoma" w:hAnsi="Tahoma" w:cs="Tahoma"/>
          <w:sz w:val="20"/>
          <w:szCs w:val="20"/>
          <w:lang w:val="el-GR"/>
        </w:rPr>
      </w:pPr>
      <w:bookmarkStart w:id="141" w:name="_Toc120716122"/>
      <w:r w:rsidRPr="00D07716">
        <w:rPr>
          <w:rFonts w:ascii="Tahoma" w:eastAsia="Tahoma" w:hAnsi="Tahoma" w:cs="Tahoma"/>
          <w:szCs w:val="22"/>
          <w:lang w:val="el-GR"/>
        </w:rPr>
        <w:t>1.</w:t>
      </w:r>
      <w:r w:rsidR="007B71C1" w:rsidRPr="00D07716">
        <w:rPr>
          <w:rFonts w:ascii="Tahoma" w:eastAsia="Tahoma" w:hAnsi="Tahoma" w:cs="Tahoma"/>
          <w:szCs w:val="22"/>
          <w:lang w:val="el-GR"/>
        </w:rPr>
        <w:t>9</w:t>
      </w:r>
      <w:r w:rsidRPr="00D07716">
        <w:rPr>
          <w:rFonts w:ascii="Tahoma" w:eastAsia="Tahoma" w:hAnsi="Tahoma" w:cs="Tahoma"/>
          <w:sz w:val="20"/>
          <w:szCs w:val="20"/>
          <w:lang w:val="el-GR"/>
        </w:rPr>
        <w:t xml:space="preserve"> </w:t>
      </w:r>
      <w:r w:rsidRPr="00D07716">
        <w:rPr>
          <w:rFonts w:ascii="Tahoma" w:eastAsia="Tahoma" w:hAnsi="Tahoma" w:cs="Tahoma"/>
          <w:szCs w:val="22"/>
          <w:lang w:val="el-GR"/>
        </w:rPr>
        <w:t>ΜΕΘΟΔΟΛΟΓΙΑ ΔΙΟΙΚΗΣΗΣ ΚΑΙ ΔΙΑΣΦΑΛΙΣΗΣ ΠΟΙΟΤΗΤΑΣ</w:t>
      </w:r>
      <w:bookmarkEnd w:id="141"/>
    </w:p>
    <w:p w14:paraId="6A56B141" w14:textId="77777777" w:rsidR="0D52E495" w:rsidRPr="00D07716" w:rsidRDefault="0D52E495" w:rsidP="00667B3D">
      <w:pPr>
        <w:spacing w:line="252" w:lineRule="auto"/>
        <w:rPr>
          <w:rFonts w:ascii="Tahoma" w:eastAsia="Tahoma" w:hAnsi="Tahoma" w:cs="Tahoma"/>
          <w:szCs w:val="22"/>
          <w:lang w:val="el-GR"/>
        </w:rPr>
      </w:pPr>
      <w:r w:rsidRPr="00D07716">
        <w:rPr>
          <w:rFonts w:ascii="Tahoma" w:eastAsia="Tahoma" w:hAnsi="Tahoma" w:cs="Tahoma"/>
          <w:szCs w:val="22"/>
          <w:lang w:val="el-GR"/>
        </w:rPr>
        <w:t xml:space="preserve">Ο Υποψήφιος Ανάδοχος οφείλει να παραδώσει σχέδιο της προτεινόμενης Μεθοδολογίας διοίκησης και διασφάλισης ποιότητας Έργου, που θα πρέπει να περιλαμβάνει στοιχεία που τεκμηριώνουν την κατανόηση του Έργου και του προτεινόμενου μοντέλου λειτουργίας και </w:t>
      </w:r>
      <w:r w:rsidRPr="00D07716">
        <w:rPr>
          <w:rFonts w:ascii="Tahoma" w:eastAsia="Tahoma" w:hAnsi="Tahoma" w:cs="Tahoma"/>
          <w:szCs w:val="22"/>
          <w:u w:val="single"/>
          <w:lang w:val="el-GR"/>
        </w:rPr>
        <w:t xml:space="preserve">ενδεικτικώς </w:t>
      </w:r>
      <w:r w:rsidRPr="00D07716">
        <w:rPr>
          <w:rFonts w:ascii="Tahoma" w:eastAsia="Tahoma" w:hAnsi="Tahoma" w:cs="Tahoma"/>
          <w:szCs w:val="22"/>
          <w:lang w:val="el-GR"/>
        </w:rPr>
        <w:t>θα περιλαμβάνουν:</w:t>
      </w:r>
    </w:p>
    <w:p w14:paraId="1ADB09B2" w14:textId="77777777" w:rsidR="0D52E495" w:rsidRPr="00D07716" w:rsidRDefault="0D52E495" w:rsidP="00667B3D">
      <w:pPr>
        <w:pStyle w:val="afb"/>
        <w:numPr>
          <w:ilvl w:val="0"/>
          <w:numId w:val="68"/>
        </w:numPr>
        <w:spacing w:line="252" w:lineRule="auto"/>
        <w:rPr>
          <w:rFonts w:ascii="Tahoma" w:eastAsia="Calibri" w:hAnsi="Tahoma" w:cs="Tahoma"/>
          <w:szCs w:val="22"/>
          <w:lang w:val="el-GR"/>
        </w:rPr>
      </w:pPr>
      <w:r w:rsidRPr="00D07716">
        <w:rPr>
          <w:rFonts w:ascii="Tahoma" w:hAnsi="Tahoma" w:cs="Tahoma"/>
          <w:szCs w:val="22"/>
          <w:lang w:val="el-GR"/>
        </w:rPr>
        <w:t>Κρίσιμους παράγοντες επιτυχίας και προϋποθέσεις επιτυχούς ολοκλήρωσης του Έργου.</w:t>
      </w:r>
    </w:p>
    <w:p w14:paraId="600FA789" w14:textId="77777777" w:rsidR="0D52E495" w:rsidRPr="00D07716" w:rsidRDefault="0D52E495" w:rsidP="00667B3D">
      <w:pPr>
        <w:pStyle w:val="afb"/>
        <w:numPr>
          <w:ilvl w:val="0"/>
          <w:numId w:val="68"/>
        </w:numPr>
        <w:spacing w:line="252" w:lineRule="auto"/>
        <w:rPr>
          <w:rFonts w:ascii="Tahoma" w:eastAsia="Calibri" w:hAnsi="Tahoma" w:cs="Tahoma"/>
          <w:szCs w:val="22"/>
          <w:lang w:val="el-GR"/>
        </w:rPr>
      </w:pPr>
      <w:r w:rsidRPr="00D07716">
        <w:rPr>
          <w:rFonts w:ascii="Tahoma" w:hAnsi="Tahoma" w:cs="Tahoma"/>
          <w:szCs w:val="22"/>
          <w:lang w:val="el-GR"/>
        </w:rPr>
        <w:t>Καταγραφή πιθανών προβλημάτων, που εκτιμάται ότι είναι δυνατό να προκύψουν κατά τη διεξαγωγή συγκεκριμένων εργασιών και τρόποι αντιμετώπισής τους.</w:t>
      </w:r>
    </w:p>
    <w:p w14:paraId="539B239C" w14:textId="77777777" w:rsidR="0D52E495" w:rsidRPr="00D07716" w:rsidRDefault="0D52E495" w:rsidP="00667B3D">
      <w:pPr>
        <w:pStyle w:val="afb"/>
        <w:numPr>
          <w:ilvl w:val="0"/>
          <w:numId w:val="68"/>
        </w:numPr>
        <w:spacing w:line="252" w:lineRule="auto"/>
        <w:rPr>
          <w:rFonts w:ascii="Tahoma" w:eastAsia="Calibri" w:hAnsi="Tahoma" w:cs="Tahoma"/>
          <w:szCs w:val="22"/>
          <w:lang w:val="el-GR"/>
        </w:rPr>
      </w:pPr>
      <w:r w:rsidRPr="00D07716">
        <w:rPr>
          <w:rFonts w:ascii="Tahoma" w:hAnsi="Tahoma" w:cs="Tahoma"/>
          <w:szCs w:val="22"/>
          <w:lang w:val="el-GR"/>
        </w:rPr>
        <w:t xml:space="preserve">Λεπτομερές χρονοδιάγραμμα υλοποίησης με τις κύριες φάσεις υλοποίησης, περιγραφές εργασιών και παραδοτέων, αναλυτικές χρονικές περιόδους υλοποίησης, ανθρώπινους πόρους (ρόλοι / ομάδες έργου) και αρμοδιότητες, καθώς και τα κύρια ορόσημα του Έργου. </w:t>
      </w:r>
    </w:p>
    <w:p w14:paraId="01B206A5" w14:textId="77777777" w:rsidR="0D52E495" w:rsidRPr="00D07716" w:rsidRDefault="0D52E495" w:rsidP="00667B3D">
      <w:pPr>
        <w:spacing w:line="252" w:lineRule="auto"/>
        <w:rPr>
          <w:rFonts w:ascii="Tahoma" w:eastAsia="Tahoma" w:hAnsi="Tahoma" w:cs="Tahoma"/>
          <w:szCs w:val="22"/>
          <w:lang w:val="el-GR"/>
        </w:rPr>
      </w:pPr>
      <w:r w:rsidRPr="00D07716">
        <w:rPr>
          <w:rFonts w:ascii="Tahoma" w:eastAsia="Tahoma" w:hAnsi="Tahoma" w:cs="Tahoma"/>
          <w:szCs w:val="22"/>
          <w:lang w:val="el-GR"/>
        </w:rPr>
        <w:t>Κατά τη διάρκεια υλοποίησης του Έργου, ο Ανάδοχος θα υποβάλλει Μηνιαίες Αναφορές Προόδου (</w:t>
      </w:r>
      <w:proofErr w:type="spellStart"/>
      <w:r w:rsidRPr="00D07716">
        <w:rPr>
          <w:rFonts w:ascii="Tahoma" w:eastAsia="Tahoma" w:hAnsi="Tahoma" w:cs="Tahoma"/>
          <w:szCs w:val="22"/>
          <w:lang w:val="el-GR"/>
        </w:rPr>
        <w:t>progress</w:t>
      </w:r>
      <w:proofErr w:type="spellEnd"/>
      <w:r w:rsidRPr="00D07716">
        <w:rPr>
          <w:rFonts w:ascii="Tahoma" w:eastAsia="Tahoma" w:hAnsi="Tahoma" w:cs="Tahoma"/>
          <w:szCs w:val="22"/>
          <w:lang w:val="el-GR"/>
        </w:rPr>
        <w:t xml:space="preserve"> </w:t>
      </w:r>
      <w:proofErr w:type="spellStart"/>
      <w:r w:rsidRPr="00D07716">
        <w:rPr>
          <w:rFonts w:ascii="Tahoma" w:eastAsia="Tahoma" w:hAnsi="Tahoma" w:cs="Tahoma"/>
          <w:szCs w:val="22"/>
          <w:lang w:val="el-GR"/>
        </w:rPr>
        <w:t>reports</w:t>
      </w:r>
      <w:proofErr w:type="spellEnd"/>
      <w:r w:rsidRPr="00D07716">
        <w:rPr>
          <w:rFonts w:ascii="Tahoma" w:eastAsia="Tahoma" w:hAnsi="Tahoma" w:cs="Tahoma"/>
          <w:szCs w:val="22"/>
          <w:lang w:val="el-GR"/>
        </w:rPr>
        <w:t>) σχετικά με τις δράσεις του και τις διαδικασίες εκτέλεσης του Έργου, έτσι ώστε να διασφαλίζεται:</w:t>
      </w:r>
    </w:p>
    <w:p w14:paraId="25B59BCB" w14:textId="77777777" w:rsidR="0D52E495" w:rsidRPr="00D07716" w:rsidRDefault="0D52E495" w:rsidP="00667B3D">
      <w:pPr>
        <w:pStyle w:val="afb"/>
        <w:numPr>
          <w:ilvl w:val="0"/>
          <w:numId w:val="75"/>
        </w:numPr>
        <w:spacing w:line="252" w:lineRule="auto"/>
        <w:rPr>
          <w:rFonts w:ascii="Tahoma" w:eastAsia="Calibri" w:hAnsi="Tahoma" w:cs="Tahoma"/>
          <w:szCs w:val="22"/>
          <w:lang w:val="el-GR"/>
        </w:rPr>
      </w:pPr>
      <w:r w:rsidRPr="00D07716">
        <w:rPr>
          <w:rFonts w:ascii="Tahoma" w:hAnsi="Tahoma" w:cs="Tahoma"/>
          <w:szCs w:val="22"/>
          <w:lang w:val="el-GR"/>
        </w:rPr>
        <w:t>η τήρηση του χρονοδιαγράμματος του Έργου</w:t>
      </w:r>
    </w:p>
    <w:p w14:paraId="432688E6" w14:textId="77777777" w:rsidR="0D52E495" w:rsidRPr="00D07716" w:rsidRDefault="0D52E495" w:rsidP="00667B3D">
      <w:pPr>
        <w:pStyle w:val="afb"/>
        <w:numPr>
          <w:ilvl w:val="0"/>
          <w:numId w:val="75"/>
        </w:numPr>
        <w:spacing w:line="252" w:lineRule="auto"/>
        <w:rPr>
          <w:rFonts w:ascii="Tahoma" w:eastAsia="Calibri" w:hAnsi="Tahoma" w:cs="Tahoma"/>
          <w:szCs w:val="22"/>
          <w:lang w:val="el-GR"/>
        </w:rPr>
      </w:pPr>
      <w:r w:rsidRPr="00D07716">
        <w:rPr>
          <w:rFonts w:ascii="Tahoma" w:hAnsi="Tahoma" w:cs="Tahoma"/>
          <w:szCs w:val="22"/>
          <w:lang w:val="el-GR"/>
        </w:rPr>
        <w:t>η ορθή, και συμβατή με τις προδιαγραφές, εκτέλεση των υποχρεώσεων του Αναδόχου.</w:t>
      </w:r>
    </w:p>
    <w:p w14:paraId="385EBB58" w14:textId="77777777" w:rsidR="0D52E495" w:rsidRPr="00D07716" w:rsidRDefault="0D52E495" w:rsidP="00667B3D">
      <w:pPr>
        <w:spacing w:line="252" w:lineRule="auto"/>
        <w:rPr>
          <w:rFonts w:ascii="Tahoma" w:eastAsia="Tahoma" w:hAnsi="Tahoma" w:cs="Tahoma"/>
          <w:szCs w:val="22"/>
          <w:lang w:val="el-GR"/>
        </w:rPr>
      </w:pPr>
      <w:r w:rsidRPr="00D07716">
        <w:rPr>
          <w:rFonts w:ascii="Tahoma" w:eastAsia="Tahoma" w:hAnsi="Tahoma" w:cs="Tahoma"/>
          <w:szCs w:val="22"/>
          <w:lang w:val="el-GR"/>
        </w:rPr>
        <w:t>Στις αναφορές αυτές περιγράφονται οι υπηρεσίες που παρασχέθηκαν για την περίοδο αναφοράς, για τα επιμέρους θέματα.</w:t>
      </w:r>
    </w:p>
    <w:p w14:paraId="2545E601" w14:textId="77777777" w:rsidR="0D52E495" w:rsidRPr="00D07716" w:rsidRDefault="0D52E495" w:rsidP="00667B3D">
      <w:pPr>
        <w:spacing w:line="252" w:lineRule="auto"/>
        <w:rPr>
          <w:rFonts w:ascii="Tahoma" w:eastAsia="Tahoma" w:hAnsi="Tahoma" w:cs="Tahoma"/>
          <w:szCs w:val="22"/>
          <w:lang w:val="el-GR"/>
        </w:rPr>
      </w:pPr>
      <w:r w:rsidRPr="00D07716">
        <w:rPr>
          <w:rFonts w:ascii="Tahoma" w:eastAsia="Tahoma" w:hAnsi="Tahoma" w:cs="Tahoma"/>
          <w:szCs w:val="22"/>
          <w:lang w:val="el-GR"/>
        </w:rPr>
        <w:t>Επιπλέον θα καταγράφονται κατ’ ελάχιστο, ο βαθμός ολοκλήρωσης του έργου, οι αποκλίσεις από τον αρχικό προγραμματισμό, τα διάφορα προβλήματα που ανακύπτουν και τα ζητήματα για τα οποία θα πρέπει να επιληφθεί η Επιτροπή Παρακολούθησης Έργου (ΕΠΕ), η ΚτΠ Μ.Α.Ε. και το ΕΤ), καθώς και συγκεκριμένες ενέργειες της επόμενης χρονικής περιόδου. Το ακριβές περιεχόμενο των αναφορών θα προσδιορισθεί κατά την πρώτη φάση υλοποίησης του έργου.</w:t>
      </w:r>
    </w:p>
    <w:p w14:paraId="05956F56" w14:textId="77777777" w:rsidR="0D52E495" w:rsidRPr="00D07716" w:rsidRDefault="0D52E495" w:rsidP="00667B3D">
      <w:pPr>
        <w:spacing w:line="252" w:lineRule="auto"/>
        <w:rPr>
          <w:rFonts w:ascii="Tahoma" w:eastAsia="Tahoma" w:hAnsi="Tahoma" w:cs="Tahoma"/>
          <w:szCs w:val="22"/>
          <w:lang w:val="el-GR"/>
        </w:rPr>
      </w:pPr>
      <w:r w:rsidRPr="00D07716">
        <w:rPr>
          <w:rFonts w:ascii="Tahoma" w:eastAsia="Tahoma" w:hAnsi="Tahoma" w:cs="Tahoma"/>
          <w:szCs w:val="22"/>
          <w:lang w:val="el-GR"/>
        </w:rPr>
        <w:t xml:space="preserve">Οι τακτικές συναντήσεις του Αναδόχου με την Επιτροπή Παρακολούθησης Έργου (ΕΠΕ) για την πρόοδο του Έργου θα διεξάγονται σε μηνιαία βάση. </w:t>
      </w:r>
    </w:p>
    <w:p w14:paraId="50DCE7D8" w14:textId="77777777" w:rsidR="0D52E495" w:rsidRPr="00D07716" w:rsidRDefault="0D52E495" w:rsidP="00667B3D">
      <w:pPr>
        <w:spacing w:line="252" w:lineRule="auto"/>
        <w:rPr>
          <w:rFonts w:ascii="Tahoma" w:eastAsia="Tahoma" w:hAnsi="Tahoma" w:cs="Tahoma"/>
          <w:szCs w:val="22"/>
          <w:lang w:val="el-GR"/>
        </w:rPr>
      </w:pPr>
      <w:r w:rsidRPr="00D07716">
        <w:rPr>
          <w:rFonts w:ascii="Tahoma" w:eastAsia="Tahoma" w:hAnsi="Tahoma" w:cs="Tahoma"/>
          <w:szCs w:val="22"/>
          <w:lang w:val="el-GR"/>
        </w:rPr>
        <w:t>Ο Υπεύθυνος Διαχείρισης Έργου του Αναδόχου θα παρουσιάζει σε κάθε συνάντηση την Αναφορά Προόδου του Έργου, στην οποία θα συμπεριλαμβάνεται τυχόν ενημερωμένη έκδοση του χρονοδιαγράμματος του Έργου.</w:t>
      </w:r>
    </w:p>
    <w:p w14:paraId="45B72CC0" w14:textId="77777777" w:rsidR="0D52E495" w:rsidRPr="00D07716" w:rsidRDefault="0D52E495" w:rsidP="00667B3D">
      <w:pPr>
        <w:spacing w:line="252" w:lineRule="auto"/>
        <w:rPr>
          <w:rFonts w:ascii="Tahoma" w:eastAsia="Tahoma" w:hAnsi="Tahoma" w:cs="Tahoma"/>
          <w:szCs w:val="22"/>
          <w:lang w:val="el-GR"/>
        </w:rPr>
      </w:pPr>
      <w:r w:rsidRPr="00D07716">
        <w:rPr>
          <w:rFonts w:ascii="Tahoma" w:eastAsia="Tahoma" w:hAnsi="Tahoma" w:cs="Tahoma"/>
          <w:szCs w:val="22"/>
          <w:lang w:val="el-GR"/>
        </w:rPr>
        <w:t>Εκτός από τις τακτικές συναντήσεις, ο Πρόεδρος της ΕΠΕ μπορεί να συγκαλέσει έκτακτες συναντήσεις εάν κριθεί απαραίτητο.</w:t>
      </w:r>
    </w:p>
    <w:p w14:paraId="1F3C8F14" w14:textId="77777777" w:rsidR="0D52E495" w:rsidRPr="00D07716" w:rsidRDefault="0D52E495" w:rsidP="00667B3D">
      <w:pPr>
        <w:spacing w:line="252" w:lineRule="auto"/>
        <w:rPr>
          <w:rFonts w:ascii="Tahoma" w:eastAsia="Tahoma" w:hAnsi="Tahoma" w:cs="Tahoma"/>
          <w:szCs w:val="22"/>
          <w:lang w:val="el-GR"/>
        </w:rPr>
      </w:pPr>
      <w:r w:rsidRPr="00D07716">
        <w:rPr>
          <w:rFonts w:ascii="Tahoma" w:eastAsia="Tahoma" w:hAnsi="Tahoma" w:cs="Tahoma"/>
          <w:szCs w:val="22"/>
          <w:lang w:val="el-GR"/>
        </w:rPr>
        <w:lastRenderedPageBreak/>
        <w:t>Ο Ανάδοχος θα τηρεί τα πρακτικά των συναντήσεων που διεξάγονται για την πρόοδο του Έργου και θα τα αποστέλλει στην ΚτΠ Μ.Α.Ε.</w:t>
      </w:r>
    </w:p>
    <w:p w14:paraId="7149B71F" w14:textId="77777777" w:rsidR="0D52E495" w:rsidRPr="00D07716" w:rsidRDefault="0D52E495">
      <w:pPr>
        <w:spacing w:line="252" w:lineRule="auto"/>
        <w:rPr>
          <w:rFonts w:ascii="Tahoma" w:eastAsia="Tahoma" w:hAnsi="Tahoma" w:cs="Tahoma"/>
          <w:szCs w:val="22"/>
          <w:lang w:val="el-GR"/>
        </w:rPr>
      </w:pPr>
      <w:r w:rsidRPr="00D07716">
        <w:rPr>
          <w:rFonts w:ascii="Tahoma" w:eastAsia="Tahoma" w:hAnsi="Tahoma" w:cs="Tahoma"/>
          <w:szCs w:val="22"/>
          <w:lang w:val="el-GR"/>
        </w:rPr>
        <w:t>Ο υποψήφιος Ανάδοχος, θα πρέπει να συμπεριλάβει στην προσφορά του τα έγγραφα του Συστήματος Διαχείρισης Ποιότητας που εφαρμόζει, ή σε περίπτωση χρήσης λογισμικού, να γίνει σχετική αναφορά.</w:t>
      </w:r>
    </w:p>
    <w:p w14:paraId="34031DB1" w14:textId="77777777" w:rsidR="00406693" w:rsidRPr="00D07716" w:rsidRDefault="00406693" w:rsidP="00667B3D">
      <w:pPr>
        <w:spacing w:line="252" w:lineRule="auto"/>
        <w:rPr>
          <w:rFonts w:ascii="Tahoma" w:eastAsia="Tahoma" w:hAnsi="Tahoma" w:cs="Tahoma"/>
          <w:szCs w:val="22"/>
          <w:lang w:val="el-GR"/>
        </w:rPr>
      </w:pPr>
    </w:p>
    <w:p w14:paraId="7696EBD6" w14:textId="77777777" w:rsidR="0D52E495" w:rsidRPr="00D07716" w:rsidRDefault="4368D536" w:rsidP="00007589">
      <w:pPr>
        <w:pStyle w:val="4"/>
        <w:rPr>
          <w:rFonts w:ascii="Tahoma" w:hAnsi="Tahoma" w:cs="Tahoma"/>
          <w:b w:val="0"/>
          <w:lang w:val="el-GR"/>
        </w:rPr>
      </w:pPr>
      <w:bookmarkStart w:id="142" w:name="_Toc120716123"/>
      <w:r w:rsidRPr="00D07716">
        <w:rPr>
          <w:rFonts w:ascii="Tahoma" w:hAnsi="Tahoma" w:cs="Tahoma"/>
          <w:lang w:val="el-GR"/>
        </w:rPr>
        <w:t>1.</w:t>
      </w:r>
      <w:r w:rsidR="00EF1206" w:rsidRPr="00D07716">
        <w:rPr>
          <w:rFonts w:ascii="Tahoma" w:hAnsi="Tahoma" w:cs="Tahoma"/>
          <w:lang w:val="el-GR"/>
        </w:rPr>
        <w:t>10</w:t>
      </w:r>
      <w:r w:rsidRPr="00D07716">
        <w:rPr>
          <w:rFonts w:ascii="Tahoma" w:hAnsi="Tahoma" w:cs="Tahoma"/>
          <w:lang w:val="el-GR"/>
        </w:rPr>
        <w:t xml:space="preserve"> </w:t>
      </w:r>
      <w:r w:rsidR="008A04A2" w:rsidRPr="00D07716">
        <w:rPr>
          <w:rFonts w:ascii="Tahoma" w:hAnsi="Tahoma" w:cs="Tahoma"/>
          <w:lang w:val="el-GR"/>
        </w:rPr>
        <w:t>ΤΟΠΟΣ ΥΛΟΠΟΙΗΣΗΣ/ ΠΑΡΟΧΗΣ ΤΩΝ ΥΠΗΡΕΣΙΩΝ</w:t>
      </w:r>
      <w:bookmarkEnd w:id="142"/>
    </w:p>
    <w:p w14:paraId="16E25719" w14:textId="77777777" w:rsidR="0D52E495" w:rsidRPr="00D07716" w:rsidRDefault="0D52E495" w:rsidP="00667B3D">
      <w:pPr>
        <w:spacing w:line="252" w:lineRule="auto"/>
        <w:rPr>
          <w:rFonts w:ascii="Tahoma" w:eastAsia="Tahoma" w:hAnsi="Tahoma" w:cs="Tahoma"/>
          <w:szCs w:val="22"/>
          <w:lang w:val="el-GR"/>
        </w:rPr>
      </w:pPr>
      <w:r w:rsidRPr="00D07716">
        <w:rPr>
          <w:rFonts w:ascii="Tahoma" w:eastAsia="Tahoma" w:hAnsi="Tahoma" w:cs="Tahoma"/>
          <w:szCs w:val="22"/>
          <w:lang w:val="el-GR"/>
        </w:rPr>
        <w:t>Ο Ανάδοχος θα προσφέρει τις υπηρεσίες του κατά κύριο λόγο στις εγκαταστάσεις του</w:t>
      </w:r>
      <w:r w:rsidR="00FF17DB" w:rsidRPr="00D07716">
        <w:rPr>
          <w:rFonts w:ascii="Tahoma" w:eastAsia="Tahoma" w:hAnsi="Tahoma" w:cs="Tahoma"/>
          <w:szCs w:val="22"/>
          <w:lang w:val="el-GR"/>
        </w:rPr>
        <w:t xml:space="preserve"> Φορέα Λειτουργίας του Έργου</w:t>
      </w:r>
      <w:r w:rsidRPr="00D07716">
        <w:rPr>
          <w:rFonts w:ascii="Tahoma" w:eastAsia="Tahoma" w:hAnsi="Tahoma" w:cs="Tahoma"/>
          <w:szCs w:val="22"/>
          <w:lang w:val="el-GR"/>
        </w:rPr>
        <w:t>, αλλά και σε όποια άλλα σημεία προκύψουν από τις απαιτήσεις του Έργου εντός του ν. Αττικής.</w:t>
      </w:r>
    </w:p>
    <w:p w14:paraId="0434125B" w14:textId="77777777" w:rsidR="0D52E495" w:rsidRPr="00D07716" w:rsidRDefault="0D52E495" w:rsidP="00667B3D">
      <w:pPr>
        <w:spacing w:line="252" w:lineRule="auto"/>
        <w:rPr>
          <w:rFonts w:ascii="Tahoma" w:eastAsia="Tahoma" w:hAnsi="Tahoma" w:cs="Tahoma"/>
          <w:szCs w:val="22"/>
          <w:lang w:val="el-GR"/>
        </w:rPr>
      </w:pPr>
      <w:r w:rsidRPr="00D07716">
        <w:rPr>
          <w:rFonts w:ascii="Tahoma" w:eastAsia="Tahoma" w:hAnsi="Tahoma" w:cs="Tahoma"/>
          <w:szCs w:val="22"/>
          <w:lang w:val="el-GR"/>
        </w:rPr>
        <w:t>Τόπος υποβολής των παραδοτέων είναι η έδρα της ΚτΠ Μ.Α.Ε.</w:t>
      </w:r>
    </w:p>
    <w:p w14:paraId="5CB0F058" w14:textId="77777777" w:rsidR="0D52E495" w:rsidRPr="00D07716" w:rsidRDefault="0D52E495" w:rsidP="00667B3D">
      <w:pPr>
        <w:spacing w:line="252" w:lineRule="auto"/>
        <w:rPr>
          <w:rFonts w:ascii="Tahoma" w:eastAsia="Tahoma" w:hAnsi="Tahoma" w:cs="Tahoma"/>
          <w:szCs w:val="22"/>
          <w:lang w:val="el-GR"/>
        </w:rPr>
      </w:pPr>
      <w:r w:rsidRPr="00D07716">
        <w:rPr>
          <w:rFonts w:ascii="Tahoma" w:eastAsia="Tahoma" w:hAnsi="Tahoma" w:cs="Tahoma"/>
          <w:szCs w:val="22"/>
          <w:lang w:val="el-GR"/>
        </w:rPr>
        <w:t xml:space="preserve">Ο Ανάδοχος υποχρεούται να διαθέσει οποιοδήποτε ειδικό εξοπλισμό χρειαστεί για την εκτέλεση των υποχρεώσεών του (π.χ. Η/Υ, λογισμικό εφαρμογών, εκτυπωτές, λογισμικό επικοινωνιών, </w:t>
      </w:r>
      <w:proofErr w:type="spellStart"/>
      <w:r w:rsidRPr="00D07716">
        <w:rPr>
          <w:rFonts w:ascii="Tahoma" w:eastAsia="Tahoma" w:hAnsi="Tahoma" w:cs="Tahoma"/>
          <w:szCs w:val="22"/>
          <w:lang w:val="el-GR"/>
        </w:rPr>
        <w:t>modems</w:t>
      </w:r>
      <w:proofErr w:type="spellEnd"/>
      <w:r w:rsidRPr="00D07716">
        <w:rPr>
          <w:rFonts w:ascii="Tahoma" w:eastAsia="Tahoma" w:hAnsi="Tahoma" w:cs="Tahoma"/>
          <w:szCs w:val="22"/>
          <w:lang w:val="el-GR"/>
        </w:rPr>
        <w:t>, κλπ.).</w:t>
      </w:r>
    </w:p>
    <w:p w14:paraId="0B013E28" w14:textId="77777777" w:rsidR="00D41FD6" w:rsidRPr="00D07716" w:rsidRDefault="00EC7366" w:rsidP="00D82B16">
      <w:pPr>
        <w:spacing w:after="0"/>
        <w:rPr>
          <w:rFonts w:ascii="Tahoma" w:hAnsi="Tahoma" w:cs="Tahoma"/>
          <w:lang w:val="el-GR"/>
        </w:rPr>
      </w:pPr>
      <w:r w:rsidRPr="00D07716">
        <w:rPr>
          <w:rFonts w:ascii="Tahoma" w:hAnsi="Tahoma" w:cs="Tahoma"/>
          <w:lang w:val="el-GR"/>
        </w:rPr>
        <w:br w:type="page"/>
      </w:r>
    </w:p>
    <w:p w14:paraId="49BA445F" w14:textId="77777777" w:rsidR="00D41FD6" w:rsidRPr="00D07716" w:rsidRDefault="00D41FD6" w:rsidP="5E025F0A">
      <w:pPr>
        <w:pStyle w:val="20"/>
        <w:tabs>
          <w:tab w:val="clear" w:pos="567"/>
        </w:tabs>
        <w:ind w:left="0" w:firstLine="0"/>
        <w:rPr>
          <w:rFonts w:ascii="Tahoma" w:hAnsi="Tahoma" w:cs="Tahoma"/>
          <w:color w:val="auto"/>
          <w:lang w:val="el-GR"/>
        </w:rPr>
      </w:pPr>
      <w:bookmarkStart w:id="143" w:name="_Ref119664686"/>
      <w:bookmarkStart w:id="144" w:name="_Ref119674448"/>
      <w:bookmarkStart w:id="145" w:name="_Toc120716124"/>
      <w:r w:rsidRPr="00D07716">
        <w:rPr>
          <w:rFonts w:ascii="Tahoma" w:hAnsi="Tahoma" w:cs="Tahoma"/>
          <w:color w:val="auto"/>
          <w:lang w:val="el-GR"/>
        </w:rPr>
        <w:lastRenderedPageBreak/>
        <w:t>ΠΑΡΑΡΤΗΜΑ ΙΙ – ΕΕΕΣ</w:t>
      </w:r>
      <w:bookmarkEnd w:id="143"/>
      <w:bookmarkEnd w:id="144"/>
      <w:bookmarkEnd w:id="145"/>
      <w:r w:rsidRPr="00D07716">
        <w:rPr>
          <w:rFonts w:ascii="Tahoma" w:hAnsi="Tahoma" w:cs="Tahoma"/>
          <w:color w:val="auto"/>
          <w:lang w:val="el-GR"/>
        </w:rPr>
        <w:t xml:space="preserve"> </w:t>
      </w:r>
    </w:p>
    <w:p w14:paraId="09DDC110" w14:textId="77777777" w:rsidR="1CD7D420" w:rsidRPr="00D07716" w:rsidRDefault="1CD7D420" w:rsidP="00667B3D">
      <w:pPr>
        <w:pStyle w:val="4"/>
        <w:rPr>
          <w:rFonts w:ascii="Tahoma" w:eastAsia="Tahoma" w:hAnsi="Tahoma" w:cs="Tahoma"/>
          <w:szCs w:val="22"/>
          <w:lang w:val="el-GR"/>
        </w:rPr>
      </w:pPr>
      <w:bookmarkStart w:id="146" w:name="_Toc120716125"/>
      <w:r w:rsidRPr="00D07716">
        <w:rPr>
          <w:rFonts w:ascii="Tahoma" w:eastAsia="Tahoma" w:hAnsi="Tahoma" w:cs="Tahoma"/>
          <w:szCs w:val="22"/>
          <w:lang w:val="el-GR"/>
        </w:rPr>
        <w:t>ΕΥΡΩΠΑΙΚΟ ΕΝΙΑΙΟ ΕΓΓΡΑΦΟ ΣΥΜΒΑΣΗΣ (ΕΕΕΣ)</w:t>
      </w:r>
      <w:bookmarkEnd w:id="146"/>
      <w:r w:rsidRPr="00D07716">
        <w:rPr>
          <w:rFonts w:ascii="Tahoma" w:eastAsia="Tahoma" w:hAnsi="Tahoma" w:cs="Tahoma"/>
          <w:szCs w:val="22"/>
          <w:lang w:val="el-GR"/>
        </w:rPr>
        <w:t xml:space="preserve"> </w:t>
      </w:r>
    </w:p>
    <w:p w14:paraId="1B444068" w14:textId="77777777" w:rsidR="1CD7D420" w:rsidRPr="00D07716" w:rsidRDefault="1CD7D420" w:rsidP="00667B3D">
      <w:pPr>
        <w:spacing w:line="276" w:lineRule="auto"/>
        <w:rPr>
          <w:rStyle w:val="-"/>
          <w:rFonts w:ascii="Tahoma" w:eastAsia="Tahoma" w:hAnsi="Tahoma" w:cs="Tahoma"/>
          <w:color w:val="auto"/>
          <w:szCs w:val="22"/>
          <w:lang w:val="el-GR"/>
        </w:rPr>
      </w:pPr>
      <w:r w:rsidRPr="00D07716">
        <w:rPr>
          <w:rFonts w:ascii="Tahoma" w:eastAsia="Tahoma" w:hAnsi="Tahoma" w:cs="Tahoma"/>
          <w:szCs w:val="22"/>
          <w:lang w:val="el-GR"/>
        </w:rPr>
        <w:t xml:space="preserve">Από τις 2-5-2019, οι αναθέτουσες αρχές συντάσσουν το ΕΕΕΣ με τη χρήση  της νέας ηλεκτρονικής υπηρεσίας </w:t>
      </w:r>
      <w:proofErr w:type="spellStart"/>
      <w:r w:rsidRPr="00D07716">
        <w:rPr>
          <w:rFonts w:ascii="Tahoma" w:eastAsia="Tahoma" w:hAnsi="Tahoma" w:cs="Tahoma"/>
          <w:szCs w:val="22"/>
          <w:lang w:val="el-GR"/>
        </w:rPr>
        <w:t>Promitheus</w:t>
      </w:r>
      <w:proofErr w:type="spellEnd"/>
      <w:r w:rsidRPr="00D07716">
        <w:rPr>
          <w:rFonts w:ascii="Tahoma" w:eastAsia="Tahoma" w:hAnsi="Tahoma" w:cs="Tahoma"/>
          <w:szCs w:val="22"/>
          <w:lang w:val="el-GR"/>
        </w:rPr>
        <w:t xml:space="preserve"> </w:t>
      </w:r>
      <w:proofErr w:type="spellStart"/>
      <w:r w:rsidRPr="00D07716">
        <w:rPr>
          <w:rFonts w:ascii="Tahoma" w:eastAsia="Tahoma" w:hAnsi="Tahoma" w:cs="Tahoma"/>
          <w:szCs w:val="22"/>
          <w:lang w:val="el-GR"/>
        </w:rPr>
        <w:t>ESPDint</w:t>
      </w:r>
      <w:proofErr w:type="spellEnd"/>
      <w:r w:rsidRPr="00D07716">
        <w:rPr>
          <w:rFonts w:ascii="Tahoma" w:eastAsia="Tahoma" w:hAnsi="Tahoma" w:cs="Tahoma"/>
          <w:szCs w:val="22"/>
          <w:lang w:val="el-GR"/>
        </w:rPr>
        <w:t xml:space="preserve"> (</w:t>
      </w:r>
      <w:hyperlink r:id="rId38" w:history="1">
        <w:r w:rsidRPr="00D07716">
          <w:rPr>
            <w:rStyle w:val="-"/>
            <w:rFonts w:ascii="Tahoma" w:eastAsia="Tahoma" w:hAnsi="Tahoma" w:cs="Tahoma"/>
            <w:color w:val="auto"/>
            <w:szCs w:val="22"/>
            <w:lang w:val="el-GR"/>
          </w:rPr>
          <w:t>https://espdint.eprocurement.gov.gr/</w:t>
        </w:r>
      </w:hyperlink>
      <w:r w:rsidRPr="00D07716">
        <w:rPr>
          <w:rFonts w:ascii="Tahoma" w:eastAsia="Tahoma" w:hAnsi="Tahoma" w:cs="Tahoma"/>
          <w:szCs w:val="22"/>
          <w:lang w:val="el-GR"/>
        </w:rPr>
        <w:t xml:space="preserve">), που προσφέρει τη δυνατότητα ηλεκτρονικής σύνταξης και διαχείρισης του Ευρωπαϊκού Ενιαίου Εγγράφου Σύμβασης (ΕΕΕΣ). Η σχετική ανακοίνωση είναι διαθέσιμη στη Διαδικτυακή Πύλη του ΕΣΗΔΗΣ </w:t>
      </w:r>
      <w:hyperlink r:id="rId39" w:history="1">
        <w:r w:rsidRPr="00D07716">
          <w:rPr>
            <w:rStyle w:val="-"/>
            <w:rFonts w:ascii="Tahoma" w:eastAsia="Tahoma" w:hAnsi="Tahoma" w:cs="Tahoma"/>
            <w:color w:val="auto"/>
            <w:szCs w:val="22"/>
            <w:lang w:val="el-GR"/>
          </w:rPr>
          <w:t>www.promitheus.gov.gr</w:t>
        </w:r>
      </w:hyperlink>
    </w:p>
    <w:p w14:paraId="24679519" w14:textId="77777777" w:rsidR="1CD7D420" w:rsidRPr="00D07716" w:rsidRDefault="1CD7D420" w:rsidP="00667B3D">
      <w:pPr>
        <w:spacing w:line="276" w:lineRule="auto"/>
        <w:rPr>
          <w:rFonts w:ascii="Tahoma" w:eastAsia="Tahoma" w:hAnsi="Tahoma" w:cs="Tahoma"/>
          <w:szCs w:val="22"/>
          <w:lang w:val="el-GR"/>
        </w:rPr>
      </w:pPr>
      <w:r w:rsidRPr="00D07716">
        <w:rPr>
          <w:rFonts w:ascii="Tahoma" w:eastAsia="Tahoma" w:hAnsi="Tahoma" w:cs="Tahoma"/>
          <w:szCs w:val="22"/>
          <w:lang w:val="el-GR"/>
        </w:rPr>
        <w:t xml:space="preserve">Συνημμένα της παρούσας διακήρυξης περιλαμβάνονται: </w:t>
      </w:r>
    </w:p>
    <w:p w14:paraId="34CFA637" w14:textId="77777777" w:rsidR="1CD7D420" w:rsidRPr="00D07716" w:rsidRDefault="1CD7D420" w:rsidP="00667B3D">
      <w:pPr>
        <w:pStyle w:val="afb"/>
        <w:numPr>
          <w:ilvl w:val="0"/>
          <w:numId w:val="20"/>
        </w:numPr>
        <w:spacing w:line="276" w:lineRule="auto"/>
        <w:rPr>
          <w:rFonts w:ascii="Tahoma" w:eastAsia="Tahoma" w:hAnsi="Tahoma" w:cs="Tahoma"/>
          <w:szCs w:val="22"/>
          <w:lang w:val="el-GR"/>
        </w:rPr>
      </w:pPr>
      <w:r w:rsidRPr="00D07716">
        <w:rPr>
          <w:rFonts w:ascii="Tahoma" w:eastAsia="Tahoma" w:hAnsi="Tahoma" w:cs="Tahoma"/>
          <w:szCs w:val="22"/>
          <w:lang w:val="el-GR"/>
        </w:rPr>
        <w:t xml:space="preserve">Πρότυπο του Ευρωπαϊκού Ενιαίου Εγγράφου Σύμβασης (ΕΕΕΣ) της παρούσας διακήρυξης σε μορφή αρχείου </w:t>
      </w:r>
      <w:proofErr w:type="spellStart"/>
      <w:r w:rsidRPr="00D07716">
        <w:rPr>
          <w:rFonts w:ascii="Tahoma" w:eastAsia="Tahoma" w:hAnsi="Tahoma" w:cs="Tahoma"/>
          <w:szCs w:val="22"/>
          <w:lang w:val="el-GR"/>
        </w:rPr>
        <w:t>pdf</w:t>
      </w:r>
      <w:proofErr w:type="spellEnd"/>
      <w:r w:rsidRPr="00D07716">
        <w:rPr>
          <w:rFonts w:ascii="Tahoma" w:eastAsia="Tahoma" w:hAnsi="Tahoma" w:cs="Tahoma"/>
          <w:szCs w:val="22"/>
          <w:lang w:val="el-GR"/>
        </w:rPr>
        <w:t xml:space="preserve"> ψηφιακά υπογεγραμμένο, το οποίο αποτελεί αναπόσπαστο μέρος της διακήρυξης. </w:t>
      </w:r>
    </w:p>
    <w:p w14:paraId="1D28666C" w14:textId="77777777" w:rsidR="1CD7D420" w:rsidRPr="00D07716" w:rsidRDefault="1CD7D420" w:rsidP="00667B3D">
      <w:pPr>
        <w:pStyle w:val="afb"/>
        <w:numPr>
          <w:ilvl w:val="0"/>
          <w:numId w:val="20"/>
        </w:numPr>
        <w:spacing w:line="276" w:lineRule="auto"/>
        <w:rPr>
          <w:rFonts w:ascii="Tahoma" w:eastAsia="Tahoma" w:hAnsi="Tahoma" w:cs="Tahoma"/>
          <w:szCs w:val="22"/>
          <w:lang w:val="el-GR"/>
        </w:rPr>
      </w:pPr>
      <w:r w:rsidRPr="00D07716">
        <w:rPr>
          <w:rFonts w:ascii="Tahoma" w:eastAsia="Tahoma" w:hAnsi="Tahoma" w:cs="Tahoma"/>
          <w:szCs w:val="22"/>
          <w:lang w:val="el-GR"/>
        </w:rPr>
        <w:t xml:space="preserve">Το Ευρωπαϊκό Ενιαίο Έγγραφο Σύμβασης (ΕΕΕΣ) σε μορφή αρχείου.xml το οποίο θα μπορούν να χρησιμοποιήσουν οι ενδιαφερόμενοι οικονομικοί φορείς, προκειμένου να το συμπληρώσουν. </w:t>
      </w:r>
    </w:p>
    <w:p w14:paraId="31EDF9ED" w14:textId="77777777" w:rsidR="1CD7D420" w:rsidRPr="00D07716" w:rsidRDefault="1CD7D420" w:rsidP="00667B3D">
      <w:pPr>
        <w:pStyle w:val="afb"/>
        <w:numPr>
          <w:ilvl w:val="0"/>
          <w:numId w:val="20"/>
        </w:numPr>
        <w:spacing w:line="276" w:lineRule="auto"/>
        <w:rPr>
          <w:rFonts w:ascii="Tahoma" w:eastAsia="Tahoma" w:hAnsi="Tahoma" w:cs="Tahoma"/>
          <w:szCs w:val="22"/>
          <w:lang w:val="el-GR"/>
        </w:rPr>
      </w:pPr>
      <w:r w:rsidRPr="00D07716">
        <w:rPr>
          <w:rFonts w:ascii="Tahoma" w:eastAsia="Tahoma" w:hAnsi="Tahoma" w:cs="Tahoma"/>
          <w:szCs w:val="22"/>
          <w:lang w:val="el-GR"/>
        </w:rPr>
        <w:t>Επισημαίνεται ότι οι προσφέροντες για το μέρος IV Κριτήρια επιλογής του ΕΕΕΣ συμπληρώνουν μόνο την ενότητα α «Γενική ένδειξη για όλα τα κριτήρια επιλογής».</w:t>
      </w:r>
    </w:p>
    <w:p w14:paraId="1199D7E3" w14:textId="77777777" w:rsidR="35D71664" w:rsidRPr="00D07716" w:rsidRDefault="35D71664" w:rsidP="35D71664">
      <w:pPr>
        <w:pStyle w:val="normalwithoutspacing"/>
        <w:rPr>
          <w:rFonts w:ascii="Tahoma" w:hAnsi="Tahoma" w:cs="Tahoma"/>
          <w:i/>
          <w:iCs/>
          <w:szCs w:val="22"/>
        </w:rPr>
      </w:pPr>
    </w:p>
    <w:p w14:paraId="55FBCA53" w14:textId="77777777" w:rsidR="00D00AC2" w:rsidRPr="00D07716" w:rsidRDefault="00D00AC2" w:rsidP="23DACE75">
      <w:pPr>
        <w:pStyle w:val="normalwithoutspacing"/>
        <w:rPr>
          <w:rFonts w:ascii="Tahoma" w:hAnsi="Tahoma" w:cs="Tahoma"/>
          <w:i/>
          <w:iCs/>
        </w:rPr>
      </w:pPr>
    </w:p>
    <w:p w14:paraId="378DA819" w14:textId="77777777" w:rsidR="09B3C07F" w:rsidRPr="00D07716" w:rsidRDefault="09B3C07F" w:rsidP="09B3C07F">
      <w:pPr>
        <w:pStyle w:val="normalwithoutspacing"/>
        <w:rPr>
          <w:rFonts w:ascii="Tahoma" w:hAnsi="Tahoma" w:cs="Tahoma"/>
          <w:i/>
          <w:iCs/>
          <w:szCs w:val="22"/>
        </w:rPr>
      </w:pPr>
    </w:p>
    <w:p w14:paraId="507687AB" w14:textId="77777777" w:rsidR="09B3C07F" w:rsidRPr="00D07716" w:rsidRDefault="09B3C07F" w:rsidP="09B3C07F">
      <w:pPr>
        <w:pStyle w:val="normalwithoutspacing"/>
        <w:rPr>
          <w:rFonts w:ascii="Tahoma" w:hAnsi="Tahoma" w:cs="Tahoma"/>
          <w:i/>
          <w:iCs/>
          <w:szCs w:val="22"/>
        </w:rPr>
      </w:pPr>
    </w:p>
    <w:p w14:paraId="6E3F9AFD" w14:textId="77777777" w:rsidR="7F6DEC45" w:rsidRPr="00D07716" w:rsidRDefault="7F6DEC45">
      <w:pPr>
        <w:rPr>
          <w:rFonts w:ascii="Tahoma" w:hAnsi="Tahoma" w:cs="Tahoma"/>
          <w:lang w:val="el-GR"/>
        </w:rPr>
      </w:pPr>
      <w:r w:rsidRPr="00D07716">
        <w:rPr>
          <w:rFonts w:ascii="Tahoma" w:hAnsi="Tahoma" w:cs="Tahoma"/>
          <w:lang w:val="el-GR"/>
        </w:rPr>
        <w:br w:type="page"/>
      </w:r>
    </w:p>
    <w:p w14:paraId="1929BD05" w14:textId="77777777" w:rsidR="0E790C96" w:rsidRPr="00D07716" w:rsidRDefault="0E790C96" w:rsidP="00667B3D">
      <w:pPr>
        <w:pStyle w:val="20"/>
        <w:rPr>
          <w:rFonts w:ascii="Tahoma" w:eastAsia="Tahoma" w:hAnsi="Tahoma" w:cs="Tahoma"/>
          <w:color w:val="auto"/>
          <w:sz w:val="28"/>
          <w:szCs w:val="24"/>
          <w:lang w:val="el-GR"/>
        </w:rPr>
      </w:pPr>
      <w:bookmarkStart w:id="147" w:name="_Ref116659981"/>
      <w:bookmarkStart w:id="148" w:name="_Toc120716126"/>
      <w:r w:rsidRPr="00D07716">
        <w:rPr>
          <w:rFonts w:ascii="Tahoma" w:eastAsia="Tahoma" w:hAnsi="Tahoma" w:cs="Tahoma"/>
          <w:color w:val="auto"/>
          <w:szCs w:val="24"/>
          <w:lang w:val="el-GR"/>
        </w:rPr>
        <w:lastRenderedPageBreak/>
        <w:t>ΠΑΡΑΡΤΗΜΑ ΙΙΙ – Υπόδειγμα Βιογραφικού Σημειώματος</w:t>
      </w:r>
      <w:bookmarkEnd w:id="147"/>
      <w:bookmarkEnd w:id="148"/>
    </w:p>
    <w:p w14:paraId="71452BE0" w14:textId="77777777" w:rsidR="2E36A2E2" w:rsidRPr="00D07716" w:rsidRDefault="2E36A2E2" w:rsidP="00667B3D">
      <w:pPr>
        <w:spacing w:line="252" w:lineRule="auto"/>
        <w:rPr>
          <w:rFonts w:ascii="Tahoma" w:eastAsia="Tahoma" w:hAnsi="Tahoma" w:cs="Tahoma"/>
          <w:i/>
          <w:iCs/>
          <w:szCs w:val="22"/>
          <w:lang w:val="el-GR"/>
        </w:rPr>
      </w:pPr>
    </w:p>
    <w:tbl>
      <w:tblPr>
        <w:tblW w:w="0" w:type="auto"/>
        <w:tblLayout w:type="fixed"/>
        <w:tblLook w:val="06A0" w:firstRow="1" w:lastRow="0" w:firstColumn="1" w:lastColumn="0" w:noHBand="1" w:noVBand="1"/>
      </w:tblPr>
      <w:tblGrid>
        <w:gridCol w:w="1673"/>
        <w:gridCol w:w="236"/>
        <w:gridCol w:w="3985"/>
        <w:gridCol w:w="1986"/>
        <w:gridCol w:w="1972"/>
      </w:tblGrid>
      <w:tr w:rsidR="00D07716" w:rsidRPr="00D07716" w14:paraId="77262C2A" w14:textId="77777777" w:rsidTr="2E36A2E2">
        <w:trPr>
          <w:trHeight w:val="570"/>
        </w:trPr>
        <w:tc>
          <w:tcPr>
            <w:tcW w:w="9630" w:type="dxa"/>
            <w:gridSpan w:val="5"/>
            <w:tcBorders>
              <w:top w:val="single" w:sz="8" w:space="0" w:color="auto"/>
              <w:left w:val="single" w:sz="8" w:space="0" w:color="auto"/>
              <w:bottom w:val="single" w:sz="8" w:space="0" w:color="auto"/>
              <w:right w:val="single" w:sz="8" w:space="0" w:color="auto"/>
            </w:tcBorders>
            <w:shd w:val="clear" w:color="auto" w:fill="E5E5E5"/>
            <w:vAlign w:val="center"/>
          </w:tcPr>
          <w:p w14:paraId="05B12006" w14:textId="77777777" w:rsidR="2E36A2E2" w:rsidRPr="00D07716" w:rsidRDefault="2E36A2E2" w:rsidP="00667B3D">
            <w:pPr>
              <w:spacing w:line="252" w:lineRule="auto"/>
              <w:jc w:val="center"/>
              <w:rPr>
                <w:rFonts w:ascii="Tahoma" w:eastAsia="Tahoma" w:hAnsi="Tahoma" w:cs="Tahoma"/>
                <w:b/>
                <w:bCs/>
                <w:szCs w:val="22"/>
              </w:rPr>
            </w:pPr>
            <w:r w:rsidRPr="00D07716">
              <w:rPr>
                <w:rFonts w:ascii="Tahoma" w:eastAsia="Tahoma" w:hAnsi="Tahoma" w:cs="Tahoma"/>
                <w:b/>
                <w:bCs/>
                <w:szCs w:val="22"/>
              </w:rPr>
              <w:t>ΒΙΟΓΡΑΦΙΚΟ ΣΗΜΕΙΩΜΑ</w:t>
            </w:r>
          </w:p>
        </w:tc>
      </w:tr>
      <w:tr w:rsidR="00D07716" w:rsidRPr="00D07716" w14:paraId="5E3E659C" w14:textId="77777777" w:rsidTr="2E36A2E2">
        <w:tc>
          <w:tcPr>
            <w:tcW w:w="9630" w:type="dxa"/>
            <w:gridSpan w:val="5"/>
            <w:tcBorders>
              <w:top w:val="single" w:sz="8" w:space="0" w:color="auto"/>
              <w:left w:val="single" w:sz="8" w:space="0" w:color="auto"/>
              <w:bottom w:val="single" w:sz="8" w:space="0" w:color="auto"/>
              <w:right w:val="single" w:sz="8" w:space="0" w:color="auto"/>
            </w:tcBorders>
          </w:tcPr>
          <w:p w14:paraId="0E794AFC" w14:textId="77777777" w:rsidR="2E36A2E2" w:rsidRPr="00D07716" w:rsidRDefault="2E36A2E2" w:rsidP="00667B3D">
            <w:pPr>
              <w:spacing w:line="252" w:lineRule="auto"/>
              <w:rPr>
                <w:rFonts w:ascii="Tahoma" w:eastAsia="Tahoma" w:hAnsi="Tahoma" w:cs="Tahoma"/>
                <w:szCs w:val="22"/>
              </w:rPr>
            </w:pPr>
            <w:r w:rsidRPr="00D07716">
              <w:rPr>
                <w:rFonts w:ascii="Tahoma" w:eastAsia="Tahoma" w:hAnsi="Tahoma" w:cs="Tahoma"/>
                <w:szCs w:val="22"/>
              </w:rPr>
              <w:t xml:space="preserve"> </w:t>
            </w:r>
          </w:p>
        </w:tc>
      </w:tr>
      <w:tr w:rsidR="00D07716" w:rsidRPr="00D07716" w14:paraId="34F84AC8" w14:textId="77777777" w:rsidTr="2E36A2E2">
        <w:tc>
          <w:tcPr>
            <w:tcW w:w="5672" w:type="dxa"/>
            <w:gridSpan w:val="3"/>
            <w:tcBorders>
              <w:top w:val="single" w:sz="8" w:space="0" w:color="auto"/>
              <w:left w:val="single" w:sz="8" w:space="0" w:color="auto"/>
              <w:bottom w:val="single" w:sz="8" w:space="0" w:color="auto"/>
              <w:right w:val="single" w:sz="8" w:space="0" w:color="auto"/>
            </w:tcBorders>
            <w:shd w:val="clear" w:color="auto" w:fill="E5E5E5"/>
            <w:vAlign w:val="center"/>
          </w:tcPr>
          <w:p w14:paraId="1ACCF721" w14:textId="77777777" w:rsidR="2E36A2E2" w:rsidRPr="00D07716" w:rsidRDefault="2E36A2E2" w:rsidP="00667B3D">
            <w:pPr>
              <w:spacing w:line="252" w:lineRule="auto"/>
              <w:rPr>
                <w:rFonts w:ascii="Tahoma" w:eastAsia="Tahoma" w:hAnsi="Tahoma" w:cs="Tahoma"/>
                <w:b/>
                <w:bCs/>
                <w:szCs w:val="22"/>
              </w:rPr>
            </w:pPr>
            <w:r w:rsidRPr="00D07716">
              <w:rPr>
                <w:rFonts w:ascii="Tahoma" w:eastAsia="Tahoma" w:hAnsi="Tahoma" w:cs="Tahoma"/>
                <w:b/>
                <w:bCs/>
                <w:szCs w:val="22"/>
              </w:rPr>
              <w:t>ΠΡΟΣΩΠΙΚΑ ΣΤΟΙΧΕΙΑ</w:t>
            </w:r>
          </w:p>
        </w:tc>
        <w:tc>
          <w:tcPr>
            <w:tcW w:w="3958" w:type="dxa"/>
            <w:gridSpan w:val="2"/>
            <w:tcBorders>
              <w:top w:val="nil"/>
              <w:left w:val="nil"/>
              <w:bottom w:val="single" w:sz="8" w:space="0" w:color="auto"/>
              <w:right w:val="nil"/>
            </w:tcBorders>
            <w:vAlign w:val="center"/>
          </w:tcPr>
          <w:p w14:paraId="44315E37" w14:textId="77777777" w:rsidR="2E36A2E2" w:rsidRPr="00D07716" w:rsidRDefault="2E36A2E2" w:rsidP="00667B3D">
            <w:pPr>
              <w:spacing w:line="252" w:lineRule="auto"/>
              <w:rPr>
                <w:rFonts w:ascii="Tahoma" w:eastAsia="Tahoma" w:hAnsi="Tahoma" w:cs="Tahoma"/>
                <w:szCs w:val="22"/>
              </w:rPr>
            </w:pPr>
            <w:r w:rsidRPr="00D07716">
              <w:rPr>
                <w:rFonts w:ascii="Tahoma" w:eastAsia="Tahoma" w:hAnsi="Tahoma" w:cs="Tahoma"/>
                <w:szCs w:val="22"/>
              </w:rPr>
              <w:t xml:space="preserve"> </w:t>
            </w:r>
          </w:p>
        </w:tc>
      </w:tr>
      <w:tr w:rsidR="00D07716" w:rsidRPr="00D07716" w14:paraId="786D7F1A" w14:textId="77777777" w:rsidTr="2E36A2E2">
        <w:tc>
          <w:tcPr>
            <w:tcW w:w="1673" w:type="dxa"/>
            <w:tcBorders>
              <w:top w:val="single" w:sz="8" w:space="0" w:color="auto"/>
              <w:left w:val="single" w:sz="8" w:space="0" w:color="auto"/>
              <w:bottom w:val="nil"/>
              <w:right w:val="nil"/>
            </w:tcBorders>
            <w:vAlign w:val="center"/>
          </w:tcPr>
          <w:p w14:paraId="3459BC97" w14:textId="77777777" w:rsidR="2E36A2E2" w:rsidRPr="00D07716" w:rsidRDefault="2E36A2E2" w:rsidP="00667B3D">
            <w:pPr>
              <w:spacing w:line="252" w:lineRule="auto"/>
              <w:rPr>
                <w:rFonts w:ascii="Tahoma" w:eastAsia="Tahoma" w:hAnsi="Tahoma" w:cs="Tahoma"/>
                <w:b/>
                <w:bCs/>
                <w:szCs w:val="22"/>
              </w:rPr>
            </w:pPr>
            <w:r w:rsidRPr="00D07716">
              <w:rPr>
                <w:rFonts w:ascii="Tahoma" w:eastAsia="Tahoma" w:hAnsi="Tahoma" w:cs="Tahoma"/>
                <w:b/>
                <w:bCs/>
                <w:szCs w:val="22"/>
              </w:rPr>
              <w:t>Επ</w:t>
            </w:r>
            <w:proofErr w:type="spellStart"/>
            <w:r w:rsidRPr="00D07716">
              <w:rPr>
                <w:rFonts w:ascii="Tahoma" w:eastAsia="Tahoma" w:hAnsi="Tahoma" w:cs="Tahoma"/>
                <w:b/>
                <w:bCs/>
                <w:szCs w:val="22"/>
              </w:rPr>
              <w:t>ώνυμο</w:t>
            </w:r>
            <w:proofErr w:type="spellEnd"/>
            <w:r w:rsidRPr="00D07716">
              <w:rPr>
                <w:rFonts w:ascii="Tahoma" w:eastAsia="Tahoma" w:hAnsi="Tahoma" w:cs="Tahoma"/>
                <w:b/>
                <w:bCs/>
                <w:szCs w:val="22"/>
              </w:rPr>
              <w:t>:</w:t>
            </w:r>
          </w:p>
        </w:tc>
        <w:tc>
          <w:tcPr>
            <w:tcW w:w="3999" w:type="dxa"/>
            <w:gridSpan w:val="2"/>
            <w:tcBorders>
              <w:top w:val="nil"/>
              <w:left w:val="nil"/>
              <w:bottom w:val="single" w:sz="8" w:space="0" w:color="auto"/>
              <w:right w:val="nil"/>
            </w:tcBorders>
            <w:vAlign w:val="center"/>
          </w:tcPr>
          <w:p w14:paraId="71A4AFD7" w14:textId="77777777" w:rsidR="2E36A2E2" w:rsidRPr="00D07716" w:rsidRDefault="2E36A2E2" w:rsidP="00667B3D">
            <w:pPr>
              <w:spacing w:line="252" w:lineRule="auto"/>
              <w:rPr>
                <w:rFonts w:ascii="Tahoma" w:eastAsia="Tahoma" w:hAnsi="Tahoma" w:cs="Tahoma"/>
                <w:szCs w:val="22"/>
              </w:rPr>
            </w:pPr>
            <w:r w:rsidRPr="00D07716">
              <w:rPr>
                <w:rFonts w:ascii="Tahoma" w:eastAsia="Tahoma" w:hAnsi="Tahoma" w:cs="Tahoma"/>
                <w:szCs w:val="22"/>
              </w:rPr>
              <w:t xml:space="preserve"> </w:t>
            </w:r>
          </w:p>
        </w:tc>
        <w:tc>
          <w:tcPr>
            <w:tcW w:w="1986" w:type="dxa"/>
            <w:tcBorders>
              <w:top w:val="single" w:sz="8" w:space="0" w:color="auto"/>
              <w:left w:val="nil"/>
              <w:bottom w:val="nil"/>
              <w:right w:val="nil"/>
            </w:tcBorders>
            <w:vAlign w:val="center"/>
          </w:tcPr>
          <w:p w14:paraId="55FAB3C7" w14:textId="77777777" w:rsidR="2E36A2E2" w:rsidRPr="00D07716" w:rsidRDefault="2E36A2E2" w:rsidP="00667B3D">
            <w:pPr>
              <w:spacing w:line="252" w:lineRule="auto"/>
              <w:rPr>
                <w:rFonts w:ascii="Tahoma" w:eastAsia="Tahoma" w:hAnsi="Tahoma" w:cs="Tahoma"/>
                <w:b/>
                <w:bCs/>
                <w:szCs w:val="22"/>
              </w:rPr>
            </w:pPr>
            <w:proofErr w:type="spellStart"/>
            <w:r w:rsidRPr="00D07716">
              <w:rPr>
                <w:rFonts w:ascii="Tahoma" w:eastAsia="Tahoma" w:hAnsi="Tahoma" w:cs="Tahoma"/>
                <w:b/>
                <w:bCs/>
                <w:szCs w:val="22"/>
              </w:rPr>
              <w:t>Όνομ</w:t>
            </w:r>
            <w:proofErr w:type="spellEnd"/>
            <w:r w:rsidRPr="00D07716">
              <w:rPr>
                <w:rFonts w:ascii="Tahoma" w:eastAsia="Tahoma" w:hAnsi="Tahoma" w:cs="Tahoma"/>
                <w:b/>
                <w:bCs/>
                <w:szCs w:val="22"/>
              </w:rPr>
              <w:t>α:</w:t>
            </w:r>
          </w:p>
        </w:tc>
        <w:tc>
          <w:tcPr>
            <w:tcW w:w="1972" w:type="dxa"/>
            <w:tcBorders>
              <w:top w:val="nil"/>
              <w:left w:val="nil"/>
              <w:bottom w:val="single" w:sz="8" w:space="0" w:color="auto"/>
              <w:right w:val="single" w:sz="8" w:space="0" w:color="auto"/>
            </w:tcBorders>
            <w:vAlign w:val="center"/>
          </w:tcPr>
          <w:p w14:paraId="0DCFD00F" w14:textId="77777777" w:rsidR="2E36A2E2" w:rsidRPr="00D07716" w:rsidRDefault="2E36A2E2" w:rsidP="00667B3D">
            <w:pPr>
              <w:spacing w:line="252" w:lineRule="auto"/>
              <w:rPr>
                <w:rFonts w:ascii="Tahoma" w:eastAsia="Tahoma" w:hAnsi="Tahoma" w:cs="Tahoma"/>
                <w:szCs w:val="22"/>
              </w:rPr>
            </w:pPr>
            <w:r w:rsidRPr="00D07716">
              <w:rPr>
                <w:rFonts w:ascii="Tahoma" w:eastAsia="Tahoma" w:hAnsi="Tahoma" w:cs="Tahoma"/>
                <w:szCs w:val="22"/>
              </w:rPr>
              <w:t xml:space="preserve"> </w:t>
            </w:r>
          </w:p>
        </w:tc>
      </w:tr>
      <w:tr w:rsidR="00D07716" w:rsidRPr="00D07716" w14:paraId="1545399C" w14:textId="77777777" w:rsidTr="2E36A2E2">
        <w:trPr>
          <w:trHeight w:val="240"/>
        </w:trPr>
        <w:tc>
          <w:tcPr>
            <w:tcW w:w="9630" w:type="dxa"/>
            <w:gridSpan w:val="5"/>
            <w:tcBorders>
              <w:top w:val="nil"/>
              <w:left w:val="single" w:sz="8" w:space="0" w:color="auto"/>
              <w:bottom w:val="nil"/>
              <w:right w:val="single" w:sz="8" w:space="0" w:color="auto"/>
            </w:tcBorders>
            <w:vAlign w:val="center"/>
          </w:tcPr>
          <w:p w14:paraId="1BB1F65E" w14:textId="77777777" w:rsidR="2E36A2E2" w:rsidRPr="00D07716" w:rsidRDefault="2E36A2E2" w:rsidP="00667B3D">
            <w:pPr>
              <w:spacing w:line="252" w:lineRule="auto"/>
              <w:rPr>
                <w:rFonts w:ascii="Tahoma" w:eastAsia="Tahoma" w:hAnsi="Tahoma" w:cs="Tahoma"/>
                <w:szCs w:val="22"/>
              </w:rPr>
            </w:pPr>
            <w:r w:rsidRPr="00D07716">
              <w:rPr>
                <w:rFonts w:ascii="Tahoma" w:eastAsia="Tahoma" w:hAnsi="Tahoma" w:cs="Tahoma"/>
                <w:szCs w:val="22"/>
              </w:rPr>
              <w:t xml:space="preserve"> </w:t>
            </w:r>
          </w:p>
        </w:tc>
      </w:tr>
      <w:tr w:rsidR="00D07716" w:rsidRPr="00D07716" w14:paraId="4619DDAD" w14:textId="77777777" w:rsidTr="2E36A2E2">
        <w:tc>
          <w:tcPr>
            <w:tcW w:w="1687" w:type="dxa"/>
            <w:gridSpan w:val="2"/>
            <w:tcBorders>
              <w:top w:val="nil"/>
              <w:left w:val="single" w:sz="8" w:space="0" w:color="auto"/>
              <w:bottom w:val="nil"/>
              <w:right w:val="nil"/>
            </w:tcBorders>
            <w:vAlign w:val="center"/>
          </w:tcPr>
          <w:p w14:paraId="1BBFD7C3" w14:textId="77777777" w:rsidR="2E36A2E2" w:rsidRPr="00D07716" w:rsidRDefault="2E36A2E2" w:rsidP="00667B3D">
            <w:pPr>
              <w:spacing w:line="252" w:lineRule="auto"/>
              <w:rPr>
                <w:rFonts w:ascii="Tahoma" w:eastAsia="Tahoma" w:hAnsi="Tahoma" w:cs="Tahoma"/>
                <w:b/>
                <w:bCs/>
                <w:szCs w:val="22"/>
              </w:rPr>
            </w:pPr>
            <w:r w:rsidRPr="00D07716">
              <w:rPr>
                <w:rFonts w:ascii="Tahoma" w:eastAsia="Tahoma" w:hAnsi="Tahoma" w:cs="Tahoma"/>
                <w:b/>
                <w:bCs/>
                <w:szCs w:val="22"/>
              </w:rPr>
              <w:t>Πα</w:t>
            </w:r>
            <w:proofErr w:type="spellStart"/>
            <w:r w:rsidRPr="00D07716">
              <w:rPr>
                <w:rFonts w:ascii="Tahoma" w:eastAsia="Tahoma" w:hAnsi="Tahoma" w:cs="Tahoma"/>
                <w:b/>
                <w:bCs/>
                <w:szCs w:val="22"/>
              </w:rPr>
              <w:t>τρώνυμο</w:t>
            </w:r>
            <w:proofErr w:type="spellEnd"/>
            <w:r w:rsidRPr="00D07716">
              <w:rPr>
                <w:rFonts w:ascii="Tahoma" w:eastAsia="Tahoma" w:hAnsi="Tahoma" w:cs="Tahoma"/>
                <w:b/>
                <w:bCs/>
                <w:szCs w:val="22"/>
              </w:rPr>
              <w:t>:</w:t>
            </w:r>
          </w:p>
        </w:tc>
        <w:tc>
          <w:tcPr>
            <w:tcW w:w="3985" w:type="dxa"/>
            <w:tcBorders>
              <w:top w:val="nil"/>
              <w:left w:val="nil"/>
              <w:bottom w:val="single" w:sz="8" w:space="0" w:color="auto"/>
              <w:right w:val="nil"/>
            </w:tcBorders>
            <w:vAlign w:val="center"/>
          </w:tcPr>
          <w:p w14:paraId="29C50F42" w14:textId="77777777" w:rsidR="2E36A2E2" w:rsidRPr="00D07716" w:rsidRDefault="2E36A2E2" w:rsidP="00667B3D">
            <w:pPr>
              <w:spacing w:line="252" w:lineRule="auto"/>
              <w:rPr>
                <w:rFonts w:ascii="Tahoma" w:eastAsia="Tahoma" w:hAnsi="Tahoma" w:cs="Tahoma"/>
                <w:szCs w:val="22"/>
              </w:rPr>
            </w:pPr>
            <w:r w:rsidRPr="00D07716">
              <w:rPr>
                <w:rFonts w:ascii="Tahoma" w:eastAsia="Tahoma" w:hAnsi="Tahoma" w:cs="Tahoma"/>
                <w:szCs w:val="22"/>
              </w:rPr>
              <w:t xml:space="preserve"> </w:t>
            </w:r>
          </w:p>
        </w:tc>
        <w:tc>
          <w:tcPr>
            <w:tcW w:w="1986" w:type="dxa"/>
            <w:vAlign w:val="center"/>
          </w:tcPr>
          <w:p w14:paraId="07E73265" w14:textId="77777777" w:rsidR="2E36A2E2" w:rsidRPr="00D07716" w:rsidRDefault="2E36A2E2" w:rsidP="00667B3D">
            <w:pPr>
              <w:spacing w:line="252" w:lineRule="auto"/>
              <w:rPr>
                <w:rFonts w:ascii="Tahoma" w:eastAsia="Tahoma" w:hAnsi="Tahoma" w:cs="Tahoma"/>
                <w:b/>
                <w:bCs/>
                <w:szCs w:val="22"/>
              </w:rPr>
            </w:pPr>
            <w:proofErr w:type="spellStart"/>
            <w:r w:rsidRPr="00D07716">
              <w:rPr>
                <w:rFonts w:ascii="Tahoma" w:eastAsia="Tahoma" w:hAnsi="Tahoma" w:cs="Tahoma"/>
                <w:b/>
                <w:bCs/>
                <w:szCs w:val="22"/>
              </w:rPr>
              <w:t>Μητρώνυμο</w:t>
            </w:r>
            <w:proofErr w:type="spellEnd"/>
            <w:r w:rsidRPr="00D07716">
              <w:rPr>
                <w:rFonts w:ascii="Tahoma" w:eastAsia="Tahoma" w:hAnsi="Tahoma" w:cs="Tahoma"/>
                <w:b/>
                <w:bCs/>
                <w:szCs w:val="22"/>
              </w:rPr>
              <w:t>:</w:t>
            </w:r>
          </w:p>
        </w:tc>
        <w:tc>
          <w:tcPr>
            <w:tcW w:w="1972" w:type="dxa"/>
            <w:tcBorders>
              <w:top w:val="nil"/>
              <w:bottom w:val="single" w:sz="8" w:space="0" w:color="auto"/>
              <w:right w:val="single" w:sz="8" w:space="0" w:color="auto"/>
            </w:tcBorders>
            <w:vAlign w:val="center"/>
          </w:tcPr>
          <w:p w14:paraId="4B84F0E2" w14:textId="77777777" w:rsidR="2E36A2E2" w:rsidRPr="00D07716" w:rsidRDefault="2E36A2E2" w:rsidP="00667B3D">
            <w:pPr>
              <w:spacing w:line="252" w:lineRule="auto"/>
              <w:rPr>
                <w:rFonts w:ascii="Tahoma" w:eastAsia="Tahoma" w:hAnsi="Tahoma" w:cs="Tahoma"/>
                <w:szCs w:val="22"/>
              </w:rPr>
            </w:pPr>
            <w:r w:rsidRPr="00D07716">
              <w:rPr>
                <w:rFonts w:ascii="Tahoma" w:eastAsia="Tahoma" w:hAnsi="Tahoma" w:cs="Tahoma"/>
                <w:szCs w:val="22"/>
              </w:rPr>
              <w:t xml:space="preserve"> </w:t>
            </w:r>
          </w:p>
        </w:tc>
      </w:tr>
      <w:tr w:rsidR="00D07716" w:rsidRPr="00D07716" w14:paraId="3E88EB13" w14:textId="77777777" w:rsidTr="2E36A2E2">
        <w:tc>
          <w:tcPr>
            <w:tcW w:w="9630" w:type="dxa"/>
            <w:gridSpan w:val="5"/>
            <w:tcBorders>
              <w:top w:val="nil"/>
              <w:left w:val="single" w:sz="8" w:space="0" w:color="auto"/>
              <w:bottom w:val="nil"/>
              <w:right w:val="single" w:sz="8" w:space="0" w:color="auto"/>
            </w:tcBorders>
            <w:vAlign w:val="center"/>
          </w:tcPr>
          <w:p w14:paraId="695A0BF0" w14:textId="77777777" w:rsidR="2E36A2E2" w:rsidRPr="00D07716" w:rsidRDefault="2E36A2E2" w:rsidP="00667B3D">
            <w:pPr>
              <w:spacing w:line="252" w:lineRule="auto"/>
              <w:rPr>
                <w:rFonts w:ascii="Tahoma" w:eastAsia="Tahoma" w:hAnsi="Tahoma" w:cs="Tahoma"/>
                <w:szCs w:val="22"/>
              </w:rPr>
            </w:pPr>
            <w:r w:rsidRPr="00D07716">
              <w:rPr>
                <w:rFonts w:ascii="Tahoma" w:eastAsia="Tahoma" w:hAnsi="Tahoma" w:cs="Tahoma"/>
                <w:szCs w:val="22"/>
              </w:rPr>
              <w:t xml:space="preserve"> </w:t>
            </w:r>
          </w:p>
        </w:tc>
      </w:tr>
      <w:tr w:rsidR="00D07716" w:rsidRPr="00D07716" w14:paraId="7EC008B5" w14:textId="77777777" w:rsidTr="2E36A2E2">
        <w:tc>
          <w:tcPr>
            <w:tcW w:w="1673" w:type="dxa"/>
            <w:tcBorders>
              <w:top w:val="nil"/>
              <w:left w:val="single" w:sz="8" w:space="0" w:color="auto"/>
              <w:bottom w:val="nil"/>
              <w:right w:val="nil"/>
            </w:tcBorders>
            <w:vAlign w:val="center"/>
          </w:tcPr>
          <w:p w14:paraId="25AF1F88" w14:textId="77777777" w:rsidR="2E36A2E2" w:rsidRPr="00D07716" w:rsidRDefault="2E36A2E2" w:rsidP="00667B3D">
            <w:pPr>
              <w:spacing w:line="252" w:lineRule="auto"/>
              <w:rPr>
                <w:rFonts w:ascii="Tahoma" w:eastAsia="Tahoma" w:hAnsi="Tahoma" w:cs="Tahoma"/>
                <w:b/>
                <w:bCs/>
                <w:szCs w:val="22"/>
              </w:rPr>
            </w:pPr>
            <w:proofErr w:type="spellStart"/>
            <w:r w:rsidRPr="00D07716">
              <w:rPr>
                <w:rFonts w:ascii="Tahoma" w:eastAsia="Tahoma" w:hAnsi="Tahoma" w:cs="Tahoma"/>
                <w:b/>
                <w:bCs/>
                <w:szCs w:val="22"/>
              </w:rPr>
              <w:t>Ημερομηνί</w:t>
            </w:r>
            <w:proofErr w:type="spellEnd"/>
            <w:r w:rsidRPr="00D07716">
              <w:rPr>
                <w:rFonts w:ascii="Tahoma" w:eastAsia="Tahoma" w:hAnsi="Tahoma" w:cs="Tahoma"/>
                <w:b/>
                <w:bCs/>
                <w:szCs w:val="22"/>
              </w:rPr>
              <w:t xml:space="preserve">α </w:t>
            </w:r>
            <w:proofErr w:type="spellStart"/>
            <w:r w:rsidRPr="00D07716">
              <w:rPr>
                <w:rFonts w:ascii="Tahoma" w:eastAsia="Tahoma" w:hAnsi="Tahoma" w:cs="Tahoma"/>
                <w:b/>
                <w:bCs/>
                <w:szCs w:val="22"/>
              </w:rPr>
              <w:t>Γέννησης</w:t>
            </w:r>
            <w:proofErr w:type="spellEnd"/>
            <w:r w:rsidRPr="00D07716">
              <w:rPr>
                <w:rFonts w:ascii="Tahoma" w:eastAsia="Tahoma" w:hAnsi="Tahoma" w:cs="Tahoma"/>
                <w:b/>
                <w:bCs/>
                <w:szCs w:val="22"/>
              </w:rPr>
              <w:t>:</w:t>
            </w:r>
          </w:p>
        </w:tc>
        <w:tc>
          <w:tcPr>
            <w:tcW w:w="3999" w:type="dxa"/>
            <w:gridSpan w:val="2"/>
            <w:tcBorders>
              <w:top w:val="nil"/>
              <w:left w:val="nil"/>
              <w:bottom w:val="single" w:sz="8" w:space="0" w:color="auto"/>
              <w:right w:val="nil"/>
            </w:tcBorders>
            <w:vAlign w:val="center"/>
          </w:tcPr>
          <w:p w14:paraId="4A595FE6" w14:textId="77777777" w:rsidR="2E36A2E2" w:rsidRPr="00D07716" w:rsidRDefault="2E36A2E2" w:rsidP="00667B3D">
            <w:pPr>
              <w:spacing w:line="252" w:lineRule="auto"/>
              <w:rPr>
                <w:rFonts w:ascii="Tahoma" w:eastAsia="Tahoma" w:hAnsi="Tahoma" w:cs="Tahoma"/>
                <w:szCs w:val="22"/>
              </w:rPr>
            </w:pPr>
            <w:r w:rsidRPr="00D07716">
              <w:rPr>
                <w:rFonts w:ascii="Tahoma" w:eastAsia="Tahoma" w:hAnsi="Tahoma" w:cs="Tahoma"/>
                <w:szCs w:val="22"/>
              </w:rPr>
              <w:t>__ /__ / ____</w:t>
            </w:r>
          </w:p>
        </w:tc>
        <w:tc>
          <w:tcPr>
            <w:tcW w:w="1986" w:type="dxa"/>
            <w:vAlign w:val="center"/>
          </w:tcPr>
          <w:p w14:paraId="61C0DCEF" w14:textId="77777777" w:rsidR="2E36A2E2" w:rsidRPr="00D07716" w:rsidRDefault="2E36A2E2" w:rsidP="00667B3D">
            <w:pPr>
              <w:spacing w:line="252" w:lineRule="auto"/>
              <w:rPr>
                <w:rFonts w:ascii="Tahoma" w:eastAsia="Tahoma" w:hAnsi="Tahoma" w:cs="Tahoma"/>
                <w:b/>
                <w:bCs/>
                <w:szCs w:val="22"/>
              </w:rPr>
            </w:pPr>
            <w:proofErr w:type="spellStart"/>
            <w:r w:rsidRPr="00D07716">
              <w:rPr>
                <w:rFonts w:ascii="Tahoma" w:eastAsia="Tahoma" w:hAnsi="Tahoma" w:cs="Tahoma"/>
                <w:b/>
                <w:bCs/>
                <w:szCs w:val="22"/>
              </w:rPr>
              <w:t>Τό</w:t>
            </w:r>
            <w:proofErr w:type="spellEnd"/>
            <w:r w:rsidRPr="00D07716">
              <w:rPr>
                <w:rFonts w:ascii="Tahoma" w:eastAsia="Tahoma" w:hAnsi="Tahoma" w:cs="Tahoma"/>
                <w:b/>
                <w:bCs/>
                <w:szCs w:val="22"/>
              </w:rPr>
              <w:t xml:space="preserve">πος </w:t>
            </w:r>
            <w:proofErr w:type="spellStart"/>
            <w:r w:rsidRPr="00D07716">
              <w:rPr>
                <w:rFonts w:ascii="Tahoma" w:eastAsia="Tahoma" w:hAnsi="Tahoma" w:cs="Tahoma"/>
                <w:b/>
                <w:bCs/>
                <w:szCs w:val="22"/>
              </w:rPr>
              <w:t>Γέννησης</w:t>
            </w:r>
            <w:proofErr w:type="spellEnd"/>
            <w:r w:rsidRPr="00D07716">
              <w:rPr>
                <w:rFonts w:ascii="Tahoma" w:eastAsia="Tahoma" w:hAnsi="Tahoma" w:cs="Tahoma"/>
                <w:b/>
                <w:bCs/>
                <w:szCs w:val="22"/>
              </w:rPr>
              <w:t>:</w:t>
            </w:r>
          </w:p>
        </w:tc>
        <w:tc>
          <w:tcPr>
            <w:tcW w:w="1972" w:type="dxa"/>
            <w:tcBorders>
              <w:top w:val="nil"/>
              <w:bottom w:val="single" w:sz="8" w:space="0" w:color="auto"/>
              <w:right w:val="single" w:sz="8" w:space="0" w:color="auto"/>
            </w:tcBorders>
            <w:vAlign w:val="center"/>
          </w:tcPr>
          <w:p w14:paraId="3EE8A99F" w14:textId="77777777" w:rsidR="2E36A2E2" w:rsidRPr="00D07716" w:rsidRDefault="2E36A2E2" w:rsidP="00667B3D">
            <w:pPr>
              <w:spacing w:line="252" w:lineRule="auto"/>
              <w:rPr>
                <w:rFonts w:ascii="Tahoma" w:eastAsia="Tahoma" w:hAnsi="Tahoma" w:cs="Tahoma"/>
                <w:szCs w:val="22"/>
              </w:rPr>
            </w:pPr>
            <w:r w:rsidRPr="00D07716">
              <w:rPr>
                <w:rFonts w:ascii="Tahoma" w:eastAsia="Tahoma" w:hAnsi="Tahoma" w:cs="Tahoma"/>
                <w:szCs w:val="22"/>
              </w:rPr>
              <w:t xml:space="preserve"> </w:t>
            </w:r>
          </w:p>
        </w:tc>
      </w:tr>
      <w:tr w:rsidR="00D07716" w:rsidRPr="00D07716" w14:paraId="2EF6405F" w14:textId="77777777" w:rsidTr="2E36A2E2">
        <w:tc>
          <w:tcPr>
            <w:tcW w:w="9630" w:type="dxa"/>
            <w:gridSpan w:val="5"/>
            <w:tcBorders>
              <w:top w:val="nil"/>
              <w:left w:val="single" w:sz="8" w:space="0" w:color="auto"/>
              <w:bottom w:val="nil"/>
              <w:right w:val="single" w:sz="8" w:space="0" w:color="auto"/>
            </w:tcBorders>
            <w:vAlign w:val="center"/>
          </w:tcPr>
          <w:p w14:paraId="281B00B1" w14:textId="77777777" w:rsidR="2E36A2E2" w:rsidRPr="00D07716" w:rsidRDefault="2E36A2E2" w:rsidP="00667B3D">
            <w:pPr>
              <w:spacing w:line="252" w:lineRule="auto"/>
              <w:rPr>
                <w:rFonts w:ascii="Tahoma" w:eastAsia="Tahoma" w:hAnsi="Tahoma" w:cs="Tahoma"/>
                <w:szCs w:val="22"/>
              </w:rPr>
            </w:pPr>
            <w:r w:rsidRPr="00D07716">
              <w:rPr>
                <w:rFonts w:ascii="Tahoma" w:eastAsia="Tahoma" w:hAnsi="Tahoma" w:cs="Tahoma"/>
                <w:szCs w:val="22"/>
              </w:rPr>
              <w:t xml:space="preserve"> </w:t>
            </w:r>
          </w:p>
        </w:tc>
      </w:tr>
      <w:tr w:rsidR="00D07716" w:rsidRPr="00D07716" w14:paraId="59269600" w14:textId="77777777" w:rsidTr="2E36A2E2">
        <w:tc>
          <w:tcPr>
            <w:tcW w:w="1673" w:type="dxa"/>
            <w:tcBorders>
              <w:top w:val="nil"/>
              <w:left w:val="single" w:sz="8" w:space="0" w:color="auto"/>
              <w:bottom w:val="nil"/>
              <w:right w:val="nil"/>
            </w:tcBorders>
            <w:vAlign w:val="center"/>
          </w:tcPr>
          <w:p w14:paraId="38104D96" w14:textId="77777777" w:rsidR="2E36A2E2" w:rsidRPr="00D07716" w:rsidRDefault="2E36A2E2" w:rsidP="00667B3D">
            <w:pPr>
              <w:spacing w:line="252" w:lineRule="auto"/>
              <w:rPr>
                <w:rFonts w:ascii="Tahoma" w:eastAsia="Tahoma" w:hAnsi="Tahoma" w:cs="Tahoma"/>
                <w:b/>
                <w:bCs/>
                <w:szCs w:val="22"/>
              </w:rPr>
            </w:pPr>
            <w:proofErr w:type="spellStart"/>
            <w:r w:rsidRPr="00D07716">
              <w:rPr>
                <w:rFonts w:ascii="Tahoma" w:eastAsia="Tahoma" w:hAnsi="Tahoma" w:cs="Tahoma"/>
                <w:b/>
                <w:bCs/>
                <w:szCs w:val="22"/>
              </w:rPr>
              <w:t>Τηλέφωνο</w:t>
            </w:r>
            <w:proofErr w:type="spellEnd"/>
            <w:r w:rsidRPr="00D07716">
              <w:rPr>
                <w:rFonts w:ascii="Tahoma" w:eastAsia="Tahoma" w:hAnsi="Tahoma" w:cs="Tahoma"/>
                <w:b/>
                <w:bCs/>
                <w:szCs w:val="22"/>
              </w:rPr>
              <w:t>:</w:t>
            </w:r>
          </w:p>
        </w:tc>
        <w:tc>
          <w:tcPr>
            <w:tcW w:w="3999" w:type="dxa"/>
            <w:gridSpan w:val="2"/>
            <w:tcBorders>
              <w:top w:val="nil"/>
              <w:left w:val="nil"/>
              <w:bottom w:val="single" w:sz="8" w:space="0" w:color="auto"/>
              <w:right w:val="nil"/>
            </w:tcBorders>
            <w:vAlign w:val="center"/>
          </w:tcPr>
          <w:p w14:paraId="647D3B7F" w14:textId="77777777" w:rsidR="2E36A2E2" w:rsidRPr="00D07716" w:rsidRDefault="2E36A2E2" w:rsidP="00667B3D">
            <w:pPr>
              <w:spacing w:line="252" w:lineRule="auto"/>
              <w:rPr>
                <w:rFonts w:ascii="Tahoma" w:eastAsia="Tahoma" w:hAnsi="Tahoma" w:cs="Tahoma"/>
                <w:szCs w:val="22"/>
              </w:rPr>
            </w:pPr>
            <w:r w:rsidRPr="00D07716">
              <w:rPr>
                <w:rFonts w:ascii="Tahoma" w:eastAsia="Tahoma" w:hAnsi="Tahoma" w:cs="Tahoma"/>
                <w:szCs w:val="22"/>
              </w:rPr>
              <w:t xml:space="preserve"> </w:t>
            </w:r>
          </w:p>
        </w:tc>
        <w:tc>
          <w:tcPr>
            <w:tcW w:w="1986" w:type="dxa"/>
            <w:vAlign w:val="center"/>
          </w:tcPr>
          <w:p w14:paraId="33606655" w14:textId="77777777" w:rsidR="2E36A2E2" w:rsidRPr="00D07716" w:rsidRDefault="2E36A2E2" w:rsidP="00667B3D">
            <w:pPr>
              <w:spacing w:line="252" w:lineRule="auto"/>
              <w:rPr>
                <w:rFonts w:ascii="Tahoma" w:eastAsia="Tahoma" w:hAnsi="Tahoma" w:cs="Tahoma"/>
                <w:b/>
                <w:bCs/>
                <w:szCs w:val="22"/>
              </w:rPr>
            </w:pPr>
            <w:r w:rsidRPr="00D07716">
              <w:rPr>
                <w:rFonts w:ascii="Tahoma" w:eastAsia="Tahoma" w:hAnsi="Tahoma" w:cs="Tahoma"/>
                <w:b/>
                <w:bCs/>
                <w:szCs w:val="22"/>
              </w:rPr>
              <w:t>E-mail:</w:t>
            </w:r>
          </w:p>
        </w:tc>
        <w:tc>
          <w:tcPr>
            <w:tcW w:w="1972" w:type="dxa"/>
            <w:tcBorders>
              <w:top w:val="nil"/>
              <w:bottom w:val="single" w:sz="8" w:space="0" w:color="auto"/>
              <w:right w:val="single" w:sz="8" w:space="0" w:color="auto"/>
            </w:tcBorders>
            <w:vAlign w:val="center"/>
          </w:tcPr>
          <w:p w14:paraId="144293A3" w14:textId="77777777" w:rsidR="2E36A2E2" w:rsidRPr="00D07716" w:rsidRDefault="2E36A2E2" w:rsidP="00667B3D">
            <w:pPr>
              <w:spacing w:line="252" w:lineRule="auto"/>
              <w:rPr>
                <w:rFonts w:ascii="Tahoma" w:eastAsia="Tahoma" w:hAnsi="Tahoma" w:cs="Tahoma"/>
                <w:szCs w:val="22"/>
              </w:rPr>
            </w:pPr>
            <w:r w:rsidRPr="00D07716">
              <w:rPr>
                <w:rFonts w:ascii="Tahoma" w:eastAsia="Tahoma" w:hAnsi="Tahoma" w:cs="Tahoma"/>
                <w:szCs w:val="22"/>
              </w:rPr>
              <w:t xml:space="preserve"> </w:t>
            </w:r>
          </w:p>
        </w:tc>
      </w:tr>
      <w:tr w:rsidR="00D07716" w:rsidRPr="00D07716" w14:paraId="61477AFF" w14:textId="77777777" w:rsidTr="2E36A2E2">
        <w:tc>
          <w:tcPr>
            <w:tcW w:w="1673" w:type="dxa"/>
            <w:tcBorders>
              <w:top w:val="nil"/>
              <w:left w:val="single" w:sz="8" w:space="0" w:color="auto"/>
              <w:bottom w:val="nil"/>
              <w:right w:val="nil"/>
            </w:tcBorders>
            <w:vAlign w:val="center"/>
          </w:tcPr>
          <w:p w14:paraId="38556A46" w14:textId="77777777" w:rsidR="2E36A2E2" w:rsidRPr="00D07716" w:rsidRDefault="2E36A2E2" w:rsidP="00667B3D">
            <w:pPr>
              <w:spacing w:line="252" w:lineRule="auto"/>
              <w:rPr>
                <w:rFonts w:ascii="Tahoma" w:eastAsia="Tahoma" w:hAnsi="Tahoma" w:cs="Tahoma"/>
                <w:b/>
                <w:bCs/>
                <w:szCs w:val="22"/>
              </w:rPr>
            </w:pPr>
            <w:r w:rsidRPr="00D07716">
              <w:rPr>
                <w:rFonts w:ascii="Tahoma" w:eastAsia="Tahoma" w:hAnsi="Tahoma" w:cs="Tahoma"/>
                <w:b/>
                <w:bCs/>
                <w:szCs w:val="22"/>
              </w:rPr>
              <w:t>Fax:</w:t>
            </w:r>
          </w:p>
        </w:tc>
        <w:tc>
          <w:tcPr>
            <w:tcW w:w="3999" w:type="dxa"/>
            <w:gridSpan w:val="2"/>
            <w:tcBorders>
              <w:top w:val="single" w:sz="8" w:space="0" w:color="auto"/>
              <w:left w:val="nil"/>
              <w:bottom w:val="single" w:sz="8" w:space="0" w:color="auto"/>
              <w:right w:val="nil"/>
            </w:tcBorders>
            <w:vAlign w:val="center"/>
          </w:tcPr>
          <w:p w14:paraId="3FDAC4F7" w14:textId="77777777" w:rsidR="2E36A2E2" w:rsidRPr="00D07716" w:rsidRDefault="2E36A2E2" w:rsidP="00667B3D">
            <w:pPr>
              <w:spacing w:line="252" w:lineRule="auto"/>
              <w:rPr>
                <w:rFonts w:ascii="Tahoma" w:eastAsia="Tahoma" w:hAnsi="Tahoma" w:cs="Tahoma"/>
                <w:szCs w:val="22"/>
              </w:rPr>
            </w:pPr>
            <w:r w:rsidRPr="00D07716">
              <w:rPr>
                <w:rFonts w:ascii="Tahoma" w:eastAsia="Tahoma" w:hAnsi="Tahoma" w:cs="Tahoma"/>
                <w:szCs w:val="22"/>
              </w:rPr>
              <w:t xml:space="preserve"> </w:t>
            </w:r>
          </w:p>
        </w:tc>
        <w:tc>
          <w:tcPr>
            <w:tcW w:w="1986" w:type="dxa"/>
            <w:vAlign w:val="center"/>
          </w:tcPr>
          <w:p w14:paraId="46C300C9" w14:textId="77777777" w:rsidR="2E36A2E2" w:rsidRPr="00D07716" w:rsidRDefault="2E36A2E2" w:rsidP="00667B3D">
            <w:pPr>
              <w:spacing w:line="252" w:lineRule="auto"/>
              <w:rPr>
                <w:rFonts w:ascii="Tahoma" w:eastAsia="Tahoma" w:hAnsi="Tahoma" w:cs="Tahoma"/>
                <w:b/>
                <w:bCs/>
                <w:szCs w:val="22"/>
              </w:rPr>
            </w:pPr>
            <w:r w:rsidRPr="00D07716">
              <w:rPr>
                <w:rFonts w:ascii="Tahoma" w:eastAsia="Tahoma" w:hAnsi="Tahoma" w:cs="Tahoma"/>
                <w:b/>
                <w:bCs/>
                <w:szCs w:val="22"/>
              </w:rPr>
              <w:t xml:space="preserve"> </w:t>
            </w:r>
          </w:p>
        </w:tc>
        <w:tc>
          <w:tcPr>
            <w:tcW w:w="1972" w:type="dxa"/>
            <w:tcBorders>
              <w:top w:val="single" w:sz="8" w:space="0" w:color="auto"/>
              <w:bottom w:val="nil"/>
              <w:right w:val="single" w:sz="8" w:space="0" w:color="auto"/>
            </w:tcBorders>
            <w:vAlign w:val="center"/>
          </w:tcPr>
          <w:p w14:paraId="4201FCAE" w14:textId="77777777" w:rsidR="2E36A2E2" w:rsidRPr="00D07716" w:rsidRDefault="2E36A2E2" w:rsidP="00667B3D">
            <w:pPr>
              <w:spacing w:line="252" w:lineRule="auto"/>
              <w:rPr>
                <w:rFonts w:ascii="Tahoma" w:eastAsia="Tahoma" w:hAnsi="Tahoma" w:cs="Tahoma"/>
                <w:szCs w:val="22"/>
              </w:rPr>
            </w:pPr>
            <w:r w:rsidRPr="00D07716">
              <w:rPr>
                <w:rFonts w:ascii="Tahoma" w:eastAsia="Tahoma" w:hAnsi="Tahoma" w:cs="Tahoma"/>
                <w:szCs w:val="22"/>
              </w:rPr>
              <w:t xml:space="preserve"> </w:t>
            </w:r>
          </w:p>
        </w:tc>
      </w:tr>
      <w:tr w:rsidR="00D07716" w:rsidRPr="00D07716" w14:paraId="57A55D9B" w14:textId="77777777" w:rsidTr="2E36A2E2">
        <w:tc>
          <w:tcPr>
            <w:tcW w:w="1673" w:type="dxa"/>
            <w:tcBorders>
              <w:top w:val="nil"/>
              <w:left w:val="single" w:sz="8" w:space="0" w:color="auto"/>
              <w:bottom w:val="nil"/>
              <w:right w:val="nil"/>
            </w:tcBorders>
            <w:vAlign w:val="center"/>
          </w:tcPr>
          <w:p w14:paraId="0E467609" w14:textId="77777777" w:rsidR="2E36A2E2" w:rsidRPr="00D07716" w:rsidRDefault="2E36A2E2" w:rsidP="00667B3D">
            <w:pPr>
              <w:spacing w:line="252" w:lineRule="auto"/>
              <w:rPr>
                <w:rFonts w:ascii="Tahoma" w:eastAsia="Tahoma" w:hAnsi="Tahoma" w:cs="Tahoma"/>
                <w:b/>
                <w:bCs/>
                <w:szCs w:val="22"/>
              </w:rPr>
            </w:pPr>
            <w:proofErr w:type="spellStart"/>
            <w:r w:rsidRPr="00D07716">
              <w:rPr>
                <w:rFonts w:ascii="Tahoma" w:eastAsia="Tahoma" w:hAnsi="Tahoma" w:cs="Tahoma"/>
                <w:b/>
                <w:bCs/>
                <w:szCs w:val="22"/>
              </w:rPr>
              <w:t>Διεύθυνση</w:t>
            </w:r>
            <w:proofErr w:type="spellEnd"/>
            <w:r w:rsidRPr="00D07716">
              <w:rPr>
                <w:rFonts w:ascii="Tahoma" w:eastAsia="Tahoma" w:hAnsi="Tahoma" w:cs="Tahoma"/>
                <w:b/>
                <w:bCs/>
                <w:szCs w:val="22"/>
              </w:rPr>
              <w:t xml:space="preserve"> Κα</w:t>
            </w:r>
            <w:proofErr w:type="spellStart"/>
            <w:r w:rsidRPr="00D07716">
              <w:rPr>
                <w:rFonts w:ascii="Tahoma" w:eastAsia="Tahoma" w:hAnsi="Tahoma" w:cs="Tahoma"/>
                <w:b/>
                <w:bCs/>
                <w:szCs w:val="22"/>
              </w:rPr>
              <w:t>τοικί</w:t>
            </w:r>
            <w:proofErr w:type="spellEnd"/>
            <w:r w:rsidRPr="00D07716">
              <w:rPr>
                <w:rFonts w:ascii="Tahoma" w:eastAsia="Tahoma" w:hAnsi="Tahoma" w:cs="Tahoma"/>
                <w:b/>
                <w:bCs/>
                <w:szCs w:val="22"/>
              </w:rPr>
              <w:t>ας:</w:t>
            </w:r>
          </w:p>
        </w:tc>
        <w:tc>
          <w:tcPr>
            <w:tcW w:w="3999" w:type="dxa"/>
            <w:gridSpan w:val="2"/>
            <w:tcBorders>
              <w:top w:val="single" w:sz="8" w:space="0" w:color="auto"/>
              <w:left w:val="nil"/>
              <w:bottom w:val="single" w:sz="8" w:space="0" w:color="auto"/>
              <w:right w:val="nil"/>
            </w:tcBorders>
            <w:vAlign w:val="center"/>
          </w:tcPr>
          <w:p w14:paraId="402AF23D" w14:textId="77777777" w:rsidR="2E36A2E2" w:rsidRPr="00D07716" w:rsidRDefault="2E36A2E2" w:rsidP="00667B3D">
            <w:pPr>
              <w:spacing w:line="252" w:lineRule="auto"/>
              <w:rPr>
                <w:rFonts w:ascii="Tahoma" w:eastAsia="Tahoma" w:hAnsi="Tahoma" w:cs="Tahoma"/>
                <w:szCs w:val="22"/>
              </w:rPr>
            </w:pPr>
            <w:r w:rsidRPr="00D07716">
              <w:rPr>
                <w:rFonts w:ascii="Tahoma" w:eastAsia="Tahoma" w:hAnsi="Tahoma" w:cs="Tahoma"/>
                <w:szCs w:val="22"/>
              </w:rPr>
              <w:t xml:space="preserve"> </w:t>
            </w:r>
          </w:p>
        </w:tc>
        <w:tc>
          <w:tcPr>
            <w:tcW w:w="1986" w:type="dxa"/>
            <w:tcBorders>
              <w:left w:val="nil"/>
              <w:bottom w:val="single" w:sz="8" w:space="0" w:color="auto"/>
              <w:right w:val="nil"/>
            </w:tcBorders>
            <w:vAlign w:val="center"/>
          </w:tcPr>
          <w:p w14:paraId="4A9BE620" w14:textId="77777777" w:rsidR="2E36A2E2" w:rsidRPr="00D07716" w:rsidRDefault="2E36A2E2" w:rsidP="00667B3D">
            <w:pPr>
              <w:spacing w:line="252" w:lineRule="auto"/>
              <w:rPr>
                <w:rFonts w:ascii="Tahoma" w:eastAsia="Tahoma" w:hAnsi="Tahoma" w:cs="Tahoma"/>
                <w:szCs w:val="22"/>
              </w:rPr>
            </w:pPr>
            <w:r w:rsidRPr="00D07716">
              <w:rPr>
                <w:rFonts w:ascii="Tahoma" w:eastAsia="Tahoma" w:hAnsi="Tahoma" w:cs="Tahoma"/>
                <w:szCs w:val="22"/>
              </w:rPr>
              <w:t xml:space="preserve"> </w:t>
            </w:r>
          </w:p>
        </w:tc>
        <w:tc>
          <w:tcPr>
            <w:tcW w:w="1972" w:type="dxa"/>
            <w:tcBorders>
              <w:top w:val="nil"/>
              <w:left w:val="nil"/>
              <w:bottom w:val="single" w:sz="8" w:space="0" w:color="auto"/>
              <w:right w:val="single" w:sz="8" w:space="0" w:color="auto"/>
            </w:tcBorders>
            <w:vAlign w:val="center"/>
          </w:tcPr>
          <w:p w14:paraId="59D83CE7" w14:textId="77777777" w:rsidR="2E36A2E2" w:rsidRPr="00D07716" w:rsidRDefault="2E36A2E2" w:rsidP="00667B3D">
            <w:pPr>
              <w:spacing w:line="252" w:lineRule="auto"/>
              <w:rPr>
                <w:rFonts w:ascii="Tahoma" w:eastAsia="Tahoma" w:hAnsi="Tahoma" w:cs="Tahoma"/>
                <w:szCs w:val="22"/>
              </w:rPr>
            </w:pPr>
            <w:r w:rsidRPr="00D07716">
              <w:rPr>
                <w:rFonts w:ascii="Tahoma" w:eastAsia="Tahoma" w:hAnsi="Tahoma" w:cs="Tahoma"/>
                <w:szCs w:val="22"/>
              </w:rPr>
              <w:t xml:space="preserve"> </w:t>
            </w:r>
          </w:p>
        </w:tc>
      </w:tr>
      <w:tr w:rsidR="00D07716" w:rsidRPr="00D07716" w14:paraId="1D57261D" w14:textId="77777777" w:rsidTr="2E36A2E2">
        <w:tc>
          <w:tcPr>
            <w:tcW w:w="1673" w:type="dxa"/>
            <w:tcBorders>
              <w:top w:val="nil"/>
              <w:left w:val="single" w:sz="8" w:space="0" w:color="auto"/>
              <w:bottom w:val="nil"/>
              <w:right w:val="nil"/>
            </w:tcBorders>
            <w:vAlign w:val="center"/>
          </w:tcPr>
          <w:p w14:paraId="7E04EE87" w14:textId="77777777" w:rsidR="2E36A2E2" w:rsidRPr="00D07716" w:rsidRDefault="2E36A2E2" w:rsidP="00667B3D">
            <w:pPr>
              <w:spacing w:line="252" w:lineRule="auto"/>
              <w:rPr>
                <w:rFonts w:ascii="Tahoma" w:eastAsia="Tahoma" w:hAnsi="Tahoma" w:cs="Tahoma"/>
                <w:szCs w:val="22"/>
              </w:rPr>
            </w:pPr>
            <w:r w:rsidRPr="00D07716">
              <w:rPr>
                <w:rFonts w:ascii="Tahoma" w:eastAsia="Tahoma" w:hAnsi="Tahoma" w:cs="Tahoma"/>
                <w:szCs w:val="22"/>
              </w:rPr>
              <w:t xml:space="preserve"> </w:t>
            </w:r>
          </w:p>
        </w:tc>
        <w:tc>
          <w:tcPr>
            <w:tcW w:w="3999" w:type="dxa"/>
            <w:gridSpan w:val="2"/>
            <w:tcBorders>
              <w:top w:val="single" w:sz="8" w:space="0" w:color="auto"/>
              <w:left w:val="nil"/>
              <w:bottom w:val="single" w:sz="8" w:space="0" w:color="auto"/>
              <w:right w:val="nil"/>
            </w:tcBorders>
            <w:vAlign w:val="center"/>
          </w:tcPr>
          <w:p w14:paraId="1E3FAE7A" w14:textId="77777777" w:rsidR="2E36A2E2" w:rsidRPr="00D07716" w:rsidRDefault="2E36A2E2" w:rsidP="00667B3D">
            <w:pPr>
              <w:spacing w:line="252" w:lineRule="auto"/>
              <w:rPr>
                <w:rFonts w:ascii="Tahoma" w:eastAsia="Tahoma" w:hAnsi="Tahoma" w:cs="Tahoma"/>
                <w:szCs w:val="22"/>
              </w:rPr>
            </w:pPr>
            <w:r w:rsidRPr="00D07716">
              <w:rPr>
                <w:rFonts w:ascii="Tahoma" w:eastAsia="Tahoma" w:hAnsi="Tahoma" w:cs="Tahoma"/>
                <w:szCs w:val="22"/>
              </w:rPr>
              <w:t xml:space="preserve"> </w:t>
            </w:r>
          </w:p>
        </w:tc>
        <w:tc>
          <w:tcPr>
            <w:tcW w:w="1986" w:type="dxa"/>
            <w:tcBorders>
              <w:top w:val="single" w:sz="8" w:space="0" w:color="auto"/>
              <w:left w:val="nil"/>
              <w:bottom w:val="single" w:sz="8" w:space="0" w:color="auto"/>
              <w:right w:val="nil"/>
            </w:tcBorders>
            <w:vAlign w:val="center"/>
          </w:tcPr>
          <w:p w14:paraId="0C15347F" w14:textId="77777777" w:rsidR="2E36A2E2" w:rsidRPr="00D07716" w:rsidRDefault="2E36A2E2" w:rsidP="00667B3D">
            <w:pPr>
              <w:spacing w:line="252" w:lineRule="auto"/>
              <w:rPr>
                <w:rFonts w:ascii="Tahoma" w:eastAsia="Tahoma" w:hAnsi="Tahoma" w:cs="Tahoma"/>
                <w:szCs w:val="22"/>
              </w:rPr>
            </w:pPr>
            <w:r w:rsidRPr="00D07716">
              <w:rPr>
                <w:rFonts w:ascii="Tahoma" w:eastAsia="Tahoma" w:hAnsi="Tahoma" w:cs="Tahoma"/>
                <w:szCs w:val="22"/>
              </w:rPr>
              <w:t xml:space="preserve"> </w:t>
            </w:r>
          </w:p>
        </w:tc>
        <w:tc>
          <w:tcPr>
            <w:tcW w:w="1972" w:type="dxa"/>
            <w:tcBorders>
              <w:top w:val="single" w:sz="8" w:space="0" w:color="auto"/>
              <w:left w:val="nil"/>
              <w:bottom w:val="single" w:sz="8" w:space="0" w:color="auto"/>
              <w:right w:val="single" w:sz="8" w:space="0" w:color="auto"/>
            </w:tcBorders>
            <w:vAlign w:val="center"/>
          </w:tcPr>
          <w:p w14:paraId="248BAC21" w14:textId="77777777" w:rsidR="2E36A2E2" w:rsidRPr="00D07716" w:rsidRDefault="2E36A2E2" w:rsidP="00667B3D">
            <w:pPr>
              <w:spacing w:line="252" w:lineRule="auto"/>
              <w:rPr>
                <w:rFonts w:ascii="Tahoma" w:eastAsia="Tahoma" w:hAnsi="Tahoma" w:cs="Tahoma"/>
                <w:szCs w:val="22"/>
              </w:rPr>
            </w:pPr>
            <w:r w:rsidRPr="00D07716">
              <w:rPr>
                <w:rFonts w:ascii="Tahoma" w:eastAsia="Tahoma" w:hAnsi="Tahoma" w:cs="Tahoma"/>
                <w:szCs w:val="22"/>
              </w:rPr>
              <w:t xml:space="preserve"> </w:t>
            </w:r>
          </w:p>
        </w:tc>
      </w:tr>
      <w:tr w:rsidR="00D07716" w:rsidRPr="00D07716" w14:paraId="023F8873" w14:textId="77777777" w:rsidTr="2E36A2E2">
        <w:tc>
          <w:tcPr>
            <w:tcW w:w="1673" w:type="dxa"/>
            <w:tcBorders>
              <w:top w:val="nil"/>
              <w:left w:val="single" w:sz="8" w:space="0" w:color="auto"/>
              <w:bottom w:val="double" w:sz="6" w:space="0" w:color="auto"/>
              <w:right w:val="nil"/>
            </w:tcBorders>
            <w:vAlign w:val="center"/>
          </w:tcPr>
          <w:p w14:paraId="335DDBE3" w14:textId="77777777" w:rsidR="2E36A2E2" w:rsidRPr="00D07716" w:rsidRDefault="2E36A2E2" w:rsidP="00667B3D">
            <w:pPr>
              <w:spacing w:line="252" w:lineRule="auto"/>
              <w:rPr>
                <w:rFonts w:ascii="Tahoma" w:eastAsia="Tahoma" w:hAnsi="Tahoma" w:cs="Tahoma"/>
                <w:szCs w:val="22"/>
              </w:rPr>
            </w:pPr>
            <w:r w:rsidRPr="00D07716">
              <w:rPr>
                <w:rFonts w:ascii="Tahoma" w:eastAsia="Tahoma" w:hAnsi="Tahoma" w:cs="Tahoma"/>
                <w:szCs w:val="22"/>
              </w:rPr>
              <w:t xml:space="preserve"> </w:t>
            </w:r>
          </w:p>
        </w:tc>
        <w:tc>
          <w:tcPr>
            <w:tcW w:w="3999" w:type="dxa"/>
            <w:gridSpan w:val="2"/>
            <w:tcBorders>
              <w:top w:val="single" w:sz="8" w:space="0" w:color="auto"/>
              <w:left w:val="nil"/>
              <w:bottom w:val="double" w:sz="6" w:space="0" w:color="auto"/>
              <w:right w:val="nil"/>
            </w:tcBorders>
            <w:vAlign w:val="center"/>
          </w:tcPr>
          <w:p w14:paraId="32C95388" w14:textId="77777777" w:rsidR="2E36A2E2" w:rsidRPr="00D07716" w:rsidRDefault="2E36A2E2" w:rsidP="00667B3D">
            <w:pPr>
              <w:spacing w:line="252" w:lineRule="auto"/>
              <w:rPr>
                <w:rFonts w:ascii="Tahoma" w:eastAsia="Tahoma" w:hAnsi="Tahoma" w:cs="Tahoma"/>
                <w:szCs w:val="22"/>
              </w:rPr>
            </w:pPr>
            <w:r w:rsidRPr="00D07716">
              <w:rPr>
                <w:rFonts w:ascii="Tahoma" w:eastAsia="Tahoma" w:hAnsi="Tahoma" w:cs="Tahoma"/>
                <w:szCs w:val="22"/>
              </w:rPr>
              <w:t xml:space="preserve"> </w:t>
            </w:r>
          </w:p>
        </w:tc>
        <w:tc>
          <w:tcPr>
            <w:tcW w:w="1986" w:type="dxa"/>
            <w:tcBorders>
              <w:top w:val="single" w:sz="8" w:space="0" w:color="auto"/>
              <w:left w:val="nil"/>
              <w:bottom w:val="double" w:sz="6" w:space="0" w:color="auto"/>
              <w:right w:val="nil"/>
            </w:tcBorders>
            <w:vAlign w:val="center"/>
          </w:tcPr>
          <w:p w14:paraId="7096477E" w14:textId="77777777" w:rsidR="2E36A2E2" w:rsidRPr="00D07716" w:rsidRDefault="2E36A2E2" w:rsidP="00667B3D">
            <w:pPr>
              <w:spacing w:line="252" w:lineRule="auto"/>
              <w:rPr>
                <w:rFonts w:ascii="Tahoma" w:eastAsia="Tahoma" w:hAnsi="Tahoma" w:cs="Tahoma"/>
                <w:szCs w:val="22"/>
              </w:rPr>
            </w:pPr>
            <w:r w:rsidRPr="00D07716">
              <w:rPr>
                <w:rFonts w:ascii="Tahoma" w:eastAsia="Tahoma" w:hAnsi="Tahoma" w:cs="Tahoma"/>
                <w:szCs w:val="22"/>
              </w:rPr>
              <w:t xml:space="preserve"> </w:t>
            </w:r>
          </w:p>
        </w:tc>
        <w:tc>
          <w:tcPr>
            <w:tcW w:w="1972" w:type="dxa"/>
            <w:tcBorders>
              <w:top w:val="single" w:sz="8" w:space="0" w:color="auto"/>
              <w:left w:val="nil"/>
              <w:bottom w:val="double" w:sz="6" w:space="0" w:color="auto"/>
              <w:right w:val="single" w:sz="8" w:space="0" w:color="auto"/>
            </w:tcBorders>
            <w:vAlign w:val="center"/>
          </w:tcPr>
          <w:p w14:paraId="5041AABA" w14:textId="77777777" w:rsidR="2E36A2E2" w:rsidRPr="00D07716" w:rsidRDefault="2E36A2E2" w:rsidP="00667B3D">
            <w:pPr>
              <w:spacing w:line="252" w:lineRule="auto"/>
              <w:rPr>
                <w:rFonts w:ascii="Tahoma" w:eastAsia="Tahoma" w:hAnsi="Tahoma" w:cs="Tahoma"/>
                <w:szCs w:val="22"/>
              </w:rPr>
            </w:pPr>
            <w:r w:rsidRPr="00D07716">
              <w:rPr>
                <w:rFonts w:ascii="Tahoma" w:eastAsia="Tahoma" w:hAnsi="Tahoma" w:cs="Tahoma"/>
                <w:szCs w:val="22"/>
              </w:rPr>
              <w:t xml:space="preserve"> </w:t>
            </w:r>
          </w:p>
        </w:tc>
      </w:tr>
      <w:tr w:rsidR="00D07716" w:rsidRPr="00D07716" w14:paraId="0BFBF04C" w14:textId="77777777" w:rsidTr="2E36A2E2">
        <w:tc>
          <w:tcPr>
            <w:tcW w:w="9630" w:type="dxa"/>
            <w:gridSpan w:val="5"/>
            <w:tcBorders>
              <w:top w:val="double" w:sz="6" w:space="0" w:color="auto"/>
              <w:left w:val="single" w:sz="8" w:space="0" w:color="auto"/>
              <w:bottom w:val="nil"/>
              <w:right w:val="single" w:sz="8" w:space="0" w:color="auto"/>
            </w:tcBorders>
          </w:tcPr>
          <w:p w14:paraId="5A626650" w14:textId="77777777" w:rsidR="2E36A2E2" w:rsidRPr="00D07716" w:rsidRDefault="2E36A2E2" w:rsidP="00667B3D">
            <w:pPr>
              <w:spacing w:line="252" w:lineRule="auto"/>
              <w:rPr>
                <w:rFonts w:ascii="Tahoma" w:eastAsia="Tahoma" w:hAnsi="Tahoma" w:cs="Tahoma"/>
                <w:szCs w:val="22"/>
              </w:rPr>
            </w:pPr>
            <w:r w:rsidRPr="00D07716">
              <w:rPr>
                <w:rFonts w:ascii="Tahoma" w:eastAsia="Tahoma" w:hAnsi="Tahoma" w:cs="Tahoma"/>
                <w:szCs w:val="22"/>
              </w:rPr>
              <w:t xml:space="preserve"> </w:t>
            </w:r>
          </w:p>
        </w:tc>
      </w:tr>
      <w:tr w:rsidR="00D07716" w:rsidRPr="00D07716" w14:paraId="0F12C75F" w14:textId="77777777" w:rsidTr="2E36A2E2">
        <w:tc>
          <w:tcPr>
            <w:tcW w:w="1673" w:type="dxa"/>
            <w:tcBorders>
              <w:top w:val="single" w:sz="8" w:space="0" w:color="auto"/>
              <w:left w:val="single" w:sz="8" w:space="0" w:color="auto"/>
              <w:bottom w:val="single" w:sz="8" w:space="0" w:color="auto"/>
              <w:right w:val="single" w:sz="8" w:space="0" w:color="auto"/>
            </w:tcBorders>
            <w:shd w:val="clear" w:color="auto" w:fill="E5E5E5"/>
          </w:tcPr>
          <w:p w14:paraId="5B3E46EF" w14:textId="77777777" w:rsidR="2E36A2E2" w:rsidRPr="00D07716" w:rsidRDefault="2E36A2E2" w:rsidP="00667B3D">
            <w:pPr>
              <w:spacing w:line="252" w:lineRule="auto"/>
              <w:rPr>
                <w:rFonts w:ascii="Tahoma" w:eastAsia="Tahoma" w:hAnsi="Tahoma" w:cs="Tahoma"/>
                <w:b/>
                <w:bCs/>
                <w:szCs w:val="22"/>
              </w:rPr>
            </w:pPr>
            <w:r w:rsidRPr="00D07716">
              <w:rPr>
                <w:rFonts w:ascii="Tahoma" w:eastAsia="Tahoma" w:hAnsi="Tahoma" w:cs="Tahoma"/>
                <w:b/>
                <w:bCs/>
                <w:szCs w:val="22"/>
              </w:rPr>
              <w:t>ΕΚΠΑΙΔΕΥΣΗ</w:t>
            </w:r>
          </w:p>
        </w:tc>
        <w:tc>
          <w:tcPr>
            <w:tcW w:w="7957" w:type="dxa"/>
            <w:gridSpan w:val="4"/>
            <w:tcBorders>
              <w:top w:val="nil"/>
              <w:left w:val="single" w:sz="8" w:space="0" w:color="auto"/>
              <w:bottom w:val="single" w:sz="8" w:space="0" w:color="auto"/>
              <w:right w:val="single" w:sz="8" w:space="0" w:color="auto"/>
            </w:tcBorders>
          </w:tcPr>
          <w:p w14:paraId="7F3428EB" w14:textId="77777777" w:rsidR="2E36A2E2" w:rsidRPr="00D07716" w:rsidRDefault="2E36A2E2" w:rsidP="00667B3D">
            <w:pPr>
              <w:spacing w:line="252" w:lineRule="auto"/>
              <w:rPr>
                <w:rFonts w:ascii="Tahoma" w:eastAsia="Tahoma" w:hAnsi="Tahoma" w:cs="Tahoma"/>
                <w:szCs w:val="22"/>
              </w:rPr>
            </w:pPr>
            <w:r w:rsidRPr="00D07716">
              <w:rPr>
                <w:rFonts w:ascii="Tahoma" w:eastAsia="Tahoma" w:hAnsi="Tahoma" w:cs="Tahoma"/>
                <w:szCs w:val="22"/>
              </w:rPr>
              <w:t xml:space="preserve"> </w:t>
            </w:r>
          </w:p>
        </w:tc>
      </w:tr>
      <w:tr w:rsidR="00D07716" w:rsidRPr="00D07716" w14:paraId="0F7D49BD" w14:textId="77777777" w:rsidTr="2E36A2E2">
        <w:tc>
          <w:tcPr>
            <w:tcW w:w="1673" w:type="dxa"/>
            <w:tcBorders>
              <w:top w:val="single" w:sz="8" w:space="0" w:color="auto"/>
              <w:left w:val="single" w:sz="8" w:space="0" w:color="auto"/>
              <w:bottom w:val="single" w:sz="8" w:space="0" w:color="auto"/>
              <w:right w:val="single" w:sz="8" w:space="0" w:color="auto"/>
            </w:tcBorders>
            <w:vAlign w:val="center"/>
          </w:tcPr>
          <w:p w14:paraId="5E772EB3" w14:textId="77777777" w:rsidR="2E36A2E2" w:rsidRPr="00D07716" w:rsidRDefault="2E36A2E2" w:rsidP="00667B3D">
            <w:pPr>
              <w:spacing w:line="252" w:lineRule="auto"/>
              <w:jc w:val="center"/>
              <w:rPr>
                <w:rFonts w:ascii="Tahoma" w:eastAsia="Tahoma" w:hAnsi="Tahoma" w:cs="Tahoma"/>
                <w:b/>
                <w:bCs/>
                <w:szCs w:val="22"/>
              </w:rPr>
            </w:pPr>
            <w:proofErr w:type="spellStart"/>
            <w:r w:rsidRPr="00D07716">
              <w:rPr>
                <w:rFonts w:ascii="Tahoma" w:eastAsia="Tahoma" w:hAnsi="Tahoma" w:cs="Tahoma"/>
                <w:b/>
                <w:bCs/>
                <w:szCs w:val="22"/>
              </w:rPr>
              <w:t>Όνομ</w:t>
            </w:r>
            <w:proofErr w:type="spellEnd"/>
            <w:r w:rsidRPr="00D07716">
              <w:rPr>
                <w:rFonts w:ascii="Tahoma" w:eastAsia="Tahoma" w:hAnsi="Tahoma" w:cs="Tahoma"/>
                <w:b/>
                <w:bCs/>
                <w:szCs w:val="22"/>
              </w:rPr>
              <w:t xml:space="preserve">α </w:t>
            </w:r>
            <w:proofErr w:type="spellStart"/>
            <w:r w:rsidRPr="00D07716">
              <w:rPr>
                <w:rFonts w:ascii="Tahoma" w:eastAsia="Tahoma" w:hAnsi="Tahoma" w:cs="Tahoma"/>
                <w:b/>
                <w:bCs/>
                <w:szCs w:val="22"/>
              </w:rPr>
              <w:t>Ιδρύμ</w:t>
            </w:r>
            <w:proofErr w:type="spellEnd"/>
            <w:r w:rsidRPr="00D07716">
              <w:rPr>
                <w:rFonts w:ascii="Tahoma" w:eastAsia="Tahoma" w:hAnsi="Tahoma" w:cs="Tahoma"/>
                <w:b/>
                <w:bCs/>
                <w:szCs w:val="22"/>
              </w:rPr>
              <w:t>ατος</w:t>
            </w:r>
          </w:p>
        </w:tc>
        <w:tc>
          <w:tcPr>
            <w:tcW w:w="3999" w:type="dxa"/>
            <w:gridSpan w:val="2"/>
            <w:tcBorders>
              <w:top w:val="single" w:sz="8" w:space="0" w:color="auto"/>
              <w:left w:val="single" w:sz="8" w:space="0" w:color="auto"/>
              <w:bottom w:val="single" w:sz="8" w:space="0" w:color="auto"/>
              <w:right w:val="single" w:sz="8" w:space="0" w:color="auto"/>
            </w:tcBorders>
            <w:vAlign w:val="center"/>
          </w:tcPr>
          <w:p w14:paraId="1D4762CB" w14:textId="77777777" w:rsidR="2E36A2E2" w:rsidRPr="00D07716" w:rsidRDefault="2E36A2E2" w:rsidP="00667B3D">
            <w:pPr>
              <w:spacing w:line="252" w:lineRule="auto"/>
              <w:jc w:val="center"/>
              <w:rPr>
                <w:rFonts w:ascii="Tahoma" w:eastAsia="Tahoma" w:hAnsi="Tahoma" w:cs="Tahoma"/>
                <w:b/>
                <w:bCs/>
                <w:szCs w:val="22"/>
              </w:rPr>
            </w:pPr>
            <w:proofErr w:type="spellStart"/>
            <w:r w:rsidRPr="00D07716">
              <w:rPr>
                <w:rFonts w:ascii="Tahoma" w:eastAsia="Tahoma" w:hAnsi="Tahoma" w:cs="Tahoma"/>
                <w:b/>
                <w:bCs/>
                <w:szCs w:val="22"/>
              </w:rPr>
              <w:t>Τίτλος</w:t>
            </w:r>
            <w:proofErr w:type="spellEnd"/>
            <w:r w:rsidRPr="00D07716">
              <w:rPr>
                <w:rFonts w:ascii="Tahoma" w:eastAsia="Tahoma" w:hAnsi="Tahoma" w:cs="Tahoma"/>
                <w:b/>
                <w:bCs/>
                <w:szCs w:val="22"/>
              </w:rPr>
              <w:t xml:space="preserve"> </w:t>
            </w:r>
            <w:proofErr w:type="spellStart"/>
            <w:r w:rsidRPr="00D07716">
              <w:rPr>
                <w:rFonts w:ascii="Tahoma" w:eastAsia="Tahoma" w:hAnsi="Tahoma" w:cs="Tahoma"/>
                <w:b/>
                <w:bCs/>
                <w:szCs w:val="22"/>
              </w:rPr>
              <w:t>Πτυχίου</w:t>
            </w:r>
            <w:proofErr w:type="spellEnd"/>
          </w:p>
        </w:tc>
        <w:tc>
          <w:tcPr>
            <w:tcW w:w="1986" w:type="dxa"/>
            <w:tcBorders>
              <w:top w:val="nil"/>
              <w:left w:val="nil"/>
              <w:bottom w:val="single" w:sz="8" w:space="0" w:color="auto"/>
              <w:right w:val="single" w:sz="8" w:space="0" w:color="auto"/>
            </w:tcBorders>
            <w:vAlign w:val="center"/>
          </w:tcPr>
          <w:p w14:paraId="56A5D073" w14:textId="77777777" w:rsidR="2E36A2E2" w:rsidRPr="00D07716" w:rsidRDefault="2E36A2E2" w:rsidP="00667B3D">
            <w:pPr>
              <w:spacing w:line="252" w:lineRule="auto"/>
              <w:jc w:val="center"/>
              <w:rPr>
                <w:rFonts w:ascii="Tahoma" w:eastAsia="Tahoma" w:hAnsi="Tahoma" w:cs="Tahoma"/>
                <w:b/>
                <w:bCs/>
                <w:szCs w:val="22"/>
              </w:rPr>
            </w:pPr>
            <w:proofErr w:type="spellStart"/>
            <w:r w:rsidRPr="00D07716">
              <w:rPr>
                <w:rFonts w:ascii="Tahoma" w:eastAsia="Tahoma" w:hAnsi="Tahoma" w:cs="Tahoma"/>
                <w:b/>
                <w:bCs/>
                <w:szCs w:val="22"/>
              </w:rPr>
              <w:t>Ειδικότητ</w:t>
            </w:r>
            <w:proofErr w:type="spellEnd"/>
            <w:r w:rsidRPr="00D07716">
              <w:rPr>
                <w:rFonts w:ascii="Tahoma" w:eastAsia="Tahoma" w:hAnsi="Tahoma" w:cs="Tahoma"/>
                <w:b/>
                <w:bCs/>
                <w:szCs w:val="22"/>
              </w:rPr>
              <w:t>α</w:t>
            </w:r>
          </w:p>
        </w:tc>
        <w:tc>
          <w:tcPr>
            <w:tcW w:w="1972" w:type="dxa"/>
            <w:tcBorders>
              <w:top w:val="nil"/>
              <w:left w:val="single" w:sz="8" w:space="0" w:color="auto"/>
              <w:bottom w:val="single" w:sz="8" w:space="0" w:color="auto"/>
              <w:right w:val="single" w:sz="8" w:space="0" w:color="auto"/>
            </w:tcBorders>
            <w:vAlign w:val="center"/>
          </w:tcPr>
          <w:p w14:paraId="323AA94A" w14:textId="77777777" w:rsidR="2E36A2E2" w:rsidRPr="00D07716" w:rsidRDefault="2E36A2E2" w:rsidP="00667B3D">
            <w:pPr>
              <w:spacing w:line="252" w:lineRule="auto"/>
              <w:jc w:val="center"/>
              <w:rPr>
                <w:rFonts w:ascii="Tahoma" w:eastAsia="Tahoma" w:hAnsi="Tahoma" w:cs="Tahoma"/>
                <w:b/>
                <w:bCs/>
                <w:szCs w:val="22"/>
              </w:rPr>
            </w:pPr>
            <w:proofErr w:type="spellStart"/>
            <w:r w:rsidRPr="00D07716">
              <w:rPr>
                <w:rFonts w:ascii="Tahoma" w:eastAsia="Tahoma" w:hAnsi="Tahoma" w:cs="Tahoma"/>
                <w:b/>
                <w:bCs/>
                <w:szCs w:val="22"/>
              </w:rPr>
              <w:t>Ημερομηνί</w:t>
            </w:r>
            <w:proofErr w:type="spellEnd"/>
            <w:r w:rsidRPr="00D07716">
              <w:rPr>
                <w:rFonts w:ascii="Tahoma" w:eastAsia="Tahoma" w:hAnsi="Tahoma" w:cs="Tahoma"/>
                <w:b/>
                <w:bCs/>
                <w:szCs w:val="22"/>
              </w:rPr>
              <w:t>α Απ</w:t>
            </w:r>
            <w:proofErr w:type="spellStart"/>
            <w:r w:rsidRPr="00D07716">
              <w:rPr>
                <w:rFonts w:ascii="Tahoma" w:eastAsia="Tahoma" w:hAnsi="Tahoma" w:cs="Tahoma"/>
                <w:b/>
                <w:bCs/>
                <w:szCs w:val="22"/>
              </w:rPr>
              <w:t>όκτησης</w:t>
            </w:r>
            <w:proofErr w:type="spellEnd"/>
            <w:r w:rsidRPr="00D07716">
              <w:rPr>
                <w:rFonts w:ascii="Tahoma" w:eastAsia="Tahoma" w:hAnsi="Tahoma" w:cs="Tahoma"/>
                <w:b/>
                <w:bCs/>
                <w:szCs w:val="22"/>
              </w:rPr>
              <w:t xml:space="preserve"> </w:t>
            </w:r>
            <w:proofErr w:type="spellStart"/>
            <w:r w:rsidRPr="00D07716">
              <w:rPr>
                <w:rFonts w:ascii="Tahoma" w:eastAsia="Tahoma" w:hAnsi="Tahoma" w:cs="Tahoma"/>
                <w:b/>
                <w:bCs/>
                <w:szCs w:val="22"/>
              </w:rPr>
              <w:t>Πτυχίου</w:t>
            </w:r>
            <w:proofErr w:type="spellEnd"/>
          </w:p>
        </w:tc>
      </w:tr>
      <w:tr w:rsidR="00D07716" w:rsidRPr="00D07716" w14:paraId="0CDB9EC1" w14:textId="77777777" w:rsidTr="2E36A2E2">
        <w:tc>
          <w:tcPr>
            <w:tcW w:w="1673" w:type="dxa"/>
            <w:tcBorders>
              <w:top w:val="single" w:sz="8" w:space="0" w:color="auto"/>
              <w:left w:val="single" w:sz="8" w:space="0" w:color="auto"/>
              <w:bottom w:val="single" w:sz="8" w:space="0" w:color="auto"/>
              <w:right w:val="single" w:sz="8" w:space="0" w:color="auto"/>
            </w:tcBorders>
          </w:tcPr>
          <w:p w14:paraId="54828092" w14:textId="77777777" w:rsidR="2E36A2E2" w:rsidRPr="00D07716" w:rsidRDefault="2E36A2E2" w:rsidP="00667B3D">
            <w:pPr>
              <w:spacing w:line="252" w:lineRule="auto"/>
              <w:rPr>
                <w:rFonts w:ascii="Tahoma" w:eastAsia="Tahoma" w:hAnsi="Tahoma" w:cs="Tahoma"/>
                <w:szCs w:val="22"/>
              </w:rPr>
            </w:pPr>
            <w:r w:rsidRPr="00D07716">
              <w:rPr>
                <w:rFonts w:ascii="Tahoma" w:eastAsia="Tahoma" w:hAnsi="Tahoma" w:cs="Tahoma"/>
                <w:szCs w:val="22"/>
              </w:rPr>
              <w:t xml:space="preserve"> </w:t>
            </w:r>
          </w:p>
          <w:p w14:paraId="2D8B41A0" w14:textId="77777777" w:rsidR="2E36A2E2" w:rsidRPr="00D07716" w:rsidRDefault="2E36A2E2" w:rsidP="00667B3D">
            <w:pPr>
              <w:spacing w:line="252" w:lineRule="auto"/>
              <w:rPr>
                <w:rFonts w:ascii="Tahoma" w:eastAsia="Tahoma" w:hAnsi="Tahoma" w:cs="Tahoma"/>
                <w:szCs w:val="22"/>
              </w:rPr>
            </w:pPr>
            <w:r w:rsidRPr="00D07716">
              <w:rPr>
                <w:rFonts w:ascii="Tahoma" w:eastAsia="Tahoma" w:hAnsi="Tahoma" w:cs="Tahoma"/>
                <w:szCs w:val="22"/>
              </w:rPr>
              <w:t xml:space="preserve"> </w:t>
            </w:r>
          </w:p>
        </w:tc>
        <w:tc>
          <w:tcPr>
            <w:tcW w:w="3999" w:type="dxa"/>
            <w:gridSpan w:val="2"/>
            <w:tcBorders>
              <w:top w:val="single" w:sz="8" w:space="0" w:color="auto"/>
              <w:left w:val="single" w:sz="8" w:space="0" w:color="auto"/>
              <w:bottom w:val="single" w:sz="8" w:space="0" w:color="auto"/>
              <w:right w:val="single" w:sz="8" w:space="0" w:color="auto"/>
            </w:tcBorders>
          </w:tcPr>
          <w:p w14:paraId="52614FC5" w14:textId="77777777" w:rsidR="2E36A2E2" w:rsidRPr="00D07716" w:rsidRDefault="2E36A2E2" w:rsidP="00667B3D">
            <w:pPr>
              <w:spacing w:line="252" w:lineRule="auto"/>
              <w:rPr>
                <w:rFonts w:ascii="Tahoma" w:eastAsia="Tahoma" w:hAnsi="Tahoma" w:cs="Tahoma"/>
                <w:szCs w:val="22"/>
              </w:rPr>
            </w:pPr>
            <w:r w:rsidRPr="00D07716">
              <w:rPr>
                <w:rFonts w:ascii="Tahoma" w:eastAsia="Tahoma" w:hAnsi="Tahoma" w:cs="Tahoma"/>
                <w:szCs w:val="22"/>
              </w:rPr>
              <w:t xml:space="preserve"> </w:t>
            </w:r>
          </w:p>
        </w:tc>
        <w:tc>
          <w:tcPr>
            <w:tcW w:w="1986" w:type="dxa"/>
            <w:tcBorders>
              <w:top w:val="single" w:sz="8" w:space="0" w:color="auto"/>
              <w:left w:val="nil"/>
              <w:bottom w:val="single" w:sz="8" w:space="0" w:color="auto"/>
              <w:right w:val="single" w:sz="8" w:space="0" w:color="auto"/>
            </w:tcBorders>
          </w:tcPr>
          <w:p w14:paraId="7A3E1EB1" w14:textId="77777777" w:rsidR="2E36A2E2" w:rsidRPr="00D07716" w:rsidRDefault="2E36A2E2" w:rsidP="00667B3D">
            <w:pPr>
              <w:spacing w:line="252" w:lineRule="auto"/>
              <w:rPr>
                <w:rFonts w:ascii="Tahoma" w:eastAsia="Tahoma" w:hAnsi="Tahoma" w:cs="Tahoma"/>
                <w:szCs w:val="22"/>
              </w:rPr>
            </w:pPr>
            <w:r w:rsidRPr="00D07716">
              <w:rPr>
                <w:rFonts w:ascii="Tahoma" w:eastAsia="Tahoma" w:hAnsi="Tahoma" w:cs="Tahoma"/>
                <w:szCs w:val="22"/>
              </w:rPr>
              <w:t xml:space="preserve"> </w:t>
            </w:r>
          </w:p>
        </w:tc>
        <w:tc>
          <w:tcPr>
            <w:tcW w:w="1972" w:type="dxa"/>
            <w:tcBorders>
              <w:top w:val="single" w:sz="8" w:space="0" w:color="auto"/>
              <w:left w:val="single" w:sz="8" w:space="0" w:color="auto"/>
              <w:bottom w:val="single" w:sz="8" w:space="0" w:color="auto"/>
              <w:right w:val="single" w:sz="8" w:space="0" w:color="auto"/>
            </w:tcBorders>
          </w:tcPr>
          <w:p w14:paraId="3C2C5C3F" w14:textId="77777777" w:rsidR="2E36A2E2" w:rsidRPr="00D07716" w:rsidRDefault="2E36A2E2" w:rsidP="00667B3D">
            <w:pPr>
              <w:spacing w:line="252" w:lineRule="auto"/>
              <w:rPr>
                <w:rFonts w:ascii="Tahoma" w:eastAsia="Tahoma" w:hAnsi="Tahoma" w:cs="Tahoma"/>
                <w:szCs w:val="22"/>
              </w:rPr>
            </w:pPr>
            <w:r w:rsidRPr="00D07716">
              <w:rPr>
                <w:rFonts w:ascii="Tahoma" w:eastAsia="Tahoma" w:hAnsi="Tahoma" w:cs="Tahoma"/>
                <w:szCs w:val="22"/>
              </w:rPr>
              <w:t xml:space="preserve"> </w:t>
            </w:r>
          </w:p>
        </w:tc>
      </w:tr>
      <w:tr w:rsidR="00D07716" w:rsidRPr="00D07716" w14:paraId="3E73AEDB" w14:textId="77777777" w:rsidTr="2E36A2E2">
        <w:tc>
          <w:tcPr>
            <w:tcW w:w="1673" w:type="dxa"/>
            <w:tcBorders>
              <w:top w:val="single" w:sz="8" w:space="0" w:color="auto"/>
              <w:left w:val="single" w:sz="8" w:space="0" w:color="auto"/>
              <w:bottom w:val="nil"/>
              <w:right w:val="single" w:sz="8" w:space="0" w:color="auto"/>
            </w:tcBorders>
          </w:tcPr>
          <w:p w14:paraId="6065F8A0" w14:textId="77777777" w:rsidR="2E36A2E2" w:rsidRPr="00D07716" w:rsidRDefault="2E36A2E2" w:rsidP="00667B3D">
            <w:pPr>
              <w:spacing w:line="252" w:lineRule="auto"/>
              <w:rPr>
                <w:rFonts w:ascii="Tahoma" w:eastAsia="Tahoma" w:hAnsi="Tahoma" w:cs="Tahoma"/>
                <w:szCs w:val="22"/>
              </w:rPr>
            </w:pPr>
            <w:r w:rsidRPr="00D07716">
              <w:rPr>
                <w:rFonts w:ascii="Tahoma" w:eastAsia="Tahoma" w:hAnsi="Tahoma" w:cs="Tahoma"/>
                <w:szCs w:val="22"/>
              </w:rPr>
              <w:t xml:space="preserve"> </w:t>
            </w:r>
          </w:p>
          <w:p w14:paraId="42FFF9E7" w14:textId="77777777" w:rsidR="2E36A2E2" w:rsidRPr="00D07716" w:rsidRDefault="2E36A2E2" w:rsidP="00667B3D">
            <w:pPr>
              <w:spacing w:line="252" w:lineRule="auto"/>
              <w:rPr>
                <w:rFonts w:ascii="Tahoma" w:eastAsia="Tahoma" w:hAnsi="Tahoma" w:cs="Tahoma"/>
                <w:szCs w:val="22"/>
              </w:rPr>
            </w:pPr>
            <w:r w:rsidRPr="00D07716">
              <w:rPr>
                <w:rFonts w:ascii="Tahoma" w:eastAsia="Tahoma" w:hAnsi="Tahoma" w:cs="Tahoma"/>
                <w:szCs w:val="22"/>
              </w:rPr>
              <w:t xml:space="preserve"> </w:t>
            </w:r>
          </w:p>
        </w:tc>
        <w:tc>
          <w:tcPr>
            <w:tcW w:w="3999" w:type="dxa"/>
            <w:gridSpan w:val="2"/>
            <w:tcBorders>
              <w:top w:val="single" w:sz="8" w:space="0" w:color="auto"/>
              <w:left w:val="single" w:sz="8" w:space="0" w:color="auto"/>
              <w:bottom w:val="nil"/>
              <w:right w:val="single" w:sz="8" w:space="0" w:color="auto"/>
            </w:tcBorders>
          </w:tcPr>
          <w:p w14:paraId="7122DC58" w14:textId="77777777" w:rsidR="2E36A2E2" w:rsidRPr="00D07716" w:rsidRDefault="2E36A2E2" w:rsidP="00667B3D">
            <w:pPr>
              <w:spacing w:line="252" w:lineRule="auto"/>
              <w:rPr>
                <w:rFonts w:ascii="Tahoma" w:eastAsia="Tahoma" w:hAnsi="Tahoma" w:cs="Tahoma"/>
                <w:szCs w:val="22"/>
              </w:rPr>
            </w:pPr>
            <w:r w:rsidRPr="00D07716">
              <w:rPr>
                <w:rFonts w:ascii="Tahoma" w:eastAsia="Tahoma" w:hAnsi="Tahoma" w:cs="Tahoma"/>
                <w:szCs w:val="22"/>
              </w:rPr>
              <w:t xml:space="preserve"> </w:t>
            </w:r>
          </w:p>
        </w:tc>
        <w:tc>
          <w:tcPr>
            <w:tcW w:w="1986" w:type="dxa"/>
            <w:tcBorders>
              <w:top w:val="single" w:sz="8" w:space="0" w:color="auto"/>
              <w:left w:val="nil"/>
              <w:bottom w:val="nil"/>
              <w:right w:val="single" w:sz="8" w:space="0" w:color="auto"/>
            </w:tcBorders>
          </w:tcPr>
          <w:p w14:paraId="616C1C78" w14:textId="77777777" w:rsidR="2E36A2E2" w:rsidRPr="00D07716" w:rsidRDefault="2E36A2E2" w:rsidP="00667B3D">
            <w:pPr>
              <w:spacing w:line="252" w:lineRule="auto"/>
              <w:rPr>
                <w:rFonts w:ascii="Tahoma" w:eastAsia="Tahoma" w:hAnsi="Tahoma" w:cs="Tahoma"/>
                <w:szCs w:val="22"/>
              </w:rPr>
            </w:pPr>
            <w:r w:rsidRPr="00D07716">
              <w:rPr>
                <w:rFonts w:ascii="Tahoma" w:eastAsia="Tahoma" w:hAnsi="Tahoma" w:cs="Tahoma"/>
                <w:szCs w:val="22"/>
              </w:rPr>
              <w:t xml:space="preserve"> </w:t>
            </w:r>
          </w:p>
        </w:tc>
        <w:tc>
          <w:tcPr>
            <w:tcW w:w="1972" w:type="dxa"/>
            <w:tcBorders>
              <w:top w:val="single" w:sz="8" w:space="0" w:color="auto"/>
              <w:left w:val="single" w:sz="8" w:space="0" w:color="auto"/>
              <w:bottom w:val="nil"/>
              <w:right w:val="single" w:sz="8" w:space="0" w:color="auto"/>
            </w:tcBorders>
          </w:tcPr>
          <w:p w14:paraId="0B8D1538" w14:textId="77777777" w:rsidR="2E36A2E2" w:rsidRPr="00D07716" w:rsidRDefault="2E36A2E2" w:rsidP="00667B3D">
            <w:pPr>
              <w:spacing w:line="252" w:lineRule="auto"/>
              <w:rPr>
                <w:rFonts w:ascii="Tahoma" w:eastAsia="Tahoma" w:hAnsi="Tahoma" w:cs="Tahoma"/>
                <w:szCs w:val="22"/>
              </w:rPr>
            </w:pPr>
            <w:r w:rsidRPr="00D07716">
              <w:rPr>
                <w:rFonts w:ascii="Tahoma" w:eastAsia="Tahoma" w:hAnsi="Tahoma" w:cs="Tahoma"/>
                <w:szCs w:val="22"/>
              </w:rPr>
              <w:t xml:space="preserve"> </w:t>
            </w:r>
          </w:p>
        </w:tc>
      </w:tr>
      <w:tr w:rsidR="00D07716" w:rsidRPr="00D07716" w14:paraId="3A123874" w14:textId="77777777" w:rsidTr="2E36A2E2">
        <w:tc>
          <w:tcPr>
            <w:tcW w:w="1673" w:type="dxa"/>
            <w:tcBorders>
              <w:top w:val="single" w:sz="8" w:space="0" w:color="auto"/>
              <w:left w:val="single" w:sz="8" w:space="0" w:color="auto"/>
              <w:bottom w:val="single" w:sz="8" w:space="0" w:color="auto"/>
              <w:right w:val="single" w:sz="8" w:space="0" w:color="auto"/>
            </w:tcBorders>
          </w:tcPr>
          <w:p w14:paraId="7707D329" w14:textId="77777777" w:rsidR="2E36A2E2" w:rsidRPr="00D07716" w:rsidRDefault="2E36A2E2" w:rsidP="00667B3D">
            <w:pPr>
              <w:spacing w:line="252" w:lineRule="auto"/>
              <w:rPr>
                <w:rFonts w:ascii="Tahoma" w:eastAsia="Tahoma" w:hAnsi="Tahoma" w:cs="Tahoma"/>
                <w:szCs w:val="22"/>
              </w:rPr>
            </w:pPr>
            <w:r w:rsidRPr="00D07716">
              <w:rPr>
                <w:rFonts w:ascii="Tahoma" w:eastAsia="Tahoma" w:hAnsi="Tahoma" w:cs="Tahoma"/>
                <w:szCs w:val="22"/>
              </w:rPr>
              <w:t xml:space="preserve"> </w:t>
            </w:r>
          </w:p>
          <w:p w14:paraId="023CB04D" w14:textId="77777777" w:rsidR="2E36A2E2" w:rsidRPr="00D07716" w:rsidRDefault="2E36A2E2" w:rsidP="00667B3D">
            <w:pPr>
              <w:spacing w:line="252" w:lineRule="auto"/>
              <w:rPr>
                <w:rFonts w:ascii="Tahoma" w:eastAsia="Tahoma" w:hAnsi="Tahoma" w:cs="Tahoma"/>
                <w:szCs w:val="22"/>
              </w:rPr>
            </w:pPr>
            <w:r w:rsidRPr="00D07716">
              <w:rPr>
                <w:rFonts w:ascii="Tahoma" w:eastAsia="Tahoma" w:hAnsi="Tahoma" w:cs="Tahoma"/>
                <w:szCs w:val="22"/>
              </w:rPr>
              <w:t xml:space="preserve"> </w:t>
            </w:r>
          </w:p>
        </w:tc>
        <w:tc>
          <w:tcPr>
            <w:tcW w:w="3999" w:type="dxa"/>
            <w:gridSpan w:val="2"/>
            <w:tcBorders>
              <w:top w:val="single" w:sz="8" w:space="0" w:color="auto"/>
              <w:left w:val="single" w:sz="8" w:space="0" w:color="auto"/>
              <w:bottom w:val="single" w:sz="8" w:space="0" w:color="auto"/>
              <w:right w:val="single" w:sz="8" w:space="0" w:color="auto"/>
            </w:tcBorders>
          </w:tcPr>
          <w:p w14:paraId="6D443CBB" w14:textId="77777777" w:rsidR="2E36A2E2" w:rsidRPr="00D07716" w:rsidRDefault="2E36A2E2" w:rsidP="00667B3D">
            <w:pPr>
              <w:spacing w:line="252" w:lineRule="auto"/>
              <w:rPr>
                <w:rFonts w:ascii="Tahoma" w:eastAsia="Tahoma" w:hAnsi="Tahoma" w:cs="Tahoma"/>
                <w:szCs w:val="22"/>
              </w:rPr>
            </w:pPr>
            <w:r w:rsidRPr="00D07716">
              <w:rPr>
                <w:rFonts w:ascii="Tahoma" w:eastAsia="Tahoma" w:hAnsi="Tahoma" w:cs="Tahoma"/>
                <w:szCs w:val="22"/>
              </w:rPr>
              <w:t xml:space="preserve"> </w:t>
            </w:r>
          </w:p>
        </w:tc>
        <w:tc>
          <w:tcPr>
            <w:tcW w:w="1986" w:type="dxa"/>
            <w:tcBorders>
              <w:top w:val="single" w:sz="8" w:space="0" w:color="auto"/>
              <w:left w:val="nil"/>
              <w:bottom w:val="single" w:sz="8" w:space="0" w:color="auto"/>
              <w:right w:val="single" w:sz="8" w:space="0" w:color="auto"/>
            </w:tcBorders>
          </w:tcPr>
          <w:p w14:paraId="6DDACC11" w14:textId="77777777" w:rsidR="2E36A2E2" w:rsidRPr="00D07716" w:rsidRDefault="2E36A2E2" w:rsidP="00667B3D">
            <w:pPr>
              <w:spacing w:line="252" w:lineRule="auto"/>
              <w:rPr>
                <w:rFonts w:ascii="Tahoma" w:eastAsia="Tahoma" w:hAnsi="Tahoma" w:cs="Tahoma"/>
                <w:szCs w:val="22"/>
              </w:rPr>
            </w:pPr>
            <w:r w:rsidRPr="00D07716">
              <w:rPr>
                <w:rFonts w:ascii="Tahoma" w:eastAsia="Tahoma" w:hAnsi="Tahoma" w:cs="Tahoma"/>
                <w:szCs w:val="22"/>
              </w:rPr>
              <w:t xml:space="preserve"> </w:t>
            </w:r>
          </w:p>
        </w:tc>
        <w:tc>
          <w:tcPr>
            <w:tcW w:w="1972" w:type="dxa"/>
            <w:tcBorders>
              <w:top w:val="single" w:sz="8" w:space="0" w:color="auto"/>
              <w:left w:val="single" w:sz="8" w:space="0" w:color="auto"/>
              <w:bottom w:val="single" w:sz="8" w:space="0" w:color="auto"/>
              <w:right w:val="single" w:sz="8" w:space="0" w:color="auto"/>
            </w:tcBorders>
          </w:tcPr>
          <w:p w14:paraId="7DD39BF0" w14:textId="77777777" w:rsidR="2E36A2E2" w:rsidRPr="00D07716" w:rsidRDefault="2E36A2E2" w:rsidP="00667B3D">
            <w:pPr>
              <w:spacing w:line="252" w:lineRule="auto"/>
              <w:rPr>
                <w:rFonts w:ascii="Tahoma" w:eastAsia="Tahoma" w:hAnsi="Tahoma" w:cs="Tahoma"/>
                <w:szCs w:val="22"/>
              </w:rPr>
            </w:pPr>
            <w:r w:rsidRPr="00D07716">
              <w:rPr>
                <w:rFonts w:ascii="Tahoma" w:eastAsia="Tahoma" w:hAnsi="Tahoma" w:cs="Tahoma"/>
                <w:szCs w:val="22"/>
              </w:rPr>
              <w:t xml:space="preserve"> </w:t>
            </w:r>
          </w:p>
        </w:tc>
      </w:tr>
      <w:tr w:rsidR="00D07716" w:rsidRPr="009734EE" w14:paraId="7481D7E8" w14:textId="77777777" w:rsidTr="2E36A2E2">
        <w:tc>
          <w:tcPr>
            <w:tcW w:w="5672" w:type="dxa"/>
            <w:gridSpan w:val="3"/>
            <w:tcBorders>
              <w:top w:val="single" w:sz="8" w:space="0" w:color="auto"/>
              <w:left w:val="single" w:sz="8" w:space="0" w:color="auto"/>
              <w:bottom w:val="single" w:sz="8" w:space="0" w:color="auto"/>
              <w:right w:val="single" w:sz="8" w:space="0" w:color="auto"/>
            </w:tcBorders>
            <w:shd w:val="clear" w:color="auto" w:fill="E5E5E5"/>
          </w:tcPr>
          <w:p w14:paraId="680C9421" w14:textId="77777777" w:rsidR="2E36A2E2" w:rsidRPr="00D07716" w:rsidRDefault="2E36A2E2" w:rsidP="00667B3D">
            <w:pPr>
              <w:spacing w:line="252" w:lineRule="auto"/>
              <w:jc w:val="center"/>
              <w:rPr>
                <w:rFonts w:ascii="Tahoma" w:eastAsia="Tahoma" w:hAnsi="Tahoma" w:cs="Tahoma"/>
                <w:b/>
                <w:szCs w:val="22"/>
                <w:lang w:val="el-GR"/>
              </w:rPr>
            </w:pPr>
            <w:r w:rsidRPr="00D07716">
              <w:rPr>
                <w:rFonts w:ascii="Tahoma" w:eastAsia="Tahoma" w:hAnsi="Tahoma" w:cs="Tahoma"/>
                <w:b/>
                <w:szCs w:val="22"/>
                <w:lang w:val="el-GR"/>
              </w:rPr>
              <w:t xml:space="preserve">ΚΑΤΗΓΟΡΙΑ ΣΤΕΛΕΧΟΥΣ </w:t>
            </w:r>
          </w:p>
          <w:p w14:paraId="459B9599" w14:textId="77777777" w:rsidR="2E36A2E2" w:rsidRPr="00D07716" w:rsidRDefault="2E36A2E2" w:rsidP="00667B3D">
            <w:pPr>
              <w:spacing w:line="252" w:lineRule="auto"/>
              <w:jc w:val="center"/>
              <w:rPr>
                <w:rFonts w:ascii="Tahoma" w:eastAsia="Tahoma" w:hAnsi="Tahoma" w:cs="Tahoma"/>
                <w:szCs w:val="22"/>
                <w:lang w:val="el-GR"/>
              </w:rPr>
            </w:pPr>
            <w:r w:rsidRPr="00D07716">
              <w:rPr>
                <w:rFonts w:ascii="Tahoma" w:eastAsia="Tahoma" w:hAnsi="Tahoma" w:cs="Tahoma"/>
                <w:szCs w:val="22"/>
                <w:lang w:val="el-GR"/>
              </w:rPr>
              <w:t>(στο προτεινόμενο, από τον υποψήφιο Οικονομικό Φορέα, σχήμα διοίκησης Έργου)</w:t>
            </w:r>
          </w:p>
        </w:tc>
        <w:tc>
          <w:tcPr>
            <w:tcW w:w="3958" w:type="dxa"/>
            <w:gridSpan w:val="2"/>
            <w:tcBorders>
              <w:top w:val="single" w:sz="8" w:space="0" w:color="auto"/>
              <w:left w:val="nil"/>
              <w:bottom w:val="single" w:sz="8" w:space="0" w:color="auto"/>
              <w:right w:val="single" w:sz="8" w:space="0" w:color="auto"/>
            </w:tcBorders>
          </w:tcPr>
          <w:p w14:paraId="7CC6DFBA" w14:textId="77777777" w:rsidR="2E36A2E2" w:rsidRPr="00D07716" w:rsidRDefault="2E36A2E2" w:rsidP="00667B3D">
            <w:pPr>
              <w:spacing w:line="252" w:lineRule="auto"/>
              <w:rPr>
                <w:rFonts w:ascii="Tahoma" w:eastAsia="Tahoma" w:hAnsi="Tahoma" w:cs="Tahoma"/>
                <w:szCs w:val="22"/>
                <w:lang w:val="el-GR"/>
              </w:rPr>
            </w:pPr>
            <w:r w:rsidRPr="00D07716">
              <w:rPr>
                <w:rFonts w:ascii="Tahoma" w:eastAsia="Tahoma" w:hAnsi="Tahoma" w:cs="Tahoma"/>
                <w:szCs w:val="22"/>
                <w:lang w:val="el-GR"/>
              </w:rPr>
              <w:t xml:space="preserve"> </w:t>
            </w:r>
          </w:p>
        </w:tc>
      </w:tr>
      <w:tr w:rsidR="00D07716" w:rsidRPr="009734EE" w14:paraId="0E4D945F" w14:textId="77777777" w:rsidTr="2E36A2E2">
        <w:tc>
          <w:tcPr>
            <w:tcW w:w="1673" w:type="dxa"/>
            <w:tcBorders>
              <w:top w:val="single" w:sz="8" w:space="0" w:color="auto"/>
              <w:left w:val="nil"/>
              <w:bottom w:val="nil"/>
              <w:right w:val="nil"/>
            </w:tcBorders>
            <w:vAlign w:val="center"/>
          </w:tcPr>
          <w:p w14:paraId="3444CA81" w14:textId="77777777" w:rsidR="2E36A2E2" w:rsidRPr="00D07716" w:rsidRDefault="2E36A2E2">
            <w:pPr>
              <w:rPr>
                <w:rFonts w:ascii="Tahoma" w:hAnsi="Tahoma" w:cs="Tahoma"/>
                <w:lang w:val="el-GR"/>
              </w:rPr>
            </w:pPr>
          </w:p>
        </w:tc>
        <w:tc>
          <w:tcPr>
            <w:tcW w:w="14" w:type="dxa"/>
            <w:tcBorders>
              <w:top w:val="nil"/>
              <w:left w:val="nil"/>
              <w:bottom w:val="nil"/>
              <w:right w:val="nil"/>
            </w:tcBorders>
            <w:vAlign w:val="center"/>
          </w:tcPr>
          <w:p w14:paraId="4E198E01" w14:textId="77777777" w:rsidR="2E36A2E2" w:rsidRPr="00D07716" w:rsidRDefault="2E36A2E2">
            <w:pPr>
              <w:rPr>
                <w:rFonts w:ascii="Tahoma" w:hAnsi="Tahoma" w:cs="Tahoma"/>
                <w:lang w:val="el-GR"/>
              </w:rPr>
            </w:pPr>
          </w:p>
        </w:tc>
        <w:tc>
          <w:tcPr>
            <w:tcW w:w="3985" w:type="dxa"/>
            <w:tcBorders>
              <w:top w:val="nil"/>
              <w:left w:val="nil"/>
              <w:bottom w:val="nil"/>
              <w:right w:val="nil"/>
            </w:tcBorders>
            <w:vAlign w:val="center"/>
          </w:tcPr>
          <w:p w14:paraId="45699FB8" w14:textId="77777777" w:rsidR="2E36A2E2" w:rsidRPr="00D07716" w:rsidRDefault="2E36A2E2">
            <w:pPr>
              <w:rPr>
                <w:rFonts w:ascii="Tahoma" w:hAnsi="Tahoma" w:cs="Tahoma"/>
                <w:lang w:val="el-GR"/>
              </w:rPr>
            </w:pPr>
          </w:p>
        </w:tc>
        <w:tc>
          <w:tcPr>
            <w:tcW w:w="1986" w:type="dxa"/>
            <w:tcBorders>
              <w:top w:val="single" w:sz="8" w:space="0" w:color="auto"/>
              <w:left w:val="nil"/>
              <w:bottom w:val="nil"/>
              <w:right w:val="nil"/>
            </w:tcBorders>
            <w:vAlign w:val="center"/>
          </w:tcPr>
          <w:p w14:paraId="00212A24" w14:textId="77777777" w:rsidR="2E36A2E2" w:rsidRPr="00D07716" w:rsidRDefault="2E36A2E2">
            <w:pPr>
              <w:rPr>
                <w:rFonts w:ascii="Tahoma" w:hAnsi="Tahoma" w:cs="Tahoma"/>
                <w:lang w:val="el-GR"/>
              </w:rPr>
            </w:pPr>
          </w:p>
        </w:tc>
        <w:tc>
          <w:tcPr>
            <w:tcW w:w="1972" w:type="dxa"/>
            <w:tcBorders>
              <w:top w:val="nil"/>
              <w:left w:val="nil"/>
              <w:bottom w:val="nil"/>
              <w:right w:val="nil"/>
            </w:tcBorders>
            <w:vAlign w:val="center"/>
          </w:tcPr>
          <w:p w14:paraId="135A67D2" w14:textId="77777777" w:rsidR="2E36A2E2" w:rsidRPr="00D07716" w:rsidRDefault="2E36A2E2">
            <w:pPr>
              <w:rPr>
                <w:rFonts w:ascii="Tahoma" w:hAnsi="Tahoma" w:cs="Tahoma"/>
                <w:lang w:val="el-GR"/>
              </w:rPr>
            </w:pPr>
          </w:p>
        </w:tc>
      </w:tr>
    </w:tbl>
    <w:p w14:paraId="5141C161" w14:textId="77777777" w:rsidR="3E071EB8" w:rsidRPr="00D07716" w:rsidRDefault="3E071EB8" w:rsidP="00667B3D">
      <w:pPr>
        <w:spacing w:line="252" w:lineRule="auto"/>
        <w:rPr>
          <w:rFonts w:ascii="Tahoma" w:eastAsia="Tahoma" w:hAnsi="Tahoma" w:cs="Tahoma"/>
          <w:szCs w:val="22"/>
          <w:lang w:val="el-GR"/>
        </w:rPr>
      </w:pPr>
      <w:r w:rsidRPr="00D07716">
        <w:rPr>
          <w:rFonts w:ascii="Tahoma" w:eastAsia="Tahoma" w:hAnsi="Tahoma" w:cs="Tahoma"/>
          <w:szCs w:val="22"/>
          <w:lang w:val="el-GR"/>
        </w:rPr>
        <w:t xml:space="preserve"> </w:t>
      </w:r>
    </w:p>
    <w:p w14:paraId="62A49377" w14:textId="77777777" w:rsidR="3E071EB8" w:rsidRPr="00D07716" w:rsidRDefault="3E071EB8" w:rsidP="00667B3D">
      <w:pPr>
        <w:spacing w:line="252" w:lineRule="auto"/>
        <w:rPr>
          <w:rFonts w:ascii="Tahoma" w:hAnsi="Tahoma" w:cs="Tahoma"/>
          <w:lang w:val="el-GR"/>
        </w:rPr>
      </w:pPr>
      <w:r w:rsidRPr="00D07716">
        <w:rPr>
          <w:rFonts w:ascii="Tahoma" w:hAnsi="Tahoma" w:cs="Tahoma"/>
          <w:lang w:val="el-GR"/>
        </w:rPr>
        <w:br/>
      </w:r>
    </w:p>
    <w:p w14:paraId="5EBA177E" w14:textId="77777777" w:rsidR="3E071EB8" w:rsidRPr="00D07716" w:rsidRDefault="3E071EB8" w:rsidP="00667B3D">
      <w:pPr>
        <w:spacing w:line="252" w:lineRule="auto"/>
        <w:rPr>
          <w:rFonts w:ascii="Tahoma" w:eastAsia="Tahoma" w:hAnsi="Tahoma" w:cs="Tahoma"/>
          <w:i/>
          <w:iCs/>
          <w:szCs w:val="22"/>
          <w:lang w:val="el-GR"/>
        </w:rPr>
      </w:pPr>
      <w:r w:rsidRPr="00D07716">
        <w:rPr>
          <w:rFonts w:ascii="Tahoma" w:eastAsia="Tahoma" w:hAnsi="Tahoma" w:cs="Tahoma"/>
          <w:i/>
          <w:iCs/>
          <w:szCs w:val="22"/>
          <w:lang w:val="el-GR"/>
        </w:rPr>
        <w:lastRenderedPageBreak/>
        <w:t xml:space="preserve"> </w:t>
      </w:r>
    </w:p>
    <w:p w14:paraId="24241FC1" w14:textId="77777777" w:rsidR="3E071EB8" w:rsidRPr="00D07716" w:rsidRDefault="3E071EB8" w:rsidP="00667B3D">
      <w:pPr>
        <w:spacing w:line="252" w:lineRule="auto"/>
        <w:rPr>
          <w:rFonts w:ascii="Tahoma" w:eastAsia="Tahoma" w:hAnsi="Tahoma" w:cs="Tahoma"/>
          <w:i/>
          <w:iCs/>
          <w:szCs w:val="22"/>
          <w:lang w:val="el-GR"/>
        </w:rPr>
      </w:pPr>
      <w:r w:rsidRPr="00D07716">
        <w:rPr>
          <w:rFonts w:ascii="Tahoma" w:eastAsia="Tahoma" w:hAnsi="Tahoma" w:cs="Tahoma"/>
          <w:i/>
          <w:iCs/>
          <w:szCs w:val="22"/>
          <w:lang w:val="el-GR"/>
        </w:rPr>
        <w:t xml:space="preserve"> </w:t>
      </w:r>
    </w:p>
    <w:tbl>
      <w:tblPr>
        <w:tblW w:w="0" w:type="auto"/>
        <w:tblLayout w:type="fixed"/>
        <w:tblLook w:val="06A0" w:firstRow="1" w:lastRow="0" w:firstColumn="1" w:lastColumn="0" w:noHBand="1" w:noVBand="1"/>
      </w:tblPr>
      <w:tblGrid>
        <w:gridCol w:w="9630"/>
      </w:tblGrid>
      <w:tr w:rsidR="00D07716" w:rsidRPr="00D07716" w14:paraId="588DADCE" w14:textId="77777777" w:rsidTr="2E36A2E2">
        <w:trPr>
          <w:trHeight w:val="570"/>
        </w:trPr>
        <w:tc>
          <w:tcPr>
            <w:tcW w:w="9630" w:type="dxa"/>
            <w:tcBorders>
              <w:top w:val="single" w:sz="8" w:space="0" w:color="auto"/>
              <w:left w:val="single" w:sz="8" w:space="0" w:color="auto"/>
              <w:bottom w:val="single" w:sz="8" w:space="0" w:color="auto"/>
              <w:right w:val="single" w:sz="8" w:space="0" w:color="auto"/>
            </w:tcBorders>
            <w:shd w:val="clear" w:color="auto" w:fill="E5E5E5"/>
            <w:vAlign w:val="center"/>
          </w:tcPr>
          <w:p w14:paraId="18E306EF" w14:textId="77777777" w:rsidR="2E36A2E2" w:rsidRPr="00D07716" w:rsidRDefault="2E36A2E2" w:rsidP="00667B3D">
            <w:pPr>
              <w:spacing w:line="252" w:lineRule="auto"/>
              <w:jc w:val="center"/>
              <w:rPr>
                <w:rFonts w:ascii="Tahoma" w:eastAsia="Tahoma" w:hAnsi="Tahoma" w:cs="Tahoma"/>
                <w:b/>
                <w:bCs/>
                <w:szCs w:val="22"/>
              </w:rPr>
            </w:pPr>
            <w:r w:rsidRPr="00D07716">
              <w:rPr>
                <w:rFonts w:ascii="Tahoma" w:eastAsia="Tahoma" w:hAnsi="Tahoma" w:cs="Tahoma"/>
                <w:b/>
                <w:bCs/>
                <w:szCs w:val="22"/>
              </w:rPr>
              <w:t>ΕΠΑΓΓΕΛΜΑΤΙΚΗ ΕΜΠΕΙΡΙΑ</w:t>
            </w:r>
          </w:p>
        </w:tc>
      </w:tr>
    </w:tbl>
    <w:p w14:paraId="4E518D67" w14:textId="77777777" w:rsidR="3E071EB8" w:rsidRPr="00D07716" w:rsidRDefault="3E071EB8" w:rsidP="00667B3D">
      <w:pPr>
        <w:spacing w:line="252" w:lineRule="auto"/>
        <w:rPr>
          <w:rFonts w:ascii="Tahoma" w:eastAsia="Tahoma" w:hAnsi="Tahoma" w:cs="Tahoma"/>
          <w:szCs w:val="22"/>
        </w:rPr>
      </w:pPr>
      <w:r w:rsidRPr="00D07716">
        <w:rPr>
          <w:rFonts w:ascii="Tahoma" w:eastAsia="Tahoma" w:hAnsi="Tahoma" w:cs="Tahoma"/>
          <w:szCs w:val="22"/>
        </w:rPr>
        <w:t xml:space="preserve"> </w:t>
      </w:r>
    </w:p>
    <w:tbl>
      <w:tblPr>
        <w:tblW w:w="9629" w:type="dxa"/>
        <w:tblLayout w:type="fixed"/>
        <w:tblLook w:val="06A0" w:firstRow="1" w:lastRow="0" w:firstColumn="1" w:lastColumn="0" w:noHBand="1" w:noVBand="1"/>
      </w:tblPr>
      <w:tblGrid>
        <w:gridCol w:w="2420"/>
        <w:gridCol w:w="1519"/>
        <w:gridCol w:w="3161"/>
        <w:gridCol w:w="1440"/>
        <w:gridCol w:w="1089"/>
      </w:tblGrid>
      <w:tr w:rsidR="00D07716" w:rsidRPr="00D07716" w14:paraId="17ABF880" w14:textId="77777777" w:rsidTr="00371D42">
        <w:tc>
          <w:tcPr>
            <w:tcW w:w="2420" w:type="dxa"/>
            <w:vMerge w:val="restart"/>
            <w:tcBorders>
              <w:top w:val="single" w:sz="8" w:space="0" w:color="auto"/>
              <w:left w:val="single" w:sz="8" w:space="0" w:color="auto"/>
              <w:bottom w:val="single" w:sz="8" w:space="0" w:color="auto"/>
              <w:right w:val="single" w:sz="8" w:space="0" w:color="auto"/>
            </w:tcBorders>
            <w:shd w:val="clear" w:color="auto" w:fill="E6E6E6"/>
            <w:vAlign w:val="center"/>
          </w:tcPr>
          <w:p w14:paraId="29AA92E5" w14:textId="77777777" w:rsidR="2E36A2E2" w:rsidRPr="00D07716" w:rsidRDefault="2E36A2E2" w:rsidP="00667B3D">
            <w:pPr>
              <w:spacing w:line="252" w:lineRule="auto"/>
              <w:jc w:val="center"/>
              <w:rPr>
                <w:rFonts w:ascii="Tahoma" w:eastAsia="Tahoma" w:hAnsi="Tahoma" w:cs="Tahoma"/>
                <w:b/>
                <w:bCs/>
                <w:szCs w:val="22"/>
              </w:rPr>
            </w:pPr>
            <w:proofErr w:type="spellStart"/>
            <w:r w:rsidRPr="00D07716">
              <w:rPr>
                <w:rFonts w:ascii="Tahoma" w:eastAsia="Tahoma" w:hAnsi="Tahoma" w:cs="Tahoma"/>
                <w:b/>
                <w:bCs/>
                <w:szCs w:val="22"/>
              </w:rPr>
              <w:t>Έργο</w:t>
            </w:r>
            <w:proofErr w:type="spellEnd"/>
          </w:p>
        </w:tc>
        <w:tc>
          <w:tcPr>
            <w:tcW w:w="1519" w:type="dxa"/>
            <w:vMerge w:val="restart"/>
            <w:tcBorders>
              <w:top w:val="single" w:sz="8" w:space="0" w:color="auto"/>
              <w:left w:val="single" w:sz="8" w:space="0" w:color="auto"/>
              <w:bottom w:val="single" w:sz="8" w:space="0" w:color="auto"/>
              <w:right w:val="single" w:sz="8" w:space="0" w:color="auto"/>
            </w:tcBorders>
            <w:shd w:val="clear" w:color="auto" w:fill="E6E6E6"/>
            <w:vAlign w:val="center"/>
          </w:tcPr>
          <w:p w14:paraId="0FD212F1" w14:textId="77777777" w:rsidR="2E36A2E2" w:rsidRPr="00D07716" w:rsidRDefault="2E36A2E2" w:rsidP="00667B3D">
            <w:pPr>
              <w:spacing w:line="252" w:lineRule="auto"/>
              <w:jc w:val="center"/>
              <w:rPr>
                <w:rFonts w:ascii="Tahoma" w:eastAsia="Tahoma" w:hAnsi="Tahoma" w:cs="Tahoma"/>
                <w:b/>
                <w:bCs/>
                <w:szCs w:val="22"/>
              </w:rPr>
            </w:pPr>
            <w:proofErr w:type="spellStart"/>
            <w:r w:rsidRPr="00D07716">
              <w:rPr>
                <w:rFonts w:ascii="Tahoma" w:eastAsia="Tahoma" w:hAnsi="Tahoma" w:cs="Tahoma"/>
                <w:b/>
                <w:bCs/>
                <w:szCs w:val="22"/>
              </w:rPr>
              <w:t>Εργοδότης</w:t>
            </w:r>
            <w:proofErr w:type="spellEnd"/>
          </w:p>
        </w:tc>
        <w:tc>
          <w:tcPr>
            <w:tcW w:w="3161" w:type="dxa"/>
            <w:vMerge w:val="restart"/>
            <w:tcBorders>
              <w:top w:val="single" w:sz="8" w:space="0" w:color="auto"/>
              <w:left w:val="single" w:sz="8" w:space="0" w:color="auto"/>
              <w:bottom w:val="single" w:sz="8" w:space="0" w:color="auto"/>
              <w:right w:val="single" w:sz="8" w:space="0" w:color="auto"/>
            </w:tcBorders>
            <w:shd w:val="clear" w:color="auto" w:fill="E6E6E6"/>
            <w:vAlign w:val="center"/>
          </w:tcPr>
          <w:p w14:paraId="092D606D" w14:textId="26576113" w:rsidR="2E36A2E2" w:rsidRPr="00D07716" w:rsidRDefault="2E36A2E2" w:rsidP="00667B3D">
            <w:pPr>
              <w:spacing w:line="252" w:lineRule="auto"/>
              <w:jc w:val="center"/>
              <w:rPr>
                <w:rFonts w:ascii="Tahoma" w:eastAsia="Tahoma" w:hAnsi="Tahoma" w:cs="Tahoma"/>
                <w:b/>
                <w:szCs w:val="22"/>
                <w:lang w:val="el-GR"/>
              </w:rPr>
            </w:pPr>
            <w:r w:rsidRPr="00D07716">
              <w:rPr>
                <w:rFonts w:ascii="Tahoma" w:eastAsia="Tahoma" w:hAnsi="Tahoma" w:cs="Tahoma"/>
                <w:b/>
                <w:szCs w:val="22"/>
                <w:lang w:val="el-GR"/>
              </w:rPr>
              <w:t xml:space="preserve">Θέση και Καθήκοντα στο Έργο </w:t>
            </w:r>
          </w:p>
        </w:tc>
        <w:tc>
          <w:tcPr>
            <w:tcW w:w="2529" w:type="dxa"/>
            <w:gridSpan w:val="2"/>
            <w:tcBorders>
              <w:top w:val="single" w:sz="8" w:space="0" w:color="auto"/>
              <w:left w:val="single" w:sz="8" w:space="0" w:color="auto"/>
              <w:bottom w:val="single" w:sz="8" w:space="0" w:color="auto"/>
              <w:right w:val="single" w:sz="8" w:space="0" w:color="auto"/>
            </w:tcBorders>
            <w:shd w:val="clear" w:color="auto" w:fill="E6E6E6"/>
            <w:vAlign w:val="center"/>
          </w:tcPr>
          <w:p w14:paraId="2CD8E3E8" w14:textId="77777777" w:rsidR="2E36A2E2" w:rsidRPr="00D07716" w:rsidRDefault="2E36A2E2" w:rsidP="00667B3D">
            <w:pPr>
              <w:spacing w:line="252" w:lineRule="auto"/>
              <w:jc w:val="center"/>
              <w:rPr>
                <w:rFonts w:ascii="Tahoma" w:eastAsia="Tahoma" w:hAnsi="Tahoma" w:cs="Tahoma"/>
                <w:b/>
                <w:bCs/>
                <w:szCs w:val="22"/>
              </w:rPr>
            </w:pPr>
            <w:r w:rsidRPr="00D07716">
              <w:rPr>
                <w:rFonts w:ascii="Tahoma" w:eastAsia="Tahoma" w:hAnsi="Tahoma" w:cs="Tahoma"/>
                <w:b/>
                <w:bCs/>
                <w:szCs w:val="22"/>
              </w:rPr>
              <w:t>Απα</w:t>
            </w:r>
            <w:proofErr w:type="spellStart"/>
            <w:r w:rsidRPr="00D07716">
              <w:rPr>
                <w:rFonts w:ascii="Tahoma" w:eastAsia="Tahoma" w:hAnsi="Tahoma" w:cs="Tahoma"/>
                <w:b/>
                <w:bCs/>
                <w:szCs w:val="22"/>
              </w:rPr>
              <w:t>σχόληση</w:t>
            </w:r>
            <w:proofErr w:type="spellEnd"/>
            <w:r w:rsidRPr="00D07716">
              <w:rPr>
                <w:rFonts w:ascii="Tahoma" w:eastAsia="Tahoma" w:hAnsi="Tahoma" w:cs="Tahoma"/>
                <w:b/>
                <w:bCs/>
                <w:szCs w:val="22"/>
              </w:rPr>
              <w:t xml:space="preserve"> </w:t>
            </w:r>
            <w:proofErr w:type="spellStart"/>
            <w:r w:rsidRPr="00D07716">
              <w:rPr>
                <w:rFonts w:ascii="Tahoma" w:eastAsia="Tahoma" w:hAnsi="Tahoma" w:cs="Tahoma"/>
                <w:b/>
                <w:bCs/>
                <w:szCs w:val="22"/>
              </w:rPr>
              <w:t>στο</w:t>
            </w:r>
            <w:proofErr w:type="spellEnd"/>
            <w:r w:rsidRPr="00D07716">
              <w:rPr>
                <w:rFonts w:ascii="Tahoma" w:eastAsia="Tahoma" w:hAnsi="Tahoma" w:cs="Tahoma"/>
                <w:b/>
                <w:bCs/>
                <w:szCs w:val="22"/>
              </w:rPr>
              <w:t xml:space="preserve"> </w:t>
            </w:r>
            <w:proofErr w:type="spellStart"/>
            <w:r w:rsidRPr="00D07716">
              <w:rPr>
                <w:rFonts w:ascii="Tahoma" w:eastAsia="Tahoma" w:hAnsi="Tahoma" w:cs="Tahoma"/>
                <w:b/>
                <w:bCs/>
                <w:szCs w:val="22"/>
              </w:rPr>
              <w:t>Έργο</w:t>
            </w:r>
            <w:proofErr w:type="spellEnd"/>
          </w:p>
        </w:tc>
      </w:tr>
      <w:tr w:rsidR="00D07716" w:rsidRPr="00D07716" w14:paraId="6AAE7152" w14:textId="77777777" w:rsidTr="00371D42">
        <w:tc>
          <w:tcPr>
            <w:tcW w:w="2420" w:type="dxa"/>
            <w:vMerge/>
            <w:tcBorders>
              <w:left w:val="single" w:sz="0" w:space="0" w:color="auto"/>
              <w:bottom w:val="single" w:sz="0" w:space="0" w:color="auto"/>
              <w:right w:val="single" w:sz="0" w:space="0" w:color="auto"/>
            </w:tcBorders>
            <w:vAlign w:val="center"/>
          </w:tcPr>
          <w:p w14:paraId="3B690956" w14:textId="77777777" w:rsidR="00CC5280" w:rsidRPr="00D07716" w:rsidRDefault="00CC5280">
            <w:pPr>
              <w:rPr>
                <w:rFonts w:ascii="Tahoma" w:hAnsi="Tahoma" w:cs="Tahoma"/>
              </w:rPr>
            </w:pPr>
          </w:p>
        </w:tc>
        <w:tc>
          <w:tcPr>
            <w:tcW w:w="1519" w:type="dxa"/>
            <w:vMerge/>
            <w:tcBorders>
              <w:left w:val="single" w:sz="0" w:space="0" w:color="auto"/>
              <w:bottom w:val="single" w:sz="0" w:space="0" w:color="auto"/>
              <w:right w:val="single" w:sz="0" w:space="0" w:color="auto"/>
            </w:tcBorders>
            <w:vAlign w:val="center"/>
          </w:tcPr>
          <w:p w14:paraId="479802FB" w14:textId="77777777" w:rsidR="00CC5280" w:rsidRPr="00D07716" w:rsidRDefault="00CC5280">
            <w:pPr>
              <w:rPr>
                <w:rFonts w:ascii="Tahoma" w:hAnsi="Tahoma" w:cs="Tahoma"/>
              </w:rPr>
            </w:pPr>
          </w:p>
        </w:tc>
        <w:tc>
          <w:tcPr>
            <w:tcW w:w="3161" w:type="dxa"/>
            <w:vMerge/>
            <w:tcBorders>
              <w:left w:val="single" w:sz="0" w:space="0" w:color="auto"/>
              <w:bottom w:val="single" w:sz="0" w:space="0" w:color="auto"/>
              <w:right w:val="single" w:sz="0" w:space="0" w:color="auto"/>
            </w:tcBorders>
            <w:vAlign w:val="center"/>
          </w:tcPr>
          <w:p w14:paraId="2DB72FC0" w14:textId="77777777" w:rsidR="00CC5280" w:rsidRPr="00D07716" w:rsidRDefault="00CC5280">
            <w:pPr>
              <w:rPr>
                <w:rFonts w:ascii="Tahoma" w:hAnsi="Tahoma" w:cs="Tahoma"/>
              </w:rPr>
            </w:pPr>
          </w:p>
        </w:tc>
        <w:tc>
          <w:tcPr>
            <w:tcW w:w="1440" w:type="dxa"/>
            <w:tcBorders>
              <w:top w:val="single" w:sz="8" w:space="0" w:color="auto"/>
              <w:left w:val="nil"/>
              <w:bottom w:val="single" w:sz="8" w:space="0" w:color="auto"/>
              <w:right w:val="single" w:sz="8" w:space="0" w:color="auto"/>
            </w:tcBorders>
            <w:shd w:val="clear" w:color="auto" w:fill="E6E6E6"/>
            <w:vAlign w:val="center"/>
          </w:tcPr>
          <w:p w14:paraId="67AFA70C" w14:textId="77777777" w:rsidR="2E36A2E2" w:rsidRPr="00D07716" w:rsidRDefault="2E36A2E2" w:rsidP="00667B3D">
            <w:pPr>
              <w:spacing w:line="252" w:lineRule="auto"/>
              <w:jc w:val="center"/>
              <w:rPr>
                <w:rFonts w:ascii="Tahoma" w:eastAsia="Tahoma" w:hAnsi="Tahoma" w:cs="Tahoma"/>
                <w:b/>
                <w:bCs/>
                <w:szCs w:val="22"/>
              </w:rPr>
            </w:pPr>
            <w:proofErr w:type="spellStart"/>
            <w:r w:rsidRPr="00D07716">
              <w:rPr>
                <w:rFonts w:ascii="Tahoma" w:eastAsia="Tahoma" w:hAnsi="Tahoma" w:cs="Tahoma"/>
                <w:b/>
                <w:bCs/>
                <w:szCs w:val="22"/>
              </w:rPr>
              <w:t>Περίοδος</w:t>
            </w:r>
            <w:proofErr w:type="spellEnd"/>
          </w:p>
          <w:p w14:paraId="58A87071" w14:textId="77777777" w:rsidR="2E36A2E2" w:rsidRPr="00D07716" w:rsidRDefault="2E36A2E2" w:rsidP="00667B3D">
            <w:pPr>
              <w:spacing w:line="252" w:lineRule="auto"/>
              <w:jc w:val="center"/>
              <w:rPr>
                <w:rFonts w:ascii="Tahoma" w:eastAsia="Tahoma" w:hAnsi="Tahoma" w:cs="Tahoma"/>
                <w:szCs w:val="22"/>
              </w:rPr>
            </w:pPr>
            <w:r w:rsidRPr="00D07716">
              <w:rPr>
                <w:rFonts w:ascii="Tahoma" w:eastAsia="Tahoma" w:hAnsi="Tahoma" w:cs="Tahoma"/>
                <w:szCs w:val="22"/>
              </w:rPr>
              <w:t xml:space="preserve">(από </w:t>
            </w:r>
            <w:r w:rsidRPr="00D07716">
              <w:rPr>
                <w:rFonts w:ascii="Tahoma" w:eastAsia="Tahoma" w:hAnsi="Tahoma" w:cs="Tahoma"/>
                <w:b/>
                <w:bCs/>
                <w:szCs w:val="22"/>
              </w:rPr>
              <w:t>-</w:t>
            </w:r>
            <w:r w:rsidRPr="00D07716">
              <w:rPr>
                <w:rFonts w:ascii="Tahoma" w:eastAsia="Tahoma" w:hAnsi="Tahoma" w:cs="Tahoma"/>
                <w:szCs w:val="22"/>
              </w:rPr>
              <w:t xml:space="preserve"> </w:t>
            </w:r>
            <w:proofErr w:type="spellStart"/>
            <w:r w:rsidRPr="00D07716">
              <w:rPr>
                <w:rFonts w:ascii="Tahoma" w:eastAsia="Tahoma" w:hAnsi="Tahoma" w:cs="Tahoma"/>
                <w:szCs w:val="22"/>
              </w:rPr>
              <w:t>έως</w:t>
            </w:r>
            <w:proofErr w:type="spellEnd"/>
            <w:r w:rsidRPr="00D07716">
              <w:rPr>
                <w:rFonts w:ascii="Tahoma" w:eastAsia="Tahoma" w:hAnsi="Tahoma" w:cs="Tahoma"/>
                <w:szCs w:val="22"/>
              </w:rPr>
              <w:t>)</w:t>
            </w:r>
          </w:p>
        </w:tc>
        <w:tc>
          <w:tcPr>
            <w:tcW w:w="1089" w:type="dxa"/>
            <w:tcBorders>
              <w:top w:val="nil"/>
              <w:left w:val="single" w:sz="8" w:space="0" w:color="auto"/>
              <w:bottom w:val="single" w:sz="8" w:space="0" w:color="auto"/>
              <w:right w:val="single" w:sz="8" w:space="0" w:color="auto"/>
            </w:tcBorders>
            <w:shd w:val="clear" w:color="auto" w:fill="E6E6E6"/>
            <w:vAlign w:val="center"/>
          </w:tcPr>
          <w:p w14:paraId="50EE8D45" w14:textId="77777777" w:rsidR="2E36A2E2" w:rsidRPr="00D07716" w:rsidRDefault="2E36A2E2" w:rsidP="00667B3D">
            <w:pPr>
              <w:spacing w:line="252" w:lineRule="auto"/>
              <w:jc w:val="center"/>
              <w:rPr>
                <w:rFonts w:ascii="Tahoma" w:eastAsia="Tahoma" w:hAnsi="Tahoma" w:cs="Tahoma"/>
                <w:b/>
                <w:bCs/>
                <w:szCs w:val="22"/>
              </w:rPr>
            </w:pPr>
            <w:r w:rsidRPr="00D07716">
              <w:rPr>
                <w:rFonts w:ascii="Tahoma" w:eastAsia="Tahoma" w:hAnsi="Tahoma" w:cs="Tahoma"/>
                <w:b/>
                <w:bCs/>
                <w:szCs w:val="22"/>
              </w:rPr>
              <w:t>Α/Μ</w:t>
            </w:r>
          </w:p>
        </w:tc>
      </w:tr>
      <w:tr w:rsidR="00D07716" w:rsidRPr="00D07716" w14:paraId="72ED0C4A" w14:textId="77777777" w:rsidTr="00371D42">
        <w:tc>
          <w:tcPr>
            <w:tcW w:w="2420" w:type="dxa"/>
            <w:tcBorders>
              <w:top w:val="nil"/>
              <w:left w:val="single" w:sz="8" w:space="0" w:color="auto"/>
              <w:bottom w:val="single" w:sz="8" w:space="0" w:color="auto"/>
              <w:right w:val="single" w:sz="8" w:space="0" w:color="auto"/>
            </w:tcBorders>
          </w:tcPr>
          <w:p w14:paraId="413E4E26" w14:textId="77777777" w:rsidR="2E36A2E2" w:rsidRPr="00D07716" w:rsidRDefault="2E36A2E2" w:rsidP="00667B3D">
            <w:pPr>
              <w:spacing w:line="252" w:lineRule="auto"/>
              <w:rPr>
                <w:rFonts w:ascii="Tahoma" w:eastAsia="Tahoma" w:hAnsi="Tahoma" w:cs="Tahoma"/>
                <w:szCs w:val="22"/>
              </w:rPr>
            </w:pPr>
            <w:r w:rsidRPr="00D07716">
              <w:rPr>
                <w:rFonts w:ascii="Tahoma" w:eastAsia="Tahoma" w:hAnsi="Tahoma" w:cs="Tahoma"/>
                <w:szCs w:val="22"/>
              </w:rPr>
              <w:t xml:space="preserve"> </w:t>
            </w:r>
          </w:p>
          <w:p w14:paraId="0E48EF36" w14:textId="77777777" w:rsidR="2E36A2E2" w:rsidRPr="00D07716" w:rsidRDefault="2E36A2E2" w:rsidP="00667B3D">
            <w:pPr>
              <w:spacing w:line="252" w:lineRule="auto"/>
              <w:rPr>
                <w:rFonts w:ascii="Tahoma" w:eastAsia="Tahoma" w:hAnsi="Tahoma" w:cs="Tahoma"/>
                <w:szCs w:val="22"/>
              </w:rPr>
            </w:pPr>
            <w:r w:rsidRPr="00D07716">
              <w:rPr>
                <w:rFonts w:ascii="Tahoma" w:eastAsia="Tahoma" w:hAnsi="Tahoma" w:cs="Tahoma"/>
                <w:szCs w:val="22"/>
              </w:rPr>
              <w:t xml:space="preserve"> </w:t>
            </w:r>
          </w:p>
        </w:tc>
        <w:tc>
          <w:tcPr>
            <w:tcW w:w="1519" w:type="dxa"/>
            <w:tcBorders>
              <w:top w:val="nil"/>
              <w:left w:val="single" w:sz="8" w:space="0" w:color="auto"/>
              <w:bottom w:val="single" w:sz="8" w:space="0" w:color="auto"/>
              <w:right w:val="single" w:sz="8" w:space="0" w:color="auto"/>
            </w:tcBorders>
          </w:tcPr>
          <w:p w14:paraId="1F0D9135" w14:textId="77777777" w:rsidR="2E36A2E2" w:rsidRPr="00D07716" w:rsidRDefault="2E36A2E2" w:rsidP="00667B3D">
            <w:pPr>
              <w:spacing w:line="252" w:lineRule="auto"/>
              <w:rPr>
                <w:rFonts w:ascii="Tahoma" w:eastAsia="Tahoma" w:hAnsi="Tahoma" w:cs="Tahoma"/>
                <w:szCs w:val="22"/>
              </w:rPr>
            </w:pPr>
            <w:r w:rsidRPr="00D07716">
              <w:rPr>
                <w:rFonts w:ascii="Tahoma" w:eastAsia="Tahoma" w:hAnsi="Tahoma" w:cs="Tahoma"/>
                <w:szCs w:val="22"/>
              </w:rPr>
              <w:t xml:space="preserve"> </w:t>
            </w:r>
          </w:p>
        </w:tc>
        <w:tc>
          <w:tcPr>
            <w:tcW w:w="3161" w:type="dxa"/>
            <w:tcBorders>
              <w:top w:val="nil"/>
              <w:left w:val="single" w:sz="8" w:space="0" w:color="auto"/>
              <w:bottom w:val="single" w:sz="8" w:space="0" w:color="auto"/>
              <w:right w:val="single" w:sz="8" w:space="0" w:color="auto"/>
            </w:tcBorders>
          </w:tcPr>
          <w:p w14:paraId="668866A2" w14:textId="77777777" w:rsidR="2E36A2E2" w:rsidRPr="00D07716" w:rsidRDefault="2E36A2E2" w:rsidP="00667B3D">
            <w:pPr>
              <w:spacing w:line="252" w:lineRule="auto"/>
              <w:rPr>
                <w:rFonts w:ascii="Tahoma" w:eastAsia="Tahoma" w:hAnsi="Tahoma" w:cs="Tahoma"/>
                <w:szCs w:val="22"/>
              </w:rPr>
            </w:pPr>
            <w:r w:rsidRPr="00D07716">
              <w:rPr>
                <w:rFonts w:ascii="Tahoma" w:eastAsia="Tahoma" w:hAnsi="Tahoma" w:cs="Tahoma"/>
                <w:szCs w:val="22"/>
              </w:rPr>
              <w:t xml:space="preserve"> </w:t>
            </w:r>
          </w:p>
          <w:p w14:paraId="19D64087" w14:textId="77777777" w:rsidR="2E36A2E2" w:rsidRPr="00D07716" w:rsidRDefault="2E36A2E2" w:rsidP="00667B3D">
            <w:pPr>
              <w:spacing w:line="252" w:lineRule="auto"/>
              <w:rPr>
                <w:rFonts w:ascii="Tahoma" w:eastAsia="Tahoma" w:hAnsi="Tahoma" w:cs="Tahoma"/>
                <w:szCs w:val="22"/>
              </w:rPr>
            </w:pPr>
            <w:r w:rsidRPr="00D07716">
              <w:rPr>
                <w:rFonts w:ascii="Tahoma" w:eastAsia="Tahoma" w:hAnsi="Tahoma" w:cs="Tahoma"/>
                <w:szCs w:val="22"/>
              </w:rPr>
              <w:t xml:space="preserve"> </w:t>
            </w:r>
          </w:p>
          <w:p w14:paraId="4B762F31" w14:textId="77777777" w:rsidR="2E36A2E2" w:rsidRPr="00D07716" w:rsidRDefault="2E36A2E2" w:rsidP="00667B3D">
            <w:pPr>
              <w:spacing w:line="252" w:lineRule="auto"/>
              <w:rPr>
                <w:rFonts w:ascii="Tahoma" w:eastAsia="Tahoma" w:hAnsi="Tahoma" w:cs="Tahoma"/>
                <w:szCs w:val="22"/>
              </w:rPr>
            </w:pPr>
            <w:r w:rsidRPr="00D07716">
              <w:rPr>
                <w:rFonts w:ascii="Tahoma" w:eastAsia="Tahoma" w:hAnsi="Tahoma" w:cs="Tahoma"/>
                <w:szCs w:val="22"/>
              </w:rPr>
              <w:t xml:space="preserve"> </w:t>
            </w:r>
          </w:p>
        </w:tc>
        <w:tc>
          <w:tcPr>
            <w:tcW w:w="1440" w:type="dxa"/>
            <w:tcBorders>
              <w:top w:val="single" w:sz="8" w:space="0" w:color="auto"/>
              <w:left w:val="single" w:sz="8" w:space="0" w:color="auto"/>
              <w:bottom w:val="single" w:sz="8" w:space="0" w:color="auto"/>
              <w:right w:val="single" w:sz="8" w:space="0" w:color="auto"/>
            </w:tcBorders>
          </w:tcPr>
          <w:p w14:paraId="0FFD54D4" w14:textId="77777777" w:rsidR="2E36A2E2" w:rsidRPr="00D07716" w:rsidRDefault="2E36A2E2" w:rsidP="00667B3D">
            <w:pPr>
              <w:spacing w:line="252" w:lineRule="auto"/>
              <w:jc w:val="center"/>
              <w:rPr>
                <w:rFonts w:ascii="Tahoma" w:eastAsia="Tahoma" w:hAnsi="Tahoma" w:cs="Tahoma"/>
                <w:szCs w:val="22"/>
              </w:rPr>
            </w:pPr>
            <w:r w:rsidRPr="00D07716">
              <w:rPr>
                <w:rFonts w:ascii="Tahoma" w:eastAsia="Tahoma" w:hAnsi="Tahoma" w:cs="Tahoma"/>
                <w:szCs w:val="22"/>
              </w:rPr>
              <w:t>__ /__ / ___</w:t>
            </w:r>
          </w:p>
          <w:p w14:paraId="04ABFD52" w14:textId="77777777" w:rsidR="2E36A2E2" w:rsidRPr="00D07716" w:rsidRDefault="2E36A2E2" w:rsidP="00667B3D">
            <w:pPr>
              <w:spacing w:line="252" w:lineRule="auto"/>
              <w:jc w:val="center"/>
              <w:rPr>
                <w:rFonts w:ascii="Tahoma" w:eastAsia="Tahoma" w:hAnsi="Tahoma" w:cs="Tahoma"/>
                <w:szCs w:val="22"/>
              </w:rPr>
            </w:pPr>
            <w:r w:rsidRPr="00D07716">
              <w:rPr>
                <w:rFonts w:ascii="Tahoma" w:eastAsia="Tahoma" w:hAnsi="Tahoma" w:cs="Tahoma"/>
                <w:szCs w:val="22"/>
              </w:rPr>
              <w:t>-</w:t>
            </w:r>
          </w:p>
          <w:p w14:paraId="5521DE06" w14:textId="77777777" w:rsidR="2E36A2E2" w:rsidRPr="00D07716" w:rsidRDefault="2E36A2E2" w:rsidP="00667B3D">
            <w:pPr>
              <w:spacing w:line="252" w:lineRule="auto"/>
              <w:jc w:val="center"/>
              <w:rPr>
                <w:rFonts w:ascii="Tahoma" w:eastAsia="Tahoma" w:hAnsi="Tahoma" w:cs="Tahoma"/>
                <w:szCs w:val="22"/>
              </w:rPr>
            </w:pPr>
            <w:r w:rsidRPr="00D07716">
              <w:rPr>
                <w:rFonts w:ascii="Tahoma" w:eastAsia="Tahoma" w:hAnsi="Tahoma" w:cs="Tahoma"/>
                <w:szCs w:val="22"/>
              </w:rPr>
              <w:t>__ /__ / ___</w:t>
            </w:r>
          </w:p>
        </w:tc>
        <w:tc>
          <w:tcPr>
            <w:tcW w:w="1089" w:type="dxa"/>
            <w:tcBorders>
              <w:top w:val="single" w:sz="8" w:space="0" w:color="auto"/>
              <w:left w:val="single" w:sz="8" w:space="0" w:color="auto"/>
              <w:bottom w:val="single" w:sz="8" w:space="0" w:color="auto"/>
              <w:right w:val="single" w:sz="8" w:space="0" w:color="auto"/>
            </w:tcBorders>
          </w:tcPr>
          <w:p w14:paraId="0F4F5E9B" w14:textId="77777777" w:rsidR="2E36A2E2" w:rsidRPr="00D07716" w:rsidRDefault="2E36A2E2" w:rsidP="00667B3D">
            <w:pPr>
              <w:spacing w:line="252" w:lineRule="auto"/>
              <w:jc w:val="center"/>
              <w:rPr>
                <w:rFonts w:ascii="Tahoma" w:eastAsia="Tahoma" w:hAnsi="Tahoma" w:cs="Tahoma"/>
                <w:szCs w:val="22"/>
              </w:rPr>
            </w:pPr>
            <w:r w:rsidRPr="00D07716">
              <w:rPr>
                <w:rFonts w:ascii="Tahoma" w:eastAsia="Tahoma" w:hAnsi="Tahoma" w:cs="Tahoma"/>
                <w:szCs w:val="22"/>
              </w:rPr>
              <w:t xml:space="preserve"> </w:t>
            </w:r>
          </w:p>
        </w:tc>
      </w:tr>
      <w:tr w:rsidR="00D07716" w:rsidRPr="00D07716" w14:paraId="67968A82" w14:textId="77777777" w:rsidTr="00371D42">
        <w:tc>
          <w:tcPr>
            <w:tcW w:w="2420" w:type="dxa"/>
            <w:tcBorders>
              <w:top w:val="single" w:sz="8" w:space="0" w:color="auto"/>
              <w:left w:val="single" w:sz="8" w:space="0" w:color="auto"/>
              <w:bottom w:val="single" w:sz="8" w:space="0" w:color="auto"/>
              <w:right w:val="single" w:sz="8" w:space="0" w:color="auto"/>
            </w:tcBorders>
          </w:tcPr>
          <w:p w14:paraId="0AFD64A1" w14:textId="77777777" w:rsidR="2E36A2E2" w:rsidRPr="00D07716" w:rsidRDefault="2E36A2E2" w:rsidP="00667B3D">
            <w:pPr>
              <w:spacing w:line="252" w:lineRule="auto"/>
              <w:rPr>
                <w:rFonts w:ascii="Tahoma" w:eastAsia="Tahoma" w:hAnsi="Tahoma" w:cs="Tahoma"/>
                <w:szCs w:val="22"/>
              </w:rPr>
            </w:pPr>
            <w:r w:rsidRPr="00D07716">
              <w:rPr>
                <w:rFonts w:ascii="Tahoma" w:eastAsia="Tahoma" w:hAnsi="Tahoma" w:cs="Tahoma"/>
                <w:szCs w:val="22"/>
              </w:rPr>
              <w:t xml:space="preserve"> </w:t>
            </w:r>
          </w:p>
        </w:tc>
        <w:tc>
          <w:tcPr>
            <w:tcW w:w="1519" w:type="dxa"/>
            <w:tcBorders>
              <w:top w:val="single" w:sz="8" w:space="0" w:color="auto"/>
              <w:left w:val="single" w:sz="8" w:space="0" w:color="auto"/>
              <w:bottom w:val="single" w:sz="8" w:space="0" w:color="auto"/>
              <w:right w:val="single" w:sz="8" w:space="0" w:color="auto"/>
            </w:tcBorders>
          </w:tcPr>
          <w:p w14:paraId="360A1DC6" w14:textId="77777777" w:rsidR="2E36A2E2" w:rsidRPr="00D07716" w:rsidRDefault="2E36A2E2" w:rsidP="00667B3D">
            <w:pPr>
              <w:spacing w:line="252" w:lineRule="auto"/>
              <w:rPr>
                <w:rFonts w:ascii="Tahoma" w:eastAsia="Tahoma" w:hAnsi="Tahoma" w:cs="Tahoma"/>
                <w:szCs w:val="22"/>
              </w:rPr>
            </w:pPr>
            <w:r w:rsidRPr="00D07716">
              <w:rPr>
                <w:rFonts w:ascii="Tahoma" w:eastAsia="Tahoma" w:hAnsi="Tahoma" w:cs="Tahoma"/>
                <w:szCs w:val="22"/>
              </w:rPr>
              <w:t xml:space="preserve"> </w:t>
            </w:r>
          </w:p>
        </w:tc>
        <w:tc>
          <w:tcPr>
            <w:tcW w:w="3161" w:type="dxa"/>
            <w:tcBorders>
              <w:top w:val="single" w:sz="8" w:space="0" w:color="auto"/>
              <w:left w:val="single" w:sz="8" w:space="0" w:color="auto"/>
              <w:bottom w:val="single" w:sz="8" w:space="0" w:color="auto"/>
              <w:right w:val="single" w:sz="8" w:space="0" w:color="auto"/>
            </w:tcBorders>
          </w:tcPr>
          <w:p w14:paraId="3D2511FE" w14:textId="77777777" w:rsidR="2E36A2E2" w:rsidRPr="00D07716" w:rsidRDefault="2E36A2E2" w:rsidP="00667B3D">
            <w:pPr>
              <w:spacing w:line="252" w:lineRule="auto"/>
              <w:rPr>
                <w:rFonts w:ascii="Tahoma" w:eastAsia="Tahoma" w:hAnsi="Tahoma" w:cs="Tahoma"/>
                <w:szCs w:val="22"/>
              </w:rPr>
            </w:pPr>
            <w:r w:rsidRPr="00D07716">
              <w:rPr>
                <w:rFonts w:ascii="Tahoma" w:eastAsia="Tahoma" w:hAnsi="Tahoma" w:cs="Tahoma"/>
                <w:szCs w:val="22"/>
              </w:rPr>
              <w:t xml:space="preserve"> </w:t>
            </w:r>
          </w:p>
        </w:tc>
        <w:tc>
          <w:tcPr>
            <w:tcW w:w="1440" w:type="dxa"/>
            <w:tcBorders>
              <w:top w:val="single" w:sz="8" w:space="0" w:color="auto"/>
              <w:left w:val="single" w:sz="8" w:space="0" w:color="auto"/>
              <w:bottom w:val="single" w:sz="8" w:space="0" w:color="auto"/>
              <w:right w:val="single" w:sz="8" w:space="0" w:color="auto"/>
            </w:tcBorders>
          </w:tcPr>
          <w:p w14:paraId="523007AD" w14:textId="77777777" w:rsidR="2E36A2E2" w:rsidRPr="00D07716" w:rsidRDefault="2E36A2E2" w:rsidP="00667B3D">
            <w:pPr>
              <w:spacing w:line="252" w:lineRule="auto"/>
              <w:jc w:val="center"/>
              <w:rPr>
                <w:rFonts w:ascii="Tahoma" w:eastAsia="Tahoma" w:hAnsi="Tahoma" w:cs="Tahoma"/>
                <w:szCs w:val="22"/>
              </w:rPr>
            </w:pPr>
            <w:r w:rsidRPr="00D07716">
              <w:rPr>
                <w:rFonts w:ascii="Tahoma" w:eastAsia="Tahoma" w:hAnsi="Tahoma" w:cs="Tahoma"/>
                <w:szCs w:val="22"/>
              </w:rPr>
              <w:t>__ /__ / ___</w:t>
            </w:r>
          </w:p>
          <w:p w14:paraId="17A35FDA" w14:textId="77777777" w:rsidR="2E36A2E2" w:rsidRPr="00D07716" w:rsidRDefault="2E36A2E2" w:rsidP="00667B3D">
            <w:pPr>
              <w:spacing w:line="252" w:lineRule="auto"/>
              <w:jc w:val="center"/>
              <w:rPr>
                <w:rFonts w:ascii="Tahoma" w:eastAsia="Tahoma" w:hAnsi="Tahoma" w:cs="Tahoma"/>
                <w:szCs w:val="22"/>
              </w:rPr>
            </w:pPr>
            <w:r w:rsidRPr="00D07716">
              <w:rPr>
                <w:rFonts w:ascii="Tahoma" w:eastAsia="Tahoma" w:hAnsi="Tahoma" w:cs="Tahoma"/>
                <w:szCs w:val="22"/>
              </w:rPr>
              <w:t>-</w:t>
            </w:r>
          </w:p>
          <w:p w14:paraId="71A0E62A" w14:textId="77777777" w:rsidR="2E36A2E2" w:rsidRPr="00D07716" w:rsidRDefault="2E36A2E2" w:rsidP="00667B3D">
            <w:pPr>
              <w:spacing w:line="252" w:lineRule="auto"/>
              <w:jc w:val="center"/>
              <w:rPr>
                <w:rFonts w:ascii="Tahoma" w:eastAsia="Tahoma" w:hAnsi="Tahoma" w:cs="Tahoma"/>
                <w:szCs w:val="22"/>
              </w:rPr>
            </w:pPr>
            <w:r w:rsidRPr="00D07716">
              <w:rPr>
                <w:rFonts w:ascii="Tahoma" w:eastAsia="Tahoma" w:hAnsi="Tahoma" w:cs="Tahoma"/>
                <w:szCs w:val="22"/>
              </w:rPr>
              <w:t>__ /__ / ___</w:t>
            </w:r>
          </w:p>
        </w:tc>
        <w:tc>
          <w:tcPr>
            <w:tcW w:w="1089" w:type="dxa"/>
            <w:tcBorders>
              <w:top w:val="single" w:sz="8" w:space="0" w:color="auto"/>
              <w:left w:val="single" w:sz="8" w:space="0" w:color="auto"/>
              <w:bottom w:val="single" w:sz="8" w:space="0" w:color="auto"/>
              <w:right w:val="single" w:sz="8" w:space="0" w:color="auto"/>
            </w:tcBorders>
          </w:tcPr>
          <w:p w14:paraId="44AACD66" w14:textId="77777777" w:rsidR="2E36A2E2" w:rsidRPr="00D07716" w:rsidRDefault="2E36A2E2" w:rsidP="00667B3D">
            <w:pPr>
              <w:spacing w:line="252" w:lineRule="auto"/>
              <w:jc w:val="center"/>
              <w:rPr>
                <w:rFonts w:ascii="Tahoma" w:eastAsia="Tahoma" w:hAnsi="Tahoma" w:cs="Tahoma"/>
                <w:szCs w:val="22"/>
              </w:rPr>
            </w:pPr>
            <w:r w:rsidRPr="00D07716">
              <w:rPr>
                <w:rFonts w:ascii="Tahoma" w:eastAsia="Tahoma" w:hAnsi="Tahoma" w:cs="Tahoma"/>
                <w:szCs w:val="22"/>
              </w:rPr>
              <w:t xml:space="preserve"> </w:t>
            </w:r>
          </w:p>
        </w:tc>
      </w:tr>
      <w:tr w:rsidR="00D07716" w:rsidRPr="00D07716" w14:paraId="00B8C65A" w14:textId="77777777" w:rsidTr="00371D42">
        <w:tc>
          <w:tcPr>
            <w:tcW w:w="2420" w:type="dxa"/>
            <w:tcBorders>
              <w:top w:val="single" w:sz="8" w:space="0" w:color="auto"/>
              <w:left w:val="single" w:sz="8" w:space="0" w:color="auto"/>
              <w:bottom w:val="single" w:sz="8" w:space="0" w:color="auto"/>
              <w:right w:val="single" w:sz="8" w:space="0" w:color="auto"/>
            </w:tcBorders>
          </w:tcPr>
          <w:p w14:paraId="154C8FDF" w14:textId="77777777" w:rsidR="2E36A2E2" w:rsidRPr="00D07716" w:rsidRDefault="2E36A2E2" w:rsidP="00667B3D">
            <w:pPr>
              <w:spacing w:line="252" w:lineRule="auto"/>
              <w:rPr>
                <w:rFonts w:ascii="Tahoma" w:eastAsia="Tahoma" w:hAnsi="Tahoma" w:cs="Tahoma"/>
                <w:szCs w:val="22"/>
              </w:rPr>
            </w:pPr>
            <w:r w:rsidRPr="00D07716">
              <w:rPr>
                <w:rFonts w:ascii="Tahoma" w:eastAsia="Tahoma" w:hAnsi="Tahoma" w:cs="Tahoma"/>
                <w:szCs w:val="22"/>
              </w:rPr>
              <w:t xml:space="preserve"> </w:t>
            </w:r>
          </w:p>
        </w:tc>
        <w:tc>
          <w:tcPr>
            <w:tcW w:w="1519" w:type="dxa"/>
            <w:tcBorders>
              <w:top w:val="single" w:sz="8" w:space="0" w:color="auto"/>
              <w:left w:val="single" w:sz="8" w:space="0" w:color="auto"/>
              <w:bottom w:val="single" w:sz="8" w:space="0" w:color="auto"/>
              <w:right w:val="single" w:sz="8" w:space="0" w:color="auto"/>
            </w:tcBorders>
          </w:tcPr>
          <w:p w14:paraId="35380E0B" w14:textId="77777777" w:rsidR="2E36A2E2" w:rsidRPr="00D07716" w:rsidRDefault="2E36A2E2" w:rsidP="00667B3D">
            <w:pPr>
              <w:spacing w:line="252" w:lineRule="auto"/>
              <w:rPr>
                <w:rFonts w:ascii="Tahoma" w:eastAsia="Tahoma" w:hAnsi="Tahoma" w:cs="Tahoma"/>
                <w:szCs w:val="22"/>
              </w:rPr>
            </w:pPr>
            <w:r w:rsidRPr="00D07716">
              <w:rPr>
                <w:rFonts w:ascii="Tahoma" w:eastAsia="Tahoma" w:hAnsi="Tahoma" w:cs="Tahoma"/>
                <w:szCs w:val="22"/>
              </w:rPr>
              <w:t xml:space="preserve"> </w:t>
            </w:r>
          </w:p>
        </w:tc>
        <w:tc>
          <w:tcPr>
            <w:tcW w:w="3161" w:type="dxa"/>
            <w:tcBorders>
              <w:top w:val="single" w:sz="8" w:space="0" w:color="auto"/>
              <w:left w:val="single" w:sz="8" w:space="0" w:color="auto"/>
              <w:bottom w:val="single" w:sz="8" w:space="0" w:color="auto"/>
              <w:right w:val="single" w:sz="8" w:space="0" w:color="auto"/>
            </w:tcBorders>
          </w:tcPr>
          <w:p w14:paraId="427F8008" w14:textId="77777777" w:rsidR="2E36A2E2" w:rsidRPr="00D07716" w:rsidRDefault="2E36A2E2" w:rsidP="00667B3D">
            <w:pPr>
              <w:spacing w:line="252" w:lineRule="auto"/>
              <w:rPr>
                <w:rFonts w:ascii="Tahoma" w:eastAsia="Tahoma" w:hAnsi="Tahoma" w:cs="Tahoma"/>
                <w:szCs w:val="22"/>
              </w:rPr>
            </w:pPr>
            <w:r w:rsidRPr="00D07716">
              <w:rPr>
                <w:rFonts w:ascii="Tahoma" w:eastAsia="Tahoma" w:hAnsi="Tahoma" w:cs="Tahoma"/>
                <w:szCs w:val="22"/>
              </w:rPr>
              <w:t xml:space="preserve"> </w:t>
            </w:r>
          </w:p>
        </w:tc>
        <w:tc>
          <w:tcPr>
            <w:tcW w:w="1440" w:type="dxa"/>
            <w:tcBorders>
              <w:top w:val="single" w:sz="8" w:space="0" w:color="auto"/>
              <w:left w:val="single" w:sz="8" w:space="0" w:color="auto"/>
              <w:bottom w:val="single" w:sz="8" w:space="0" w:color="auto"/>
              <w:right w:val="single" w:sz="8" w:space="0" w:color="auto"/>
            </w:tcBorders>
          </w:tcPr>
          <w:p w14:paraId="305F8A0D" w14:textId="77777777" w:rsidR="2E36A2E2" w:rsidRPr="00D07716" w:rsidRDefault="2E36A2E2" w:rsidP="00667B3D">
            <w:pPr>
              <w:spacing w:line="252" w:lineRule="auto"/>
              <w:jc w:val="center"/>
              <w:rPr>
                <w:rFonts w:ascii="Tahoma" w:eastAsia="Tahoma" w:hAnsi="Tahoma" w:cs="Tahoma"/>
                <w:szCs w:val="22"/>
              </w:rPr>
            </w:pPr>
            <w:r w:rsidRPr="00D07716">
              <w:rPr>
                <w:rFonts w:ascii="Tahoma" w:eastAsia="Tahoma" w:hAnsi="Tahoma" w:cs="Tahoma"/>
                <w:szCs w:val="22"/>
              </w:rPr>
              <w:t>__ /__ / ___</w:t>
            </w:r>
          </w:p>
          <w:p w14:paraId="5C3FD1B7" w14:textId="77777777" w:rsidR="2E36A2E2" w:rsidRPr="00D07716" w:rsidRDefault="2E36A2E2" w:rsidP="00667B3D">
            <w:pPr>
              <w:spacing w:line="252" w:lineRule="auto"/>
              <w:jc w:val="center"/>
              <w:rPr>
                <w:rFonts w:ascii="Tahoma" w:eastAsia="Tahoma" w:hAnsi="Tahoma" w:cs="Tahoma"/>
                <w:szCs w:val="22"/>
              </w:rPr>
            </w:pPr>
            <w:r w:rsidRPr="00D07716">
              <w:rPr>
                <w:rFonts w:ascii="Tahoma" w:eastAsia="Tahoma" w:hAnsi="Tahoma" w:cs="Tahoma"/>
                <w:szCs w:val="22"/>
              </w:rPr>
              <w:t>-</w:t>
            </w:r>
          </w:p>
          <w:p w14:paraId="175D2DC7" w14:textId="77777777" w:rsidR="2E36A2E2" w:rsidRPr="00D07716" w:rsidRDefault="2E36A2E2" w:rsidP="00667B3D">
            <w:pPr>
              <w:spacing w:line="252" w:lineRule="auto"/>
              <w:jc w:val="center"/>
              <w:rPr>
                <w:rFonts w:ascii="Tahoma" w:eastAsia="Tahoma" w:hAnsi="Tahoma" w:cs="Tahoma"/>
                <w:szCs w:val="22"/>
              </w:rPr>
            </w:pPr>
            <w:r w:rsidRPr="00D07716">
              <w:rPr>
                <w:rFonts w:ascii="Tahoma" w:eastAsia="Tahoma" w:hAnsi="Tahoma" w:cs="Tahoma"/>
                <w:szCs w:val="22"/>
              </w:rPr>
              <w:t>__ /__ / ___</w:t>
            </w:r>
          </w:p>
        </w:tc>
        <w:tc>
          <w:tcPr>
            <w:tcW w:w="1089" w:type="dxa"/>
            <w:tcBorders>
              <w:top w:val="single" w:sz="8" w:space="0" w:color="auto"/>
              <w:left w:val="single" w:sz="8" w:space="0" w:color="auto"/>
              <w:bottom w:val="single" w:sz="8" w:space="0" w:color="auto"/>
              <w:right w:val="single" w:sz="8" w:space="0" w:color="auto"/>
            </w:tcBorders>
          </w:tcPr>
          <w:p w14:paraId="6CB1EC07" w14:textId="77777777" w:rsidR="2E36A2E2" w:rsidRPr="00D07716" w:rsidRDefault="2E36A2E2" w:rsidP="00667B3D">
            <w:pPr>
              <w:spacing w:line="252" w:lineRule="auto"/>
              <w:jc w:val="center"/>
              <w:rPr>
                <w:rFonts w:ascii="Tahoma" w:eastAsia="Tahoma" w:hAnsi="Tahoma" w:cs="Tahoma"/>
                <w:szCs w:val="22"/>
              </w:rPr>
            </w:pPr>
            <w:r w:rsidRPr="00D07716">
              <w:rPr>
                <w:rFonts w:ascii="Tahoma" w:eastAsia="Tahoma" w:hAnsi="Tahoma" w:cs="Tahoma"/>
                <w:szCs w:val="22"/>
              </w:rPr>
              <w:t xml:space="preserve"> </w:t>
            </w:r>
          </w:p>
        </w:tc>
      </w:tr>
    </w:tbl>
    <w:p w14:paraId="4B9E1D46" w14:textId="77777777" w:rsidR="3E071EB8" w:rsidRPr="00D07716" w:rsidRDefault="3E071EB8" w:rsidP="00667B3D">
      <w:pPr>
        <w:spacing w:line="252" w:lineRule="auto"/>
        <w:rPr>
          <w:rFonts w:ascii="Tahoma" w:hAnsi="Tahoma" w:cs="Tahoma"/>
        </w:rPr>
      </w:pPr>
      <w:r w:rsidRPr="00D07716">
        <w:rPr>
          <w:rFonts w:ascii="Tahoma" w:hAnsi="Tahoma" w:cs="Tahoma"/>
        </w:rPr>
        <w:br/>
      </w:r>
      <w:proofErr w:type="spellStart"/>
      <w:r w:rsidR="3834D6CD" w:rsidRPr="00D07716">
        <w:rPr>
          <w:rFonts w:ascii="Tahoma" w:hAnsi="Tahoma" w:cs="Tahoma"/>
        </w:rPr>
        <w:t>Ως</w:t>
      </w:r>
      <w:proofErr w:type="spellEnd"/>
      <w:r w:rsidR="3834D6CD" w:rsidRPr="00D07716">
        <w:rPr>
          <w:rFonts w:ascii="Tahoma" w:hAnsi="Tahoma" w:cs="Tahoma"/>
        </w:rPr>
        <w:t xml:space="preserve"> ΘΕΣΕΙΣ </w:t>
      </w:r>
      <w:proofErr w:type="spellStart"/>
      <w:r w:rsidR="3834D6CD" w:rsidRPr="00D07716">
        <w:rPr>
          <w:rFonts w:ascii="Tahoma" w:hAnsi="Tahoma" w:cs="Tahoma"/>
        </w:rPr>
        <w:t>ενδεικτικά</w:t>
      </w:r>
      <w:proofErr w:type="spellEnd"/>
      <w:r w:rsidR="3834D6CD" w:rsidRPr="00D07716">
        <w:rPr>
          <w:rFonts w:ascii="Tahoma" w:hAnsi="Tahoma" w:cs="Tahoma"/>
        </w:rPr>
        <w:t xml:space="preserve"> ανα</w:t>
      </w:r>
      <w:proofErr w:type="spellStart"/>
      <w:r w:rsidR="3834D6CD" w:rsidRPr="00D07716">
        <w:rPr>
          <w:rFonts w:ascii="Tahoma" w:hAnsi="Tahoma" w:cs="Tahoma"/>
        </w:rPr>
        <w:t>φέροντ</w:t>
      </w:r>
      <w:proofErr w:type="spellEnd"/>
      <w:r w:rsidR="3834D6CD" w:rsidRPr="00D07716">
        <w:rPr>
          <w:rFonts w:ascii="Tahoma" w:hAnsi="Tahoma" w:cs="Tahoma"/>
        </w:rPr>
        <w:t xml:space="preserve">αι: manager, senior consultant, consultant, business expert </w:t>
      </w:r>
      <w:proofErr w:type="spellStart"/>
      <w:r w:rsidR="3834D6CD" w:rsidRPr="00D07716">
        <w:rPr>
          <w:rFonts w:ascii="Tahoma" w:hAnsi="Tahoma" w:cs="Tahoma"/>
        </w:rPr>
        <w:t>κλ</w:t>
      </w:r>
      <w:proofErr w:type="spellEnd"/>
      <w:r w:rsidR="3834D6CD" w:rsidRPr="00D07716">
        <w:rPr>
          <w:rFonts w:ascii="Tahoma" w:hAnsi="Tahoma" w:cs="Tahoma"/>
        </w:rPr>
        <w:t>π.</w:t>
      </w:r>
    </w:p>
    <w:p w14:paraId="0BD5D136" w14:textId="77777777" w:rsidR="00947826" w:rsidRPr="00D07716" w:rsidRDefault="00947826" w:rsidP="00667B3D">
      <w:pPr>
        <w:spacing w:line="252" w:lineRule="auto"/>
        <w:rPr>
          <w:rFonts w:ascii="Tahoma" w:hAnsi="Tahoma" w:cs="Tahoma"/>
        </w:rPr>
      </w:pPr>
    </w:p>
    <w:p w14:paraId="24C7CE33" w14:textId="77777777" w:rsidR="00947826" w:rsidRPr="00D07716" w:rsidRDefault="00947826" w:rsidP="00667B3D">
      <w:pPr>
        <w:spacing w:line="252" w:lineRule="auto"/>
        <w:rPr>
          <w:rFonts w:ascii="Tahoma" w:hAnsi="Tahoma" w:cs="Tahoma"/>
        </w:rPr>
      </w:pPr>
    </w:p>
    <w:p w14:paraId="203E3C3E" w14:textId="77777777" w:rsidR="00947826" w:rsidRPr="00D07716" w:rsidRDefault="00947826" w:rsidP="00667B3D">
      <w:pPr>
        <w:spacing w:line="252" w:lineRule="auto"/>
        <w:rPr>
          <w:rFonts w:ascii="Tahoma" w:hAnsi="Tahoma" w:cs="Tahoma"/>
        </w:rPr>
      </w:pPr>
    </w:p>
    <w:p w14:paraId="0E99D577" w14:textId="77777777" w:rsidR="00947826" w:rsidRPr="00D07716" w:rsidRDefault="00947826" w:rsidP="00667B3D">
      <w:pPr>
        <w:spacing w:line="252" w:lineRule="auto"/>
        <w:rPr>
          <w:rFonts w:ascii="Tahoma" w:hAnsi="Tahoma" w:cs="Tahoma"/>
        </w:rPr>
      </w:pPr>
    </w:p>
    <w:p w14:paraId="3E9EFFE3" w14:textId="77777777" w:rsidR="00947826" w:rsidRPr="00D07716" w:rsidRDefault="00947826" w:rsidP="00667B3D">
      <w:pPr>
        <w:spacing w:line="252" w:lineRule="auto"/>
        <w:rPr>
          <w:rFonts w:ascii="Tahoma" w:hAnsi="Tahoma" w:cs="Tahoma"/>
        </w:rPr>
      </w:pPr>
    </w:p>
    <w:p w14:paraId="74CB7024" w14:textId="77777777" w:rsidR="00947826" w:rsidRPr="00D07716" w:rsidRDefault="00947826" w:rsidP="00667B3D">
      <w:pPr>
        <w:spacing w:line="252" w:lineRule="auto"/>
        <w:rPr>
          <w:rFonts w:ascii="Tahoma" w:hAnsi="Tahoma" w:cs="Tahoma"/>
        </w:rPr>
      </w:pPr>
    </w:p>
    <w:p w14:paraId="0DF0B6F2" w14:textId="77777777" w:rsidR="00591657" w:rsidRPr="00D07716" w:rsidRDefault="00591657" w:rsidP="0F92BB31">
      <w:pPr>
        <w:pStyle w:val="20"/>
        <w:rPr>
          <w:rFonts w:ascii="Tahoma" w:eastAsia="Tahoma" w:hAnsi="Tahoma" w:cs="Tahoma"/>
          <w:color w:val="auto"/>
          <w:szCs w:val="24"/>
          <w:lang w:val="en-US"/>
        </w:rPr>
        <w:sectPr w:rsidR="00591657" w:rsidRPr="00D07716">
          <w:footerReference w:type="default" r:id="rId40"/>
          <w:pgSz w:w="11906" w:h="16838"/>
          <w:pgMar w:top="1134" w:right="1134" w:bottom="1134" w:left="1134" w:header="720" w:footer="709" w:gutter="0"/>
          <w:cols w:space="720"/>
          <w:titlePg/>
          <w:docGrid w:linePitch="360"/>
        </w:sectPr>
      </w:pPr>
    </w:p>
    <w:p w14:paraId="3B9A1CA0" w14:textId="77777777" w:rsidR="3E071EB8" w:rsidRPr="00D07716" w:rsidRDefault="3E071EB8" w:rsidP="0F92BB31">
      <w:pPr>
        <w:pStyle w:val="20"/>
        <w:rPr>
          <w:rFonts w:ascii="Tahoma" w:eastAsia="Tahoma" w:hAnsi="Tahoma" w:cs="Tahoma"/>
          <w:color w:val="auto"/>
          <w:sz w:val="28"/>
          <w:szCs w:val="28"/>
          <w:lang w:val="el-GR"/>
        </w:rPr>
      </w:pPr>
      <w:r w:rsidRPr="00D07716">
        <w:rPr>
          <w:rFonts w:ascii="Tahoma" w:eastAsia="Tahoma" w:hAnsi="Tahoma" w:cs="Tahoma"/>
          <w:color w:val="auto"/>
          <w:szCs w:val="24"/>
          <w:lang w:val="en-US"/>
        </w:rPr>
        <w:lastRenderedPageBreak/>
        <w:t xml:space="preserve"> </w:t>
      </w:r>
      <w:bookmarkStart w:id="149" w:name="_Ref117422183"/>
      <w:bookmarkStart w:id="150" w:name="_Toc120716127"/>
      <w:r w:rsidRPr="00D07716">
        <w:rPr>
          <w:rFonts w:ascii="Tahoma" w:eastAsia="Tahoma" w:hAnsi="Tahoma" w:cs="Tahoma"/>
          <w:color w:val="auto"/>
          <w:szCs w:val="24"/>
          <w:lang w:val="el-GR"/>
        </w:rPr>
        <w:t>ΠΑΡΑΡΤΗΜΑ Ι</w:t>
      </w:r>
      <w:r w:rsidRPr="00D07716">
        <w:rPr>
          <w:rFonts w:ascii="Tahoma" w:eastAsia="Tahoma" w:hAnsi="Tahoma" w:cs="Tahoma"/>
          <w:color w:val="auto"/>
          <w:szCs w:val="24"/>
        </w:rPr>
        <w:t>V</w:t>
      </w:r>
      <w:r w:rsidRPr="00D07716">
        <w:rPr>
          <w:rFonts w:ascii="Tahoma" w:eastAsia="Tahoma" w:hAnsi="Tahoma" w:cs="Tahoma"/>
          <w:color w:val="auto"/>
          <w:szCs w:val="24"/>
          <w:lang w:val="el-GR"/>
        </w:rPr>
        <w:t xml:space="preserve"> – Υπόδειγμα Τεχνικής Προσφοράς</w:t>
      </w:r>
      <w:bookmarkEnd w:id="149"/>
      <w:bookmarkEnd w:id="150"/>
      <w:r w:rsidRPr="00D07716">
        <w:rPr>
          <w:rFonts w:ascii="Tahoma" w:eastAsia="Tahoma" w:hAnsi="Tahoma" w:cs="Tahoma"/>
          <w:color w:val="auto"/>
          <w:szCs w:val="24"/>
          <w:lang w:val="el-GR"/>
        </w:rPr>
        <w:t xml:space="preserve"> </w:t>
      </w:r>
    </w:p>
    <w:p w14:paraId="2248F03B" w14:textId="77777777" w:rsidR="3E071EB8" w:rsidRPr="00D07716" w:rsidRDefault="3E071EB8" w:rsidP="00667B3D">
      <w:pPr>
        <w:spacing w:line="252" w:lineRule="auto"/>
        <w:rPr>
          <w:rFonts w:ascii="Tahoma" w:eastAsia="Tahoma" w:hAnsi="Tahoma" w:cs="Tahoma"/>
          <w:szCs w:val="22"/>
          <w:lang w:val="el-GR"/>
        </w:rPr>
      </w:pPr>
      <w:r w:rsidRPr="00D07716">
        <w:rPr>
          <w:rFonts w:ascii="Tahoma" w:eastAsia="Tahoma" w:hAnsi="Tahoma" w:cs="Tahoma"/>
          <w:szCs w:val="22"/>
          <w:lang w:val="el-GR"/>
        </w:rPr>
        <w:t xml:space="preserve"> </w:t>
      </w:r>
    </w:p>
    <w:tbl>
      <w:tblPr>
        <w:tblW w:w="0" w:type="auto"/>
        <w:tblLayout w:type="fixed"/>
        <w:tblLook w:val="00A0" w:firstRow="1" w:lastRow="0" w:firstColumn="1" w:lastColumn="0" w:noHBand="0" w:noVBand="0"/>
      </w:tblPr>
      <w:tblGrid>
        <w:gridCol w:w="846"/>
        <w:gridCol w:w="5813"/>
        <w:gridCol w:w="2972"/>
      </w:tblGrid>
      <w:tr w:rsidR="00D07716" w:rsidRPr="00D07716" w14:paraId="7CA503C4" w14:textId="77777777" w:rsidTr="2E36A2E2">
        <w:trPr>
          <w:trHeight w:val="600"/>
        </w:trPr>
        <w:tc>
          <w:tcPr>
            <w:tcW w:w="9631" w:type="dxa"/>
            <w:gridSpan w:val="3"/>
            <w:tcBorders>
              <w:top w:val="single" w:sz="8" w:space="0" w:color="auto"/>
              <w:left w:val="single" w:sz="8" w:space="0" w:color="auto"/>
              <w:bottom w:val="single" w:sz="8" w:space="0" w:color="auto"/>
              <w:right w:val="single" w:sz="8" w:space="0" w:color="auto"/>
            </w:tcBorders>
            <w:shd w:val="clear" w:color="auto" w:fill="D9D9D9" w:themeFill="background1" w:themeFillShade="D9"/>
            <w:vAlign w:val="center"/>
          </w:tcPr>
          <w:p w14:paraId="6334D38F" w14:textId="77777777" w:rsidR="2E36A2E2" w:rsidRPr="00D07716" w:rsidRDefault="2E36A2E2" w:rsidP="00667B3D">
            <w:pPr>
              <w:spacing w:line="252" w:lineRule="auto"/>
              <w:jc w:val="left"/>
              <w:rPr>
                <w:rFonts w:ascii="Tahoma" w:eastAsia="Tahoma" w:hAnsi="Tahoma" w:cs="Tahoma"/>
                <w:b/>
                <w:bCs/>
                <w:szCs w:val="22"/>
              </w:rPr>
            </w:pPr>
            <w:proofErr w:type="spellStart"/>
            <w:r w:rsidRPr="00D07716">
              <w:rPr>
                <w:rFonts w:ascii="Tahoma" w:eastAsia="Tahoma" w:hAnsi="Tahoma" w:cs="Tahoma"/>
                <w:b/>
                <w:bCs/>
                <w:szCs w:val="22"/>
              </w:rPr>
              <w:t>Περιεχόμεν</w:t>
            </w:r>
            <w:proofErr w:type="spellEnd"/>
            <w:r w:rsidRPr="00D07716">
              <w:rPr>
                <w:rFonts w:ascii="Tahoma" w:eastAsia="Tahoma" w:hAnsi="Tahoma" w:cs="Tahoma"/>
                <w:b/>
                <w:bCs/>
                <w:szCs w:val="22"/>
              </w:rPr>
              <w:t xml:space="preserve">α </w:t>
            </w:r>
            <w:proofErr w:type="spellStart"/>
            <w:r w:rsidRPr="00D07716">
              <w:rPr>
                <w:rFonts w:ascii="Tahoma" w:eastAsia="Tahoma" w:hAnsi="Tahoma" w:cs="Tahoma"/>
                <w:b/>
                <w:bCs/>
                <w:szCs w:val="22"/>
              </w:rPr>
              <w:t>Τεχνικής</w:t>
            </w:r>
            <w:proofErr w:type="spellEnd"/>
            <w:r w:rsidRPr="00D07716">
              <w:rPr>
                <w:rFonts w:ascii="Tahoma" w:eastAsia="Tahoma" w:hAnsi="Tahoma" w:cs="Tahoma"/>
                <w:b/>
                <w:bCs/>
                <w:szCs w:val="22"/>
              </w:rPr>
              <w:t xml:space="preserve"> </w:t>
            </w:r>
            <w:proofErr w:type="spellStart"/>
            <w:r w:rsidRPr="00D07716">
              <w:rPr>
                <w:rFonts w:ascii="Tahoma" w:eastAsia="Tahoma" w:hAnsi="Tahoma" w:cs="Tahoma"/>
                <w:b/>
                <w:bCs/>
                <w:szCs w:val="22"/>
              </w:rPr>
              <w:t>Προσφοράς</w:t>
            </w:r>
            <w:proofErr w:type="spellEnd"/>
            <w:r w:rsidRPr="00D07716">
              <w:rPr>
                <w:rFonts w:ascii="Tahoma" w:eastAsia="Tahoma" w:hAnsi="Tahoma" w:cs="Tahoma"/>
                <w:b/>
                <w:bCs/>
                <w:szCs w:val="22"/>
              </w:rPr>
              <w:t xml:space="preserve"> </w:t>
            </w:r>
          </w:p>
        </w:tc>
      </w:tr>
      <w:tr w:rsidR="00D07716" w:rsidRPr="00D07716" w14:paraId="09C6EAB7" w14:textId="77777777" w:rsidTr="2E36A2E2">
        <w:trPr>
          <w:trHeight w:val="120"/>
        </w:trPr>
        <w:tc>
          <w:tcPr>
            <w:tcW w:w="846" w:type="dxa"/>
            <w:tcBorders>
              <w:top w:val="single" w:sz="8" w:space="0" w:color="auto"/>
              <w:left w:val="single" w:sz="8" w:space="0" w:color="auto"/>
              <w:bottom w:val="single" w:sz="8" w:space="0" w:color="auto"/>
              <w:right w:val="single" w:sz="8" w:space="0" w:color="auto"/>
            </w:tcBorders>
            <w:shd w:val="clear" w:color="auto" w:fill="D9D9D9" w:themeFill="background1" w:themeFillShade="D9"/>
            <w:vAlign w:val="center"/>
          </w:tcPr>
          <w:p w14:paraId="618E68D7" w14:textId="77777777" w:rsidR="2E36A2E2" w:rsidRPr="00D07716" w:rsidRDefault="2E36A2E2" w:rsidP="00667B3D">
            <w:pPr>
              <w:spacing w:line="252" w:lineRule="auto"/>
              <w:jc w:val="center"/>
              <w:rPr>
                <w:rFonts w:ascii="Tahoma" w:eastAsia="Tahoma" w:hAnsi="Tahoma" w:cs="Tahoma"/>
                <w:b/>
                <w:bCs/>
                <w:szCs w:val="22"/>
              </w:rPr>
            </w:pPr>
            <w:r w:rsidRPr="00D07716">
              <w:rPr>
                <w:rFonts w:ascii="Tahoma" w:eastAsia="Tahoma" w:hAnsi="Tahoma" w:cs="Tahoma"/>
                <w:b/>
                <w:bCs/>
                <w:szCs w:val="22"/>
              </w:rPr>
              <w:t>Α/Α</w:t>
            </w:r>
          </w:p>
        </w:tc>
        <w:tc>
          <w:tcPr>
            <w:tcW w:w="5813" w:type="dxa"/>
            <w:tcBorders>
              <w:top w:val="nil"/>
              <w:left w:val="single" w:sz="8" w:space="0" w:color="auto"/>
              <w:bottom w:val="single" w:sz="8" w:space="0" w:color="auto"/>
              <w:right w:val="single" w:sz="8" w:space="0" w:color="auto"/>
            </w:tcBorders>
            <w:shd w:val="clear" w:color="auto" w:fill="D9D9D9" w:themeFill="background1" w:themeFillShade="D9"/>
            <w:vAlign w:val="center"/>
          </w:tcPr>
          <w:p w14:paraId="2F58FD03" w14:textId="77777777" w:rsidR="2E36A2E2" w:rsidRPr="00D07716" w:rsidRDefault="2E36A2E2" w:rsidP="00667B3D">
            <w:pPr>
              <w:spacing w:line="252" w:lineRule="auto"/>
              <w:jc w:val="center"/>
              <w:rPr>
                <w:rFonts w:ascii="Tahoma" w:eastAsia="Tahoma" w:hAnsi="Tahoma" w:cs="Tahoma"/>
                <w:b/>
                <w:bCs/>
                <w:szCs w:val="22"/>
              </w:rPr>
            </w:pPr>
            <w:proofErr w:type="spellStart"/>
            <w:r w:rsidRPr="00D07716">
              <w:rPr>
                <w:rFonts w:ascii="Tahoma" w:eastAsia="Tahoma" w:hAnsi="Tahoma" w:cs="Tahoma"/>
                <w:b/>
                <w:bCs/>
                <w:szCs w:val="22"/>
              </w:rPr>
              <w:t>Τίτλος</w:t>
            </w:r>
            <w:proofErr w:type="spellEnd"/>
            <w:r w:rsidRPr="00D07716">
              <w:rPr>
                <w:rFonts w:ascii="Tahoma" w:eastAsia="Tahoma" w:hAnsi="Tahoma" w:cs="Tahoma"/>
                <w:b/>
                <w:bCs/>
                <w:szCs w:val="22"/>
              </w:rPr>
              <w:t xml:space="preserve"> </w:t>
            </w:r>
            <w:proofErr w:type="spellStart"/>
            <w:r w:rsidRPr="00D07716">
              <w:rPr>
                <w:rFonts w:ascii="Tahoma" w:eastAsia="Tahoma" w:hAnsi="Tahoma" w:cs="Tahoma"/>
                <w:b/>
                <w:bCs/>
                <w:szCs w:val="22"/>
              </w:rPr>
              <w:t>Ενότητ</w:t>
            </w:r>
            <w:proofErr w:type="spellEnd"/>
            <w:r w:rsidRPr="00D07716">
              <w:rPr>
                <w:rFonts w:ascii="Tahoma" w:eastAsia="Tahoma" w:hAnsi="Tahoma" w:cs="Tahoma"/>
                <w:b/>
                <w:bCs/>
                <w:szCs w:val="22"/>
              </w:rPr>
              <w:t>ας</w:t>
            </w:r>
          </w:p>
        </w:tc>
        <w:tc>
          <w:tcPr>
            <w:tcW w:w="2972" w:type="dxa"/>
            <w:tcBorders>
              <w:top w:val="nil"/>
              <w:left w:val="single" w:sz="8" w:space="0" w:color="auto"/>
              <w:bottom w:val="single" w:sz="8" w:space="0" w:color="auto"/>
              <w:right w:val="single" w:sz="8" w:space="0" w:color="auto"/>
            </w:tcBorders>
            <w:shd w:val="clear" w:color="auto" w:fill="D9D9D9" w:themeFill="background1" w:themeFillShade="D9"/>
            <w:vAlign w:val="center"/>
          </w:tcPr>
          <w:p w14:paraId="03EF2E11" w14:textId="77777777" w:rsidR="2E36A2E2" w:rsidRPr="00D07716" w:rsidRDefault="2E36A2E2" w:rsidP="00667B3D">
            <w:pPr>
              <w:spacing w:line="252" w:lineRule="auto"/>
              <w:jc w:val="center"/>
              <w:rPr>
                <w:rFonts w:ascii="Tahoma" w:eastAsia="Tahoma" w:hAnsi="Tahoma" w:cs="Tahoma"/>
                <w:b/>
                <w:bCs/>
                <w:szCs w:val="22"/>
              </w:rPr>
            </w:pPr>
            <w:proofErr w:type="spellStart"/>
            <w:r w:rsidRPr="00D07716">
              <w:rPr>
                <w:rFonts w:ascii="Tahoma" w:eastAsia="Tahoma" w:hAnsi="Tahoma" w:cs="Tahoma"/>
                <w:b/>
                <w:bCs/>
                <w:szCs w:val="22"/>
              </w:rPr>
              <w:t>Σύμφων</w:t>
            </w:r>
            <w:proofErr w:type="spellEnd"/>
            <w:r w:rsidRPr="00D07716">
              <w:rPr>
                <w:rFonts w:ascii="Tahoma" w:eastAsia="Tahoma" w:hAnsi="Tahoma" w:cs="Tahoma"/>
                <w:b/>
                <w:bCs/>
                <w:szCs w:val="22"/>
              </w:rPr>
              <w:t xml:space="preserve">α </w:t>
            </w:r>
            <w:proofErr w:type="spellStart"/>
            <w:r w:rsidRPr="00D07716">
              <w:rPr>
                <w:rFonts w:ascii="Tahoma" w:eastAsia="Tahoma" w:hAnsi="Tahoma" w:cs="Tahoma"/>
                <w:b/>
                <w:bCs/>
                <w:szCs w:val="22"/>
              </w:rPr>
              <w:t>με</w:t>
            </w:r>
            <w:proofErr w:type="spellEnd"/>
            <w:r w:rsidRPr="00D07716">
              <w:rPr>
                <w:rFonts w:ascii="Tahoma" w:eastAsia="Tahoma" w:hAnsi="Tahoma" w:cs="Tahoma"/>
                <w:b/>
                <w:bCs/>
                <w:szCs w:val="22"/>
              </w:rPr>
              <w:t xml:space="preserve"> παρα</w:t>
            </w:r>
            <w:proofErr w:type="spellStart"/>
            <w:r w:rsidRPr="00D07716">
              <w:rPr>
                <w:rFonts w:ascii="Tahoma" w:eastAsia="Tahoma" w:hAnsi="Tahoma" w:cs="Tahoma"/>
                <w:b/>
                <w:bCs/>
                <w:szCs w:val="22"/>
              </w:rPr>
              <w:t>γράφους</w:t>
            </w:r>
            <w:proofErr w:type="spellEnd"/>
            <w:r w:rsidRPr="00D07716">
              <w:rPr>
                <w:rFonts w:ascii="Tahoma" w:eastAsia="Tahoma" w:hAnsi="Tahoma" w:cs="Tahoma"/>
                <w:b/>
                <w:bCs/>
                <w:szCs w:val="22"/>
              </w:rPr>
              <w:t xml:space="preserve">: </w:t>
            </w:r>
          </w:p>
        </w:tc>
      </w:tr>
      <w:tr w:rsidR="00D07716" w:rsidRPr="00D07716" w14:paraId="113E392B" w14:textId="77777777" w:rsidTr="2E36A2E2">
        <w:trPr>
          <w:trHeight w:val="600"/>
        </w:trPr>
        <w:tc>
          <w:tcPr>
            <w:tcW w:w="846" w:type="dxa"/>
            <w:tcBorders>
              <w:top w:val="single" w:sz="8" w:space="0" w:color="auto"/>
              <w:left w:val="single" w:sz="8" w:space="0" w:color="auto"/>
              <w:bottom w:val="single" w:sz="8" w:space="0" w:color="auto"/>
              <w:right w:val="single" w:sz="8" w:space="0" w:color="auto"/>
            </w:tcBorders>
            <w:shd w:val="clear" w:color="auto" w:fill="F7CAAC" w:themeFill="accent2" w:themeFillTint="66"/>
          </w:tcPr>
          <w:p w14:paraId="2F272C39" w14:textId="77777777" w:rsidR="2E36A2E2" w:rsidRPr="00D07716" w:rsidRDefault="2E36A2E2" w:rsidP="00667B3D">
            <w:pPr>
              <w:spacing w:line="252" w:lineRule="auto"/>
              <w:jc w:val="center"/>
              <w:rPr>
                <w:rFonts w:ascii="Tahoma" w:eastAsia="Tahoma" w:hAnsi="Tahoma" w:cs="Tahoma"/>
                <w:b/>
                <w:bCs/>
                <w:szCs w:val="22"/>
              </w:rPr>
            </w:pPr>
            <w:r w:rsidRPr="00D07716">
              <w:rPr>
                <w:rFonts w:ascii="Tahoma" w:eastAsia="Tahoma" w:hAnsi="Tahoma" w:cs="Tahoma"/>
                <w:b/>
                <w:bCs/>
                <w:szCs w:val="22"/>
              </w:rPr>
              <w:t xml:space="preserve">1. </w:t>
            </w:r>
          </w:p>
        </w:tc>
        <w:tc>
          <w:tcPr>
            <w:tcW w:w="5813" w:type="dxa"/>
            <w:tcBorders>
              <w:top w:val="single" w:sz="8" w:space="0" w:color="auto"/>
              <w:left w:val="single" w:sz="8" w:space="0" w:color="auto"/>
              <w:bottom w:val="single" w:sz="8" w:space="0" w:color="auto"/>
              <w:right w:val="single" w:sz="8" w:space="0" w:color="auto"/>
            </w:tcBorders>
            <w:shd w:val="clear" w:color="auto" w:fill="F7CAAC" w:themeFill="accent2" w:themeFillTint="66"/>
          </w:tcPr>
          <w:p w14:paraId="0CD853F6" w14:textId="77777777" w:rsidR="2E36A2E2" w:rsidRPr="00D07716" w:rsidRDefault="2E36A2E2" w:rsidP="00667B3D">
            <w:pPr>
              <w:spacing w:line="252" w:lineRule="auto"/>
              <w:jc w:val="left"/>
              <w:rPr>
                <w:rFonts w:ascii="Tahoma" w:eastAsia="Tahoma" w:hAnsi="Tahoma" w:cs="Tahoma"/>
                <w:b/>
                <w:bCs/>
                <w:szCs w:val="22"/>
              </w:rPr>
            </w:pPr>
            <w:proofErr w:type="spellStart"/>
            <w:r w:rsidRPr="00D07716">
              <w:rPr>
                <w:rFonts w:ascii="Tahoma" w:eastAsia="Tahoma" w:hAnsi="Tahoma" w:cs="Tahoma"/>
                <w:b/>
                <w:bCs/>
                <w:szCs w:val="22"/>
              </w:rPr>
              <w:t>Περιγρ</w:t>
            </w:r>
            <w:proofErr w:type="spellEnd"/>
            <w:r w:rsidRPr="00D07716">
              <w:rPr>
                <w:rFonts w:ascii="Tahoma" w:eastAsia="Tahoma" w:hAnsi="Tahoma" w:cs="Tahoma"/>
                <w:b/>
                <w:bCs/>
                <w:szCs w:val="22"/>
              </w:rPr>
              <w:t xml:space="preserve">αφή </w:t>
            </w:r>
            <w:proofErr w:type="spellStart"/>
            <w:r w:rsidRPr="00D07716">
              <w:rPr>
                <w:rFonts w:ascii="Tahoma" w:eastAsia="Tahoma" w:hAnsi="Tahoma" w:cs="Tahoma"/>
                <w:b/>
                <w:bCs/>
                <w:szCs w:val="22"/>
              </w:rPr>
              <w:t>Έργου</w:t>
            </w:r>
            <w:proofErr w:type="spellEnd"/>
          </w:p>
        </w:tc>
        <w:tc>
          <w:tcPr>
            <w:tcW w:w="2972" w:type="dxa"/>
            <w:tcBorders>
              <w:top w:val="single" w:sz="8" w:space="0" w:color="auto"/>
              <w:left w:val="single" w:sz="8" w:space="0" w:color="auto"/>
              <w:bottom w:val="single" w:sz="8" w:space="0" w:color="auto"/>
              <w:right w:val="single" w:sz="8" w:space="0" w:color="auto"/>
            </w:tcBorders>
            <w:shd w:val="clear" w:color="auto" w:fill="F7CAAC" w:themeFill="accent2" w:themeFillTint="66"/>
          </w:tcPr>
          <w:p w14:paraId="6219C242" w14:textId="77777777" w:rsidR="2E36A2E2" w:rsidRPr="00D07716" w:rsidRDefault="2E36A2E2" w:rsidP="00667B3D">
            <w:pPr>
              <w:spacing w:line="252" w:lineRule="auto"/>
              <w:jc w:val="center"/>
              <w:rPr>
                <w:rFonts w:ascii="Tahoma" w:eastAsia="Tahoma" w:hAnsi="Tahoma" w:cs="Tahoma"/>
                <w:b/>
                <w:bCs/>
                <w:szCs w:val="22"/>
              </w:rPr>
            </w:pPr>
          </w:p>
        </w:tc>
      </w:tr>
      <w:tr w:rsidR="00D07716" w:rsidRPr="00D07716" w14:paraId="2E841BF8" w14:textId="77777777" w:rsidTr="2E36A2E2">
        <w:trPr>
          <w:trHeight w:val="300"/>
        </w:trPr>
        <w:tc>
          <w:tcPr>
            <w:tcW w:w="846" w:type="dxa"/>
            <w:tcBorders>
              <w:top w:val="single" w:sz="8" w:space="0" w:color="auto"/>
              <w:left w:val="single" w:sz="8" w:space="0" w:color="auto"/>
              <w:bottom w:val="single" w:sz="8" w:space="0" w:color="auto"/>
              <w:right w:val="single" w:sz="8" w:space="0" w:color="auto"/>
            </w:tcBorders>
            <w:vAlign w:val="center"/>
          </w:tcPr>
          <w:p w14:paraId="1B23DC46" w14:textId="77777777" w:rsidR="2E36A2E2" w:rsidRPr="00D07716" w:rsidRDefault="2E36A2E2" w:rsidP="00667B3D">
            <w:pPr>
              <w:spacing w:line="252" w:lineRule="auto"/>
              <w:jc w:val="center"/>
              <w:rPr>
                <w:rFonts w:ascii="Tahoma" w:eastAsia="Tahoma" w:hAnsi="Tahoma" w:cs="Tahoma"/>
                <w:b/>
                <w:bCs/>
                <w:szCs w:val="22"/>
              </w:rPr>
            </w:pPr>
            <w:r w:rsidRPr="00D07716">
              <w:rPr>
                <w:rFonts w:ascii="Tahoma" w:eastAsia="Tahoma" w:hAnsi="Tahoma" w:cs="Tahoma"/>
                <w:b/>
                <w:bCs/>
                <w:szCs w:val="22"/>
              </w:rPr>
              <w:t>1.1</w:t>
            </w:r>
          </w:p>
        </w:tc>
        <w:tc>
          <w:tcPr>
            <w:tcW w:w="5813" w:type="dxa"/>
            <w:tcBorders>
              <w:top w:val="single" w:sz="8" w:space="0" w:color="auto"/>
              <w:left w:val="single" w:sz="8" w:space="0" w:color="auto"/>
              <w:bottom w:val="single" w:sz="8" w:space="0" w:color="auto"/>
              <w:right w:val="single" w:sz="8" w:space="0" w:color="auto"/>
            </w:tcBorders>
            <w:vAlign w:val="center"/>
          </w:tcPr>
          <w:p w14:paraId="49C61F01" w14:textId="77777777" w:rsidR="2E36A2E2" w:rsidRPr="00D07716" w:rsidRDefault="2E36A2E2" w:rsidP="00667B3D">
            <w:pPr>
              <w:spacing w:line="252" w:lineRule="auto"/>
              <w:jc w:val="left"/>
              <w:rPr>
                <w:rFonts w:ascii="Tahoma" w:eastAsia="Tahoma" w:hAnsi="Tahoma" w:cs="Tahoma"/>
                <w:szCs w:val="22"/>
              </w:rPr>
            </w:pPr>
            <w:proofErr w:type="spellStart"/>
            <w:r w:rsidRPr="00D07716">
              <w:rPr>
                <w:rFonts w:ascii="Tahoma" w:eastAsia="Tahoma" w:hAnsi="Tahoma" w:cs="Tahoma"/>
                <w:szCs w:val="22"/>
              </w:rPr>
              <w:t>Περι</w:t>
            </w:r>
            <w:proofErr w:type="spellEnd"/>
            <w:r w:rsidRPr="00D07716">
              <w:rPr>
                <w:rFonts w:ascii="Tahoma" w:eastAsia="Tahoma" w:hAnsi="Tahoma" w:cs="Tahoma"/>
                <w:szCs w:val="22"/>
              </w:rPr>
              <w:t xml:space="preserve">βάλλον </w:t>
            </w:r>
            <w:proofErr w:type="spellStart"/>
            <w:r w:rsidRPr="00D07716">
              <w:rPr>
                <w:rFonts w:ascii="Tahoma" w:eastAsia="Tahoma" w:hAnsi="Tahoma" w:cs="Tahoma"/>
                <w:szCs w:val="22"/>
              </w:rPr>
              <w:t>Έργου</w:t>
            </w:r>
            <w:proofErr w:type="spellEnd"/>
            <w:r w:rsidRPr="00D07716">
              <w:rPr>
                <w:rFonts w:ascii="Tahoma" w:eastAsia="Tahoma" w:hAnsi="Tahoma" w:cs="Tahoma"/>
                <w:szCs w:val="22"/>
              </w:rPr>
              <w:t xml:space="preserve"> </w:t>
            </w:r>
          </w:p>
        </w:tc>
        <w:tc>
          <w:tcPr>
            <w:tcW w:w="2972" w:type="dxa"/>
            <w:tcBorders>
              <w:top w:val="single" w:sz="8" w:space="0" w:color="auto"/>
              <w:left w:val="single" w:sz="8" w:space="0" w:color="auto"/>
              <w:bottom w:val="single" w:sz="8" w:space="0" w:color="auto"/>
              <w:right w:val="single" w:sz="8" w:space="0" w:color="auto"/>
            </w:tcBorders>
            <w:vAlign w:val="center"/>
          </w:tcPr>
          <w:p w14:paraId="50A03E55" w14:textId="77777777" w:rsidR="2E36A2E2" w:rsidRPr="00D07716" w:rsidRDefault="00CF3A6F" w:rsidP="00667B3D">
            <w:pPr>
              <w:spacing w:line="252" w:lineRule="auto"/>
              <w:jc w:val="center"/>
              <w:rPr>
                <w:rFonts w:ascii="Tahoma" w:eastAsia="Tahoma" w:hAnsi="Tahoma" w:cs="Tahoma"/>
                <w:szCs w:val="22"/>
                <w:lang w:val="el-GR"/>
              </w:rPr>
            </w:pPr>
            <w:r w:rsidRPr="00D07716">
              <w:rPr>
                <w:rFonts w:ascii="Tahoma" w:eastAsia="Tahoma" w:hAnsi="Tahoma" w:cs="Tahoma"/>
                <w:szCs w:val="22"/>
                <w:lang w:val="el-GR"/>
              </w:rPr>
              <w:t>Π</w:t>
            </w:r>
            <w:r w:rsidR="00A27D6D" w:rsidRPr="00D07716">
              <w:rPr>
                <w:rFonts w:ascii="Tahoma" w:eastAsia="Tahoma" w:hAnsi="Tahoma" w:cs="Tahoma"/>
                <w:szCs w:val="22"/>
                <w:lang w:val="el-GR"/>
              </w:rPr>
              <w:t xml:space="preserve">αράρτημα </w:t>
            </w:r>
            <w:r w:rsidRPr="00D07716">
              <w:rPr>
                <w:rFonts w:ascii="Tahoma" w:eastAsia="Tahoma" w:hAnsi="Tahoma" w:cs="Tahoma"/>
                <w:szCs w:val="22"/>
                <w:lang w:val="el-GR"/>
              </w:rPr>
              <w:t xml:space="preserve">Ι </w:t>
            </w:r>
            <w:r w:rsidR="00DE10ED" w:rsidRPr="00D07716">
              <w:rPr>
                <w:rFonts w:ascii="Tahoma" w:eastAsia="Tahoma" w:hAnsi="Tahoma" w:cs="Tahoma"/>
                <w:szCs w:val="22"/>
                <w:lang w:val="el-GR"/>
              </w:rPr>
              <w:t>1.1</w:t>
            </w:r>
            <w:r w:rsidR="009F30F5" w:rsidRPr="00D07716">
              <w:rPr>
                <w:rFonts w:ascii="Tahoma" w:eastAsia="Tahoma" w:hAnsi="Tahoma" w:cs="Tahoma"/>
                <w:szCs w:val="22"/>
                <w:lang w:val="el-GR"/>
              </w:rPr>
              <w:t xml:space="preserve"> – </w:t>
            </w:r>
            <w:r w:rsidRPr="00D07716">
              <w:rPr>
                <w:rFonts w:ascii="Tahoma" w:eastAsia="Tahoma" w:hAnsi="Tahoma" w:cs="Tahoma"/>
                <w:szCs w:val="22"/>
                <w:lang w:val="el-GR"/>
              </w:rPr>
              <w:t>Π</w:t>
            </w:r>
            <w:r w:rsidR="00A27D6D" w:rsidRPr="00D07716">
              <w:rPr>
                <w:rFonts w:ascii="Tahoma" w:eastAsia="Tahoma" w:hAnsi="Tahoma" w:cs="Tahoma"/>
                <w:szCs w:val="22"/>
                <w:lang w:val="el-GR"/>
              </w:rPr>
              <w:t xml:space="preserve">αράρτημα </w:t>
            </w:r>
            <w:r w:rsidRPr="00D07716">
              <w:rPr>
                <w:rFonts w:ascii="Tahoma" w:eastAsia="Tahoma" w:hAnsi="Tahoma" w:cs="Tahoma"/>
                <w:szCs w:val="22"/>
                <w:lang w:val="el-GR"/>
              </w:rPr>
              <w:t xml:space="preserve">Ι </w:t>
            </w:r>
            <w:r w:rsidR="009F30F5" w:rsidRPr="00D07716">
              <w:rPr>
                <w:rFonts w:ascii="Tahoma" w:eastAsia="Tahoma" w:hAnsi="Tahoma" w:cs="Tahoma"/>
                <w:szCs w:val="22"/>
                <w:lang w:val="el-GR"/>
              </w:rPr>
              <w:t>1.2</w:t>
            </w:r>
          </w:p>
        </w:tc>
      </w:tr>
      <w:tr w:rsidR="00D07716" w:rsidRPr="00D07716" w14:paraId="32755F3A" w14:textId="77777777" w:rsidTr="2E36A2E2">
        <w:tc>
          <w:tcPr>
            <w:tcW w:w="846" w:type="dxa"/>
            <w:tcBorders>
              <w:top w:val="single" w:sz="8" w:space="0" w:color="auto"/>
              <w:left w:val="single" w:sz="8" w:space="0" w:color="auto"/>
              <w:bottom w:val="single" w:sz="8" w:space="0" w:color="auto"/>
              <w:right w:val="single" w:sz="8" w:space="0" w:color="auto"/>
            </w:tcBorders>
            <w:vAlign w:val="center"/>
          </w:tcPr>
          <w:p w14:paraId="1D31D1D0" w14:textId="77777777" w:rsidR="2E36A2E2" w:rsidRPr="00D07716" w:rsidRDefault="2E36A2E2" w:rsidP="00667B3D">
            <w:pPr>
              <w:spacing w:line="252" w:lineRule="auto"/>
              <w:jc w:val="center"/>
              <w:rPr>
                <w:rFonts w:ascii="Tahoma" w:eastAsia="Tahoma" w:hAnsi="Tahoma" w:cs="Tahoma"/>
                <w:b/>
                <w:bCs/>
                <w:szCs w:val="22"/>
              </w:rPr>
            </w:pPr>
            <w:r w:rsidRPr="00D07716">
              <w:rPr>
                <w:rFonts w:ascii="Tahoma" w:eastAsia="Tahoma" w:hAnsi="Tahoma" w:cs="Tahoma"/>
                <w:b/>
                <w:bCs/>
                <w:szCs w:val="22"/>
              </w:rPr>
              <w:t>1.</w:t>
            </w:r>
            <w:r w:rsidR="00DE10ED" w:rsidRPr="00D07716">
              <w:rPr>
                <w:rFonts w:ascii="Tahoma" w:eastAsia="Tahoma" w:hAnsi="Tahoma" w:cs="Tahoma"/>
                <w:b/>
                <w:bCs/>
                <w:szCs w:val="22"/>
                <w:lang w:val="el-GR"/>
              </w:rPr>
              <w:t>2</w:t>
            </w:r>
          </w:p>
        </w:tc>
        <w:tc>
          <w:tcPr>
            <w:tcW w:w="5813" w:type="dxa"/>
            <w:tcBorders>
              <w:top w:val="single" w:sz="8" w:space="0" w:color="auto"/>
              <w:left w:val="single" w:sz="8" w:space="0" w:color="auto"/>
              <w:bottom w:val="single" w:sz="8" w:space="0" w:color="auto"/>
              <w:right w:val="single" w:sz="8" w:space="0" w:color="auto"/>
            </w:tcBorders>
            <w:vAlign w:val="center"/>
          </w:tcPr>
          <w:p w14:paraId="1B4ACE70" w14:textId="77777777" w:rsidR="2E36A2E2" w:rsidRPr="00D07716" w:rsidRDefault="2E36A2E2" w:rsidP="00667B3D">
            <w:pPr>
              <w:spacing w:line="252" w:lineRule="auto"/>
              <w:jc w:val="left"/>
              <w:rPr>
                <w:rFonts w:ascii="Tahoma" w:eastAsia="Tahoma" w:hAnsi="Tahoma" w:cs="Tahoma"/>
                <w:szCs w:val="22"/>
              </w:rPr>
            </w:pPr>
            <w:proofErr w:type="spellStart"/>
            <w:r w:rsidRPr="00D07716">
              <w:rPr>
                <w:rFonts w:ascii="Tahoma" w:eastAsia="Tahoma" w:hAnsi="Tahoma" w:cs="Tahoma"/>
                <w:szCs w:val="22"/>
              </w:rPr>
              <w:t>Αντικείμενο</w:t>
            </w:r>
            <w:proofErr w:type="spellEnd"/>
            <w:r w:rsidRPr="00D07716">
              <w:rPr>
                <w:rFonts w:ascii="Tahoma" w:eastAsia="Tahoma" w:hAnsi="Tahoma" w:cs="Tahoma"/>
                <w:szCs w:val="22"/>
              </w:rPr>
              <w:t xml:space="preserve"> </w:t>
            </w:r>
            <w:proofErr w:type="spellStart"/>
            <w:r w:rsidRPr="00D07716">
              <w:rPr>
                <w:rFonts w:ascii="Tahoma" w:eastAsia="Tahoma" w:hAnsi="Tahoma" w:cs="Tahoma"/>
                <w:szCs w:val="22"/>
              </w:rPr>
              <w:t>Έργου</w:t>
            </w:r>
            <w:proofErr w:type="spellEnd"/>
            <w:r w:rsidRPr="00D07716">
              <w:rPr>
                <w:rFonts w:ascii="Tahoma" w:eastAsia="Tahoma" w:hAnsi="Tahoma" w:cs="Tahoma"/>
                <w:szCs w:val="22"/>
              </w:rPr>
              <w:t xml:space="preserve">  </w:t>
            </w:r>
          </w:p>
        </w:tc>
        <w:tc>
          <w:tcPr>
            <w:tcW w:w="2972" w:type="dxa"/>
            <w:tcBorders>
              <w:top w:val="single" w:sz="8" w:space="0" w:color="auto"/>
              <w:left w:val="single" w:sz="8" w:space="0" w:color="auto"/>
              <w:bottom w:val="single" w:sz="8" w:space="0" w:color="auto"/>
              <w:right w:val="single" w:sz="8" w:space="0" w:color="auto"/>
            </w:tcBorders>
            <w:vAlign w:val="center"/>
          </w:tcPr>
          <w:p w14:paraId="1FDE692B" w14:textId="77777777" w:rsidR="2E36A2E2" w:rsidRPr="00D07716" w:rsidRDefault="00CF3A6F" w:rsidP="00667B3D">
            <w:pPr>
              <w:spacing w:line="252" w:lineRule="auto"/>
              <w:jc w:val="center"/>
              <w:rPr>
                <w:rFonts w:ascii="Tahoma" w:eastAsia="Tahoma" w:hAnsi="Tahoma" w:cs="Tahoma"/>
                <w:szCs w:val="22"/>
                <w:lang w:val="el-GR"/>
              </w:rPr>
            </w:pPr>
            <w:r w:rsidRPr="00D07716">
              <w:rPr>
                <w:rFonts w:ascii="Tahoma" w:eastAsia="Tahoma" w:hAnsi="Tahoma" w:cs="Tahoma"/>
                <w:szCs w:val="22"/>
                <w:lang w:val="el-GR"/>
              </w:rPr>
              <w:t>Π</w:t>
            </w:r>
            <w:r w:rsidR="00A27D6D" w:rsidRPr="00D07716">
              <w:rPr>
                <w:rFonts w:ascii="Tahoma" w:eastAsia="Tahoma" w:hAnsi="Tahoma" w:cs="Tahoma"/>
                <w:szCs w:val="22"/>
                <w:lang w:val="el-GR"/>
              </w:rPr>
              <w:t xml:space="preserve">αράρτημα </w:t>
            </w:r>
            <w:r w:rsidRPr="00D07716">
              <w:rPr>
                <w:rFonts w:ascii="Tahoma" w:eastAsia="Tahoma" w:hAnsi="Tahoma" w:cs="Tahoma"/>
                <w:szCs w:val="22"/>
                <w:lang w:val="el-GR"/>
              </w:rPr>
              <w:t xml:space="preserve">Ι </w:t>
            </w:r>
            <w:r w:rsidR="009F30F5" w:rsidRPr="00D07716">
              <w:rPr>
                <w:rFonts w:ascii="Tahoma" w:eastAsia="Tahoma" w:hAnsi="Tahoma" w:cs="Tahoma"/>
                <w:szCs w:val="22"/>
                <w:lang w:val="el-GR"/>
              </w:rPr>
              <w:t>1.3</w:t>
            </w:r>
          </w:p>
        </w:tc>
      </w:tr>
      <w:tr w:rsidR="00D07716" w:rsidRPr="00D07716" w14:paraId="77B31A29" w14:textId="77777777" w:rsidTr="2E36A2E2">
        <w:tc>
          <w:tcPr>
            <w:tcW w:w="846" w:type="dxa"/>
            <w:tcBorders>
              <w:top w:val="single" w:sz="8" w:space="0" w:color="auto"/>
              <w:left w:val="single" w:sz="8" w:space="0" w:color="auto"/>
              <w:bottom w:val="single" w:sz="8" w:space="0" w:color="auto"/>
              <w:right w:val="single" w:sz="8" w:space="0" w:color="auto"/>
            </w:tcBorders>
            <w:vAlign w:val="center"/>
          </w:tcPr>
          <w:p w14:paraId="5BD30E48" w14:textId="77777777" w:rsidR="2E36A2E2" w:rsidRPr="00D07716" w:rsidRDefault="2E36A2E2" w:rsidP="00667B3D">
            <w:pPr>
              <w:spacing w:line="252" w:lineRule="auto"/>
              <w:jc w:val="center"/>
              <w:rPr>
                <w:rFonts w:ascii="Tahoma" w:eastAsia="Tahoma" w:hAnsi="Tahoma" w:cs="Tahoma"/>
                <w:b/>
                <w:bCs/>
                <w:szCs w:val="22"/>
              </w:rPr>
            </w:pPr>
            <w:r w:rsidRPr="00D07716">
              <w:rPr>
                <w:rFonts w:ascii="Tahoma" w:eastAsia="Tahoma" w:hAnsi="Tahoma" w:cs="Tahoma"/>
                <w:b/>
                <w:bCs/>
                <w:szCs w:val="22"/>
              </w:rPr>
              <w:t>1.</w:t>
            </w:r>
            <w:r w:rsidR="00DE10ED" w:rsidRPr="00D07716">
              <w:rPr>
                <w:rFonts w:ascii="Tahoma" w:eastAsia="Tahoma" w:hAnsi="Tahoma" w:cs="Tahoma"/>
                <w:b/>
                <w:bCs/>
                <w:szCs w:val="22"/>
                <w:lang w:val="el-GR"/>
              </w:rPr>
              <w:t>3</w:t>
            </w:r>
          </w:p>
        </w:tc>
        <w:tc>
          <w:tcPr>
            <w:tcW w:w="5813" w:type="dxa"/>
            <w:tcBorders>
              <w:top w:val="single" w:sz="8" w:space="0" w:color="auto"/>
              <w:left w:val="single" w:sz="8" w:space="0" w:color="auto"/>
              <w:bottom w:val="single" w:sz="8" w:space="0" w:color="auto"/>
              <w:right w:val="single" w:sz="8" w:space="0" w:color="auto"/>
            </w:tcBorders>
            <w:vAlign w:val="center"/>
          </w:tcPr>
          <w:p w14:paraId="4AD7D4AB" w14:textId="77777777" w:rsidR="2E36A2E2" w:rsidRPr="00D07716" w:rsidRDefault="2E36A2E2" w:rsidP="00667B3D">
            <w:pPr>
              <w:spacing w:line="252" w:lineRule="auto"/>
              <w:jc w:val="left"/>
              <w:rPr>
                <w:rFonts w:ascii="Tahoma" w:eastAsia="Tahoma" w:hAnsi="Tahoma" w:cs="Tahoma"/>
                <w:szCs w:val="22"/>
              </w:rPr>
            </w:pPr>
            <w:proofErr w:type="spellStart"/>
            <w:r w:rsidRPr="00D07716">
              <w:rPr>
                <w:rFonts w:ascii="Tahoma" w:eastAsia="Tahoma" w:hAnsi="Tahoma" w:cs="Tahoma"/>
                <w:szCs w:val="22"/>
              </w:rPr>
              <w:t>Μεθοδολογί</w:t>
            </w:r>
            <w:proofErr w:type="spellEnd"/>
            <w:r w:rsidRPr="00D07716">
              <w:rPr>
                <w:rFonts w:ascii="Tahoma" w:eastAsia="Tahoma" w:hAnsi="Tahoma" w:cs="Tahoma"/>
                <w:szCs w:val="22"/>
              </w:rPr>
              <w:t xml:space="preserve">α </w:t>
            </w:r>
            <w:proofErr w:type="spellStart"/>
            <w:r w:rsidRPr="00D07716">
              <w:rPr>
                <w:rFonts w:ascii="Tahoma" w:eastAsia="Tahoma" w:hAnsi="Tahoma" w:cs="Tahoma"/>
                <w:szCs w:val="22"/>
              </w:rPr>
              <w:t>Υλο</w:t>
            </w:r>
            <w:proofErr w:type="spellEnd"/>
            <w:r w:rsidRPr="00D07716">
              <w:rPr>
                <w:rFonts w:ascii="Tahoma" w:eastAsia="Tahoma" w:hAnsi="Tahoma" w:cs="Tahoma"/>
                <w:szCs w:val="22"/>
              </w:rPr>
              <w:t xml:space="preserve">ποίησης </w:t>
            </w:r>
            <w:proofErr w:type="spellStart"/>
            <w:r w:rsidRPr="00D07716">
              <w:rPr>
                <w:rFonts w:ascii="Tahoma" w:eastAsia="Tahoma" w:hAnsi="Tahoma" w:cs="Tahoma"/>
                <w:szCs w:val="22"/>
              </w:rPr>
              <w:t>Έργου</w:t>
            </w:r>
            <w:proofErr w:type="spellEnd"/>
            <w:r w:rsidRPr="00D07716">
              <w:rPr>
                <w:rFonts w:ascii="Tahoma" w:eastAsia="Tahoma" w:hAnsi="Tahoma" w:cs="Tahoma"/>
                <w:szCs w:val="22"/>
              </w:rPr>
              <w:t xml:space="preserve"> </w:t>
            </w:r>
          </w:p>
        </w:tc>
        <w:tc>
          <w:tcPr>
            <w:tcW w:w="2972" w:type="dxa"/>
            <w:tcBorders>
              <w:top w:val="single" w:sz="8" w:space="0" w:color="auto"/>
              <w:left w:val="single" w:sz="8" w:space="0" w:color="auto"/>
              <w:bottom w:val="single" w:sz="8" w:space="0" w:color="auto"/>
              <w:right w:val="single" w:sz="8" w:space="0" w:color="auto"/>
            </w:tcBorders>
            <w:vAlign w:val="center"/>
          </w:tcPr>
          <w:p w14:paraId="55068F45" w14:textId="77777777" w:rsidR="2E36A2E2" w:rsidRPr="00D07716" w:rsidRDefault="00CF3A6F" w:rsidP="00667B3D">
            <w:pPr>
              <w:spacing w:line="252" w:lineRule="auto"/>
              <w:jc w:val="center"/>
              <w:rPr>
                <w:rFonts w:ascii="Tahoma" w:eastAsia="Tahoma" w:hAnsi="Tahoma" w:cs="Tahoma"/>
                <w:szCs w:val="22"/>
                <w:lang w:val="el-GR"/>
              </w:rPr>
            </w:pPr>
            <w:r w:rsidRPr="00D07716">
              <w:rPr>
                <w:rFonts w:ascii="Tahoma" w:eastAsia="Tahoma" w:hAnsi="Tahoma" w:cs="Tahoma"/>
                <w:szCs w:val="22"/>
                <w:lang w:val="el-GR"/>
              </w:rPr>
              <w:t>Π</w:t>
            </w:r>
            <w:r w:rsidR="00A27D6D" w:rsidRPr="00D07716">
              <w:rPr>
                <w:rFonts w:ascii="Tahoma" w:eastAsia="Tahoma" w:hAnsi="Tahoma" w:cs="Tahoma"/>
                <w:szCs w:val="22"/>
                <w:lang w:val="el-GR"/>
              </w:rPr>
              <w:t xml:space="preserve">αράρτημα </w:t>
            </w:r>
            <w:r w:rsidRPr="00D07716">
              <w:rPr>
                <w:rFonts w:ascii="Tahoma" w:eastAsia="Tahoma" w:hAnsi="Tahoma" w:cs="Tahoma"/>
                <w:szCs w:val="22"/>
                <w:lang w:val="el-GR"/>
              </w:rPr>
              <w:t xml:space="preserve">Ι </w:t>
            </w:r>
            <w:r w:rsidR="009F30F5" w:rsidRPr="00D07716">
              <w:rPr>
                <w:rFonts w:ascii="Tahoma" w:eastAsia="Tahoma" w:hAnsi="Tahoma" w:cs="Tahoma"/>
                <w:szCs w:val="22"/>
                <w:lang w:val="el-GR"/>
              </w:rPr>
              <w:t xml:space="preserve">1.4 – </w:t>
            </w:r>
            <w:r w:rsidRPr="00D07716">
              <w:rPr>
                <w:rFonts w:ascii="Tahoma" w:eastAsia="Tahoma" w:hAnsi="Tahoma" w:cs="Tahoma"/>
                <w:szCs w:val="22"/>
                <w:lang w:val="el-GR"/>
              </w:rPr>
              <w:t>Π</w:t>
            </w:r>
            <w:r w:rsidR="00A27D6D" w:rsidRPr="00D07716">
              <w:rPr>
                <w:rFonts w:ascii="Tahoma" w:eastAsia="Tahoma" w:hAnsi="Tahoma" w:cs="Tahoma"/>
                <w:szCs w:val="22"/>
                <w:lang w:val="el-GR"/>
              </w:rPr>
              <w:t xml:space="preserve">αράρτημα </w:t>
            </w:r>
            <w:r w:rsidRPr="00D07716">
              <w:rPr>
                <w:rFonts w:ascii="Tahoma" w:eastAsia="Tahoma" w:hAnsi="Tahoma" w:cs="Tahoma"/>
                <w:szCs w:val="22"/>
                <w:lang w:val="el-GR"/>
              </w:rPr>
              <w:t xml:space="preserve">Ι </w:t>
            </w:r>
            <w:r w:rsidR="009F30F5" w:rsidRPr="00D07716">
              <w:rPr>
                <w:rFonts w:ascii="Tahoma" w:eastAsia="Tahoma" w:hAnsi="Tahoma" w:cs="Tahoma"/>
                <w:szCs w:val="22"/>
                <w:lang w:val="el-GR"/>
              </w:rPr>
              <w:t>1.</w:t>
            </w:r>
            <w:r w:rsidR="00220E75" w:rsidRPr="00D07716">
              <w:rPr>
                <w:rFonts w:ascii="Tahoma" w:eastAsia="Tahoma" w:hAnsi="Tahoma" w:cs="Tahoma"/>
                <w:szCs w:val="22"/>
                <w:lang w:val="el-GR"/>
              </w:rPr>
              <w:t>6</w:t>
            </w:r>
          </w:p>
        </w:tc>
      </w:tr>
      <w:tr w:rsidR="00D07716" w:rsidRPr="00D07716" w14:paraId="40599923" w14:textId="77777777" w:rsidTr="2E36A2E2">
        <w:tc>
          <w:tcPr>
            <w:tcW w:w="846" w:type="dxa"/>
            <w:tcBorders>
              <w:top w:val="single" w:sz="8" w:space="0" w:color="auto"/>
              <w:left w:val="single" w:sz="8" w:space="0" w:color="auto"/>
              <w:bottom w:val="single" w:sz="8" w:space="0" w:color="auto"/>
              <w:right w:val="single" w:sz="8" w:space="0" w:color="auto"/>
            </w:tcBorders>
            <w:shd w:val="clear" w:color="auto" w:fill="F7CAAC" w:themeFill="accent2" w:themeFillTint="66"/>
            <w:vAlign w:val="center"/>
          </w:tcPr>
          <w:p w14:paraId="2CFF9DC4" w14:textId="77777777" w:rsidR="2E36A2E2" w:rsidRPr="00D07716" w:rsidRDefault="2E36A2E2" w:rsidP="00667B3D">
            <w:pPr>
              <w:spacing w:line="252" w:lineRule="auto"/>
              <w:jc w:val="center"/>
              <w:rPr>
                <w:rFonts w:ascii="Tahoma" w:eastAsia="Tahoma" w:hAnsi="Tahoma" w:cs="Tahoma"/>
                <w:b/>
                <w:bCs/>
                <w:szCs w:val="22"/>
              </w:rPr>
            </w:pPr>
            <w:r w:rsidRPr="00D07716">
              <w:rPr>
                <w:rFonts w:ascii="Tahoma" w:eastAsia="Tahoma" w:hAnsi="Tahoma" w:cs="Tahoma"/>
                <w:b/>
                <w:bCs/>
                <w:szCs w:val="22"/>
              </w:rPr>
              <w:t>2.</w:t>
            </w:r>
          </w:p>
        </w:tc>
        <w:tc>
          <w:tcPr>
            <w:tcW w:w="5813" w:type="dxa"/>
            <w:tcBorders>
              <w:top w:val="single" w:sz="8" w:space="0" w:color="auto"/>
              <w:left w:val="single" w:sz="8" w:space="0" w:color="auto"/>
              <w:bottom w:val="single" w:sz="8" w:space="0" w:color="auto"/>
              <w:right w:val="single" w:sz="8" w:space="0" w:color="auto"/>
            </w:tcBorders>
            <w:shd w:val="clear" w:color="auto" w:fill="F7CAAC" w:themeFill="accent2" w:themeFillTint="66"/>
            <w:vAlign w:val="center"/>
          </w:tcPr>
          <w:p w14:paraId="6554403E" w14:textId="77777777" w:rsidR="2E36A2E2" w:rsidRPr="00D07716" w:rsidRDefault="2E36A2E2" w:rsidP="00667B3D">
            <w:pPr>
              <w:spacing w:line="252" w:lineRule="auto"/>
              <w:jc w:val="left"/>
              <w:rPr>
                <w:rFonts w:ascii="Tahoma" w:eastAsia="Tahoma" w:hAnsi="Tahoma" w:cs="Tahoma"/>
                <w:b/>
                <w:bCs/>
                <w:szCs w:val="22"/>
              </w:rPr>
            </w:pPr>
            <w:proofErr w:type="spellStart"/>
            <w:r w:rsidRPr="00D07716">
              <w:rPr>
                <w:rFonts w:ascii="Tahoma" w:eastAsia="Tahoma" w:hAnsi="Tahoma" w:cs="Tahoma"/>
                <w:b/>
                <w:bCs/>
                <w:szCs w:val="22"/>
              </w:rPr>
              <w:t>Σχήμ</w:t>
            </w:r>
            <w:proofErr w:type="spellEnd"/>
            <w:r w:rsidRPr="00D07716">
              <w:rPr>
                <w:rFonts w:ascii="Tahoma" w:eastAsia="Tahoma" w:hAnsi="Tahoma" w:cs="Tahoma"/>
                <w:b/>
                <w:bCs/>
                <w:szCs w:val="22"/>
              </w:rPr>
              <w:t xml:space="preserve">α </w:t>
            </w:r>
            <w:proofErr w:type="spellStart"/>
            <w:r w:rsidRPr="00D07716">
              <w:rPr>
                <w:rFonts w:ascii="Tahoma" w:eastAsia="Tahoma" w:hAnsi="Tahoma" w:cs="Tahoma"/>
                <w:b/>
                <w:bCs/>
                <w:szCs w:val="22"/>
              </w:rPr>
              <w:t>Διοίκησης</w:t>
            </w:r>
            <w:proofErr w:type="spellEnd"/>
            <w:r w:rsidRPr="00D07716">
              <w:rPr>
                <w:rFonts w:ascii="Tahoma" w:eastAsia="Tahoma" w:hAnsi="Tahoma" w:cs="Tahoma"/>
                <w:b/>
                <w:bCs/>
                <w:szCs w:val="22"/>
              </w:rPr>
              <w:t xml:space="preserve"> </w:t>
            </w:r>
            <w:proofErr w:type="spellStart"/>
            <w:r w:rsidRPr="00D07716">
              <w:rPr>
                <w:rFonts w:ascii="Tahoma" w:eastAsia="Tahoma" w:hAnsi="Tahoma" w:cs="Tahoma"/>
                <w:b/>
                <w:bCs/>
                <w:szCs w:val="22"/>
              </w:rPr>
              <w:t>Έργου</w:t>
            </w:r>
            <w:proofErr w:type="spellEnd"/>
          </w:p>
        </w:tc>
        <w:tc>
          <w:tcPr>
            <w:tcW w:w="2972" w:type="dxa"/>
            <w:tcBorders>
              <w:top w:val="single" w:sz="8" w:space="0" w:color="auto"/>
              <w:left w:val="single" w:sz="8" w:space="0" w:color="auto"/>
              <w:bottom w:val="single" w:sz="8" w:space="0" w:color="auto"/>
              <w:right w:val="single" w:sz="8" w:space="0" w:color="auto"/>
            </w:tcBorders>
            <w:shd w:val="clear" w:color="auto" w:fill="F7CAAC" w:themeFill="accent2" w:themeFillTint="66"/>
            <w:vAlign w:val="center"/>
          </w:tcPr>
          <w:p w14:paraId="6C3174C5" w14:textId="77777777" w:rsidR="2E36A2E2" w:rsidRPr="00D07716" w:rsidRDefault="2E36A2E2" w:rsidP="00667B3D">
            <w:pPr>
              <w:spacing w:line="252" w:lineRule="auto"/>
              <w:jc w:val="center"/>
              <w:rPr>
                <w:rFonts w:ascii="Tahoma" w:eastAsia="Tahoma" w:hAnsi="Tahoma" w:cs="Tahoma"/>
                <w:szCs w:val="22"/>
                <w:highlight w:val="cyan"/>
                <w:lang w:val="en-US"/>
              </w:rPr>
            </w:pPr>
          </w:p>
        </w:tc>
      </w:tr>
      <w:tr w:rsidR="00D07716" w:rsidRPr="00D07716" w14:paraId="13C7B7E5" w14:textId="77777777" w:rsidTr="2E36A2E2">
        <w:tc>
          <w:tcPr>
            <w:tcW w:w="846" w:type="dxa"/>
            <w:tcBorders>
              <w:top w:val="single" w:sz="8" w:space="0" w:color="auto"/>
              <w:left w:val="single" w:sz="8" w:space="0" w:color="auto"/>
              <w:bottom w:val="single" w:sz="8" w:space="0" w:color="auto"/>
              <w:right w:val="single" w:sz="8" w:space="0" w:color="auto"/>
            </w:tcBorders>
            <w:vAlign w:val="center"/>
          </w:tcPr>
          <w:p w14:paraId="48549906" w14:textId="77777777" w:rsidR="2E36A2E2" w:rsidRPr="00D07716" w:rsidRDefault="2E36A2E2" w:rsidP="00667B3D">
            <w:pPr>
              <w:spacing w:line="252" w:lineRule="auto"/>
              <w:jc w:val="center"/>
              <w:rPr>
                <w:rFonts w:ascii="Tahoma" w:eastAsia="Tahoma" w:hAnsi="Tahoma" w:cs="Tahoma"/>
                <w:b/>
                <w:bCs/>
                <w:szCs w:val="22"/>
              </w:rPr>
            </w:pPr>
            <w:r w:rsidRPr="00D07716">
              <w:rPr>
                <w:rFonts w:ascii="Tahoma" w:eastAsia="Tahoma" w:hAnsi="Tahoma" w:cs="Tahoma"/>
                <w:b/>
                <w:bCs/>
                <w:szCs w:val="22"/>
              </w:rPr>
              <w:t>2.1</w:t>
            </w:r>
          </w:p>
        </w:tc>
        <w:tc>
          <w:tcPr>
            <w:tcW w:w="5813" w:type="dxa"/>
            <w:tcBorders>
              <w:top w:val="single" w:sz="8" w:space="0" w:color="auto"/>
              <w:left w:val="single" w:sz="8" w:space="0" w:color="auto"/>
              <w:bottom w:val="single" w:sz="8" w:space="0" w:color="auto"/>
              <w:right w:val="single" w:sz="8" w:space="0" w:color="auto"/>
            </w:tcBorders>
            <w:vAlign w:val="center"/>
          </w:tcPr>
          <w:p w14:paraId="707F55B1" w14:textId="77777777" w:rsidR="2E36A2E2" w:rsidRPr="00D07716" w:rsidRDefault="2E36A2E2" w:rsidP="00667B3D">
            <w:pPr>
              <w:spacing w:line="252" w:lineRule="auto"/>
              <w:rPr>
                <w:rFonts w:ascii="Tahoma" w:eastAsia="Tahoma" w:hAnsi="Tahoma" w:cs="Tahoma"/>
                <w:szCs w:val="22"/>
                <w:lang w:val="el-GR"/>
              </w:rPr>
            </w:pPr>
            <w:r w:rsidRPr="00D07716">
              <w:rPr>
                <w:rFonts w:ascii="Tahoma" w:eastAsia="Tahoma" w:hAnsi="Tahoma" w:cs="Tahoma"/>
                <w:szCs w:val="22"/>
                <w:lang w:val="el-GR"/>
              </w:rPr>
              <w:t>Δομή, Οργάνωση και Λειτουργία Ομάδας Έργου</w:t>
            </w:r>
          </w:p>
        </w:tc>
        <w:tc>
          <w:tcPr>
            <w:tcW w:w="2972" w:type="dxa"/>
            <w:tcBorders>
              <w:top w:val="single" w:sz="8" w:space="0" w:color="auto"/>
              <w:left w:val="single" w:sz="8" w:space="0" w:color="auto"/>
              <w:bottom w:val="single" w:sz="8" w:space="0" w:color="auto"/>
              <w:right w:val="single" w:sz="8" w:space="0" w:color="auto"/>
            </w:tcBorders>
          </w:tcPr>
          <w:p w14:paraId="60075153" w14:textId="77777777" w:rsidR="2E36A2E2" w:rsidRPr="00D07716" w:rsidRDefault="00554276" w:rsidP="00667B3D">
            <w:pPr>
              <w:spacing w:line="252" w:lineRule="auto"/>
              <w:jc w:val="center"/>
              <w:rPr>
                <w:rFonts w:ascii="Tahoma" w:eastAsia="Tahoma" w:hAnsi="Tahoma" w:cs="Tahoma"/>
                <w:szCs w:val="22"/>
                <w:lang w:val="el-GR"/>
              </w:rPr>
            </w:pPr>
            <w:r w:rsidRPr="00D07716">
              <w:rPr>
                <w:rFonts w:ascii="Tahoma" w:eastAsia="Tahoma" w:hAnsi="Tahoma" w:cs="Tahoma"/>
                <w:szCs w:val="22"/>
                <w:lang w:val="el-GR"/>
              </w:rPr>
              <w:t>Π</w:t>
            </w:r>
            <w:r w:rsidR="00A27D6D" w:rsidRPr="00D07716">
              <w:rPr>
                <w:rFonts w:ascii="Tahoma" w:eastAsia="Tahoma" w:hAnsi="Tahoma" w:cs="Tahoma"/>
                <w:szCs w:val="22"/>
                <w:lang w:val="el-GR"/>
              </w:rPr>
              <w:t xml:space="preserve">αράρτημα </w:t>
            </w:r>
            <w:r w:rsidRPr="00D07716">
              <w:rPr>
                <w:rFonts w:ascii="Tahoma" w:eastAsia="Tahoma" w:hAnsi="Tahoma" w:cs="Tahoma"/>
                <w:szCs w:val="22"/>
                <w:lang w:val="el-GR"/>
              </w:rPr>
              <w:t>Ι 1.7</w:t>
            </w:r>
          </w:p>
        </w:tc>
      </w:tr>
      <w:tr w:rsidR="00D07716" w:rsidRPr="00D07716" w14:paraId="1F4DDE71" w14:textId="77777777" w:rsidTr="2E36A2E2">
        <w:tc>
          <w:tcPr>
            <w:tcW w:w="846" w:type="dxa"/>
            <w:tcBorders>
              <w:top w:val="single" w:sz="8" w:space="0" w:color="auto"/>
              <w:left w:val="single" w:sz="8" w:space="0" w:color="auto"/>
              <w:bottom w:val="single" w:sz="8" w:space="0" w:color="auto"/>
              <w:right w:val="single" w:sz="8" w:space="0" w:color="auto"/>
            </w:tcBorders>
            <w:vAlign w:val="center"/>
          </w:tcPr>
          <w:p w14:paraId="6FE67E64" w14:textId="77777777" w:rsidR="2E36A2E2" w:rsidRPr="00D07716" w:rsidRDefault="2E36A2E2" w:rsidP="00667B3D">
            <w:pPr>
              <w:spacing w:line="252" w:lineRule="auto"/>
              <w:jc w:val="center"/>
              <w:rPr>
                <w:rFonts w:ascii="Tahoma" w:eastAsia="Tahoma" w:hAnsi="Tahoma" w:cs="Tahoma"/>
                <w:b/>
                <w:bCs/>
                <w:szCs w:val="22"/>
              </w:rPr>
            </w:pPr>
            <w:r w:rsidRPr="00D07716">
              <w:rPr>
                <w:rFonts w:ascii="Tahoma" w:eastAsia="Tahoma" w:hAnsi="Tahoma" w:cs="Tahoma"/>
                <w:b/>
                <w:bCs/>
                <w:szCs w:val="22"/>
              </w:rPr>
              <w:t>2.2</w:t>
            </w:r>
          </w:p>
        </w:tc>
        <w:tc>
          <w:tcPr>
            <w:tcW w:w="5813" w:type="dxa"/>
            <w:tcBorders>
              <w:top w:val="single" w:sz="8" w:space="0" w:color="auto"/>
              <w:left w:val="single" w:sz="8" w:space="0" w:color="auto"/>
              <w:bottom w:val="single" w:sz="8" w:space="0" w:color="auto"/>
              <w:right w:val="single" w:sz="8" w:space="0" w:color="auto"/>
            </w:tcBorders>
            <w:vAlign w:val="center"/>
          </w:tcPr>
          <w:p w14:paraId="788BB6FD" w14:textId="77777777" w:rsidR="2E36A2E2" w:rsidRPr="00D07716" w:rsidRDefault="2E36A2E2" w:rsidP="00667B3D">
            <w:pPr>
              <w:spacing w:line="252" w:lineRule="auto"/>
              <w:rPr>
                <w:rFonts w:ascii="Tahoma" w:eastAsia="Tahoma" w:hAnsi="Tahoma" w:cs="Tahoma"/>
                <w:szCs w:val="22"/>
                <w:lang w:val="el-GR"/>
              </w:rPr>
            </w:pPr>
            <w:r w:rsidRPr="00D07716">
              <w:rPr>
                <w:rFonts w:ascii="Tahoma" w:eastAsia="Tahoma" w:hAnsi="Tahoma" w:cs="Tahoma"/>
                <w:szCs w:val="22"/>
                <w:lang w:val="el-GR"/>
              </w:rPr>
              <w:t>Μεθοδολογία Διοίκησης και Διασφάλισης Ποιότητας</w:t>
            </w:r>
          </w:p>
        </w:tc>
        <w:tc>
          <w:tcPr>
            <w:tcW w:w="2972" w:type="dxa"/>
            <w:tcBorders>
              <w:top w:val="single" w:sz="8" w:space="0" w:color="auto"/>
              <w:left w:val="single" w:sz="8" w:space="0" w:color="auto"/>
              <w:bottom w:val="single" w:sz="8" w:space="0" w:color="auto"/>
              <w:right w:val="single" w:sz="8" w:space="0" w:color="auto"/>
            </w:tcBorders>
          </w:tcPr>
          <w:p w14:paraId="22F80112" w14:textId="77777777" w:rsidR="2E36A2E2" w:rsidRPr="00D07716" w:rsidRDefault="00554276" w:rsidP="00667B3D">
            <w:pPr>
              <w:spacing w:line="252" w:lineRule="auto"/>
              <w:jc w:val="center"/>
              <w:rPr>
                <w:rFonts w:ascii="Tahoma" w:eastAsia="Tahoma" w:hAnsi="Tahoma" w:cs="Tahoma"/>
                <w:szCs w:val="22"/>
                <w:lang w:val="en-US"/>
              </w:rPr>
            </w:pPr>
            <w:r w:rsidRPr="00D07716">
              <w:rPr>
                <w:rFonts w:ascii="Tahoma" w:eastAsia="Tahoma" w:hAnsi="Tahoma" w:cs="Tahoma"/>
                <w:szCs w:val="22"/>
                <w:lang w:val="el-GR"/>
              </w:rPr>
              <w:t>Π</w:t>
            </w:r>
            <w:r w:rsidR="00A27D6D" w:rsidRPr="00D07716">
              <w:rPr>
                <w:rFonts w:ascii="Tahoma" w:eastAsia="Tahoma" w:hAnsi="Tahoma" w:cs="Tahoma"/>
                <w:szCs w:val="22"/>
                <w:lang w:val="el-GR"/>
              </w:rPr>
              <w:t xml:space="preserve">αράρτημα </w:t>
            </w:r>
            <w:r w:rsidRPr="00D07716">
              <w:rPr>
                <w:rFonts w:ascii="Tahoma" w:eastAsia="Tahoma" w:hAnsi="Tahoma" w:cs="Tahoma"/>
                <w:szCs w:val="22"/>
                <w:lang w:val="el-GR"/>
              </w:rPr>
              <w:t>Ι 1.</w:t>
            </w:r>
            <w:r w:rsidR="00C27B7A" w:rsidRPr="00D07716">
              <w:rPr>
                <w:rFonts w:ascii="Tahoma" w:eastAsia="Tahoma" w:hAnsi="Tahoma" w:cs="Tahoma"/>
                <w:szCs w:val="22"/>
                <w:lang w:val="el-GR"/>
              </w:rPr>
              <w:t>8</w:t>
            </w:r>
          </w:p>
        </w:tc>
      </w:tr>
      <w:tr w:rsidR="00D07716" w:rsidRPr="00D07716" w14:paraId="067C1778" w14:textId="77777777" w:rsidTr="2E36A2E2">
        <w:tc>
          <w:tcPr>
            <w:tcW w:w="846" w:type="dxa"/>
            <w:tcBorders>
              <w:top w:val="single" w:sz="8" w:space="0" w:color="auto"/>
              <w:left w:val="single" w:sz="8" w:space="0" w:color="auto"/>
              <w:bottom w:val="single" w:sz="8" w:space="0" w:color="auto"/>
              <w:right w:val="single" w:sz="8" w:space="0" w:color="auto"/>
            </w:tcBorders>
            <w:vAlign w:val="center"/>
          </w:tcPr>
          <w:p w14:paraId="095B52CC" w14:textId="77777777" w:rsidR="2E36A2E2" w:rsidRPr="00D07716" w:rsidRDefault="2E36A2E2" w:rsidP="00667B3D">
            <w:pPr>
              <w:spacing w:line="252" w:lineRule="auto"/>
              <w:jc w:val="center"/>
              <w:rPr>
                <w:rFonts w:ascii="Tahoma" w:eastAsia="Tahoma" w:hAnsi="Tahoma" w:cs="Tahoma"/>
                <w:b/>
                <w:bCs/>
                <w:szCs w:val="22"/>
              </w:rPr>
            </w:pPr>
            <w:r w:rsidRPr="00D07716">
              <w:rPr>
                <w:rFonts w:ascii="Tahoma" w:eastAsia="Tahoma" w:hAnsi="Tahoma" w:cs="Tahoma"/>
                <w:b/>
                <w:bCs/>
                <w:szCs w:val="22"/>
              </w:rPr>
              <w:t>3.</w:t>
            </w:r>
          </w:p>
        </w:tc>
        <w:tc>
          <w:tcPr>
            <w:tcW w:w="5813" w:type="dxa"/>
            <w:tcBorders>
              <w:top w:val="single" w:sz="8" w:space="0" w:color="auto"/>
              <w:left w:val="single" w:sz="8" w:space="0" w:color="auto"/>
              <w:bottom w:val="single" w:sz="8" w:space="0" w:color="auto"/>
              <w:right w:val="single" w:sz="8" w:space="0" w:color="auto"/>
            </w:tcBorders>
            <w:vAlign w:val="center"/>
          </w:tcPr>
          <w:p w14:paraId="0F840300" w14:textId="77777777" w:rsidR="2E36A2E2" w:rsidRPr="00D07716" w:rsidRDefault="2E36A2E2" w:rsidP="00667B3D">
            <w:pPr>
              <w:spacing w:line="252" w:lineRule="auto"/>
              <w:rPr>
                <w:rFonts w:ascii="Tahoma" w:eastAsia="Tahoma" w:hAnsi="Tahoma" w:cs="Tahoma"/>
                <w:b/>
                <w:szCs w:val="22"/>
                <w:u w:val="single"/>
                <w:lang w:val="el-GR"/>
              </w:rPr>
            </w:pPr>
            <w:r w:rsidRPr="00D07716">
              <w:rPr>
                <w:rFonts w:ascii="Tahoma" w:eastAsia="Tahoma" w:hAnsi="Tahoma" w:cs="Tahoma"/>
                <w:b/>
                <w:szCs w:val="22"/>
                <w:lang w:val="el-GR"/>
              </w:rPr>
              <w:t xml:space="preserve">Πίνακας Οικονομικής Προσφοράς, </w:t>
            </w:r>
            <w:r w:rsidRPr="00D07716">
              <w:rPr>
                <w:rFonts w:ascii="Tahoma" w:eastAsia="Tahoma" w:hAnsi="Tahoma" w:cs="Tahoma"/>
                <w:b/>
                <w:szCs w:val="22"/>
                <w:u w:val="single"/>
                <w:lang w:val="el-GR"/>
              </w:rPr>
              <w:t>χωρίς τιμές</w:t>
            </w:r>
          </w:p>
          <w:p w14:paraId="5673D4E4" w14:textId="77777777" w:rsidR="2E36A2E2" w:rsidRPr="00D07716" w:rsidRDefault="2E36A2E2" w:rsidP="00667B3D">
            <w:pPr>
              <w:spacing w:line="252" w:lineRule="auto"/>
              <w:rPr>
                <w:rFonts w:ascii="Tahoma" w:eastAsia="Tahoma" w:hAnsi="Tahoma" w:cs="Tahoma"/>
                <w:szCs w:val="22"/>
                <w:u w:val="single"/>
                <w:lang w:val="el-GR"/>
              </w:rPr>
            </w:pPr>
            <w:r w:rsidRPr="00D07716">
              <w:rPr>
                <w:rFonts w:ascii="Tahoma" w:eastAsia="Tahoma" w:hAnsi="Tahoma" w:cs="Tahoma"/>
                <w:szCs w:val="22"/>
                <w:u w:val="single"/>
                <w:lang w:val="el-GR"/>
              </w:rPr>
              <w:t>Η εμφάνιση τιμής/ τιμών στον εν λόγω πίνακα αποτελεί λόγο απόρριψης της προσφοράς</w:t>
            </w:r>
          </w:p>
        </w:tc>
        <w:tc>
          <w:tcPr>
            <w:tcW w:w="2972" w:type="dxa"/>
            <w:tcBorders>
              <w:top w:val="single" w:sz="8" w:space="0" w:color="auto"/>
              <w:left w:val="single" w:sz="8" w:space="0" w:color="auto"/>
              <w:bottom w:val="single" w:sz="8" w:space="0" w:color="auto"/>
              <w:right w:val="single" w:sz="8" w:space="0" w:color="auto"/>
            </w:tcBorders>
            <w:vAlign w:val="center"/>
          </w:tcPr>
          <w:p w14:paraId="34BB0A04" w14:textId="77777777" w:rsidR="2E36A2E2" w:rsidRPr="00D07716" w:rsidRDefault="00554276" w:rsidP="00667B3D">
            <w:pPr>
              <w:spacing w:line="252" w:lineRule="auto"/>
              <w:jc w:val="center"/>
              <w:rPr>
                <w:rFonts w:ascii="Tahoma" w:eastAsia="Tahoma" w:hAnsi="Tahoma" w:cs="Tahoma"/>
                <w:szCs w:val="22"/>
                <w:lang w:val="en-US"/>
              </w:rPr>
            </w:pPr>
            <w:r w:rsidRPr="00D07716">
              <w:rPr>
                <w:rFonts w:ascii="Tahoma" w:eastAsia="Tahoma" w:hAnsi="Tahoma" w:cs="Tahoma"/>
                <w:szCs w:val="22"/>
                <w:lang w:val="el-GR"/>
              </w:rPr>
              <w:t>Π</w:t>
            </w:r>
            <w:r w:rsidR="00A27D6D" w:rsidRPr="00D07716">
              <w:rPr>
                <w:rFonts w:ascii="Tahoma" w:eastAsia="Tahoma" w:hAnsi="Tahoma" w:cs="Tahoma"/>
                <w:szCs w:val="22"/>
                <w:lang w:val="el-GR"/>
              </w:rPr>
              <w:t xml:space="preserve">αράρτημα </w:t>
            </w:r>
            <w:r w:rsidRPr="00D07716">
              <w:rPr>
                <w:rFonts w:ascii="Tahoma" w:eastAsia="Tahoma" w:hAnsi="Tahoma" w:cs="Tahoma"/>
                <w:szCs w:val="22"/>
                <w:lang w:val="en-US"/>
              </w:rPr>
              <w:t>V</w:t>
            </w:r>
          </w:p>
        </w:tc>
      </w:tr>
    </w:tbl>
    <w:p w14:paraId="619D0C2A" w14:textId="77777777" w:rsidR="00D00AC2" w:rsidRPr="00D07716" w:rsidRDefault="3E071EB8" w:rsidP="4AAFA250">
      <w:pPr>
        <w:rPr>
          <w:rFonts w:ascii="Tahoma" w:hAnsi="Tahoma" w:cs="Tahoma"/>
          <w:lang w:val="el-GR"/>
        </w:rPr>
        <w:sectPr w:rsidR="00D00AC2" w:rsidRPr="00D07716">
          <w:pgSz w:w="11906" w:h="16838"/>
          <w:pgMar w:top="1134" w:right="1134" w:bottom="1134" w:left="1134" w:header="720" w:footer="709" w:gutter="0"/>
          <w:cols w:space="720"/>
          <w:titlePg/>
          <w:docGrid w:linePitch="360"/>
        </w:sectPr>
      </w:pPr>
      <w:r w:rsidRPr="00D07716">
        <w:rPr>
          <w:rFonts w:ascii="Tahoma" w:eastAsia="Tahoma" w:hAnsi="Tahoma" w:cs="Tahoma"/>
          <w:lang w:val="el-GR"/>
        </w:rPr>
        <w:t xml:space="preserve"> </w:t>
      </w:r>
      <w:r w:rsidR="00D00AC2" w:rsidRPr="00D07716">
        <w:rPr>
          <w:rFonts w:ascii="Tahoma" w:hAnsi="Tahoma" w:cs="Tahoma"/>
          <w:lang w:val="el-GR"/>
        </w:rPr>
        <w:br/>
      </w:r>
      <w:r w:rsidR="00D00AC2" w:rsidRPr="00D07716">
        <w:rPr>
          <w:rFonts w:ascii="Tahoma" w:hAnsi="Tahoma" w:cs="Tahoma"/>
          <w:lang w:val="el-GR"/>
        </w:rPr>
        <w:br/>
      </w:r>
    </w:p>
    <w:p w14:paraId="60E8A297" w14:textId="77777777" w:rsidR="00D41FD6" w:rsidRPr="00D07716" w:rsidRDefault="00D41FD6">
      <w:pPr>
        <w:pStyle w:val="normalwithoutspacing"/>
        <w:rPr>
          <w:rFonts w:ascii="Tahoma" w:hAnsi="Tahoma" w:cs="Tahoma"/>
          <w:i/>
          <w:szCs w:val="22"/>
        </w:rPr>
      </w:pPr>
    </w:p>
    <w:p w14:paraId="57B253F2" w14:textId="77777777" w:rsidR="1BE59FC7" w:rsidRPr="00D07716" w:rsidRDefault="7908B681" w:rsidP="0B0376B4">
      <w:pPr>
        <w:pStyle w:val="20"/>
        <w:rPr>
          <w:rFonts w:ascii="Tahoma" w:eastAsia="Tahoma" w:hAnsi="Tahoma" w:cs="Tahoma"/>
          <w:color w:val="auto"/>
          <w:sz w:val="28"/>
          <w:szCs w:val="24"/>
          <w:lang w:val="el-GR"/>
        </w:rPr>
      </w:pPr>
      <w:bookmarkStart w:id="151" w:name="_Toc120716128"/>
      <w:r w:rsidRPr="00D07716">
        <w:rPr>
          <w:rFonts w:ascii="Tahoma" w:eastAsia="Tahoma" w:hAnsi="Tahoma" w:cs="Tahoma"/>
          <w:color w:val="auto"/>
          <w:szCs w:val="24"/>
          <w:lang w:val="el-GR"/>
        </w:rPr>
        <w:t xml:space="preserve">ΠΑΡΑΡΤΗΜΑ </w:t>
      </w:r>
      <w:r w:rsidRPr="00D07716">
        <w:rPr>
          <w:rFonts w:ascii="Tahoma" w:eastAsia="Tahoma" w:hAnsi="Tahoma" w:cs="Tahoma"/>
          <w:color w:val="auto"/>
          <w:szCs w:val="24"/>
        </w:rPr>
        <w:t>V</w:t>
      </w:r>
      <w:r w:rsidRPr="00D07716">
        <w:rPr>
          <w:rFonts w:ascii="Tahoma" w:eastAsia="Tahoma" w:hAnsi="Tahoma" w:cs="Tahoma"/>
          <w:color w:val="auto"/>
          <w:szCs w:val="24"/>
          <w:lang w:val="el-GR"/>
        </w:rPr>
        <w:t xml:space="preserve"> – Υπόδειγμα Οικονομικής Προσφοράς</w:t>
      </w:r>
      <w:bookmarkEnd w:id="151"/>
    </w:p>
    <w:tbl>
      <w:tblPr>
        <w:tblW w:w="5235"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724"/>
        <w:gridCol w:w="796"/>
        <w:gridCol w:w="1296"/>
        <w:gridCol w:w="966"/>
        <w:gridCol w:w="1708"/>
        <w:gridCol w:w="1264"/>
        <w:gridCol w:w="1081"/>
        <w:gridCol w:w="917"/>
        <w:gridCol w:w="10"/>
        <w:gridCol w:w="1319"/>
      </w:tblGrid>
      <w:tr w:rsidR="00D07716" w:rsidRPr="00D07716" w14:paraId="1373C47D" w14:textId="77777777" w:rsidTr="00570595">
        <w:trPr>
          <w:cantSplit/>
          <w:tblHeader/>
        </w:trPr>
        <w:tc>
          <w:tcPr>
            <w:tcW w:w="359" w:type="pct"/>
            <w:vMerge w:val="restart"/>
            <w:shd w:val="clear" w:color="auto" w:fill="D9D9D9" w:themeFill="background1" w:themeFillShade="D9"/>
            <w:vAlign w:val="center"/>
          </w:tcPr>
          <w:p w14:paraId="0781C089" w14:textId="77777777" w:rsidR="00163C63" w:rsidRPr="00D07716" w:rsidRDefault="00163C63" w:rsidP="006B15EB">
            <w:pPr>
              <w:keepNext/>
              <w:keepLines/>
              <w:jc w:val="center"/>
              <w:rPr>
                <w:rFonts w:ascii="Tahoma" w:hAnsi="Tahoma" w:cs="Tahoma"/>
                <w:b/>
                <w:bCs/>
                <w:sz w:val="20"/>
                <w:szCs w:val="20"/>
                <w:lang w:val="el-GR"/>
              </w:rPr>
            </w:pPr>
            <w:r w:rsidRPr="00D07716">
              <w:rPr>
                <w:rFonts w:ascii="Tahoma" w:hAnsi="Tahoma" w:cs="Tahoma"/>
                <w:b/>
                <w:bCs/>
                <w:sz w:val="20"/>
                <w:szCs w:val="20"/>
                <w:lang w:val="el-GR"/>
              </w:rPr>
              <w:t>Α/Α</w:t>
            </w:r>
          </w:p>
        </w:tc>
        <w:tc>
          <w:tcPr>
            <w:tcW w:w="1038" w:type="pct"/>
            <w:gridSpan w:val="2"/>
            <w:vMerge w:val="restart"/>
            <w:shd w:val="clear" w:color="auto" w:fill="D9D9D9" w:themeFill="background1" w:themeFillShade="D9"/>
            <w:vAlign w:val="center"/>
          </w:tcPr>
          <w:p w14:paraId="17C3FCBF" w14:textId="77777777" w:rsidR="00163C63" w:rsidRPr="00D07716" w:rsidRDefault="00163C63" w:rsidP="00570595">
            <w:pPr>
              <w:keepNext/>
              <w:keepLines/>
              <w:jc w:val="center"/>
              <w:rPr>
                <w:rFonts w:ascii="Tahoma" w:hAnsi="Tahoma" w:cs="Tahoma"/>
                <w:b/>
                <w:bCs/>
                <w:sz w:val="20"/>
                <w:szCs w:val="20"/>
                <w:lang w:val="el-GR"/>
              </w:rPr>
            </w:pPr>
            <w:r w:rsidRPr="00D07716">
              <w:rPr>
                <w:rFonts w:ascii="Tahoma" w:hAnsi="Tahoma" w:cs="Tahoma"/>
                <w:b/>
                <w:bCs/>
                <w:sz w:val="20"/>
                <w:szCs w:val="20"/>
                <w:lang w:val="el-GR"/>
              </w:rPr>
              <w:t>ΡΟΛΟΣ</w:t>
            </w:r>
          </w:p>
        </w:tc>
        <w:tc>
          <w:tcPr>
            <w:tcW w:w="479" w:type="pct"/>
            <w:vMerge w:val="restart"/>
            <w:shd w:val="clear" w:color="auto" w:fill="D9D9D9" w:themeFill="background1" w:themeFillShade="D9"/>
            <w:vAlign w:val="center"/>
          </w:tcPr>
          <w:p w14:paraId="54C3EEF9" w14:textId="73E1D473" w:rsidR="00163C63" w:rsidRPr="00D07716" w:rsidRDefault="00163C63" w:rsidP="006B15EB">
            <w:pPr>
              <w:keepNext/>
              <w:keepLines/>
              <w:jc w:val="center"/>
              <w:rPr>
                <w:rFonts w:ascii="Tahoma" w:hAnsi="Tahoma" w:cs="Tahoma"/>
                <w:b/>
                <w:bCs/>
                <w:sz w:val="20"/>
                <w:szCs w:val="20"/>
                <w:lang w:val="el-GR"/>
              </w:rPr>
            </w:pPr>
            <w:r w:rsidRPr="00D07716">
              <w:rPr>
                <w:rFonts w:ascii="Tahoma" w:hAnsi="Tahoma" w:cs="Tahoma"/>
                <w:b/>
                <w:bCs/>
                <w:sz w:val="20"/>
                <w:szCs w:val="20"/>
                <w:lang w:val="el-GR"/>
              </w:rPr>
              <w:t>ΦΑΣΗ ΕΡΓΟΥ</w:t>
            </w:r>
          </w:p>
        </w:tc>
        <w:tc>
          <w:tcPr>
            <w:tcW w:w="847" w:type="pct"/>
            <w:vMerge w:val="restart"/>
            <w:shd w:val="clear" w:color="auto" w:fill="D9D9D9" w:themeFill="background1" w:themeFillShade="D9"/>
            <w:vAlign w:val="center"/>
          </w:tcPr>
          <w:p w14:paraId="7BB39A26" w14:textId="04C3255F" w:rsidR="00163C63" w:rsidRPr="00D07716" w:rsidRDefault="00163C63" w:rsidP="006B15EB">
            <w:pPr>
              <w:keepNext/>
              <w:keepLines/>
              <w:jc w:val="center"/>
              <w:rPr>
                <w:rFonts w:ascii="Tahoma" w:hAnsi="Tahoma" w:cs="Tahoma"/>
                <w:b/>
                <w:bCs/>
                <w:sz w:val="20"/>
                <w:szCs w:val="20"/>
                <w:lang w:val="el-GR"/>
              </w:rPr>
            </w:pPr>
            <w:r w:rsidRPr="00D07716">
              <w:rPr>
                <w:rFonts w:ascii="Tahoma" w:hAnsi="Tahoma" w:cs="Tahoma"/>
                <w:b/>
                <w:bCs/>
                <w:sz w:val="20"/>
                <w:szCs w:val="20"/>
                <w:lang w:val="el-GR"/>
              </w:rPr>
              <w:t>ΑΠΑΣΧΟΛΗΣΗ (Α</w:t>
            </w:r>
            <w:r w:rsidR="00570595" w:rsidRPr="00D07716">
              <w:rPr>
                <w:rFonts w:ascii="Tahoma" w:hAnsi="Tahoma" w:cs="Tahoma"/>
                <w:b/>
                <w:bCs/>
                <w:sz w:val="20"/>
                <w:szCs w:val="20"/>
                <w:lang w:val="el-GR"/>
              </w:rPr>
              <w:t>/Μ</w:t>
            </w:r>
            <w:r w:rsidRPr="00D07716">
              <w:rPr>
                <w:rFonts w:ascii="Tahoma" w:hAnsi="Tahoma" w:cs="Tahoma"/>
                <w:b/>
                <w:bCs/>
                <w:sz w:val="20"/>
                <w:szCs w:val="20"/>
                <w:lang w:val="el-GR"/>
              </w:rPr>
              <w:t>)</w:t>
            </w:r>
          </w:p>
        </w:tc>
        <w:tc>
          <w:tcPr>
            <w:tcW w:w="1163" w:type="pct"/>
            <w:gridSpan w:val="2"/>
            <w:tcBorders>
              <w:bottom w:val="single" w:sz="4" w:space="0" w:color="auto"/>
            </w:tcBorders>
            <w:shd w:val="clear" w:color="auto" w:fill="D9D9D9" w:themeFill="background1" w:themeFillShade="D9"/>
            <w:vAlign w:val="center"/>
          </w:tcPr>
          <w:p w14:paraId="342D9FE3" w14:textId="77777777" w:rsidR="00163C63" w:rsidRPr="00D07716" w:rsidRDefault="00163C63" w:rsidP="006B15EB">
            <w:pPr>
              <w:keepNext/>
              <w:keepLines/>
              <w:jc w:val="center"/>
              <w:rPr>
                <w:rFonts w:ascii="Tahoma" w:hAnsi="Tahoma" w:cs="Tahoma"/>
                <w:b/>
                <w:bCs/>
                <w:sz w:val="20"/>
                <w:szCs w:val="20"/>
                <w:lang w:val="el-GR"/>
              </w:rPr>
            </w:pPr>
            <w:r w:rsidRPr="00D07716">
              <w:rPr>
                <w:rFonts w:ascii="Tahoma" w:hAnsi="Tahoma" w:cs="Tahoma"/>
                <w:b/>
                <w:bCs/>
                <w:sz w:val="20"/>
                <w:szCs w:val="20"/>
                <w:lang w:val="el-GR"/>
              </w:rPr>
              <w:t>ΑΞΙΑ ΧΩΡΙΣ ΦΠΑ [€]</w:t>
            </w:r>
          </w:p>
        </w:tc>
        <w:tc>
          <w:tcPr>
            <w:tcW w:w="460" w:type="pct"/>
            <w:gridSpan w:val="2"/>
            <w:vMerge w:val="restart"/>
            <w:shd w:val="clear" w:color="auto" w:fill="D9D9D9" w:themeFill="background1" w:themeFillShade="D9"/>
            <w:vAlign w:val="center"/>
          </w:tcPr>
          <w:p w14:paraId="555B9983" w14:textId="77777777" w:rsidR="00163C63" w:rsidRPr="00D07716" w:rsidRDefault="00163C63" w:rsidP="006B15EB">
            <w:pPr>
              <w:keepNext/>
              <w:keepLines/>
              <w:jc w:val="center"/>
              <w:rPr>
                <w:rFonts w:ascii="Tahoma" w:hAnsi="Tahoma" w:cs="Tahoma"/>
                <w:b/>
                <w:bCs/>
                <w:sz w:val="20"/>
                <w:szCs w:val="20"/>
                <w:lang w:val="el-GR"/>
              </w:rPr>
            </w:pPr>
            <w:r w:rsidRPr="00D07716">
              <w:rPr>
                <w:rFonts w:ascii="Tahoma" w:hAnsi="Tahoma" w:cs="Tahoma"/>
                <w:b/>
                <w:bCs/>
                <w:sz w:val="20"/>
                <w:szCs w:val="20"/>
                <w:lang w:val="el-GR"/>
              </w:rPr>
              <w:t>ΦΠΑ [€]</w:t>
            </w:r>
          </w:p>
        </w:tc>
        <w:tc>
          <w:tcPr>
            <w:tcW w:w="654" w:type="pct"/>
            <w:vMerge w:val="restart"/>
            <w:shd w:val="clear" w:color="auto" w:fill="D9D9D9" w:themeFill="background1" w:themeFillShade="D9"/>
            <w:vAlign w:val="center"/>
          </w:tcPr>
          <w:p w14:paraId="361D0C75" w14:textId="77777777" w:rsidR="00163C63" w:rsidRPr="00D07716" w:rsidRDefault="00163C63" w:rsidP="006B15EB">
            <w:pPr>
              <w:keepNext/>
              <w:keepLines/>
              <w:jc w:val="center"/>
              <w:rPr>
                <w:rFonts w:ascii="Tahoma" w:hAnsi="Tahoma" w:cs="Tahoma"/>
                <w:b/>
                <w:bCs/>
                <w:sz w:val="20"/>
                <w:szCs w:val="20"/>
                <w:lang w:val="el-GR"/>
              </w:rPr>
            </w:pPr>
            <w:r w:rsidRPr="00D07716">
              <w:rPr>
                <w:rFonts w:ascii="Tahoma" w:hAnsi="Tahoma" w:cs="Tahoma"/>
                <w:b/>
                <w:bCs/>
                <w:sz w:val="20"/>
                <w:szCs w:val="20"/>
                <w:lang w:val="el-GR"/>
              </w:rPr>
              <w:t>ΣΥΝΟΛΙΚΗ ΑΞΙΑ ΜΕ ΦΠΑ [€]</w:t>
            </w:r>
          </w:p>
        </w:tc>
      </w:tr>
      <w:tr w:rsidR="00D07716" w:rsidRPr="00D07716" w14:paraId="6AD604B3" w14:textId="77777777" w:rsidTr="006B15EB">
        <w:tc>
          <w:tcPr>
            <w:tcW w:w="359" w:type="pct"/>
            <w:vMerge/>
            <w:shd w:val="clear" w:color="auto" w:fill="FFFFFF"/>
            <w:vAlign w:val="center"/>
          </w:tcPr>
          <w:p w14:paraId="5B45BD09" w14:textId="77777777" w:rsidR="00163C63" w:rsidRPr="00D07716" w:rsidRDefault="00163C63" w:rsidP="009B7E66">
            <w:pPr>
              <w:keepNext/>
              <w:keepLines/>
              <w:rPr>
                <w:rFonts w:ascii="Tahoma" w:hAnsi="Tahoma" w:cs="Tahoma"/>
                <w:sz w:val="20"/>
                <w:szCs w:val="20"/>
                <w:lang w:val="el-GR"/>
              </w:rPr>
            </w:pPr>
          </w:p>
        </w:tc>
        <w:tc>
          <w:tcPr>
            <w:tcW w:w="1038" w:type="pct"/>
            <w:gridSpan w:val="2"/>
            <w:vMerge/>
            <w:shd w:val="clear" w:color="auto" w:fill="FFFFFF"/>
            <w:vAlign w:val="center"/>
          </w:tcPr>
          <w:p w14:paraId="1D71E301" w14:textId="77777777" w:rsidR="00163C63" w:rsidRPr="00D07716" w:rsidRDefault="00163C63" w:rsidP="009B7E66">
            <w:pPr>
              <w:keepNext/>
              <w:keepLines/>
              <w:rPr>
                <w:rFonts w:ascii="Tahoma" w:hAnsi="Tahoma" w:cs="Tahoma"/>
                <w:sz w:val="20"/>
                <w:szCs w:val="20"/>
                <w:lang w:val="el-GR"/>
              </w:rPr>
            </w:pPr>
          </w:p>
        </w:tc>
        <w:tc>
          <w:tcPr>
            <w:tcW w:w="479" w:type="pct"/>
            <w:vMerge/>
            <w:shd w:val="clear" w:color="auto" w:fill="FFFFFF"/>
          </w:tcPr>
          <w:p w14:paraId="351E63F2" w14:textId="77777777" w:rsidR="00163C63" w:rsidRPr="00D07716" w:rsidRDefault="00163C63" w:rsidP="009B7E66">
            <w:pPr>
              <w:keepNext/>
              <w:keepLines/>
              <w:rPr>
                <w:rFonts w:ascii="Tahoma" w:hAnsi="Tahoma" w:cs="Tahoma"/>
                <w:sz w:val="20"/>
                <w:szCs w:val="20"/>
                <w:lang w:val="el-GR"/>
              </w:rPr>
            </w:pPr>
          </w:p>
        </w:tc>
        <w:tc>
          <w:tcPr>
            <w:tcW w:w="847" w:type="pct"/>
            <w:vMerge/>
            <w:shd w:val="clear" w:color="auto" w:fill="FFFFFF"/>
            <w:vAlign w:val="center"/>
          </w:tcPr>
          <w:p w14:paraId="69ED18CC" w14:textId="77777777" w:rsidR="00163C63" w:rsidRPr="00D07716" w:rsidRDefault="00163C63" w:rsidP="009B7E66">
            <w:pPr>
              <w:keepNext/>
              <w:keepLines/>
              <w:rPr>
                <w:rFonts w:ascii="Tahoma" w:hAnsi="Tahoma" w:cs="Tahoma"/>
                <w:sz w:val="20"/>
                <w:szCs w:val="20"/>
                <w:lang w:val="el-GR"/>
              </w:rPr>
            </w:pPr>
          </w:p>
        </w:tc>
        <w:tc>
          <w:tcPr>
            <w:tcW w:w="627" w:type="pct"/>
            <w:shd w:val="pct15" w:color="auto" w:fill="FFFFFF"/>
            <w:vAlign w:val="center"/>
          </w:tcPr>
          <w:p w14:paraId="47DD3ACD" w14:textId="77777777" w:rsidR="00163C63" w:rsidRPr="00D07716" w:rsidRDefault="00163C63" w:rsidP="009B7E66">
            <w:pPr>
              <w:keepNext/>
              <w:keepLines/>
              <w:jc w:val="center"/>
              <w:rPr>
                <w:rFonts w:ascii="Tahoma" w:hAnsi="Tahoma" w:cs="Tahoma"/>
                <w:b/>
                <w:bCs/>
                <w:sz w:val="20"/>
                <w:szCs w:val="20"/>
                <w:lang w:val="el-GR"/>
              </w:rPr>
            </w:pPr>
            <w:r w:rsidRPr="00D07716">
              <w:rPr>
                <w:rFonts w:ascii="Tahoma" w:hAnsi="Tahoma" w:cs="Tahoma"/>
                <w:b/>
                <w:bCs/>
                <w:sz w:val="20"/>
                <w:szCs w:val="20"/>
                <w:lang w:val="el-GR"/>
              </w:rPr>
              <w:t>ΤΙΜΗ ΜΟΝΑΔΑΣ</w:t>
            </w:r>
          </w:p>
        </w:tc>
        <w:tc>
          <w:tcPr>
            <w:tcW w:w="536" w:type="pct"/>
            <w:shd w:val="pct15" w:color="auto" w:fill="FFFFFF"/>
            <w:vAlign w:val="center"/>
          </w:tcPr>
          <w:p w14:paraId="0D25AB82" w14:textId="77777777" w:rsidR="00163C63" w:rsidRPr="00D07716" w:rsidRDefault="00163C63" w:rsidP="006B15EB">
            <w:pPr>
              <w:keepNext/>
              <w:keepLines/>
              <w:jc w:val="center"/>
              <w:rPr>
                <w:rFonts w:ascii="Tahoma" w:hAnsi="Tahoma" w:cs="Tahoma"/>
                <w:b/>
                <w:bCs/>
                <w:sz w:val="20"/>
                <w:szCs w:val="20"/>
                <w:lang w:val="el-GR"/>
              </w:rPr>
            </w:pPr>
            <w:r w:rsidRPr="00D07716">
              <w:rPr>
                <w:rFonts w:ascii="Tahoma" w:hAnsi="Tahoma" w:cs="Tahoma"/>
                <w:b/>
                <w:bCs/>
                <w:sz w:val="20"/>
                <w:szCs w:val="20"/>
                <w:lang w:val="el-GR"/>
              </w:rPr>
              <w:t>ΣΥΝΟΛΟ</w:t>
            </w:r>
          </w:p>
        </w:tc>
        <w:tc>
          <w:tcPr>
            <w:tcW w:w="460" w:type="pct"/>
            <w:gridSpan w:val="2"/>
            <w:vMerge/>
            <w:shd w:val="clear" w:color="auto" w:fill="FFFFFF"/>
            <w:vAlign w:val="center"/>
          </w:tcPr>
          <w:p w14:paraId="79315651" w14:textId="77777777" w:rsidR="00163C63" w:rsidRPr="00D07716" w:rsidRDefault="00163C63" w:rsidP="009B7E66">
            <w:pPr>
              <w:keepNext/>
              <w:keepLines/>
              <w:rPr>
                <w:rFonts w:ascii="Tahoma" w:hAnsi="Tahoma" w:cs="Tahoma"/>
                <w:b/>
                <w:bCs/>
                <w:sz w:val="20"/>
                <w:szCs w:val="20"/>
                <w:lang w:val="el-GR"/>
              </w:rPr>
            </w:pPr>
          </w:p>
        </w:tc>
        <w:tc>
          <w:tcPr>
            <w:tcW w:w="654" w:type="pct"/>
            <w:vMerge/>
            <w:shd w:val="clear" w:color="auto" w:fill="FFFFFF"/>
            <w:vAlign w:val="center"/>
          </w:tcPr>
          <w:p w14:paraId="74C95530" w14:textId="77777777" w:rsidR="00163C63" w:rsidRPr="00D07716" w:rsidRDefault="00163C63" w:rsidP="009B7E66">
            <w:pPr>
              <w:keepNext/>
              <w:keepLines/>
              <w:rPr>
                <w:rFonts w:ascii="Tahoma" w:hAnsi="Tahoma" w:cs="Tahoma"/>
                <w:sz w:val="20"/>
                <w:szCs w:val="20"/>
                <w:lang w:val="el-GR"/>
              </w:rPr>
            </w:pPr>
          </w:p>
        </w:tc>
      </w:tr>
      <w:tr w:rsidR="00D07716" w:rsidRPr="00D07716" w14:paraId="157CD120" w14:textId="77777777" w:rsidTr="006B15EB">
        <w:trPr>
          <w:trHeight w:val="284"/>
        </w:trPr>
        <w:tc>
          <w:tcPr>
            <w:tcW w:w="359" w:type="pct"/>
            <w:shd w:val="clear" w:color="auto" w:fill="FFFFFF"/>
            <w:vAlign w:val="center"/>
          </w:tcPr>
          <w:p w14:paraId="2F7F4761" w14:textId="77777777" w:rsidR="00163C63" w:rsidRPr="00D07716" w:rsidRDefault="00163C63" w:rsidP="006B15EB">
            <w:pPr>
              <w:keepNext/>
              <w:keepLines/>
              <w:jc w:val="center"/>
              <w:rPr>
                <w:rFonts w:ascii="Tahoma" w:hAnsi="Tahoma" w:cs="Tahoma"/>
                <w:b/>
                <w:bCs/>
                <w:sz w:val="20"/>
                <w:szCs w:val="20"/>
                <w:lang w:val="el-GR"/>
              </w:rPr>
            </w:pPr>
            <w:r w:rsidRPr="00D07716">
              <w:rPr>
                <w:rFonts w:ascii="Tahoma" w:hAnsi="Tahoma" w:cs="Tahoma"/>
                <w:b/>
                <w:bCs/>
                <w:sz w:val="20"/>
                <w:szCs w:val="20"/>
                <w:lang w:val="el-GR"/>
              </w:rPr>
              <w:t>1.</w:t>
            </w:r>
          </w:p>
        </w:tc>
        <w:tc>
          <w:tcPr>
            <w:tcW w:w="1038" w:type="pct"/>
            <w:gridSpan w:val="2"/>
            <w:shd w:val="clear" w:color="auto" w:fill="FFFFFF"/>
            <w:vAlign w:val="center"/>
          </w:tcPr>
          <w:p w14:paraId="40E233EC" w14:textId="77777777" w:rsidR="00163C63" w:rsidRPr="00D07716" w:rsidRDefault="00163C63" w:rsidP="00F04134">
            <w:pPr>
              <w:keepNext/>
              <w:keepLines/>
              <w:jc w:val="left"/>
              <w:rPr>
                <w:rFonts w:ascii="Tahoma" w:hAnsi="Tahoma" w:cs="Tahoma"/>
                <w:sz w:val="20"/>
                <w:szCs w:val="20"/>
                <w:lang w:val="el-GR"/>
              </w:rPr>
            </w:pPr>
            <w:r w:rsidRPr="00D07716">
              <w:rPr>
                <w:rFonts w:ascii="Tahoma" w:eastAsiaTheme="minorHAnsi" w:hAnsi="Tahoma" w:cs="Tahoma"/>
                <w:sz w:val="20"/>
                <w:szCs w:val="20"/>
                <w:lang w:val="el-GR" w:eastAsia="en-US"/>
              </w:rPr>
              <w:t>Υπεύθυνος Έργου</w:t>
            </w:r>
          </w:p>
        </w:tc>
        <w:tc>
          <w:tcPr>
            <w:tcW w:w="479" w:type="pct"/>
            <w:shd w:val="clear" w:color="auto" w:fill="FFFFFF"/>
          </w:tcPr>
          <w:p w14:paraId="40EEBCDA" w14:textId="77777777" w:rsidR="00163C63" w:rsidRPr="00D07716" w:rsidRDefault="00163C63" w:rsidP="009B7E66">
            <w:pPr>
              <w:keepNext/>
              <w:keepLines/>
              <w:rPr>
                <w:rFonts w:ascii="Tahoma" w:hAnsi="Tahoma" w:cs="Tahoma"/>
                <w:sz w:val="20"/>
                <w:szCs w:val="20"/>
                <w:lang w:val="el-GR"/>
              </w:rPr>
            </w:pPr>
          </w:p>
        </w:tc>
        <w:tc>
          <w:tcPr>
            <w:tcW w:w="847" w:type="pct"/>
            <w:shd w:val="clear" w:color="auto" w:fill="FFFFFF"/>
            <w:vAlign w:val="center"/>
          </w:tcPr>
          <w:p w14:paraId="21CFC20D" w14:textId="77777777" w:rsidR="00163C63" w:rsidRPr="00D07716" w:rsidRDefault="00163C63" w:rsidP="009B7E66">
            <w:pPr>
              <w:keepNext/>
              <w:keepLines/>
              <w:rPr>
                <w:rFonts w:ascii="Tahoma" w:hAnsi="Tahoma" w:cs="Tahoma"/>
                <w:sz w:val="20"/>
                <w:szCs w:val="20"/>
                <w:lang w:val="el-GR"/>
              </w:rPr>
            </w:pPr>
          </w:p>
        </w:tc>
        <w:tc>
          <w:tcPr>
            <w:tcW w:w="627" w:type="pct"/>
            <w:shd w:val="clear" w:color="auto" w:fill="FFFFFF"/>
            <w:vAlign w:val="center"/>
          </w:tcPr>
          <w:p w14:paraId="3A5431CF" w14:textId="77777777" w:rsidR="00163C63" w:rsidRPr="00D07716" w:rsidRDefault="00163C63" w:rsidP="009B7E66">
            <w:pPr>
              <w:keepNext/>
              <w:keepLines/>
              <w:rPr>
                <w:rFonts w:ascii="Tahoma" w:hAnsi="Tahoma" w:cs="Tahoma"/>
                <w:sz w:val="20"/>
                <w:szCs w:val="20"/>
                <w:lang w:val="el-GR"/>
              </w:rPr>
            </w:pPr>
          </w:p>
        </w:tc>
        <w:tc>
          <w:tcPr>
            <w:tcW w:w="536" w:type="pct"/>
            <w:shd w:val="clear" w:color="auto" w:fill="FFFFFF"/>
            <w:vAlign w:val="center"/>
          </w:tcPr>
          <w:p w14:paraId="4B0797CF" w14:textId="77777777" w:rsidR="00163C63" w:rsidRPr="00D07716" w:rsidRDefault="00163C63" w:rsidP="009B7E66">
            <w:pPr>
              <w:keepNext/>
              <w:keepLines/>
              <w:rPr>
                <w:rFonts w:ascii="Tahoma" w:hAnsi="Tahoma" w:cs="Tahoma"/>
                <w:sz w:val="20"/>
                <w:szCs w:val="20"/>
                <w:lang w:val="el-GR"/>
              </w:rPr>
            </w:pPr>
          </w:p>
        </w:tc>
        <w:tc>
          <w:tcPr>
            <w:tcW w:w="460" w:type="pct"/>
            <w:gridSpan w:val="2"/>
            <w:shd w:val="clear" w:color="auto" w:fill="FFFFFF"/>
            <w:vAlign w:val="center"/>
          </w:tcPr>
          <w:p w14:paraId="7D57B038" w14:textId="77777777" w:rsidR="00163C63" w:rsidRPr="00D07716" w:rsidRDefault="00163C63" w:rsidP="009B7E66">
            <w:pPr>
              <w:keepNext/>
              <w:keepLines/>
              <w:rPr>
                <w:rFonts w:ascii="Tahoma" w:hAnsi="Tahoma" w:cs="Tahoma"/>
                <w:sz w:val="20"/>
                <w:szCs w:val="20"/>
                <w:lang w:val="el-GR"/>
              </w:rPr>
            </w:pPr>
          </w:p>
        </w:tc>
        <w:tc>
          <w:tcPr>
            <w:tcW w:w="654" w:type="pct"/>
            <w:shd w:val="clear" w:color="auto" w:fill="FFFFFF"/>
            <w:vAlign w:val="center"/>
          </w:tcPr>
          <w:p w14:paraId="28105440" w14:textId="77777777" w:rsidR="00163C63" w:rsidRPr="00D07716" w:rsidRDefault="00163C63" w:rsidP="009B7E66">
            <w:pPr>
              <w:keepNext/>
              <w:keepLines/>
              <w:rPr>
                <w:rFonts w:ascii="Tahoma" w:hAnsi="Tahoma" w:cs="Tahoma"/>
                <w:sz w:val="20"/>
                <w:szCs w:val="20"/>
                <w:lang w:val="el-GR"/>
              </w:rPr>
            </w:pPr>
          </w:p>
        </w:tc>
      </w:tr>
      <w:tr w:rsidR="00D07716" w:rsidRPr="00D07716" w14:paraId="50176CEE" w14:textId="77777777" w:rsidTr="006B15EB">
        <w:trPr>
          <w:trHeight w:val="284"/>
        </w:trPr>
        <w:tc>
          <w:tcPr>
            <w:tcW w:w="359" w:type="pct"/>
            <w:shd w:val="clear" w:color="auto" w:fill="FFFFFF"/>
            <w:vAlign w:val="center"/>
          </w:tcPr>
          <w:p w14:paraId="706F831A" w14:textId="77777777" w:rsidR="00163C63" w:rsidRPr="00D07716" w:rsidRDefault="00163C63" w:rsidP="006B15EB">
            <w:pPr>
              <w:keepNext/>
              <w:keepLines/>
              <w:jc w:val="center"/>
              <w:rPr>
                <w:rFonts w:ascii="Tahoma" w:hAnsi="Tahoma" w:cs="Tahoma"/>
                <w:b/>
                <w:bCs/>
                <w:sz w:val="20"/>
                <w:szCs w:val="20"/>
                <w:lang w:val="el-GR"/>
              </w:rPr>
            </w:pPr>
            <w:r w:rsidRPr="00D07716">
              <w:rPr>
                <w:rFonts w:ascii="Tahoma" w:hAnsi="Tahoma" w:cs="Tahoma"/>
                <w:b/>
                <w:bCs/>
                <w:sz w:val="20"/>
                <w:szCs w:val="20"/>
                <w:lang w:val="el-GR"/>
              </w:rPr>
              <w:t>2.</w:t>
            </w:r>
          </w:p>
        </w:tc>
        <w:tc>
          <w:tcPr>
            <w:tcW w:w="1038" w:type="pct"/>
            <w:gridSpan w:val="2"/>
            <w:shd w:val="clear" w:color="auto" w:fill="FFFFFF"/>
            <w:vAlign w:val="center"/>
          </w:tcPr>
          <w:p w14:paraId="01056B6B" w14:textId="77777777" w:rsidR="00163C63" w:rsidRPr="00D07716" w:rsidRDefault="00163C63" w:rsidP="004B04E7">
            <w:pPr>
              <w:suppressAutoHyphens w:val="0"/>
              <w:autoSpaceDE w:val="0"/>
              <w:autoSpaceDN w:val="0"/>
              <w:adjustRightInd w:val="0"/>
              <w:jc w:val="left"/>
              <w:rPr>
                <w:rFonts w:ascii="Tahoma" w:eastAsiaTheme="minorHAnsi" w:hAnsi="Tahoma" w:cs="Tahoma"/>
                <w:sz w:val="20"/>
                <w:szCs w:val="20"/>
                <w:lang w:val="el-GR" w:eastAsia="en-US"/>
              </w:rPr>
            </w:pPr>
            <w:r w:rsidRPr="00D07716">
              <w:rPr>
                <w:rFonts w:ascii="Tahoma" w:eastAsiaTheme="minorHAnsi" w:hAnsi="Tahoma" w:cs="Tahoma"/>
                <w:sz w:val="20"/>
                <w:szCs w:val="20"/>
                <w:lang w:val="el-GR" w:eastAsia="en-US"/>
              </w:rPr>
              <w:t>Αναπληρωτής</w:t>
            </w:r>
          </w:p>
          <w:p w14:paraId="47F69BCC" w14:textId="77777777" w:rsidR="00163C63" w:rsidRPr="00D07716" w:rsidRDefault="00163C63" w:rsidP="00F04134">
            <w:pPr>
              <w:keepNext/>
              <w:keepLines/>
              <w:jc w:val="left"/>
              <w:rPr>
                <w:rFonts w:ascii="Tahoma" w:hAnsi="Tahoma" w:cs="Tahoma"/>
                <w:sz w:val="20"/>
                <w:szCs w:val="20"/>
                <w:lang w:val="el-GR"/>
              </w:rPr>
            </w:pPr>
            <w:r w:rsidRPr="00D07716">
              <w:rPr>
                <w:rFonts w:ascii="Tahoma" w:eastAsiaTheme="minorHAnsi" w:hAnsi="Tahoma" w:cs="Tahoma"/>
                <w:sz w:val="20"/>
                <w:szCs w:val="20"/>
                <w:lang w:val="el-GR" w:eastAsia="en-US"/>
              </w:rPr>
              <w:t>Υπεύθυνος Έργου</w:t>
            </w:r>
          </w:p>
        </w:tc>
        <w:tc>
          <w:tcPr>
            <w:tcW w:w="479" w:type="pct"/>
            <w:shd w:val="clear" w:color="auto" w:fill="FFFFFF"/>
          </w:tcPr>
          <w:p w14:paraId="5AC3B63A" w14:textId="77777777" w:rsidR="00163C63" w:rsidRPr="00D07716" w:rsidRDefault="00163C63" w:rsidP="009B7E66">
            <w:pPr>
              <w:keepNext/>
              <w:keepLines/>
              <w:rPr>
                <w:rFonts w:ascii="Tahoma" w:hAnsi="Tahoma" w:cs="Tahoma"/>
                <w:sz w:val="20"/>
                <w:szCs w:val="20"/>
                <w:lang w:val="el-GR"/>
              </w:rPr>
            </w:pPr>
          </w:p>
        </w:tc>
        <w:tc>
          <w:tcPr>
            <w:tcW w:w="847" w:type="pct"/>
            <w:tcBorders>
              <w:bottom w:val="single" w:sz="4" w:space="0" w:color="auto"/>
            </w:tcBorders>
            <w:shd w:val="clear" w:color="auto" w:fill="FFFFFF"/>
            <w:vAlign w:val="center"/>
          </w:tcPr>
          <w:p w14:paraId="2132C190" w14:textId="77777777" w:rsidR="00163C63" w:rsidRPr="00D07716" w:rsidRDefault="00163C63" w:rsidP="009B7E66">
            <w:pPr>
              <w:keepNext/>
              <w:keepLines/>
              <w:rPr>
                <w:rFonts w:ascii="Tahoma" w:hAnsi="Tahoma" w:cs="Tahoma"/>
                <w:sz w:val="20"/>
                <w:szCs w:val="20"/>
                <w:lang w:val="el-GR"/>
              </w:rPr>
            </w:pPr>
          </w:p>
        </w:tc>
        <w:tc>
          <w:tcPr>
            <w:tcW w:w="627" w:type="pct"/>
            <w:tcBorders>
              <w:bottom w:val="single" w:sz="4" w:space="0" w:color="auto"/>
            </w:tcBorders>
            <w:shd w:val="clear" w:color="auto" w:fill="FFFFFF"/>
            <w:vAlign w:val="center"/>
          </w:tcPr>
          <w:p w14:paraId="333879C5" w14:textId="77777777" w:rsidR="00163C63" w:rsidRPr="00D07716" w:rsidRDefault="00163C63" w:rsidP="009B7E66">
            <w:pPr>
              <w:keepNext/>
              <w:keepLines/>
              <w:rPr>
                <w:rFonts w:ascii="Tahoma" w:hAnsi="Tahoma" w:cs="Tahoma"/>
                <w:sz w:val="20"/>
                <w:szCs w:val="20"/>
                <w:lang w:val="el-GR"/>
              </w:rPr>
            </w:pPr>
          </w:p>
        </w:tc>
        <w:tc>
          <w:tcPr>
            <w:tcW w:w="536" w:type="pct"/>
            <w:shd w:val="clear" w:color="auto" w:fill="FFFFFF"/>
            <w:vAlign w:val="center"/>
          </w:tcPr>
          <w:p w14:paraId="18A446D9" w14:textId="77777777" w:rsidR="00163C63" w:rsidRPr="00D07716" w:rsidRDefault="00163C63" w:rsidP="009B7E66">
            <w:pPr>
              <w:keepNext/>
              <w:keepLines/>
              <w:rPr>
                <w:rFonts w:ascii="Tahoma" w:hAnsi="Tahoma" w:cs="Tahoma"/>
                <w:sz w:val="20"/>
                <w:szCs w:val="20"/>
                <w:lang w:val="el-GR"/>
              </w:rPr>
            </w:pPr>
          </w:p>
        </w:tc>
        <w:tc>
          <w:tcPr>
            <w:tcW w:w="460" w:type="pct"/>
            <w:gridSpan w:val="2"/>
            <w:shd w:val="clear" w:color="auto" w:fill="FFFFFF"/>
            <w:vAlign w:val="center"/>
          </w:tcPr>
          <w:p w14:paraId="713EA2DC" w14:textId="77777777" w:rsidR="00163C63" w:rsidRPr="00D07716" w:rsidRDefault="00163C63" w:rsidP="009B7E66">
            <w:pPr>
              <w:keepNext/>
              <w:keepLines/>
              <w:rPr>
                <w:rFonts w:ascii="Tahoma" w:hAnsi="Tahoma" w:cs="Tahoma"/>
                <w:sz w:val="20"/>
                <w:szCs w:val="20"/>
                <w:lang w:val="el-GR"/>
              </w:rPr>
            </w:pPr>
          </w:p>
        </w:tc>
        <w:tc>
          <w:tcPr>
            <w:tcW w:w="654" w:type="pct"/>
            <w:shd w:val="clear" w:color="auto" w:fill="FFFFFF"/>
            <w:vAlign w:val="center"/>
          </w:tcPr>
          <w:p w14:paraId="0AFABC53" w14:textId="77777777" w:rsidR="00163C63" w:rsidRPr="00D07716" w:rsidRDefault="00163C63" w:rsidP="009B7E66">
            <w:pPr>
              <w:keepNext/>
              <w:keepLines/>
              <w:rPr>
                <w:rFonts w:ascii="Tahoma" w:hAnsi="Tahoma" w:cs="Tahoma"/>
                <w:sz w:val="20"/>
                <w:szCs w:val="20"/>
                <w:lang w:val="el-GR"/>
              </w:rPr>
            </w:pPr>
          </w:p>
        </w:tc>
      </w:tr>
      <w:tr w:rsidR="00D07716" w:rsidRPr="00D07716" w14:paraId="509562CD" w14:textId="77777777" w:rsidTr="006B15EB">
        <w:trPr>
          <w:trHeight w:val="284"/>
        </w:trPr>
        <w:tc>
          <w:tcPr>
            <w:tcW w:w="359" w:type="pct"/>
            <w:shd w:val="clear" w:color="auto" w:fill="FFFFFF"/>
            <w:vAlign w:val="center"/>
          </w:tcPr>
          <w:p w14:paraId="2DBAC9D1" w14:textId="77777777" w:rsidR="00163C63" w:rsidRPr="00D07716" w:rsidRDefault="00163C63" w:rsidP="006B15EB">
            <w:pPr>
              <w:keepNext/>
              <w:keepLines/>
              <w:jc w:val="center"/>
              <w:rPr>
                <w:rFonts w:ascii="Tahoma" w:hAnsi="Tahoma" w:cs="Tahoma"/>
                <w:b/>
                <w:bCs/>
                <w:sz w:val="20"/>
                <w:szCs w:val="20"/>
                <w:lang w:val="el-GR"/>
              </w:rPr>
            </w:pPr>
            <w:r w:rsidRPr="00D07716">
              <w:rPr>
                <w:rFonts w:ascii="Tahoma" w:hAnsi="Tahoma" w:cs="Tahoma"/>
                <w:b/>
                <w:bCs/>
                <w:sz w:val="20"/>
                <w:szCs w:val="20"/>
                <w:lang w:val="el-GR"/>
              </w:rPr>
              <w:t>3.</w:t>
            </w:r>
          </w:p>
        </w:tc>
        <w:tc>
          <w:tcPr>
            <w:tcW w:w="1038" w:type="pct"/>
            <w:gridSpan w:val="2"/>
            <w:shd w:val="clear" w:color="auto" w:fill="FFFFFF"/>
            <w:vAlign w:val="center"/>
          </w:tcPr>
          <w:p w14:paraId="4CCFEA72" w14:textId="2C27DF47" w:rsidR="00163C63" w:rsidRPr="00D07716" w:rsidRDefault="006E2C0E" w:rsidP="00F04134">
            <w:pPr>
              <w:keepNext/>
              <w:keepLines/>
              <w:jc w:val="left"/>
              <w:rPr>
                <w:rFonts w:ascii="Tahoma" w:hAnsi="Tahoma" w:cs="Tahoma"/>
                <w:sz w:val="20"/>
                <w:szCs w:val="20"/>
                <w:lang w:val="en-US"/>
              </w:rPr>
            </w:pPr>
            <w:r w:rsidRPr="00D07716">
              <w:rPr>
                <w:rFonts w:ascii="Tahoma" w:eastAsiaTheme="minorHAnsi" w:hAnsi="Tahoma" w:cs="Tahoma"/>
                <w:sz w:val="20"/>
                <w:szCs w:val="20"/>
                <w:lang w:val="el-GR" w:eastAsia="en-US"/>
              </w:rPr>
              <w:t>Έμπειρος</w:t>
            </w:r>
            <w:r w:rsidRPr="00D07716">
              <w:rPr>
                <w:rFonts w:ascii="Tahoma" w:eastAsiaTheme="minorHAnsi" w:hAnsi="Tahoma" w:cs="Tahoma"/>
                <w:sz w:val="20"/>
                <w:szCs w:val="20"/>
                <w:lang w:val="en-US" w:eastAsia="en-US"/>
              </w:rPr>
              <w:t xml:space="preserve"> </w:t>
            </w:r>
            <w:r w:rsidRPr="00D07716">
              <w:rPr>
                <w:rFonts w:ascii="Tahoma" w:eastAsiaTheme="minorHAnsi" w:hAnsi="Tahoma" w:cs="Tahoma"/>
                <w:sz w:val="20"/>
                <w:szCs w:val="20"/>
                <w:lang w:val="el-GR" w:eastAsia="en-US"/>
              </w:rPr>
              <w:t>Σύμβουλος</w:t>
            </w:r>
            <w:r w:rsidRPr="00D07716">
              <w:rPr>
                <w:rFonts w:ascii="Tahoma" w:eastAsiaTheme="minorHAnsi" w:hAnsi="Tahoma" w:cs="Tahoma"/>
                <w:sz w:val="20"/>
                <w:szCs w:val="20"/>
                <w:lang w:val="en-US" w:eastAsia="en-US"/>
              </w:rPr>
              <w:t xml:space="preserve"> (Information Systems &amp; Security)</w:t>
            </w:r>
          </w:p>
        </w:tc>
        <w:tc>
          <w:tcPr>
            <w:tcW w:w="479" w:type="pct"/>
            <w:shd w:val="clear" w:color="auto" w:fill="FFFFFF"/>
          </w:tcPr>
          <w:p w14:paraId="5F61EEDB" w14:textId="77777777" w:rsidR="00163C63" w:rsidRPr="00D07716" w:rsidRDefault="00163C63" w:rsidP="009B7E66">
            <w:pPr>
              <w:keepNext/>
              <w:keepLines/>
              <w:rPr>
                <w:rFonts w:ascii="Tahoma" w:hAnsi="Tahoma" w:cs="Tahoma"/>
                <w:sz w:val="20"/>
                <w:szCs w:val="20"/>
                <w:lang w:val="en-US"/>
              </w:rPr>
            </w:pPr>
          </w:p>
        </w:tc>
        <w:tc>
          <w:tcPr>
            <w:tcW w:w="847" w:type="pct"/>
            <w:tcBorders>
              <w:bottom w:val="single" w:sz="4" w:space="0" w:color="auto"/>
            </w:tcBorders>
            <w:shd w:val="clear" w:color="auto" w:fill="FFFFFF"/>
            <w:vAlign w:val="center"/>
          </w:tcPr>
          <w:p w14:paraId="4B15206C" w14:textId="77777777" w:rsidR="00163C63" w:rsidRPr="00D07716" w:rsidRDefault="00163C63" w:rsidP="009B7E66">
            <w:pPr>
              <w:keepNext/>
              <w:keepLines/>
              <w:rPr>
                <w:rFonts w:ascii="Tahoma" w:hAnsi="Tahoma" w:cs="Tahoma"/>
                <w:sz w:val="20"/>
                <w:szCs w:val="20"/>
                <w:lang w:val="en-US"/>
              </w:rPr>
            </w:pPr>
          </w:p>
        </w:tc>
        <w:tc>
          <w:tcPr>
            <w:tcW w:w="627" w:type="pct"/>
            <w:tcBorders>
              <w:bottom w:val="single" w:sz="4" w:space="0" w:color="auto"/>
            </w:tcBorders>
            <w:shd w:val="clear" w:color="auto" w:fill="FFFFFF"/>
            <w:vAlign w:val="center"/>
          </w:tcPr>
          <w:p w14:paraId="0489B969" w14:textId="77777777" w:rsidR="00163C63" w:rsidRPr="00D07716" w:rsidRDefault="00163C63" w:rsidP="009B7E66">
            <w:pPr>
              <w:keepNext/>
              <w:keepLines/>
              <w:rPr>
                <w:rFonts w:ascii="Tahoma" w:hAnsi="Tahoma" w:cs="Tahoma"/>
                <w:sz w:val="20"/>
                <w:szCs w:val="20"/>
                <w:lang w:val="en-US"/>
              </w:rPr>
            </w:pPr>
          </w:p>
        </w:tc>
        <w:tc>
          <w:tcPr>
            <w:tcW w:w="536" w:type="pct"/>
            <w:shd w:val="clear" w:color="auto" w:fill="FFFFFF"/>
            <w:vAlign w:val="center"/>
          </w:tcPr>
          <w:p w14:paraId="329AB362" w14:textId="77777777" w:rsidR="00163C63" w:rsidRPr="00D07716" w:rsidRDefault="00163C63" w:rsidP="009B7E66">
            <w:pPr>
              <w:keepNext/>
              <w:keepLines/>
              <w:rPr>
                <w:rFonts w:ascii="Tahoma" w:hAnsi="Tahoma" w:cs="Tahoma"/>
                <w:sz w:val="20"/>
                <w:szCs w:val="20"/>
                <w:lang w:val="en-US"/>
              </w:rPr>
            </w:pPr>
          </w:p>
        </w:tc>
        <w:tc>
          <w:tcPr>
            <w:tcW w:w="460" w:type="pct"/>
            <w:gridSpan w:val="2"/>
            <w:shd w:val="clear" w:color="auto" w:fill="FFFFFF"/>
            <w:vAlign w:val="center"/>
          </w:tcPr>
          <w:p w14:paraId="73E07FF4" w14:textId="77777777" w:rsidR="00163C63" w:rsidRPr="00D07716" w:rsidRDefault="00163C63" w:rsidP="009B7E66">
            <w:pPr>
              <w:keepNext/>
              <w:keepLines/>
              <w:rPr>
                <w:rFonts w:ascii="Tahoma" w:hAnsi="Tahoma" w:cs="Tahoma"/>
                <w:sz w:val="20"/>
                <w:szCs w:val="20"/>
                <w:lang w:val="en-US"/>
              </w:rPr>
            </w:pPr>
          </w:p>
        </w:tc>
        <w:tc>
          <w:tcPr>
            <w:tcW w:w="654" w:type="pct"/>
            <w:shd w:val="clear" w:color="auto" w:fill="FFFFFF"/>
            <w:vAlign w:val="center"/>
          </w:tcPr>
          <w:p w14:paraId="0699AD2E" w14:textId="77777777" w:rsidR="00163C63" w:rsidRPr="00D07716" w:rsidRDefault="00163C63" w:rsidP="009B7E66">
            <w:pPr>
              <w:keepNext/>
              <w:keepLines/>
              <w:rPr>
                <w:rFonts w:ascii="Tahoma" w:hAnsi="Tahoma" w:cs="Tahoma"/>
                <w:sz w:val="20"/>
                <w:szCs w:val="20"/>
                <w:lang w:val="en-US"/>
              </w:rPr>
            </w:pPr>
          </w:p>
        </w:tc>
      </w:tr>
      <w:tr w:rsidR="00D07716" w:rsidRPr="00D07716" w14:paraId="625C8658" w14:textId="77777777" w:rsidTr="006B15EB">
        <w:trPr>
          <w:trHeight w:val="284"/>
        </w:trPr>
        <w:tc>
          <w:tcPr>
            <w:tcW w:w="359" w:type="pct"/>
            <w:shd w:val="clear" w:color="auto" w:fill="FFFFFF"/>
            <w:vAlign w:val="center"/>
          </w:tcPr>
          <w:p w14:paraId="0DFC28F1" w14:textId="77777777" w:rsidR="006E2C0E" w:rsidRPr="00D07716" w:rsidRDefault="006E2C0E" w:rsidP="006B15EB">
            <w:pPr>
              <w:keepNext/>
              <w:keepLines/>
              <w:jc w:val="center"/>
              <w:rPr>
                <w:rFonts w:ascii="Tahoma" w:hAnsi="Tahoma" w:cs="Tahoma"/>
                <w:b/>
                <w:bCs/>
                <w:sz w:val="20"/>
                <w:szCs w:val="20"/>
                <w:lang w:val="el-GR"/>
              </w:rPr>
            </w:pPr>
            <w:r w:rsidRPr="00D07716">
              <w:rPr>
                <w:rFonts w:ascii="Tahoma" w:hAnsi="Tahoma" w:cs="Tahoma"/>
                <w:b/>
                <w:bCs/>
                <w:sz w:val="20"/>
                <w:szCs w:val="20"/>
                <w:lang w:val="el-GR"/>
              </w:rPr>
              <w:t>4.</w:t>
            </w:r>
          </w:p>
        </w:tc>
        <w:tc>
          <w:tcPr>
            <w:tcW w:w="1038" w:type="pct"/>
            <w:gridSpan w:val="2"/>
            <w:shd w:val="clear" w:color="auto" w:fill="FFFFFF"/>
            <w:vAlign w:val="center"/>
          </w:tcPr>
          <w:p w14:paraId="3AD9CA9B" w14:textId="08E3DF1A" w:rsidR="006E2C0E" w:rsidRPr="00D07716" w:rsidRDefault="006E2C0E" w:rsidP="00F04134">
            <w:pPr>
              <w:keepNext/>
              <w:keepLines/>
              <w:jc w:val="left"/>
              <w:rPr>
                <w:rFonts w:ascii="Tahoma" w:eastAsiaTheme="minorHAnsi" w:hAnsi="Tahoma" w:cs="Tahoma"/>
                <w:sz w:val="20"/>
                <w:szCs w:val="20"/>
                <w:lang w:val="en-US" w:eastAsia="en-US"/>
              </w:rPr>
            </w:pPr>
            <w:r w:rsidRPr="00D07716">
              <w:rPr>
                <w:rFonts w:ascii="Tahoma" w:eastAsiaTheme="minorHAnsi" w:hAnsi="Tahoma" w:cs="Tahoma"/>
                <w:sz w:val="20"/>
                <w:szCs w:val="20"/>
                <w:lang w:val="el-GR" w:eastAsia="en-US"/>
              </w:rPr>
              <w:t>Έμπειρος</w:t>
            </w:r>
            <w:r w:rsidRPr="00D07716">
              <w:rPr>
                <w:rFonts w:ascii="Tahoma" w:eastAsiaTheme="minorHAnsi" w:hAnsi="Tahoma" w:cs="Tahoma"/>
                <w:sz w:val="20"/>
                <w:szCs w:val="20"/>
                <w:lang w:val="en-US" w:eastAsia="en-US"/>
              </w:rPr>
              <w:t xml:space="preserve"> </w:t>
            </w:r>
            <w:r w:rsidRPr="00D07716">
              <w:rPr>
                <w:rFonts w:ascii="Tahoma" w:eastAsiaTheme="minorHAnsi" w:hAnsi="Tahoma" w:cs="Tahoma"/>
                <w:sz w:val="20"/>
                <w:szCs w:val="20"/>
                <w:lang w:val="el-GR" w:eastAsia="en-US"/>
              </w:rPr>
              <w:t>Σύμβουλος</w:t>
            </w:r>
            <w:r w:rsidRPr="00D07716">
              <w:rPr>
                <w:rFonts w:ascii="Tahoma" w:eastAsiaTheme="minorHAnsi" w:hAnsi="Tahoma" w:cs="Tahoma"/>
                <w:sz w:val="20"/>
                <w:szCs w:val="20"/>
                <w:lang w:val="en-US" w:eastAsia="en-US"/>
              </w:rPr>
              <w:t xml:space="preserve"> (Data &amp; Analytics)</w:t>
            </w:r>
          </w:p>
        </w:tc>
        <w:tc>
          <w:tcPr>
            <w:tcW w:w="479" w:type="pct"/>
            <w:shd w:val="clear" w:color="auto" w:fill="FFFFFF"/>
          </w:tcPr>
          <w:p w14:paraId="503E800A" w14:textId="77777777" w:rsidR="006E2C0E" w:rsidRPr="00D07716" w:rsidRDefault="006E2C0E" w:rsidP="006E2C0E">
            <w:pPr>
              <w:keepNext/>
              <w:keepLines/>
              <w:rPr>
                <w:rFonts w:ascii="Tahoma" w:hAnsi="Tahoma" w:cs="Tahoma"/>
                <w:sz w:val="20"/>
                <w:szCs w:val="20"/>
                <w:lang w:val="en-US"/>
              </w:rPr>
            </w:pPr>
          </w:p>
        </w:tc>
        <w:tc>
          <w:tcPr>
            <w:tcW w:w="847" w:type="pct"/>
            <w:tcBorders>
              <w:bottom w:val="single" w:sz="4" w:space="0" w:color="auto"/>
            </w:tcBorders>
            <w:shd w:val="clear" w:color="auto" w:fill="FFFFFF"/>
            <w:vAlign w:val="center"/>
          </w:tcPr>
          <w:p w14:paraId="08C2D069" w14:textId="77777777" w:rsidR="006E2C0E" w:rsidRPr="00D07716" w:rsidRDefault="006E2C0E" w:rsidP="006E2C0E">
            <w:pPr>
              <w:keepNext/>
              <w:keepLines/>
              <w:rPr>
                <w:rFonts w:ascii="Tahoma" w:hAnsi="Tahoma" w:cs="Tahoma"/>
                <w:sz w:val="20"/>
                <w:szCs w:val="20"/>
                <w:lang w:val="en-US"/>
              </w:rPr>
            </w:pPr>
          </w:p>
        </w:tc>
        <w:tc>
          <w:tcPr>
            <w:tcW w:w="627" w:type="pct"/>
            <w:tcBorders>
              <w:bottom w:val="single" w:sz="4" w:space="0" w:color="auto"/>
            </w:tcBorders>
            <w:shd w:val="clear" w:color="auto" w:fill="FFFFFF"/>
            <w:vAlign w:val="center"/>
          </w:tcPr>
          <w:p w14:paraId="34C1F847" w14:textId="77777777" w:rsidR="006E2C0E" w:rsidRPr="00D07716" w:rsidRDefault="006E2C0E" w:rsidP="006E2C0E">
            <w:pPr>
              <w:keepNext/>
              <w:keepLines/>
              <w:rPr>
                <w:rFonts w:ascii="Tahoma" w:hAnsi="Tahoma" w:cs="Tahoma"/>
                <w:sz w:val="20"/>
                <w:szCs w:val="20"/>
                <w:lang w:val="en-US"/>
              </w:rPr>
            </w:pPr>
          </w:p>
        </w:tc>
        <w:tc>
          <w:tcPr>
            <w:tcW w:w="536" w:type="pct"/>
            <w:shd w:val="clear" w:color="auto" w:fill="FFFFFF"/>
            <w:vAlign w:val="center"/>
          </w:tcPr>
          <w:p w14:paraId="105E951C" w14:textId="77777777" w:rsidR="006E2C0E" w:rsidRPr="00D07716" w:rsidRDefault="006E2C0E" w:rsidP="006E2C0E">
            <w:pPr>
              <w:keepNext/>
              <w:keepLines/>
              <w:rPr>
                <w:rFonts w:ascii="Tahoma" w:hAnsi="Tahoma" w:cs="Tahoma"/>
                <w:sz w:val="20"/>
                <w:szCs w:val="20"/>
                <w:lang w:val="en-US"/>
              </w:rPr>
            </w:pPr>
          </w:p>
        </w:tc>
        <w:tc>
          <w:tcPr>
            <w:tcW w:w="460" w:type="pct"/>
            <w:gridSpan w:val="2"/>
            <w:shd w:val="clear" w:color="auto" w:fill="FFFFFF"/>
            <w:vAlign w:val="center"/>
          </w:tcPr>
          <w:p w14:paraId="178B1A6E" w14:textId="77777777" w:rsidR="006E2C0E" w:rsidRPr="00D07716" w:rsidRDefault="006E2C0E" w:rsidP="006E2C0E">
            <w:pPr>
              <w:keepNext/>
              <w:keepLines/>
              <w:rPr>
                <w:rFonts w:ascii="Tahoma" w:hAnsi="Tahoma" w:cs="Tahoma"/>
                <w:sz w:val="20"/>
                <w:szCs w:val="20"/>
                <w:lang w:val="en-US"/>
              </w:rPr>
            </w:pPr>
          </w:p>
        </w:tc>
        <w:tc>
          <w:tcPr>
            <w:tcW w:w="654" w:type="pct"/>
            <w:shd w:val="clear" w:color="auto" w:fill="FFFFFF"/>
            <w:vAlign w:val="center"/>
          </w:tcPr>
          <w:p w14:paraId="4E81BDD5" w14:textId="77777777" w:rsidR="006E2C0E" w:rsidRPr="00D07716" w:rsidRDefault="006E2C0E" w:rsidP="006E2C0E">
            <w:pPr>
              <w:keepNext/>
              <w:keepLines/>
              <w:rPr>
                <w:rFonts w:ascii="Tahoma" w:hAnsi="Tahoma" w:cs="Tahoma"/>
                <w:sz w:val="20"/>
                <w:szCs w:val="20"/>
                <w:lang w:val="en-US"/>
              </w:rPr>
            </w:pPr>
          </w:p>
        </w:tc>
      </w:tr>
      <w:tr w:rsidR="00D07716" w:rsidRPr="00D07716" w14:paraId="1149D35E" w14:textId="77777777" w:rsidTr="006B15EB">
        <w:trPr>
          <w:trHeight w:val="284"/>
        </w:trPr>
        <w:tc>
          <w:tcPr>
            <w:tcW w:w="359" w:type="pct"/>
            <w:shd w:val="clear" w:color="auto" w:fill="FFFFFF"/>
            <w:vAlign w:val="center"/>
          </w:tcPr>
          <w:p w14:paraId="129AC260" w14:textId="77777777" w:rsidR="00163C63" w:rsidRPr="00D07716" w:rsidRDefault="00163C63" w:rsidP="006B15EB">
            <w:pPr>
              <w:keepNext/>
              <w:keepLines/>
              <w:jc w:val="center"/>
              <w:rPr>
                <w:rFonts w:ascii="Tahoma" w:hAnsi="Tahoma" w:cs="Tahoma"/>
                <w:b/>
                <w:bCs/>
                <w:sz w:val="20"/>
                <w:szCs w:val="20"/>
                <w:lang w:val="el-GR"/>
              </w:rPr>
            </w:pPr>
            <w:r w:rsidRPr="00D07716">
              <w:rPr>
                <w:rFonts w:ascii="Tahoma" w:hAnsi="Tahoma" w:cs="Tahoma"/>
                <w:b/>
                <w:bCs/>
                <w:sz w:val="20"/>
                <w:szCs w:val="20"/>
                <w:lang w:val="el-GR"/>
              </w:rPr>
              <w:t>5</w:t>
            </w:r>
          </w:p>
        </w:tc>
        <w:tc>
          <w:tcPr>
            <w:tcW w:w="1038" w:type="pct"/>
            <w:gridSpan w:val="2"/>
            <w:shd w:val="clear" w:color="auto" w:fill="FFFFFF"/>
            <w:vAlign w:val="center"/>
          </w:tcPr>
          <w:p w14:paraId="561F9FA3" w14:textId="0A3EFEC5" w:rsidR="00163C63" w:rsidRPr="00D07716" w:rsidRDefault="006E2C0E" w:rsidP="004B04E7">
            <w:pPr>
              <w:suppressAutoHyphens w:val="0"/>
              <w:autoSpaceDE w:val="0"/>
              <w:autoSpaceDN w:val="0"/>
              <w:adjustRightInd w:val="0"/>
              <w:jc w:val="left"/>
              <w:rPr>
                <w:rFonts w:ascii="Tahoma" w:eastAsiaTheme="minorHAnsi" w:hAnsi="Tahoma" w:cs="Tahoma"/>
                <w:sz w:val="20"/>
                <w:szCs w:val="20"/>
                <w:lang w:val="en-US" w:eastAsia="en-US"/>
              </w:rPr>
            </w:pPr>
            <w:r w:rsidRPr="00D07716">
              <w:rPr>
                <w:rFonts w:ascii="Tahoma" w:eastAsiaTheme="minorHAnsi" w:hAnsi="Tahoma" w:cs="Tahoma"/>
                <w:sz w:val="20"/>
                <w:szCs w:val="20"/>
                <w:lang w:val="el-GR" w:eastAsia="en-US"/>
              </w:rPr>
              <w:t>Έμπειρος</w:t>
            </w:r>
            <w:r w:rsidRPr="00D07716">
              <w:rPr>
                <w:rFonts w:ascii="Tahoma" w:eastAsiaTheme="minorHAnsi" w:hAnsi="Tahoma" w:cs="Tahoma"/>
                <w:sz w:val="20"/>
                <w:szCs w:val="20"/>
                <w:lang w:val="en-US" w:eastAsia="en-US"/>
              </w:rPr>
              <w:t xml:space="preserve"> </w:t>
            </w:r>
            <w:r w:rsidRPr="00D07716">
              <w:rPr>
                <w:rFonts w:ascii="Tahoma" w:eastAsiaTheme="minorHAnsi" w:hAnsi="Tahoma" w:cs="Tahoma"/>
                <w:sz w:val="20"/>
                <w:szCs w:val="20"/>
                <w:lang w:val="el-GR" w:eastAsia="en-US"/>
              </w:rPr>
              <w:t>Σύμβουλος</w:t>
            </w:r>
            <w:r w:rsidRPr="00D07716">
              <w:rPr>
                <w:rFonts w:ascii="Tahoma" w:eastAsiaTheme="minorHAnsi" w:hAnsi="Tahoma" w:cs="Tahoma"/>
                <w:sz w:val="20"/>
                <w:szCs w:val="20"/>
                <w:lang w:val="en-US" w:eastAsia="en-US"/>
              </w:rPr>
              <w:t xml:space="preserve"> (Capital Markets Expert)</w:t>
            </w:r>
          </w:p>
        </w:tc>
        <w:tc>
          <w:tcPr>
            <w:tcW w:w="479" w:type="pct"/>
            <w:shd w:val="clear" w:color="auto" w:fill="FFFFFF"/>
          </w:tcPr>
          <w:p w14:paraId="163C03FD" w14:textId="77777777" w:rsidR="00163C63" w:rsidRPr="00D07716" w:rsidRDefault="00163C63" w:rsidP="009B7E66">
            <w:pPr>
              <w:keepNext/>
              <w:keepLines/>
              <w:rPr>
                <w:rFonts w:ascii="Tahoma" w:hAnsi="Tahoma" w:cs="Tahoma"/>
                <w:sz w:val="20"/>
                <w:szCs w:val="20"/>
                <w:lang w:val="en-US"/>
              </w:rPr>
            </w:pPr>
          </w:p>
        </w:tc>
        <w:tc>
          <w:tcPr>
            <w:tcW w:w="847" w:type="pct"/>
            <w:tcBorders>
              <w:bottom w:val="single" w:sz="4" w:space="0" w:color="auto"/>
            </w:tcBorders>
            <w:shd w:val="clear" w:color="auto" w:fill="FFFFFF"/>
            <w:vAlign w:val="center"/>
          </w:tcPr>
          <w:p w14:paraId="1771B73C" w14:textId="77777777" w:rsidR="00163C63" w:rsidRPr="00D07716" w:rsidRDefault="00163C63" w:rsidP="009B7E66">
            <w:pPr>
              <w:keepNext/>
              <w:keepLines/>
              <w:rPr>
                <w:rFonts w:ascii="Tahoma" w:hAnsi="Tahoma" w:cs="Tahoma"/>
                <w:sz w:val="20"/>
                <w:szCs w:val="20"/>
                <w:lang w:val="en-US"/>
              </w:rPr>
            </w:pPr>
          </w:p>
        </w:tc>
        <w:tc>
          <w:tcPr>
            <w:tcW w:w="627" w:type="pct"/>
            <w:tcBorders>
              <w:bottom w:val="single" w:sz="4" w:space="0" w:color="auto"/>
            </w:tcBorders>
            <w:shd w:val="clear" w:color="auto" w:fill="FFFFFF"/>
            <w:vAlign w:val="center"/>
          </w:tcPr>
          <w:p w14:paraId="008F46BA" w14:textId="77777777" w:rsidR="00163C63" w:rsidRPr="00D07716" w:rsidRDefault="00163C63" w:rsidP="009B7E66">
            <w:pPr>
              <w:keepNext/>
              <w:keepLines/>
              <w:rPr>
                <w:rFonts w:ascii="Tahoma" w:hAnsi="Tahoma" w:cs="Tahoma"/>
                <w:sz w:val="20"/>
                <w:szCs w:val="20"/>
                <w:lang w:val="en-US"/>
              </w:rPr>
            </w:pPr>
          </w:p>
        </w:tc>
        <w:tc>
          <w:tcPr>
            <w:tcW w:w="536" w:type="pct"/>
            <w:shd w:val="clear" w:color="auto" w:fill="FFFFFF"/>
            <w:vAlign w:val="center"/>
          </w:tcPr>
          <w:p w14:paraId="1398FD74" w14:textId="77777777" w:rsidR="00163C63" w:rsidRPr="00D07716" w:rsidRDefault="00163C63" w:rsidP="009B7E66">
            <w:pPr>
              <w:keepNext/>
              <w:keepLines/>
              <w:rPr>
                <w:rFonts w:ascii="Tahoma" w:hAnsi="Tahoma" w:cs="Tahoma"/>
                <w:sz w:val="20"/>
                <w:szCs w:val="20"/>
                <w:lang w:val="en-US"/>
              </w:rPr>
            </w:pPr>
          </w:p>
        </w:tc>
        <w:tc>
          <w:tcPr>
            <w:tcW w:w="460" w:type="pct"/>
            <w:gridSpan w:val="2"/>
            <w:shd w:val="clear" w:color="auto" w:fill="FFFFFF"/>
            <w:vAlign w:val="center"/>
          </w:tcPr>
          <w:p w14:paraId="6F40013D" w14:textId="77777777" w:rsidR="00163C63" w:rsidRPr="00D07716" w:rsidRDefault="00163C63" w:rsidP="009B7E66">
            <w:pPr>
              <w:keepNext/>
              <w:keepLines/>
              <w:rPr>
                <w:rFonts w:ascii="Tahoma" w:hAnsi="Tahoma" w:cs="Tahoma"/>
                <w:sz w:val="20"/>
                <w:szCs w:val="20"/>
                <w:lang w:val="en-US"/>
              </w:rPr>
            </w:pPr>
          </w:p>
        </w:tc>
        <w:tc>
          <w:tcPr>
            <w:tcW w:w="654" w:type="pct"/>
            <w:shd w:val="clear" w:color="auto" w:fill="FFFFFF"/>
            <w:vAlign w:val="center"/>
          </w:tcPr>
          <w:p w14:paraId="057C6C0D" w14:textId="77777777" w:rsidR="00163C63" w:rsidRPr="00D07716" w:rsidRDefault="00163C63" w:rsidP="009B7E66">
            <w:pPr>
              <w:keepNext/>
              <w:keepLines/>
              <w:rPr>
                <w:rFonts w:ascii="Tahoma" w:hAnsi="Tahoma" w:cs="Tahoma"/>
                <w:sz w:val="20"/>
                <w:szCs w:val="20"/>
                <w:lang w:val="en-US"/>
              </w:rPr>
            </w:pPr>
          </w:p>
        </w:tc>
      </w:tr>
      <w:tr w:rsidR="00D07716" w:rsidRPr="009734EE" w14:paraId="12560FAB" w14:textId="77777777" w:rsidTr="00423154">
        <w:trPr>
          <w:trHeight w:val="593"/>
        </w:trPr>
        <w:tc>
          <w:tcPr>
            <w:tcW w:w="359" w:type="pct"/>
            <w:shd w:val="clear" w:color="auto" w:fill="FFFFFF"/>
            <w:vAlign w:val="center"/>
          </w:tcPr>
          <w:p w14:paraId="583E69CE" w14:textId="77777777" w:rsidR="00163C63" w:rsidRPr="00D07716" w:rsidRDefault="00163C63" w:rsidP="006B15EB">
            <w:pPr>
              <w:keepNext/>
              <w:keepLines/>
              <w:jc w:val="center"/>
              <w:rPr>
                <w:rFonts w:ascii="Tahoma" w:hAnsi="Tahoma" w:cs="Tahoma"/>
                <w:b/>
                <w:bCs/>
                <w:sz w:val="20"/>
                <w:szCs w:val="20"/>
                <w:lang w:val="el-GR"/>
              </w:rPr>
            </w:pPr>
            <w:r w:rsidRPr="00D07716">
              <w:rPr>
                <w:rFonts w:ascii="Tahoma" w:hAnsi="Tahoma" w:cs="Tahoma"/>
                <w:b/>
                <w:bCs/>
                <w:sz w:val="20"/>
                <w:szCs w:val="20"/>
                <w:lang w:val="el-GR"/>
              </w:rPr>
              <w:t>6</w:t>
            </w:r>
          </w:p>
        </w:tc>
        <w:tc>
          <w:tcPr>
            <w:tcW w:w="1038" w:type="pct"/>
            <w:gridSpan w:val="2"/>
            <w:shd w:val="clear" w:color="auto" w:fill="FFFFFF"/>
            <w:vAlign w:val="center"/>
          </w:tcPr>
          <w:p w14:paraId="6D6DE790" w14:textId="0BA87B6A" w:rsidR="00163C63" w:rsidRPr="00D07716" w:rsidRDefault="006E2C0E" w:rsidP="004B04E7">
            <w:pPr>
              <w:suppressAutoHyphens w:val="0"/>
              <w:autoSpaceDE w:val="0"/>
              <w:autoSpaceDN w:val="0"/>
              <w:adjustRightInd w:val="0"/>
              <w:jc w:val="left"/>
              <w:rPr>
                <w:rFonts w:ascii="Tahoma" w:eastAsiaTheme="minorHAnsi" w:hAnsi="Tahoma" w:cs="Tahoma"/>
                <w:sz w:val="20"/>
                <w:szCs w:val="20"/>
                <w:lang w:val="el-GR" w:eastAsia="en-US"/>
              </w:rPr>
            </w:pPr>
            <w:r w:rsidRPr="00D07716">
              <w:rPr>
                <w:rFonts w:ascii="Tahoma" w:eastAsiaTheme="minorHAnsi" w:hAnsi="Tahoma" w:cs="Tahoma"/>
                <w:sz w:val="20"/>
                <w:szCs w:val="20"/>
                <w:lang w:val="el-GR" w:eastAsia="en-US"/>
              </w:rPr>
              <w:t>Έμπειρος Σύμβουλος (ΕΣΠΑ-BPR-</w:t>
            </w:r>
            <w:proofErr w:type="spellStart"/>
            <w:r w:rsidRPr="00D07716">
              <w:rPr>
                <w:rFonts w:ascii="Tahoma" w:eastAsiaTheme="minorHAnsi" w:hAnsi="Tahoma" w:cs="Tahoma"/>
                <w:sz w:val="20"/>
                <w:szCs w:val="20"/>
                <w:lang w:val="el-GR" w:eastAsia="en-US"/>
              </w:rPr>
              <w:t>Sys</w:t>
            </w:r>
            <w:proofErr w:type="spellEnd"/>
            <w:r w:rsidRPr="00D07716">
              <w:rPr>
                <w:rFonts w:ascii="Tahoma" w:eastAsiaTheme="minorHAnsi" w:hAnsi="Tahoma" w:cs="Tahoma"/>
                <w:sz w:val="20"/>
                <w:szCs w:val="20"/>
                <w:lang w:val="el-GR" w:eastAsia="en-US"/>
              </w:rPr>
              <w:t xml:space="preserve"> </w:t>
            </w:r>
            <w:proofErr w:type="spellStart"/>
            <w:r w:rsidRPr="00D07716">
              <w:rPr>
                <w:rFonts w:ascii="Tahoma" w:eastAsiaTheme="minorHAnsi" w:hAnsi="Tahoma" w:cs="Tahoma"/>
                <w:sz w:val="20"/>
                <w:szCs w:val="20"/>
                <w:lang w:val="el-GR" w:eastAsia="en-US"/>
              </w:rPr>
              <w:t>Design</w:t>
            </w:r>
            <w:proofErr w:type="spellEnd"/>
            <w:r w:rsidRPr="00D07716">
              <w:rPr>
                <w:rFonts w:ascii="Tahoma" w:eastAsiaTheme="minorHAnsi" w:hAnsi="Tahoma" w:cs="Tahoma"/>
                <w:sz w:val="20"/>
                <w:szCs w:val="20"/>
                <w:lang w:val="el-GR" w:eastAsia="en-US"/>
              </w:rPr>
              <w:t>)</w:t>
            </w:r>
          </w:p>
        </w:tc>
        <w:tc>
          <w:tcPr>
            <w:tcW w:w="479" w:type="pct"/>
            <w:shd w:val="clear" w:color="auto" w:fill="FFFFFF"/>
          </w:tcPr>
          <w:p w14:paraId="2C597673" w14:textId="77777777" w:rsidR="00163C63" w:rsidRPr="00D07716" w:rsidRDefault="00163C63" w:rsidP="009B7E66">
            <w:pPr>
              <w:keepNext/>
              <w:keepLines/>
              <w:rPr>
                <w:rFonts w:ascii="Tahoma" w:hAnsi="Tahoma" w:cs="Tahoma"/>
                <w:sz w:val="20"/>
                <w:szCs w:val="20"/>
                <w:lang w:val="el-GR"/>
              </w:rPr>
            </w:pPr>
          </w:p>
        </w:tc>
        <w:tc>
          <w:tcPr>
            <w:tcW w:w="847" w:type="pct"/>
            <w:tcBorders>
              <w:bottom w:val="single" w:sz="4" w:space="0" w:color="auto"/>
            </w:tcBorders>
            <w:shd w:val="clear" w:color="auto" w:fill="FFFFFF"/>
            <w:vAlign w:val="center"/>
          </w:tcPr>
          <w:p w14:paraId="7F21EC6B" w14:textId="77777777" w:rsidR="00163C63" w:rsidRPr="00D07716" w:rsidRDefault="00163C63" w:rsidP="009B7E66">
            <w:pPr>
              <w:keepNext/>
              <w:keepLines/>
              <w:rPr>
                <w:rFonts w:ascii="Tahoma" w:hAnsi="Tahoma" w:cs="Tahoma"/>
                <w:sz w:val="20"/>
                <w:szCs w:val="20"/>
                <w:lang w:val="el-GR"/>
              </w:rPr>
            </w:pPr>
          </w:p>
        </w:tc>
        <w:tc>
          <w:tcPr>
            <w:tcW w:w="627" w:type="pct"/>
            <w:tcBorders>
              <w:bottom w:val="single" w:sz="4" w:space="0" w:color="auto"/>
            </w:tcBorders>
            <w:shd w:val="clear" w:color="auto" w:fill="FFFFFF"/>
            <w:vAlign w:val="center"/>
          </w:tcPr>
          <w:p w14:paraId="5377D27C" w14:textId="77777777" w:rsidR="00163C63" w:rsidRPr="00D07716" w:rsidRDefault="00163C63" w:rsidP="009B7E66">
            <w:pPr>
              <w:keepNext/>
              <w:keepLines/>
              <w:rPr>
                <w:rFonts w:ascii="Tahoma" w:hAnsi="Tahoma" w:cs="Tahoma"/>
                <w:sz w:val="20"/>
                <w:szCs w:val="20"/>
                <w:lang w:val="el-GR"/>
              </w:rPr>
            </w:pPr>
          </w:p>
        </w:tc>
        <w:tc>
          <w:tcPr>
            <w:tcW w:w="536" w:type="pct"/>
            <w:shd w:val="clear" w:color="auto" w:fill="FFFFFF"/>
            <w:vAlign w:val="center"/>
          </w:tcPr>
          <w:p w14:paraId="36D2C493" w14:textId="77777777" w:rsidR="00163C63" w:rsidRPr="00D07716" w:rsidRDefault="00163C63" w:rsidP="009B7E66">
            <w:pPr>
              <w:keepNext/>
              <w:keepLines/>
              <w:rPr>
                <w:rFonts w:ascii="Tahoma" w:hAnsi="Tahoma" w:cs="Tahoma"/>
                <w:sz w:val="20"/>
                <w:szCs w:val="20"/>
                <w:lang w:val="el-GR"/>
              </w:rPr>
            </w:pPr>
          </w:p>
        </w:tc>
        <w:tc>
          <w:tcPr>
            <w:tcW w:w="460" w:type="pct"/>
            <w:gridSpan w:val="2"/>
            <w:shd w:val="clear" w:color="auto" w:fill="FFFFFF"/>
            <w:vAlign w:val="center"/>
          </w:tcPr>
          <w:p w14:paraId="4ECC19F6" w14:textId="77777777" w:rsidR="00163C63" w:rsidRPr="00D07716" w:rsidRDefault="00163C63" w:rsidP="009B7E66">
            <w:pPr>
              <w:keepNext/>
              <w:keepLines/>
              <w:rPr>
                <w:rFonts w:ascii="Tahoma" w:hAnsi="Tahoma" w:cs="Tahoma"/>
                <w:sz w:val="20"/>
                <w:szCs w:val="20"/>
                <w:lang w:val="el-GR"/>
              </w:rPr>
            </w:pPr>
          </w:p>
        </w:tc>
        <w:tc>
          <w:tcPr>
            <w:tcW w:w="654" w:type="pct"/>
            <w:shd w:val="clear" w:color="auto" w:fill="FFFFFF"/>
            <w:vAlign w:val="center"/>
          </w:tcPr>
          <w:p w14:paraId="070CD50D" w14:textId="77777777" w:rsidR="00163C63" w:rsidRPr="00D07716" w:rsidRDefault="00163C63" w:rsidP="009B7E66">
            <w:pPr>
              <w:keepNext/>
              <w:keepLines/>
              <w:rPr>
                <w:rFonts w:ascii="Tahoma" w:hAnsi="Tahoma" w:cs="Tahoma"/>
                <w:sz w:val="20"/>
                <w:szCs w:val="20"/>
                <w:lang w:val="el-GR"/>
              </w:rPr>
            </w:pPr>
          </w:p>
        </w:tc>
      </w:tr>
      <w:tr w:rsidR="00D07716" w:rsidRPr="00D07716" w14:paraId="1ADC624D" w14:textId="77777777" w:rsidTr="006B15EB">
        <w:trPr>
          <w:trHeight w:val="284"/>
        </w:trPr>
        <w:tc>
          <w:tcPr>
            <w:tcW w:w="359" w:type="pct"/>
            <w:shd w:val="clear" w:color="auto" w:fill="FFFFFF"/>
            <w:vAlign w:val="center"/>
          </w:tcPr>
          <w:p w14:paraId="0AA3D297" w14:textId="77777777" w:rsidR="00163C63" w:rsidRPr="00D07716" w:rsidRDefault="00163C63" w:rsidP="006B15EB">
            <w:pPr>
              <w:keepNext/>
              <w:keepLines/>
              <w:jc w:val="center"/>
              <w:rPr>
                <w:rFonts w:ascii="Tahoma" w:hAnsi="Tahoma" w:cs="Tahoma"/>
                <w:b/>
                <w:bCs/>
                <w:sz w:val="20"/>
                <w:szCs w:val="20"/>
                <w:lang w:val="el-GR"/>
              </w:rPr>
            </w:pPr>
            <w:r w:rsidRPr="00D07716">
              <w:rPr>
                <w:rFonts w:ascii="Tahoma" w:hAnsi="Tahoma" w:cs="Tahoma"/>
                <w:b/>
                <w:bCs/>
                <w:sz w:val="20"/>
                <w:szCs w:val="20"/>
                <w:lang w:val="el-GR"/>
              </w:rPr>
              <w:t>7.</w:t>
            </w:r>
          </w:p>
        </w:tc>
        <w:tc>
          <w:tcPr>
            <w:tcW w:w="1038" w:type="pct"/>
            <w:gridSpan w:val="2"/>
            <w:shd w:val="clear" w:color="auto" w:fill="FFFFFF"/>
            <w:vAlign w:val="center"/>
          </w:tcPr>
          <w:p w14:paraId="49D29890" w14:textId="4880512E" w:rsidR="00163C63" w:rsidRPr="00D07716" w:rsidRDefault="006E2C0E" w:rsidP="004B04E7">
            <w:pPr>
              <w:suppressAutoHyphens w:val="0"/>
              <w:autoSpaceDE w:val="0"/>
              <w:autoSpaceDN w:val="0"/>
              <w:adjustRightInd w:val="0"/>
              <w:jc w:val="left"/>
              <w:rPr>
                <w:rFonts w:ascii="Tahoma" w:eastAsiaTheme="minorHAnsi" w:hAnsi="Tahoma" w:cs="Tahoma"/>
                <w:sz w:val="20"/>
                <w:szCs w:val="20"/>
                <w:lang w:val="el-GR" w:eastAsia="en-US"/>
              </w:rPr>
            </w:pPr>
            <w:r w:rsidRPr="00D07716">
              <w:rPr>
                <w:rFonts w:ascii="Tahoma" w:eastAsiaTheme="minorHAnsi" w:hAnsi="Tahoma" w:cs="Tahoma"/>
                <w:sz w:val="20"/>
                <w:szCs w:val="20"/>
                <w:lang w:val="el-GR" w:eastAsia="en-US"/>
              </w:rPr>
              <w:t>Σύμβουλος (ΕΣΠΑ-BPR-</w:t>
            </w:r>
            <w:proofErr w:type="spellStart"/>
            <w:r w:rsidRPr="00D07716">
              <w:rPr>
                <w:rFonts w:ascii="Tahoma" w:eastAsiaTheme="minorHAnsi" w:hAnsi="Tahoma" w:cs="Tahoma"/>
                <w:sz w:val="20"/>
                <w:szCs w:val="20"/>
                <w:lang w:val="el-GR" w:eastAsia="en-US"/>
              </w:rPr>
              <w:t>Sys</w:t>
            </w:r>
            <w:proofErr w:type="spellEnd"/>
            <w:r w:rsidRPr="00D07716">
              <w:rPr>
                <w:rFonts w:ascii="Tahoma" w:eastAsiaTheme="minorHAnsi" w:hAnsi="Tahoma" w:cs="Tahoma"/>
                <w:sz w:val="20"/>
                <w:szCs w:val="20"/>
                <w:lang w:val="el-GR" w:eastAsia="en-US"/>
              </w:rPr>
              <w:t xml:space="preserve"> </w:t>
            </w:r>
            <w:proofErr w:type="spellStart"/>
            <w:r w:rsidRPr="00D07716">
              <w:rPr>
                <w:rFonts w:ascii="Tahoma" w:eastAsiaTheme="minorHAnsi" w:hAnsi="Tahoma" w:cs="Tahoma"/>
                <w:sz w:val="20"/>
                <w:szCs w:val="20"/>
                <w:lang w:val="el-GR" w:eastAsia="en-US"/>
              </w:rPr>
              <w:t>Design</w:t>
            </w:r>
            <w:proofErr w:type="spellEnd"/>
            <w:r w:rsidR="004B04E7" w:rsidRPr="00D07716">
              <w:rPr>
                <w:rFonts w:ascii="Tahoma" w:eastAsiaTheme="minorHAnsi" w:hAnsi="Tahoma" w:cs="Tahoma"/>
                <w:sz w:val="20"/>
                <w:szCs w:val="20"/>
                <w:lang w:val="el-GR" w:eastAsia="en-US"/>
              </w:rPr>
              <w:t>)</w:t>
            </w:r>
          </w:p>
        </w:tc>
        <w:tc>
          <w:tcPr>
            <w:tcW w:w="479" w:type="pct"/>
            <w:shd w:val="clear" w:color="auto" w:fill="FFFFFF"/>
          </w:tcPr>
          <w:p w14:paraId="2F339E83" w14:textId="77777777" w:rsidR="00163C63" w:rsidRPr="00D07716" w:rsidRDefault="00163C63" w:rsidP="009B7E66">
            <w:pPr>
              <w:keepNext/>
              <w:keepLines/>
              <w:rPr>
                <w:rFonts w:ascii="Tahoma" w:hAnsi="Tahoma" w:cs="Tahoma"/>
                <w:sz w:val="20"/>
                <w:szCs w:val="20"/>
                <w:lang w:val="el-GR"/>
              </w:rPr>
            </w:pPr>
          </w:p>
        </w:tc>
        <w:tc>
          <w:tcPr>
            <w:tcW w:w="847" w:type="pct"/>
            <w:tcBorders>
              <w:bottom w:val="single" w:sz="4" w:space="0" w:color="auto"/>
            </w:tcBorders>
            <w:shd w:val="clear" w:color="auto" w:fill="FFFFFF"/>
            <w:vAlign w:val="center"/>
          </w:tcPr>
          <w:p w14:paraId="6A54C507" w14:textId="77777777" w:rsidR="00163C63" w:rsidRPr="00D07716" w:rsidRDefault="00163C63" w:rsidP="009B7E66">
            <w:pPr>
              <w:keepNext/>
              <w:keepLines/>
              <w:rPr>
                <w:rFonts w:ascii="Tahoma" w:hAnsi="Tahoma" w:cs="Tahoma"/>
                <w:sz w:val="20"/>
                <w:szCs w:val="20"/>
                <w:lang w:val="el-GR"/>
              </w:rPr>
            </w:pPr>
          </w:p>
        </w:tc>
        <w:tc>
          <w:tcPr>
            <w:tcW w:w="627" w:type="pct"/>
            <w:tcBorders>
              <w:bottom w:val="single" w:sz="4" w:space="0" w:color="auto"/>
            </w:tcBorders>
            <w:shd w:val="clear" w:color="auto" w:fill="FFFFFF"/>
            <w:vAlign w:val="center"/>
          </w:tcPr>
          <w:p w14:paraId="51179BA6" w14:textId="77777777" w:rsidR="00163C63" w:rsidRPr="00D07716" w:rsidRDefault="00163C63" w:rsidP="009B7E66">
            <w:pPr>
              <w:keepNext/>
              <w:keepLines/>
              <w:rPr>
                <w:rFonts w:ascii="Tahoma" w:hAnsi="Tahoma" w:cs="Tahoma"/>
                <w:sz w:val="20"/>
                <w:szCs w:val="20"/>
                <w:lang w:val="el-GR"/>
              </w:rPr>
            </w:pPr>
          </w:p>
        </w:tc>
        <w:tc>
          <w:tcPr>
            <w:tcW w:w="536" w:type="pct"/>
            <w:shd w:val="clear" w:color="auto" w:fill="FFFFFF"/>
            <w:vAlign w:val="center"/>
          </w:tcPr>
          <w:p w14:paraId="11BAFDAF" w14:textId="77777777" w:rsidR="00163C63" w:rsidRPr="00D07716" w:rsidRDefault="00163C63" w:rsidP="009B7E66">
            <w:pPr>
              <w:keepNext/>
              <w:keepLines/>
              <w:rPr>
                <w:rFonts w:ascii="Tahoma" w:hAnsi="Tahoma" w:cs="Tahoma"/>
                <w:sz w:val="20"/>
                <w:szCs w:val="20"/>
                <w:lang w:val="el-GR"/>
              </w:rPr>
            </w:pPr>
          </w:p>
        </w:tc>
        <w:tc>
          <w:tcPr>
            <w:tcW w:w="460" w:type="pct"/>
            <w:gridSpan w:val="2"/>
            <w:shd w:val="clear" w:color="auto" w:fill="FFFFFF"/>
            <w:vAlign w:val="center"/>
          </w:tcPr>
          <w:p w14:paraId="4DA2D5E6" w14:textId="77777777" w:rsidR="00163C63" w:rsidRPr="00D07716" w:rsidRDefault="00163C63" w:rsidP="009B7E66">
            <w:pPr>
              <w:keepNext/>
              <w:keepLines/>
              <w:rPr>
                <w:rFonts w:ascii="Tahoma" w:hAnsi="Tahoma" w:cs="Tahoma"/>
                <w:sz w:val="20"/>
                <w:szCs w:val="20"/>
                <w:lang w:val="el-GR"/>
              </w:rPr>
            </w:pPr>
          </w:p>
        </w:tc>
        <w:tc>
          <w:tcPr>
            <w:tcW w:w="654" w:type="pct"/>
            <w:shd w:val="clear" w:color="auto" w:fill="FFFFFF"/>
            <w:vAlign w:val="center"/>
          </w:tcPr>
          <w:p w14:paraId="7AF4C2A6" w14:textId="77777777" w:rsidR="00163C63" w:rsidRPr="00D07716" w:rsidRDefault="00163C63" w:rsidP="009B7E66">
            <w:pPr>
              <w:keepNext/>
              <w:keepLines/>
              <w:rPr>
                <w:rFonts w:ascii="Tahoma" w:hAnsi="Tahoma" w:cs="Tahoma"/>
                <w:sz w:val="20"/>
                <w:szCs w:val="20"/>
                <w:lang w:val="el-GR"/>
              </w:rPr>
            </w:pPr>
          </w:p>
        </w:tc>
      </w:tr>
      <w:tr w:rsidR="00D07716" w:rsidRPr="00D07716" w14:paraId="5138C7AB" w14:textId="77777777" w:rsidTr="006B15EB">
        <w:trPr>
          <w:trHeight w:val="284"/>
        </w:trPr>
        <w:tc>
          <w:tcPr>
            <w:tcW w:w="359" w:type="pct"/>
            <w:shd w:val="clear" w:color="auto" w:fill="FFFFFF"/>
            <w:vAlign w:val="center"/>
          </w:tcPr>
          <w:p w14:paraId="13B3F187" w14:textId="77777777" w:rsidR="00163C63" w:rsidRPr="00D07716" w:rsidRDefault="00163C63" w:rsidP="006B15EB">
            <w:pPr>
              <w:keepNext/>
              <w:keepLines/>
              <w:jc w:val="center"/>
              <w:rPr>
                <w:rFonts w:ascii="Tahoma" w:hAnsi="Tahoma" w:cs="Tahoma"/>
                <w:b/>
                <w:bCs/>
                <w:sz w:val="20"/>
                <w:szCs w:val="20"/>
                <w:lang w:val="el-GR"/>
              </w:rPr>
            </w:pPr>
            <w:r w:rsidRPr="00D07716">
              <w:rPr>
                <w:rFonts w:ascii="Tahoma" w:hAnsi="Tahoma" w:cs="Tahoma"/>
                <w:b/>
                <w:bCs/>
                <w:sz w:val="20"/>
                <w:szCs w:val="20"/>
                <w:lang w:val="el-GR"/>
              </w:rPr>
              <w:t>8.</w:t>
            </w:r>
          </w:p>
        </w:tc>
        <w:tc>
          <w:tcPr>
            <w:tcW w:w="1038" w:type="pct"/>
            <w:gridSpan w:val="2"/>
            <w:shd w:val="clear" w:color="auto" w:fill="FFFFFF"/>
            <w:vAlign w:val="center"/>
          </w:tcPr>
          <w:p w14:paraId="79457B71" w14:textId="20CD1A71" w:rsidR="00163C63" w:rsidRPr="00D07716" w:rsidRDefault="00163C63" w:rsidP="004B04E7">
            <w:pPr>
              <w:suppressAutoHyphens w:val="0"/>
              <w:autoSpaceDE w:val="0"/>
              <w:autoSpaceDN w:val="0"/>
              <w:adjustRightInd w:val="0"/>
              <w:jc w:val="left"/>
              <w:rPr>
                <w:rFonts w:ascii="Tahoma" w:eastAsiaTheme="minorHAnsi" w:hAnsi="Tahoma" w:cs="Tahoma"/>
                <w:sz w:val="20"/>
                <w:szCs w:val="20"/>
                <w:lang w:val="el-GR" w:eastAsia="en-US"/>
              </w:rPr>
            </w:pPr>
            <w:r w:rsidRPr="00D07716">
              <w:rPr>
                <w:rFonts w:ascii="Tahoma" w:eastAsiaTheme="minorHAnsi" w:hAnsi="Tahoma" w:cs="Tahoma"/>
                <w:sz w:val="20"/>
                <w:szCs w:val="20"/>
                <w:lang w:val="el-GR" w:eastAsia="en-US"/>
              </w:rPr>
              <w:t>Εμπειρογνώμονας</w:t>
            </w:r>
            <w:r w:rsidR="004B04E7" w:rsidRPr="00D07716">
              <w:rPr>
                <w:rFonts w:ascii="Tahoma" w:eastAsiaTheme="minorHAnsi" w:hAnsi="Tahoma" w:cs="Tahoma"/>
                <w:sz w:val="20"/>
                <w:szCs w:val="20"/>
                <w:lang w:val="en-US" w:eastAsia="en-US"/>
              </w:rPr>
              <w:t xml:space="preserve"> </w:t>
            </w:r>
            <w:r w:rsidR="004B04E7" w:rsidRPr="00D07716">
              <w:rPr>
                <w:rFonts w:ascii="Tahoma" w:eastAsiaTheme="minorHAnsi" w:hAnsi="Tahoma" w:cs="Tahoma"/>
                <w:sz w:val="20"/>
                <w:szCs w:val="20"/>
                <w:lang w:val="el-GR" w:eastAsia="en-US"/>
              </w:rPr>
              <w:t>Ασφάλειας Πληροφοριών</w:t>
            </w:r>
          </w:p>
        </w:tc>
        <w:tc>
          <w:tcPr>
            <w:tcW w:w="479" w:type="pct"/>
            <w:shd w:val="clear" w:color="auto" w:fill="FFFFFF"/>
          </w:tcPr>
          <w:p w14:paraId="799D8F1D" w14:textId="77777777" w:rsidR="00163C63" w:rsidRPr="00D07716" w:rsidRDefault="00163C63" w:rsidP="009B7E66">
            <w:pPr>
              <w:keepNext/>
              <w:keepLines/>
              <w:rPr>
                <w:rFonts w:ascii="Tahoma" w:hAnsi="Tahoma" w:cs="Tahoma"/>
                <w:sz w:val="20"/>
                <w:szCs w:val="20"/>
                <w:lang w:val="el-GR"/>
              </w:rPr>
            </w:pPr>
          </w:p>
        </w:tc>
        <w:tc>
          <w:tcPr>
            <w:tcW w:w="847" w:type="pct"/>
            <w:shd w:val="clear" w:color="auto" w:fill="FFFFFF"/>
            <w:vAlign w:val="center"/>
          </w:tcPr>
          <w:p w14:paraId="2C884F7C" w14:textId="77777777" w:rsidR="00163C63" w:rsidRPr="00D07716" w:rsidRDefault="00163C63" w:rsidP="009B7E66">
            <w:pPr>
              <w:keepNext/>
              <w:keepLines/>
              <w:rPr>
                <w:rFonts w:ascii="Tahoma" w:hAnsi="Tahoma" w:cs="Tahoma"/>
                <w:sz w:val="20"/>
                <w:szCs w:val="20"/>
                <w:lang w:val="el-GR"/>
              </w:rPr>
            </w:pPr>
          </w:p>
        </w:tc>
        <w:tc>
          <w:tcPr>
            <w:tcW w:w="627" w:type="pct"/>
            <w:shd w:val="clear" w:color="auto" w:fill="FFFFFF"/>
            <w:vAlign w:val="center"/>
          </w:tcPr>
          <w:p w14:paraId="045E1CF2" w14:textId="77777777" w:rsidR="00163C63" w:rsidRPr="00D07716" w:rsidRDefault="00163C63" w:rsidP="009B7E66">
            <w:pPr>
              <w:keepNext/>
              <w:keepLines/>
              <w:rPr>
                <w:rFonts w:ascii="Tahoma" w:hAnsi="Tahoma" w:cs="Tahoma"/>
                <w:sz w:val="20"/>
                <w:szCs w:val="20"/>
                <w:lang w:val="el-GR"/>
              </w:rPr>
            </w:pPr>
          </w:p>
        </w:tc>
        <w:tc>
          <w:tcPr>
            <w:tcW w:w="536" w:type="pct"/>
            <w:shd w:val="clear" w:color="auto" w:fill="FFFFFF"/>
            <w:vAlign w:val="center"/>
          </w:tcPr>
          <w:p w14:paraId="29891BAD" w14:textId="77777777" w:rsidR="00163C63" w:rsidRPr="00D07716" w:rsidRDefault="00163C63" w:rsidP="009B7E66">
            <w:pPr>
              <w:keepNext/>
              <w:keepLines/>
              <w:rPr>
                <w:rFonts w:ascii="Tahoma" w:hAnsi="Tahoma" w:cs="Tahoma"/>
                <w:sz w:val="20"/>
                <w:szCs w:val="20"/>
                <w:lang w:val="el-GR"/>
              </w:rPr>
            </w:pPr>
          </w:p>
        </w:tc>
        <w:tc>
          <w:tcPr>
            <w:tcW w:w="460" w:type="pct"/>
            <w:gridSpan w:val="2"/>
            <w:shd w:val="clear" w:color="auto" w:fill="FFFFFF"/>
            <w:vAlign w:val="center"/>
          </w:tcPr>
          <w:p w14:paraId="0BF77253" w14:textId="77777777" w:rsidR="00163C63" w:rsidRPr="00D07716" w:rsidRDefault="00163C63" w:rsidP="009B7E66">
            <w:pPr>
              <w:keepNext/>
              <w:keepLines/>
              <w:rPr>
                <w:rFonts w:ascii="Tahoma" w:hAnsi="Tahoma" w:cs="Tahoma"/>
                <w:sz w:val="20"/>
                <w:szCs w:val="20"/>
                <w:lang w:val="el-GR"/>
              </w:rPr>
            </w:pPr>
          </w:p>
        </w:tc>
        <w:tc>
          <w:tcPr>
            <w:tcW w:w="654" w:type="pct"/>
            <w:shd w:val="clear" w:color="auto" w:fill="FFFFFF"/>
            <w:vAlign w:val="center"/>
          </w:tcPr>
          <w:p w14:paraId="2EE98FA7" w14:textId="77777777" w:rsidR="00163C63" w:rsidRPr="00D07716" w:rsidRDefault="00163C63" w:rsidP="009B7E66">
            <w:pPr>
              <w:keepNext/>
              <w:keepLines/>
              <w:rPr>
                <w:rFonts w:ascii="Tahoma" w:hAnsi="Tahoma" w:cs="Tahoma"/>
                <w:sz w:val="20"/>
                <w:szCs w:val="20"/>
                <w:lang w:val="el-GR"/>
              </w:rPr>
            </w:pPr>
          </w:p>
        </w:tc>
      </w:tr>
      <w:tr w:rsidR="00D07716" w:rsidRPr="00D07716" w14:paraId="1CE0980A" w14:textId="77777777" w:rsidTr="006B15EB">
        <w:trPr>
          <w:trHeight w:val="284"/>
        </w:trPr>
        <w:tc>
          <w:tcPr>
            <w:tcW w:w="359" w:type="pct"/>
            <w:shd w:val="clear" w:color="auto" w:fill="FFFFFF"/>
            <w:vAlign w:val="center"/>
          </w:tcPr>
          <w:p w14:paraId="0A50C856" w14:textId="77777777" w:rsidR="00163C63" w:rsidRPr="00D07716" w:rsidRDefault="00163C63" w:rsidP="006B15EB">
            <w:pPr>
              <w:keepNext/>
              <w:keepLines/>
              <w:jc w:val="center"/>
              <w:rPr>
                <w:rFonts w:ascii="Tahoma" w:hAnsi="Tahoma" w:cs="Tahoma"/>
                <w:b/>
                <w:bCs/>
                <w:sz w:val="20"/>
                <w:szCs w:val="20"/>
                <w:lang w:val="en-US"/>
              </w:rPr>
            </w:pPr>
            <w:r w:rsidRPr="00D07716">
              <w:rPr>
                <w:rFonts w:ascii="Tahoma" w:hAnsi="Tahoma" w:cs="Tahoma"/>
                <w:b/>
                <w:bCs/>
                <w:sz w:val="20"/>
                <w:szCs w:val="20"/>
                <w:lang w:val="en-US"/>
              </w:rPr>
              <w:t>9.</w:t>
            </w:r>
          </w:p>
        </w:tc>
        <w:tc>
          <w:tcPr>
            <w:tcW w:w="1038" w:type="pct"/>
            <w:gridSpan w:val="2"/>
            <w:shd w:val="clear" w:color="auto" w:fill="FFFFFF"/>
            <w:vAlign w:val="center"/>
          </w:tcPr>
          <w:p w14:paraId="58223D38" w14:textId="77777777" w:rsidR="00163C63" w:rsidRPr="00D07716" w:rsidRDefault="00163C63" w:rsidP="004B04E7">
            <w:pPr>
              <w:suppressAutoHyphens w:val="0"/>
              <w:autoSpaceDE w:val="0"/>
              <w:autoSpaceDN w:val="0"/>
              <w:adjustRightInd w:val="0"/>
              <w:jc w:val="left"/>
              <w:rPr>
                <w:rFonts w:ascii="Tahoma" w:eastAsiaTheme="minorHAnsi" w:hAnsi="Tahoma" w:cs="Tahoma"/>
                <w:sz w:val="20"/>
                <w:szCs w:val="20"/>
                <w:lang w:val="en-US" w:eastAsia="en-US"/>
              </w:rPr>
            </w:pPr>
            <w:r w:rsidRPr="00D07716">
              <w:rPr>
                <w:rFonts w:ascii="Tahoma" w:eastAsiaTheme="minorHAnsi" w:hAnsi="Tahoma" w:cs="Tahoma"/>
                <w:sz w:val="20"/>
                <w:szCs w:val="20"/>
                <w:lang w:val="en-US" w:eastAsia="en-US"/>
              </w:rPr>
              <w:t>…………………………………..</w:t>
            </w:r>
          </w:p>
        </w:tc>
        <w:tc>
          <w:tcPr>
            <w:tcW w:w="479" w:type="pct"/>
            <w:shd w:val="clear" w:color="auto" w:fill="FFFFFF"/>
          </w:tcPr>
          <w:p w14:paraId="34936D1A" w14:textId="77777777" w:rsidR="00163C63" w:rsidRPr="00D07716" w:rsidRDefault="00163C63" w:rsidP="009B7E66">
            <w:pPr>
              <w:keepNext/>
              <w:keepLines/>
              <w:rPr>
                <w:rFonts w:ascii="Tahoma" w:hAnsi="Tahoma" w:cs="Tahoma"/>
                <w:sz w:val="20"/>
                <w:szCs w:val="20"/>
                <w:lang w:val="el-GR"/>
              </w:rPr>
            </w:pPr>
          </w:p>
        </w:tc>
        <w:tc>
          <w:tcPr>
            <w:tcW w:w="847" w:type="pct"/>
            <w:shd w:val="clear" w:color="auto" w:fill="FFFFFF"/>
            <w:vAlign w:val="center"/>
          </w:tcPr>
          <w:p w14:paraId="16CD5D88" w14:textId="77777777" w:rsidR="00163C63" w:rsidRPr="00D07716" w:rsidRDefault="00163C63" w:rsidP="009B7E66">
            <w:pPr>
              <w:keepNext/>
              <w:keepLines/>
              <w:rPr>
                <w:rFonts w:ascii="Tahoma" w:hAnsi="Tahoma" w:cs="Tahoma"/>
                <w:sz w:val="20"/>
                <w:szCs w:val="20"/>
                <w:lang w:val="el-GR"/>
              </w:rPr>
            </w:pPr>
          </w:p>
        </w:tc>
        <w:tc>
          <w:tcPr>
            <w:tcW w:w="627" w:type="pct"/>
            <w:shd w:val="clear" w:color="auto" w:fill="FFFFFF"/>
            <w:vAlign w:val="center"/>
          </w:tcPr>
          <w:p w14:paraId="5F89F123" w14:textId="77777777" w:rsidR="00163C63" w:rsidRPr="00D07716" w:rsidRDefault="00163C63" w:rsidP="009B7E66">
            <w:pPr>
              <w:keepNext/>
              <w:keepLines/>
              <w:rPr>
                <w:rFonts w:ascii="Tahoma" w:hAnsi="Tahoma" w:cs="Tahoma"/>
                <w:sz w:val="20"/>
                <w:szCs w:val="20"/>
                <w:lang w:val="el-GR"/>
              </w:rPr>
            </w:pPr>
          </w:p>
        </w:tc>
        <w:tc>
          <w:tcPr>
            <w:tcW w:w="536" w:type="pct"/>
            <w:shd w:val="clear" w:color="auto" w:fill="FFFFFF"/>
            <w:vAlign w:val="center"/>
          </w:tcPr>
          <w:p w14:paraId="49F4B789" w14:textId="77777777" w:rsidR="00163C63" w:rsidRPr="00D07716" w:rsidRDefault="00163C63" w:rsidP="009B7E66">
            <w:pPr>
              <w:keepNext/>
              <w:keepLines/>
              <w:rPr>
                <w:rFonts w:ascii="Tahoma" w:hAnsi="Tahoma" w:cs="Tahoma"/>
                <w:sz w:val="20"/>
                <w:szCs w:val="20"/>
                <w:lang w:val="el-GR"/>
              </w:rPr>
            </w:pPr>
          </w:p>
        </w:tc>
        <w:tc>
          <w:tcPr>
            <w:tcW w:w="460" w:type="pct"/>
            <w:gridSpan w:val="2"/>
            <w:shd w:val="clear" w:color="auto" w:fill="FFFFFF"/>
            <w:vAlign w:val="center"/>
          </w:tcPr>
          <w:p w14:paraId="4C31EB38" w14:textId="77777777" w:rsidR="00163C63" w:rsidRPr="00D07716" w:rsidRDefault="00163C63" w:rsidP="009B7E66">
            <w:pPr>
              <w:keepNext/>
              <w:keepLines/>
              <w:rPr>
                <w:rFonts w:ascii="Tahoma" w:hAnsi="Tahoma" w:cs="Tahoma"/>
                <w:sz w:val="20"/>
                <w:szCs w:val="20"/>
                <w:lang w:val="el-GR"/>
              </w:rPr>
            </w:pPr>
          </w:p>
        </w:tc>
        <w:tc>
          <w:tcPr>
            <w:tcW w:w="654" w:type="pct"/>
            <w:shd w:val="clear" w:color="auto" w:fill="FFFFFF"/>
            <w:vAlign w:val="center"/>
          </w:tcPr>
          <w:p w14:paraId="3219A520" w14:textId="77777777" w:rsidR="00163C63" w:rsidRPr="00D07716" w:rsidRDefault="00163C63" w:rsidP="009B7E66">
            <w:pPr>
              <w:keepNext/>
              <w:keepLines/>
              <w:rPr>
                <w:rFonts w:ascii="Tahoma" w:hAnsi="Tahoma" w:cs="Tahoma"/>
                <w:sz w:val="20"/>
                <w:szCs w:val="20"/>
                <w:lang w:val="el-GR"/>
              </w:rPr>
            </w:pPr>
          </w:p>
        </w:tc>
      </w:tr>
      <w:tr w:rsidR="00D07716" w:rsidRPr="00D07716" w14:paraId="2012FDFC" w14:textId="77777777" w:rsidTr="006B15EB">
        <w:trPr>
          <w:trHeight w:val="284"/>
        </w:trPr>
        <w:tc>
          <w:tcPr>
            <w:tcW w:w="359" w:type="pct"/>
            <w:shd w:val="clear" w:color="auto" w:fill="FFFFFF"/>
            <w:vAlign w:val="center"/>
          </w:tcPr>
          <w:p w14:paraId="6F35822F" w14:textId="77777777" w:rsidR="00163C63" w:rsidRPr="00D07716" w:rsidRDefault="00163C63" w:rsidP="006B15EB">
            <w:pPr>
              <w:keepNext/>
              <w:keepLines/>
              <w:jc w:val="center"/>
              <w:rPr>
                <w:rFonts w:ascii="Tahoma" w:hAnsi="Tahoma" w:cs="Tahoma"/>
                <w:b/>
                <w:bCs/>
                <w:sz w:val="20"/>
                <w:szCs w:val="20"/>
                <w:lang w:val="en-US"/>
              </w:rPr>
            </w:pPr>
            <w:r w:rsidRPr="00D07716">
              <w:rPr>
                <w:rFonts w:ascii="Tahoma" w:hAnsi="Tahoma" w:cs="Tahoma"/>
                <w:b/>
                <w:bCs/>
                <w:sz w:val="20"/>
                <w:szCs w:val="20"/>
                <w:lang w:val="en-US"/>
              </w:rPr>
              <w:t>10.</w:t>
            </w:r>
          </w:p>
        </w:tc>
        <w:tc>
          <w:tcPr>
            <w:tcW w:w="1038" w:type="pct"/>
            <w:gridSpan w:val="2"/>
            <w:shd w:val="clear" w:color="auto" w:fill="FFFFFF"/>
            <w:vAlign w:val="center"/>
          </w:tcPr>
          <w:p w14:paraId="72D03B02" w14:textId="77777777" w:rsidR="00163C63" w:rsidRPr="00D07716" w:rsidRDefault="00163C63" w:rsidP="004B04E7">
            <w:pPr>
              <w:suppressAutoHyphens w:val="0"/>
              <w:autoSpaceDE w:val="0"/>
              <w:autoSpaceDN w:val="0"/>
              <w:adjustRightInd w:val="0"/>
              <w:jc w:val="left"/>
              <w:rPr>
                <w:rFonts w:ascii="Tahoma" w:eastAsiaTheme="minorHAnsi" w:hAnsi="Tahoma" w:cs="Tahoma"/>
                <w:sz w:val="20"/>
                <w:szCs w:val="20"/>
                <w:lang w:val="en-US" w:eastAsia="en-US"/>
              </w:rPr>
            </w:pPr>
            <w:r w:rsidRPr="00D07716">
              <w:rPr>
                <w:rFonts w:ascii="Tahoma" w:eastAsiaTheme="minorHAnsi" w:hAnsi="Tahoma" w:cs="Tahoma"/>
                <w:sz w:val="20"/>
                <w:szCs w:val="20"/>
                <w:lang w:val="en-US" w:eastAsia="en-US"/>
              </w:rPr>
              <w:t>…………………………………….</w:t>
            </w:r>
          </w:p>
        </w:tc>
        <w:tc>
          <w:tcPr>
            <w:tcW w:w="479" w:type="pct"/>
            <w:shd w:val="clear" w:color="auto" w:fill="FFFFFF"/>
          </w:tcPr>
          <w:p w14:paraId="3974B855" w14:textId="77777777" w:rsidR="00163C63" w:rsidRPr="00D07716" w:rsidRDefault="00163C63" w:rsidP="009B7E66">
            <w:pPr>
              <w:keepNext/>
              <w:keepLines/>
              <w:rPr>
                <w:rFonts w:ascii="Tahoma" w:hAnsi="Tahoma" w:cs="Tahoma"/>
                <w:sz w:val="20"/>
                <w:szCs w:val="20"/>
                <w:lang w:val="el-GR"/>
              </w:rPr>
            </w:pPr>
          </w:p>
        </w:tc>
        <w:tc>
          <w:tcPr>
            <w:tcW w:w="847" w:type="pct"/>
            <w:shd w:val="clear" w:color="auto" w:fill="FFFFFF"/>
            <w:vAlign w:val="center"/>
          </w:tcPr>
          <w:p w14:paraId="4DD0716A" w14:textId="77777777" w:rsidR="00163C63" w:rsidRPr="00D07716" w:rsidRDefault="00163C63" w:rsidP="009B7E66">
            <w:pPr>
              <w:keepNext/>
              <w:keepLines/>
              <w:rPr>
                <w:rFonts w:ascii="Tahoma" w:hAnsi="Tahoma" w:cs="Tahoma"/>
                <w:sz w:val="20"/>
                <w:szCs w:val="20"/>
                <w:lang w:val="el-GR"/>
              </w:rPr>
            </w:pPr>
          </w:p>
        </w:tc>
        <w:tc>
          <w:tcPr>
            <w:tcW w:w="627" w:type="pct"/>
            <w:shd w:val="clear" w:color="auto" w:fill="FFFFFF"/>
            <w:vAlign w:val="center"/>
          </w:tcPr>
          <w:p w14:paraId="509BD5DC" w14:textId="77777777" w:rsidR="00163C63" w:rsidRPr="00D07716" w:rsidRDefault="00163C63" w:rsidP="009B7E66">
            <w:pPr>
              <w:keepNext/>
              <w:keepLines/>
              <w:rPr>
                <w:rFonts w:ascii="Tahoma" w:hAnsi="Tahoma" w:cs="Tahoma"/>
                <w:sz w:val="20"/>
                <w:szCs w:val="20"/>
                <w:lang w:val="el-GR"/>
              </w:rPr>
            </w:pPr>
          </w:p>
        </w:tc>
        <w:tc>
          <w:tcPr>
            <w:tcW w:w="536" w:type="pct"/>
            <w:shd w:val="clear" w:color="auto" w:fill="FFFFFF"/>
            <w:vAlign w:val="center"/>
          </w:tcPr>
          <w:p w14:paraId="05683769" w14:textId="77777777" w:rsidR="00163C63" w:rsidRPr="00D07716" w:rsidRDefault="00163C63" w:rsidP="009B7E66">
            <w:pPr>
              <w:keepNext/>
              <w:keepLines/>
              <w:rPr>
                <w:rFonts w:ascii="Tahoma" w:hAnsi="Tahoma" w:cs="Tahoma"/>
                <w:sz w:val="20"/>
                <w:szCs w:val="20"/>
                <w:lang w:val="el-GR"/>
              </w:rPr>
            </w:pPr>
          </w:p>
        </w:tc>
        <w:tc>
          <w:tcPr>
            <w:tcW w:w="460" w:type="pct"/>
            <w:gridSpan w:val="2"/>
            <w:shd w:val="clear" w:color="auto" w:fill="FFFFFF"/>
            <w:vAlign w:val="center"/>
          </w:tcPr>
          <w:p w14:paraId="0A226C7F" w14:textId="77777777" w:rsidR="00163C63" w:rsidRPr="00D07716" w:rsidRDefault="00163C63" w:rsidP="009B7E66">
            <w:pPr>
              <w:keepNext/>
              <w:keepLines/>
              <w:rPr>
                <w:rFonts w:ascii="Tahoma" w:hAnsi="Tahoma" w:cs="Tahoma"/>
                <w:sz w:val="20"/>
                <w:szCs w:val="20"/>
                <w:lang w:val="el-GR"/>
              </w:rPr>
            </w:pPr>
          </w:p>
        </w:tc>
        <w:tc>
          <w:tcPr>
            <w:tcW w:w="654" w:type="pct"/>
            <w:shd w:val="clear" w:color="auto" w:fill="FFFFFF"/>
            <w:vAlign w:val="center"/>
          </w:tcPr>
          <w:p w14:paraId="65A90433" w14:textId="77777777" w:rsidR="00163C63" w:rsidRPr="00D07716" w:rsidRDefault="00163C63" w:rsidP="009B7E66">
            <w:pPr>
              <w:keepNext/>
              <w:keepLines/>
              <w:rPr>
                <w:rFonts w:ascii="Tahoma" w:hAnsi="Tahoma" w:cs="Tahoma"/>
                <w:sz w:val="20"/>
                <w:szCs w:val="20"/>
                <w:lang w:val="el-GR"/>
              </w:rPr>
            </w:pPr>
          </w:p>
        </w:tc>
      </w:tr>
      <w:tr w:rsidR="00D07716" w:rsidRPr="00D07716" w14:paraId="7948B520" w14:textId="77777777" w:rsidTr="006B15EB">
        <w:trPr>
          <w:trHeight w:val="284"/>
        </w:trPr>
        <w:tc>
          <w:tcPr>
            <w:tcW w:w="754" w:type="pct"/>
            <w:gridSpan w:val="2"/>
            <w:shd w:val="clear" w:color="auto" w:fill="D9D9D9" w:themeFill="background1" w:themeFillShade="D9"/>
          </w:tcPr>
          <w:p w14:paraId="13A65DC7" w14:textId="77777777" w:rsidR="00163C63" w:rsidRPr="00D07716" w:rsidRDefault="00163C63" w:rsidP="009B7E66">
            <w:pPr>
              <w:keepNext/>
              <w:keepLines/>
              <w:jc w:val="right"/>
              <w:rPr>
                <w:rFonts w:ascii="Tahoma" w:hAnsi="Tahoma" w:cs="Tahoma"/>
                <w:b/>
                <w:bCs/>
                <w:sz w:val="20"/>
                <w:szCs w:val="20"/>
                <w:lang w:val="el-GR"/>
              </w:rPr>
            </w:pPr>
          </w:p>
        </w:tc>
        <w:tc>
          <w:tcPr>
            <w:tcW w:w="2596" w:type="pct"/>
            <w:gridSpan w:val="4"/>
            <w:shd w:val="clear" w:color="auto" w:fill="D9D9D9" w:themeFill="background1" w:themeFillShade="D9"/>
            <w:vAlign w:val="center"/>
          </w:tcPr>
          <w:p w14:paraId="70685BBB" w14:textId="77777777" w:rsidR="00163C63" w:rsidRPr="00D07716" w:rsidRDefault="00163C63" w:rsidP="009B7E66">
            <w:pPr>
              <w:keepNext/>
              <w:keepLines/>
              <w:jc w:val="right"/>
              <w:rPr>
                <w:rFonts w:ascii="Tahoma" w:hAnsi="Tahoma" w:cs="Tahoma"/>
                <w:b/>
                <w:bCs/>
                <w:sz w:val="20"/>
                <w:szCs w:val="20"/>
                <w:lang w:val="el-GR"/>
              </w:rPr>
            </w:pPr>
            <w:r w:rsidRPr="00D07716">
              <w:rPr>
                <w:rFonts w:ascii="Tahoma" w:hAnsi="Tahoma" w:cs="Tahoma"/>
                <w:b/>
                <w:bCs/>
                <w:sz w:val="20"/>
                <w:szCs w:val="20"/>
                <w:lang w:val="el-GR"/>
              </w:rPr>
              <w:t>ΣΥΝΟΛΟ</w:t>
            </w:r>
          </w:p>
        </w:tc>
        <w:tc>
          <w:tcPr>
            <w:tcW w:w="536" w:type="pct"/>
            <w:shd w:val="clear" w:color="auto" w:fill="FFFFFF"/>
            <w:vAlign w:val="center"/>
          </w:tcPr>
          <w:p w14:paraId="6E93F6DD" w14:textId="77777777" w:rsidR="00163C63" w:rsidRPr="00D07716" w:rsidRDefault="00163C63" w:rsidP="009B7E66">
            <w:pPr>
              <w:keepNext/>
              <w:keepLines/>
              <w:rPr>
                <w:rFonts w:ascii="Tahoma" w:hAnsi="Tahoma" w:cs="Tahoma"/>
                <w:sz w:val="20"/>
                <w:szCs w:val="20"/>
                <w:lang w:val="el-GR"/>
              </w:rPr>
            </w:pPr>
          </w:p>
        </w:tc>
        <w:tc>
          <w:tcPr>
            <w:tcW w:w="455" w:type="pct"/>
            <w:shd w:val="clear" w:color="auto" w:fill="FFFFFF"/>
            <w:vAlign w:val="center"/>
          </w:tcPr>
          <w:p w14:paraId="3D7265B6" w14:textId="77777777" w:rsidR="00163C63" w:rsidRPr="00D07716" w:rsidRDefault="00163C63" w:rsidP="009B7E66">
            <w:pPr>
              <w:keepNext/>
              <w:keepLines/>
              <w:rPr>
                <w:rFonts w:ascii="Tahoma" w:hAnsi="Tahoma" w:cs="Tahoma"/>
                <w:sz w:val="20"/>
                <w:szCs w:val="20"/>
                <w:lang w:val="el-GR"/>
              </w:rPr>
            </w:pPr>
          </w:p>
        </w:tc>
        <w:tc>
          <w:tcPr>
            <w:tcW w:w="659" w:type="pct"/>
            <w:gridSpan w:val="2"/>
            <w:shd w:val="clear" w:color="auto" w:fill="FFFFFF"/>
            <w:vAlign w:val="center"/>
          </w:tcPr>
          <w:p w14:paraId="68B4C078" w14:textId="77777777" w:rsidR="00163C63" w:rsidRPr="00D07716" w:rsidRDefault="00163C63" w:rsidP="009B7E66">
            <w:pPr>
              <w:keepNext/>
              <w:keepLines/>
              <w:rPr>
                <w:rFonts w:ascii="Tahoma" w:hAnsi="Tahoma" w:cs="Tahoma"/>
                <w:sz w:val="20"/>
                <w:szCs w:val="20"/>
                <w:lang w:val="el-GR"/>
              </w:rPr>
            </w:pPr>
          </w:p>
        </w:tc>
      </w:tr>
    </w:tbl>
    <w:p w14:paraId="3FAF5CF0" w14:textId="77777777" w:rsidR="0B0376B4" w:rsidRPr="00D07716" w:rsidRDefault="0B0376B4" w:rsidP="00667B3D">
      <w:pPr>
        <w:rPr>
          <w:rFonts w:ascii="Tahoma" w:hAnsi="Tahoma" w:cs="Tahoma"/>
          <w:highlight w:val="yellow"/>
          <w:lang w:val="el-GR"/>
        </w:rPr>
      </w:pPr>
    </w:p>
    <w:p w14:paraId="458D3635" w14:textId="77777777" w:rsidR="00D41FD6" w:rsidRPr="00D07716" w:rsidRDefault="00D41FD6" w:rsidP="00D82B16">
      <w:pPr>
        <w:spacing w:after="0"/>
        <w:rPr>
          <w:rFonts w:ascii="Tahoma" w:hAnsi="Tahoma" w:cs="Tahoma"/>
          <w:lang w:val="el-GR"/>
        </w:rPr>
      </w:pPr>
    </w:p>
    <w:p w14:paraId="556572FC" w14:textId="77777777" w:rsidR="009B49D4" w:rsidRPr="00D07716" w:rsidRDefault="009B49D4" w:rsidP="00D82B16">
      <w:pPr>
        <w:spacing w:after="0"/>
        <w:rPr>
          <w:rFonts w:ascii="Tahoma" w:hAnsi="Tahoma" w:cs="Tahoma"/>
          <w:lang w:val="el-GR"/>
        </w:rPr>
      </w:pPr>
    </w:p>
    <w:p w14:paraId="2FF8FE52" w14:textId="77777777" w:rsidR="00F11E72" w:rsidRPr="00D07716" w:rsidRDefault="00F11E72" w:rsidP="00D82B16">
      <w:pPr>
        <w:spacing w:after="0"/>
        <w:rPr>
          <w:rFonts w:ascii="Tahoma" w:hAnsi="Tahoma" w:cs="Tahoma"/>
          <w:lang w:val="el-GR"/>
        </w:rPr>
        <w:sectPr w:rsidR="00F11E72" w:rsidRPr="00D07716" w:rsidSect="00667B3D">
          <w:pgSz w:w="11906" w:h="16838"/>
          <w:pgMar w:top="1134" w:right="1134" w:bottom="1134" w:left="1134" w:header="720" w:footer="709" w:gutter="0"/>
          <w:cols w:space="720"/>
          <w:titlePg/>
          <w:docGrid w:linePitch="360"/>
        </w:sectPr>
      </w:pPr>
    </w:p>
    <w:p w14:paraId="7E416248" w14:textId="77777777" w:rsidR="009B201D" w:rsidRPr="00D07716" w:rsidRDefault="001E1C3A" w:rsidP="00667B3D">
      <w:pPr>
        <w:pStyle w:val="20"/>
        <w:rPr>
          <w:rFonts w:ascii="Tahoma" w:hAnsi="Tahoma" w:cs="Tahoma"/>
          <w:color w:val="auto"/>
          <w:lang w:val="el-GR"/>
        </w:rPr>
      </w:pPr>
      <w:bookmarkStart w:id="152" w:name="_Toc120716129"/>
      <w:r w:rsidRPr="00D07716">
        <w:rPr>
          <w:rFonts w:ascii="Tahoma" w:hAnsi="Tahoma" w:cs="Tahoma"/>
          <w:color w:val="auto"/>
          <w:lang w:val="el-GR"/>
        </w:rPr>
        <w:lastRenderedPageBreak/>
        <w:t xml:space="preserve">ΠΑΡΑΡΤΗΜΑ </w:t>
      </w:r>
      <w:r w:rsidRPr="00D07716">
        <w:rPr>
          <w:rFonts w:ascii="Tahoma" w:hAnsi="Tahoma" w:cs="Tahoma"/>
          <w:color w:val="auto"/>
          <w:lang w:val="en-US"/>
        </w:rPr>
        <w:t>VI</w:t>
      </w:r>
      <w:r w:rsidRPr="00D07716">
        <w:rPr>
          <w:rFonts w:ascii="Tahoma" w:hAnsi="Tahoma" w:cs="Tahoma"/>
          <w:color w:val="auto"/>
          <w:lang w:val="el-GR"/>
        </w:rPr>
        <w:t xml:space="preserve"> </w:t>
      </w:r>
      <w:r w:rsidR="00714C0D" w:rsidRPr="00D07716">
        <w:rPr>
          <w:rFonts w:ascii="Tahoma" w:hAnsi="Tahoma" w:cs="Tahoma"/>
          <w:color w:val="auto"/>
          <w:lang w:val="el-GR"/>
        </w:rPr>
        <w:t>–</w:t>
      </w:r>
      <w:r w:rsidRPr="00D07716">
        <w:rPr>
          <w:rFonts w:ascii="Tahoma" w:hAnsi="Tahoma" w:cs="Tahoma"/>
          <w:color w:val="auto"/>
          <w:lang w:val="el-GR"/>
        </w:rPr>
        <w:t xml:space="preserve"> </w:t>
      </w:r>
      <w:r w:rsidR="00AA0A0A" w:rsidRPr="00D07716">
        <w:rPr>
          <w:rFonts w:ascii="Tahoma" w:hAnsi="Tahoma" w:cs="Tahoma"/>
          <w:color w:val="auto"/>
          <w:lang w:val="el-GR"/>
        </w:rPr>
        <w:t>Υποδείγματα Εγγυητικών Επιστολών (Προσαρμοσμένα από την Αναθέτουσα Αρχή)</w:t>
      </w:r>
      <w:bookmarkEnd w:id="152"/>
    </w:p>
    <w:p w14:paraId="2D6463D6" w14:textId="77777777" w:rsidR="00A9592F" w:rsidRPr="00D07716" w:rsidRDefault="006F41E7" w:rsidP="00667B3D">
      <w:pPr>
        <w:pStyle w:val="4"/>
        <w:rPr>
          <w:rFonts w:ascii="Tahoma" w:eastAsia="Calibri" w:hAnsi="Tahoma" w:cs="Tahoma"/>
          <w:lang w:val="el-GR" w:eastAsia="el-GR"/>
        </w:rPr>
      </w:pPr>
      <w:bookmarkStart w:id="153" w:name="_Toc120716130"/>
      <w:r w:rsidRPr="00D07716">
        <w:rPr>
          <w:rFonts w:ascii="Tahoma" w:eastAsia="Calibri" w:hAnsi="Tahoma" w:cs="Tahoma"/>
          <w:lang w:val="el-GR" w:eastAsia="el-GR"/>
        </w:rPr>
        <w:t>Ι</w:t>
      </w:r>
      <w:r w:rsidR="00A9592F" w:rsidRPr="00D07716">
        <w:rPr>
          <w:rFonts w:ascii="Tahoma" w:eastAsia="Calibri" w:hAnsi="Tahoma" w:cs="Tahoma"/>
          <w:lang w:val="el-GR" w:eastAsia="el-GR"/>
        </w:rPr>
        <w:t>. «Υπόδειγμα Εγγυητικής Επιστολής Συμμετοχής»</w:t>
      </w:r>
      <w:bookmarkEnd w:id="153"/>
    </w:p>
    <w:p w14:paraId="7F56CFFF" w14:textId="77777777" w:rsidR="00D54E52" w:rsidRPr="00D07716" w:rsidRDefault="00D54E52" w:rsidP="00D54E52">
      <w:pPr>
        <w:rPr>
          <w:rFonts w:ascii="Tahoma" w:hAnsi="Tahoma" w:cs="Tahoma"/>
          <w:sz w:val="20"/>
          <w:szCs w:val="20"/>
          <w:lang w:val="el-GR" w:eastAsia="el-GR"/>
        </w:rPr>
      </w:pPr>
      <w:r w:rsidRPr="00D07716">
        <w:rPr>
          <w:rFonts w:ascii="Tahoma" w:hAnsi="Tahoma" w:cs="Tahoma"/>
          <w:sz w:val="20"/>
          <w:szCs w:val="20"/>
          <w:lang w:val="el-GR" w:eastAsia="el-GR"/>
        </w:rPr>
        <w:t xml:space="preserve">ΕΚΔΟΤΗΣ </w:t>
      </w:r>
      <w:r w:rsidRPr="00D07716">
        <w:rPr>
          <w:rFonts w:ascii="Tahoma" w:hAnsi="Tahoma" w:cs="Tahoma"/>
          <w:sz w:val="20"/>
          <w:szCs w:val="20"/>
          <w:lang w:val="el-GR"/>
        </w:rPr>
        <w:t>(Πλήρης επωνυμία).</w:t>
      </w:r>
      <w:r w:rsidRPr="00D07716">
        <w:rPr>
          <w:rFonts w:ascii="Tahoma" w:hAnsi="Tahoma" w:cs="Tahoma"/>
          <w:sz w:val="20"/>
          <w:szCs w:val="20"/>
          <w:lang w:val="el-GR" w:eastAsia="el-GR"/>
        </w:rPr>
        <w:t>.......................................................................</w:t>
      </w:r>
    </w:p>
    <w:p w14:paraId="40765FE0" w14:textId="77777777" w:rsidR="00D54E52" w:rsidRPr="00D07716" w:rsidRDefault="00D54E52" w:rsidP="00D54E52">
      <w:pPr>
        <w:jc w:val="right"/>
        <w:rPr>
          <w:rFonts w:ascii="Tahoma" w:hAnsi="Tahoma" w:cs="Tahoma"/>
          <w:sz w:val="20"/>
          <w:szCs w:val="20"/>
          <w:lang w:val="el-GR" w:eastAsia="el-GR"/>
        </w:rPr>
      </w:pPr>
      <w:r w:rsidRPr="00D07716">
        <w:rPr>
          <w:rFonts w:ascii="Tahoma" w:hAnsi="Tahoma" w:cs="Tahoma"/>
          <w:sz w:val="20"/>
          <w:szCs w:val="20"/>
          <w:lang w:val="el-GR" w:eastAsia="el-GR"/>
        </w:rPr>
        <w:t>Ημερομηνία έκδοσης...........................</w:t>
      </w:r>
    </w:p>
    <w:p w14:paraId="1848E021" w14:textId="77777777" w:rsidR="00D54E52" w:rsidRPr="00D07716" w:rsidRDefault="00D54E52" w:rsidP="00D54E52">
      <w:pPr>
        <w:rPr>
          <w:rFonts w:ascii="Tahoma" w:hAnsi="Tahoma" w:cs="Tahoma"/>
          <w:sz w:val="20"/>
          <w:szCs w:val="20"/>
          <w:lang w:val="el-GR" w:eastAsia="el-GR"/>
        </w:rPr>
      </w:pPr>
      <w:r w:rsidRPr="00D07716">
        <w:rPr>
          <w:rFonts w:ascii="Tahoma" w:hAnsi="Tahoma" w:cs="Tahoma"/>
          <w:sz w:val="20"/>
          <w:szCs w:val="20"/>
          <w:lang w:val="el-GR" w:eastAsia="el-GR"/>
        </w:rPr>
        <w:t>Προς: Την Κοινωνία της Πληροφορίας ΜΑΕ</w:t>
      </w:r>
    </w:p>
    <w:p w14:paraId="3ECB1DF7" w14:textId="77777777" w:rsidR="00D54E52" w:rsidRPr="00D07716" w:rsidRDefault="00D54E52" w:rsidP="00D54E52">
      <w:pPr>
        <w:rPr>
          <w:rFonts w:ascii="Tahoma" w:hAnsi="Tahoma" w:cs="Tahoma"/>
          <w:sz w:val="20"/>
          <w:szCs w:val="20"/>
          <w:lang w:val="el-GR"/>
        </w:rPr>
      </w:pPr>
      <w:proofErr w:type="spellStart"/>
      <w:r w:rsidRPr="00D07716">
        <w:rPr>
          <w:rFonts w:ascii="Tahoma" w:hAnsi="Tahoma" w:cs="Tahoma"/>
          <w:sz w:val="20"/>
          <w:szCs w:val="20"/>
          <w:lang w:val="el-GR"/>
        </w:rPr>
        <w:t>Λεωφ.Συγγρού</w:t>
      </w:r>
      <w:proofErr w:type="spellEnd"/>
      <w:r w:rsidRPr="00D07716">
        <w:rPr>
          <w:rFonts w:ascii="Tahoma" w:hAnsi="Tahoma" w:cs="Tahoma"/>
          <w:sz w:val="20"/>
          <w:szCs w:val="20"/>
          <w:lang w:val="el-GR"/>
        </w:rPr>
        <w:t xml:space="preserve"> 194, 176 71 - Καλλιθέα (Αττικής)  </w:t>
      </w:r>
    </w:p>
    <w:p w14:paraId="11496D9E" w14:textId="77777777" w:rsidR="00D54E52" w:rsidRPr="00D07716" w:rsidRDefault="00D54E52" w:rsidP="00D54E52">
      <w:pPr>
        <w:rPr>
          <w:rFonts w:ascii="Tahoma" w:hAnsi="Tahoma" w:cs="Tahoma"/>
          <w:sz w:val="20"/>
          <w:szCs w:val="20"/>
          <w:lang w:val="el-GR" w:eastAsia="el-GR"/>
        </w:rPr>
      </w:pPr>
      <w:r w:rsidRPr="00D07716">
        <w:rPr>
          <w:rFonts w:ascii="Tahoma" w:hAnsi="Tahoma" w:cs="Tahoma"/>
          <w:sz w:val="20"/>
          <w:szCs w:val="20"/>
          <w:lang w:val="el-GR" w:eastAsia="el-GR"/>
        </w:rPr>
        <w:t xml:space="preserve">Εγγύηση μας υπ’ </w:t>
      </w:r>
      <w:proofErr w:type="spellStart"/>
      <w:r w:rsidRPr="00D07716">
        <w:rPr>
          <w:rFonts w:ascii="Tahoma" w:hAnsi="Tahoma" w:cs="Tahoma"/>
          <w:sz w:val="20"/>
          <w:szCs w:val="20"/>
          <w:lang w:val="el-GR" w:eastAsia="el-GR"/>
        </w:rPr>
        <w:t>αριθμ</w:t>
      </w:r>
      <w:proofErr w:type="spellEnd"/>
      <w:r w:rsidRPr="00D07716">
        <w:rPr>
          <w:rFonts w:ascii="Tahoma" w:hAnsi="Tahoma" w:cs="Tahoma"/>
          <w:sz w:val="20"/>
          <w:szCs w:val="20"/>
          <w:lang w:val="el-GR" w:eastAsia="el-GR"/>
        </w:rPr>
        <w:t xml:space="preserve">. ……………….. ποσού ………………….……. ευρώ </w:t>
      </w:r>
    </w:p>
    <w:p w14:paraId="48FEF48E" w14:textId="77777777" w:rsidR="00D54E52" w:rsidRPr="00D07716" w:rsidRDefault="00D54E52" w:rsidP="00D54E52">
      <w:pPr>
        <w:rPr>
          <w:rFonts w:ascii="Tahoma" w:hAnsi="Tahoma" w:cs="Tahoma"/>
          <w:sz w:val="20"/>
          <w:szCs w:val="20"/>
          <w:lang w:val="el-GR" w:eastAsia="el-GR"/>
        </w:rPr>
      </w:pPr>
      <w:r w:rsidRPr="00D07716">
        <w:rPr>
          <w:rFonts w:ascii="Tahoma" w:hAnsi="Tahoma" w:cs="Tahoma"/>
          <w:sz w:val="20"/>
          <w:szCs w:val="20"/>
          <w:lang w:val="el-GR" w:eastAsia="el-GR"/>
        </w:rPr>
        <w:t xml:space="preserve">Με την παρούσα εγγυόμαστε, ανέκκλητα και ανεπιφύλακτα παραιτούμενοι του δικαιώματος της διαιρέσεως και </w:t>
      </w:r>
      <w:proofErr w:type="spellStart"/>
      <w:r w:rsidRPr="00D07716">
        <w:rPr>
          <w:rFonts w:ascii="Tahoma" w:hAnsi="Tahoma" w:cs="Tahoma"/>
          <w:sz w:val="20"/>
          <w:szCs w:val="20"/>
          <w:lang w:val="el-GR" w:eastAsia="el-GR"/>
        </w:rPr>
        <w:t>διζήσεως</w:t>
      </w:r>
      <w:proofErr w:type="spellEnd"/>
      <w:r w:rsidRPr="00D07716">
        <w:rPr>
          <w:rFonts w:ascii="Tahoma" w:hAnsi="Tahoma" w:cs="Tahoma"/>
          <w:sz w:val="20"/>
          <w:szCs w:val="20"/>
          <w:lang w:val="el-GR" w:eastAsia="el-GR"/>
        </w:rPr>
        <w:t>, μέχρι του ποσού των ευρώ ………υπέρ του</w:t>
      </w:r>
    </w:p>
    <w:p w14:paraId="77F8C13A" w14:textId="77777777" w:rsidR="00D54E52" w:rsidRPr="00D07716" w:rsidRDefault="00D54E52" w:rsidP="00D54E52">
      <w:pPr>
        <w:rPr>
          <w:rFonts w:ascii="Tahoma" w:hAnsi="Tahoma" w:cs="Tahoma"/>
          <w:sz w:val="20"/>
          <w:szCs w:val="20"/>
          <w:lang w:val="el-GR" w:eastAsia="el-GR"/>
        </w:rPr>
      </w:pPr>
      <w:r w:rsidRPr="00D07716">
        <w:rPr>
          <w:rFonts w:ascii="Tahoma" w:hAnsi="Tahoma" w:cs="Tahoma"/>
          <w:i/>
          <w:sz w:val="20"/>
          <w:szCs w:val="20"/>
          <w:u w:val="single"/>
          <w:lang w:val="el-GR" w:eastAsia="el-GR"/>
        </w:rPr>
        <w:t>{σε περίπτωση φυσικού προσώπου}:</w:t>
      </w:r>
      <w:r w:rsidRPr="00D07716">
        <w:rPr>
          <w:rFonts w:ascii="Tahoma" w:hAnsi="Tahoma" w:cs="Tahoma"/>
          <w:bCs/>
          <w:sz w:val="20"/>
          <w:szCs w:val="20"/>
          <w:lang w:val="el-GR"/>
        </w:rPr>
        <w:t xml:space="preserve"> </w:t>
      </w:r>
      <w:r w:rsidRPr="00D07716">
        <w:rPr>
          <w:rFonts w:ascii="Tahoma" w:eastAsia="Calibri" w:hAnsi="Tahoma" w:cs="Tahoma"/>
          <w:bCs/>
          <w:sz w:val="20"/>
          <w:szCs w:val="20"/>
          <w:lang w:val="el-GR"/>
        </w:rPr>
        <w:t>(</w:t>
      </w:r>
      <w:r w:rsidRPr="00D07716">
        <w:rPr>
          <w:rFonts w:ascii="Tahoma" w:hAnsi="Tahoma" w:cs="Tahoma"/>
          <w:sz w:val="20"/>
          <w:szCs w:val="20"/>
          <w:lang w:val="el-GR" w:eastAsia="el-GR"/>
        </w:rPr>
        <w:t>ονοματεπώνυμο, πατρώνυμο) .............................., ΑΦΜ: ................ οδός............................. αριθμός.................ΤΚ………………</w:t>
      </w:r>
    </w:p>
    <w:p w14:paraId="1D19BF84" w14:textId="77777777" w:rsidR="00D54E52" w:rsidRPr="00D07716" w:rsidRDefault="00D54E52" w:rsidP="00D54E52">
      <w:pPr>
        <w:rPr>
          <w:rFonts w:ascii="Tahoma" w:hAnsi="Tahoma" w:cs="Tahoma"/>
          <w:sz w:val="20"/>
          <w:szCs w:val="20"/>
          <w:lang w:val="el-GR" w:eastAsia="el-GR"/>
        </w:rPr>
      </w:pPr>
      <w:r w:rsidRPr="00D07716">
        <w:rPr>
          <w:rFonts w:ascii="Tahoma" w:hAnsi="Tahoma" w:cs="Tahoma"/>
          <w:sz w:val="20"/>
          <w:szCs w:val="20"/>
          <w:lang w:val="el-GR" w:eastAsia="el-GR"/>
        </w:rPr>
        <w:t>{</w:t>
      </w:r>
      <w:r w:rsidRPr="00D07716">
        <w:rPr>
          <w:rFonts w:ascii="Tahoma" w:hAnsi="Tahoma" w:cs="Tahoma"/>
          <w:i/>
          <w:sz w:val="20"/>
          <w:szCs w:val="20"/>
          <w:u w:val="single"/>
          <w:lang w:val="el-GR" w:eastAsia="el-GR"/>
        </w:rPr>
        <w:t>Σε περίπτωση μεμονωμένης εταιρίας:</w:t>
      </w:r>
      <w:r w:rsidRPr="00D07716">
        <w:rPr>
          <w:rFonts w:ascii="Tahoma" w:hAnsi="Tahoma" w:cs="Tahoma"/>
          <w:sz w:val="20"/>
          <w:szCs w:val="20"/>
          <w:lang w:val="el-GR" w:eastAsia="el-GR"/>
        </w:rPr>
        <w:t xml:space="preserve"> της Εταιρίας ………. ΑΦΜ: ...... οδός …………. αριθμός … ΤΚ ………..,}</w:t>
      </w:r>
    </w:p>
    <w:p w14:paraId="7FD4DEBA" w14:textId="77777777" w:rsidR="00D54E52" w:rsidRPr="00D07716" w:rsidRDefault="00D54E52" w:rsidP="00D54E52">
      <w:pPr>
        <w:rPr>
          <w:rFonts w:ascii="Tahoma" w:hAnsi="Tahoma" w:cs="Tahoma"/>
          <w:sz w:val="20"/>
          <w:szCs w:val="20"/>
          <w:lang w:val="el-GR" w:eastAsia="el-GR"/>
        </w:rPr>
      </w:pPr>
      <w:r w:rsidRPr="00D07716">
        <w:rPr>
          <w:rFonts w:ascii="Tahoma" w:hAnsi="Tahoma" w:cs="Tahoma"/>
          <w:sz w:val="20"/>
          <w:szCs w:val="20"/>
          <w:lang w:val="el-GR" w:eastAsia="el-GR"/>
        </w:rPr>
        <w:t>{</w:t>
      </w:r>
      <w:r w:rsidRPr="00D07716">
        <w:rPr>
          <w:rFonts w:ascii="Tahoma" w:hAnsi="Tahoma" w:cs="Tahoma"/>
          <w:i/>
          <w:sz w:val="20"/>
          <w:szCs w:val="20"/>
          <w:u w:val="single"/>
          <w:lang w:val="el-GR" w:eastAsia="el-GR"/>
        </w:rPr>
        <w:t>ή σε περίπτωση Ένωσης ή Κοινοπραξίας:</w:t>
      </w:r>
      <w:r w:rsidRPr="00D07716">
        <w:rPr>
          <w:rFonts w:ascii="Tahoma" w:hAnsi="Tahoma" w:cs="Tahoma"/>
          <w:sz w:val="20"/>
          <w:szCs w:val="20"/>
          <w:lang w:val="el-GR" w:eastAsia="el-GR"/>
        </w:rPr>
        <w:t xml:space="preserve"> των Εταιριών </w:t>
      </w:r>
    </w:p>
    <w:p w14:paraId="2471731E" w14:textId="77777777" w:rsidR="00D54E52" w:rsidRPr="00D07716" w:rsidRDefault="00D54E52" w:rsidP="00D54E52">
      <w:pPr>
        <w:rPr>
          <w:rFonts w:ascii="Tahoma" w:hAnsi="Tahoma" w:cs="Tahoma"/>
          <w:sz w:val="20"/>
          <w:szCs w:val="20"/>
          <w:lang w:val="el-GR" w:eastAsia="el-GR"/>
        </w:rPr>
      </w:pPr>
      <w:r w:rsidRPr="00D07716">
        <w:rPr>
          <w:rFonts w:ascii="Tahoma" w:hAnsi="Tahoma" w:cs="Tahoma"/>
          <w:sz w:val="20"/>
          <w:szCs w:val="20"/>
          <w:lang w:val="el-GR" w:eastAsia="el-GR"/>
        </w:rPr>
        <w:t>α) (πλήρη επωνυμία) …… ΑΦΜ…….….... οδός............................. αριθμός.................ΤΚ………………</w:t>
      </w:r>
    </w:p>
    <w:p w14:paraId="2F5A0EF4" w14:textId="77777777" w:rsidR="00D54E52" w:rsidRPr="00D07716" w:rsidRDefault="00D54E52" w:rsidP="00D54E52">
      <w:pPr>
        <w:rPr>
          <w:rFonts w:ascii="Tahoma" w:hAnsi="Tahoma" w:cs="Tahoma"/>
          <w:sz w:val="20"/>
          <w:szCs w:val="20"/>
          <w:lang w:val="el-GR" w:eastAsia="el-GR"/>
        </w:rPr>
      </w:pPr>
      <w:r w:rsidRPr="00D07716">
        <w:rPr>
          <w:rFonts w:ascii="Tahoma" w:hAnsi="Tahoma" w:cs="Tahoma"/>
          <w:sz w:val="20"/>
          <w:szCs w:val="20"/>
          <w:lang w:val="el-GR" w:eastAsia="el-GR"/>
        </w:rPr>
        <w:t>β) (πλήρη επωνυμία) …… ΑΦΜ…….….... οδός............................. αριθμός.................ΤΚ………………</w:t>
      </w:r>
    </w:p>
    <w:p w14:paraId="2CFC844D" w14:textId="77777777" w:rsidR="00D54E52" w:rsidRPr="00D07716" w:rsidRDefault="00D54E52" w:rsidP="00D54E52">
      <w:pPr>
        <w:rPr>
          <w:rFonts w:ascii="Tahoma" w:hAnsi="Tahoma" w:cs="Tahoma"/>
          <w:sz w:val="20"/>
          <w:szCs w:val="20"/>
          <w:lang w:val="el-GR" w:eastAsia="el-GR"/>
        </w:rPr>
      </w:pPr>
      <w:r w:rsidRPr="00D07716">
        <w:rPr>
          <w:rFonts w:ascii="Tahoma" w:hAnsi="Tahoma" w:cs="Tahoma"/>
          <w:sz w:val="20"/>
          <w:szCs w:val="20"/>
          <w:lang w:val="el-GR" w:eastAsia="el-GR"/>
        </w:rPr>
        <w:t>γ) (πλήρη επωνυμία) …… ΑΦΜ…….….... οδός............................. αριθμός.................ΤΚ………………</w:t>
      </w:r>
    </w:p>
    <w:p w14:paraId="6E6C59C2" w14:textId="77777777" w:rsidR="00D54E52" w:rsidRPr="00D07716" w:rsidRDefault="00D54E52" w:rsidP="00D54E52">
      <w:pPr>
        <w:rPr>
          <w:rFonts w:ascii="Tahoma" w:hAnsi="Tahoma" w:cs="Tahoma"/>
          <w:sz w:val="20"/>
          <w:szCs w:val="20"/>
          <w:lang w:val="el-GR" w:eastAsia="el-GR"/>
        </w:rPr>
      </w:pPr>
      <w:r w:rsidRPr="00D07716">
        <w:rPr>
          <w:rFonts w:ascii="Tahoma" w:hAnsi="Tahoma" w:cs="Tahoma"/>
          <w:sz w:val="20"/>
          <w:szCs w:val="20"/>
          <w:lang w:val="el-GR" w:eastAsia="el-GR"/>
        </w:rPr>
        <w:t xml:space="preserve">μελών της Ένωσης ή Κοινοπραξίας, ατομικά για κάθε μια από αυτές και ως αλληλέγγυα και εις ολόκληρο υπόχρεων μεταξύ τους εκ της </w:t>
      </w:r>
      <w:proofErr w:type="spellStart"/>
      <w:r w:rsidRPr="00D07716">
        <w:rPr>
          <w:rFonts w:ascii="Tahoma" w:hAnsi="Tahoma" w:cs="Tahoma"/>
          <w:sz w:val="20"/>
          <w:szCs w:val="20"/>
          <w:lang w:val="el-GR" w:eastAsia="el-GR"/>
        </w:rPr>
        <w:t>ιδιότητάς</w:t>
      </w:r>
      <w:proofErr w:type="spellEnd"/>
      <w:r w:rsidRPr="00D07716">
        <w:rPr>
          <w:rFonts w:ascii="Tahoma" w:hAnsi="Tahoma" w:cs="Tahoma"/>
          <w:sz w:val="20"/>
          <w:szCs w:val="20"/>
          <w:lang w:val="el-GR" w:eastAsia="el-GR"/>
        </w:rPr>
        <w:t xml:space="preserve"> τους ως μελών της Ένωσης ή Κοινοπραξίας,}</w:t>
      </w:r>
    </w:p>
    <w:p w14:paraId="4DBC54DF" w14:textId="77777777" w:rsidR="00D54E52" w:rsidRPr="00D07716" w:rsidRDefault="00D54E52" w:rsidP="00D54E52">
      <w:pPr>
        <w:rPr>
          <w:rFonts w:ascii="Tahoma" w:hAnsi="Tahoma" w:cs="Tahoma"/>
          <w:sz w:val="20"/>
          <w:szCs w:val="20"/>
          <w:lang w:val="el-GR" w:eastAsia="el-GR"/>
        </w:rPr>
      </w:pPr>
      <w:r w:rsidRPr="00D07716">
        <w:rPr>
          <w:rFonts w:ascii="Tahoma" w:hAnsi="Tahoma" w:cs="Tahoma"/>
          <w:sz w:val="20"/>
          <w:szCs w:val="20"/>
          <w:lang w:val="el-GR" w:eastAsia="el-GR"/>
        </w:rPr>
        <w:t xml:space="preserve">για τη συμμετοχή του/της/τους σύμφωνα με την (αριθμό/ημερομηνία) ..................... Διακήρυξη ..................................................... της (Αναθέτουσας Αρχής) με </w:t>
      </w:r>
      <w:proofErr w:type="spellStart"/>
      <w:r w:rsidRPr="00D07716">
        <w:rPr>
          <w:rFonts w:ascii="Tahoma" w:hAnsi="Tahoma" w:cs="Tahoma"/>
          <w:sz w:val="20"/>
          <w:szCs w:val="20"/>
          <w:lang w:val="el-GR" w:eastAsia="el-GR"/>
        </w:rPr>
        <w:t>καταλητική</w:t>
      </w:r>
      <w:proofErr w:type="spellEnd"/>
      <w:r w:rsidRPr="00D07716">
        <w:rPr>
          <w:rFonts w:ascii="Tahoma" w:hAnsi="Tahoma" w:cs="Tahoma"/>
          <w:sz w:val="20"/>
          <w:szCs w:val="20"/>
          <w:lang w:val="el-GR" w:eastAsia="el-GR"/>
        </w:rPr>
        <w:t xml:space="preserve"> ημερομηνία υποβολής των προσφορών ........................., για την ανάδειξη αναδόχου για την ανάθεση της σύμβασης: “(τίτλος σύμβασης)”/ για το/α τμήμα/τα ............... </w:t>
      </w:r>
    </w:p>
    <w:p w14:paraId="4D10D058" w14:textId="77777777" w:rsidR="00D54E52" w:rsidRPr="00D07716" w:rsidRDefault="00D54E52" w:rsidP="00D54E52">
      <w:pPr>
        <w:rPr>
          <w:rFonts w:ascii="Tahoma" w:hAnsi="Tahoma" w:cs="Tahoma"/>
          <w:sz w:val="20"/>
          <w:szCs w:val="20"/>
          <w:lang w:val="el-GR" w:eastAsia="el-GR"/>
        </w:rPr>
      </w:pPr>
      <w:r w:rsidRPr="00D07716">
        <w:rPr>
          <w:rFonts w:ascii="Tahoma" w:hAnsi="Tahoma" w:cs="Tahoma"/>
          <w:sz w:val="20"/>
          <w:szCs w:val="20"/>
          <w:lang w:val="el-GR" w:eastAsia="el-GR"/>
        </w:rPr>
        <w:t>Η παρούσα εγγύηση καλύπτει μόνο τις από τη συμμετοχή στην ανωτέρω απορρέουσες υποχρεώσεις του/της (υπέρ ου η εγγύηση) καθ’ όλο τον χρόνο ισχύος της.</w:t>
      </w:r>
    </w:p>
    <w:p w14:paraId="191597F0" w14:textId="77777777" w:rsidR="00D54E52" w:rsidRPr="00D07716" w:rsidRDefault="00D54E52" w:rsidP="00D54E52">
      <w:pPr>
        <w:rPr>
          <w:rFonts w:ascii="Tahoma" w:hAnsi="Tahoma" w:cs="Tahoma"/>
          <w:sz w:val="20"/>
          <w:szCs w:val="20"/>
          <w:lang w:val="el-GR" w:eastAsia="el-GR"/>
        </w:rPr>
      </w:pPr>
      <w:r w:rsidRPr="00D07716">
        <w:rPr>
          <w:rFonts w:ascii="Tahoma" w:hAnsi="Tahoma" w:cs="Tahoma"/>
          <w:sz w:val="20"/>
          <w:szCs w:val="20"/>
          <w:lang w:val="el-GR" w:eastAsia="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 (5) ημέρες από την απλή έγγραφη ειδοποίησή σας.</w:t>
      </w:r>
    </w:p>
    <w:p w14:paraId="6C728F1A" w14:textId="77777777" w:rsidR="00D54E52" w:rsidRPr="00D07716" w:rsidRDefault="00D54E52" w:rsidP="00D54E52">
      <w:pPr>
        <w:rPr>
          <w:rFonts w:ascii="Tahoma" w:hAnsi="Tahoma" w:cs="Tahoma"/>
          <w:sz w:val="20"/>
          <w:szCs w:val="20"/>
          <w:lang w:val="el-GR" w:eastAsia="el-GR"/>
        </w:rPr>
      </w:pPr>
      <w:r w:rsidRPr="00D07716">
        <w:rPr>
          <w:rFonts w:ascii="Tahoma" w:hAnsi="Tahoma" w:cs="Tahoma"/>
          <w:sz w:val="20"/>
          <w:szCs w:val="20"/>
          <w:lang w:val="el-GR" w:eastAsia="el-GR"/>
        </w:rPr>
        <w:t>Η παρούσα ισχύει μέχρι και την (</w:t>
      </w:r>
      <w:r w:rsidRPr="00D07716">
        <w:rPr>
          <w:rFonts w:ascii="Tahoma" w:hAnsi="Tahoma" w:cs="Tahoma"/>
          <w:i/>
          <w:sz w:val="20"/>
          <w:szCs w:val="20"/>
          <w:lang w:val="el-GR" w:eastAsia="el-GR"/>
        </w:rPr>
        <w:t xml:space="preserve">ο χρόνος ισχύος πρέπει να είναι μεγαλύτερος τουλάχιστον κατά τριάντα (30) ημέρες μετά τη λήξη χρόνου ισχύος της Προσφοράς </w:t>
      </w:r>
      <w:r w:rsidRPr="00D07716">
        <w:rPr>
          <w:rFonts w:ascii="Tahoma" w:hAnsi="Tahoma" w:cs="Tahoma"/>
          <w:sz w:val="20"/>
          <w:szCs w:val="20"/>
          <w:lang w:val="el-GR" w:eastAsia="el-GR"/>
        </w:rPr>
        <w:t xml:space="preserve">) …………………………………… </w:t>
      </w:r>
    </w:p>
    <w:p w14:paraId="01E8CC24" w14:textId="77777777" w:rsidR="00D54E52" w:rsidRPr="00D07716" w:rsidRDefault="00D54E52" w:rsidP="00D54E52">
      <w:pPr>
        <w:rPr>
          <w:rFonts w:ascii="Tahoma" w:hAnsi="Tahoma" w:cs="Tahoma"/>
          <w:sz w:val="20"/>
          <w:szCs w:val="20"/>
          <w:lang w:val="el-GR" w:eastAsia="el-GR"/>
        </w:rPr>
      </w:pPr>
      <w:r w:rsidRPr="00D07716">
        <w:rPr>
          <w:rFonts w:ascii="Tahoma" w:hAnsi="Tahoma" w:cs="Tahoma"/>
          <w:sz w:val="20"/>
          <w:szCs w:val="20"/>
          <w:lang w:val="el-GR" w:eastAsia="el-GR"/>
        </w:rPr>
        <w:t>Σε περίπτωση κατάπτωσης της εγγύησης, το ποσό της κατάπτωσης υπόκειται στο εκάστοτε ισχύον πάγιο τέλος χαρτοσήμου.</w:t>
      </w:r>
    </w:p>
    <w:p w14:paraId="5AEC1F93" w14:textId="77777777" w:rsidR="00D54E52" w:rsidRPr="00D07716" w:rsidRDefault="00D54E52" w:rsidP="00D54E52">
      <w:pPr>
        <w:rPr>
          <w:rFonts w:ascii="Tahoma" w:hAnsi="Tahoma" w:cs="Tahoma"/>
          <w:sz w:val="20"/>
          <w:szCs w:val="20"/>
          <w:lang w:val="el-GR" w:eastAsia="el-GR"/>
        </w:rPr>
      </w:pPr>
      <w:r w:rsidRPr="00D07716">
        <w:rPr>
          <w:rFonts w:ascii="Tahoma" w:hAnsi="Tahoma" w:cs="Tahoma"/>
          <w:sz w:val="20"/>
          <w:szCs w:val="20"/>
          <w:lang w:val="el-GR" w:eastAsia="el-GR"/>
        </w:rPr>
        <w:t xml:space="preserve">Αποδεχόμαστε να παρατείνομε την ισχύ της εγγύησης ύστερα από έγγραφο της Υπηρεσίας σας, στο οποίο επισυνάπτεται η συναίνεση του υπέρ ου για την παράταση της προσφοράς, σύμφωνα με την παρ. της παρούσας , με την προϋπόθεση ότι το σχετικό αίτημά σας θα μας υποβληθεί πριν από την ημερομηνία λήξης της. </w:t>
      </w:r>
    </w:p>
    <w:p w14:paraId="2F842179" w14:textId="77777777" w:rsidR="00D54E52" w:rsidRPr="00D07716" w:rsidRDefault="00D54E52" w:rsidP="00D54E52">
      <w:pPr>
        <w:rPr>
          <w:rFonts w:ascii="Tahoma" w:hAnsi="Tahoma" w:cs="Tahoma"/>
          <w:sz w:val="20"/>
          <w:szCs w:val="20"/>
          <w:lang w:val="el-GR" w:eastAsia="el-GR"/>
        </w:rPr>
      </w:pPr>
      <w:r w:rsidRPr="00D07716">
        <w:rPr>
          <w:rFonts w:ascii="Tahoma" w:hAnsi="Tahoma" w:cs="Tahoma"/>
          <w:sz w:val="20"/>
          <w:szCs w:val="20"/>
          <w:lang w:val="el-GR" w:eastAsia="el-GR"/>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p>
    <w:p w14:paraId="7B04EBFB" w14:textId="77777777" w:rsidR="00D54E52" w:rsidRPr="00D07716" w:rsidRDefault="00D54E52" w:rsidP="009E3955">
      <w:pPr>
        <w:rPr>
          <w:rFonts w:ascii="Tahoma" w:hAnsi="Tahoma" w:cs="Tahoma"/>
          <w:sz w:val="20"/>
          <w:szCs w:val="20"/>
          <w:lang w:val="el-GR" w:eastAsia="el-GR"/>
        </w:rPr>
      </w:pPr>
      <w:r w:rsidRPr="00D07716">
        <w:rPr>
          <w:rFonts w:ascii="Tahoma" w:hAnsi="Tahoma" w:cs="Tahoma"/>
          <w:sz w:val="20"/>
          <w:szCs w:val="20"/>
          <w:lang w:val="el-GR" w:eastAsia="el-GR"/>
        </w:rPr>
        <w:t>(Εξουσιοδοτημένη υπογραφή)</w:t>
      </w:r>
    </w:p>
    <w:p w14:paraId="06DDF1E6" w14:textId="77777777" w:rsidR="00D54E52" w:rsidRPr="00D07716" w:rsidRDefault="00D54E52" w:rsidP="00D54E52">
      <w:pPr>
        <w:rPr>
          <w:rFonts w:ascii="Tahoma" w:hAnsi="Tahoma" w:cs="Tahoma"/>
          <w:sz w:val="20"/>
          <w:szCs w:val="20"/>
          <w:highlight w:val="yellow"/>
          <w:lang w:val="el-GR" w:eastAsia="el-GR"/>
        </w:rPr>
      </w:pPr>
    </w:p>
    <w:p w14:paraId="0B95C5D2" w14:textId="77777777" w:rsidR="00D54E52" w:rsidRPr="00D07716" w:rsidRDefault="00D54E52" w:rsidP="009E3955">
      <w:pPr>
        <w:rPr>
          <w:rFonts w:ascii="Tahoma" w:hAnsi="Tahoma" w:cs="Tahoma"/>
          <w:highlight w:val="yellow"/>
          <w:lang w:val="el-GR" w:eastAsia="el-GR"/>
        </w:rPr>
      </w:pPr>
    </w:p>
    <w:p w14:paraId="0BD2C4C9" w14:textId="77777777" w:rsidR="00AF36AE" w:rsidRPr="00D07716" w:rsidRDefault="00AF36AE" w:rsidP="009E3955">
      <w:pPr>
        <w:rPr>
          <w:rFonts w:ascii="Tahoma" w:hAnsi="Tahoma" w:cs="Tahoma"/>
          <w:highlight w:val="yellow"/>
          <w:lang w:val="el-GR" w:eastAsia="el-GR"/>
        </w:rPr>
      </w:pPr>
    </w:p>
    <w:p w14:paraId="2FD40F0A" w14:textId="77777777" w:rsidR="00D54E52" w:rsidRPr="00D07716" w:rsidRDefault="00D54E52" w:rsidP="00667B3D">
      <w:pPr>
        <w:pStyle w:val="4"/>
        <w:rPr>
          <w:rFonts w:ascii="Tahoma" w:eastAsia="Calibri" w:hAnsi="Tahoma" w:cs="Tahoma"/>
          <w:lang w:val="el-GR" w:eastAsia="el-GR"/>
        </w:rPr>
      </w:pPr>
      <w:bookmarkStart w:id="154" w:name="_Toc120716131"/>
      <w:r w:rsidRPr="00D07716">
        <w:rPr>
          <w:rFonts w:ascii="Tahoma" w:eastAsia="Calibri" w:hAnsi="Tahoma" w:cs="Tahoma"/>
          <w:lang w:val="el-GR" w:eastAsia="el-GR"/>
        </w:rPr>
        <w:lastRenderedPageBreak/>
        <w:t xml:space="preserve">ΙΙ. </w:t>
      </w:r>
      <w:r w:rsidR="00E2666D" w:rsidRPr="00D07716">
        <w:rPr>
          <w:rFonts w:ascii="Tahoma" w:eastAsia="Calibri" w:hAnsi="Tahoma" w:cs="Tahoma"/>
          <w:lang w:val="el-GR" w:eastAsia="el-GR"/>
        </w:rPr>
        <w:t>«Υπόδειγμα Εγγυητικής Επιστολής Καλής Εκτέλεσης»</w:t>
      </w:r>
      <w:bookmarkEnd w:id="154"/>
      <w:r w:rsidR="00E2666D" w:rsidRPr="00D07716">
        <w:rPr>
          <w:rFonts w:ascii="Tahoma" w:eastAsia="Calibri" w:hAnsi="Tahoma" w:cs="Tahoma"/>
          <w:lang w:val="el-GR" w:eastAsia="el-GR"/>
        </w:rPr>
        <w:t xml:space="preserve"> </w:t>
      </w:r>
    </w:p>
    <w:p w14:paraId="7551B910" w14:textId="77777777" w:rsidR="00D54E52" w:rsidRPr="00D07716" w:rsidRDefault="00D54E52" w:rsidP="00D54E52">
      <w:pPr>
        <w:suppressAutoHyphens w:val="0"/>
        <w:spacing w:after="0" w:line="259" w:lineRule="auto"/>
        <w:ind w:left="372"/>
        <w:jc w:val="left"/>
        <w:rPr>
          <w:rFonts w:ascii="Tahoma" w:eastAsia="Calibri" w:hAnsi="Tahoma" w:cs="Tahoma"/>
          <w:sz w:val="21"/>
          <w:szCs w:val="22"/>
          <w:lang w:val="el-GR" w:eastAsia="el-GR"/>
        </w:rPr>
      </w:pPr>
    </w:p>
    <w:p w14:paraId="5B35911F" w14:textId="77777777" w:rsidR="00D54E52" w:rsidRPr="00D07716" w:rsidRDefault="00D54E52" w:rsidP="00D54E52">
      <w:pPr>
        <w:rPr>
          <w:rFonts w:ascii="Tahoma" w:hAnsi="Tahoma" w:cs="Tahoma"/>
          <w:sz w:val="20"/>
          <w:szCs w:val="20"/>
          <w:lang w:val="el-GR"/>
        </w:rPr>
      </w:pPr>
      <w:bookmarkStart w:id="155" w:name="_Toc336420407"/>
      <w:r w:rsidRPr="00D07716">
        <w:rPr>
          <w:rFonts w:ascii="Tahoma" w:hAnsi="Tahoma" w:cs="Tahoma"/>
          <w:sz w:val="20"/>
          <w:szCs w:val="20"/>
          <w:lang w:val="el-GR"/>
        </w:rPr>
        <w:t>ΕΚΔΟΤΗΣ (Πλήρης επωνυμία).......................................................................</w:t>
      </w:r>
      <w:bookmarkEnd w:id="155"/>
    </w:p>
    <w:p w14:paraId="310D4B46" w14:textId="77777777" w:rsidR="00D54E52" w:rsidRPr="00D07716" w:rsidRDefault="00D54E52" w:rsidP="00D54E52">
      <w:pPr>
        <w:jc w:val="right"/>
        <w:rPr>
          <w:rFonts w:ascii="Tahoma" w:hAnsi="Tahoma" w:cs="Tahoma"/>
          <w:sz w:val="20"/>
          <w:szCs w:val="20"/>
          <w:lang w:val="el-GR"/>
        </w:rPr>
      </w:pPr>
      <w:r w:rsidRPr="00D07716">
        <w:rPr>
          <w:rFonts w:ascii="Tahoma" w:hAnsi="Tahoma" w:cs="Tahoma"/>
          <w:sz w:val="20"/>
          <w:szCs w:val="20"/>
          <w:lang w:val="el-GR"/>
        </w:rPr>
        <w:t>Ημερομηνία έκδοσης...........................</w:t>
      </w:r>
    </w:p>
    <w:p w14:paraId="660D7D51" w14:textId="77777777" w:rsidR="00D54E52" w:rsidRPr="00D07716" w:rsidRDefault="00D54E52" w:rsidP="00D54E52">
      <w:pPr>
        <w:rPr>
          <w:rFonts w:ascii="Tahoma" w:hAnsi="Tahoma" w:cs="Tahoma"/>
          <w:sz w:val="20"/>
          <w:szCs w:val="20"/>
          <w:lang w:val="el-GR"/>
        </w:rPr>
      </w:pPr>
      <w:r w:rsidRPr="00D07716">
        <w:rPr>
          <w:rFonts w:ascii="Tahoma" w:hAnsi="Tahoma" w:cs="Tahoma"/>
          <w:sz w:val="20"/>
          <w:szCs w:val="20"/>
          <w:lang w:val="el-GR"/>
        </w:rPr>
        <w:t xml:space="preserve">Προς: </w:t>
      </w:r>
    </w:p>
    <w:p w14:paraId="2E8D71CE" w14:textId="77777777" w:rsidR="00D54E52" w:rsidRPr="00D07716" w:rsidRDefault="00D54E52" w:rsidP="00D54E52">
      <w:pPr>
        <w:rPr>
          <w:rFonts w:ascii="Tahoma" w:hAnsi="Tahoma" w:cs="Tahoma"/>
          <w:sz w:val="20"/>
          <w:szCs w:val="20"/>
          <w:lang w:val="el-GR"/>
        </w:rPr>
      </w:pPr>
      <w:r w:rsidRPr="00D07716">
        <w:rPr>
          <w:rFonts w:ascii="Tahoma" w:hAnsi="Tahoma" w:cs="Tahoma"/>
          <w:sz w:val="20"/>
          <w:szCs w:val="20"/>
          <w:lang w:val="el-GR"/>
        </w:rPr>
        <w:t>Κοινωνία της Πληροφορίας ΜΑΕ</w:t>
      </w:r>
    </w:p>
    <w:p w14:paraId="0353BC76" w14:textId="77777777" w:rsidR="00D54E52" w:rsidRPr="00D07716" w:rsidRDefault="00D54E52" w:rsidP="00D54E52">
      <w:pPr>
        <w:rPr>
          <w:rFonts w:ascii="Tahoma" w:hAnsi="Tahoma" w:cs="Tahoma"/>
          <w:sz w:val="20"/>
          <w:szCs w:val="20"/>
          <w:lang w:val="el-GR"/>
        </w:rPr>
      </w:pPr>
      <w:proofErr w:type="spellStart"/>
      <w:r w:rsidRPr="00D07716">
        <w:rPr>
          <w:rFonts w:ascii="Tahoma" w:hAnsi="Tahoma" w:cs="Tahoma"/>
          <w:sz w:val="20"/>
          <w:szCs w:val="20"/>
          <w:lang w:val="el-GR"/>
        </w:rPr>
        <w:t>Λεωφ.Συγγρού</w:t>
      </w:r>
      <w:proofErr w:type="spellEnd"/>
      <w:r w:rsidRPr="00D07716">
        <w:rPr>
          <w:rFonts w:ascii="Tahoma" w:hAnsi="Tahoma" w:cs="Tahoma"/>
          <w:sz w:val="20"/>
          <w:szCs w:val="20"/>
          <w:lang w:val="el-GR"/>
        </w:rPr>
        <w:t xml:space="preserve"> 194, 176 71 - Καλλιθέα (Αττικής)  </w:t>
      </w:r>
    </w:p>
    <w:p w14:paraId="3E71BF6D" w14:textId="77777777" w:rsidR="00D54E52" w:rsidRPr="00D07716" w:rsidRDefault="00D54E52" w:rsidP="00D54E52">
      <w:pPr>
        <w:rPr>
          <w:rFonts w:ascii="Tahoma" w:hAnsi="Tahoma" w:cs="Tahoma"/>
          <w:sz w:val="20"/>
          <w:szCs w:val="20"/>
          <w:lang w:val="el-GR"/>
        </w:rPr>
      </w:pPr>
    </w:p>
    <w:p w14:paraId="2CC99A28" w14:textId="77777777" w:rsidR="00D54E52" w:rsidRPr="00D07716" w:rsidRDefault="00D54E52" w:rsidP="00D54E52">
      <w:pPr>
        <w:rPr>
          <w:rFonts w:ascii="Tahoma" w:hAnsi="Tahoma" w:cs="Tahoma"/>
          <w:sz w:val="20"/>
          <w:szCs w:val="20"/>
          <w:lang w:val="el-GR"/>
        </w:rPr>
      </w:pPr>
      <w:r w:rsidRPr="00D07716">
        <w:rPr>
          <w:rFonts w:ascii="Tahoma" w:hAnsi="Tahoma" w:cs="Tahoma"/>
          <w:sz w:val="20"/>
          <w:szCs w:val="20"/>
          <w:lang w:val="el-GR"/>
        </w:rPr>
        <w:t xml:space="preserve">Εγγύηση μας υπ’ </w:t>
      </w:r>
      <w:proofErr w:type="spellStart"/>
      <w:r w:rsidRPr="00D07716">
        <w:rPr>
          <w:rFonts w:ascii="Tahoma" w:hAnsi="Tahoma" w:cs="Tahoma"/>
          <w:sz w:val="20"/>
          <w:szCs w:val="20"/>
          <w:lang w:val="el-GR"/>
        </w:rPr>
        <w:t>αριθμ</w:t>
      </w:r>
      <w:proofErr w:type="spellEnd"/>
      <w:r w:rsidRPr="00D07716">
        <w:rPr>
          <w:rFonts w:ascii="Tahoma" w:hAnsi="Tahoma" w:cs="Tahoma"/>
          <w:sz w:val="20"/>
          <w:szCs w:val="20"/>
          <w:lang w:val="el-GR"/>
        </w:rPr>
        <w:t xml:space="preserve">. ……………….. ποσού ………………….……. ευρώ </w:t>
      </w:r>
    </w:p>
    <w:p w14:paraId="4D2BCE0B" w14:textId="77777777" w:rsidR="00D54E52" w:rsidRPr="00D07716" w:rsidRDefault="00D54E52" w:rsidP="00D54E52">
      <w:pPr>
        <w:rPr>
          <w:rFonts w:ascii="Tahoma" w:hAnsi="Tahoma" w:cs="Tahoma"/>
          <w:sz w:val="20"/>
          <w:szCs w:val="20"/>
          <w:lang w:val="el-GR" w:eastAsia="el-GR"/>
        </w:rPr>
      </w:pPr>
      <w:r w:rsidRPr="00D07716">
        <w:rPr>
          <w:rFonts w:ascii="Tahoma" w:hAnsi="Tahoma" w:cs="Tahoma"/>
          <w:sz w:val="20"/>
          <w:szCs w:val="20"/>
          <w:lang w:val="el-GR" w:eastAsia="el-GR"/>
        </w:rPr>
        <w:t xml:space="preserve">Με την παρούσα εγγυόμαστε, ανέκκλητα και ανεπιφύλακτα παραιτούμενοι του δικαιώματος της διαιρέσεως και </w:t>
      </w:r>
      <w:proofErr w:type="spellStart"/>
      <w:r w:rsidRPr="00D07716">
        <w:rPr>
          <w:rFonts w:ascii="Tahoma" w:hAnsi="Tahoma" w:cs="Tahoma"/>
          <w:sz w:val="20"/>
          <w:szCs w:val="20"/>
          <w:lang w:val="el-GR" w:eastAsia="el-GR"/>
        </w:rPr>
        <w:t>διζήσεως</w:t>
      </w:r>
      <w:proofErr w:type="spellEnd"/>
      <w:r w:rsidRPr="00D07716">
        <w:rPr>
          <w:rFonts w:ascii="Tahoma" w:hAnsi="Tahoma" w:cs="Tahoma"/>
          <w:sz w:val="20"/>
          <w:szCs w:val="20"/>
          <w:lang w:val="el-GR" w:eastAsia="el-GR"/>
        </w:rPr>
        <w:t>, μέχρι του ποσού των ευρώ ……………………………………………υπέρ του</w:t>
      </w:r>
    </w:p>
    <w:p w14:paraId="248C49D9" w14:textId="77777777" w:rsidR="00D54E52" w:rsidRPr="00D07716" w:rsidRDefault="00D54E52" w:rsidP="00D54E52">
      <w:pPr>
        <w:rPr>
          <w:rFonts w:ascii="Tahoma" w:hAnsi="Tahoma" w:cs="Tahoma"/>
          <w:sz w:val="20"/>
          <w:szCs w:val="20"/>
          <w:lang w:val="el-GR" w:eastAsia="el-GR"/>
        </w:rPr>
      </w:pPr>
      <w:r w:rsidRPr="00D07716">
        <w:rPr>
          <w:rFonts w:ascii="Tahoma" w:hAnsi="Tahoma" w:cs="Tahoma"/>
          <w:i/>
          <w:sz w:val="20"/>
          <w:szCs w:val="20"/>
          <w:u w:val="single"/>
          <w:lang w:val="el-GR" w:eastAsia="el-GR"/>
        </w:rPr>
        <w:t>{σε περίπτωση φυσικού προσώπου}:</w:t>
      </w:r>
      <w:r w:rsidRPr="00D07716">
        <w:rPr>
          <w:rFonts w:ascii="Tahoma" w:hAnsi="Tahoma" w:cs="Tahoma"/>
          <w:bCs/>
          <w:sz w:val="20"/>
          <w:szCs w:val="20"/>
          <w:lang w:val="el-GR"/>
        </w:rPr>
        <w:t xml:space="preserve"> </w:t>
      </w:r>
      <w:r w:rsidRPr="00D07716">
        <w:rPr>
          <w:rFonts w:ascii="Tahoma" w:eastAsia="Calibri" w:hAnsi="Tahoma" w:cs="Tahoma"/>
          <w:bCs/>
          <w:sz w:val="20"/>
          <w:szCs w:val="20"/>
          <w:lang w:val="el-GR"/>
        </w:rPr>
        <w:t>(</w:t>
      </w:r>
      <w:r w:rsidRPr="00D07716">
        <w:rPr>
          <w:rFonts w:ascii="Tahoma" w:hAnsi="Tahoma" w:cs="Tahoma"/>
          <w:sz w:val="20"/>
          <w:szCs w:val="20"/>
          <w:lang w:val="el-GR" w:eastAsia="el-GR"/>
        </w:rPr>
        <w:t>ονοματεπώνυμο, πατρώνυμο) .............................., ΑΦΜ: ................ οδός............................. αριθμός.................ΤΚ………………</w:t>
      </w:r>
    </w:p>
    <w:p w14:paraId="34F9D91B" w14:textId="77777777" w:rsidR="00D54E52" w:rsidRPr="00D07716" w:rsidRDefault="00D54E52" w:rsidP="00D54E52">
      <w:pPr>
        <w:rPr>
          <w:rFonts w:ascii="Tahoma" w:hAnsi="Tahoma" w:cs="Tahoma"/>
          <w:sz w:val="20"/>
          <w:szCs w:val="20"/>
          <w:lang w:val="el-GR" w:eastAsia="el-GR"/>
        </w:rPr>
      </w:pPr>
      <w:r w:rsidRPr="00D07716">
        <w:rPr>
          <w:rFonts w:ascii="Tahoma" w:hAnsi="Tahoma" w:cs="Tahoma"/>
          <w:sz w:val="20"/>
          <w:szCs w:val="20"/>
          <w:lang w:val="el-GR" w:eastAsia="el-GR"/>
        </w:rPr>
        <w:t>{</w:t>
      </w:r>
      <w:r w:rsidRPr="00D07716">
        <w:rPr>
          <w:rFonts w:ascii="Tahoma" w:hAnsi="Tahoma" w:cs="Tahoma"/>
          <w:i/>
          <w:sz w:val="20"/>
          <w:szCs w:val="20"/>
          <w:u w:val="single"/>
          <w:lang w:val="el-GR" w:eastAsia="el-GR"/>
        </w:rPr>
        <w:t>Σε περίπτωση μεμονωμένης εταιρίας:</w:t>
      </w:r>
      <w:r w:rsidRPr="00D07716">
        <w:rPr>
          <w:rFonts w:ascii="Tahoma" w:hAnsi="Tahoma" w:cs="Tahoma"/>
          <w:sz w:val="20"/>
          <w:szCs w:val="20"/>
          <w:lang w:val="el-GR" w:eastAsia="el-GR"/>
        </w:rPr>
        <w:t xml:space="preserve"> της Εταιρίας ………. ΑΦΜ: ...... οδός …………. αριθμός … ΤΚ ………..,}</w:t>
      </w:r>
    </w:p>
    <w:p w14:paraId="700AC163" w14:textId="77777777" w:rsidR="00D54E52" w:rsidRPr="00D07716" w:rsidRDefault="00D54E52" w:rsidP="00D54E52">
      <w:pPr>
        <w:rPr>
          <w:rFonts w:ascii="Tahoma" w:hAnsi="Tahoma" w:cs="Tahoma"/>
          <w:sz w:val="20"/>
          <w:szCs w:val="20"/>
          <w:lang w:val="el-GR" w:eastAsia="el-GR"/>
        </w:rPr>
      </w:pPr>
      <w:r w:rsidRPr="00D07716">
        <w:rPr>
          <w:rFonts w:ascii="Tahoma" w:hAnsi="Tahoma" w:cs="Tahoma"/>
          <w:sz w:val="20"/>
          <w:szCs w:val="20"/>
          <w:lang w:val="el-GR" w:eastAsia="el-GR"/>
        </w:rPr>
        <w:t>{</w:t>
      </w:r>
      <w:r w:rsidRPr="00D07716">
        <w:rPr>
          <w:rFonts w:ascii="Tahoma" w:hAnsi="Tahoma" w:cs="Tahoma"/>
          <w:i/>
          <w:sz w:val="20"/>
          <w:szCs w:val="20"/>
          <w:u w:val="single"/>
          <w:lang w:val="el-GR" w:eastAsia="el-GR"/>
        </w:rPr>
        <w:t>ή σε περίπτωση Ένωσης ή Κοινοπραξίας:</w:t>
      </w:r>
      <w:r w:rsidRPr="00D07716">
        <w:rPr>
          <w:rFonts w:ascii="Tahoma" w:hAnsi="Tahoma" w:cs="Tahoma"/>
          <w:sz w:val="20"/>
          <w:szCs w:val="20"/>
          <w:lang w:val="el-GR" w:eastAsia="el-GR"/>
        </w:rPr>
        <w:t xml:space="preserve"> των Εταιριών </w:t>
      </w:r>
    </w:p>
    <w:p w14:paraId="67A9F856" w14:textId="77777777" w:rsidR="00D54E52" w:rsidRPr="00D07716" w:rsidRDefault="00D54E52" w:rsidP="00D54E52">
      <w:pPr>
        <w:rPr>
          <w:rFonts w:ascii="Tahoma" w:hAnsi="Tahoma" w:cs="Tahoma"/>
          <w:sz w:val="20"/>
          <w:szCs w:val="20"/>
          <w:lang w:val="el-GR" w:eastAsia="el-GR"/>
        </w:rPr>
      </w:pPr>
      <w:r w:rsidRPr="00D07716">
        <w:rPr>
          <w:rFonts w:ascii="Tahoma" w:hAnsi="Tahoma" w:cs="Tahoma"/>
          <w:sz w:val="20"/>
          <w:szCs w:val="20"/>
          <w:lang w:val="el-GR" w:eastAsia="el-GR"/>
        </w:rPr>
        <w:t>α) (πλήρη επωνυμία) …… ΑΦΜ…….….... οδός............................. αριθμός.................ΤΚ………………</w:t>
      </w:r>
    </w:p>
    <w:p w14:paraId="7EA8E15E" w14:textId="77777777" w:rsidR="00D54E52" w:rsidRPr="00D07716" w:rsidRDefault="00D54E52" w:rsidP="00D54E52">
      <w:pPr>
        <w:rPr>
          <w:rFonts w:ascii="Tahoma" w:hAnsi="Tahoma" w:cs="Tahoma"/>
          <w:sz w:val="20"/>
          <w:szCs w:val="20"/>
          <w:lang w:val="el-GR" w:eastAsia="el-GR"/>
        </w:rPr>
      </w:pPr>
      <w:r w:rsidRPr="00D07716">
        <w:rPr>
          <w:rFonts w:ascii="Tahoma" w:hAnsi="Tahoma" w:cs="Tahoma"/>
          <w:sz w:val="20"/>
          <w:szCs w:val="20"/>
          <w:lang w:val="el-GR" w:eastAsia="el-GR"/>
        </w:rPr>
        <w:t>β) (πλήρη επωνυμία) …… ΑΦΜ…….….... οδός............................. αριθμός.................ΤΚ………………</w:t>
      </w:r>
    </w:p>
    <w:p w14:paraId="2FDAC318" w14:textId="77777777" w:rsidR="00D54E52" w:rsidRPr="00D07716" w:rsidRDefault="00D54E52" w:rsidP="00D54E52">
      <w:pPr>
        <w:rPr>
          <w:rFonts w:ascii="Tahoma" w:hAnsi="Tahoma" w:cs="Tahoma"/>
          <w:sz w:val="20"/>
          <w:szCs w:val="20"/>
          <w:lang w:val="el-GR" w:eastAsia="el-GR"/>
        </w:rPr>
      </w:pPr>
      <w:r w:rsidRPr="00D07716">
        <w:rPr>
          <w:rFonts w:ascii="Tahoma" w:hAnsi="Tahoma" w:cs="Tahoma"/>
          <w:sz w:val="20"/>
          <w:szCs w:val="20"/>
          <w:lang w:val="el-GR" w:eastAsia="el-GR"/>
        </w:rPr>
        <w:t>γ) (πλήρη επωνυμία) …… ΑΦΜ…….….... οδός............................. αριθμός.................ΤΚ………………</w:t>
      </w:r>
    </w:p>
    <w:p w14:paraId="767B3194" w14:textId="77777777" w:rsidR="00D54E52" w:rsidRPr="00D07716" w:rsidRDefault="00D54E52" w:rsidP="00D54E52">
      <w:pPr>
        <w:rPr>
          <w:rFonts w:ascii="Tahoma" w:hAnsi="Tahoma" w:cs="Tahoma"/>
          <w:sz w:val="20"/>
          <w:szCs w:val="20"/>
          <w:lang w:val="el-GR"/>
        </w:rPr>
      </w:pPr>
      <w:r w:rsidRPr="00D07716">
        <w:rPr>
          <w:rFonts w:ascii="Tahoma" w:hAnsi="Tahoma" w:cs="Tahoma"/>
          <w:sz w:val="20"/>
          <w:szCs w:val="20"/>
          <w:lang w:val="el-GR"/>
        </w:rPr>
        <w:t xml:space="preserve">ατομικά και για κάθε μία από αυτές και ως αλληλέγγυα και εις ολόκληρο υπόχρεων μεταξύ τους, εκ της </w:t>
      </w:r>
      <w:proofErr w:type="spellStart"/>
      <w:r w:rsidRPr="00D07716">
        <w:rPr>
          <w:rFonts w:ascii="Tahoma" w:hAnsi="Tahoma" w:cs="Tahoma"/>
          <w:sz w:val="20"/>
          <w:szCs w:val="20"/>
          <w:lang w:val="el-GR"/>
        </w:rPr>
        <w:t>ιδιότητάς</w:t>
      </w:r>
      <w:proofErr w:type="spellEnd"/>
      <w:r w:rsidRPr="00D07716">
        <w:rPr>
          <w:rFonts w:ascii="Tahoma" w:hAnsi="Tahoma" w:cs="Tahoma"/>
          <w:sz w:val="20"/>
          <w:szCs w:val="20"/>
          <w:lang w:val="el-GR"/>
        </w:rPr>
        <w:t xml:space="preserve"> τους ως μελών της ένωσης ή κοινοπραξίας,</w:t>
      </w:r>
    </w:p>
    <w:p w14:paraId="6F29EE01" w14:textId="77777777" w:rsidR="00D54E52" w:rsidRPr="00D07716" w:rsidRDefault="00D54E52" w:rsidP="00D54E52">
      <w:pPr>
        <w:rPr>
          <w:rFonts w:ascii="Tahoma" w:hAnsi="Tahoma" w:cs="Tahoma"/>
          <w:sz w:val="20"/>
          <w:szCs w:val="20"/>
          <w:lang w:val="el-GR"/>
        </w:rPr>
      </w:pPr>
      <w:r w:rsidRPr="00D07716">
        <w:rPr>
          <w:rFonts w:ascii="Tahoma" w:hAnsi="Tahoma" w:cs="Tahoma"/>
          <w:sz w:val="20"/>
          <w:szCs w:val="20"/>
          <w:lang w:val="el-GR"/>
        </w:rPr>
        <w:t xml:space="preserve">για την καλή εκτέλεση της </w:t>
      </w:r>
      <w:proofErr w:type="spellStart"/>
      <w:r w:rsidRPr="00D07716">
        <w:rPr>
          <w:rFonts w:ascii="Tahoma" w:hAnsi="Tahoma" w:cs="Tahoma"/>
          <w:sz w:val="20"/>
          <w:szCs w:val="20"/>
          <w:lang w:val="el-GR"/>
        </w:rPr>
        <w:t>υπ</w:t>
      </w:r>
      <w:proofErr w:type="spellEnd"/>
      <w:r w:rsidRPr="00D07716">
        <w:rPr>
          <w:rFonts w:ascii="Tahoma" w:hAnsi="Tahoma" w:cs="Tahoma"/>
          <w:sz w:val="20"/>
          <w:szCs w:val="20"/>
          <w:lang w:val="el-GR"/>
        </w:rPr>
        <w:t xml:space="preserve"> </w:t>
      </w:r>
      <w:proofErr w:type="spellStart"/>
      <w:r w:rsidRPr="00D07716">
        <w:rPr>
          <w:rFonts w:ascii="Tahoma" w:hAnsi="Tahoma" w:cs="Tahoma"/>
          <w:sz w:val="20"/>
          <w:szCs w:val="20"/>
          <w:lang w:val="el-GR"/>
        </w:rPr>
        <w:t>αριθ</w:t>
      </w:r>
      <w:proofErr w:type="spellEnd"/>
      <w:r w:rsidRPr="00D07716">
        <w:rPr>
          <w:rFonts w:ascii="Tahoma" w:hAnsi="Tahoma" w:cs="Tahoma"/>
          <w:sz w:val="20"/>
          <w:szCs w:val="20"/>
          <w:lang w:val="el-GR"/>
        </w:rPr>
        <w:t xml:space="preserve"> ..... σύμβασης “(τίτλος σύμβασης)”, σύμφωνα με την (αριθμό/ημερομηνία) ........................ Διακήρυξης.</w:t>
      </w:r>
    </w:p>
    <w:p w14:paraId="369C844A" w14:textId="77777777" w:rsidR="00D54E52" w:rsidRPr="00D07716" w:rsidRDefault="00D54E52" w:rsidP="00D54E52">
      <w:pPr>
        <w:rPr>
          <w:rFonts w:ascii="Tahoma" w:hAnsi="Tahoma" w:cs="Tahoma"/>
          <w:sz w:val="20"/>
          <w:szCs w:val="20"/>
          <w:lang w:val="el-GR"/>
        </w:rPr>
      </w:pPr>
      <w:r w:rsidRPr="00D07716">
        <w:rPr>
          <w:rFonts w:ascii="Tahoma" w:hAnsi="Tahoma" w:cs="Tahoma"/>
          <w:sz w:val="20"/>
          <w:szCs w:val="20"/>
          <w:lang w:val="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 (5) ημέρες από την απλή έγγραφη ειδοποίησή σας.</w:t>
      </w:r>
    </w:p>
    <w:p w14:paraId="2D8BE253" w14:textId="77777777" w:rsidR="00D54E52" w:rsidRPr="00D07716" w:rsidRDefault="00D54E52" w:rsidP="00D54E52">
      <w:pPr>
        <w:rPr>
          <w:rFonts w:ascii="Tahoma" w:hAnsi="Tahoma" w:cs="Tahoma"/>
          <w:sz w:val="20"/>
          <w:szCs w:val="20"/>
          <w:lang w:val="el-GR"/>
        </w:rPr>
      </w:pPr>
      <w:r w:rsidRPr="00D07716">
        <w:rPr>
          <w:rFonts w:ascii="Tahoma" w:hAnsi="Tahoma" w:cs="Tahoma"/>
          <w:sz w:val="20"/>
          <w:szCs w:val="20"/>
          <w:lang w:val="el-GR"/>
        </w:rPr>
        <w:t>Η παρούσα ισχύει μέχρι και την ............... (</w:t>
      </w:r>
      <w:r w:rsidRPr="00D07716">
        <w:rPr>
          <w:rFonts w:ascii="Tahoma" w:hAnsi="Tahoma" w:cs="Tahoma"/>
          <w:b/>
          <w:sz w:val="20"/>
          <w:szCs w:val="20"/>
          <w:lang w:val="el-GR"/>
        </w:rPr>
        <w:t>διάρκεια ισχύος σύμφωνα με την παρ.</w:t>
      </w:r>
      <w:r w:rsidRPr="00D07716">
        <w:rPr>
          <w:rFonts w:ascii="Tahoma" w:hAnsi="Tahoma" w:cs="Tahoma"/>
          <w:sz w:val="20"/>
          <w:szCs w:val="20"/>
          <w:lang w:val="el-GR"/>
        </w:rPr>
        <w:t xml:space="preserve"> </w:t>
      </w:r>
      <w:r w:rsidR="0080701A" w:rsidRPr="00D07716">
        <w:rPr>
          <w:rFonts w:ascii="Tahoma" w:hAnsi="Tahoma" w:cs="Tahoma"/>
          <w:b/>
          <w:sz w:val="20"/>
          <w:szCs w:val="20"/>
          <w:lang w:val="el-GR"/>
        </w:rPr>
        <w:t>4.1</w:t>
      </w:r>
      <w:r w:rsidRPr="00D07716">
        <w:rPr>
          <w:rFonts w:ascii="Tahoma" w:hAnsi="Tahoma" w:cs="Tahoma"/>
          <w:b/>
          <w:sz w:val="20"/>
          <w:szCs w:val="20"/>
          <w:lang w:val="el-GR"/>
        </w:rPr>
        <w:t xml:space="preserve"> της παρούσας</w:t>
      </w:r>
      <w:r w:rsidRPr="00D07716">
        <w:rPr>
          <w:rFonts w:ascii="Tahoma" w:hAnsi="Tahoma" w:cs="Tahoma"/>
          <w:sz w:val="20"/>
          <w:szCs w:val="20"/>
          <w:lang w:val="el-GR"/>
        </w:rPr>
        <w:t>)</w:t>
      </w:r>
    </w:p>
    <w:p w14:paraId="6A766304" w14:textId="77777777" w:rsidR="00D54E52" w:rsidRPr="00D07716" w:rsidRDefault="00D54E52" w:rsidP="00D54E52">
      <w:pPr>
        <w:rPr>
          <w:rFonts w:ascii="Tahoma" w:hAnsi="Tahoma" w:cs="Tahoma"/>
          <w:sz w:val="20"/>
          <w:szCs w:val="20"/>
          <w:lang w:val="el-GR"/>
        </w:rPr>
      </w:pPr>
      <w:r w:rsidRPr="00D07716">
        <w:rPr>
          <w:rFonts w:ascii="Tahoma" w:hAnsi="Tahoma" w:cs="Tahoma"/>
          <w:sz w:val="20"/>
          <w:szCs w:val="20"/>
          <w:lang w:val="el-GR"/>
        </w:rPr>
        <w:t>Σε περίπτωση κατάπτωσης της εγγύησης, το ποσό της κατάπτωσης υπόκειται στο εκάστοτε ισχύον πάγιο τέλος χαρτοσήμου.</w:t>
      </w:r>
    </w:p>
    <w:p w14:paraId="5AC17AA0" w14:textId="77777777" w:rsidR="00D54E52" w:rsidRPr="00D07716" w:rsidRDefault="00D54E52" w:rsidP="00D54E52">
      <w:pPr>
        <w:rPr>
          <w:rFonts w:ascii="Tahoma" w:hAnsi="Tahoma" w:cs="Tahoma"/>
          <w:sz w:val="20"/>
          <w:szCs w:val="20"/>
          <w:lang w:val="el-GR"/>
        </w:rPr>
      </w:pPr>
      <w:r w:rsidRPr="00D07716">
        <w:rPr>
          <w:rFonts w:ascii="Tahoma" w:hAnsi="Tahoma" w:cs="Tahoma"/>
          <w:sz w:val="20"/>
          <w:szCs w:val="20"/>
          <w:lang w:val="el-GR"/>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p>
    <w:p w14:paraId="4B8A34B9" w14:textId="77777777" w:rsidR="00D54E52" w:rsidRPr="00D07716" w:rsidRDefault="00D54E52" w:rsidP="00D54E52">
      <w:pPr>
        <w:jc w:val="right"/>
        <w:rPr>
          <w:rFonts w:ascii="Tahoma" w:hAnsi="Tahoma" w:cs="Tahoma"/>
          <w:sz w:val="20"/>
          <w:szCs w:val="20"/>
          <w:lang w:val="el-GR"/>
        </w:rPr>
      </w:pPr>
    </w:p>
    <w:p w14:paraId="10158CEE" w14:textId="77777777" w:rsidR="00D54E52" w:rsidRPr="00D07716" w:rsidRDefault="00D54E52" w:rsidP="00D54E52">
      <w:pPr>
        <w:jc w:val="right"/>
        <w:rPr>
          <w:rFonts w:ascii="Tahoma" w:hAnsi="Tahoma" w:cs="Tahoma"/>
          <w:sz w:val="20"/>
          <w:szCs w:val="20"/>
          <w:lang w:val="el-GR"/>
        </w:rPr>
      </w:pPr>
      <w:r w:rsidRPr="00D07716">
        <w:rPr>
          <w:rFonts w:ascii="Tahoma" w:hAnsi="Tahoma" w:cs="Tahoma"/>
          <w:sz w:val="20"/>
          <w:szCs w:val="20"/>
          <w:lang w:val="el-GR" w:eastAsia="el-GR"/>
        </w:rPr>
        <w:t>(</w:t>
      </w:r>
      <w:r w:rsidRPr="00D07716">
        <w:rPr>
          <w:rFonts w:ascii="Tahoma" w:hAnsi="Tahoma" w:cs="Tahoma"/>
          <w:sz w:val="20"/>
          <w:szCs w:val="20"/>
          <w:lang w:val="el-GR"/>
        </w:rPr>
        <w:t>Εξουσιοδοτημένη υπογραφή)</w:t>
      </w:r>
    </w:p>
    <w:p w14:paraId="25CC3345" w14:textId="77777777" w:rsidR="00B85172" w:rsidRPr="00D07716" w:rsidRDefault="00B85172" w:rsidP="00D54E52">
      <w:pPr>
        <w:jc w:val="right"/>
        <w:rPr>
          <w:rFonts w:ascii="Tahoma" w:hAnsi="Tahoma" w:cs="Tahoma"/>
          <w:sz w:val="20"/>
          <w:szCs w:val="20"/>
          <w:lang w:val="el-GR"/>
        </w:rPr>
      </w:pPr>
    </w:p>
    <w:p w14:paraId="25D7A95F" w14:textId="77777777" w:rsidR="00B85172" w:rsidRPr="00D07716" w:rsidRDefault="00B85172" w:rsidP="00D54E52">
      <w:pPr>
        <w:jc w:val="right"/>
        <w:rPr>
          <w:rFonts w:ascii="Tahoma" w:hAnsi="Tahoma" w:cs="Tahoma"/>
          <w:sz w:val="20"/>
          <w:szCs w:val="20"/>
          <w:lang w:val="el-GR"/>
        </w:rPr>
      </w:pPr>
    </w:p>
    <w:p w14:paraId="5D896A0A" w14:textId="77777777" w:rsidR="00B85172" w:rsidRPr="00D07716" w:rsidRDefault="00B85172" w:rsidP="6760B3F4">
      <w:pPr>
        <w:rPr>
          <w:rFonts w:ascii="Tahoma" w:hAnsi="Tahoma" w:cs="Tahoma"/>
          <w:lang w:val="el-GR"/>
        </w:rPr>
      </w:pPr>
      <w:r w:rsidRPr="00D07716">
        <w:rPr>
          <w:rFonts w:ascii="Tahoma" w:hAnsi="Tahoma" w:cs="Tahoma"/>
          <w:lang w:val="el-GR"/>
        </w:rPr>
        <w:br w:type="page"/>
      </w:r>
    </w:p>
    <w:p w14:paraId="109482BB" w14:textId="77777777" w:rsidR="00B85172" w:rsidRPr="00D07716" w:rsidRDefault="64C553B4" w:rsidP="00667B3D">
      <w:pPr>
        <w:pStyle w:val="20"/>
        <w:rPr>
          <w:rFonts w:ascii="Tahoma" w:eastAsia="Arial" w:hAnsi="Tahoma" w:cs="Tahoma"/>
          <w:color w:val="auto"/>
          <w:lang w:val="el-GR"/>
        </w:rPr>
      </w:pPr>
      <w:bookmarkStart w:id="156" w:name="_Toc120716132"/>
      <w:r w:rsidRPr="00D07716">
        <w:rPr>
          <w:rFonts w:ascii="Tahoma" w:eastAsia="Arial" w:hAnsi="Tahoma" w:cs="Tahoma"/>
          <w:color w:val="auto"/>
          <w:lang w:val="el-GR"/>
        </w:rPr>
        <w:lastRenderedPageBreak/>
        <w:t>ΠΑΡΑΡΤΗΜΑ VII. ΕΝΗΜΕΡΩΣΗ ΓΙΑ ΤΗΝ ΕΠΕΞΕΡΓΑΣΙΑ ΠΡΟΣΩΠΙΚΩΝ ΔΕΔΟΜΕΝΩΝ</w:t>
      </w:r>
      <w:bookmarkEnd w:id="156"/>
      <w:r w:rsidRPr="00D07716">
        <w:rPr>
          <w:rFonts w:ascii="Tahoma" w:eastAsia="Arial" w:hAnsi="Tahoma" w:cs="Tahoma"/>
          <w:color w:val="auto"/>
          <w:lang w:val="el-GR"/>
        </w:rPr>
        <w:t xml:space="preserve"> </w:t>
      </w:r>
    </w:p>
    <w:p w14:paraId="2C67F609" w14:textId="77777777" w:rsidR="00B85172" w:rsidRPr="00D07716" w:rsidRDefault="64C553B4">
      <w:pPr>
        <w:rPr>
          <w:rFonts w:ascii="Tahoma" w:eastAsia="Tahoma" w:hAnsi="Tahoma" w:cs="Tahoma"/>
          <w:szCs w:val="22"/>
          <w:lang w:val="el-GR"/>
        </w:rPr>
      </w:pPr>
      <w:r w:rsidRPr="00D07716">
        <w:rPr>
          <w:rFonts w:ascii="Tahoma" w:eastAsia="Tahoma" w:hAnsi="Tahoma" w:cs="Tahoma"/>
          <w:szCs w:val="22"/>
          <w:lang w:val="el-GR"/>
        </w:rPr>
        <w:t>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το ίδιο ή και τρίτοι, κατ’ εντολή και για λογαριασμό του, θα επεξεργάζονται τα ακόλουθα δεδομένα ως εξής:</w:t>
      </w:r>
    </w:p>
    <w:p w14:paraId="2B56704B" w14:textId="77777777" w:rsidR="00B85172" w:rsidRPr="00D07716" w:rsidRDefault="64C553B4">
      <w:pPr>
        <w:rPr>
          <w:rFonts w:ascii="Tahoma" w:eastAsia="Tahoma" w:hAnsi="Tahoma" w:cs="Tahoma"/>
          <w:szCs w:val="22"/>
          <w:lang w:val="el-GR"/>
        </w:rPr>
      </w:pPr>
      <w:r w:rsidRPr="00D07716">
        <w:rPr>
          <w:rFonts w:ascii="Tahoma" w:eastAsia="Tahoma" w:hAnsi="Tahoma" w:cs="Tahoma"/>
          <w:szCs w:val="22"/>
          <w:lang w:val="el-GR"/>
        </w:rPr>
        <w:t>Ι. 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του παρόντος Διαγωνισμού, από το φυσικό πρόσωπο το οποίο είναι το ίδιο Προσφέρων ή Νόμιμος Εκπρόσωπος Προσφέροντος.</w:t>
      </w:r>
    </w:p>
    <w:p w14:paraId="2E1EA97D" w14:textId="77777777" w:rsidR="00B85172" w:rsidRPr="00D07716" w:rsidRDefault="64C553B4">
      <w:pPr>
        <w:rPr>
          <w:rFonts w:ascii="Tahoma" w:eastAsia="Tahoma" w:hAnsi="Tahoma" w:cs="Tahoma"/>
          <w:szCs w:val="22"/>
          <w:lang w:val="el-GR"/>
        </w:rPr>
      </w:pPr>
      <w:r w:rsidRPr="00D07716">
        <w:rPr>
          <w:rFonts w:ascii="Tahoma" w:eastAsia="Tahoma" w:hAnsi="Tahoma" w:cs="Tahoma"/>
          <w:szCs w:val="22"/>
          <w:lang w:val="el-GR"/>
        </w:rPr>
        <w:t>ΙΙ. 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w:t>
      </w:r>
    </w:p>
    <w:p w14:paraId="6958FBBF" w14:textId="77777777" w:rsidR="00B85172" w:rsidRPr="00D07716" w:rsidRDefault="64C553B4">
      <w:pPr>
        <w:rPr>
          <w:rFonts w:ascii="Tahoma" w:eastAsia="Tahoma" w:hAnsi="Tahoma" w:cs="Tahoma"/>
          <w:szCs w:val="22"/>
          <w:lang w:val="el-GR"/>
        </w:rPr>
      </w:pPr>
      <w:r w:rsidRPr="00D07716">
        <w:rPr>
          <w:rFonts w:ascii="Tahoma" w:eastAsia="Tahoma" w:hAnsi="Tahoma" w:cs="Tahoma"/>
          <w:szCs w:val="22"/>
          <w:lang w:val="el-GR"/>
        </w:rPr>
        <w:t xml:space="preserve">ΙΙΙ. Αποδέκτες των ανωτέρω (υπό Α) δεδομένων στους οποίους κοινοποιούνται είναι: </w:t>
      </w:r>
    </w:p>
    <w:p w14:paraId="15BEB857" w14:textId="77777777" w:rsidR="00B85172" w:rsidRPr="00D07716" w:rsidRDefault="64C553B4">
      <w:pPr>
        <w:rPr>
          <w:rFonts w:ascii="Tahoma" w:eastAsia="Tahoma" w:hAnsi="Tahoma" w:cs="Tahoma"/>
          <w:szCs w:val="22"/>
          <w:lang w:val="el-GR"/>
        </w:rPr>
      </w:pPr>
      <w:r w:rsidRPr="00D07716">
        <w:rPr>
          <w:rFonts w:ascii="Tahoma" w:eastAsia="Tahoma" w:hAnsi="Tahoma" w:cs="Tahoma"/>
          <w:szCs w:val="22"/>
          <w:lang w:val="el-GR"/>
        </w:rPr>
        <w:t xml:space="preserve">(α) Φορείς στους οποίους η Αναθέτουσα Αρχή αναθέτει την εκτέλεση συγκεκριμένων ενεργειών για λογαριασμό της, δηλαδή οι Σύμβουλοι, τα υπηρεσιακά στελέχη, μέλη Επιτροπών Αξιολόγησης, Χειριστές του Ηλεκτρονικού Διαγωνισμού και λοιποί εν γένει </w:t>
      </w:r>
      <w:proofErr w:type="spellStart"/>
      <w:r w:rsidRPr="00D07716">
        <w:rPr>
          <w:rFonts w:ascii="Tahoma" w:eastAsia="Tahoma" w:hAnsi="Tahoma" w:cs="Tahoma"/>
          <w:szCs w:val="22"/>
          <w:lang w:val="el-GR"/>
        </w:rPr>
        <w:t>προστηθέντες</w:t>
      </w:r>
      <w:proofErr w:type="spellEnd"/>
      <w:r w:rsidRPr="00D07716">
        <w:rPr>
          <w:rFonts w:ascii="Tahoma" w:eastAsia="Tahoma" w:hAnsi="Tahoma" w:cs="Tahoma"/>
          <w:szCs w:val="22"/>
          <w:lang w:val="el-GR"/>
        </w:rPr>
        <w:t xml:space="preserve"> της, υπό τον όρο της τήρησης σε κάθε περίπτωση του απορρήτου.</w:t>
      </w:r>
    </w:p>
    <w:p w14:paraId="50B28EF0" w14:textId="77777777" w:rsidR="00B85172" w:rsidRPr="00D07716" w:rsidRDefault="64C553B4">
      <w:pPr>
        <w:rPr>
          <w:rFonts w:ascii="Tahoma" w:eastAsia="Tahoma" w:hAnsi="Tahoma" w:cs="Tahoma"/>
          <w:szCs w:val="22"/>
          <w:lang w:val="el-GR"/>
        </w:rPr>
      </w:pPr>
      <w:r w:rsidRPr="00D07716">
        <w:rPr>
          <w:rFonts w:ascii="Tahoma" w:eastAsia="Tahoma" w:hAnsi="Tahoma" w:cs="Tahoma"/>
          <w:szCs w:val="22"/>
          <w:lang w:val="el-GR"/>
        </w:rPr>
        <w:t>(β) Το Δημόσιο, άλλοι δημόσιοι φορείς ή δικαστικές αρχές ή άλλες αρχές ή δικαιοδοτικά όργανα, στο πλαίσιο των αρμοδιοτήτων τους.</w:t>
      </w:r>
    </w:p>
    <w:p w14:paraId="6D2262E7" w14:textId="77777777" w:rsidR="00B85172" w:rsidRPr="00D07716" w:rsidRDefault="64C553B4">
      <w:pPr>
        <w:rPr>
          <w:rFonts w:ascii="Tahoma" w:eastAsia="Tahoma" w:hAnsi="Tahoma" w:cs="Tahoma"/>
          <w:szCs w:val="22"/>
          <w:lang w:val="el-GR"/>
        </w:rPr>
      </w:pPr>
      <w:r w:rsidRPr="00D07716">
        <w:rPr>
          <w:rFonts w:ascii="Tahoma" w:eastAsia="Tahoma" w:hAnsi="Tahoma" w:cs="Tahoma"/>
          <w:szCs w:val="22"/>
          <w:lang w:val="el-GR"/>
        </w:rPr>
        <w:t>(γ) 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w:t>
      </w:r>
    </w:p>
    <w:p w14:paraId="5B393054" w14:textId="77777777" w:rsidR="00B85172" w:rsidRPr="00D07716" w:rsidRDefault="64C553B4">
      <w:pPr>
        <w:rPr>
          <w:rFonts w:ascii="Tahoma" w:eastAsia="Tahoma" w:hAnsi="Tahoma" w:cs="Tahoma"/>
          <w:szCs w:val="22"/>
          <w:lang w:val="el-GR"/>
        </w:rPr>
      </w:pPr>
      <w:r w:rsidRPr="00D07716">
        <w:rPr>
          <w:rFonts w:ascii="Tahoma" w:eastAsia="Tahoma" w:hAnsi="Tahoma" w:cs="Tahoma"/>
          <w:szCs w:val="22"/>
        </w:rPr>
        <w:t>IV</w:t>
      </w:r>
      <w:r w:rsidRPr="00D07716">
        <w:rPr>
          <w:rFonts w:ascii="Tahoma" w:eastAsia="Tahoma" w:hAnsi="Tahoma" w:cs="Tahoma"/>
          <w:szCs w:val="22"/>
          <w:lang w:val="el-GR"/>
        </w:rPr>
        <w:t>. Τα δεδομένα θα τηρούνται για χρονικό διάστημα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τα προσωπικά δεδομένα θα καταστρέφονται.</w:t>
      </w:r>
    </w:p>
    <w:p w14:paraId="3BFFDC75" w14:textId="77777777" w:rsidR="00B85172" w:rsidRPr="00D07716" w:rsidRDefault="64C553B4">
      <w:pPr>
        <w:rPr>
          <w:rFonts w:ascii="Tahoma" w:eastAsia="Tahoma" w:hAnsi="Tahoma" w:cs="Tahoma"/>
          <w:szCs w:val="22"/>
          <w:lang w:val="el-GR"/>
        </w:rPr>
      </w:pPr>
      <w:r w:rsidRPr="00D07716">
        <w:rPr>
          <w:rFonts w:ascii="Tahoma" w:eastAsia="Tahoma" w:hAnsi="Tahoma" w:cs="Tahoma"/>
          <w:szCs w:val="22"/>
        </w:rPr>
        <w:t>V</w:t>
      </w:r>
      <w:r w:rsidRPr="00D07716">
        <w:rPr>
          <w:rFonts w:ascii="Tahoma" w:eastAsia="Tahoma" w:hAnsi="Tahoma" w:cs="Tahoma"/>
          <w:szCs w:val="22"/>
          <w:lang w:val="el-GR"/>
        </w:rPr>
        <w:t>. 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προστασίας προσωπικών δεδομένων της Αναθέτουσας Αρχής.</w:t>
      </w:r>
    </w:p>
    <w:p w14:paraId="61B95B74" w14:textId="77777777" w:rsidR="00B85172" w:rsidRPr="00D07716" w:rsidRDefault="64C553B4">
      <w:pPr>
        <w:rPr>
          <w:rFonts w:ascii="Tahoma" w:eastAsia="Tahoma" w:hAnsi="Tahoma" w:cs="Tahoma"/>
          <w:szCs w:val="22"/>
          <w:lang w:val="el-GR"/>
        </w:rPr>
      </w:pPr>
      <w:r w:rsidRPr="00D07716">
        <w:rPr>
          <w:rFonts w:ascii="Tahoma" w:eastAsia="Tahoma" w:hAnsi="Tahoma" w:cs="Tahoma"/>
          <w:szCs w:val="22"/>
        </w:rPr>
        <w:t>VI</w:t>
      </w:r>
      <w:r w:rsidRPr="00D07716">
        <w:rPr>
          <w:rFonts w:ascii="Tahoma" w:eastAsia="Tahoma" w:hAnsi="Tahoma" w:cs="Tahoma"/>
          <w:szCs w:val="22"/>
          <w:lang w:val="el-GR"/>
        </w:rPr>
        <w:t xml:space="preserve">. </w:t>
      </w:r>
      <w:r w:rsidRPr="00D07716">
        <w:rPr>
          <w:rFonts w:ascii="Tahoma" w:eastAsia="Tahoma" w:hAnsi="Tahoma" w:cs="Tahoma"/>
          <w:szCs w:val="22"/>
        </w:rPr>
        <w:t>H</w:t>
      </w:r>
      <w:r w:rsidRPr="00D07716">
        <w:rPr>
          <w:rFonts w:ascii="Tahoma" w:eastAsia="Tahoma" w:hAnsi="Tahoma" w:cs="Tahoma"/>
          <w:szCs w:val="22"/>
          <w:lang w:val="el-GR"/>
        </w:rPr>
        <w:t xml:space="preserve">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 τους από τυχαία ή αθέμιτη καταστροφή, τυχαία απώλεια, αλλοίωση, απαγορευμένη διάδοση ή πρόσβαση από οποιονδήποτε και κάθε άλλης μορφή αθέμιτη επεξεργασία.</w:t>
      </w:r>
    </w:p>
    <w:p w14:paraId="1EF66103" w14:textId="77777777" w:rsidR="00B85172" w:rsidRPr="00D07716" w:rsidRDefault="64C553B4" w:rsidP="00667B3D">
      <w:pPr>
        <w:spacing w:line="276" w:lineRule="auto"/>
        <w:rPr>
          <w:rFonts w:ascii="Tahoma" w:eastAsia="Tahoma" w:hAnsi="Tahoma" w:cs="Tahoma"/>
          <w:szCs w:val="22"/>
          <w:lang w:val="el-GR"/>
        </w:rPr>
      </w:pPr>
      <w:r w:rsidRPr="00D07716">
        <w:rPr>
          <w:rFonts w:ascii="Tahoma" w:eastAsia="Tahoma" w:hAnsi="Tahoma" w:cs="Tahoma"/>
          <w:szCs w:val="22"/>
          <w:lang w:val="el-GR"/>
        </w:rPr>
        <w:t xml:space="preserve"> </w:t>
      </w:r>
    </w:p>
    <w:p w14:paraId="08637D40" w14:textId="77777777" w:rsidR="00E72647" w:rsidRPr="00D07716" w:rsidRDefault="00E72647" w:rsidP="00667B3D">
      <w:pPr>
        <w:spacing w:line="252" w:lineRule="auto"/>
        <w:jc w:val="left"/>
        <w:rPr>
          <w:rFonts w:ascii="Tahoma" w:eastAsia="Tahoma" w:hAnsi="Tahoma" w:cs="Tahoma"/>
          <w:szCs w:val="22"/>
          <w:lang w:val="el-GR"/>
        </w:rPr>
        <w:sectPr w:rsidR="00E72647" w:rsidRPr="00D07716" w:rsidSect="009B49D4">
          <w:pgSz w:w="11906" w:h="16838"/>
          <w:pgMar w:top="1134" w:right="1134" w:bottom="1134" w:left="1134" w:header="720" w:footer="709" w:gutter="0"/>
          <w:cols w:space="720"/>
          <w:titlePg/>
          <w:docGrid w:linePitch="360"/>
        </w:sectPr>
      </w:pPr>
    </w:p>
    <w:p w14:paraId="6BC8BA2B" w14:textId="2D07B9B9" w:rsidR="00E72647" w:rsidRPr="00D07716" w:rsidRDefault="00E72647" w:rsidP="00E72647">
      <w:pPr>
        <w:pStyle w:val="20"/>
        <w:rPr>
          <w:rFonts w:ascii="Tahoma" w:eastAsia="Arial" w:hAnsi="Tahoma" w:cs="Tahoma"/>
          <w:color w:val="auto"/>
          <w:lang w:val="el-GR"/>
        </w:rPr>
      </w:pPr>
      <w:bookmarkStart w:id="157" w:name="_Ref494118533"/>
      <w:bookmarkStart w:id="158" w:name="_Ref40984039"/>
      <w:bookmarkStart w:id="159" w:name="_Toc97194386"/>
      <w:bookmarkStart w:id="160" w:name="_Toc97194490"/>
      <w:bookmarkStart w:id="161" w:name="_Toc97205024"/>
      <w:bookmarkStart w:id="162" w:name="_Toc120716133"/>
      <w:bookmarkStart w:id="163" w:name="_Ref119674343"/>
      <w:bookmarkStart w:id="164" w:name="_Hlk118712588"/>
      <w:r w:rsidRPr="00D07716">
        <w:rPr>
          <w:rFonts w:ascii="Tahoma" w:eastAsia="Arial" w:hAnsi="Tahoma" w:cs="Tahoma"/>
          <w:color w:val="auto"/>
          <w:lang w:val="el-GR"/>
        </w:rPr>
        <w:lastRenderedPageBreak/>
        <w:t>ΠΑΡΑΡΤΗΜΑ VI</w:t>
      </w:r>
      <w:r w:rsidRPr="00D07716">
        <w:rPr>
          <w:rFonts w:ascii="Tahoma" w:eastAsia="Arial" w:hAnsi="Tahoma" w:cs="Tahoma"/>
          <w:color w:val="auto"/>
          <w:lang w:val="en-US"/>
        </w:rPr>
        <w:t>I</w:t>
      </w:r>
      <w:r w:rsidRPr="00D07716">
        <w:rPr>
          <w:rFonts w:ascii="Tahoma" w:eastAsia="Arial" w:hAnsi="Tahoma" w:cs="Tahoma"/>
          <w:color w:val="auto"/>
          <w:lang w:val="el-GR"/>
        </w:rPr>
        <w:t>Ι – Άλλες Δηλώσεις</w:t>
      </w:r>
      <w:bookmarkEnd w:id="157"/>
      <w:bookmarkEnd w:id="158"/>
      <w:bookmarkEnd w:id="159"/>
      <w:bookmarkEnd w:id="160"/>
      <w:bookmarkEnd w:id="161"/>
      <w:bookmarkEnd w:id="162"/>
      <w:r w:rsidRPr="00D07716">
        <w:rPr>
          <w:rFonts w:ascii="Tahoma" w:eastAsia="Arial" w:hAnsi="Tahoma" w:cs="Tahoma"/>
          <w:color w:val="auto"/>
          <w:lang w:val="el-GR"/>
        </w:rPr>
        <w:t xml:space="preserve"> </w:t>
      </w:r>
      <w:bookmarkEnd w:id="163"/>
    </w:p>
    <w:p w14:paraId="0E9AED20" w14:textId="77777777" w:rsidR="00E72647" w:rsidRPr="00D07716" w:rsidRDefault="00E72647" w:rsidP="00E72647">
      <w:pPr>
        <w:rPr>
          <w:rFonts w:ascii="Tahoma" w:eastAsia="SimSun" w:hAnsi="Tahoma" w:cs="Tahoma"/>
          <w:lang w:val="el-GR" w:eastAsia="el-GR" w:bidi="he-IL"/>
        </w:rPr>
      </w:pPr>
    </w:p>
    <w:p w14:paraId="68878E82" w14:textId="77777777" w:rsidR="00E72647" w:rsidRPr="00D07716" w:rsidRDefault="00E72647" w:rsidP="00E72647">
      <w:pPr>
        <w:jc w:val="center"/>
        <w:rPr>
          <w:rFonts w:ascii="Tahoma" w:eastAsia="SimSun" w:hAnsi="Tahoma" w:cs="Tahoma"/>
          <w:bCs/>
          <w:lang w:val="el-GR" w:eastAsia="el-GR" w:bidi="he-IL"/>
        </w:rPr>
      </w:pPr>
      <w:r w:rsidRPr="00D07716">
        <w:rPr>
          <w:rFonts w:ascii="Tahoma" w:eastAsia="SimSun" w:hAnsi="Tahoma" w:cs="Tahoma"/>
          <w:b/>
          <w:bCs/>
          <w:lang w:val="el-GR" w:eastAsia="el-GR" w:bidi="he-IL"/>
        </w:rPr>
        <w:t>ΠΕΡΙΕΧΟΜΕΝΟ Υπεύθυνης Δήλωσης Οικονομικού Φορέα περί μη συνδρομής των περιορισμών της παρ. 1 του άρθρου 5ια του Κανονισμού Κυρώσεων κατά της Ρωσίας (Κανονισμός (ΕΕ) 833/2014, όπως τροποποιήθηκε με τον Κανονισμό 2022/576 του Συμβουλίου της 8ης Απριλίου 2022)</w:t>
      </w:r>
    </w:p>
    <w:p w14:paraId="3372FFAC" w14:textId="77777777" w:rsidR="00E72647" w:rsidRPr="00D07716" w:rsidRDefault="00E72647" w:rsidP="00E72647">
      <w:pPr>
        <w:rPr>
          <w:rFonts w:ascii="Tahoma" w:hAnsi="Tahoma" w:cs="Tahoma"/>
          <w:lang w:val="el-GR"/>
        </w:rPr>
      </w:pPr>
    </w:p>
    <w:p w14:paraId="5DC73948" w14:textId="77777777" w:rsidR="00E72647" w:rsidRPr="00D07716" w:rsidRDefault="00E72647" w:rsidP="00E72647">
      <w:pPr>
        <w:pStyle w:val="Default"/>
        <w:spacing w:before="120" w:after="120"/>
        <w:jc w:val="both"/>
        <w:rPr>
          <w:rFonts w:ascii="Tahoma" w:hAnsi="Tahoma" w:cs="Tahoma"/>
          <w:color w:val="auto"/>
          <w:sz w:val="22"/>
          <w:szCs w:val="22"/>
          <w:lang w:eastAsia="el-GR" w:bidi="he-IL"/>
        </w:rPr>
      </w:pPr>
      <w:r w:rsidRPr="00D07716">
        <w:rPr>
          <w:rFonts w:ascii="Tahoma" w:eastAsia="Times New Roman" w:hAnsi="Tahoma" w:cs="Tahoma"/>
          <w:color w:val="auto"/>
          <w:sz w:val="22"/>
          <w:szCs w:val="22"/>
          <w:lang w:eastAsia="el-GR" w:bidi="he-IL"/>
        </w:rPr>
        <w:t xml:space="preserve">«Δηλώνω υπεύθυνα ότι δεν υπάρχει ρωσική συμμετοχή στην εταιρεία που εκπροσωπώ, σύμφωνα με τους περιορισμούς που περιλαμβάνονται στο άρθρο 5ια του κανονισμού του Συμβουλίου (ΕΕ) αριθ. 833/2014 </w:t>
      </w:r>
      <w:r w:rsidRPr="00D07716">
        <w:rPr>
          <w:rFonts w:ascii="Tahoma" w:hAnsi="Tahoma" w:cs="Tahoma"/>
          <w:color w:val="auto"/>
          <w:sz w:val="22"/>
          <w:szCs w:val="22"/>
          <w:lang w:eastAsia="el-GR" w:bidi="he-IL"/>
        </w:rPr>
        <w:t>της 31ης Ιουλίου 2014 σχετικά με περιοριστικά μέτρα λόγω των ενεργειών της Ρωσίας που αποσταθεροποιούν την κατάσταση στην Ουκρανία, όπως τροποποιήθηκε από τον με αριθ. 2022/578 Κανονισμό του Συμβουλίου (ΕΕ) της 8ης Απριλίου 2022. Συγκεκριμένα δηλώνω ότι :</w:t>
      </w:r>
    </w:p>
    <w:p w14:paraId="3EED6A27" w14:textId="77777777" w:rsidR="00E72647" w:rsidRPr="00D07716" w:rsidRDefault="00E72647" w:rsidP="00E72647">
      <w:pPr>
        <w:pStyle w:val="afb"/>
        <w:numPr>
          <w:ilvl w:val="0"/>
          <w:numId w:val="107"/>
        </w:numPr>
        <w:suppressAutoHyphens w:val="0"/>
        <w:autoSpaceDE w:val="0"/>
        <w:autoSpaceDN w:val="0"/>
        <w:adjustRightInd w:val="0"/>
        <w:spacing w:before="120" w:after="120"/>
        <w:ind w:left="714" w:hanging="357"/>
        <w:contextualSpacing w:val="0"/>
        <w:rPr>
          <w:rFonts w:ascii="Tahoma" w:hAnsi="Tahoma" w:cs="Tahoma"/>
          <w:lang w:val="el-GR" w:eastAsia="el-GR" w:bidi="he-IL"/>
        </w:rPr>
      </w:pPr>
      <w:r w:rsidRPr="00D07716">
        <w:rPr>
          <w:rFonts w:ascii="Tahoma" w:hAnsi="Tahoma" w:cs="Tahoma"/>
          <w:lang w:val="el-GR" w:eastAsia="el-GR" w:bidi="he-IL"/>
        </w:rPr>
        <w:t>ο ανάδοχος που εκπροσωπώ (και καμία από τις εταιρείες που εκπροσωπούν μέλη της κοινοπραξίας μας) δεν είναι Ρώσος υπήκοος, ούτε φυσικό ή νομικό πρόσωπο, οντότητα ή φορέας εγκατεστημένος στη Ρωσία</w:t>
      </w:r>
    </w:p>
    <w:p w14:paraId="350E42B2" w14:textId="77777777" w:rsidR="00E72647" w:rsidRPr="00D07716" w:rsidRDefault="00E72647" w:rsidP="00E72647">
      <w:pPr>
        <w:pStyle w:val="afb"/>
        <w:numPr>
          <w:ilvl w:val="0"/>
          <w:numId w:val="107"/>
        </w:numPr>
        <w:suppressAutoHyphens w:val="0"/>
        <w:autoSpaceDE w:val="0"/>
        <w:autoSpaceDN w:val="0"/>
        <w:adjustRightInd w:val="0"/>
        <w:spacing w:before="120" w:after="120"/>
        <w:ind w:left="714" w:hanging="357"/>
        <w:contextualSpacing w:val="0"/>
        <w:rPr>
          <w:rFonts w:ascii="Tahoma" w:hAnsi="Tahoma" w:cs="Tahoma"/>
          <w:lang w:val="el-GR" w:eastAsia="el-GR" w:bidi="he-IL"/>
        </w:rPr>
      </w:pPr>
      <w:r w:rsidRPr="00D07716">
        <w:rPr>
          <w:rFonts w:ascii="Tahoma" w:hAnsi="Tahoma" w:cs="Tahoma"/>
          <w:lang w:val="el-GR" w:eastAsia="el-GR" w:bidi="he-IL"/>
        </w:rPr>
        <w:t>ο ανάδοχος που εκπροσωπώ (και καμία από τις εταιρείες που εκπροσωπούν μέλη της κοινοπραξίας μας) δεν είναι νομικό πρόσωπο, οντότητα ή φορέας του οποίου τα δικαιώματα ιδιοκτησίας κατέχει άμεσα ή έμμεσα σε ποσοστό άνω του πενήντα τοις εκατό (50%) οντότητα αναφερόμενη στο στοιχείο α) της παρούσας παραγράφου</w:t>
      </w:r>
    </w:p>
    <w:p w14:paraId="7F21690C" w14:textId="77777777" w:rsidR="00E72647" w:rsidRPr="00D07716" w:rsidRDefault="00E72647" w:rsidP="00E72647">
      <w:pPr>
        <w:pStyle w:val="afb"/>
        <w:numPr>
          <w:ilvl w:val="0"/>
          <w:numId w:val="107"/>
        </w:numPr>
        <w:suppressAutoHyphens w:val="0"/>
        <w:autoSpaceDE w:val="0"/>
        <w:autoSpaceDN w:val="0"/>
        <w:adjustRightInd w:val="0"/>
        <w:spacing w:before="120" w:after="120"/>
        <w:ind w:left="714" w:hanging="357"/>
        <w:contextualSpacing w:val="0"/>
        <w:rPr>
          <w:rFonts w:ascii="Tahoma" w:hAnsi="Tahoma" w:cs="Tahoma"/>
          <w:lang w:val="el-GR" w:eastAsia="el-GR" w:bidi="he-IL"/>
        </w:rPr>
      </w:pPr>
      <w:r w:rsidRPr="00D07716">
        <w:rPr>
          <w:rFonts w:ascii="Tahoma" w:hAnsi="Tahoma" w:cs="Tahoma"/>
          <w:lang w:val="el-GR" w:eastAsia="el-GR" w:bidi="he-IL"/>
        </w:rPr>
        <w:t>ούτε ο υπεύθυνα δηλώνων ούτε η εταιρεία που εκπροσωπώ δεν είμαστε φυσικό ή νομικό πρόσωπο, οντότητα ή όργανο που ενεργεί εξ ονόματος ή κατ’ εντολή οντότητας που αναφέρεται στο σημείο (α) ή (β) παραπάνω,</w:t>
      </w:r>
    </w:p>
    <w:p w14:paraId="3FC7EF04" w14:textId="77777777" w:rsidR="00E72647" w:rsidRPr="00D07716" w:rsidRDefault="00E72647" w:rsidP="00E72647">
      <w:pPr>
        <w:pStyle w:val="afb"/>
        <w:numPr>
          <w:ilvl w:val="0"/>
          <w:numId w:val="107"/>
        </w:numPr>
        <w:suppressAutoHyphens w:val="0"/>
        <w:spacing w:before="120" w:after="120"/>
        <w:ind w:left="714" w:hanging="357"/>
        <w:contextualSpacing w:val="0"/>
        <w:rPr>
          <w:rFonts w:ascii="Tahoma" w:hAnsi="Tahoma" w:cs="Tahoma"/>
          <w:lang w:val="el-GR"/>
        </w:rPr>
      </w:pPr>
      <w:r w:rsidRPr="00D07716">
        <w:rPr>
          <w:rFonts w:ascii="Tahoma" w:hAnsi="Tahoma" w:cs="Tahoma"/>
          <w:lang w:val="el-GR" w:eastAsia="el-GR" w:bidi="he-IL"/>
        </w:rPr>
        <w:t>δεν υπάρχει συμμετοχή φορέων και οντοτήτων που απαριθμούνται στα ανωτέρω στοιχεία α) έως γ), άνω του 10 % της αξίας της σύμβασης των υπεργολάβων, προμηθευτών ή φορέων στις ικανότητες των οποίων να στηρίζεται ο ανάδοχος τον οποίον εκπροσωπώ.»</w:t>
      </w:r>
    </w:p>
    <w:bookmarkEnd w:id="164"/>
    <w:p w14:paraId="6CF46AD5" w14:textId="77777777" w:rsidR="00B85172" w:rsidRPr="00D07716" w:rsidRDefault="00B85172" w:rsidP="00667B3D">
      <w:pPr>
        <w:spacing w:line="252" w:lineRule="auto"/>
        <w:jc w:val="left"/>
        <w:rPr>
          <w:rFonts w:ascii="Tahoma" w:eastAsia="Tahoma" w:hAnsi="Tahoma" w:cs="Tahoma"/>
          <w:szCs w:val="22"/>
          <w:lang w:val="el-GR"/>
        </w:rPr>
      </w:pPr>
    </w:p>
    <w:p w14:paraId="2FAFE8CC" w14:textId="77777777" w:rsidR="00A61DEB" w:rsidRPr="00D07716" w:rsidRDefault="00A61DEB" w:rsidP="00D82B16">
      <w:pPr>
        <w:spacing w:after="0"/>
        <w:rPr>
          <w:rFonts w:ascii="Tahoma" w:hAnsi="Tahoma" w:cs="Tahoma"/>
          <w:lang w:val="el-GR"/>
        </w:rPr>
        <w:sectPr w:rsidR="00A61DEB" w:rsidRPr="00D07716" w:rsidSect="009B49D4">
          <w:pgSz w:w="11906" w:h="16838"/>
          <w:pgMar w:top="1134" w:right="1134" w:bottom="1134" w:left="1134" w:header="720" w:footer="709" w:gutter="0"/>
          <w:cols w:space="720"/>
          <w:titlePg/>
          <w:docGrid w:linePitch="360"/>
        </w:sectPr>
      </w:pPr>
    </w:p>
    <w:p w14:paraId="0A82A8F0" w14:textId="4D9539CD" w:rsidR="00A61DEB" w:rsidRPr="00D07716" w:rsidRDefault="00A61DEB" w:rsidP="00A61DEB">
      <w:pPr>
        <w:pStyle w:val="20"/>
        <w:rPr>
          <w:rFonts w:ascii="Tahoma" w:eastAsia="Arial" w:hAnsi="Tahoma" w:cs="Tahoma"/>
          <w:color w:val="auto"/>
          <w:lang w:val="el-GR"/>
        </w:rPr>
      </w:pPr>
      <w:bookmarkStart w:id="165" w:name="_Ref118477993"/>
      <w:bookmarkStart w:id="166" w:name="_Toc120716134"/>
      <w:bookmarkStart w:id="167" w:name="_Hlk118481870"/>
      <w:r w:rsidRPr="00D07716">
        <w:rPr>
          <w:rFonts w:ascii="Tahoma" w:eastAsia="Arial" w:hAnsi="Tahoma" w:cs="Tahoma"/>
          <w:color w:val="auto"/>
          <w:lang w:val="el-GR"/>
        </w:rPr>
        <w:lastRenderedPageBreak/>
        <w:t>ΠΑΡΑΡΤΗΜΑ IX – Ρήτρα Ακεραιότητας</w:t>
      </w:r>
      <w:bookmarkEnd w:id="165"/>
      <w:bookmarkEnd w:id="166"/>
      <w:r w:rsidRPr="00D07716">
        <w:rPr>
          <w:rFonts w:ascii="Tahoma" w:eastAsia="Arial" w:hAnsi="Tahoma" w:cs="Tahoma"/>
          <w:color w:val="auto"/>
          <w:lang w:val="el-GR"/>
        </w:rPr>
        <w:t xml:space="preserve"> </w:t>
      </w:r>
    </w:p>
    <w:p w14:paraId="5197B5F6" w14:textId="77777777" w:rsidR="00A61DEB" w:rsidRPr="00D07716" w:rsidRDefault="00A61DEB" w:rsidP="00A61DEB">
      <w:pPr>
        <w:spacing w:line="276" w:lineRule="auto"/>
        <w:rPr>
          <w:rFonts w:ascii="Tahoma" w:hAnsi="Tahoma" w:cs="Tahoma"/>
          <w:lang w:val="el-GR"/>
        </w:rPr>
      </w:pPr>
      <w:r w:rsidRPr="00D07716">
        <w:rPr>
          <w:rFonts w:ascii="Tahoma" w:hAnsi="Tahoma" w:cs="Tahoma"/>
          <w:lang w:val="el-GR"/>
        </w:rPr>
        <w:t xml:space="preserve">Ο Ανάδοχος με την παρούσα δηλώνει ότι δεσμεύεται ότι δεν ενήργησε αθέμιτα, παράνομα ή καταχρηστικά και ότι θα εξακολουθήσει να ενεργεί κατ’ αυτόν τον τρόπο κατά την εκτέλεσης της Σύμβασης αλλά και μετά τη λήξη αυτής. </w:t>
      </w:r>
    </w:p>
    <w:p w14:paraId="442C6FBD" w14:textId="77777777" w:rsidR="00A61DEB" w:rsidRPr="00D07716" w:rsidRDefault="00A61DEB" w:rsidP="00A61DEB">
      <w:pPr>
        <w:spacing w:line="276" w:lineRule="auto"/>
        <w:rPr>
          <w:rFonts w:ascii="Tahoma" w:hAnsi="Tahoma" w:cs="Tahoma"/>
          <w:lang w:val="el-GR"/>
        </w:rPr>
      </w:pPr>
      <w:r w:rsidRPr="00D07716">
        <w:rPr>
          <w:rFonts w:ascii="Tahoma" w:hAnsi="Tahoma" w:cs="Tahoma"/>
          <w:lang w:val="el-GR"/>
        </w:rPr>
        <w:t>Ειδικότερα, ο Ανάδοχος δηλώνει ότι:</w:t>
      </w:r>
    </w:p>
    <w:p w14:paraId="77C78989" w14:textId="77777777" w:rsidR="00A61DEB" w:rsidRPr="00D07716" w:rsidRDefault="00A61DEB" w:rsidP="00A61DEB">
      <w:pPr>
        <w:spacing w:line="276" w:lineRule="auto"/>
        <w:rPr>
          <w:rFonts w:ascii="Tahoma" w:hAnsi="Tahoma" w:cs="Tahoma"/>
          <w:lang w:val="el-GR"/>
        </w:rPr>
      </w:pPr>
      <w:r w:rsidRPr="00D07716">
        <w:rPr>
          <w:rFonts w:ascii="Tahoma" w:hAnsi="Tahoma" w:cs="Tahoma"/>
          <w:lang w:val="el-GR"/>
        </w:rPr>
        <w:t>1) δεν διαθέτει εσωτερική πληροφόρηση, πέραν των στοιχείων που περιήλθαν στη γνώση και στην αντίληψη του μέσω των εγγράφων της Σύμβασης και στο πλαίσιο της συμμετοχής του στη διαδικασία σύναψης της Σύμβασης και των προκαταρκτικών διαβουλεύσεων στις οποίες συμμετείχε και έχουν δημοσιοποιηθεί.</w:t>
      </w:r>
    </w:p>
    <w:p w14:paraId="3CF451D8" w14:textId="77777777" w:rsidR="00A61DEB" w:rsidRPr="00D07716" w:rsidRDefault="00A61DEB" w:rsidP="00A61DEB">
      <w:pPr>
        <w:spacing w:line="276" w:lineRule="auto"/>
        <w:rPr>
          <w:rFonts w:ascii="Tahoma" w:hAnsi="Tahoma" w:cs="Tahoma"/>
          <w:lang w:val="el-GR"/>
        </w:rPr>
      </w:pPr>
      <w:r w:rsidRPr="00D07716">
        <w:rPr>
          <w:rFonts w:ascii="Tahoma" w:hAnsi="Tahoma" w:cs="Tahoma"/>
          <w:lang w:val="el-GR"/>
        </w:rPr>
        <w:t>2) δεν πραγματοποίησε ενέργειες νόθευσης του ανταγωνισμού μέσω χειραγώγησης των προσφορών, είτε ατομικώς είτε σε συνεργασία με τρίτους, κατά τα οριζόμενα στο δίκαιο του ανταγωνισμού.</w:t>
      </w:r>
    </w:p>
    <w:p w14:paraId="03F495BA" w14:textId="77777777" w:rsidR="00A61DEB" w:rsidRPr="00D07716" w:rsidRDefault="00A61DEB" w:rsidP="00A61DEB">
      <w:pPr>
        <w:spacing w:line="276" w:lineRule="auto"/>
        <w:rPr>
          <w:rFonts w:ascii="Tahoma" w:hAnsi="Tahoma" w:cs="Tahoma"/>
          <w:lang w:val="el-GR"/>
        </w:rPr>
      </w:pPr>
      <w:r w:rsidRPr="00D07716">
        <w:rPr>
          <w:rFonts w:ascii="Tahoma" w:hAnsi="Tahoma" w:cs="Tahoma"/>
          <w:lang w:val="el-GR"/>
        </w:rPr>
        <w:t>3) δεν διενήργησε ούτε θα διενεργήσει πριν, κατά τη διάρκεια ή και μετά τη λήξη της Σύμβασης παράνομες πληρωμές για διευκολύνσεις, εξυπηρετήσεις ή υπηρεσίες που αφορούν τη Σύμβαση και τη διαδικασία ανάθεσης.</w:t>
      </w:r>
    </w:p>
    <w:p w14:paraId="5920B445" w14:textId="77777777" w:rsidR="00A61DEB" w:rsidRPr="00D07716" w:rsidRDefault="00A61DEB" w:rsidP="00A61DEB">
      <w:pPr>
        <w:spacing w:line="276" w:lineRule="auto"/>
        <w:rPr>
          <w:rFonts w:ascii="Tahoma" w:hAnsi="Tahoma" w:cs="Tahoma"/>
          <w:lang w:val="el-GR"/>
        </w:rPr>
      </w:pPr>
      <w:r w:rsidRPr="00D07716">
        <w:rPr>
          <w:rFonts w:ascii="Tahoma" w:hAnsi="Tahoma" w:cs="Tahoma"/>
          <w:lang w:val="el-GR"/>
        </w:rPr>
        <w:t>4) δεν προσέφερε ούτε θα προσφέρει πριν, κατά τη διάρκεια ή και μετά τη λήξη της Σύμβασης, άμεσα ή έμμεσα, οποιαδήποτε υλική εύνοια, δώρο ή αντάλλαγμα σε υπαλλήλους ή μέλη συλλογικών οργάνων της Εταιρείας, καθώς και συζύγους και συγγενείς εξ αίματος ή εξ αγχιστείας, κατ’ ευθεία μεν γραμμή απεριορίστως, εκ πλαγίου δε έως και τέταρτου βαθμού ή συνεργάτες αυτών ούτε χρησιμοποίησε ή θα χρησιμοποιήσει τρίτα πρόσωπα, για να διοχετεύσει χρηματικά ποσά στα προαναφερόμενα πρόσωπα.</w:t>
      </w:r>
    </w:p>
    <w:p w14:paraId="56B0A1A4" w14:textId="77777777" w:rsidR="00A61DEB" w:rsidRPr="00D07716" w:rsidRDefault="00A61DEB" w:rsidP="00A61DEB">
      <w:pPr>
        <w:spacing w:line="276" w:lineRule="auto"/>
        <w:rPr>
          <w:rFonts w:ascii="Tahoma" w:hAnsi="Tahoma" w:cs="Tahoma"/>
          <w:lang w:val="el-GR"/>
        </w:rPr>
      </w:pPr>
      <w:r w:rsidRPr="00D07716">
        <w:rPr>
          <w:rFonts w:ascii="Tahoma" w:hAnsi="Tahoma" w:cs="Tahoma"/>
          <w:lang w:val="el-GR"/>
        </w:rPr>
        <w:t>5) δεν θα επιχειρήσει  να επηρεάσει με αθέμιτο τρόπο τη διαδικασία λήψης αποφάσεων της Εταιρείας, ούτε θα παράσχει με παραπλανητικές πληροφορίες οι οποίες ενδέχεται να επηρεάσουν ουσιωδώς τις αποφάσεις της Εταιρείας καθ’ όλη τη διάρκεια της εκτέλεσης της Σύμβασης αλλά και μετά τη λήξη της.</w:t>
      </w:r>
    </w:p>
    <w:p w14:paraId="513603F8" w14:textId="77777777" w:rsidR="00A61DEB" w:rsidRPr="00D07716" w:rsidRDefault="00A61DEB" w:rsidP="00A61DEB">
      <w:pPr>
        <w:spacing w:line="276" w:lineRule="auto"/>
        <w:rPr>
          <w:rFonts w:ascii="Tahoma" w:hAnsi="Tahoma" w:cs="Tahoma"/>
          <w:lang w:val="el-GR"/>
        </w:rPr>
      </w:pPr>
      <w:r w:rsidRPr="00D07716">
        <w:rPr>
          <w:rFonts w:ascii="Tahoma" w:hAnsi="Tahoma" w:cs="Tahoma"/>
          <w:lang w:val="el-GR"/>
        </w:rPr>
        <w:t xml:space="preserve">6) δεν έχει εμπλακεί και δεν θα εμπλακεί σε οποιαδήποτε παράτυπη, ανέντιμη ή απατηλή συμπεριφορά (πράξη ή παράλειψη)] που έχει ως στόχο την παραπλάνηση/εξαπάτηση οποιουδήποτε προσώπου ή οργάνου της Εταιρείας εμπλεκομένου σε οποιαδήποτε διαδικασία σχετική με την εκτέλεση της Σύμβασης (όπως ενδεικτικά στις διαδικασίες παρακολούθησης και παραλαβής), την απόκρυψη πληροφοριών από αυτό, τον εξαναγκασμό αυτού σε ή/και την αθέμιτη απόσπαση από αυτό ρητής ή σιωπηρής συγκατάθεσης στην παραβίαση ή παράκαμψη </w:t>
      </w:r>
      <w:proofErr w:type="spellStart"/>
      <w:r w:rsidRPr="00D07716">
        <w:rPr>
          <w:rFonts w:ascii="Tahoma" w:hAnsi="Tahoma" w:cs="Tahoma"/>
          <w:lang w:val="el-GR"/>
        </w:rPr>
        <w:t>νομίμων</w:t>
      </w:r>
      <w:proofErr w:type="spellEnd"/>
      <w:r w:rsidRPr="00D07716">
        <w:rPr>
          <w:rFonts w:ascii="Tahoma" w:hAnsi="Tahoma" w:cs="Tahoma"/>
          <w:lang w:val="el-GR"/>
        </w:rPr>
        <w:t xml:space="preserve"> ή συμβατικών υποχρεώσεων που σχετίζονται με την εκτέλεση της Σύμβασης, ή τυχόν έγκρισης, θετικής γνώμης ή απόφασης παραλαβής (μέρους ή όλου) του συμβατικού αντικείμενου ή/και καταβολής (μέρους ή όλου) του συμβατικού τιμήματος.</w:t>
      </w:r>
    </w:p>
    <w:p w14:paraId="20431072" w14:textId="77777777" w:rsidR="00A61DEB" w:rsidRPr="00D07716" w:rsidRDefault="00A61DEB" w:rsidP="00A61DEB">
      <w:pPr>
        <w:spacing w:line="276" w:lineRule="auto"/>
        <w:rPr>
          <w:rFonts w:ascii="Tahoma" w:hAnsi="Tahoma" w:cs="Tahoma"/>
          <w:lang w:val="el-GR"/>
        </w:rPr>
      </w:pPr>
      <w:r w:rsidRPr="00D07716">
        <w:rPr>
          <w:rFonts w:ascii="Tahoma" w:hAnsi="Tahoma" w:cs="Tahoma"/>
          <w:lang w:val="el-GR"/>
        </w:rPr>
        <w:t xml:space="preserve">7) ότι θα απέχει από οποιαδήποτε εν γένει συμπεριφορά που συνιστά σοβαρό επαγγελματικό παράπτωμα και θα μπορούσε να θέσει εν αμφιβόλω την ακεραιότητά του. </w:t>
      </w:r>
    </w:p>
    <w:p w14:paraId="47DAA69A" w14:textId="77777777" w:rsidR="00A61DEB" w:rsidRPr="00D07716" w:rsidRDefault="00A61DEB" w:rsidP="00A61DEB">
      <w:pPr>
        <w:spacing w:line="276" w:lineRule="auto"/>
        <w:rPr>
          <w:rFonts w:ascii="Tahoma" w:hAnsi="Tahoma" w:cs="Tahoma"/>
          <w:lang w:val="el-GR"/>
        </w:rPr>
      </w:pPr>
      <w:r w:rsidRPr="00D07716">
        <w:rPr>
          <w:rFonts w:ascii="Tahoma" w:hAnsi="Tahoma" w:cs="Tahoma"/>
          <w:lang w:val="el-GR"/>
        </w:rPr>
        <w:t xml:space="preserve">8) ότι θα δηλώσει στην Εταιρεία, αμελλητί με την </w:t>
      </w:r>
      <w:proofErr w:type="spellStart"/>
      <w:r w:rsidRPr="00D07716">
        <w:rPr>
          <w:rFonts w:ascii="Tahoma" w:hAnsi="Tahoma" w:cs="Tahoma"/>
          <w:lang w:val="el-GR"/>
        </w:rPr>
        <w:t>περιέλευση</w:t>
      </w:r>
      <w:proofErr w:type="spellEnd"/>
      <w:r w:rsidRPr="00D07716">
        <w:rPr>
          <w:rFonts w:ascii="Tahoma" w:hAnsi="Tahoma" w:cs="Tahoma"/>
          <w:lang w:val="el-GR"/>
        </w:rPr>
        <w:t xml:space="preserve"> σε γνώση του,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w:t>
      </w:r>
      <w:proofErr w:type="spellStart"/>
      <w:r w:rsidRPr="00D07716">
        <w:rPr>
          <w:rFonts w:ascii="Tahoma" w:hAnsi="Tahoma" w:cs="Tahoma"/>
          <w:lang w:val="el-GR"/>
        </w:rPr>
        <w:t>νομίμων</w:t>
      </w:r>
      <w:proofErr w:type="spellEnd"/>
      <w:r w:rsidRPr="00D07716">
        <w:rPr>
          <w:rFonts w:ascii="Tahoma" w:hAnsi="Tahoma" w:cs="Tahoma"/>
          <w:lang w:val="el-GR"/>
        </w:rPr>
        <w:t xml:space="preserve"> ή εξουσιοδοτημένων εκπροσώπων του, υπαλλήλων ή συνεργατών του που χρησιμοποιούνται για την εκτέλεση της Σύμβασης (συμπεριλαμβανομένων και των υπεργολάβων του) με μέλη του προσωπικού της Εταιρείας που </w:t>
      </w:r>
      <w:r w:rsidRPr="00D07716">
        <w:rPr>
          <w:rFonts w:ascii="Tahoma" w:hAnsi="Tahoma" w:cs="Tahoma"/>
          <w:lang w:val="el-GR"/>
        </w:rPr>
        <w:lastRenderedPageBreak/>
        <w:t>εμπλέκονται καθ’ οιονδήποτε τρόπο στη διαδικασία εκτέλεσης της Σύμβασης ή/και μπορούν να επηρεάσουν την έκβαση και τις αποφάσεις της Εταιρείας περί την εκτέλεσή της, συμπεριλαμβανομένων των μελών των αποφαινόμενων ή/και γνωμοδοτικών οργάνων αυτής, ή/και των μελών των οργάνων διοίκησής της ή/και των συζύγων και συγγενών εξ αίματος ή εξ αγχιστείας, κατ’ ευθεία μεν γραμμή απεριορίστως, εκ πλαγίου δε έως και τετάρτου βαθμού των παραπάνω προσώπων, οποτεδήποτε και εάν η κατάσταση αυτή σύγκρουσης συμφερόντων προκύψει κατά τη διάρκεια εκτέλεσης της Σύμβασης και μέχρι τη λήξη της.</w:t>
      </w:r>
    </w:p>
    <w:p w14:paraId="2A363CD6" w14:textId="77777777" w:rsidR="00A61DEB" w:rsidRPr="00D07716" w:rsidRDefault="00A61DEB" w:rsidP="00A61DEB">
      <w:pPr>
        <w:spacing w:line="276" w:lineRule="auto"/>
        <w:rPr>
          <w:rFonts w:ascii="Tahoma" w:hAnsi="Tahoma" w:cs="Tahoma"/>
          <w:lang w:val="el-GR"/>
        </w:rPr>
      </w:pPr>
    </w:p>
    <w:p w14:paraId="7DC89DE1" w14:textId="77777777" w:rsidR="00A61DEB" w:rsidRPr="00D07716" w:rsidRDefault="00A61DEB" w:rsidP="00A61DEB">
      <w:pPr>
        <w:spacing w:line="276" w:lineRule="auto"/>
        <w:rPr>
          <w:rFonts w:ascii="Tahoma" w:hAnsi="Tahoma" w:cs="Tahoma"/>
          <w:lang w:val="el-GR"/>
        </w:rPr>
      </w:pPr>
      <w:r w:rsidRPr="00D07716">
        <w:rPr>
          <w:rFonts w:ascii="Tahoma" w:hAnsi="Tahoma" w:cs="Tahoma"/>
          <w:lang w:val="el-GR"/>
        </w:rPr>
        <w:t>Οι υποχρεώσεις και οι απαγορεύσεις της ρήτρας αυτής ισχύουν, αν ο Ανάδοχος  είναι ένωση, για όλα τα μέλη της ένωσης, καθώς και για τους υπεργολάβους που χρησιμοποιεί.</w:t>
      </w:r>
    </w:p>
    <w:bookmarkEnd w:id="167"/>
    <w:p w14:paraId="77B356CD" w14:textId="77777777" w:rsidR="00D41FD6" w:rsidRPr="00D07716" w:rsidRDefault="00D41FD6" w:rsidP="00D82B16">
      <w:pPr>
        <w:spacing w:after="0"/>
        <w:rPr>
          <w:rFonts w:ascii="Tahoma" w:hAnsi="Tahoma" w:cs="Tahoma"/>
          <w:lang w:val="el-GR"/>
        </w:rPr>
      </w:pPr>
    </w:p>
    <w:sectPr w:rsidR="00D41FD6" w:rsidRPr="00D07716" w:rsidSect="009B49D4">
      <w:pgSz w:w="11906" w:h="16838"/>
      <w:pgMar w:top="1134" w:right="1134" w:bottom="1134" w:left="1134" w:header="720"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853527" w14:textId="77777777" w:rsidR="006579D7" w:rsidRDefault="006579D7">
      <w:pPr>
        <w:spacing w:after="0"/>
      </w:pPr>
      <w:r>
        <w:separator/>
      </w:r>
    </w:p>
  </w:endnote>
  <w:endnote w:type="continuationSeparator" w:id="0">
    <w:p w14:paraId="79C54A62" w14:textId="77777777" w:rsidR="006579D7" w:rsidRDefault="006579D7">
      <w:pPr>
        <w:spacing w:after="0"/>
      </w:pPr>
      <w:r>
        <w:continuationSeparator/>
      </w:r>
    </w:p>
  </w:endnote>
  <w:endnote w:type="continuationNotice" w:id="1">
    <w:p w14:paraId="0813F0BA" w14:textId="77777777" w:rsidR="006579D7" w:rsidRDefault="006579D7">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OpenSymbol">
    <w:altName w:val="Calibri"/>
    <w:charset w:val="00"/>
    <w:family w:val="auto"/>
    <w:pitch w:val="variable"/>
  </w:font>
  <w:font w:name="Angsana New">
    <w:panose1 w:val="02020603050405020304"/>
    <w:charset w:val="DE"/>
    <w:family w:val="roman"/>
    <w:pitch w:val="variable"/>
    <w:sig w:usb0="81000003" w:usb1="00000000" w:usb2="00000000" w:usb3="00000000" w:csb0="0001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9999999">
    <w:altName w:val="Cambria"/>
    <w:panose1 w:val="00000000000000000000"/>
    <w:charset w:val="00"/>
    <w:family w:val="roman"/>
    <w:notTrueType/>
    <w:pitch w:val="default"/>
  </w:font>
  <w:font w:name="Lucida Sans">
    <w:panose1 w:val="020B0602030504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Liberation Sans">
    <w:altName w:val="Calibri"/>
    <w:charset w:val="A1"/>
    <w:family w:val="swiss"/>
    <w:pitch w:val="variable"/>
    <w:sig w:usb0="00000000"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rebuchet MS">
    <w:altName w:val="Trebuchet MS"/>
    <w:panose1 w:val="020B0603020202020204"/>
    <w:charset w:val="00"/>
    <w:family w:val="swiss"/>
    <w:pitch w:val="variable"/>
    <w:sig w:usb0="00000687" w:usb1="00000000" w:usb2="00000000" w:usb3="00000000" w:csb0="000000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ADB13D" w14:textId="77777777" w:rsidR="009B7E66" w:rsidRPr="00252398" w:rsidRDefault="009B7E66" w:rsidP="00A016F1">
    <w:pPr>
      <w:pStyle w:val="af5"/>
      <w:pBdr>
        <w:top w:val="single" w:sz="4" w:space="1" w:color="auto"/>
      </w:pBdr>
      <w:jc w:val="center"/>
      <w:rPr>
        <w:rFonts w:cs="Tahoma"/>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auto"/>
      </w:tblBorders>
      <w:tblLayout w:type="fixed"/>
      <w:tblLook w:val="00A0" w:firstRow="1" w:lastRow="0" w:firstColumn="1" w:lastColumn="0" w:noHBand="0" w:noVBand="0"/>
    </w:tblPr>
    <w:tblGrid>
      <w:gridCol w:w="8747"/>
      <w:gridCol w:w="1108"/>
    </w:tblGrid>
    <w:tr w:rsidR="009B7E66" w:rsidRPr="00A73BD3" w14:paraId="456BC7E0" w14:textId="77777777" w:rsidTr="00A016F1">
      <w:tc>
        <w:tcPr>
          <w:tcW w:w="8747" w:type="dxa"/>
          <w:tcBorders>
            <w:top w:val="single" w:sz="4" w:space="0" w:color="auto"/>
          </w:tcBorders>
        </w:tcPr>
        <w:p w14:paraId="69264932" w14:textId="77777777" w:rsidR="009B7E66" w:rsidRPr="001E54F6" w:rsidRDefault="009B7E66" w:rsidP="00A016F1">
          <w:pPr>
            <w:pStyle w:val="af5"/>
            <w:spacing w:after="0"/>
            <w:rPr>
              <w:rStyle w:val="a4"/>
              <w:rFonts w:cs="Tahoma"/>
              <w:sz w:val="20"/>
              <w:szCs w:val="22"/>
              <w:lang w:val="el-GR"/>
            </w:rPr>
          </w:pPr>
          <w:r w:rsidRPr="001E54F6">
            <w:rPr>
              <w:rStyle w:val="a4"/>
              <w:rFonts w:cs="Tahoma"/>
              <w:sz w:val="20"/>
              <w:szCs w:val="22"/>
              <w:lang w:val="el-GR"/>
            </w:rPr>
            <w:t xml:space="preserve">Κοινωνία της Πληροφορίας </w:t>
          </w:r>
          <w:r>
            <w:rPr>
              <w:rStyle w:val="a4"/>
              <w:rFonts w:cs="Tahoma"/>
              <w:sz w:val="20"/>
              <w:szCs w:val="22"/>
              <w:lang w:val="el-GR"/>
            </w:rPr>
            <w:t>Μ.</w:t>
          </w:r>
          <w:r w:rsidRPr="001E54F6">
            <w:rPr>
              <w:rStyle w:val="a4"/>
              <w:rFonts w:cs="Tahoma"/>
              <w:sz w:val="20"/>
              <w:szCs w:val="22"/>
              <w:lang w:val="el-GR"/>
            </w:rPr>
            <w:t xml:space="preserve">Α.Ε. </w:t>
          </w:r>
        </w:p>
      </w:tc>
      <w:tc>
        <w:tcPr>
          <w:tcW w:w="1108" w:type="dxa"/>
          <w:tcBorders>
            <w:top w:val="single" w:sz="4" w:space="0" w:color="auto"/>
          </w:tcBorders>
        </w:tcPr>
        <w:p w14:paraId="7CD2FE1E" w14:textId="3A579CBF" w:rsidR="009B7E66" w:rsidRPr="001E54F6" w:rsidRDefault="009B7E66" w:rsidP="00A016F1">
          <w:pPr>
            <w:pStyle w:val="af5"/>
            <w:spacing w:after="0"/>
            <w:jc w:val="right"/>
            <w:rPr>
              <w:rStyle w:val="a4"/>
              <w:rFonts w:cs="Tahoma"/>
              <w:sz w:val="20"/>
              <w:szCs w:val="22"/>
            </w:rPr>
          </w:pPr>
          <w:r w:rsidRPr="001E54F6">
            <w:rPr>
              <w:rStyle w:val="a4"/>
              <w:rFonts w:cs="Tahoma"/>
              <w:sz w:val="20"/>
              <w:szCs w:val="22"/>
            </w:rPr>
            <w:fldChar w:fldCharType="begin"/>
          </w:r>
          <w:r w:rsidRPr="001E54F6">
            <w:rPr>
              <w:rStyle w:val="a4"/>
              <w:rFonts w:cs="Tahoma"/>
              <w:sz w:val="20"/>
              <w:szCs w:val="22"/>
            </w:rPr>
            <w:instrText xml:space="preserve"> PAGE </w:instrText>
          </w:r>
          <w:r w:rsidRPr="001E54F6">
            <w:rPr>
              <w:rStyle w:val="a4"/>
              <w:rFonts w:cs="Tahoma"/>
              <w:sz w:val="20"/>
              <w:szCs w:val="22"/>
            </w:rPr>
            <w:fldChar w:fldCharType="separate"/>
          </w:r>
          <w:r>
            <w:rPr>
              <w:rStyle w:val="a4"/>
              <w:rFonts w:cs="Tahoma"/>
              <w:noProof/>
              <w:sz w:val="20"/>
              <w:szCs w:val="22"/>
            </w:rPr>
            <w:t>82</w:t>
          </w:r>
          <w:r w:rsidRPr="001E54F6">
            <w:rPr>
              <w:rStyle w:val="a4"/>
              <w:rFonts w:cs="Tahoma"/>
              <w:sz w:val="20"/>
              <w:szCs w:val="22"/>
            </w:rPr>
            <w:fldChar w:fldCharType="end"/>
          </w:r>
          <w:r w:rsidRPr="001E54F6">
            <w:rPr>
              <w:rStyle w:val="a4"/>
              <w:rFonts w:cs="Tahoma"/>
              <w:sz w:val="20"/>
              <w:szCs w:val="22"/>
            </w:rPr>
            <w:t xml:space="preserve"> - </w:t>
          </w:r>
          <w:r w:rsidRPr="001E54F6">
            <w:rPr>
              <w:rStyle w:val="a4"/>
              <w:rFonts w:cs="Tahoma"/>
              <w:sz w:val="20"/>
              <w:szCs w:val="22"/>
            </w:rPr>
            <w:fldChar w:fldCharType="begin"/>
          </w:r>
          <w:r w:rsidRPr="001E54F6">
            <w:rPr>
              <w:rStyle w:val="a4"/>
              <w:rFonts w:cs="Tahoma"/>
              <w:sz w:val="20"/>
              <w:szCs w:val="22"/>
            </w:rPr>
            <w:instrText xml:space="preserve"> NUMPAGES </w:instrText>
          </w:r>
          <w:r w:rsidRPr="001E54F6">
            <w:rPr>
              <w:rStyle w:val="a4"/>
              <w:rFonts w:cs="Tahoma"/>
              <w:sz w:val="20"/>
              <w:szCs w:val="22"/>
            </w:rPr>
            <w:fldChar w:fldCharType="separate"/>
          </w:r>
          <w:r>
            <w:rPr>
              <w:rStyle w:val="a4"/>
              <w:rFonts w:cs="Tahoma"/>
              <w:noProof/>
              <w:sz w:val="20"/>
              <w:szCs w:val="22"/>
            </w:rPr>
            <w:t>85</w:t>
          </w:r>
          <w:r w:rsidRPr="001E54F6">
            <w:rPr>
              <w:rStyle w:val="a4"/>
              <w:rFonts w:cs="Tahoma"/>
              <w:sz w:val="20"/>
              <w:szCs w:val="22"/>
            </w:rPr>
            <w:fldChar w:fldCharType="end"/>
          </w:r>
        </w:p>
      </w:tc>
    </w:tr>
  </w:tbl>
  <w:p w14:paraId="52DFA355" w14:textId="77777777" w:rsidR="009B7E66" w:rsidRPr="00603221" w:rsidRDefault="009B7E66" w:rsidP="00A016F1">
    <w:pPr>
      <w:pStyle w:val="af5"/>
      <w:rPr>
        <w:rFonts w:cs="Tahoma"/>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B9FC9D" w14:textId="77777777" w:rsidR="009B7E66" w:rsidRDefault="009B7E66">
    <w:pPr>
      <w:pStyle w:val="af5"/>
      <w:spacing w:after="0"/>
      <w:jc w:val="center"/>
      <w:rPr>
        <w:sz w:val="12"/>
        <w:szCs w:val="12"/>
        <w:lang w:val="el-GR"/>
      </w:rPr>
    </w:pPr>
  </w:p>
  <w:p w14:paraId="3F1CCF94" w14:textId="593632ED" w:rsidR="009B7E66" w:rsidRDefault="009B7E66" w:rsidP="006B369A">
    <w:pPr>
      <w:pStyle w:val="af5"/>
      <w:spacing w:after="0"/>
      <w:jc w:val="center"/>
    </w:pPr>
    <w:r>
      <w:rPr>
        <w:sz w:val="20"/>
        <w:szCs w:val="20"/>
        <w:lang w:val="el-GR"/>
      </w:rPr>
      <w:t xml:space="preserve">Σελίδα </w:t>
    </w:r>
    <w:r>
      <w:rPr>
        <w:sz w:val="20"/>
        <w:szCs w:val="20"/>
      </w:rPr>
      <w:fldChar w:fldCharType="begin"/>
    </w:r>
    <w:r>
      <w:rPr>
        <w:sz w:val="20"/>
        <w:szCs w:val="20"/>
      </w:rPr>
      <w:instrText xml:space="preserve"> PAGE </w:instrText>
    </w:r>
    <w:r>
      <w:rPr>
        <w:sz w:val="20"/>
        <w:szCs w:val="20"/>
      </w:rPr>
      <w:fldChar w:fldCharType="separate"/>
    </w:r>
    <w:r>
      <w:rPr>
        <w:noProof/>
        <w:sz w:val="20"/>
        <w:szCs w:val="20"/>
      </w:rPr>
      <w:t>21</w:t>
    </w:r>
    <w:r>
      <w:rPr>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70E648" w14:textId="77777777" w:rsidR="006579D7" w:rsidRDefault="006579D7">
      <w:pPr>
        <w:spacing w:after="0"/>
      </w:pPr>
      <w:r>
        <w:separator/>
      </w:r>
    </w:p>
  </w:footnote>
  <w:footnote w:type="continuationSeparator" w:id="0">
    <w:p w14:paraId="00A9021A" w14:textId="77777777" w:rsidR="006579D7" w:rsidRDefault="006579D7">
      <w:pPr>
        <w:spacing w:after="0"/>
      </w:pPr>
      <w:r>
        <w:continuationSeparator/>
      </w:r>
    </w:p>
  </w:footnote>
  <w:footnote w:type="continuationNotice" w:id="1">
    <w:p w14:paraId="2FE59A0E" w14:textId="77777777" w:rsidR="006579D7" w:rsidRDefault="006579D7">
      <w:pPr>
        <w:spacing w:after="0"/>
      </w:pPr>
    </w:p>
  </w:footnote>
  <w:footnote w:id="2">
    <w:p w14:paraId="552A6FD5" w14:textId="77777777" w:rsidR="009B7E66" w:rsidRPr="006B2C94" w:rsidRDefault="009B7E66">
      <w:pPr>
        <w:pStyle w:val="afc"/>
        <w:rPr>
          <w:lang w:val="el-GR"/>
        </w:rPr>
      </w:pPr>
      <w:r>
        <w:rPr>
          <w:rStyle w:val="a6"/>
        </w:rPr>
        <w:footnoteRef/>
      </w:r>
      <w:r>
        <w:rPr>
          <w:lang w:val="el-GR"/>
        </w:rPr>
        <w:tab/>
        <w:t>Άρθρο 18 παρ. 2 του ν. 4412/2016</w:t>
      </w:r>
    </w:p>
  </w:footnote>
  <w:footnote w:id="3">
    <w:p w14:paraId="5811179E" w14:textId="77777777" w:rsidR="009B7E66" w:rsidRPr="0065239E" w:rsidRDefault="009B7E66" w:rsidP="009137A8">
      <w:pPr>
        <w:pStyle w:val="afc"/>
        <w:rPr>
          <w:lang w:val="el-GR"/>
        </w:rPr>
      </w:pPr>
      <w:r>
        <w:rPr>
          <w:rStyle w:val="00"/>
        </w:rPr>
        <w:footnoteRef/>
      </w:r>
      <w:r w:rsidRPr="0065239E">
        <w:rPr>
          <w:lang w:val="el-GR"/>
        </w:rPr>
        <w:t xml:space="preserve"> </w:t>
      </w:r>
      <w:r>
        <w:rPr>
          <w:lang w:val="el-GR"/>
        </w:rPr>
        <w:t xml:space="preserve">     </w:t>
      </w:r>
      <w:r w:rsidRPr="0065239E">
        <w:rPr>
          <w:lang w:val="el-GR"/>
        </w:rPr>
        <w:t>Τα γραμμάτια σύστασης χρηματικής παρακαταθήκης του Ταμείου Παρακαταθηκών και Δανείων, για την παροχή εγγυήσεων συμμετοχής και καλής εκτέλεσης (</w:t>
      </w:r>
      <w:proofErr w:type="spellStart"/>
      <w:r w:rsidRPr="0065239E">
        <w:rPr>
          <w:lang w:val="el-GR"/>
        </w:rPr>
        <w:t>εγγυοδοτική</w:t>
      </w:r>
      <w:proofErr w:type="spellEnd"/>
      <w:r w:rsidRPr="0065239E">
        <w:rPr>
          <w:lang w:val="el-GR"/>
        </w:rPr>
        <w:t xml:space="preserve"> παρακαταθήκη) συστήνονται σύμφωνα με την ειδική νομοθεσία που  διέπει αυτό και ειδικότερα βάσει του άρθρου 4 του </w:t>
      </w:r>
      <w:proofErr w:type="spellStart"/>
      <w:r w:rsidRPr="0065239E">
        <w:rPr>
          <w:lang w:val="el-GR"/>
        </w:rPr>
        <w:t>π.δ</w:t>
      </w:r>
      <w:proofErr w:type="spellEnd"/>
      <w:r w:rsidRPr="0065239E">
        <w:rPr>
          <w:lang w:val="el-GR"/>
        </w:rPr>
        <w:t xml:space="preserve"> της 30 Δεκεμβρίου 1926/3 Ιανουαρίου 1927 (“Περί συστάσεως και αποδόσεως παρακαταθηκών και καταθέσεων παρά τω </w:t>
      </w:r>
      <w:proofErr w:type="spellStart"/>
      <w:r w:rsidRPr="0065239E">
        <w:rPr>
          <w:lang w:val="el-GR"/>
        </w:rPr>
        <w:t>Ταμείω</w:t>
      </w:r>
      <w:proofErr w:type="spellEnd"/>
      <w:r w:rsidRPr="0065239E">
        <w:rPr>
          <w:lang w:val="el-GR"/>
        </w:rPr>
        <w:t xml:space="preserve"> Παρακαταθηκών και Δανείων”). </w:t>
      </w:r>
      <w:proofErr w:type="spellStart"/>
      <w:r w:rsidRPr="0065239E">
        <w:rPr>
          <w:lang w:val="el-GR"/>
        </w:rPr>
        <w:t>Πρβλ</w:t>
      </w:r>
      <w:proofErr w:type="spellEnd"/>
      <w:r w:rsidRPr="0065239E">
        <w:rPr>
          <w:lang w:val="el-GR"/>
        </w:rPr>
        <w:t xml:space="preserve">. το με </w:t>
      </w:r>
      <w:proofErr w:type="spellStart"/>
      <w:r w:rsidRPr="0065239E">
        <w:rPr>
          <w:lang w:val="el-GR"/>
        </w:rPr>
        <w:t>αρ</w:t>
      </w:r>
      <w:proofErr w:type="spellEnd"/>
      <w:r w:rsidRPr="0065239E">
        <w:rPr>
          <w:lang w:val="el-GR"/>
        </w:rPr>
        <w:t>. πρωτ. 2756/23-5-2017 έγγραφο της Ε.Α.Α.ΔΗ.ΣΥ. (ΑΔΑ: 7ΝΣΡΟΞΤΒ-975).</w:t>
      </w:r>
    </w:p>
  </w:footnote>
  <w:footnote w:id="4">
    <w:p w14:paraId="22C3EF0D" w14:textId="77777777" w:rsidR="009B7E66" w:rsidRPr="007F0576" w:rsidRDefault="009B7E66">
      <w:pPr>
        <w:pStyle w:val="afc"/>
        <w:rPr>
          <w:lang w:val="el-GR"/>
        </w:rPr>
      </w:pPr>
      <w:r>
        <w:rPr>
          <w:rStyle w:val="ad"/>
        </w:rPr>
        <w:footnoteRef/>
      </w:r>
      <w:r w:rsidRPr="007F0576">
        <w:rPr>
          <w:lang w:val="el-GR"/>
        </w:rPr>
        <w:t xml:space="preserve"> </w:t>
      </w:r>
      <w:r>
        <w:rPr>
          <w:lang w:val="el-GR"/>
        </w:rPr>
        <w:t xml:space="preserve">       </w:t>
      </w:r>
      <w:r w:rsidRPr="00276800">
        <w:rPr>
          <w:lang w:val="el-GR"/>
        </w:rPr>
        <w:t>Παρ. 12 άρθρου 72 ν. 4412/2016</w:t>
      </w:r>
    </w:p>
  </w:footnote>
  <w:footnote w:id="5">
    <w:p w14:paraId="57E2B2A5" w14:textId="77777777" w:rsidR="00103F85" w:rsidRPr="00BD65F6" w:rsidRDefault="00103F85" w:rsidP="00103F85">
      <w:pPr>
        <w:pStyle w:val="afc"/>
        <w:rPr>
          <w:lang w:val="el-GR"/>
        </w:rPr>
      </w:pPr>
      <w:r>
        <w:rPr>
          <w:rStyle w:val="aa"/>
        </w:rPr>
        <w:footnoteRef/>
      </w:r>
      <w:r>
        <w:rPr>
          <w:lang w:val="el-GR"/>
        </w:rPr>
        <w:tab/>
        <w:t xml:space="preserve">Το ποσοστό αυτό δεν μπορεί να υπερβαίνει το </w:t>
      </w:r>
      <w:proofErr w:type="spellStart"/>
      <w:r>
        <w:rPr>
          <w:w w:val="105"/>
          <w:lang w:val="el-GR"/>
        </w:rPr>
        <w:t>εκατόν</w:t>
      </w:r>
      <w:proofErr w:type="spellEnd"/>
      <w:r>
        <w:rPr>
          <w:w w:val="105"/>
          <w:lang w:val="el-GR"/>
        </w:rPr>
        <w:t xml:space="preserve"> είκοσι τοις εκατό (120%) της ποσότητας </w:t>
      </w:r>
      <w:r>
        <w:rPr>
          <w:lang w:val="el-GR"/>
        </w:rPr>
        <w:t>(</w:t>
      </w:r>
      <w:proofErr w:type="spellStart"/>
      <w:r>
        <w:rPr>
          <w:lang w:val="el-GR"/>
        </w:rPr>
        <w:t>παραγρ</w:t>
      </w:r>
      <w:proofErr w:type="spellEnd"/>
      <w:r>
        <w:rPr>
          <w:lang w:val="el-GR"/>
        </w:rPr>
        <w:t>. 1, άρθρο 105, ν. 4412/2016, όπως αντικαταστάθηκε από το άρθρο 45 του ν. 4782/2021).</w:t>
      </w:r>
    </w:p>
  </w:footnote>
  <w:footnote w:id="6">
    <w:p w14:paraId="2EEC4832" w14:textId="77777777" w:rsidR="00103F85" w:rsidRPr="00BD65F6" w:rsidRDefault="00103F85" w:rsidP="00103F85">
      <w:pPr>
        <w:pStyle w:val="afc"/>
        <w:rPr>
          <w:lang w:val="el-GR"/>
        </w:rPr>
      </w:pPr>
      <w:r>
        <w:rPr>
          <w:rStyle w:val="aa"/>
        </w:rPr>
        <w:footnoteRef/>
      </w:r>
      <w:r>
        <w:rPr>
          <w:lang w:val="el-GR"/>
        </w:rPr>
        <w:tab/>
        <w:t>Το ποσοστό αυτό δεν μπορεί να υπερβαίνει το 80% (</w:t>
      </w:r>
      <w:proofErr w:type="spellStart"/>
      <w:r>
        <w:rPr>
          <w:lang w:val="el-GR"/>
        </w:rPr>
        <w:t>παραγρ</w:t>
      </w:r>
      <w:proofErr w:type="spellEnd"/>
      <w:r>
        <w:rPr>
          <w:lang w:val="el-GR"/>
        </w:rPr>
        <w:t>. 1, άρθρο 105, Ν. 4412/2016, όπως αντικαταστάθηκε από το άρθρο 45 του ν. 4782/2021).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1A895A" w14:textId="2CBA2BAD" w:rsidR="009B7E66" w:rsidRPr="00007589" w:rsidRDefault="009B7E66" w:rsidP="00007589">
    <w:pPr>
      <w:pStyle w:val="af6"/>
      <w:pBdr>
        <w:bottom w:val="single" w:sz="4" w:space="1" w:color="auto"/>
      </w:pBdr>
      <w:rPr>
        <w:lang w:val="el-GR"/>
      </w:rPr>
    </w:pPr>
    <w:r w:rsidRPr="00CA3077">
      <w:rPr>
        <w:rFonts w:ascii="Tahoma" w:hAnsi="Tahoma" w:cs="Tahoma"/>
        <w:i/>
        <w:iCs/>
        <w:color w:val="000000" w:themeColor="text1"/>
        <w:sz w:val="20"/>
        <w:szCs w:val="22"/>
        <w:lang w:val="el-GR"/>
      </w:rPr>
      <w:t>Διακήρυξη Ηλεκτρονικού Ανοικτού Διεθνούς  Άνω των Ορίων Διαγωνισμού για το Έργο «</w:t>
    </w:r>
    <w:bookmarkStart w:id="0" w:name="_Hlk117337040"/>
    <w:r>
      <w:rPr>
        <w:rFonts w:ascii="Tahoma" w:hAnsi="Tahoma" w:cs="Tahoma"/>
        <w:i/>
        <w:iCs/>
        <w:color w:val="000000" w:themeColor="text1"/>
        <w:sz w:val="20"/>
        <w:szCs w:val="22"/>
        <w:lang w:val="el-GR"/>
      </w:rPr>
      <w:t xml:space="preserve">Σύμβουλος Τεχνικής Υποστήριξης </w:t>
    </w:r>
    <w:r w:rsidRPr="00625107">
      <w:rPr>
        <w:rFonts w:ascii="Tahoma" w:hAnsi="Tahoma" w:cs="Tahoma"/>
        <w:i/>
        <w:iCs/>
        <w:color w:val="000000" w:themeColor="text1"/>
        <w:sz w:val="20"/>
        <w:szCs w:val="22"/>
        <w:lang w:val="el-GR"/>
      </w:rPr>
      <w:t>για την ωρίμανση, επιτήρηση, διαχείριση και υλοποίηση</w:t>
    </w:r>
    <w:r>
      <w:rPr>
        <w:rFonts w:ascii="Tahoma" w:hAnsi="Tahoma" w:cs="Tahoma"/>
        <w:i/>
        <w:iCs/>
        <w:color w:val="000000" w:themeColor="text1"/>
        <w:sz w:val="20"/>
        <w:szCs w:val="22"/>
        <w:lang w:val="el-GR"/>
      </w:rPr>
      <w:t xml:space="preserve"> των υποέργων της Δράσης 16581</w:t>
    </w:r>
    <w:r w:rsidRPr="00D24CC1">
      <w:rPr>
        <w:rFonts w:ascii="Tahoma" w:hAnsi="Tahoma" w:cs="Tahoma"/>
        <w:i/>
        <w:iCs/>
        <w:color w:val="000000" w:themeColor="text1"/>
        <w:sz w:val="20"/>
        <w:szCs w:val="22"/>
        <w:lang w:val="el-GR"/>
      </w:rPr>
      <w:t>: "</w:t>
    </w:r>
    <w:r>
      <w:rPr>
        <w:rFonts w:ascii="Tahoma" w:hAnsi="Tahoma" w:cs="Tahoma"/>
        <w:i/>
        <w:iCs/>
        <w:color w:val="000000" w:themeColor="text1"/>
        <w:sz w:val="20"/>
        <w:szCs w:val="22"/>
        <w:lang w:val="el-GR"/>
      </w:rPr>
      <w:t>Ανάπτυξη της Κεφαλαιαγοράς</w:t>
    </w:r>
    <w:r w:rsidRPr="00D24CC1">
      <w:rPr>
        <w:rFonts w:ascii="Tahoma" w:hAnsi="Tahoma" w:cs="Tahoma"/>
        <w:i/>
        <w:iCs/>
        <w:color w:val="000000" w:themeColor="text1"/>
        <w:sz w:val="20"/>
        <w:szCs w:val="22"/>
        <w:lang w:val="el-GR"/>
      </w:rPr>
      <w:t xml:space="preserve">" </w:t>
    </w:r>
    <w:r>
      <w:rPr>
        <w:rFonts w:ascii="Tahoma" w:hAnsi="Tahoma" w:cs="Tahoma"/>
        <w:i/>
        <w:iCs/>
        <w:color w:val="000000" w:themeColor="text1"/>
        <w:sz w:val="20"/>
        <w:szCs w:val="22"/>
        <w:lang w:val="el-GR"/>
      </w:rPr>
      <w:t xml:space="preserve"> του Ταμείου Ανάκαμψης</w:t>
    </w:r>
    <w:bookmarkEnd w:id="0"/>
    <w:r w:rsidR="002A20ED" w:rsidRPr="002A20ED">
      <w:rPr>
        <w:rFonts w:ascii="Tahoma" w:hAnsi="Tahoma" w:cs="Tahoma"/>
        <w:i/>
        <w:iCs/>
        <w:color w:val="000000" w:themeColor="text1"/>
        <w:sz w:val="20"/>
        <w:szCs w:val="22"/>
        <w:lang w:val="el-GR"/>
      </w:rPr>
      <w:t xml:space="preserve"> </w:t>
    </w:r>
    <w:r w:rsidR="002A20ED">
      <w:rPr>
        <w:rFonts w:ascii="Tahoma" w:hAnsi="Tahoma" w:cs="Tahoma"/>
        <w:i/>
        <w:iCs/>
        <w:color w:val="000000" w:themeColor="text1"/>
        <w:sz w:val="20"/>
        <w:szCs w:val="22"/>
        <w:lang w:val="el-GR"/>
      </w:rPr>
      <w:t>και Ανθεκτικότητας</w:t>
    </w:r>
    <w:r>
      <w:rPr>
        <w:rFonts w:ascii="Tahoma" w:hAnsi="Tahoma" w:cs="Tahoma"/>
        <w:i/>
        <w:iCs/>
        <w:color w:val="000000" w:themeColor="text1"/>
        <w:sz w:val="20"/>
        <w:szCs w:val="22"/>
        <w:lang w:val="el-GR"/>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BA7F7D" w14:textId="3D998977" w:rsidR="009B7E66" w:rsidRPr="00033006" w:rsidRDefault="009B7E66" w:rsidP="00007589">
    <w:pPr>
      <w:pStyle w:val="af6"/>
      <w:pBdr>
        <w:bottom w:val="single" w:sz="4" w:space="1" w:color="auto"/>
      </w:pBdr>
      <w:rPr>
        <w:lang w:val="el-GR"/>
      </w:rPr>
    </w:pPr>
    <w:r w:rsidRPr="0092073F">
      <w:rPr>
        <w:rFonts w:ascii="Tahoma" w:hAnsi="Tahoma" w:cs="Tahoma"/>
        <w:i/>
        <w:iCs/>
        <w:color w:val="000000" w:themeColor="text1"/>
        <w:sz w:val="20"/>
        <w:szCs w:val="22"/>
        <w:lang w:val="el-GR"/>
      </w:rPr>
      <w:t>Διακήρυξη Ηλεκτρονικού Ανοικτού Διεθνούς  Άνω των Ορίων Διαγωνισμού για το Έργο «Σύμβουλος Τεχνικής Υποστήριξης για την ωρίμανση, επιτήρηση, διαχείριση και υλοποίηση των υποέργων της Δράσης 16581</w:t>
    </w:r>
    <w:r w:rsidR="00103953" w:rsidRPr="00103953">
      <w:rPr>
        <w:rFonts w:ascii="Tahoma" w:hAnsi="Tahoma" w:cs="Tahoma"/>
        <w:i/>
        <w:iCs/>
        <w:color w:val="000000" w:themeColor="text1"/>
        <w:sz w:val="20"/>
        <w:szCs w:val="22"/>
        <w:lang w:val="el-GR"/>
      </w:rPr>
      <w:t xml:space="preserve">: "Ανάπτυξη της Κεφαλαιαγοράς"  </w:t>
    </w:r>
    <w:r w:rsidRPr="0092073F">
      <w:rPr>
        <w:rFonts w:ascii="Tahoma" w:hAnsi="Tahoma" w:cs="Tahoma"/>
        <w:i/>
        <w:iCs/>
        <w:color w:val="000000" w:themeColor="text1"/>
        <w:sz w:val="20"/>
        <w:szCs w:val="22"/>
        <w:lang w:val="el-GR"/>
      </w:rPr>
      <w:t>του Ταμείου Ανάκαμψης</w:t>
    </w:r>
    <w:r w:rsidR="00B70E6C">
      <w:rPr>
        <w:rFonts w:ascii="Tahoma" w:hAnsi="Tahoma" w:cs="Tahoma"/>
        <w:i/>
        <w:iCs/>
        <w:color w:val="000000" w:themeColor="text1"/>
        <w:sz w:val="20"/>
        <w:szCs w:val="22"/>
        <w:lang w:val="el-GR"/>
      </w:rPr>
      <w:t xml:space="preserve"> και Ανθεκτικότητας</w:t>
    </w:r>
    <w:r w:rsidRPr="0092073F">
      <w:rPr>
        <w:rFonts w:ascii="Tahoma" w:hAnsi="Tahoma" w:cs="Tahoma"/>
        <w:i/>
        <w:iCs/>
        <w:color w:val="000000" w:themeColor="text1"/>
        <w:sz w:val="20"/>
        <w:szCs w:val="22"/>
        <w:lang w:val="el-GR"/>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lowerLetter"/>
      <w:pStyle w:val="5"/>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00000002"/>
    <w:name w:val="WW8Num2"/>
    <w:lvl w:ilvl="0">
      <w:start w:val="1"/>
      <w:numFmt w:val="bullet"/>
      <w:pStyle w:val="2"/>
      <w:lvlText w:val=""/>
      <w:lvlJc w:val="left"/>
      <w:pPr>
        <w:tabs>
          <w:tab w:val="num" w:pos="643"/>
        </w:tabs>
        <w:ind w:left="643" w:hanging="360"/>
      </w:pPr>
      <w:rPr>
        <w:rFonts w:ascii="Symbol" w:hAnsi="Symbol" w:cs="Symbol"/>
        <w:lang w:val="el-GR"/>
      </w:rPr>
    </w:lvl>
  </w:abstractNum>
  <w:abstractNum w:abstractNumId="2" w15:restartNumberingAfterBreak="0">
    <w:nsid w:val="00000003"/>
    <w:multiLevelType w:val="singleLevel"/>
    <w:tmpl w:val="00000003"/>
    <w:name w:val="WW8Num3"/>
    <w:lvl w:ilvl="0">
      <w:start w:val="1"/>
      <w:numFmt w:val="decimal"/>
      <w:lvlText w:val="%1."/>
      <w:lvlJc w:val="left"/>
      <w:pPr>
        <w:tabs>
          <w:tab w:val="num" w:pos="0"/>
        </w:tabs>
        <w:ind w:left="720" w:hanging="360"/>
      </w:pPr>
      <w:rPr>
        <w:lang w:val="el-GR"/>
      </w:rPr>
    </w:lvl>
  </w:abstractNum>
  <w:abstractNum w:abstractNumId="3" w15:restartNumberingAfterBreak="0">
    <w:nsid w:val="00000004"/>
    <w:multiLevelType w:val="singleLevel"/>
    <w:tmpl w:val="00000004"/>
    <w:name w:val="WW8Num4"/>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4" w15:restartNumberingAfterBreak="0">
    <w:nsid w:val="00000005"/>
    <w:multiLevelType w:val="singleLevel"/>
    <w:tmpl w:val="00000005"/>
    <w:name w:val="WW8Num5"/>
    <w:lvl w:ilvl="0">
      <w:start w:val="1"/>
      <w:numFmt w:val="decimal"/>
      <w:lvlText w:val="%1."/>
      <w:lvlJc w:val="left"/>
      <w:pPr>
        <w:tabs>
          <w:tab w:val="num" w:pos="0"/>
        </w:tabs>
        <w:ind w:left="720" w:hanging="360"/>
      </w:pPr>
      <w:rPr>
        <w:lang w:val="el-GR"/>
      </w:rPr>
    </w:lvl>
  </w:abstractNum>
  <w:abstractNum w:abstractNumId="5" w15:restartNumberingAfterBreak="0">
    <w:nsid w:val="00000006"/>
    <w:multiLevelType w:val="multilevel"/>
    <w:tmpl w:val="00000006"/>
    <w:name w:val="WW8Num6"/>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07"/>
    <w:multiLevelType w:val="multilevel"/>
    <w:tmpl w:val="00000007"/>
    <w:name w:val="WW8Num7"/>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8" w15:restartNumberingAfterBreak="0">
    <w:nsid w:val="00000009"/>
    <w:multiLevelType w:val="singleLevel"/>
    <w:tmpl w:val="00000009"/>
    <w:name w:val="WW8Num9"/>
    <w:lvl w:ilvl="0">
      <w:start w:val="1"/>
      <w:numFmt w:val="bullet"/>
      <w:lvlText w:val="­"/>
      <w:lvlJc w:val="left"/>
      <w:pPr>
        <w:tabs>
          <w:tab w:val="num" w:pos="0"/>
        </w:tabs>
        <w:ind w:left="720" w:hanging="360"/>
      </w:pPr>
      <w:rPr>
        <w:rFonts w:ascii="Angsana New" w:hAnsi="Angsana New" w:cs="Angsana New"/>
        <w:color w:val="000000"/>
        <w:kern w:val="1"/>
        <w:szCs w:val="22"/>
        <w:shd w:val="clear" w:color="auto" w:fill="FFFFFF"/>
        <w:lang w:val="el-GR"/>
      </w:rPr>
    </w:lvl>
  </w:abstractNum>
  <w:abstractNum w:abstractNumId="9" w15:restartNumberingAfterBreak="0">
    <w:nsid w:val="0000000A"/>
    <w:multiLevelType w:val="multilevel"/>
    <w:tmpl w:val="0000000A"/>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0" w15:restartNumberingAfterBreak="0">
    <w:nsid w:val="0000000B"/>
    <w:multiLevelType w:val="singleLevel"/>
    <w:tmpl w:val="0000000B"/>
    <w:name w:val="WW8Num11"/>
    <w:lvl w:ilvl="0">
      <w:start w:val="1"/>
      <w:numFmt w:val="bullet"/>
      <w:lvlText w:val=""/>
      <w:lvlJc w:val="left"/>
      <w:pPr>
        <w:tabs>
          <w:tab w:val="num" w:pos="0"/>
        </w:tabs>
        <w:ind w:left="720" w:hanging="360"/>
      </w:pPr>
      <w:rPr>
        <w:rFonts w:ascii="Symbol" w:hAnsi="Symbol" w:cs="Symbol" w:hint="default"/>
        <w:lang w:val="el-GR"/>
      </w:rPr>
    </w:lvl>
  </w:abstractNum>
  <w:abstractNum w:abstractNumId="11" w15:restartNumberingAfterBreak="0">
    <w:nsid w:val="008050A5"/>
    <w:multiLevelType w:val="hybridMultilevel"/>
    <w:tmpl w:val="0A88601E"/>
    <w:lvl w:ilvl="0" w:tplc="0408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2E37997"/>
    <w:multiLevelType w:val="hybridMultilevel"/>
    <w:tmpl w:val="B9E8917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15:restartNumberingAfterBreak="0">
    <w:nsid w:val="039E6A5E"/>
    <w:multiLevelType w:val="hybridMultilevel"/>
    <w:tmpl w:val="D368F96A"/>
    <w:lvl w:ilvl="0" w:tplc="0408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3EB0172"/>
    <w:multiLevelType w:val="hybridMultilevel"/>
    <w:tmpl w:val="44FA8ACA"/>
    <w:lvl w:ilvl="0" w:tplc="9AC03330">
      <w:start w:val="213"/>
      <w:numFmt w:val="bullet"/>
      <w:lvlText w:val="-"/>
      <w:lvlJc w:val="left"/>
      <w:pPr>
        <w:ind w:left="720" w:hanging="360"/>
      </w:pPr>
      <w:rPr>
        <w:rFonts w:ascii="Tahoma" w:eastAsia="Calibri"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60A5825"/>
    <w:multiLevelType w:val="hybridMultilevel"/>
    <w:tmpl w:val="FFFFFFFF"/>
    <w:lvl w:ilvl="0" w:tplc="84321364">
      <w:start w:val="1"/>
      <w:numFmt w:val="bullet"/>
      <w:lvlText w:val="§"/>
      <w:lvlJc w:val="left"/>
      <w:pPr>
        <w:ind w:left="720" w:hanging="360"/>
      </w:pPr>
      <w:rPr>
        <w:rFonts w:ascii="Wingdings" w:hAnsi="Wingdings" w:hint="default"/>
      </w:rPr>
    </w:lvl>
    <w:lvl w:ilvl="1" w:tplc="5366F976">
      <w:start w:val="1"/>
      <w:numFmt w:val="bullet"/>
      <w:lvlText w:val="o"/>
      <w:lvlJc w:val="left"/>
      <w:pPr>
        <w:ind w:left="1440" w:hanging="360"/>
      </w:pPr>
      <w:rPr>
        <w:rFonts w:ascii="Courier New" w:hAnsi="Courier New" w:hint="default"/>
      </w:rPr>
    </w:lvl>
    <w:lvl w:ilvl="2" w:tplc="D4FC452E">
      <w:start w:val="1"/>
      <w:numFmt w:val="bullet"/>
      <w:lvlText w:val=""/>
      <w:lvlJc w:val="left"/>
      <w:pPr>
        <w:ind w:left="2160" w:hanging="360"/>
      </w:pPr>
      <w:rPr>
        <w:rFonts w:ascii="Wingdings" w:hAnsi="Wingdings" w:hint="default"/>
      </w:rPr>
    </w:lvl>
    <w:lvl w:ilvl="3" w:tplc="772072D8">
      <w:start w:val="1"/>
      <w:numFmt w:val="bullet"/>
      <w:lvlText w:val=""/>
      <w:lvlJc w:val="left"/>
      <w:pPr>
        <w:ind w:left="2880" w:hanging="360"/>
      </w:pPr>
      <w:rPr>
        <w:rFonts w:ascii="Symbol" w:hAnsi="Symbol" w:hint="default"/>
      </w:rPr>
    </w:lvl>
    <w:lvl w:ilvl="4" w:tplc="6BEE0726">
      <w:start w:val="1"/>
      <w:numFmt w:val="bullet"/>
      <w:lvlText w:val="o"/>
      <w:lvlJc w:val="left"/>
      <w:pPr>
        <w:ind w:left="3600" w:hanging="360"/>
      </w:pPr>
      <w:rPr>
        <w:rFonts w:ascii="Courier New" w:hAnsi="Courier New" w:hint="default"/>
      </w:rPr>
    </w:lvl>
    <w:lvl w:ilvl="5" w:tplc="B790A716">
      <w:start w:val="1"/>
      <w:numFmt w:val="bullet"/>
      <w:lvlText w:val=""/>
      <w:lvlJc w:val="left"/>
      <w:pPr>
        <w:ind w:left="4320" w:hanging="360"/>
      </w:pPr>
      <w:rPr>
        <w:rFonts w:ascii="Wingdings" w:hAnsi="Wingdings" w:hint="default"/>
      </w:rPr>
    </w:lvl>
    <w:lvl w:ilvl="6" w:tplc="9FB09D6E">
      <w:start w:val="1"/>
      <w:numFmt w:val="bullet"/>
      <w:lvlText w:val=""/>
      <w:lvlJc w:val="left"/>
      <w:pPr>
        <w:ind w:left="5040" w:hanging="360"/>
      </w:pPr>
      <w:rPr>
        <w:rFonts w:ascii="Symbol" w:hAnsi="Symbol" w:hint="default"/>
      </w:rPr>
    </w:lvl>
    <w:lvl w:ilvl="7" w:tplc="0B9E0414">
      <w:start w:val="1"/>
      <w:numFmt w:val="bullet"/>
      <w:lvlText w:val="o"/>
      <w:lvlJc w:val="left"/>
      <w:pPr>
        <w:ind w:left="5760" w:hanging="360"/>
      </w:pPr>
      <w:rPr>
        <w:rFonts w:ascii="Courier New" w:hAnsi="Courier New" w:hint="default"/>
      </w:rPr>
    </w:lvl>
    <w:lvl w:ilvl="8" w:tplc="E27EB81C">
      <w:start w:val="1"/>
      <w:numFmt w:val="bullet"/>
      <w:lvlText w:val=""/>
      <w:lvlJc w:val="left"/>
      <w:pPr>
        <w:ind w:left="6480" w:hanging="360"/>
      </w:pPr>
      <w:rPr>
        <w:rFonts w:ascii="Wingdings" w:hAnsi="Wingdings" w:hint="default"/>
      </w:rPr>
    </w:lvl>
  </w:abstractNum>
  <w:abstractNum w:abstractNumId="16" w15:restartNumberingAfterBreak="0">
    <w:nsid w:val="06AF2378"/>
    <w:multiLevelType w:val="hybridMultilevel"/>
    <w:tmpl w:val="FFFFFFFF"/>
    <w:lvl w:ilvl="0" w:tplc="B5BC6E24">
      <w:start w:val="1"/>
      <w:numFmt w:val="bullet"/>
      <w:lvlText w:val="§"/>
      <w:lvlJc w:val="left"/>
      <w:pPr>
        <w:ind w:left="720" w:hanging="360"/>
      </w:pPr>
      <w:rPr>
        <w:rFonts w:ascii="Wingdings" w:hAnsi="Wingdings" w:hint="default"/>
      </w:rPr>
    </w:lvl>
    <w:lvl w:ilvl="1" w:tplc="C5E6C16C">
      <w:start w:val="1"/>
      <w:numFmt w:val="bullet"/>
      <w:lvlText w:val="o"/>
      <w:lvlJc w:val="left"/>
      <w:pPr>
        <w:ind w:left="1440" w:hanging="360"/>
      </w:pPr>
      <w:rPr>
        <w:rFonts w:ascii="Courier New" w:hAnsi="Courier New" w:hint="default"/>
      </w:rPr>
    </w:lvl>
    <w:lvl w:ilvl="2" w:tplc="014890D8">
      <w:start w:val="1"/>
      <w:numFmt w:val="bullet"/>
      <w:lvlText w:val=""/>
      <w:lvlJc w:val="left"/>
      <w:pPr>
        <w:ind w:left="2160" w:hanging="360"/>
      </w:pPr>
      <w:rPr>
        <w:rFonts w:ascii="Wingdings" w:hAnsi="Wingdings" w:hint="default"/>
      </w:rPr>
    </w:lvl>
    <w:lvl w:ilvl="3" w:tplc="57FCC616">
      <w:start w:val="1"/>
      <w:numFmt w:val="bullet"/>
      <w:lvlText w:val=""/>
      <w:lvlJc w:val="left"/>
      <w:pPr>
        <w:ind w:left="2880" w:hanging="360"/>
      </w:pPr>
      <w:rPr>
        <w:rFonts w:ascii="Symbol" w:hAnsi="Symbol" w:hint="default"/>
      </w:rPr>
    </w:lvl>
    <w:lvl w:ilvl="4" w:tplc="B66A7E26">
      <w:start w:val="1"/>
      <w:numFmt w:val="bullet"/>
      <w:lvlText w:val="o"/>
      <w:lvlJc w:val="left"/>
      <w:pPr>
        <w:ind w:left="3600" w:hanging="360"/>
      </w:pPr>
      <w:rPr>
        <w:rFonts w:ascii="Courier New" w:hAnsi="Courier New" w:hint="default"/>
      </w:rPr>
    </w:lvl>
    <w:lvl w:ilvl="5" w:tplc="F65E33DA">
      <w:start w:val="1"/>
      <w:numFmt w:val="bullet"/>
      <w:lvlText w:val=""/>
      <w:lvlJc w:val="left"/>
      <w:pPr>
        <w:ind w:left="4320" w:hanging="360"/>
      </w:pPr>
      <w:rPr>
        <w:rFonts w:ascii="Wingdings" w:hAnsi="Wingdings" w:hint="default"/>
      </w:rPr>
    </w:lvl>
    <w:lvl w:ilvl="6" w:tplc="7E3AE020">
      <w:start w:val="1"/>
      <w:numFmt w:val="bullet"/>
      <w:lvlText w:val=""/>
      <w:lvlJc w:val="left"/>
      <w:pPr>
        <w:ind w:left="5040" w:hanging="360"/>
      </w:pPr>
      <w:rPr>
        <w:rFonts w:ascii="Symbol" w:hAnsi="Symbol" w:hint="default"/>
      </w:rPr>
    </w:lvl>
    <w:lvl w:ilvl="7" w:tplc="DC4AAF10">
      <w:start w:val="1"/>
      <w:numFmt w:val="bullet"/>
      <w:lvlText w:val="o"/>
      <w:lvlJc w:val="left"/>
      <w:pPr>
        <w:ind w:left="5760" w:hanging="360"/>
      </w:pPr>
      <w:rPr>
        <w:rFonts w:ascii="Courier New" w:hAnsi="Courier New" w:hint="default"/>
      </w:rPr>
    </w:lvl>
    <w:lvl w:ilvl="8" w:tplc="920EA146">
      <w:start w:val="1"/>
      <w:numFmt w:val="bullet"/>
      <w:lvlText w:val=""/>
      <w:lvlJc w:val="left"/>
      <w:pPr>
        <w:ind w:left="6480" w:hanging="360"/>
      </w:pPr>
      <w:rPr>
        <w:rFonts w:ascii="Wingdings" w:hAnsi="Wingdings" w:hint="default"/>
      </w:rPr>
    </w:lvl>
  </w:abstractNum>
  <w:abstractNum w:abstractNumId="17" w15:restartNumberingAfterBreak="0">
    <w:nsid w:val="0C054DD7"/>
    <w:multiLevelType w:val="hybridMultilevel"/>
    <w:tmpl w:val="FFFFFFFF"/>
    <w:lvl w:ilvl="0" w:tplc="CA1C49F0">
      <w:start w:val="1"/>
      <w:numFmt w:val="bullet"/>
      <w:lvlText w:val="§"/>
      <w:lvlJc w:val="left"/>
      <w:pPr>
        <w:ind w:left="720" w:hanging="360"/>
      </w:pPr>
      <w:rPr>
        <w:rFonts w:ascii="Wingdings" w:hAnsi="Wingdings" w:hint="default"/>
      </w:rPr>
    </w:lvl>
    <w:lvl w:ilvl="1" w:tplc="E1FC2D96">
      <w:start w:val="1"/>
      <w:numFmt w:val="bullet"/>
      <w:lvlText w:val="o"/>
      <w:lvlJc w:val="left"/>
      <w:pPr>
        <w:ind w:left="1440" w:hanging="360"/>
      </w:pPr>
      <w:rPr>
        <w:rFonts w:ascii="Courier New" w:hAnsi="Courier New" w:hint="default"/>
      </w:rPr>
    </w:lvl>
    <w:lvl w:ilvl="2" w:tplc="4BA2FB3A">
      <w:start w:val="1"/>
      <w:numFmt w:val="bullet"/>
      <w:lvlText w:val=""/>
      <w:lvlJc w:val="left"/>
      <w:pPr>
        <w:ind w:left="2160" w:hanging="360"/>
      </w:pPr>
      <w:rPr>
        <w:rFonts w:ascii="Wingdings" w:hAnsi="Wingdings" w:hint="default"/>
      </w:rPr>
    </w:lvl>
    <w:lvl w:ilvl="3" w:tplc="6AA25EFA">
      <w:start w:val="1"/>
      <w:numFmt w:val="bullet"/>
      <w:lvlText w:val=""/>
      <w:lvlJc w:val="left"/>
      <w:pPr>
        <w:ind w:left="2880" w:hanging="360"/>
      </w:pPr>
      <w:rPr>
        <w:rFonts w:ascii="Symbol" w:hAnsi="Symbol" w:hint="default"/>
      </w:rPr>
    </w:lvl>
    <w:lvl w:ilvl="4" w:tplc="3056A096">
      <w:start w:val="1"/>
      <w:numFmt w:val="bullet"/>
      <w:lvlText w:val="o"/>
      <w:lvlJc w:val="left"/>
      <w:pPr>
        <w:ind w:left="3600" w:hanging="360"/>
      </w:pPr>
      <w:rPr>
        <w:rFonts w:ascii="Courier New" w:hAnsi="Courier New" w:hint="default"/>
      </w:rPr>
    </w:lvl>
    <w:lvl w:ilvl="5" w:tplc="1C764FE2">
      <w:start w:val="1"/>
      <w:numFmt w:val="bullet"/>
      <w:lvlText w:val=""/>
      <w:lvlJc w:val="left"/>
      <w:pPr>
        <w:ind w:left="4320" w:hanging="360"/>
      </w:pPr>
      <w:rPr>
        <w:rFonts w:ascii="Wingdings" w:hAnsi="Wingdings" w:hint="default"/>
      </w:rPr>
    </w:lvl>
    <w:lvl w:ilvl="6" w:tplc="E858F52E">
      <w:start w:val="1"/>
      <w:numFmt w:val="bullet"/>
      <w:lvlText w:val=""/>
      <w:lvlJc w:val="left"/>
      <w:pPr>
        <w:ind w:left="5040" w:hanging="360"/>
      </w:pPr>
      <w:rPr>
        <w:rFonts w:ascii="Symbol" w:hAnsi="Symbol" w:hint="default"/>
      </w:rPr>
    </w:lvl>
    <w:lvl w:ilvl="7" w:tplc="8C46F516">
      <w:start w:val="1"/>
      <w:numFmt w:val="bullet"/>
      <w:lvlText w:val="o"/>
      <w:lvlJc w:val="left"/>
      <w:pPr>
        <w:ind w:left="5760" w:hanging="360"/>
      </w:pPr>
      <w:rPr>
        <w:rFonts w:ascii="Courier New" w:hAnsi="Courier New" w:hint="default"/>
      </w:rPr>
    </w:lvl>
    <w:lvl w:ilvl="8" w:tplc="ECA6343C">
      <w:start w:val="1"/>
      <w:numFmt w:val="bullet"/>
      <w:lvlText w:val=""/>
      <w:lvlJc w:val="left"/>
      <w:pPr>
        <w:ind w:left="6480" w:hanging="360"/>
      </w:pPr>
      <w:rPr>
        <w:rFonts w:ascii="Wingdings" w:hAnsi="Wingdings" w:hint="default"/>
      </w:rPr>
    </w:lvl>
  </w:abstractNum>
  <w:abstractNum w:abstractNumId="18" w15:restartNumberingAfterBreak="0">
    <w:nsid w:val="0D5072D9"/>
    <w:multiLevelType w:val="multilevel"/>
    <w:tmpl w:val="2D906008"/>
    <w:lvl w:ilvl="0">
      <w:start w:val="1"/>
      <w:numFmt w:val="lowerRoman"/>
      <w:lvlText w:val="%1."/>
      <w:lvlJc w:val="right"/>
      <w:pPr>
        <w:tabs>
          <w:tab w:val="num" w:pos="680"/>
        </w:tabs>
        <w:ind w:left="680" w:hanging="340"/>
      </w:pPr>
    </w:lvl>
    <w:lvl w:ilvl="1">
      <w:start w:val="1"/>
      <w:numFmt w:val="lowerLetter"/>
      <w:lvlText w:val="—"/>
      <w:lvlJc w:val="left"/>
      <w:pPr>
        <w:tabs>
          <w:tab w:val="num" w:pos="1020"/>
        </w:tabs>
        <w:ind w:left="1020" w:hanging="340"/>
      </w:pPr>
      <w:rPr>
        <w:rFonts w:ascii="Arial" w:hAnsi="Arial" w:cs="Arial"/>
        <w:sz w:val="24"/>
      </w:rPr>
    </w:lvl>
    <w:lvl w:ilvl="2">
      <w:start w:val="1"/>
      <w:numFmt w:val="lowerRoman"/>
      <w:lvlText w:val="-"/>
      <w:lvlJc w:val="left"/>
      <w:pPr>
        <w:tabs>
          <w:tab w:val="num" w:pos="1360"/>
        </w:tabs>
        <w:ind w:left="1360" w:hanging="340"/>
      </w:pPr>
      <w:rPr>
        <w:rFonts w:ascii="9999999" w:hAnsi="9999999"/>
      </w:rPr>
    </w:lvl>
    <w:lvl w:ilvl="3">
      <w:start w:val="1"/>
      <w:numFmt w:val="decimal"/>
      <w:lvlText w:val="—"/>
      <w:lvlJc w:val="left"/>
      <w:pPr>
        <w:tabs>
          <w:tab w:val="num" w:pos="1701"/>
        </w:tabs>
        <w:ind w:left="1701" w:hanging="341"/>
      </w:pPr>
      <w:rPr>
        <w:rFonts w:ascii="Arial" w:hAnsi="Arial" w:cs="Arial"/>
      </w:rPr>
    </w:lvl>
    <w:lvl w:ilvl="4">
      <w:start w:val="1"/>
      <w:numFmt w:val="lowerLetter"/>
      <w:lvlText w:val="-"/>
      <w:lvlJc w:val="left"/>
      <w:pPr>
        <w:tabs>
          <w:tab w:val="num" w:pos="2041"/>
        </w:tabs>
        <w:ind w:left="2041" w:hanging="340"/>
      </w:pPr>
      <w:rPr>
        <w:rFonts w:ascii="9999999" w:hAnsi="9999999"/>
      </w:rPr>
    </w:lvl>
    <w:lvl w:ilvl="5">
      <w:start w:val="1"/>
      <w:numFmt w:val="lowerRoman"/>
      <w:lvlText w:val="—"/>
      <w:lvlJc w:val="left"/>
      <w:pPr>
        <w:tabs>
          <w:tab w:val="num" w:pos="2381"/>
        </w:tabs>
        <w:ind w:left="2381" w:hanging="340"/>
      </w:pPr>
      <w:rPr>
        <w:rFonts w:ascii="Arial" w:hAnsi="Arial" w:cs="Arial"/>
      </w:rPr>
    </w:lvl>
    <w:lvl w:ilvl="6">
      <w:start w:val="1"/>
      <w:numFmt w:val="decimal"/>
      <w:lvlText w:val="-"/>
      <w:lvlJc w:val="left"/>
      <w:pPr>
        <w:tabs>
          <w:tab w:val="num" w:pos="2721"/>
        </w:tabs>
        <w:ind w:left="2721" w:hanging="340"/>
      </w:pPr>
      <w:rPr>
        <w:rFonts w:ascii="9999999" w:hAnsi="9999999"/>
      </w:rPr>
    </w:lvl>
    <w:lvl w:ilvl="7">
      <w:start w:val="1"/>
      <w:numFmt w:val="lowerLetter"/>
      <w:lvlText w:val="—"/>
      <w:lvlJc w:val="left"/>
      <w:pPr>
        <w:tabs>
          <w:tab w:val="num" w:pos="3061"/>
        </w:tabs>
        <w:ind w:left="3061" w:hanging="340"/>
      </w:pPr>
      <w:rPr>
        <w:rFonts w:ascii="Arial" w:hAnsi="Arial" w:cs="Arial"/>
      </w:rPr>
    </w:lvl>
    <w:lvl w:ilvl="8">
      <w:start w:val="1"/>
      <w:numFmt w:val="lowerRoman"/>
      <w:lvlText w:val="-"/>
      <w:lvlJc w:val="left"/>
      <w:pPr>
        <w:tabs>
          <w:tab w:val="num" w:pos="3401"/>
        </w:tabs>
        <w:ind w:left="3401" w:hanging="340"/>
      </w:pPr>
      <w:rPr>
        <w:rFonts w:ascii="9999999" w:hAnsi="9999999"/>
      </w:rPr>
    </w:lvl>
  </w:abstractNum>
  <w:abstractNum w:abstractNumId="19" w15:restartNumberingAfterBreak="0">
    <w:nsid w:val="0D6D4EE8"/>
    <w:multiLevelType w:val="hybridMultilevel"/>
    <w:tmpl w:val="FFFFFFFF"/>
    <w:lvl w:ilvl="0" w:tplc="C622A6D8">
      <w:start w:val="1"/>
      <w:numFmt w:val="bullet"/>
      <w:lvlText w:val="·"/>
      <w:lvlJc w:val="left"/>
      <w:pPr>
        <w:ind w:left="720" w:hanging="360"/>
      </w:pPr>
      <w:rPr>
        <w:rFonts w:ascii="Symbol" w:hAnsi="Symbol" w:hint="default"/>
      </w:rPr>
    </w:lvl>
    <w:lvl w:ilvl="1" w:tplc="1D5CC6BE">
      <w:start w:val="1"/>
      <w:numFmt w:val="bullet"/>
      <w:lvlText w:val="o"/>
      <w:lvlJc w:val="left"/>
      <w:pPr>
        <w:ind w:left="1440" w:hanging="360"/>
      </w:pPr>
      <w:rPr>
        <w:rFonts w:ascii="Courier New" w:hAnsi="Courier New" w:hint="default"/>
      </w:rPr>
    </w:lvl>
    <w:lvl w:ilvl="2" w:tplc="0492A4C4">
      <w:start w:val="1"/>
      <w:numFmt w:val="bullet"/>
      <w:lvlText w:val=""/>
      <w:lvlJc w:val="left"/>
      <w:pPr>
        <w:ind w:left="2160" w:hanging="360"/>
      </w:pPr>
      <w:rPr>
        <w:rFonts w:ascii="Wingdings" w:hAnsi="Wingdings" w:hint="default"/>
      </w:rPr>
    </w:lvl>
    <w:lvl w:ilvl="3" w:tplc="802C9C42">
      <w:start w:val="1"/>
      <w:numFmt w:val="bullet"/>
      <w:lvlText w:val=""/>
      <w:lvlJc w:val="left"/>
      <w:pPr>
        <w:ind w:left="2880" w:hanging="360"/>
      </w:pPr>
      <w:rPr>
        <w:rFonts w:ascii="Symbol" w:hAnsi="Symbol" w:hint="default"/>
      </w:rPr>
    </w:lvl>
    <w:lvl w:ilvl="4" w:tplc="2DD00516">
      <w:start w:val="1"/>
      <w:numFmt w:val="bullet"/>
      <w:lvlText w:val="o"/>
      <w:lvlJc w:val="left"/>
      <w:pPr>
        <w:ind w:left="3600" w:hanging="360"/>
      </w:pPr>
      <w:rPr>
        <w:rFonts w:ascii="Courier New" w:hAnsi="Courier New" w:hint="default"/>
      </w:rPr>
    </w:lvl>
    <w:lvl w:ilvl="5" w:tplc="904C424A">
      <w:start w:val="1"/>
      <w:numFmt w:val="bullet"/>
      <w:lvlText w:val=""/>
      <w:lvlJc w:val="left"/>
      <w:pPr>
        <w:ind w:left="4320" w:hanging="360"/>
      </w:pPr>
      <w:rPr>
        <w:rFonts w:ascii="Wingdings" w:hAnsi="Wingdings" w:hint="default"/>
      </w:rPr>
    </w:lvl>
    <w:lvl w:ilvl="6" w:tplc="7104234E">
      <w:start w:val="1"/>
      <w:numFmt w:val="bullet"/>
      <w:lvlText w:val=""/>
      <w:lvlJc w:val="left"/>
      <w:pPr>
        <w:ind w:left="5040" w:hanging="360"/>
      </w:pPr>
      <w:rPr>
        <w:rFonts w:ascii="Symbol" w:hAnsi="Symbol" w:hint="default"/>
      </w:rPr>
    </w:lvl>
    <w:lvl w:ilvl="7" w:tplc="E3BC62F0">
      <w:start w:val="1"/>
      <w:numFmt w:val="bullet"/>
      <w:lvlText w:val="o"/>
      <w:lvlJc w:val="left"/>
      <w:pPr>
        <w:ind w:left="5760" w:hanging="360"/>
      </w:pPr>
      <w:rPr>
        <w:rFonts w:ascii="Courier New" w:hAnsi="Courier New" w:hint="default"/>
      </w:rPr>
    </w:lvl>
    <w:lvl w:ilvl="8" w:tplc="EEA275D0">
      <w:start w:val="1"/>
      <w:numFmt w:val="bullet"/>
      <w:lvlText w:val=""/>
      <w:lvlJc w:val="left"/>
      <w:pPr>
        <w:ind w:left="6480" w:hanging="360"/>
      </w:pPr>
      <w:rPr>
        <w:rFonts w:ascii="Wingdings" w:hAnsi="Wingdings" w:hint="default"/>
      </w:rPr>
    </w:lvl>
  </w:abstractNum>
  <w:abstractNum w:abstractNumId="20" w15:restartNumberingAfterBreak="0">
    <w:nsid w:val="0F305F84"/>
    <w:multiLevelType w:val="hybridMultilevel"/>
    <w:tmpl w:val="3162E45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15:restartNumberingAfterBreak="0">
    <w:nsid w:val="0F310C58"/>
    <w:multiLevelType w:val="hybridMultilevel"/>
    <w:tmpl w:val="A1E2D5C6"/>
    <w:lvl w:ilvl="0" w:tplc="0408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0DB4B3F"/>
    <w:multiLevelType w:val="hybridMultilevel"/>
    <w:tmpl w:val="920E94F0"/>
    <w:lvl w:ilvl="0" w:tplc="2FAAEA3C">
      <w:start w:val="2"/>
      <w:numFmt w:val="bullet"/>
      <w:lvlText w:val="-"/>
      <w:lvlJc w:val="left"/>
      <w:pPr>
        <w:ind w:left="720" w:hanging="360"/>
      </w:pPr>
      <w:rPr>
        <w:rFonts w:ascii="Calibri" w:eastAsia="Times New Roman" w:hAnsi="Calibri" w:cs="Calibri" w:hint="default"/>
      </w:rPr>
    </w:lvl>
    <w:lvl w:ilvl="1" w:tplc="A768DA12" w:tentative="1">
      <w:start w:val="1"/>
      <w:numFmt w:val="bullet"/>
      <w:lvlText w:val="o"/>
      <w:lvlJc w:val="left"/>
      <w:pPr>
        <w:ind w:left="1440" w:hanging="360"/>
      </w:pPr>
      <w:rPr>
        <w:rFonts w:ascii="Courier New" w:hAnsi="Courier New" w:cs="Courier New" w:hint="default"/>
      </w:rPr>
    </w:lvl>
    <w:lvl w:ilvl="2" w:tplc="7C1CCF12" w:tentative="1">
      <w:start w:val="1"/>
      <w:numFmt w:val="bullet"/>
      <w:lvlText w:val=""/>
      <w:lvlJc w:val="left"/>
      <w:pPr>
        <w:ind w:left="2160" w:hanging="360"/>
      </w:pPr>
      <w:rPr>
        <w:rFonts w:ascii="Wingdings" w:hAnsi="Wingdings" w:hint="default"/>
      </w:rPr>
    </w:lvl>
    <w:lvl w:ilvl="3" w:tplc="9C64140E" w:tentative="1">
      <w:start w:val="1"/>
      <w:numFmt w:val="bullet"/>
      <w:lvlText w:val=""/>
      <w:lvlJc w:val="left"/>
      <w:pPr>
        <w:ind w:left="2880" w:hanging="360"/>
      </w:pPr>
      <w:rPr>
        <w:rFonts w:ascii="Symbol" w:hAnsi="Symbol" w:hint="default"/>
      </w:rPr>
    </w:lvl>
    <w:lvl w:ilvl="4" w:tplc="9D0EC446" w:tentative="1">
      <w:start w:val="1"/>
      <w:numFmt w:val="bullet"/>
      <w:lvlText w:val="o"/>
      <w:lvlJc w:val="left"/>
      <w:pPr>
        <w:ind w:left="3600" w:hanging="360"/>
      </w:pPr>
      <w:rPr>
        <w:rFonts w:ascii="Courier New" w:hAnsi="Courier New" w:cs="Courier New" w:hint="default"/>
      </w:rPr>
    </w:lvl>
    <w:lvl w:ilvl="5" w:tplc="3DC88036" w:tentative="1">
      <w:start w:val="1"/>
      <w:numFmt w:val="bullet"/>
      <w:lvlText w:val=""/>
      <w:lvlJc w:val="left"/>
      <w:pPr>
        <w:ind w:left="4320" w:hanging="360"/>
      </w:pPr>
      <w:rPr>
        <w:rFonts w:ascii="Wingdings" w:hAnsi="Wingdings" w:hint="default"/>
      </w:rPr>
    </w:lvl>
    <w:lvl w:ilvl="6" w:tplc="347AA36E" w:tentative="1">
      <w:start w:val="1"/>
      <w:numFmt w:val="bullet"/>
      <w:lvlText w:val=""/>
      <w:lvlJc w:val="left"/>
      <w:pPr>
        <w:ind w:left="5040" w:hanging="360"/>
      </w:pPr>
      <w:rPr>
        <w:rFonts w:ascii="Symbol" w:hAnsi="Symbol" w:hint="default"/>
      </w:rPr>
    </w:lvl>
    <w:lvl w:ilvl="7" w:tplc="5CD48D98" w:tentative="1">
      <w:start w:val="1"/>
      <w:numFmt w:val="bullet"/>
      <w:lvlText w:val="o"/>
      <w:lvlJc w:val="left"/>
      <w:pPr>
        <w:ind w:left="5760" w:hanging="360"/>
      </w:pPr>
      <w:rPr>
        <w:rFonts w:ascii="Courier New" w:hAnsi="Courier New" w:cs="Courier New" w:hint="default"/>
      </w:rPr>
    </w:lvl>
    <w:lvl w:ilvl="8" w:tplc="88AE2318" w:tentative="1">
      <w:start w:val="1"/>
      <w:numFmt w:val="bullet"/>
      <w:lvlText w:val=""/>
      <w:lvlJc w:val="left"/>
      <w:pPr>
        <w:ind w:left="6480" w:hanging="360"/>
      </w:pPr>
      <w:rPr>
        <w:rFonts w:ascii="Wingdings" w:hAnsi="Wingdings" w:hint="default"/>
      </w:rPr>
    </w:lvl>
  </w:abstractNum>
  <w:abstractNum w:abstractNumId="23" w15:restartNumberingAfterBreak="0">
    <w:nsid w:val="131A0ABC"/>
    <w:multiLevelType w:val="hybridMultilevel"/>
    <w:tmpl w:val="FFFFFFFF"/>
    <w:lvl w:ilvl="0" w:tplc="EDCAF82C">
      <w:start w:val="1"/>
      <w:numFmt w:val="decimal"/>
      <w:lvlText w:val="%1."/>
      <w:lvlJc w:val="left"/>
      <w:pPr>
        <w:ind w:left="720" w:hanging="360"/>
      </w:pPr>
    </w:lvl>
    <w:lvl w:ilvl="1" w:tplc="6BD67F60">
      <w:start w:val="1"/>
      <w:numFmt w:val="lowerLetter"/>
      <w:lvlText w:val="%2."/>
      <w:lvlJc w:val="left"/>
      <w:pPr>
        <w:ind w:left="1440" w:hanging="360"/>
      </w:pPr>
    </w:lvl>
    <w:lvl w:ilvl="2" w:tplc="2224221C">
      <w:start w:val="1"/>
      <w:numFmt w:val="lowerRoman"/>
      <w:lvlText w:val="%3."/>
      <w:lvlJc w:val="right"/>
      <w:pPr>
        <w:ind w:left="2160" w:hanging="180"/>
      </w:pPr>
    </w:lvl>
    <w:lvl w:ilvl="3" w:tplc="F3162E06">
      <w:start w:val="1"/>
      <w:numFmt w:val="decimal"/>
      <w:lvlText w:val="%4."/>
      <w:lvlJc w:val="left"/>
      <w:pPr>
        <w:ind w:left="2880" w:hanging="360"/>
      </w:pPr>
    </w:lvl>
    <w:lvl w:ilvl="4" w:tplc="1B0E4BA4">
      <w:start w:val="1"/>
      <w:numFmt w:val="lowerLetter"/>
      <w:lvlText w:val="%5."/>
      <w:lvlJc w:val="left"/>
      <w:pPr>
        <w:ind w:left="3600" w:hanging="360"/>
      </w:pPr>
    </w:lvl>
    <w:lvl w:ilvl="5" w:tplc="64463488">
      <w:start w:val="1"/>
      <w:numFmt w:val="lowerRoman"/>
      <w:lvlText w:val="%6."/>
      <w:lvlJc w:val="right"/>
      <w:pPr>
        <w:ind w:left="4320" w:hanging="180"/>
      </w:pPr>
    </w:lvl>
    <w:lvl w:ilvl="6" w:tplc="CAA01690">
      <w:start w:val="1"/>
      <w:numFmt w:val="decimal"/>
      <w:lvlText w:val="%7."/>
      <w:lvlJc w:val="left"/>
      <w:pPr>
        <w:ind w:left="5040" w:hanging="360"/>
      </w:pPr>
    </w:lvl>
    <w:lvl w:ilvl="7" w:tplc="DA28AFD2">
      <w:start w:val="1"/>
      <w:numFmt w:val="lowerLetter"/>
      <w:lvlText w:val="%8."/>
      <w:lvlJc w:val="left"/>
      <w:pPr>
        <w:ind w:left="5760" w:hanging="360"/>
      </w:pPr>
    </w:lvl>
    <w:lvl w:ilvl="8" w:tplc="79788E78">
      <w:start w:val="1"/>
      <w:numFmt w:val="lowerRoman"/>
      <w:lvlText w:val="%9."/>
      <w:lvlJc w:val="right"/>
      <w:pPr>
        <w:ind w:left="6480" w:hanging="180"/>
      </w:pPr>
    </w:lvl>
  </w:abstractNum>
  <w:abstractNum w:abstractNumId="24" w15:restartNumberingAfterBreak="0">
    <w:nsid w:val="13A84F1E"/>
    <w:multiLevelType w:val="hybridMultilevel"/>
    <w:tmpl w:val="E668A6EA"/>
    <w:lvl w:ilvl="0" w:tplc="00000009">
      <w:start w:val="1"/>
      <w:numFmt w:val="bullet"/>
      <w:lvlText w:val="­"/>
      <w:lvlJc w:val="left"/>
      <w:pPr>
        <w:ind w:left="720" w:hanging="360"/>
      </w:pPr>
      <w:rPr>
        <w:rFonts w:ascii="Angsana New" w:hAnsi="Angsana New" w:cs="Angsana New"/>
        <w:color w:val="000000"/>
        <w:kern w:val="1"/>
        <w:szCs w:val="22"/>
        <w:shd w:val="clear" w:color="auto" w:fill="FFFFFF"/>
        <w:lang w:val="el-GR"/>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172D4BA2"/>
    <w:multiLevelType w:val="hybridMultilevel"/>
    <w:tmpl w:val="FFFFFFFF"/>
    <w:lvl w:ilvl="0" w:tplc="7DC6A4AE">
      <w:start w:val="1"/>
      <w:numFmt w:val="bullet"/>
      <w:lvlText w:val="·"/>
      <w:lvlJc w:val="left"/>
      <w:pPr>
        <w:ind w:left="720" w:hanging="360"/>
      </w:pPr>
      <w:rPr>
        <w:rFonts w:ascii="Symbol" w:hAnsi="Symbol" w:hint="default"/>
      </w:rPr>
    </w:lvl>
    <w:lvl w:ilvl="1" w:tplc="322AE768">
      <w:start w:val="1"/>
      <w:numFmt w:val="bullet"/>
      <w:lvlText w:val="o"/>
      <w:lvlJc w:val="left"/>
      <w:pPr>
        <w:ind w:left="1440" w:hanging="360"/>
      </w:pPr>
      <w:rPr>
        <w:rFonts w:ascii="Courier New" w:hAnsi="Courier New" w:hint="default"/>
      </w:rPr>
    </w:lvl>
    <w:lvl w:ilvl="2" w:tplc="15022D12">
      <w:start w:val="1"/>
      <w:numFmt w:val="bullet"/>
      <w:lvlText w:val=""/>
      <w:lvlJc w:val="left"/>
      <w:pPr>
        <w:ind w:left="2160" w:hanging="360"/>
      </w:pPr>
      <w:rPr>
        <w:rFonts w:ascii="Wingdings" w:hAnsi="Wingdings" w:hint="default"/>
      </w:rPr>
    </w:lvl>
    <w:lvl w:ilvl="3" w:tplc="5D8ACA98">
      <w:start w:val="1"/>
      <w:numFmt w:val="bullet"/>
      <w:lvlText w:val=""/>
      <w:lvlJc w:val="left"/>
      <w:pPr>
        <w:ind w:left="2880" w:hanging="360"/>
      </w:pPr>
      <w:rPr>
        <w:rFonts w:ascii="Symbol" w:hAnsi="Symbol" w:hint="default"/>
      </w:rPr>
    </w:lvl>
    <w:lvl w:ilvl="4" w:tplc="C2E67AB0">
      <w:start w:val="1"/>
      <w:numFmt w:val="bullet"/>
      <w:lvlText w:val="o"/>
      <w:lvlJc w:val="left"/>
      <w:pPr>
        <w:ind w:left="3600" w:hanging="360"/>
      </w:pPr>
      <w:rPr>
        <w:rFonts w:ascii="Courier New" w:hAnsi="Courier New" w:hint="default"/>
      </w:rPr>
    </w:lvl>
    <w:lvl w:ilvl="5" w:tplc="27FEC19C">
      <w:start w:val="1"/>
      <w:numFmt w:val="bullet"/>
      <w:lvlText w:val=""/>
      <w:lvlJc w:val="left"/>
      <w:pPr>
        <w:ind w:left="4320" w:hanging="360"/>
      </w:pPr>
      <w:rPr>
        <w:rFonts w:ascii="Wingdings" w:hAnsi="Wingdings" w:hint="default"/>
      </w:rPr>
    </w:lvl>
    <w:lvl w:ilvl="6" w:tplc="0EB44CD0">
      <w:start w:val="1"/>
      <w:numFmt w:val="bullet"/>
      <w:lvlText w:val=""/>
      <w:lvlJc w:val="left"/>
      <w:pPr>
        <w:ind w:left="5040" w:hanging="360"/>
      </w:pPr>
      <w:rPr>
        <w:rFonts w:ascii="Symbol" w:hAnsi="Symbol" w:hint="default"/>
      </w:rPr>
    </w:lvl>
    <w:lvl w:ilvl="7" w:tplc="346A1944">
      <w:start w:val="1"/>
      <w:numFmt w:val="bullet"/>
      <w:lvlText w:val="o"/>
      <w:lvlJc w:val="left"/>
      <w:pPr>
        <w:ind w:left="5760" w:hanging="360"/>
      </w:pPr>
      <w:rPr>
        <w:rFonts w:ascii="Courier New" w:hAnsi="Courier New" w:hint="default"/>
      </w:rPr>
    </w:lvl>
    <w:lvl w:ilvl="8" w:tplc="CDBC1A3A">
      <w:start w:val="1"/>
      <w:numFmt w:val="bullet"/>
      <w:lvlText w:val=""/>
      <w:lvlJc w:val="left"/>
      <w:pPr>
        <w:ind w:left="6480" w:hanging="360"/>
      </w:pPr>
      <w:rPr>
        <w:rFonts w:ascii="Wingdings" w:hAnsi="Wingdings" w:hint="default"/>
      </w:rPr>
    </w:lvl>
  </w:abstractNum>
  <w:abstractNum w:abstractNumId="26" w15:restartNumberingAfterBreak="0">
    <w:nsid w:val="18AD55DF"/>
    <w:multiLevelType w:val="hybridMultilevel"/>
    <w:tmpl w:val="4A5E656E"/>
    <w:lvl w:ilvl="0" w:tplc="0408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19272956"/>
    <w:multiLevelType w:val="hybridMultilevel"/>
    <w:tmpl w:val="8BBE7552"/>
    <w:lvl w:ilvl="0" w:tplc="7FB248FC">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194A570F"/>
    <w:multiLevelType w:val="hybridMultilevel"/>
    <w:tmpl w:val="FFFFFFFF"/>
    <w:lvl w:ilvl="0" w:tplc="2EEA3100">
      <w:start w:val="1"/>
      <w:numFmt w:val="bullet"/>
      <w:lvlText w:val="§"/>
      <w:lvlJc w:val="left"/>
      <w:pPr>
        <w:ind w:left="720" w:hanging="360"/>
      </w:pPr>
      <w:rPr>
        <w:rFonts w:ascii="Wingdings" w:hAnsi="Wingdings" w:hint="default"/>
      </w:rPr>
    </w:lvl>
    <w:lvl w:ilvl="1" w:tplc="28F0FE38">
      <w:start w:val="1"/>
      <w:numFmt w:val="bullet"/>
      <w:lvlText w:val="o"/>
      <w:lvlJc w:val="left"/>
      <w:pPr>
        <w:ind w:left="1440" w:hanging="360"/>
      </w:pPr>
      <w:rPr>
        <w:rFonts w:ascii="Courier New" w:hAnsi="Courier New" w:hint="default"/>
      </w:rPr>
    </w:lvl>
    <w:lvl w:ilvl="2" w:tplc="6E820748">
      <w:start w:val="1"/>
      <w:numFmt w:val="bullet"/>
      <w:lvlText w:val=""/>
      <w:lvlJc w:val="left"/>
      <w:pPr>
        <w:ind w:left="2160" w:hanging="360"/>
      </w:pPr>
      <w:rPr>
        <w:rFonts w:ascii="Wingdings" w:hAnsi="Wingdings" w:hint="default"/>
      </w:rPr>
    </w:lvl>
    <w:lvl w:ilvl="3" w:tplc="B7D4E440">
      <w:start w:val="1"/>
      <w:numFmt w:val="bullet"/>
      <w:lvlText w:val=""/>
      <w:lvlJc w:val="left"/>
      <w:pPr>
        <w:ind w:left="2880" w:hanging="360"/>
      </w:pPr>
      <w:rPr>
        <w:rFonts w:ascii="Symbol" w:hAnsi="Symbol" w:hint="default"/>
      </w:rPr>
    </w:lvl>
    <w:lvl w:ilvl="4" w:tplc="11207ADC">
      <w:start w:val="1"/>
      <w:numFmt w:val="bullet"/>
      <w:lvlText w:val="o"/>
      <w:lvlJc w:val="left"/>
      <w:pPr>
        <w:ind w:left="3600" w:hanging="360"/>
      </w:pPr>
      <w:rPr>
        <w:rFonts w:ascii="Courier New" w:hAnsi="Courier New" w:hint="default"/>
      </w:rPr>
    </w:lvl>
    <w:lvl w:ilvl="5" w:tplc="C9AEA51C">
      <w:start w:val="1"/>
      <w:numFmt w:val="bullet"/>
      <w:lvlText w:val=""/>
      <w:lvlJc w:val="left"/>
      <w:pPr>
        <w:ind w:left="4320" w:hanging="360"/>
      </w:pPr>
      <w:rPr>
        <w:rFonts w:ascii="Wingdings" w:hAnsi="Wingdings" w:hint="default"/>
      </w:rPr>
    </w:lvl>
    <w:lvl w:ilvl="6" w:tplc="D41E426E">
      <w:start w:val="1"/>
      <w:numFmt w:val="bullet"/>
      <w:lvlText w:val=""/>
      <w:lvlJc w:val="left"/>
      <w:pPr>
        <w:ind w:left="5040" w:hanging="360"/>
      </w:pPr>
      <w:rPr>
        <w:rFonts w:ascii="Symbol" w:hAnsi="Symbol" w:hint="default"/>
      </w:rPr>
    </w:lvl>
    <w:lvl w:ilvl="7" w:tplc="C69860E0">
      <w:start w:val="1"/>
      <w:numFmt w:val="bullet"/>
      <w:lvlText w:val="o"/>
      <w:lvlJc w:val="left"/>
      <w:pPr>
        <w:ind w:left="5760" w:hanging="360"/>
      </w:pPr>
      <w:rPr>
        <w:rFonts w:ascii="Courier New" w:hAnsi="Courier New" w:hint="default"/>
      </w:rPr>
    </w:lvl>
    <w:lvl w:ilvl="8" w:tplc="D684428A">
      <w:start w:val="1"/>
      <w:numFmt w:val="bullet"/>
      <w:lvlText w:val=""/>
      <w:lvlJc w:val="left"/>
      <w:pPr>
        <w:ind w:left="6480" w:hanging="360"/>
      </w:pPr>
      <w:rPr>
        <w:rFonts w:ascii="Wingdings" w:hAnsi="Wingdings" w:hint="default"/>
      </w:rPr>
    </w:lvl>
  </w:abstractNum>
  <w:abstractNum w:abstractNumId="29" w15:restartNumberingAfterBreak="0">
    <w:nsid w:val="19614B3A"/>
    <w:multiLevelType w:val="hybridMultilevel"/>
    <w:tmpl w:val="FFFFFFFF"/>
    <w:lvl w:ilvl="0" w:tplc="6D7219B0">
      <w:start w:val="1"/>
      <w:numFmt w:val="decimal"/>
      <w:lvlText w:val="%1."/>
      <w:lvlJc w:val="left"/>
      <w:pPr>
        <w:ind w:left="720" w:hanging="360"/>
      </w:pPr>
    </w:lvl>
    <w:lvl w:ilvl="1" w:tplc="FB267B86">
      <w:start w:val="1"/>
      <w:numFmt w:val="lowerLetter"/>
      <w:lvlText w:val="%2."/>
      <w:lvlJc w:val="left"/>
      <w:pPr>
        <w:ind w:left="1440" w:hanging="360"/>
      </w:pPr>
    </w:lvl>
    <w:lvl w:ilvl="2" w:tplc="32D0BA8C">
      <w:start w:val="1"/>
      <w:numFmt w:val="lowerRoman"/>
      <w:lvlText w:val="%3."/>
      <w:lvlJc w:val="right"/>
      <w:pPr>
        <w:ind w:left="2160" w:hanging="180"/>
      </w:pPr>
    </w:lvl>
    <w:lvl w:ilvl="3" w:tplc="261A27AA">
      <w:start w:val="1"/>
      <w:numFmt w:val="decimal"/>
      <w:lvlText w:val="%4."/>
      <w:lvlJc w:val="left"/>
      <w:pPr>
        <w:ind w:left="2880" w:hanging="360"/>
      </w:pPr>
    </w:lvl>
    <w:lvl w:ilvl="4" w:tplc="07BCF444">
      <w:start w:val="1"/>
      <w:numFmt w:val="lowerLetter"/>
      <w:lvlText w:val="%5."/>
      <w:lvlJc w:val="left"/>
      <w:pPr>
        <w:ind w:left="3600" w:hanging="360"/>
      </w:pPr>
    </w:lvl>
    <w:lvl w:ilvl="5" w:tplc="71B22B18">
      <w:start w:val="1"/>
      <w:numFmt w:val="lowerRoman"/>
      <w:lvlText w:val="%6."/>
      <w:lvlJc w:val="right"/>
      <w:pPr>
        <w:ind w:left="4320" w:hanging="180"/>
      </w:pPr>
    </w:lvl>
    <w:lvl w:ilvl="6" w:tplc="A13AD716">
      <w:start w:val="1"/>
      <w:numFmt w:val="decimal"/>
      <w:lvlText w:val="%7."/>
      <w:lvlJc w:val="left"/>
      <w:pPr>
        <w:ind w:left="5040" w:hanging="360"/>
      </w:pPr>
    </w:lvl>
    <w:lvl w:ilvl="7" w:tplc="DE922E46">
      <w:start w:val="1"/>
      <w:numFmt w:val="lowerLetter"/>
      <w:lvlText w:val="%8."/>
      <w:lvlJc w:val="left"/>
      <w:pPr>
        <w:ind w:left="5760" w:hanging="360"/>
      </w:pPr>
    </w:lvl>
    <w:lvl w:ilvl="8" w:tplc="BFF6C588">
      <w:start w:val="1"/>
      <w:numFmt w:val="lowerRoman"/>
      <w:lvlText w:val="%9."/>
      <w:lvlJc w:val="right"/>
      <w:pPr>
        <w:ind w:left="6480" w:hanging="180"/>
      </w:pPr>
    </w:lvl>
  </w:abstractNum>
  <w:abstractNum w:abstractNumId="30" w15:restartNumberingAfterBreak="0">
    <w:nsid w:val="19CD7EE3"/>
    <w:multiLevelType w:val="hybridMultilevel"/>
    <w:tmpl w:val="23409394"/>
    <w:lvl w:ilvl="0" w:tplc="FFFFFFFF">
      <w:start w:val="1"/>
      <w:numFmt w:val="bullet"/>
      <w:lvlText w:val=""/>
      <w:lvlJc w:val="left"/>
      <w:pPr>
        <w:tabs>
          <w:tab w:val="num" w:pos="360"/>
        </w:tabs>
        <w:ind w:left="360" w:hanging="360"/>
      </w:pPr>
      <w:rPr>
        <w:rFonts w:ascii="Wingdings" w:hAnsi="Wingdings"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31" w15:restartNumberingAfterBreak="0">
    <w:nsid w:val="1C3255DE"/>
    <w:multiLevelType w:val="hybridMultilevel"/>
    <w:tmpl w:val="E968C4AC"/>
    <w:lvl w:ilvl="0" w:tplc="FF5627DE">
      <w:numFmt w:val="bullet"/>
      <w:lvlText w:val="-"/>
      <w:lvlJc w:val="left"/>
      <w:pPr>
        <w:ind w:left="720" w:hanging="360"/>
      </w:pPr>
      <w:rPr>
        <w:rFonts w:ascii="Calibri" w:eastAsia="Times New Roman" w:hAnsi="Calibri" w:cs="Calibri"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32" w15:restartNumberingAfterBreak="0">
    <w:nsid w:val="1C521C1D"/>
    <w:multiLevelType w:val="hybridMultilevel"/>
    <w:tmpl w:val="964695B6"/>
    <w:lvl w:ilvl="0" w:tplc="FFFFFFFF">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1E9B573B"/>
    <w:multiLevelType w:val="hybridMultilevel"/>
    <w:tmpl w:val="FFFFFFFF"/>
    <w:lvl w:ilvl="0" w:tplc="5316EC20">
      <w:start w:val="1"/>
      <w:numFmt w:val="bullet"/>
      <w:lvlText w:val="§"/>
      <w:lvlJc w:val="left"/>
      <w:pPr>
        <w:ind w:left="720" w:hanging="360"/>
      </w:pPr>
      <w:rPr>
        <w:rFonts w:ascii="Wingdings" w:hAnsi="Wingdings" w:hint="default"/>
      </w:rPr>
    </w:lvl>
    <w:lvl w:ilvl="1" w:tplc="298E812C">
      <w:start w:val="1"/>
      <w:numFmt w:val="bullet"/>
      <w:lvlText w:val="o"/>
      <w:lvlJc w:val="left"/>
      <w:pPr>
        <w:ind w:left="1440" w:hanging="360"/>
      </w:pPr>
      <w:rPr>
        <w:rFonts w:ascii="Courier New" w:hAnsi="Courier New" w:hint="default"/>
      </w:rPr>
    </w:lvl>
    <w:lvl w:ilvl="2" w:tplc="DA3CE9B8">
      <w:start w:val="1"/>
      <w:numFmt w:val="bullet"/>
      <w:lvlText w:val=""/>
      <w:lvlJc w:val="left"/>
      <w:pPr>
        <w:ind w:left="2160" w:hanging="360"/>
      </w:pPr>
      <w:rPr>
        <w:rFonts w:ascii="Wingdings" w:hAnsi="Wingdings" w:hint="default"/>
      </w:rPr>
    </w:lvl>
    <w:lvl w:ilvl="3" w:tplc="FEFCA99E">
      <w:start w:val="1"/>
      <w:numFmt w:val="bullet"/>
      <w:lvlText w:val=""/>
      <w:lvlJc w:val="left"/>
      <w:pPr>
        <w:ind w:left="2880" w:hanging="360"/>
      </w:pPr>
      <w:rPr>
        <w:rFonts w:ascii="Symbol" w:hAnsi="Symbol" w:hint="default"/>
      </w:rPr>
    </w:lvl>
    <w:lvl w:ilvl="4" w:tplc="B2120C72">
      <w:start w:val="1"/>
      <w:numFmt w:val="bullet"/>
      <w:lvlText w:val="o"/>
      <w:lvlJc w:val="left"/>
      <w:pPr>
        <w:ind w:left="3600" w:hanging="360"/>
      </w:pPr>
      <w:rPr>
        <w:rFonts w:ascii="Courier New" w:hAnsi="Courier New" w:hint="default"/>
      </w:rPr>
    </w:lvl>
    <w:lvl w:ilvl="5" w:tplc="E0E66A04">
      <w:start w:val="1"/>
      <w:numFmt w:val="bullet"/>
      <w:lvlText w:val=""/>
      <w:lvlJc w:val="left"/>
      <w:pPr>
        <w:ind w:left="4320" w:hanging="360"/>
      </w:pPr>
      <w:rPr>
        <w:rFonts w:ascii="Wingdings" w:hAnsi="Wingdings" w:hint="default"/>
      </w:rPr>
    </w:lvl>
    <w:lvl w:ilvl="6" w:tplc="A5E61B46">
      <w:start w:val="1"/>
      <w:numFmt w:val="bullet"/>
      <w:lvlText w:val=""/>
      <w:lvlJc w:val="left"/>
      <w:pPr>
        <w:ind w:left="5040" w:hanging="360"/>
      </w:pPr>
      <w:rPr>
        <w:rFonts w:ascii="Symbol" w:hAnsi="Symbol" w:hint="default"/>
      </w:rPr>
    </w:lvl>
    <w:lvl w:ilvl="7" w:tplc="A620C960">
      <w:start w:val="1"/>
      <w:numFmt w:val="bullet"/>
      <w:lvlText w:val="o"/>
      <w:lvlJc w:val="left"/>
      <w:pPr>
        <w:ind w:left="5760" w:hanging="360"/>
      </w:pPr>
      <w:rPr>
        <w:rFonts w:ascii="Courier New" w:hAnsi="Courier New" w:hint="default"/>
      </w:rPr>
    </w:lvl>
    <w:lvl w:ilvl="8" w:tplc="1068BDAE">
      <w:start w:val="1"/>
      <w:numFmt w:val="bullet"/>
      <w:lvlText w:val=""/>
      <w:lvlJc w:val="left"/>
      <w:pPr>
        <w:ind w:left="6480" w:hanging="360"/>
      </w:pPr>
      <w:rPr>
        <w:rFonts w:ascii="Wingdings" w:hAnsi="Wingdings" w:hint="default"/>
      </w:rPr>
    </w:lvl>
  </w:abstractNum>
  <w:abstractNum w:abstractNumId="34" w15:restartNumberingAfterBreak="0">
    <w:nsid w:val="1F3B4FBC"/>
    <w:multiLevelType w:val="hybridMultilevel"/>
    <w:tmpl w:val="FFFFFFFF"/>
    <w:lvl w:ilvl="0" w:tplc="35EAAB2E">
      <w:start w:val="1"/>
      <w:numFmt w:val="bullet"/>
      <w:lvlText w:val="§"/>
      <w:lvlJc w:val="left"/>
      <w:pPr>
        <w:ind w:left="720" w:hanging="360"/>
      </w:pPr>
      <w:rPr>
        <w:rFonts w:ascii="Wingdings" w:hAnsi="Wingdings" w:hint="default"/>
      </w:rPr>
    </w:lvl>
    <w:lvl w:ilvl="1" w:tplc="7A4065F2">
      <w:start w:val="1"/>
      <w:numFmt w:val="bullet"/>
      <w:lvlText w:val="o"/>
      <w:lvlJc w:val="left"/>
      <w:pPr>
        <w:ind w:left="1440" w:hanging="360"/>
      </w:pPr>
      <w:rPr>
        <w:rFonts w:ascii="Courier New" w:hAnsi="Courier New" w:hint="default"/>
      </w:rPr>
    </w:lvl>
    <w:lvl w:ilvl="2" w:tplc="95AE99DA">
      <w:start w:val="1"/>
      <w:numFmt w:val="bullet"/>
      <w:lvlText w:val=""/>
      <w:lvlJc w:val="left"/>
      <w:pPr>
        <w:ind w:left="2160" w:hanging="360"/>
      </w:pPr>
      <w:rPr>
        <w:rFonts w:ascii="Wingdings" w:hAnsi="Wingdings" w:hint="default"/>
      </w:rPr>
    </w:lvl>
    <w:lvl w:ilvl="3" w:tplc="A87E7096">
      <w:start w:val="1"/>
      <w:numFmt w:val="bullet"/>
      <w:lvlText w:val=""/>
      <w:lvlJc w:val="left"/>
      <w:pPr>
        <w:ind w:left="2880" w:hanging="360"/>
      </w:pPr>
      <w:rPr>
        <w:rFonts w:ascii="Symbol" w:hAnsi="Symbol" w:hint="default"/>
      </w:rPr>
    </w:lvl>
    <w:lvl w:ilvl="4" w:tplc="B8FC3A80">
      <w:start w:val="1"/>
      <w:numFmt w:val="bullet"/>
      <w:lvlText w:val="o"/>
      <w:lvlJc w:val="left"/>
      <w:pPr>
        <w:ind w:left="3600" w:hanging="360"/>
      </w:pPr>
      <w:rPr>
        <w:rFonts w:ascii="Courier New" w:hAnsi="Courier New" w:hint="default"/>
      </w:rPr>
    </w:lvl>
    <w:lvl w:ilvl="5" w:tplc="C0DE8FD4">
      <w:start w:val="1"/>
      <w:numFmt w:val="bullet"/>
      <w:lvlText w:val=""/>
      <w:lvlJc w:val="left"/>
      <w:pPr>
        <w:ind w:left="4320" w:hanging="360"/>
      </w:pPr>
      <w:rPr>
        <w:rFonts w:ascii="Wingdings" w:hAnsi="Wingdings" w:hint="default"/>
      </w:rPr>
    </w:lvl>
    <w:lvl w:ilvl="6" w:tplc="289C5516">
      <w:start w:val="1"/>
      <w:numFmt w:val="bullet"/>
      <w:lvlText w:val=""/>
      <w:lvlJc w:val="left"/>
      <w:pPr>
        <w:ind w:left="5040" w:hanging="360"/>
      </w:pPr>
      <w:rPr>
        <w:rFonts w:ascii="Symbol" w:hAnsi="Symbol" w:hint="default"/>
      </w:rPr>
    </w:lvl>
    <w:lvl w:ilvl="7" w:tplc="AEF8E5B4">
      <w:start w:val="1"/>
      <w:numFmt w:val="bullet"/>
      <w:lvlText w:val="o"/>
      <w:lvlJc w:val="left"/>
      <w:pPr>
        <w:ind w:left="5760" w:hanging="360"/>
      </w:pPr>
      <w:rPr>
        <w:rFonts w:ascii="Courier New" w:hAnsi="Courier New" w:hint="default"/>
      </w:rPr>
    </w:lvl>
    <w:lvl w:ilvl="8" w:tplc="ED16E77A">
      <w:start w:val="1"/>
      <w:numFmt w:val="bullet"/>
      <w:lvlText w:val=""/>
      <w:lvlJc w:val="left"/>
      <w:pPr>
        <w:ind w:left="6480" w:hanging="360"/>
      </w:pPr>
      <w:rPr>
        <w:rFonts w:ascii="Wingdings" w:hAnsi="Wingdings" w:hint="default"/>
      </w:rPr>
    </w:lvl>
  </w:abstractNum>
  <w:abstractNum w:abstractNumId="35" w15:restartNumberingAfterBreak="0">
    <w:nsid w:val="20E24644"/>
    <w:multiLevelType w:val="hybridMultilevel"/>
    <w:tmpl w:val="FFFFFFFF"/>
    <w:lvl w:ilvl="0" w:tplc="B5423A1E">
      <w:start w:val="1"/>
      <w:numFmt w:val="bullet"/>
      <w:lvlText w:val="§"/>
      <w:lvlJc w:val="left"/>
      <w:pPr>
        <w:ind w:left="720" w:hanging="360"/>
      </w:pPr>
      <w:rPr>
        <w:rFonts w:ascii="Wingdings" w:hAnsi="Wingdings" w:hint="default"/>
      </w:rPr>
    </w:lvl>
    <w:lvl w:ilvl="1" w:tplc="DA0A73DA">
      <w:start w:val="1"/>
      <w:numFmt w:val="bullet"/>
      <w:lvlText w:val="o"/>
      <w:lvlJc w:val="left"/>
      <w:pPr>
        <w:ind w:left="1440" w:hanging="360"/>
      </w:pPr>
      <w:rPr>
        <w:rFonts w:ascii="Courier New" w:hAnsi="Courier New" w:hint="default"/>
      </w:rPr>
    </w:lvl>
    <w:lvl w:ilvl="2" w:tplc="DEC6111E">
      <w:start w:val="1"/>
      <w:numFmt w:val="bullet"/>
      <w:lvlText w:val=""/>
      <w:lvlJc w:val="left"/>
      <w:pPr>
        <w:ind w:left="2160" w:hanging="360"/>
      </w:pPr>
      <w:rPr>
        <w:rFonts w:ascii="Wingdings" w:hAnsi="Wingdings" w:hint="default"/>
      </w:rPr>
    </w:lvl>
    <w:lvl w:ilvl="3" w:tplc="EE8C39F8">
      <w:start w:val="1"/>
      <w:numFmt w:val="bullet"/>
      <w:lvlText w:val=""/>
      <w:lvlJc w:val="left"/>
      <w:pPr>
        <w:ind w:left="2880" w:hanging="360"/>
      </w:pPr>
      <w:rPr>
        <w:rFonts w:ascii="Symbol" w:hAnsi="Symbol" w:hint="default"/>
      </w:rPr>
    </w:lvl>
    <w:lvl w:ilvl="4" w:tplc="56F6ADEA">
      <w:start w:val="1"/>
      <w:numFmt w:val="bullet"/>
      <w:lvlText w:val="o"/>
      <w:lvlJc w:val="left"/>
      <w:pPr>
        <w:ind w:left="3600" w:hanging="360"/>
      </w:pPr>
      <w:rPr>
        <w:rFonts w:ascii="Courier New" w:hAnsi="Courier New" w:hint="default"/>
      </w:rPr>
    </w:lvl>
    <w:lvl w:ilvl="5" w:tplc="74DA358C">
      <w:start w:val="1"/>
      <w:numFmt w:val="bullet"/>
      <w:lvlText w:val=""/>
      <w:lvlJc w:val="left"/>
      <w:pPr>
        <w:ind w:left="4320" w:hanging="360"/>
      </w:pPr>
      <w:rPr>
        <w:rFonts w:ascii="Wingdings" w:hAnsi="Wingdings" w:hint="default"/>
      </w:rPr>
    </w:lvl>
    <w:lvl w:ilvl="6" w:tplc="911ED820">
      <w:start w:val="1"/>
      <w:numFmt w:val="bullet"/>
      <w:lvlText w:val=""/>
      <w:lvlJc w:val="left"/>
      <w:pPr>
        <w:ind w:left="5040" w:hanging="360"/>
      </w:pPr>
      <w:rPr>
        <w:rFonts w:ascii="Symbol" w:hAnsi="Symbol" w:hint="default"/>
      </w:rPr>
    </w:lvl>
    <w:lvl w:ilvl="7" w:tplc="D4B84AE4">
      <w:start w:val="1"/>
      <w:numFmt w:val="bullet"/>
      <w:lvlText w:val="o"/>
      <w:lvlJc w:val="left"/>
      <w:pPr>
        <w:ind w:left="5760" w:hanging="360"/>
      </w:pPr>
      <w:rPr>
        <w:rFonts w:ascii="Courier New" w:hAnsi="Courier New" w:hint="default"/>
      </w:rPr>
    </w:lvl>
    <w:lvl w:ilvl="8" w:tplc="5EBCD290">
      <w:start w:val="1"/>
      <w:numFmt w:val="bullet"/>
      <w:lvlText w:val=""/>
      <w:lvlJc w:val="left"/>
      <w:pPr>
        <w:ind w:left="6480" w:hanging="360"/>
      </w:pPr>
      <w:rPr>
        <w:rFonts w:ascii="Wingdings" w:hAnsi="Wingdings" w:hint="default"/>
      </w:rPr>
    </w:lvl>
  </w:abstractNum>
  <w:abstractNum w:abstractNumId="36" w15:restartNumberingAfterBreak="0">
    <w:nsid w:val="24116551"/>
    <w:multiLevelType w:val="hybridMultilevel"/>
    <w:tmpl w:val="FFFFFFFF"/>
    <w:lvl w:ilvl="0" w:tplc="2878FBA0">
      <w:start w:val="1"/>
      <w:numFmt w:val="decimal"/>
      <w:lvlText w:val="%1."/>
      <w:lvlJc w:val="left"/>
      <w:pPr>
        <w:ind w:left="720" w:hanging="360"/>
      </w:pPr>
    </w:lvl>
    <w:lvl w:ilvl="1" w:tplc="DCF081A6">
      <w:start w:val="1"/>
      <w:numFmt w:val="lowerLetter"/>
      <w:lvlText w:val="%2."/>
      <w:lvlJc w:val="left"/>
      <w:pPr>
        <w:ind w:left="1440" w:hanging="360"/>
      </w:pPr>
    </w:lvl>
    <w:lvl w:ilvl="2" w:tplc="4B987874">
      <w:start w:val="1"/>
      <w:numFmt w:val="lowerRoman"/>
      <w:lvlText w:val="%3."/>
      <w:lvlJc w:val="right"/>
      <w:pPr>
        <w:ind w:left="2160" w:hanging="180"/>
      </w:pPr>
    </w:lvl>
    <w:lvl w:ilvl="3" w:tplc="67DCBF6E">
      <w:start w:val="1"/>
      <w:numFmt w:val="decimal"/>
      <w:lvlText w:val="%4."/>
      <w:lvlJc w:val="left"/>
      <w:pPr>
        <w:ind w:left="2880" w:hanging="360"/>
      </w:pPr>
    </w:lvl>
    <w:lvl w:ilvl="4" w:tplc="92BC9FA0">
      <w:start w:val="1"/>
      <w:numFmt w:val="lowerLetter"/>
      <w:lvlText w:val="%5."/>
      <w:lvlJc w:val="left"/>
      <w:pPr>
        <w:ind w:left="3600" w:hanging="360"/>
      </w:pPr>
    </w:lvl>
    <w:lvl w:ilvl="5" w:tplc="4798142A">
      <w:start w:val="1"/>
      <w:numFmt w:val="lowerRoman"/>
      <w:lvlText w:val="%6."/>
      <w:lvlJc w:val="right"/>
      <w:pPr>
        <w:ind w:left="4320" w:hanging="180"/>
      </w:pPr>
    </w:lvl>
    <w:lvl w:ilvl="6" w:tplc="F5EE75D2">
      <w:start w:val="1"/>
      <w:numFmt w:val="decimal"/>
      <w:lvlText w:val="%7."/>
      <w:lvlJc w:val="left"/>
      <w:pPr>
        <w:ind w:left="5040" w:hanging="360"/>
      </w:pPr>
    </w:lvl>
    <w:lvl w:ilvl="7" w:tplc="906ACF9C">
      <w:start w:val="1"/>
      <w:numFmt w:val="lowerLetter"/>
      <w:lvlText w:val="%8."/>
      <w:lvlJc w:val="left"/>
      <w:pPr>
        <w:ind w:left="5760" w:hanging="360"/>
      </w:pPr>
    </w:lvl>
    <w:lvl w:ilvl="8" w:tplc="22C2D956">
      <w:start w:val="1"/>
      <w:numFmt w:val="lowerRoman"/>
      <w:lvlText w:val="%9."/>
      <w:lvlJc w:val="right"/>
      <w:pPr>
        <w:ind w:left="6480" w:hanging="180"/>
      </w:pPr>
    </w:lvl>
  </w:abstractNum>
  <w:abstractNum w:abstractNumId="37" w15:restartNumberingAfterBreak="0">
    <w:nsid w:val="2716214B"/>
    <w:multiLevelType w:val="hybridMultilevel"/>
    <w:tmpl w:val="F06622C0"/>
    <w:lvl w:ilvl="0" w:tplc="0000000B">
      <w:start w:val="1"/>
      <w:numFmt w:val="bullet"/>
      <w:lvlText w:val="­"/>
      <w:lvlJc w:val="left"/>
      <w:pPr>
        <w:ind w:left="720" w:hanging="360"/>
      </w:pPr>
      <w:rPr>
        <w:rFonts w:ascii="Angsana New" w:hAnsi="Angsana New" w:cs="Angsana New" w:hint="default"/>
        <w:color w:val="000000"/>
        <w:kern w:val="1"/>
        <w:szCs w:val="22"/>
        <w:shd w:val="clear" w:color="auto" w:fill="FFFFFF"/>
        <w:lang w:val="el-GR"/>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27A21E03"/>
    <w:multiLevelType w:val="hybridMultilevel"/>
    <w:tmpl w:val="AEF441F4"/>
    <w:lvl w:ilvl="0" w:tplc="1762552E">
      <w:start w:val="1"/>
      <w:numFmt w:val="decimal"/>
      <w:lvlText w:val="%1."/>
      <w:lvlJc w:val="left"/>
      <w:pPr>
        <w:ind w:left="351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27CA2729"/>
    <w:multiLevelType w:val="hybridMultilevel"/>
    <w:tmpl w:val="1AAEF10E"/>
    <w:lvl w:ilvl="0" w:tplc="0408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29A30D17"/>
    <w:multiLevelType w:val="hybridMultilevel"/>
    <w:tmpl w:val="E0A6D998"/>
    <w:lvl w:ilvl="0" w:tplc="FFFFFFFF">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2B260348"/>
    <w:multiLevelType w:val="hybridMultilevel"/>
    <w:tmpl w:val="2684F2D0"/>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2" w15:restartNumberingAfterBreak="0">
    <w:nsid w:val="2C295D55"/>
    <w:multiLevelType w:val="hybridMultilevel"/>
    <w:tmpl w:val="BF40B192"/>
    <w:lvl w:ilvl="0" w:tplc="710C70DC">
      <w:start w:val="1"/>
      <mc:AlternateContent>
        <mc:Choice Requires="w14">
          <w:numFmt w:val="custom" w:format="α, β, γ, ..."/>
        </mc:Choice>
        <mc:Fallback>
          <w:numFmt w:val="decimal"/>
        </mc:Fallback>
      </mc:AlternateContent>
      <w:lvlText w:val="%1)"/>
      <w:lvlJc w:val="righ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3" w15:restartNumberingAfterBreak="0">
    <w:nsid w:val="2CD3595E"/>
    <w:multiLevelType w:val="multilevel"/>
    <w:tmpl w:val="3000C8BA"/>
    <w:lvl w:ilvl="0">
      <w:start w:val="1"/>
      <w:numFmt w:val="decimal"/>
      <w:lvlText w:val="%1."/>
      <w:lvlJc w:val="left"/>
      <w:pPr>
        <w:ind w:left="432" w:hanging="432"/>
      </w:pPr>
      <w:rPr>
        <w:rFonts w:ascii="Calibri" w:hAnsi="Calibri" w:hint="default"/>
        <w:b/>
        <w:bCs w:val="0"/>
        <w:i w:val="0"/>
        <w:iCs w:val="0"/>
        <w:caps w:val="0"/>
        <w:smallCaps w:val="0"/>
        <w:strike w:val="0"/>
        <w:dstrike w:val="0"/>
        <w:noProof w:val="0"/>
        <w:vanish w:val="0"/>
        <w:color w:val="333399"/>
        <w:spacing w:val="0"/>
        <w:kern w:val="0"/>
        <w:position w:val="0"/>
        <w:sz w:val="28"/>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i w:val="0"/>
        <w:color w:val="auto"/>
      </w:rPr>
    </w:lvl>
    <w:lvl w:ilvl="3">
      <w:start w:val="1"/>
      <w:numFmt w:val="decimal"/>
      <w:lvlText w:val="%1.%2.%3.%4"/>
      <w:lvlJc w:val="left"/>
      <w:pPr>
        <w:ind w:left="864" w:hanging="864"/>
      </w:pPr>
      <w:rPr>
        <w:rFonts w:hint="default"/>
        <w:b/>
        <w:color w:val="auto"/>
      </w:rPr>
    </w:lvl>
    <w:lvl w:ilvl="4">
      <w:start w:val="1"/>
      <w:numFmt w:val="decimal"/>
      <w:lvlText w:val="%1.%2.%3.%4.%5"/>
      <w:lvlJc w:val="left"/>
      <w:pPr>
        <w:ind w:left="1008" w:hanging="1008"/>
      </w:pPr>
      <w:rPr>
        <w:rFonts w:hint="default"/>
        <w:b/>
        <w:u w:val="single"/>
      </w:rPr>
    </w:lvl>
    <w:lvl w:ilvl="5">
      <w:start w:val="1"/>
      <w:numFmt w:val="decimal"/>
      <w:lvlText w:val="%1.%2.%3.%4.%5.%6"/>
      <w:lvlJc w:val="left"/>
      <w:pPr>
        <w:ind w:left="1152" w:hanging="1152"/>
      </w:pPr>
      <w:rPr>
        <w:rFonts w:hint="default"/>
        <w:color w:val="auto"/>
      </w:rPr>
    </w:lvl>
    <w:lvl w:ilvl="6">
      <w:start w:val="1"/>
      <w:numFmt w:val="decimal"/>
      <w:lvlText w:val="%1.%2.%3.%4.%5.%6.%7"/>
      <w:lvlJc w:val="left"/>
      <w:pPr>
        <w:ind w:left="1296" w:hanging="1296"/>
      </w:pPr>
      <w:rPr>
        <w:rFonts w:hint="default"/>
        <w:b/>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4" w15:restartNumberingAfterBreak="0">
    <w:nsid w:val="33404D31"/>
    <w:multiLevelType w:val="hybridMultilevel"/>
    <w:tmpl w:val="35E04030"/>
    <w:lvl w:ilvl="0" w:tplc="EA16004E">
      <w:start w:val="1"/>
      <w:numFmt w:val="bullet"/>
      <w:lvlText w:val=""/>
      <w:lvlJc w:val="left"/>
      <w:pPr>
        <w:ind w:left="720" w:hanging="360"/>
      </w:pPr>
      <w:rPr>
        <w:rFonts w:ascii="Symbol" w:hAnsi="Symbol" w:hint="default"/>
      </w:rPr>
    </w:lvl>
    <w:lvl w:ilvl="1" w:tplc="05144F36" w:tentative="1">
      <w:start w:val="1"/>
      <w:numFmt w:val="bullet"/>
      <w:lvlText w:val="o"/>
      <w:lvlJc w:val="left"/>
      <w:pPr>
        <w:ind w:left="1440" w:hanging="360"/>
      </w:pPr>
      <w:rPr>
        <w:rFonts w:ascii="Courier New" w:hAnsi="Courier New" w:cs="Courier New" w:hint="default"/>
      </w:rPr>
    </w:lvl>
    <w:lvl w:ilvl="2" w:tplc="56AEBB78" w:tentative="1">
      <w:start w:val="1"/>
      <w:numFmt w:val="bullet"/>
      <w:lvlText w:val=""/>
      <w:lvlJc w:val="left"/>
      <w:pPr>
        <w:ind w:left="2160" w:hanging="360"/>
      </w:pPr>
      <w:rPr>
        <w:rFonts w:ascii="Wingdings" w:hAnsi="Wingdings" w:hint="default"/>
      </w:rPr>
    </w:lvl>
    <w:lvl w:ilvl="3" w:tplc="7624D020" w:tentative="1">
      <w:start w:val="1"/>
      <w:numFmt w:val="bullet"/>
      <w:lvlText w:val=""/>
      <w:lvlJc w:val="left"/>
      <w:pPr>
        <w:ind w:left="2880" w:hanging="360"/>
      </w:pPr>
      <w:rPr>
        <w:rFonts w:ascii="Symbol" w:hAnsi="Symbol" w:hint="default"/>
      </w:rPr>
    </w:lvl>
    <w:lvl w:ilvl="4" w:tplc="057A6510" w:tentative="1">
      <w:start w:val="1"/>
      <w:numFmt w:val="bullet"/>
      <w:lvlText w:val="o"/>
      <w:lvlJc w:val="left"/>
      <w:pPr>
        <w:ind w:left="3600" w:hanging="360"/>
      </w:pPr>
      <w:rPr>
        <w:rFonts w:ascii="Courier New" w:hAnsi="Courier New" w:cs="Courier New" w:hint="default"/>
      </w:rPr>
    </w:lvl>
    <w:lvl w:ilvl="5" w:tplc="88B4DB72" w:tentative="1">
      <w:start w:val="1"/>
      <w:numFmt w:val="bullet"/>
      <w:lvlText w:val=""/>
      <w:lvlJc w:val="left"/>
      <w:pPr>
        <w:ind w:left="4320" w:hanging="360"/>
      </w:pPr>
      <w:rPr>
        <w:rFonts w:ascii="Wingdings" w:hAnsi="Wingdings" w:hint="default"/>
      </w:rPr>
    </w:lvl>
    <w:lvl w:ilvl="6" w:tplc="1E2CD182" w:tentative="1">
      <w:start w:val="1"/>
      <w:numFmt w:val="bullet"/>
      <w:lvlText w:val=""/>
      <w:lvlJc w:val="left"/>
      <w:pPr>
        <w:ind w:left="5040" w:hanging="360"/>
      </w:pPr>
      <w:rPr>
        <w:rFonts w:ascii="Symbol" w:hAnsi="Symbol" w:hint="default"/>
      </w:rPr>
    </w:lvl>
    <w:lvl w:ilvl="7" w:tplc="0E1CA49E" w:tentative="1">
      <w:start w:val="1"/>
      <w:numFmt w:val="bullet"/>
      <w:lvlText w:val="o"/>
      <w:lvlJc w:val="left"/>
      <w:pPr>
        <w:ind w:left="5760" w:hanging="360"/>
      </w:pPr>
      <w:rPr>
        <w:rFonts w:ascii="Courier New" w:hAnsi="Courier New" w:cs="Courier New" w:hint="default"/>
      </w:rPr>
    </w:lvl>
    <w:lvl w:ilvl="8" w:tplc="DDDA93CE" w:tentative="1">
      <w:start w:val="1"/>
      <w:numFmt w:val="bullet"/>
      <w:lvlText w:val=""/>
      <w:lvlJc w:val="left"/>
      <w:pPr>
        <w:ind w:left="6480" w:hanging="360"/>
      </w:pPr>
      <w:rPr>
        <w:rFonts w:ascii="Wingdings" w:hAnsi="Wingdings" w:hint="default"/>
      </w:rPr>
    </w:lvl>
  </w:abstractNum>
  <w:abstractNum w:abstractNumId="45" w15:restartNumberingAfterBreak="0">
    <w:nsid w:val="33D10DCD"/>
    <w:multiLevelType w:val="hybridMultilevel"/>
    <w:tmpl w:val="6B5C3B0C"/>
    <w:lvl w:ilvl="0" w:tplc="3E6652A8">
      <w:start w:val="1"/>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351A7410"/>
    <w:multiLevelType w:val="hybridMultilevel"/>
    <w:tmpl w:val="B6FC5D5A"/>
    <w:lvl w:ilvl="0" w:tplc="BE22B770">
      <w:start w:val="1"/>
      <w:numFmt w:val="decimal"/>
      <w:lvlText w:val="%1."/>
      <w:lvlJc w:val="left"/>
      <w:pPr>
        <w:ind w:left="720" w:hanging="360"/>
      </w:pPr>
      <w:rPr>
        <w:b w:val="0"/>
        <w:bCs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7" w15:restartNumberingAfterBreak="0">
    <w:nsid w:val="35263656"/>
    <w:multiLevelType w:val="hybridMultilevel"/>
    <w:tmpl w:val="8C344272"/>
    <w:lvl w:ilvl="0" w:tplc="D4AA2656">
      <w:start w:val="1"/>
      <w:numFmt w:val="bullet"/>
      <w:lvlText w:val="­"/>
      <w:lvlJc w:val="left"/>
      <w:pPr>
        <w:ind w:left="720" w:hanging="360"/>
      </w:pPr>
      <w:rPr>
        <w:rFonts w:ascii="Angsana New" w:hAnsi="Angsana New" w:hint="default"/>
      </w:rPr>
    </w:lvl>
    <w:lvl w:ilvl="1" w:tplc="F7806B8C" w:tentative="1">
      <w:start w:val="1"/>
      <w:numFmt w:val="bullet"/>
      <w:lvlText w:val="o"/>
      <w:lvlJc w:val="left"/>
      <w:pPr>
        <w:ind w:left="1440" w:hanging="360"/>
      </w:pPr>
      <w:rPr>
        <w:rFonts w:ascii="Courier New" w:hAnsi="Courier New" w:cs="Courier New" w:hint="default"/>
      </w:rPr>
    </w:lvl>
    <w:lvl w:ilvl="2" w:tplc="569E77AA" w:tentative="1">
      <w:start w:val="1"/>
      <w:numFmt w:val="bullet"/>
      <w:lvlText w:val=""/>
      <w:lvlJc w:val="left"/>
      <w:pPr>
        <w:ind w:left="2160" w:hanging="360"/>
      </w:pPr>
      <w:rPr>
        <w:rFonts w:ascii="Wingdings" w:hAnsi="Wingdings" w:hint="default"/>
      </w:rPr>
    </w:lvl>
    <w:lvl w:ilvl="3" w:tplc="2626FB14" w:tentative="1">
      <w:start w:val="1"/>
      <w:numFmt w:val="bullet"/>
      <w:lvlText w:val=""/>
      <w:lvlJc w:val="left"/>
      <w:pPr>
        <w:ind w:left="2880" w:hanging="360"/>
      </w:pPr>
      <w:rPr>
        <w:rFonts w:ascii="Symbol" w:hAnsi="Symbol" w:hint="default"/>
      </w:rPr>
    </w:lvl>
    <w:lvl w:ilvl="4" w:tplc="C298BCCA" w:tentative="1">
      <w:start w:val="1"/>
      <w:numFmt w:val="bullet"/>
      <w:lvlText w:val="o"/>
      <w:lvlJc w:val="left"/>
      <w:pPr>
        <w:ind w:left="3600" w:hanging="360"/>
      </w:pPr>
      <w:rPr>
        <w:rFonts w:ascii="Courier New" w:hAnsi="Courier New" w:cs="Courier New" w:hint="default"/>
      </w:rPr>
    </w:lvl>
    <w:lvl w:ilvl="5" w:tplc="2CD099BC" w:tentative="1">
      <w:start w:val="1"/>
      <w:numFmt w:val="bullet"/>
      <w:lvlText w:val=""/>
      <w:lvlJc w:val="left"/>
      <w:pPr>
        <w:ind w:left="4320" w:hanging="360"/>
      </w:pPr>
      <w:rPr>
        <w:rFonts w:ascii="Wingdings" w:hAnsi="Wingdings" w:hint="default"/>
      </w:rPr>
    </w:lvl>
    <w:lvl w:ilvl="6" w:tplc="2F30C1DE" w:tentative="1">
      <w:start w:val="1"/>
      <w:numFmt w:val="bullet"/>
      <w:lvlText w:val=""/>
      <w:lvlJc w:val="left"/>
      <w:pPr>
        <w:ind w:left="5040" w:hanging="360"/>
      </w:pPr>
      <w:rPr>
        <w:rFonts w:ascii="Symbol" w:hAnsi="Symbol" w:hint="default"/>
      </w:rPr>
    </w:lvl>
    <w:lvl w:ilvl="7" w:tplc="E85A44A0" w:tentative="1">
      <w:start w:val="1"/>
      <w:numFmt w:val="bullet"/>
      <w:lvlText w:val="o"/>
      <w:lvlJc w:val="left"/>
      <w:pPr>
        <w:ind w:left="5760" w:hanging="360"/>
      </w:pPr>
      <w:rPr>
        <w:rFonts w:ascii="Courier New" w:hAnsi="Courier New" w:cs="Courier New" w:hint="default"/>
      </w:rPr>
    </w:lvl>
    <w:lvl w:ilvl="8" w:tplc="2FAAEA02" w:tentative="1">
      <w:start w:val="1"/>
      <w:numFmt w:val="bullet"/>
      <w:lvlText w:val=""/>
      <w:lvlJc w:val="left"/>
      <w:pPr>
        <w:ind w:left="6480" w:hanging="360"/>
      </w:pPr>
      <w:rPr>
        <w:rFonts w:ascii="Wingdings" w:hAnsi="Wingdings" w:hint="default"/>
      </w:rPr>
    </w:lvl>
  </w:abstractNum>
  <w:abstractNum w:abstractNumId="48" w15:restartNumberingAfterBreak="0">
    <w:nsid w:val="36A34B0E"/>
    <w:multiLevelType w:val="hybridMultilevel"/>
    <w:tmpl w:val="247C2EE4"/>
    <w:lvl w:ilvl="0" w:tplc="FFFFFFFF">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37185C15"/>
    <w:multiLevelType w:val="hybridMultilevel"/>
    <w:tmpl w:val="B08672E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0" w15:restartNumberingAfterBreak="0">
    <w:nsid w:val="38513128"/>
    <w:multiLevelType w:val="hybridMultilevel"/>
    <w:tmpl w:val="FFFFFFFF"/>
    <w:lvl w:ilvl="0" w:tplc="29483168">
      <w:start w:val="1"/>
      <w:numFmt w:val="decimal"/>
      <w:lvlText w:val="%1."/>
      <w:lvlJc w:val="left"/>
      <w:pPr>
        <w:ind w:left="720" w:hanging="360"/>
      </w:pPr>
    </w:lvl>
    <w:lvl w:ilvl="1" w:tplc="B0F8C6B0">
      <w:start w:val="1"/>
      <w:numFmt w:val="lowerLetter"/>
      <w:lvlText w:val="%2."/>
      <w:lvlJc w:val="left"/>
      <w:pPr>
        <w:ind w:left="1440" w:hanging="360"/>
      </w:pPr>
    </w:lvl>
    <w:lvl w:ilvl="2" w:tplc="D6CA8C5C">
      <w:start w:val="1"/>
      <w:numFmt w:val="lowerRoman"/>
      <w:lvlText w:val="%3."/>
      <w:lvlJc w:val="right"/>
      <w:pPr>
        <w:ind w:left="2160" w:hanging="180"/>
      </w:pPr>
    </w:lvl>
    <w:lvl w:ilvl="3" w:tplc="324CEE1C">
      <w:start w:val="1"/>
      <w:numFmt w:val="decimal"/>
      <w:lvlText w:val="%4."/>
      <w:lvlJc w:val="left"/>
      <w:pPr>
        <w:ind w:left="2880" w:hanging="360"/>
      </w:pPr>
    </w:lvl>
    <w:lvl w:ilvl="4" w:tplc="66C0520C">
      <w:start w:val="1"/>
      <w:numFmt w:val="lowerLetter"/>
      <w:lvlText w:val="%5."/>
      <w:lvlJc w:val="left"/>
      <w:pPr>
        <w:ind w:left="3600" w:hanging="360"/>
      </w:pPr>
    </w:lvl>
    <w:lvl w:ilvl="5" w:tplc="1F126B72">
      <w:start w:val="1"/>
      <w:numFmt w:val="lowerRoman"/>
      <w:lvlText w:val="%6."/>
      <w:lvlJc w:val="right"/>
      <w:pPr>
        <w:ind w:left="4320" w:hanging="180"/>
      </w:pPr>
    </w:lvl>
    <w:lvl w:ilvl="6" w:tplc="810C3C7A">
      <w:start w:val="1"/>
      <w:numFmt w:val="decimal"/>
      <w:lvlText w:val="%7."/>
      <w:lvlJc w:val="left"/>
      <w:pPr>
        <w:ind w:left="5040" w:hanging="360"/>
      </w:pPr>
    </w:lvl>
    <w:lvl w:ilvl="7" w:tplc="85965492">
      <w:start w:val="1"/>
      <w:numFmt w:val="lowerLetter"/>
      <w:lvlText w:val="%8."/>
      <w:lvlJc w:val="left"/>
      <w:pPr>
        <w:ind w:left="5760" w:hanging="360"/>
      </w:pPr>
    </w:lvl>
    <w:lvl w:ilvl="8" w:tplc="E0D86788">
      <w:start w:val="1"/>
      <w:numFmt w:val="lowerRoman"/>
      <w:lvlText w:val="%9."/>
      <w:lvlJc w:val="right"/>
      <w:pPr>
        <w:ind w:left="6480" w:hanging="180"/>
      </w:pPr>
    </w:lvl>
  </w:abstractNum>
  <w:abstractNum w:abstractNumId="51" w15:restartNumberingAfterBreak="0">
    <w:nsid w:val="38892F67"/>
    <w:multiLevelType w:val="hybridMultilevel"/>
    <w:tmpl w:val="FFFFFFFF"/>
    <w:lvl w:ilvl="0" w:tplc="787E04A8">
      <w:start w:val="1"/>
      <w:numFmt w:val="bullet"/>
      <w:lvlText w:val="§"/>
      <w:lvlJc w:val="left"/>
      <w:pPr>
        <w:ind w:left="720" w:hanging="360"/>
      </w:pPr>
      <w:rPr>
        <w:rFonts w:ascii="Wingdings" w:hAnsi="Wingdings" w:hint="default"/>
      </w:rPr>
    </w:lvl>
    <w:lvl w:ilvl="1" w:tplc="0DE08A76">
      <w:start w:val="1"/>
      <w:numFmt w:val="bullet"/>
      <w:lvlText w:val="o"/>
      <w:lvlJc w:val="left"/>
      <w:pPr>
        <w:ind w:left="1440" w:hanging="360"/>
      </w:pPr>
      <w:rPr>
        <w:rFonts w:ascii="Courier New" w:hAnsi="Courier New" w:hint="default"/>
      </w:rPr>
    </w:lvl>
    <w:lvl w:ilvl="2" w:tplc="641AABCE">
      <w:start w:val="1"/>
      <w:numFmt w:val="bullet"/>
      <w:lvlText w:val=""/>
      <w:lvlJc w:val="left"/>
      <w:pPr>
        <w:ind w:left="2160" w:hanging="360"/>
      </w:pPr>
      <w:rPr>
        <w:rFonts w:ascii="Wingdings" w:hAnsi="Wingdings" w:hint="default"/>
      </w:rPr>
    </w:lvl>
    <w:lvl w:ilvl="3" w:tplc="AB6E069A">
      <w:start w:val="1"/>
      <w:numFmt w:val="bullet"/>
      <w:lvlText w:val=""/>
      <w:lvlJc w:val="left"/>
      <w:pPr>
        <w:ind w:left="2880" w:hanging="360"/>
      </w:pPr>
      <w:rPr>
        <w:rFonts w:ascii="Symbol" w:hAnsi="Symbol" w:hint="default"/>
      </w:rPr>
    </w:lvl>
    <w:lvl w:ilvl="4" w:tplc="B630D976">
      <w:start w:val="1"/>
      <w:numFmt w:val="bullet"/>
      <w:lvlText w:val="o"/>
      <w:lvlJc w:val="left"/>
      <w:pPr>
        <w:ind w:left="3600" w:hanging="360"/>
      </w:pPr>
      <w:rPr>
        <w:rFonts w:ascii="Courier New" w:hAnsi="Courier New" w:hint="default"/>
      </w:rPr>
    </w:lvl>
    <w:lvl w:ilvl="5" w:tplc="26002AE8">
      <w:start w:val="1"/>
      <w:numFmt w:val="bullet"/>
      <w:lvlText w:val=""/>
      <w:lvlJc w:val="left"/>
      <w:pPr>
        <w:ind w:left="4320" w:hanging="360"/>
      </w:pPr>
      <w:rPr>
        <w:rFonts w:ascii="Wingdings" w:hAnsi="Wingdings" w:hint="default"/>
      </w:rPr>
    </w:lvl>
    <w:lvl w:ilvl="6" w:tplc="53926A0E">
      <w:start w:val="1"/>
      <w:numFmt w:val="bullet"/>
      <w:lvlText w:val=""/>
      <w:lvlJc w:val="left"/>
      <w:pPr>
        <w:ind w:left="5040" w:hanging="360"/>
      </w:pPr>
      <w:rPr>
        <w:rFonts w:ascii="Symbol" w:hAnsi="Symbol" w:hint="default"/>
      </w:rPr>
    </w:lvl>
    <w:lvl w:ilvl="7" w:tplc="1D96527E">
      <w:start w:val="1"/>
      <w:numFmt w:val="bullet"/>
      <w:lvlText w:val="o"/>
      <w:lvlJc w:val="left"/>
      <w:pPr>
        <w:ind w:left="5760" w:hanging="360"/>
      </w:pPr>
      <w:rPr>
        <w:rFonts w:ascii="Courier New" w:hAnsi="Courier New" w:hint="default"/>
      </w:rPr>
    </w:lvl>
    <w:lvl w:ilvl="8" w:tplc="021060C8">
      <w:start w:val="1"/>
      <w:numFmt w:val="bullet"/>
      <w:lvlText w:val=""/>
      <w:lvlJc w:val="left"/>
      <w:pPr>
        <w:ind w:left="6480" w:hanging="360"/>
      </w:pPr>
      <w:rPr>
        <w:rFonts w:ascii="Wingdings" w:hAnsi="Wingdings" w:hint="default"/>
      </w:rPr>
    </w:lvl>
  </w:abstractNum>
  <w:abstractNum w:abstractNumId="52" w15:restartNumberingAfterBreak="0">
    <w:nsid w:val="3A13222D"/>
    <w:multiLevelType w:val="hybridMultilevel"/>
    <w:tmpl w:val="FFFFFFFF"/>
    <w:lvl w:ilvl="0" w:tplc="7EB67C6C">
      <w:start w:val="1"/>
      <w:numFmt w:val="bullet"/>
      <w:lvlText w:val="§"/>
      <w:lvlJc w:val="left"/>
      <w:pPr>
        <w:ind w:left="720" w:hanging="360"/>
      </w:pPr>
      <w:rPr>
        <w:rFonts w:ascii="Wingdings" w:hAnsi="Wingdings" w:hint="default"/>
      </w:rPr>
    </w:lvl>
    <w:lvl w:ilvl="1" w:tplc="A3B877F2">
      <w:start w:val="1"/>
      <w:numFmt w:val="bullet"/>
      <w:lvlText w:val="o"/>
      <w:lvlJc w:val="left"/>
      <w:pPr>
        <w:ind w:left="1440" w:hanging="360"/>
      </w:pPr>
      <w:rPr>
        <w:rFonts w:ascii="Courier New" w:hAnsi="Courier New" w:hint="default"/>
      </w:rPr>
    </w:lvl>
    <w:lvl w:ilvl="2" w:tplc="1C2AD40C">
      <w:start w:val="1"/>
      <w:numFmt w:val="bullet"/>
      <w:lvlText w:val=""/>
      <w:lvlJc w:val="left"/>
      <w:pPr>
        <w:ind w:left="2160" w:hanging="360"/>
      </w:pPr>
      <w:rPr>
        <w:rFonts w:ascii="Wingdings" w:hAnsi="Wingdings" w:hint="default"/>
      </w:rPr>
    </w:lvl>
    <w:lvl w:ilvl="3" w:tplc="7D78EBC4">
      <w:start w:val="1"/>
      <w:numFmt w:val="bullet"/>
      <w:lvlText w:val=""/>
      <w:lvlJc w:val="left"/>
      <w:pPr>
        <w:ind w:left="2880" w:hanging="360"/>
      </w:pPr>
      <w:rPr>
        <w:rFonts w:ascii="Symbol" w:hAnsi="Symbol" w:hint="default"/>
      </w:rPr>
    </w:lvl>
    <w:lvl w:ilvl="4" w:tplc="6D502B14">
      <w:start w:val="1"/>
      <w:numFmt w:val="bullet"/>
      <w:lvlText w:val="o"/>
      <w:lvlJc w:val="left"/>
      <w:pPr>
        <w:ind w:left="3600" w:hanging="360"/>
      </w:pPr>
      <w:rPr>
        <w:rFonts w:ascii="Courier New" w:hAnsi="Courier New" w:hint="default"/>
      </w:rPr>
    </w:lvl>
    <w:lvl w:ilvl="5" w:tplc="2D7EBCE2">
      <w:start w:val="1"/>
      <w:numFmt w:val="bullet"/>
      <w:lvlText w:val=""/>
      <w:lvlJc w:val="left"/>
      <w:pPr>
        <w:ind w:left="4320" w:hanging="360"/>
      </w:pPr>
      <w:rPr>
        <w:rFonts w:ascii="Wingdings" w:hAnsi="Wingdings" w:hint="default"/>
      </w:rPr>
    </w:lvl>
    <w:lvl w:ilvl="6" w:tplc="A3348FFE">
      <w:start w:val="1"/>
      <w:numFmt w:val="bullet"/>
      <w:lvlText w:val=""/>
      <w:lvlJc w:val="left"/>
      <w:pPr>
        <w:ind w:left="5040" w:hanging="360"/>
      </w:pPr>
      <w:rPr>
        <w:rFonts w:ascii="Symbol" w:hAnsi="Symbol" w:hint="default"/>
      </w:rPr>
    </w:lvl>
    <w:lvl w:ilvl="7" w:tplc="A2A66DB6">
      <w:start w:val="1"/>
      <w:numFmt w:val="bullet"/>
      <w:lvlText w:val="o"/>
      <w:lvlJc w:val="left"/>
      <w:pPr>
        <w:ind w:left="5760" w:hanging="360"/>
      </w:pPr>
      <w:rPr>
        <w:rFonts w:ascii="Courier New" w:hAnsi="Courier New" w:hint="default"/>
      </w:rPr>
    </w:lvl>
    <w:lvl w:ilvl="8" w:tplc="45B6DC78">
      <w:start w:val="1"/>
      <w:numFmt w:val="bullet"/>
      <w:lvlText w:val=""/>
      <w:lvlJc w:val="left"/>
      <w:pPr>
        <w:ind w:left="6480" w:hanging="360"/>
      </w:pPr>
      <w:rPr>
        <w:rFonts w:ascii="Wingdings" w:hAnsi="Wingdings" w:hint="default"/>
      </w:rPr>
    </w:lvl>
  </w:abstractNum>
  <w:abstractNum w:abstractNumId="53" w15:restartNumberingAfterBreak="0">
    <w:nsid w:val="3B2E2190"/>
    <w:multiLevelType w:val="hybridMultilevel"/>
    <w:tmpl w:val="E7D2FBB6"/>
    <w:lvl w:ilvl="0" w:tplc="0409001B">
      <w:start w:val="1"/>
      <w:numFmt w:val="lowerRoman"/>
      <w:lvlText w:val="%1."/>
      <w:lvlJc w:val="right"/>
      <w:pPr>
        <w:ind w:left="720" w:hanging="360"/>
      </w:pPr>
    </w:lvl>
    <w:lvl w:ilvl="1" w:tplc="04090001">
      <w:start w:val="1"/>
      <w:numFmt w:val="bullet"/>
      <w:lvlText w:val=""/>
      <w:lvlJc w:val="left"/>
      <w:pPr>
        <w:ind w:left="1440" w:hanging="360"/>
      </w:pPr>
      <w:rPr>
        <w:rFonts w:ascii="Symbol" w:hAnsi="Symbol" w:hint="default"/>
      </w:rPr>
    </w:lvl>
    <w:lvl w:ilvl="2" w:tplc="04090003">
      <w:start w:val="1"/>
      <w:numFmt w:val="bullet"/>
      <w:lvlText w:val="o"/>
      <w:lvlJc w:val="left"/>
      <w:pPr>
        <w:ind w:left="2160" w:hanging="180"/>
      </w:pPr>
      <w:rPr>
        <w:rFonts w:ascii="Courier New" w:hAnsi="Courier New" w:cs="Courier New"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3C5845CE"/>
    <w:multiLevelType w:val="hybridMultilevel"/>
    <w:tmpl w:val="FFFFFFFF"/>
    <w:lvl w:ilvl="0" w:tplc="70F28EF8">
      <w:start w:val="1"/>
      <w:numFmt w:val="bullet"/>
      <w:lvlText w:val="§"/>
      <w:lvlJc w:val="left"/>
      <w:pPr>
        <w:ind w:left="720" w:hanging="360"/>
      </w:pPr>
      <w:rPr>
        <w:rFonts w:ascii="Wingdings" w:hAnsi="Wingdings" w:hint="default"/>
      </w:rPr>
    </w:lvl>
    <w:lvl w:ilvl="1" w:tplc="24567B16">
      <w:start w:val="1"/>
      <w:numFmt w:val="bullet"/>
      <w:lvlText w:val="o"/>
      <w:lvlJc w:val="left"/>
      <w:pPr>
        <w:ind w:left="1440" w:hanging="360"/>
      </w:pPr>
      <w:rPr>
        <w:rFonts w:ascii="Courier New" w:hAnsi="Courier New" w:hint="default"/>
      </w:rPr>
    </w:lvl>
    <w:lvl w:ilvl="2" w:tplc="5844A02E">
      <w:start w:val="1"/>
      <w:numFmt w:val="bullet"/>
      <w:lvlText w:val=""/>
      <w:lvlJc w:val="left"/>
      <w:pPr>
        <w:ind w:left="2160" w:hanging="360"/>
      </w:pPr>
      <w:rPr>
        <w:rFonts w:ascii="Wingdings" w:hAnsi="Wingdings" w:hint="default"/>
      </w:rPr>
    </w:lvl>
    <w:lvl w:ilvl="3" w:tplc="913E6A36">
      <w:start w:val="1"/>
      <w:numFmt w:val="bullet"/>
      <w:lvlText w:val=""/>
      <w:lvlJc w:val="left"/>
      <w:pPr>
        <w:ind w:left="2880" w:hanging="360"/>
      </w:pPr>
      <w:rPr>
        <w:rFonts w:ascii="Symbol" w:hAnsi="Symbol" w:hint="default"/>
      </w:rPr>
    </w:lvl>
    <w:lvl w:ilvl="4" w:tplc="F15E606E">
      <w:start w:val="1"/>
      <w:numFmt w:val="bullet"/>
      <w:lvlText w:val="o"/>
      <w:lvlJc w:val="left"/>
      <w:pPr>
        <w:ind w:left="3600" w:hanging="360"/>
      </w:pPr>
      <w:rPr>
        <w:rFonts w:ascii="Courier New" w:hAnsi="Courier New" w:hint="default"/>
      </w:rPr>
    </w:lvl>
    <w:lvl w:ilvl="5" w:tplc="F87AEF94">
      <w:start w:val="1"/>
      <w:numFmt w:val="bullet"/>
      <w:lvlText w:val=""/>
      <w:lvlJc w:val="left"/>
      <w:pPr>
        <w:ind w:left="4320" w:hanging="360"/>
      </w:pPr>
      <w:rPr>
        <w:rFonts w:ascii="Wingdings" w:hAnsi="Wingdings" w:hint="default"/>
      </w:rPr>
    </w:lvl>
    <w:lvl w:ilvl="6" w:tplc="BFC45FD8">
      <w:start w:val="1"/>
      <w:numFmt w:val="bullet"/>
      <w:lvlText w:val=""/>
      <w:lvlJc w:val="left"/>
      <w:pPr>
        <w:ind w:left="5040" w:hanging="360"/>
      </w:pPr>
      <w:rPr>
        <w:rFonts w:ascii="Symbol" w:hAnsi="Symbol" w:hint="default"/>
      </w:rPr>
    </w:lvl>
    <w:lvl w:ilvl="7" w:tplc="4AD2AAC6">
      <w:start w:val="1"/>
      <w:numFmt w:val="bullet"/>
      <w:lvlText w:val="o"/>
      <w:lvlJc w:val="left"/>
      <w:pPr>
        <w:ind w:left="5760" w:hanging="360"/>
      </w:pPr>
      <w:rPr>
        <w:rFonts w:ascii="Courier New" w:hAnsi="Courier New" w:hint="default"/>
      </w:rPr>
    </w:lvl>
    <w:lvl w:ilvl="8" w:tplc="1FEE4172">
      <w:start w:val="1"/>
      <w:numFmt w:val="bullet"/>
      <w:lvlText w:val=""/>
      <w:lvlJc w:val="left"/>
      <w:pPr>
        <w:ind w:left="6480" w:hanging="360"/>
      </w:pPr>
      <w:rPr>
        <w:rFonts w:ascii="Wingdings" w:hAnsi="Wingdings" w:hint="default"/>
      </w:rPr>
    </w:lvl>
  </w:abstractNum>
  <w:abstractNum w:abstractNumId="55" w15:restartNumberingAfterBreak="0">
    <w:nsid w:val="3D5C2F61"/>
    <w:multiLevelType w:val="hybridMultilevel"/>
    <w:tmpl w:val="BEB0F5E4"/>
    <w:lvl w:ilvl="0" w:tplc="FFFFFFFF">
      <w:start w:val="1"/>
      <w:numFmt w:val="bullet"/>
      <w:lvlText w:val="-"/>
      <w:lvlJc w:val="left"/>
      <w:pPr>
        <w:ind w:left="720" w:hanging="360"/>
      </w:pPr>
      <w:rPr>
        <w:rFonts w:ascii="Tahoma" w:hAnsi="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3FC47848"/>
    <w:multiLevelType w:val="hybridMultilevel"/>
    <w:tmpl w:val="4E709C98"/>
    <w:lvl w:ilvl="0" w:tplc="0408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404149C7"/>
    <w:multiLevelType w:val="singleLevel"/>
    <w:tmpl w:val="04080001"/>
    <w:lvl w:ilvl="0">
      <w:start w:val="1"/>
      <w:numFmt w:val="bullet"/>
      <w:lvlText w:val=""/>
      <w:lvlJc w:val="left"/>
      <w:pPr>
        <w:ind w:left="360" w:hanging="360"/>
      </w:pPr>
      <w:rPr>
        <w:rFonts w:ascii="Symbol" w:hAnsi="Symbol" w:hint="default"/>
        <w:color w:val="auto"/>
        <w:sz w:val="24"/>
      </w:rPr>
    </w:lvl>
  </w:abstractNum>
  <w:abstractNum w:abstractNumId="58" w15:restartNumberingAfterBreak="0">
    <w:nsid w:val="404A1F59"/>
    <w:multiLevelType w:val="hybridMultilevel"/>
    <w:tmpl w:val="FFFFFFFF"/>
    <w:lvl w:ilvl="0" w:tplc="C2DAD16A">
      <w:start w:val="1"/>
      <w:numFmt w:val="bullet"/>
      <w:lvlText w:val="§"/>
      <w:lvlJc w:val="left"/>
      <w:pPr>
        <w:ind w:left="720" w:hanging="360"/>
      </w:pPr>
      <w:rPr>
        <w:rFonts w:ascii="Wingdings" w:hAnsi="Wingdings" w:hint="default"/>
      </w:rPr>
    </w:lvl>
    <w:lvl w:ilvl="1" w:tplc="529C9520">
      <w:start w:val="1"/>
      <w:numFmt w:val="bullet"/>
      <w:lvlText w:val="o"/>
      <w:lvlJc w:val="left"/>
      <w:pPr>
        <w:ind w:left="1440" w:hanging="360"/>
      </w:pPr>
      <w:rPr>
        <w:rFonts w:ascii="Courier New" w:hAnsi="Courier New" w:hint="default"/>
      </w:rPr>
    </w:lvl>
    <w:lvl w:ilvl="2" w:tplc="848EDC82">
      <w:start w:val="1"/>
      <w:numFmt w:val="bullet"/>
      <w:lvlText w:val=""/>
      <w:lvlJc w:val="left"/>
      <w:pPr>
        <w:ind w:left="2160" w:hanging="360"/>
      </w:pPr>
      <w:rPr>
        <w:rFonts w:ascii="Wingdings" w:hAnsi="Wingdings" w:hint="default"/>
      </w:rPr>
    </w:lvl>
    <w:lvl w:ilvl="3" w:tplc="00CA9F44">
      <w:start w:val="1"/>
      <w:numFmt w:val="bullet"/>
      <w:lvlText w:val=""/>
      <w:lvlJc w:val="left"/>
      <w:pPr>
        <w:ind w:left="2880" w:hanging="360"/>
      </w:pPr>
      <w:rPr>
        <w:rFonts w:ascii="Symbol" w:hAnsi="Symbol" w:hint="default"/>
      </w:rPr>
    </w:lvl>
    <w:lvl w:ilvl="4" w:tplc="6FC0AD44">
      <w:start w:val="1"/>
      <w:numFmt w:val="bullet"/>
      <w:lvlText w:val="o"/>
      <w:lvlJc w:val="left"/>
      <w:pPr>
        <w:ind w:left="3600" w:hanging="360"/>
      </w:pPr>
      <w:rPr>
        <w:rFonts w:ascii="Courier New" w:hAnsi="Courier New" w:hint="default"/>
      </w:rPr>
    </w:lvl>
    <w:lvl w:ilvl="5" w:tplc="B95212EE">
      <w:start w:val="1"/>
      <w:numFmt w:val="bullet"/>
      <w:lvlText w:val=""/>
      <w:lvlJc w:val="left"/>
      <w:pPr>
        <w:ind w:left="4320" w:hanging="360"/>
      </w:pPr>
      <w:rPr>
        <w:rFonts w:ascii="Wingdings" w:hAnsi="Wingdings" w:hint="default"/>
      </w:rPr>
    </w:lvl>
    <w:lvl w:ilvl="6" w:tplc="B69AA8FE">
      <w:start w:val="1"/>
      <w:numFmt w:val="bullet"/>
      <w:lvlText w:val=""/>
      <w:lvlJc w:val="left"/>
      <w:pPr>
        <w:ind w:left="5040" w:hanging="360"/>
      </w:pPr>
      <w:rPr>
        <w:rFonts w:ascii="Symbol" w:hAnsi="Symbol" w:hint="default"/>
      </w:rPr>
    </w:lvl>
    <w:lvl w:ilvl="7" w:tplc="BAE0CA78">
      <w:start w:val="1"/>
      <w:numFmt w:val="bullet"/>
      <w:lvlText w:val="o"/>
      <w:lvlJc w:val="left"/>
      <w:pPr>
        <w:ind w:left="5760" w:hanging="360"/>
      </w:pPr>
      <w:rPr>
        <w:rFonts w:ascii="Courier New" w:hAnsi="Courier New" w:hint="default"/>
      </w:rPr>
    </w:lvl>
    <w:lvl w:ilvl="8" w:tplc="0C60FAF0">
      <w:start w:val="1"/>
      <w:numFmt w:val="bullet"/>
      <w:lvlText w:val=""/>
      <w:lvlJc w:val="left"/>
      <w:pPr>
        <w:ind w:left="6480" w:hanging="360"/>
      </w:pPr>
      <w:rPr>
        <w:rFonts w:ascii="Wingdings" w:hAnsi="Wingdings" w:hint="default"/>
      </w:rPr>
    </w:lvl>
  </w:abstractNum>
  <w:abstractNum w:abstractNumId="59" w15:restartNumberingAfterBreak="0">
    <w:nsid w:val="41134867"/>
    <w:multiLevelType w:val="hybridMultilevel"/>
    <w:tmpl w:val="17B02280"/>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0" w15:restartNumberingAfterBreak="0">
    <w:nsid w:val="414833F2"/>
    <w:multiLevelType w:val="hybridMultilevel"/>
    <w:tmpl w:val="FFFFFFFF"/>
    <w:lvl w:ilvl="0" w:tplc="32568D0C">
      <w:start w:val="1"/>
      <w:numFmt w:val="bullet"/>
      <w:lvlText w:val="§"/>
      <w:lvlJc w:val="left"/>
      <w:pPr>
        <w:ind w:left="720" w:hanging="360"/>
      </w:pPr>
      <w:rPr>
        <w:rFonts w:ascii="Wingdings" w:hAnsi="Wingdings" w:hint="default"/>
      </w:rPr>
    </w:lvl>
    <w:lvl w:ilvl="1" w:tplc="86E22BCA">
      <w:start w:val="1"/>
      <w:numFmt w:val="bullet"/>
      <w:lvlText w:val="o"/>
      <w:lvlJc w:val="left"/>
      <w:pPr>
        <w:ind w:left="1440" w:hanging="360"/>
      </w:pPr>
      <w:rPr>
        <w:rFonts w:ascii="Courier New" w:hAnsi="Courier New" w:hint="default"/>
      </w:rPr>
    </w:lvl>
    <w:lvl w:ilvl="2" w:tplc="48CE8932">
      <w:start w:val="1"/>
      <w:numFmt w:val="bullet"/>
      <w:lvlText w:val=""/>
      <w:lvlJc w:val="left"/>
      <w:pPr>
        <w:ind w:left="2160" w:hanging="360"/>
      </w:pPr>
      <w:rPr>
        <w:rFonts w:ascii="Wingdings" w:hAnsi="Wingdings" w:hint="default"/>
      </w:rPr>
    </w:lvl>
    <w:lvl w:ilvl="3" w:tplc="E08638AE">
      <w:start w:val="1"/>
      <w:numFmt w:val="bullet"/>
      <w:lvlText w:val=""/>
      <w:lvlJc w:val="left"/>
      <w:pPr>
        <w:ind w:left="2880" w:hanging="360"/>
      </w:pPr>
      <w:rPr>
        <w:rFonts w:ascii="Symbol" w:hAnsi="Symbol" w:hint="default"/>
      </w:rPr>
    </w:lvl>
    <w:lvl w:ilvl="4" w:tplc="CCB4A27E">
      <w:start w:val="1"/>
      <w:numFmt w:val="bullet"/>
      <w:lvlText w:val="o"/>
      <w:lvlJc w:val="left"/>
      <w:pPr>
        <w:ind w:left="3600" w:hanging="360"/>
      </w:pPr>
      <w:rPr>
        <w:rFonts w:ascii="Courier New" w:hAnsi="Courier New" w:hint="default"/>
      </w:rPr>
    </w:lvl>
    <w:lvl w:ilvl="5" w:tplc="29B43E8A">
      <w:start w:val="1"/>
      <w:numFmt w:val="bullet"/>
      <w:lvlText w:val=""/>
      <w:lvlJc w:val="left"/>
      <w:pPr>
        <w:ind w:left="4320" w:hanging="360"/>
      </w:pPr>
      <w:rPr>
        <w:rFonts w:ascii="Wingdings" w:hAnsi="Wingdings" w:hint="default"/>
      </w:rPr>
    </w:lvl>
    <w:lvl w:ilvl="6" w:tplc="A0460A6A">
      <w:start w:val="1"/>
      <w:numFmt w:val="bullet"/>
      <w:lvlText w:val=""/>
      <w:lvlJc w:val="left"/>
      <w:pPr>
        <w:ind w:left="5040" w:hanging="360"/>
      </w:pPr>
      <w:rPr>
        <w:rFonts w:ascii="Symbol" w:hAnsi="Symbol" w:hint="default"/>
      </w:rPr>
    </w:lvl>
    <w:lvl w:ilvl="7" w:tplc="DAB8530A">
      <w:start w:val="1"/>
      <w:numFmt w:val="bullet"/>
      <w:lvlText w:val="o"/>
      <w:lvlJc w:val="left"/>
      <w:pPr>
        <w:ind w:left="5760" w:hanging="360"/>
      </w:pPr>
      <w:rPr>
        <w:rFonts w:ascii="Courier New" w:hAnsi="Courier New" w:hint="default"/>
      </w:rPr>
    </w:lvl>
    <w:lvl w:ilvl="8" w:tplc="3FB80720">
      <w:start w:val="1"/>
      <w:numFmt w:val="bullet"/>
      <w:lvlText w:val=""/>
      <w:lvlJc w:val="left"/>
      <w:pPr>
        <w:ind w:left="6480" w:hanging="360"/>
      </w:pPr>
      <w:rPr>
        <w:rFonts w:ascii="Wingdings" w:hAnsi="Wingdings" w:hint="default"/>
      </w:rPr>
    </w:lvl>
  </w:abstractNum>
  <w:abstractNum w:abstractNumId="61" w15:restartNumberingAfterBreak="0">
    <w:nsid w:val="42092598"/>
    <w:multiLevelType w:val="hybridMultilevel"/>
    <w:tmpl w:val="FFFFFFFF"/>
    <w:lvl w:ilvl="0" w:tplc="E0826F4E">
      <w:start w:val="1"/>
      <w:numFmt w:val="bullet"/>
      <w:lvlText w:val="§"/>
      <w:lvlJc w:val="left"/>
      <w:pPr>
        <w:ind w:left="720" w:hanging="360"/>
      </w:pPr>
      <w:rPr>
        <w:rFonts w:ascii="Wingdings" w:hAnsi="Wingdings" w:hint="default"/>
      </w:rPr>
    </w:lvl>
    <w:lvl w:ilvl="1" w:tplc="854423F2">
      <w:start w:val="1"/>
      <w:numFmt w:val="bullet"/>
      <w:lvlText w:val="o"/>
      <w:lvlJc w:val="left"/>
      <w:pPr>
        <w:ind w:left="1440" w:hanging="360"/>
      </w:pPr>
      <w:rPr>
        <w:rFonts w:ascii="Courier New" w:hAnsi="Courier New" w:hint="default"/>
      </w:rPr>
    </w:lvl>
    <w:lvl w:ilvl="2" w:tplc="64627B4C">
      <w:start w:val="1"/>
      <w:numFmt w:val="bullet"/>
      <w:lvlText w:val=""/>
      <w:lvlJc w:val="left"/>
      <w:pPr>
        <w:ind w:left="2160" w:hanging="360"/>
      </w:pPr>
      <w:rPr>
        <w:rFonts w:ascii="Wingdings" w:hAnsi="Wingdings" w:hint="default"/>
      </w:rPr>
    </w:lvl>
    <w:lvl w:ilvl="3" w:tplc="B9544E28">
      <w:start w:val="1"/>
      <w:numFmt w:val="bullet"/>
      <w:lvlText w:val=""/>
      <w:lvlJc w:val="left"/>
      <w:pPr>
        <w:ind w:left="2880" w:hanging="360"/>
      </w:pPr>
      <w:rPr>
        <w:rFonts w:ascii="Symbol" w:hAnsi="Symbol" w:hint="default"/>
      </w:rPr>
    </w:lvl>
    <w:lvl w:ilvl="4" w:tplc="E446DF60">
      <w:start w:val="1"/>
      <w:numFmt w:val="bullet"/>
      <w:lvlText w:val="o"/>
      <w:lvlJc w:val="left"/>
      <w:pPr>
        <w:ind w:left="3600" w:hanging="360"/>
      </w:pPr>
      <w:rPr>
        <w:rFonts w:ascii="Courier New" w:hAnsi="Courier New" w:hint="default"/>
      </w:rPr>
    </w:lvl>
    <w:lvl w:ilvl="5" w:tplc="27540BB2">
      <w:start w:val="1"/>
      <w:numFmt w:val="bullet"/>
      <w:lvlText w:val=""/>
      <w:lvlJc w:val="left"/>
      <w:pPr>
        <w:ind w:left="4320" w:hanging="360"/>
      </w:pPr>
      <w:rPr>
        <w:rFonts w:ascii="Wingdings" w:hAnsi="Wingdings" w:hint="default"/>
      </w:rPr>
    </w:lvl>
    <w:lvl w:ilvl="6" w:tplc="0E7E44CA">
      <w:start w:val="1"/>
      <w:numFmt w:val="bullet"/>
      <w:lvlText w:val=""/>
      <w:lvlJc w:val="left"/>
      <w:pPr>
        <w:ind w:left="5040" w:hanging="360"/>
      </w:pPr>
      <w:rPr>
        <w:rFonts w:ascii="Symbol" w:hAnsi="Symbol" w:hint="default"/>
      </w:rPr>
    </w:lvl>
    <w:lvl w:ilvl="7" w:tplc="74765324">
      <w:start w:val="1"/>
      <w:numFmt w:val="bullet"/>
      <w:lvlText w:val="o"/>
      <w:lvlJc w:val="left"/>
      <w:pPr>
        <w:ind w:left="5760" w:hanging="360"/>
      </w:pPr>
      <w:rPr>
        <w:rFonts w:ascii="Courier New" w:hAnsi="Courier New" w:hint="default"/>
      </w:rPr>
    </w:lvl>
    <w:lvl w:ilvl="8" w:tplc="0F68540E">
      <w:start w:val="1"/>
      <w:numFmt w:val="bullet"/>
      <w:lvlText w:val=""/>
      <w:lvlJc w:val="left"/>
      <w:pPr>
        <w:ind w:left="6480" w:hanging="360"/>
      </w:pPr>
      <w:rPr>
        <w:rFonts w:ascii="Wingdings" w:hAnsi="Wingdings" w:hint="default"/>
      </w:rPr>
    </w:lvl>
  </w:abstractNum>
  <w:abstractNum w:abstractNumId="62" w15:restartNumberingAfterBreak="0">
    <w:nsid w:val="431D713E"/>
    <w:multiLevelType w:val="hybridMultilevel"/>
    <w:tmpl w:val="FFFFFFFF"/>
    <w:lvl w:ilvl="0" w:tplc="4C4E9CB8">
      <w:start w:val="1"/>
      <w:numFmt w:val="decimal"/>
      <w:lvlText w:val="%1."/>
      <w:lvlJc w:val="left"/>
      <w:pPr>
        <w:ind w:left="720" w:hanging="360"/>
      </w:pPr>
    </w:lvl>
    <w:lvl w:ilvl="1" w:tplc="C9B6F10A">
      <w:start w:val="1"/>
      <w:numFmt w:val="lowerLetter"/>
      <w:lvlText w:val="%2."/>
      <w:lvlJc w:val="left"/>
      <w:pPr>
        <w:ind w:left="1440" w:hanging="360"/>
      </w:pPr>
    </w:lvl>
    <w:lvl w:ilvl="2" w:tplc="C316BD2A">
      <w:start w:val="1"/>
      <w:numFmt w:val="lowerRoman"/>
      <w:lvlText w:val="%3."/>
      <w:lvlJc w:val="right"/>
      <w:pPr>
        <w:ind w:left="2160" w:hanging="180"/>
      </w:pPr>
    </w:lvl>
    <w:lvl w:ilvl="3" w:tplc="92A8DFA2">
      <w:start w:val="1"/>
      <w:numFmt w:val="decimal"/>
      <w:lvlText w:val="%4."/>
      <w:lvlJc w:val="left"/>
      <w:pPr>
        <w:ind w:left="2880" w:hanging="360"/>
      </w:pPr>
    </w:lvl>
    <w:lvl w:ilvl="4" w:tplc="D638DD88">
      <w:start w:val="1"/>
      <w:numFmt w:val="lowerLetter"/>
      <w:lvlText w:val="%5."/>
      <w:lvlJc w:val="left"/>
      <w:pPr>
        <w:ind w:left="3600" w:hanging="360"/>
      </w:pPr>
    </w:lvl>
    <w:lvl w:ilvl="5" w:tplc="315856B4">
      <w:start w:val="1"/>
      <w:numFmt w:val="lowerRoman"/>
      <w:lvlText w:val="%6."/>
      <w:lvlJc w:val="right"/>
      <w:pPr>
        <w:ind w:left="4320" w:hanging="180"/>
      </w:pPr>
    </w:lvl>
    <w:lvl w:ilvl="6" w:tplc="8F18EF40">
      <w:start w:val="1"/>
      <w:numFmt w:val="decimal"/>
      <w:lvlText w:val="%7."/>
      <w:lvlJc w:val="left"/>
      <w:pPr>
        <w:ind w:left="5040" w:hanging="360"/>
      </w:pPr>
    </w:lvl>
    <w:lvl w:ilvl="7" w:tplc="238887F8">
      <w:start w:val="1"/>
      <w:numFmt w:val="lowerLetter"/>
      <w:lvlText w:val="%8."/>
      <w:lvlJc w:val="left"/>
      <w:pPr>
        <w:ind w:left="5760" w:hanging="360"/>
      </w:pPr>
    </w:lvl>
    <w:lvl w:ilvl="8" w:tplc="DEDC5F48">
      <w:start w:val="1"/>
      <w:numFmt w:val="lowerRoman"/>
      <w:lvlText w:val="%9."/>
      <w:lvlJc w:val="right"/>
      <w:pPr>
        <w:ind w:left="6480" w:hanging="180"/>
      </w:pPr>
    </w:lvl>
  </w:abstractNum>
  <w:abstractNum w:abstractNumId="63" w15:restartNumberingAfterBreak="0">
    <w:nsid w:val="43D32985"/>
    <w:multiLevelType w:val="hybridMultilevel"/>
    <w:tmpl w:val="FFFFFFFF"/>
    <w:lvl w:ilvl="0" w:tplc="380ED22A">
      <w:start w:val="1"/>
      <w:numFmt w:val="bullet"/>
      <w:lvlText w:val="§"/>
      <w:lvlJc w:val="left"/>
      <w:pPr>
        <w:ind w:left="720" w:hanging="360"/>
      </w:pPr>
      <w:rPr>
        <w:rFonts w:ascii="Wingdings" w:hAnsi="Wingdings" w:hint="default"/>
      </w:rPr>
    </w:lvl>
    <w:lvl w:ilvl="1" w:tplc="33D4AD44">
      <w:start w:val="1"/>
      <w:numFmt w:val="bullet"/>
      <w:lvlText w:val="o"/>
      <w:lvlJc w:val="left"/>
      <w:pPr>
        <w:ind w:left="1440" w:hanging="360"/>
      </w:pPr>
      <w:rPr>
        <w:rFonts w:ascii="Courier New" w:hAnsi="Courier New" w:hint="default"/>
      </w:rPr>
    </w:lvl>
    <w:lvl w:ilvl="2" w:tplc="A04AE19A">
      <w:start w:val="1"/>
      <w:numFmt w:val="bullet"/>
      <w:lvlText w:val=""/>
      <w:lvlJc w:val="left"/>
      <w:pPr>
        <w:ind w:left="2160" w:hanging="360"/>
      </w:pPr>
      <w:rPr>
        <w:rFonts w:ascii="Wingdings" w:hAnsi="Wingdings" w:hint="default"/>
      </w:rPr>
    </w:lvl>
    <w:lvl w:ilvl="3" w:tplc="6C7C4C1A">
      <w:start w:val="1"/>
      <w:numFmt w:val="bullet"/>
      <w:lvlText w:val=""/>
      <w:lvlJc w:val="left"/>
      <w:pPr>
        <w:ind w:left="2880" w:hanging="360"/>
      </w:pPr>
      <w:rPr>
        <w:rFonts w:ascii="Symbol" w:hAnsi="Symbol" w:hint="default"/>
      </w:rPr>
    </w:lvl>
    <w:lvl w:ilvl="4" w:tplc="F9D4E232">
      <w:start w:val="1"/>
      <w:numFmt w:val="bullet"/>
      <w:lvlText w:val="o"/>
      <w:lvlJc w:val="left"/>
      <w:pPr>
        <w:ind w:left="3600" w:hanging="360"/>
      </w:pPr>
      <w:rPr>
        <w:rFonts w:ascii="Courier New" w:hAnsi="Courier New" w:hint="default"/>
      </w:rPr>
    </w:lvl>
    <w:lvl w:ilvl="5" w:tplc="3416B9A2">
      <w:start w:val="1"/>
      <w:numFmt w:val="bullet"/>
      <w:lvlText w:val=""/>
      <w:lvlJc w:val="left"/>
      <w:pPr>
        <w:ind w:left="4320" w:hanging="360"/>
      </w:pPr>
      <w:rPr>
        <w:rFonts w:ascii="Wingdings" w:hAnsi="Wingdings" w:hint="default"/>
      </w:rPr>
    </w:lvl>
    <w:lvl w:ilvl="6" w:tplc="05560A80">
      <w:start w:val="1"/>
      <w:numFmt w:val="bullet"/>
      <w:lvlText w:val=""/>
      <w:lvlJc w:val="left"/>
      <w:pPr>
        <w:ind w:left="5040" w:hanging="360"/>
      </w:pPr>
      <w:rPr>
        <w:rFonts w:ascii="Symbol" w:hAnsi="Symbol" w:hint="default"/>
      </w:rPr>
    </w:lvl>
    <w:lvl w:ilvl="7" w:tplc="3D902790">
      <w:start w:val="1"/>
      <w:numFmt w:val="bullet"/>
      <w:lvlText w:val="o"/>
      <w:lvlJc w:val="left"/>
      <w:pPr>
        <w:ind w:left="5760" w:hanging="360"/>
      </w:pPr>
      <w:rPr>
        <w:rFonts w:ascii="Courier New" w:hAnsi="Courier New" w:hint="default"/>
      </w:rPr>
    </w:lvl>
    <w:lvl w:ilvl="8" w:tplc="0AB401E4">
      <w:start w:val="1"/>
      <w:numFmt w:val="bullet"/>
      <w:lvlText w:val=""/>
      <w:lvlJc w:val="left"/>
      <w:pPr>
        <w:ind w:left="6480" w:hanging="360"/>
      </w:pPr>
      <w:rPr>
        <w:rFonts w:ascii="Wingdings" w:hAnsi="Wingdings" w:hint="default"/>
      </w:rPr>
    </w:lvl>
  </w:abstractNum>
  <w:abstractNum w:abstractNumId="64" w15:restartNumberingAfterBreak="0">
    <w:nsid w:val="453B3274"/>
    <w:multiLevelType w:val="hybridMultilevel"/>
    <w:tmpl w:val="A8960C4A"/>
    <w:lvl w:ilvl="0" w:tplc="9AC03330">
      <w:start w:val="213"/>
      <w:numFmt w:val="bullet"/>
      <w:lvlText w:val="-"/>
      <w:lvlJc w:val="left"/>
      <w:pPr>
        <w:ind w:left="720" w:hanging="360"/>
      </w:pPr>
      <w:rPr>
        <w:rFonts w:ascii="Tahoma" w:eastAsia="Calibri"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48AD6550"/>
    <w:multiLevelType w:val="hybridMultilevel"/>
    <w:tmpl w:val="FFFFFFFF"/>
    <w:lvl w:ilvl="0" w:tplc="0F06DF7C">
      <w:start w:val="1"/>
      <w:numFmt w:val="bullet"/>
      <w:lvlText w:val="-"/>
      <w:lvlJc w:val="left"/>
      <w:pPr>
        <w:ind w:left="720" w:hanging="360"/>
      </w:pPr>
      <w:rPr>
        <w:rFonts w:ascii="Symbol" w:hAnsi="Symbol" w:hint="default"/>
      </w:rPr>
    </w:lvl>
    <w:lvl w:ilvl="1" w:tplc="1200D4B2">
      <w:start w:val="1"/>
      <w:numFmt w:val="bullet"/>
      <w:lvlText w:val="o"/>
      <w:lvlJc w:val="left"/>
      <w:pPr>
        <w:ind w:left="1440" w:hanging="360"/>
      </w:pPr>
      <w:rPr>
        <w:rFonts w:ascii="Courier New" w:hAnsi="Courier New" w:hint="default"/>
      </w:rPr>
    </w:lvl>
    <w:lvl w:ilvl="2" w:tplc="6D6AF398">
      <w:start w:val="1"/>
      <w:numFmt w:val="bullet"/>
      <w:lvlText w:val=""/>
      <w:lvlJc w:val="left"/>
      <w:pPr>
        <w:ind w:left="2160" w:hanging="360"/>
      </w:pPr>
      <w:rPr>
        <w:rFonts w:ascii="Wingdings" w:hAnsi="Wingdings" w:hint="default"/>
      </w:rPr>
    </w:lvl>
    <w:lvl w:ilvl="3" w:tplc="A23A33C6">
      <w:start w:val="1"/>
      <w:numFmt w:val="bullet"/>
      <w:lvlText w:val=""/>
      <w:lvlJc w:val="left"/>
      <w:pPr>
        <w:ind w:left="2880" w:hanging="360"/>
      </w:pPr>
      <w:rPr>
        <w:rFonts w:ascii="Symbol" w:hAnsi="Symbol" w:hint="default"/>
      </w:rPr>
    </w:lvl>
    <w:lvl w:ilvl="4" w:tplc="B19C255A">
      <w:start w:val="1"/>
      <w:numFmt w:val="bullet"/>
      <w:lvlText w:val="o"/>
      <w:lvlJc w:val="left"/>
      <w:pPr>
        <w:ind w:left="3600" w:hanging="360"/>
      </w:pPr>
      <w:rPr>
        <w:rFonts w:ascii="Courier New" w:hAnsi="Courier New" w:hint="default"/>
      </w:rPr>
    </w:lvl>
    <w:lvl w:ilvl="5" w:tplc="5E926642">
      <w:start w:val="1"/>
      <w:numFmt w:val="bullet"/>
      <w:lvlText w:val=""/>
      <w:lvlJc w:val="left"/>
      <w:pPr>
        <w:ind w:left="4320" w:hanging="360"/>
      </w:pPr>
      <w:rPr>
        <w:rFonts w:ascii="Wingdings" w:hAnsi="Wingdings" w:hint="default"/>
      </w:rPr>
    </w:lvl>
    <w:lvl w:ilvl="6" w:tplc="6D20F2A6">
      <w:start w:val="1"/>
      <w:numFmt w:val="bullet"/>
      <w:lvlText w:val=""/>
      <w:lvlJc w:val="left"/>
      <w:pPr>
        <w:ind w:left="5040" w:hanging="360"/>
      </w:pPr>
      <w:rPr>
        <w:rFonts w:ascii="Symbol" w:hAnsi="Symbol" w:hint="default"/>
      </w:rPr>
    </w:lvl>
    <w:lvl w:ilvl="7" w:tplc="933004FA">
      <w:start w:val="1"/>
      <w:numFmt w:val="bullet"/>
      <w:lvlText w:val="o"/>
      <w:lvlJc w:val="left"/>
      <w:pPr>
        <w:ind w:left="5760" w:hanging="360"/>
      </w:pPr>
      <w:rPr>
        <w:rFonts w:ascii="Courier New" w:hAnsi="Courier New" w:hint="default"/>
      </w:rPr>
    </w:lvl>
    <w:lvl w:ilvl="8" w:tplc="5B78920A">
      <w:start w:val="1"/>
      <w:numFmt w:val="bullet"/>
      <w:lvlText w:val=""/>
      <w:lvlJc w:val="left"/>
      <w:pPr>
        <w:ind w:left="6480" w:hanging="360"/>
      </w:pPr>
      <w:rPr>
        <w:rFonts w:ascii="Wingdings" w:hAnsi="Wingdings" w:hint="default"/>
      </w:rPr>
    </w:lvl>
  </w:abstractNum>
  <w:abstractNum w:abstractNumId="66" w15:restartNumberingAfterBreak="0">
    <w:nsid w:val="4A0C7775"/>
    <w:multiLevelType w:val="hybridMultilevel"/>
    <w:tmpl w:val="FFFFFFFF"/>
    <w:lvl w:ilvl="0" w:tplc="15CEE2CC">
      <w:start w:val="1"/>
      <w:numFmt w:val="bullet"/>
      <w:lvlText w:val="§"/>
      <w:lvlJc w:val="left"/>
      <w:pPr>
        <w:ind w:left="720" w:hanging="360"/>
      </w:pPr>
      <w:rPr>
        <w:rFonts w:ascii="Wingdings" w:hAnsi="Wingdings" w:hint="default"/>
      </w:rPr>
    </w:lvl>
    <w:lvl w:ilvl="1" w:tplc="2F44B09A">
      <w:start w:val="1"/>
      <w:numFmt w:val="bullet"/>
      <w:lvlText w:val="o"/>
      <w:lvlJc w:val="left"/>
      <w:pPr>
        <w:ind w:left="1440" w:hanging="360"/>
      </w:pPr>
      <w:rPr>
        <w:rFonts w:ascii="Courier New" w:hAnsi="Courier New" w:hint="default"/>
      </w:rPr>
    </w:lvl>
    <w:lvl w:ilvl="2" w:tplc="87D43E44">
      <w:start w:val="1"/>
      <w:numFmt w:val="bullet"/>
      <w:lvlText w:val=""/>
      <w:lvlJc w:val="left"/>
      <w:pPr>
        <w:ind w:left="2160" w:hanging="360"/>
      </w:pPr>
      <w:rPr>
        <w:rFonts w:ascii="Wingdings" w:hAnsi="Wingdings" w:hint="default"/>
      </w:rPr>
    </w:lvl>
    <w:lvl w:ilvl="3" w:tplc="36DC1654">
      <w:start w:val="1"/>
      <w:numFmt w:val="bullet"/>
      <w:lvlText w:val=""/>
      <w:lvlJc w:val="left"/>
      <w:pPr>
        <w:ind w:left="2880" w:hanging="360"/>
      </w:pPr>
      <w:rPr>
        <w:rFonts w:ascii="Symbol" w:hAnsi="Symbol" w:hint="default"/>
      </w:rPr>
    </w:lvl>
    <w:lvl w:ilvl="4" w:tplc="F928FFE4">
      <w:start w:val="1"/>
      <w:numFmt w:val="bullet"/>
      <w:lvlText w:val="o"/>
      <w:lvlJc w:val="left"/>
      <w:pPr>
        <w:ind w:left="3600" w:hanging="360"/>
      </w:pPr>
      <w:rPr>
        <w:rFonts w:ascii="Courier New" w:hAnsi="Courier New" w:hint="default"/>
      </w:rPr>
    </w:lvl>
    <w:lvl w:ilvl="5" w:tplc="53F8A1EA">
      <w:start w:val="1"/>
      <w:numFmt w:val="bullet"/>
      <w:lvlText w:val=""/>
      <w:lvlJc w:val="left"/>
      <w:pPr>
        <w:ind w:left="4320" w:hanging="360"/>
      </w:pPr>
      <w:rPr>
        <w:rFonts w:ascii="Wingdings" w:hAnsi="Wingdings" w:hint="default"/>
      </w:rPr>
    </w:lvl>
    <w:lvl w:ilvl="6" w:tplc="0C3A5CFC">
      <w:start w:val="1"/>
      <w:numFmt w:val="bullet"/>
      <w:lvlText w:val=""/>
      <w:lvlJc w:val="left"/>
      <w:pPr>
        <w:ind w:left="5040" w:hanging="360"/>
      </w:pPr>
      <w:rPr>
        <w:rFonts w:ascii="Symbol" w:hAnsi="Symbol" w:hint="default"/>
      </w:rPr>
    </w:lvl>
    <w:lvl w:ilvl="7" w:tplc="C51C34DE">
      <w:start w:val="1"/>
      <w:numFmt w:val="bullet"/>
      <w:lvlText w:val="o"/>
      <w:lvlJc w:val="left"/>
      <w:pPr>
        <w:ind w:left="5760" w:hanging="360"/>
      </w:pPr>
      <w:rPr>
        <w:rFonts w:ascii="Courier New" w:hAnsi="Courier New" w:hint="default"/>
      </w:rPr>
    </w:lvl>
    <w:lvl w:ilvl="8" w:tplc="A86EF86E">
      <w:start w:val="1"/>
      <w:numFmt w:val="bullet"/>
      <w:lvlText w:val=""/>
      <w:lvlJc w:val="left"/>
      <w:pPr>
        <w:ind w:left="6480" w:hanging="360"/>
      </w:pPr>
      <w:rPr>
        <w:rFonts w:ascii="Wingdings" w:hAnsi="Wingdings" w:hint="default"/>
      </w:rPr>
    </w:lvl>
  </w:abstractNum>
  <w:abstractNum w:abstractNumId="67" w15:restartNumberingAfterBreak="0">
    <w:nsid w:val="4AAC6408"/>
    <w:multiLevelType w:val="hybridMultilevel"/>
    <w:tmpl w:val="C8621056"/>
    <w:lvl w:ilvl="0" w:tplc="04080005">
      <w:start w:val="1"/>
      <w:numFmt w:val="bullet"/>
      <w:lvlText w:val=""/>
      <w:lvlJc w:val="left"/>
      <w:pPr>
        <w:ind w:left="360" w:hanging="360"/>
      </w:pPr>
      <w:rPr>
        <w:rFonts w:ascii="Wingdings" w:hAnsi="Wingding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68" w15:restartNumberingAfterBreak="0">
    <w:nsid w:val="4D4B6FFC"/>
    <w:multiLevelType w:val="hybridMultilevel"/>
    <w:tmpl w:val="F0A0D438"/>
    <w:lvl w:ilvl="0" w:tplc="0408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4D671B2C"/>
    <w:multiLevelType w:val="hybridMultilevel"/>
    <w:tmpl w:val="58CAAC70"/>
    <w:lvl w:ilvl="0" w:tplc="0408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4F261BF8"/>
    <w:multiLevelType w:val="hybridMultilevel"/>
    <w:tmpl w:val="054EEB08"/>
    <w:lvl w:ilvl="0" w:tplc="288E1694">
      <w:start w:val="56"/>
      <w:numFmt w:val="bullet"/>
      <w:lvlText w:val="-"/>
      <w:lvlJc w:val="left"/>
      <w:pPr>
        <w:ind w:left="720" w:hanging="360"/>
      </w:pPr>
      <w:rPr>
        <w:rFonts w:ascii="Tahoma" w:eastAsia="Times New Roman" w:hAnsi="Tahoma" w:cs="Tahoma" w:hint="default"/>
        <w:b w:val="0"/>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1" w15:restartNumberingAfterBreak="0">
    <w:nsid w:val="4F9A1023"/>
    <w:multiLevelType w:val="hybridMultilevel"/>
    <w:tmpl w:val="794E22E4"/>
    <w:lvl w:ilvl="0" w:tplc="9AC03330">
      <w:start w:val="213"/>
      <w:numFmt w:val="bullet"/>
      <w:lvlText w:val="-"/>
      <w:lvlJc w:val="left"/>
      <w:pPr>
        <w:ind w:left="720" w:hanging="360"/>
      </w:pPr>
      <w:rPr>
        <w:rFonts w:ascii="Tahoma" w:eastAsia="Calibri"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519A540A"/>
    <w:multiLevelType w:val="hybridMultilevel"/>
    <w:tmpl w:val="97041360"/>
    <w:lvl w:ilvl="0" w:tplc="0408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51DF0EEE"/>
    <w:multiLevelType w:val="hybridMultilevel"/>
    <w:tmpl w:val="CAB4F4CC"/>
    <w:lvl w:ilvl="0" w:tplc="93B064FA">
      <w:start w:val="1"/>
      <mc:AlternateContent>
        <mc:Choice Requires="w14">
          <w:numFmt w:val="custom" w:format="α, β, γ, ..."/>
        </mc:Choice>
        <mc:Fallback>
          <w:numFmt w:val="decimal"/>
        </mc:Fallback>
      </mc:AlternateContent>
      <w:lvlText w:val="%1)"/>
      <w:lvlJc w:val="righ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15:restartNumberingAfterBreak="0">
    <w:nsid w:val="52E14F24"/>
    <w:multiLevelType w:val="hybridMultilevel"/>
    <w:tmpl w:val="C6D2DE70"/>
    <w:lvl w:ilvl="0" w:tplc="FFFFFFFF">
      <w:start w:val="1"/>
      <w:numFmt w:val="bullet"/>
      <w:lvlText w:val="-"/>
      <w:lvlJc w:val="left"/>
      <w:pPr>
        <w:tabs>
          <w:tab w:val="num" w:pos="420"/>
        </w:tabs>
        <w:ind w:left="420" w:hanging="360"/>
      </w:pPr>
      <w:rPr>
        <w:rFonts w:ascii="Tahoma" w:hAnsi="Tahoma"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5" w15:restartNumberingAfterBreak="0">
    <w:nsid w:val="52E97923"/>
    <w:multiLevelType w:val="hybridMultilevel"/>
    <w:tmpl w:val="09C8AADE"/>
    <w:lvl w:ilvl="0" w:tplc="74EC2566">
      <w:start w:val="1"/>
      <w:numFmt w:val="decimal"/>
      <w:lvlText w:val="%1."/>
      <w:lvlJc w:val="left"/>
      <w:pPr>
        <w:ind w:left="720" w:hanging="360"/>
      </w:pPr>
    </w:lvl>
    <w:lvl w:ilvl="1" w:tplc="45D671F0">
      <w:start w:val="1"/>
      <w:numFmt w:val="lowerLetter"/>
      <w:lvlText w:val="%2."/>
      <w:lvlJc w:val="left"/>
      <w:pPr>
        <w:ind w:left="1440" w:hanging="360"/>
      </w:pPr>
    </w:lvl>
    <w:lvl w:ilvl="2" w:tplc="6EA8BBEC">
      <w:start w:val="1"/>
      <w:numFmt w:val="lowerRoman"/>
      <w:lvlText w:val="%3."/>
      <w:lvlJc w:val="right"/>
      <w:pPr>
        <w:ind w:left="2160" w:hanging="180"/>
      </w:pPr>
    </w:lvl>
    <w:lvl w:ilvl="3" w:tplc="EFAE8BD2">
      <w:start w:val="1"/>
      <w:numFmt w:val="decimal"/>
      <w:lvlText w:val="%4."/>
      <w:lvlJc w:val="left"/>
      <w:pPr>
        <w:ind w:left="2880" w:hanging="360"/>
      </w:pPr>
    </w:lvl>
    <w:lvl w:ilvl="4" w:tplc="603AF44E">
      <w:start w:val="1"/>
      <w:numFmt w:val="lowerLetter"/>
      <w:lvlText w:val="%5."/>
      <w:lvlJc w:val="left"/>
      <w:pPr>
        <w:ind w:left="3600" w:hanging="360"/>
      </w:pPr>
    </w:lvl>
    <w:lvl w:ilvl="5" w:tplc="EDDA7AE8">
      <w:start w:val="1"/>
      <w:numFmt w:val="lowerRoman"/>
      <w:lvlText w:val="%6."/>
      <w:lvlJc w:val="right"/>
      <w:pPr>
        <w:ind w:left="4320" w:hanging="180"/>
      </w:pPr>
    </w:lvl>
    <w:lvl w:ilvl="6" w:tplc="93B27D78">
      <w:start w:val="1"/>
      <w:numFmt w:val="decimal"/>
      <w:lvlText w:val="%7."/>
      <w:lvlJc w:val="left"/>
      <w:pPr>
        <w:ind w:left="5040" w:hanging="360"/>
      </w:pPr>
    </w:lvl>
    <w:lvl w:ilvl="7" w:tplc="EC5ACFC0">
      <w:start w:val="1"/>
      <w:numFmt w:val="lowerLetter"/>
      <w:lvlText w:val="%8."/>
      <w:lvlJc w:val="left"/>
      <w:pPr>
        <w:ind w:left="5760" w:hanging="360"/>
      </w:pPr>
    </w:lvl>
    <w:lvl w:ilvl="8" w:tplc="A7F61794">
      <w:start w:val="1"/>
      <w:numFmt w:val="lowerRoman"/>
      <w:lvlText w:val="%9."/>
      <w:lvlJc w:val="right"/>
      <w:pPr>
        <w:ind w:left="6480" w:hanging="180"/>
      </w:pPr>
    </w:lvl>
  </w:abstractNum>
  <w:abstractNum w:abstractNumId="76" w15:restartNumberingAfterBreak="0">
    <w:nsid w:val="5354781D"/>
    <w:multiLevelType w:val="hybridMultilevel"/>
    <w:tmpl w:val="70142D72"/>
    <w:lvl w:ilvl="0" w:tplc="0408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550E3567"/>
    <w:multiLevelType w:val="hybridMultilevel"/>
    <w:tmpl w:val="5AB8B5A6"/>
    <w:lvl w:ilvl="0" w:tplc="20B2A362">
      <w:start w:val="1"/>
      <w:numFmt w:val="decimal"/>
      <w:lvlText w:val="%1."/>
      <w:lvlJc w:val="left"/>
      <w:pPr>
        <w:ind w:left="360" w:hanging="360"/>
      </w:pPr>
      <w:rPr>
        <w:rFonts w:ascii="Tahoma" w:hAnsi="Tahoma" w:cs="Tahoma"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15:restartNumberingAfterBreak="0">
    <w:nsid w:val="57355B2C"/>
    <w:multiLevelType w:val="hybridMultilevel"/>
    <w:tmpl w:val="FFFFFFFF"/>
    <w:lvl w:ilvl="0" w:tplc="CC9ACCDE">
      <w:start w:val="1"/>
      <w:numFmt w:val="bullet"/>
      <w:lvlText w:val="§"/>
      <w:lvlJc w:val="left"/>
      <w:pPr>
        <w:ind w:left="720" w:hanging="360"/>
      </w:pPr>
      <w:rPr>
        <w:rFonts w:ascii="Wingdings" w:hAnsi="Wingdings" w:hint="default"/>
      </w:rPr>
    </w:lvl>
    <w:lvl w:ilvl="1" w:tplc="02DE467E">
      <w:start w:val="1"/>
      <w:numFmt w:val="bullet"/>
      <w:lvlText w:val="o"/>
      <w:lvlJc w:val="left"/>
      <w:pPr>
        <w:ind w:left="1440" w:hanging="360"/>
      </w:pPr>
      <w:rPr>
        <w:rFonts w:ascii="Courier New" w:hAnsi="Courier New" w:hint="default"/>
      </w:rPr>
    </w:lvl>
    <w:lvl w:ilvl="2" w:tplc="DF347686">
      <w:start w:val="1"/>
      <w:numFmt w:val="bullet"/>
      <w:lvlText w:val=""/>
      <w:lvlJc w:val="left"/>
      <w:pPr>
        <w:ind w:left="2160" w:hanging="360"/>
      </w:pPr>
      <w:rPr>
        <w:rFonts w:ascii="Wingdings" w:hAnsi="Wingdings" w:hint="default"/>
      </w:rPr>
    </w:lvl>
    <w:lvl w:ilvl="3" w:tplc="6638E7E4">
      <w:start w:val="1"/>
      <w:numFmt w:val="bullet"/>
      <w:lvlText w:val=""/>
      <w:lvlJc w:val="left"/>
      <w:pPr>
        <w:ind w:left="2880" w:hanging="360"/>
      </w:pPr>
      <w:rPr>
        <w:rFonts w:ascii="Symbol" w:hAnsi="Symbol" w:hint="default"/>
      </w:rPr>
    </w:lvl>
    <w:lvl w:ilvl="4" w:tplc="9574F4C2">
      <w:start w:val="1"/>
      <w:numFmt w:val="bullet"/>
      <w:lvlText w:val="o"/>
      <w:lvlJc w:val="left"/>
      <w:pPr>
        <w:ind w:left="3600" w:hanging="360"/>
      </w:pPr>
      <w:rPr>
        <w:rFonts w:ascii="Courier New" w:hAnsi="Courier New" w:hint="default"/>
      </w:rPr>
    </w:lvl>
    <w:lvl w:ilvl="5" w:tplc="6DA27BC6">
      <w:start w:val="1"/>
      <w:numFmt w:val="bullet"/>
      <w:lvlText w:val=""/>
      <w:lvlJc w:val="left"/>
      <w:pPr>
        <w:ind w:left="4320" w:hanging="360"/>
      </w:pPr>
      <w:rPr>
        <w:rFonts w:ascii="Wingdings" w:hAnsi="Wingdings" w:hint="default"/>
      </w:rPr>
    </w:lvl>
    <w:lvl w:ilvl="6" w:tplc="02A0F68A">
      <w:start w:val="1"/>
      <w:numFmt w:val="bullet"/>
      <w:lvlText w:val=""/>
      <w:lvlJc w:val="left"/>
      <w:pPr>
        <w:ind w:left="5040" w:hanging="360"/>
      </w:pPr>
      <w:rPr>
        <w:rFonts w:ascii="Symbol" w:hAnsi="Symbol" w:hint="default"/>
      </w:rPr>
    </w:lvl>
    <w:lvl w:ilvl="7" w:tplc="8E18D6F2">
      <w:start w:val="1"/>
      <w:numFmt w:val="bullet"/>
      <w:lvlText w:val="o"/>
      <w:lvlJc w:val="left"/>
      <w:pPr>
        <w:ind w:left="5760" w:hanging="360"/>
      </w:pPr>
      <w:rPr>
        <w:rFonts w:ascii="Courier New" w:hAnsi="Courier New" w:hint="default"/>
      </w:rPr>
    </w:lvl>
    <w:lvl w:ilvl="8" w:tplc="88A6B4D2">
      <w:start w:val="1"/>
      <w:numFmt w:val="bullet"/>
      <w:lvlText w:val=""/>
      <w:lvlJc w:val="left"/>
      <w:pPr>
        <w:ind w:left="6480" w:hanging="360"/>
      </w:pPr>
      <w:rPr>
        <w:rFonts w:ascii="Wingdings" w:hAnsi="Wingdings" w:hint="default"/>
      </w:rPr>
    </w:lvl>
  </w:abstractNum>
  <w:abstractNum w:abstractNumId="79" w15:restartNumberingAfterBreak="0">
    <w:nsid w:val="583B0DC9"/>
    <w:multiLevelType w:val="hybridMultilevel"/>
    <w:tmpl w:val="FF725F96"/>
    <w:lvl w:ilvl="0" w:tplc="9AC03330">
      <w:start w:val="213"/>
      <w:numFmt w:val="bullet"/>
      <w:lvlText w:val="-"/>
      <w:lvlJc w:val="left"/>
      <w:pPr>
        <w:ind w:left="720" w:hanging="360"/>
      </w:pPr>
      <w:rPr>
        <w:rFonts w:ascii="Tahoma" w:eastAsia="Calibri"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15:restartNumberingAfterBreak="0">
    <w:nsid w:val="5EE53AD7"/>
    <w:multiLevelType w:val="hybridMultilevel"/>
    <w:tmpl w:val="FFFFFFFF"/>
    <w:lvl w:ilvl="0" w:tplc="10F04A5E">
      <w:start w:val="1"/>
      <w:numFmt w:val="bullet"/>
      <w:lvlText w:val="§"/>
      <w:lvlJc w:val="left"/>
      <w:pPr>
        <w:ind w:left="720" w:hanging="360"/>
      </w:pPr>
      <w:rPr>
        <w:rFonts w:ascii="Wingdings" w:hAnsi="Wingdings" w:hint="default"/>
      </w:rPr>
    </w:lvl>
    <w:lvl w:ilvl="1" w:tplc="68445FBE">
      <w:start w:val="1"/>
      <w:numFmt w:val="bullet"/>
      <w:lvlText w:val="o"/>
      <w:lvlJc w:val="left"/>
      <w:pPr>
        <w:ind w:left="1440" w:hanging="360"/>
      </w:pPr>
      <w:rPr>
        <w:rFonts w:ascii="Courier New" w:hAnsi="Courier New" w:hint="default"/>
      </w:rPr>
    </w:lvl>
    <w:lvl w:ilvl="2" w:tplc="76D6808E">
      <w:start w:val="1"/>
      <w:numFmt w:val="bullet"/>
      <w:lvlText w:val=""/>
      <w:lvlJc w:val="left"/>
      <w:pPr>
        <w:ind w:left="2160" w:hanging="360"/>
      </w:pPr>
      <w:rPr>
        <w:rFonts w:ascii="Wingdings" w:hAnsi="Wingdings" w:hint="default"/>
      </w:rPr>
    </w:lvl>
    <w:lvl w:ilvl="3" w:tplc="3C78575E">
      <w:start w:val="1"/>
      <w:numFmt w:val="bullet"/>
      <w:lvlText w:val=""/>
      <w:lvlJc w:val="left"/>
      <w:pPr>
        <w:ind w:left="2880" w:hanging="360"/>
      </w:pPr>
      <w:rPr>
        <w:rFonts w:ascii="Symbol" w:hAnsi="Symbol" w:hint="default"/>
      </w:rPr>
    </w:lvl>
    <w:lvl w:ilvl="4" w:tplc="16FC3628">
      <w:start w:val="1"/>
      <w:numFmt w:val="bullet"/>
      <w:lvlText w:val="o"/>
      <w:lvlJc w:val="left"/>
      <w:pPr>
        <w:ind w:left="3600" w:hanging="360"/>
      </w:pPr>
      <w:rPr>
        <w:rFonts w:ascii="Courier New" w:hAnsi="Courier New" w:hint="default"/>
      </w:rPr>
    </w:lvl>
    <w:lvl w:ilvl="5" w:tplc="E5D49E9C">
      <w:start w:val="1"/>
      <w:numFmt w:val="bullet"/>
      <w:lvlText w:val=""/>
      <w:lvlJc w:val="left"/>
      <w:pPr>
        <w:ind w:left="4320" w:hanging="360"/>
      </w:pPr>
      <w:rPr>
        <w:rFonts w:ascii="Wingdings" w:hAnsi="Wingdings" w:hint="default"/>
      </w:rPr>
    </w:lvl>
    <w:lvl w:ilvl="6" w:tplc="4130205E">
      <w:start w:val="1"/>
      <w:numFmt w:val="bullet"/>
      <w:lvlText w:val=""/>
      <w:lvlJc w:val="left"/>
      <w:pPr>
        <w:ind w:left="5040" w:hanging="360"/>
      </w:pPr>
      <w:rPr>
        <w:rFonts w:ascii="Symbol" w:hAnsi="Symbol" w:hint="default"/>
      </w:rPr>
    </w:lvl>
    <w:lvl w:ilvl="7" w:tplc="21A29052">
      <w:start w:val="1"/>
      <w:numFmt w:val="bullet"/>
      <w:lvlText w:val="o"/>
      <w:lvlJc w:val="left"/>
      <w:pPr>
        <w:ind w:left="5760" w:hanging="360"/>
      </w:pPr>
      <w:rPr>
        <w:rFonts w:ascii="Courier New" w:hAnsi="Courier New" w:hint="default"/>
      </w:rPr>
    </w:lvl>
    <w:lvl w:ilvl="8" w:tplc="3A0AE0B0">
      <w:start w:val="1"/>
      <w:numFmt w:val="bullet"/>
      <w:lvlText w:val=""/>
      <w:lvlJc w:val="left"/>
      <w:pPr>
        <w:ind w:left="6480" w:hanging="360"/>
      </w:pPr>
      <w:rPr>
        <w:rFonts w:ascii="Wingdings" w:hAnsi="Wingdings" w:hint="default"/>
      </w:rPr>
    </w:lvl>
  </w:abstractNum>
  <w:abstractNum w:abstractNumId="81" w15:restartNumberingAfterBreak="0">
    <w:nsid w:val="615D753C"/>
    <w:multiLevelType w:val="hybridMultilevel"/>
    <w:tmpl w:val="9E0EF4AC"/>
    <w:lvl w:ilvl="0" w:tplc="9AC03330">
      <w:start w:val="213"/>
      <w:numFmt w:val="bullet"/>
      <w:lvlText w:val="-"/>
      <w:lvlJc w:val="left"/>
      <w:pPr>
        <w:ind w:left="720" w:hanging="360"/>
      </w:pPr>
      <w:rPr>
        <w:rFonts w:ascii="Tahoma" w:eastAsia="Calibri"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625C214E"/>
    <w:multiLevelType w:val="hybridMultilevel"/>
    <w:tmpl w:val="CCCC5C10"/>
    <w:lvl w:ilvl="0" w:tplc="00000009">
      <w:start w:val="1"/>
      <w:numFmt w:val="bullet"/>
      <w:lvlText w:val="­"/>
      <w:lvlJc w:val="left"/>
      <w:pPr>
        <w:ind w:left="720" w:hanging="360"/>
      </w:pPr>
      <w:rPr>
        <w:rFonts w:ascii="Angsana New" w:hAnsi="Angsana New" w:cs="Angsana New" w:hint="default"/>
        <w:color w:val="000000"/>
        <w:kern w:val="1"/>
        <w:szCs w:val="22"/>
        <w:shd w:val="clear" w:color="auto" w:fill="FFFFFF"/>
        <w:lang w:val="el-GR"/>
      </w:rPr>
    </w:lvl>
    <w:lvl w:ilvl="1" w:tplc="68445FBE">
      <w:start w:val="1"/>
      <w:numFmt w:val="bullet"/>
      <w:lvlText w:val="o"/>
      <w:lvlJc w:val="left"/>
      <w:pPr>
        <w:ind w:left="1440" w:hanging="360"/>
      </w:pPr>
      <w:rPr>
        <w:rFonts w:ascii="Courier New" w:hAnsi="Courier New" w:hint="default"/>
      </w:rPr>
    </w:lvl>
    <w:lvl w:ilvl="2" w:tplc="76D6808E">
      <w:start w:val="1"/>
      <w:numFmt w:val="bullet"/>
      <w:lvlText w:val=""/>
      <w:lvlJc w:val="left"/>
      <w:pPr>
        <w:ind w:left="2160" w:hanging="360"/>
      </w:pPr>
      <w:rPr>
        <w:rFonts w:ascii="Wingdings" w:hAnsi="Wingdings" w:hint="default"/>
      </w:rPr>
    </w:lvl>
    <w:lvl w:ilvl="3" w:tplc="3C78575E">
      <w:start w:val="1"/>
      <w:numFmt w:val="bullet"/>
      <w:lvlText w:val=""/>
      <w:lvlJc w:val="left"/>
      <w:pPr>
        <w:ind w:left="2880" w:hanging="360"/>
      </w:pPr>
      <w:rPr>
        <w:rFonts w:ascii="Symbol" w:hAnsi="Symbol" w:hint="default"/>
      </w:rPr>
    </w:lvl>
    <w:lvl w:ilvl="4" w:tplc="16FC3628">
      <w:start w:val="1"/>
      <w:numFmt w:val="bullet"/>
      <w:lvlText w:val="o"/>
      <w:lvlJc w:val="left"/>
      <w:pPr>
        <w:ind w:left="3600" w:hanging="360"/>
      </w:pPr>
      <w:rPr>
        <w:rFonts w:ascii="Courier New" w:hAnsi="Courier New" w:hint="default"/>
      </w:rPr>
    </w:lvl>
    <w:lvl w:ilvl="5" w:tplc="E5D49E9C">
      <w:start w:val="1"/>
      <w:numFmt w:val="bullet"/>
      <w:lvlText w:val=""/>
      <w:lvlJc w:val="left"/>
      <w:pPr>
        <w:ind w:left="4320" w:hanging="360"/>
      </w:pPr>
      <w:rPr>
        <w:rFonts w:ascii="Wingdings" w:hAnsi="Wingdings" w:hint="default"/>
      </w:rPr>
    </w:lvl>
    <w:lvl w:ilvl="6" w:tplc="4130205E">
      <w:start w:val="1"/>
      <w:numFmt w:val="bullet"/>
      <w:lvlText w:val=""/>
      <w:lvlJc w:val="left"/>
      <w:pPr>
        <w:ind w:left="5040" w:hanging="360"/>
      </w:pPr>
      <w:rPr>
        <w:rFonts w:ascii="Symbol" w:hAnsi="Symbol" w:hint="default"/>
      </w:rPr>
    </w:lvl>
    <w:lvl w:ilvl="7" w:tplc="21A29052">
      <w:start w:val="1"/>
      <w:numFmt w:val="bullet"/>
      <w:lvlText w:val="o"/>
      <w:lvlJc w:val="left"/>
      <w:pPr>
        <w:ind w:left="5760" w:hanging="360"/>
      </w:pPr>
      <w:rPr>
        <w:rFonts w:ascii="Courier New" w:hAnsi="Courier New" w:hint="default"/>
      </w:rPr>
    </w:lvl>
    <w:lvl w:ilvl="8" w:tplc="3A0AE0B0">
      <w:start w:val="1"/>
      <w:numFmt w:val="bullet"/>
      <w:lvlText w:val=""/>
      <w:lvlJc w:val="left"/>
      <w:pPr>
        <w:ind w:left="6480" w:hanging="360"/>
      </w:pPr>
      <w:rPr>
        <w:rFonts w:ascii="Wingdings" w:hAnsi="Wingdings" w:hint="default"/>
      </w:rPr>
    </w:lvl>
  </w:abstractNum>
  <w:abstractNum w:abstractNumId="83" w15:restartNumberingAfterBreak="0">
    <w:nsid w:val="62966E82"/>
    <w:multiLevelType w:val="hybridMultilevel"/>
    <w:tmpl w:val="FFFFFFFF"/>
    <w:lvl w:ilvl="0" w:tplc="A35EDD20">
      <w:start w:val="1"/>
      <w:numFmt w:val="bullet"/>
      <w:lvlText w:val="§"/>
      <w:lvlJc w:val="left"/>
      <w:pPr>
        <w:ind w:left="720" w:hanging="360"/>
      </w:pPr>
      <w:rPr>
        <w:rFonts w:ascii="Wingdings" w:hAnsi="Wingdings" w:hint="default"/>
      </w:rPr>
    </w:lvl>
    <w:lvl w:ilvl="1" w:tplc="CF94F89C">
      <w:start w:val="1"/>
      <w:numFmt w:val="bullet"/>
      <w:lvlText w:val="o"/>
      <w:lvlJc w:val="left"/>
      <w:pPr>
        <w:ind w:left="1440" w:hanging="360"/>
      </w:pPr>
      <w:rPr>
        <w:rFonts w:ascii="Courier New" w:hAnsi="Courier New" w:hint="default"/>
      </w:rPr>
    </w:lvl>
    <w:lvl w:ilvl="2" w:tplc="FAA8CCE6">
      <w:start w:val="1"/>
      <w:numFmt w:val="bullet"/>
      <w:lvlText w:val=""/>
      <w:lvlJc w:val="left"/>
      <w:pPr>
        <w:ind w:left="2160" w:hanging="360"/>
      </w:pPr>
      <w:rPr>
        <w:rFonts w:ascii="Wingdings" w:hAnsi="Wingdings" w:hint="default"/>
      </w:rPr>
    </w:lvl>
    <w:lvl w:ilvl="3" w:tplc="2828FA2C">
      <w:start w:val="1"/>
      <w:numFmt w:val="bullet"/>
      <w:lvlText w:val=""/>
      <w:lvlJc w:val="left"/>
      <w:pPr>
        <w:ind w:left="2880" w:hanging="360"/>
      </w:pPr>
      <w:rPr>
        <w:rFonts w:ascii="Symbol" w:hAnsi="Symbol" w:hint="default"/>
      </w:rPr>
    </w:lvl>
    <w:lvl w:ilvl="4" w:tplc="19FE9B12">
      <w:start w:val="1"/>
      <w:numFmt w:val="bullet"/>
      <w:lvlText w:val="o"/>
      <w:lvlJc w:val="left"/>
      <w:pPr>
        <w:ind w:left="3600" w:hanging="360"/>
      </w:pPr>
      <w:rPr>
        <w:rFonts w:ascii="Courier New" w:hAnsi="Courier New" w:hint="default"/>
      </w:rPr>
    </w:lvl>
    <w:lvl w:ilvl="5" w:tplc="AAA883EC">
      <w:start w:val="1"/>
      <w:numFmt w:val="bullet"/>
      <w:lvlText w:val=""/>
      <w:lvlJc w:val="left"/>
      <w:pPr>
        <w:ind w:left="4320" w:hanging="360"/>
      </w:pPr>
      <w:rPr>
        <w:rFonts w:ascii="Wingdings" w:hAnsi="Wingdings" w:hint="default"/>
      </w:rPr>
    </w:lvl>
    <w:lvl w:ilvl="6" w:tplc="8AEAB202">
      <w:start w:val="1"/>
      <w:numFmt w:val="bullet"/>
      <w:lvlText w:val=""/>
      <w:lvlJc w:val="left"/>
      <w:pPr>
        <w:ind w:left="5040" w:hanging="360"/>
      </w:pPr>
      <w:rPr>
        <w:rFonts w:ascii="Symbol" w:hAnsi="Symbol" w:hint="default"/>
      </w:rPr>
    </w:lvl>
    <w:lvl w:ilvl="7" w:tplc="91223C36">
      <w:start w:val="1"/>
      <w:numFmt w:val="bullet"/>
      <w:lvlText w:val="o"/>
      <w:lvlJc w:val="left"/>
      <w:pPr>
        <w:ind w:left="5760" w:hanging="360"/>
      </w:pPr>
      <w:rPr>
        <w:rFonts w:ascii="Courier New" w:hAnsi="Courier New" w:hint="default"/>
      </w:rPr>
    </w:lvl>
    <w:lvl w:ilvl="8" w:tplc="3E547A0E">
      <w:start w:val="1"/>
      <w:numFmt w:val="bullet"/>
      <w:lvlText w:val=""/>
      <w:lvlJc w:val="left"/>
      <w:pPr>
        <w:ind w:left="6480" w:hanging="360"/>
      </w:pPr>
      <w:rPr>
        <w:rFonts w:ascii="Wingdings" w:hAnsi="Wingdings" w:hint="default"/>
      </w:rPr>
    </w:lvl>
  </w:abstractNum>
  <w:abstractNum w:abstractNumId="84" w15:restartNumberingAfterBreak="0">
    <w:nsid w:val="62C2795C"/>
    <w:multiLevelType w:val="hybridMultilevel"/>
    <w:tmpl w:val="400A1F48"/>
    <w:lvl w:ilvl="0" w:tplc="9AC03330">
      <w:start w:val="213"/>
      <w:numFmt w:val="bullet"/>
      <w:lvlText w:val="-"/>
      <w:lvlJc w:val="left"/>
      <w:pPr>
        <w:ind w:left="720" w:hanging="360"/>
      </w:pPr>
      <w:rPr>
        <w:rFonts w:ascii="Tahoma" w:eastAsia="Calibri"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15:restartNumberingAfterBreak="0">
    <w:nsid w:val="633B1DF2"/>
    <w:multiLevelType w:val="hybridMultilevel"/>
    <w:tmpl w:val="FFFFFFFF"/>
    <w:lvl w:ilvl="0" w:tplc="048AA022">
      <w:start w:val="1"/>
      <w:numFmt w:val="bullet"/>
      <w:lvlText w:val="§"/>
      <w:lvlJc w:val="left"/>
      <w:pPr>
        <w:ind w:left="720" w:hanging="360"/>
      </w:pPr>
      <w:rPr>
        <w:rFonts w:ascii="Wingdings" w:hAnsi="Wingdings" w:hint="default"/>
      </w:rPr>
    </w:lvl>
    <w:lvl w:ilvl="1" w:tplc="B2F4C60A">
      <w:start w:val="1"/>
      <w:numFmt w:val="bullet"/>
      <w:lvlText w:val="o"/>
      <w:lvlJc w:val="left"/>
      <w:pPr>
        <w:ind w:left="1440" w:hanging="360"/>
      </w:pPr>
      <w:rPr>
        <w:rFonts w:ascii="Courier New" w:hAnsi="Courier New" w:hint="default"/>
      </w:rPr>
    </w:lvl>
    <w:lvl w:ilvl="2" w:tplc="2A84862C">
      <w:start w:val="1"/>
      <w:numFmt w:val="bullet"/>
      <w:lvlText w:val=""/>
      <w:lvlJc w:val="left"/>
      <w:pPr>
        <w:ind w:left="2160" w:hanging="360"/>
      </w:pPr>
      <w:rPr>
        <w:rFonts w:ascii="Wingdings" w:hAnsi="Wingdings" w:hint="default"/>
      </w:rPr>
    </w:lvl>
    <w:lvl w:ilvl="3" w:tplc="A574F2AA">
      <w:start w:val="1"/>
      <w:numFmt w:val="bullet"/>
      <w:lvlText w:val=""/>
      <w:lvlJc w:val="left"/>
      <w:pPr>
        <w:ind w:left="2880" w:hanging="360"/>
      </w:pPr>
      <w:rPr>
        <w:rFonts w:ascii="Symbol" w:hAnsi="Symbol" w:hint="default"/>
      </w:rPr>
    </w:lvl>
    <w:lvl w:ilvl="4" w:tplc="F788ACA2">
      <w:start w:val="1"/>
      <w:numFmt w:val="bullet"/>
      <w:lvlText w:val="o"/>
      <w:lvlJc w:val="left"/>
      <w:pPr>
        <w:ind w:left="3600" w:hanging="360"/>
      </w:pPr>
      <w:rPr>
        <w:rFonts w:ascii="Courier New" w:hAnsi="Courier New" w:hint="default"/>
      </w:rPr>
    </w:lvl>
    <w:lvl w:ilvl="5" w:tplc="34868A26">
      <w:start w:val="1"/>
      <w:numFmt w:val="bullet"/>
      <w:lvlText w:val=""/>
      <w:lvlJc w:val="left"/>
      <w:pPr>
        <w:ind w:left="4320" w:hanging="360"/>
      </w:pPr>
      <w:rPr>
        <w:rFonts w:ascii="Wingdings" w:hAnsi="Wingdings" w:hint="default"/>
      </w:rPr>
    </w:lvl>
    <w:lvl w:ilvl="6" w:tplc="70F26F6A">
      <w:start w:val="1"/>
      <w:numFmt w:val="bullet"/>
      <w:lvlText w:val=""/>
      <w:lvlJc w:val="left"/>
      <w:pPr>
        <w:ind w:left="5040" w:hanging="360"/>
      </w:pPr>
      <w:rPr>
        <w:rFonts w:ascii="Symbol" w:hAnsi="Symbol" w:hint="default"/>
      </w:rPr>
    </w:lvl>
    <w:lvl w:ilvl="7" w:tplc="C3C877E6">
      <w:start w:val="1"/>
      <w:numFmt w:val="bullet"/>
      <w:lvlText w:val="o"/>
      <w:lvlJc w:val="left"/>
      <w:pPr>
        <w:ind w:left="5760" w:hanging="360"/>
      </w:pPr>
      <w:rPr>
        <w:rFonts w:ascii="Courier New" w:hAnsi="Courier New" w:hint="default"/>
      </w:rPr>
    </w:lvl>
    <w:lvl w:ilvl="8" w:tplc="58D0A07C">
      <w:start w:val="1"/>
      <w:numFmt w:val="bullet"/>
      <w:lvlText w:val=""/>
      <w:lvlJc w:val="left"/>
      <w:pPr>
        <w:ind w:left="6480" w:hanging="360"/>
      </w:pPr>
      <w:rPr>
        <w:rFonts w:ascii="Wingdings" w:hAnsi="Wingdings" w:hint="default"/>
      </w:rPr>
    </w:lvl>
  </w:abstractNum>
  <w:abstractNum w:abstractNumId="86" w15:restartNumberingAfterBreak="0">
    <w:nsid w:val="63BB5809"/>
    <w:multiLevelType w:val="hybridMultilevel"/>
    <w:tmpl w:val="FFFFFFFF"/>
    <w:lvl w:ilvl="0" w:tplc="3508D01C">
      <w:start w:val="1"/>
      <w:numFmt w:val="bullet"/>
      <w:lvlText w:val="§"/>
      <w:lvlJc w:val="left"/>
      <w:pPr>
        <w:ind w:left="720" w:hanging="360"/>
      </w:pPr>
      <w:rPr>
        <w:rFonts w:ascii="Wingdings" w:hAnsi="Wingdings" w:hint="default"/>
      </w:rPr>
    </w:lvl>
    <w:lvl w:ilvl="1" w:tplc="3C2CD604">
      <w:start w:val="1"/>
      <w:numFmt w:val="bullet"/>
      <w:lvlText w:val="o"/>
      <w:lvlJc w:val="left"/>
      <w:pPr>
        <w:ind w:left="1440" w:hanging="360"/>
      </w:pPr>
      <w:rPr>
        <w:rFonts w:ascii="Courier New" w:hAnsi="Courier New" w:hint="default"/>
      </w:rPr>
    </w:lvl>
    <w:lvl w:ilvl="2" w:tplc="E4F41A38">
      <w:start w:val="1"/>
      <w:numFmt w:val="bullet"/>
      <w:lvlText w:val=""/>
      <w:lvlJc w:val="left"/>
      <w:pPr>
        <w:ind w:left="2160" w:hanging="360"/>
      </w:pPr>
      <w:rPr>
        <w:rFonts w:ascii="Wingdings" w:hAnsi="Wingdings" w:hint="default"/>
      </w:rPr>
    </w:lvl>
    <w:lvl w:ilvl="3" w:tplc="226030AC">
      <w:start w:val="1"/>
      <w:numFmt w:val="bullet"/>
      <w:lvlText w:val=""/>
      <w:lvlJc w:val="left"/>
      <w:pPr>
        <w:ind w:left="2880" w:hanging="360"/>
      </w:pPr>
      <w:rPr>
        <w:rFonts w:ascii="Symbol" w:hAnsi="Symbol" w:hint="default"/>
      </w:rPr>
    </w:lvl>
    <w:lvl w:ilvl="4" w:tplc="9B14E4CA">
      <w:start w:val="1"/>
      <w:numFmt w:val="bullet"/>
      <w:lvlText w:val="o"/>
      <w:lvlJc w:val="left"/>
      <w:pPr>
        <w:ind w:left="3600" w:hanging="360"/>
      </w:pPr>
      <w:rPr>
        <w:rFonts w:ascii="Courier New" w:hAnsi="Courier New" w:hint="default"/>
      </w:rPr>
    </w:lvl>
    <w:lvl w:ilvl="5" w:tplc="9FB201C4">
      <w:start w:val="1"/>
      <w:numFmt w:val="bullet"/>
      <w:lvlText w:val=""/>
      <w:lvlJc w:val="left"/>
      <w:pPr>
        <w:ind w:left="4320" w:hanging="360"/>
      </w:pPr>
      <w:rPr>
        <w:rFonts w:ascii="Wingdings" w:hAnsi="Wingdings" w:hint="default"/>
      </w:rPr>
    </w:lvl>
    <w:lvl w:ilvl="6" w:tplc="18A2691A">
      <w:start w:val="1"/>
      <w:numFmt w:val="bullet"/>
      <w:lvlText w:val=""/>
      <w:lvlJc w:val="left"/>
      <w:pPr>
        <w:ind w:left="5040" w:hanging="360"/>
      </w:pPr>
      <w:rPr>
        <w:rFonts w:ascii="Symbol" w:hAnsi="Symbol" w:hint="default"/>
      </w:rPr>
    </w:lvl>
    <w:lvl w:ilvl="7" w:tplc="6D2C97CE">
      <w:start w:val="1"/>
      <w:numFmt w:val="bullet"/>
      <w:lvlText w:val="o"/>
      <w:lvlJc w:val="left"/>
      <w:pPr>
        <w:ind w:left="5760" w:hanging="360"/>
      </w:pPr>
      <w:rPr>
        <w:rFonts w:ascii="Courier New" w:hAnsi="Courier New" w:hint="default"/>
      </w:rPr>
    </w:lvl>
    <w:lvl w:ilvl="8" w:tplc="68501AAE">
      <w:start w:val="1"/>
      <w:numFmt w:val="bullet"/>
      <w:lvlText w:val=""/>
      <w:lvlJc w:val="left"/>
      <w:pPr>
        <w:ind w:left="6480" w:hanging="360"/>
      </w:pPr>
      <w:rPr>
        <w:rFonts w:ascii="Wingdings" w:hAnsi="Wingdings" w:hint="default"/>
      </w:rPr>
    </w:lvl>
  </w:abstractNum>
  <w:abstractNum w:abstractNumId="87" w15:restartNumberingAfterBreak="0">
    <w:nsid w:val="64641ED2"/>
    <w:multiLevelType w:val="hybridMultilevel"/>
    <w:tmpl w:val="2C9CA9F6"/>
    <w:lvl w:ilvl="0" w:tplc="00000009">
      <w:start w:val="1"/>
      <w:numFmt w:val="bullet"/>
      <w:lvlText w:val="­"/>
      <w:lvlJc w:val="left"/>
      <w:pPr>
        <w:ind w:left="720" w:hanging="360"/>
      </w:pPr>
      <w:rPr>
        <w:rFonts w:ascii="Angsana New" w:hAnsi="Angsana New" w:cs="Angsana New" w:hint="default"/>
        <w:color w:val="000000"/>
        <w:kern w:val="1"/>
        <w:szCs w:val="22"/>
        <w:shd w:val="clear" w:color="auto" w:fill="FFFFFF"/>
        <w:lang w:val="el-GR"/>
      </w:rPr>
    </w:lvl>
    <w:lvl w:ilvl="1" w:tplc="24567B16">
      <w:start w:val="1"/>
      <w:numFmt w:val="bullet"/>
      <w:lvlText w:val="o"/>
      <w:lvlJc w:val="left"/>
      <w:pPr>
        <w:ind w:left="1440" w:hanging="360"/>
      </w:pPr>
      <w:rPr>
        <w:rFonts w:ascii="Courier New" w:hAnsi="Courier New" w:hint="default"/>
      </w:rPr>
    </w:lvl>
    <w:lvl w:ilvl="2" w:tplc="5844A02E">
      <w:start w:val="1"/>
      <w:numFmt w:val="bullet"/>
      <w:lvlText w:val=""/>
      <w:lvlJc w:val="left"/>
      <w:pPr>
        <w:ind w:left="2160" w:hanging="360"/>
      </w:pPr>
      <w:rPr>
        <w:rFonts w:ascii="Wingdings" w:hAnsi="Wingdings" w:hint="default"/>
      </w:rPr>
    </w:lvl>
    <w:lvl w:ilvl="3" w:tplc="913E6A36">
      <w:start w:val="1"/>
      <w:numFmt w:val="bullet"/>
      <w:lvlText w:val=""/>
      <w:lvlJc w:val="left"/>
      <w:pPr>
        <w:ind w:left="2880" w:hanging="360"/>
      </w:pPr>
      <w:rPr>
        <w:rFonts w:ascii="Symbol" w:hAnsi="Symbol" w:hint="default"/>
      </w:rPr>
    </w:lvl>
    <w:lvl w:ilvl="4" w:tplc="F15E606E">
      <w:start w:val="1"/>
      <w:numFmt w:val="bullet"/>
      <w:lvlText w:val="o"/>
      <w:lvlJc w:val="left"/>
      <w:pPr>
        <w:ind w:left="3600" w:hanging="360"/>
      </w:pPr>
      <w:rPr>
        <w:rFonts w:ascii="Courier New" w:hAnsi="Courier New" w:hint="default"/>
      </w:rPr>
    </w:lvl>
    <w:lvl w:ilvl="5" w:tplc="F87AEF94">
      <w:start w:val="1"/>
      <w:numFmt w:val="bullet"/>
      <w:lvlText w:val=""/>
      <w:lvlJc w:val="left"/>
      <w:pPr>
        <w:ind w:left="4320" w:hanging="360"/>
      </w:pPr>
      <w:rPr>
        <w:rFonts w:ascii="Wingdings" w:hAnsi="Wingdings" w:hint="default"/>
      </w:rPr>
    </w:lvl>
    <w:lvl w:ilvl="6" w:tplc="BFC45FD8">
      <w:start w:val="1"/>
      <w:numFmt w:val="bullet"/>
      <w:lvlText w:val=""/>
      <w:lvlJc w:val="left"/>
      <w:pPr>
        <w:ind w:left="5040" w:hanging="360"/>
      </w:pPr>
      <w:rPr>
        <w:rFonts w:ascii="Symbol" w:hAnsi="Symbol" w:hint="default"/>
      </w:rPr>
    </w:lvl>
    <w:lvl w:ilvl="7" w:tplc="4AD2AAC6">
      <w:start w:val="1"/>
      <w:numFmt w:val="bullet"/>
      <w:lvlText w:val="o"/>
      <w:lvlJc w:val="left"/>
      <w:pPr>
        <w:ind w:left="5760" w:hanging="360"/>
      </w:pPr>
      <w:rPr>
        <w:rFonts w:ascii="Courier New" w:hAnsi="Courier New" w:hint="default"/>
      </w:rPr>
    </w:lvl>
    <w:lvl w:ilvl="8" w:tplc="1FEE4172">
      <w:start w:val="1"/>
      <w:numFmt w:val="bullet"/>
      <w:lvlText w:val=""/>
      <w:lvlJc w:val="left"/>
      <w:pPr>
        <w:ind w:left="6480" w:hanging="360"/>
      </w:pPr>
      <w:rPr>
        <w:rFonts w:ascii="Wingdings" w:hAnsi="Wingdings" w:hint="default"/>
      </w:rPr>
    </w:lvl>
  </w:abstractNum>
  <w:abstractNum w:abstractNumId="88" w15:restartNumberingAfterBreak="0">
    <w:nsid w:val="65A81E68"/>
    <w:multiLevelType w:val="multilevel"/>
    <w:tmpl w:val="42D8B5D0"/>
    <w:lvl w:ilvl="0">
      <w:start w:val="1"/>
      <w:numFmt w:val="lowerRoman"/>
      <w:lvlText w:val="%1."/>
      <w:lvlJc w:val="righ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89" w15:restartNumberingAfterBreak="0">
    <w:nsid w:val="68D621E1"/>
    <w:multiLevelType w:val="hybridMultilevel"/>
    <w:tmpl w:val="FA88B684"/>
    <w:lvl w:ilvl="0" w:tplc="9AC03330">
      <w:start w:val="213"/>
      <w:numFmt w:val="bullet"/>
      <w:lvlText w:val="-"/>
      <w:lvlJc w:val="left"/>
      <w:pPr>
        <w:ind w:left="720" w:hanging="360"/>
      </w:pPr>
      <w:rPr>
        <w:rFonts w:ascii="Tahoma" w:eastAsia="Calibri"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15:restartNumberingAfterBreak="0">
    <w:nsid w:val="69246AFC"/>
    <w:multiLevelType w:val="hybridMultilevel"/>
    <w:tmpl w:val="FFFFFFFF"/>
    <w:lvl w:ilvl="0" w:tplc="26388486">
      <w:start w:val="1"/>
      <w:numFmt w:val="decimal"/>
      <w:lvlText w:val="%1."/>
      <w:lvlJc w:val="left"/>
      <w:pPr>
        <w:ind w:left="720" w:hanging="360"/>
      </w:pPr>
    </w:lvl>
    <w:lvl w:ilvl="1" w:tplc="79308866">
      <w:start w:val="1"/>
      <w:numFmt w:val="lowerLetter"/>
      <w:lvlText w:val="%2."/>
      <w:lvlJc w:val="left"/>
      <w:pPr>
        <w:ind w:left="1440" w:hanging="360"/>
      </w:pPr>
    </w:lvl>
    <w:lvl w:ilvl="2" w:tplc="43FEECE6">
      <w:start w:val="1"/>
      <w:numFmt w:val="lowerRoman"/>
      <w:lvlText w:val="%3."/>
      <w:lvlJc w:val="right"/>
      <w:pPr>
        <w:ind w:left="2160" w:hanging="180"/>
      </w:pPr>
    </w:lvl>
    <w:lvl w:ilvl="3" w:tplc="EBCCAFAC">
      <w:start w:val="1"/>
      <w:numFmt w:val="decimal"/>
      <w:lvlText w:val="%4."/>
      <w:lvlJc w:val="left"/>
      <w:pPr>
        <w:ind w:left="2880" w:hanging="360"/>
      </w:pPr>
    </w:lvl>
    <w:lvl w:ilvl="4" w:tplc="05A02766">
      <w:start w:val="1"/>
      <w:numFmt w:val="lowerLetter"/>
      <w:lvlText w:val="%5."/>
      <w:lvlJc w:val="left"/>
      <w:pPr>
        <w:ind w:left="3600" w:hanging="360"/>
      </w:pPr>
    </w:lvl>
    <w:lvl w:ilvl="5" w:tplc="DF26777E">
      <w:start w:val="1"/>
      <w:numFmt w:val="lowerRoman"/>
      <w:lvlText w:val="%6."/>
      <w:lvlJc w:val="right"/>
      <w:pPr>
        <w:ind w:left="4320" w:hanging="180"/>
      </w:pPr>
    </w:lvl>
    <w:lvl w:ilvl="6" w:tplc="95264914">
      <w:start w:val="1"/>
      <w:numFmt w:val="decimal"/>
      <w:lvlText w:val="%7."/>
      <w:lvlJc w:val="left"/>
      <w:pPr>
        <w:ind w:left="5040" w:hanging="360"/>
      </w:pPr>
    </w:lvl>
    <w:lvl w:ilvl="7" w:tplc="0AFE164C">
      <w:start w:val="1"/>
      <w:numFmt w:val="lowerLetter"/>
      <w:lvlText w:val="%8."/>
      <w:lvlJc w:val="left"/>
      <w:pPr>
        <w:ind w:left="5760" w:hanging="360"/>
      </w:pPr>
    </w:lvl>
    <w:lvl w:ilvl="8" w:tplc="C2861B08">
      <w:start w:val="1"/>
      <w:numFmt w:val="lowerRoman"/>
      <w:lvlText w:val="%9."/>
      <w:lvlJc w:val="right"/>
      <w:pPr>
        <w:ind w:left="6480" w:hanging="180"/>
      </w:pPr>
    </w:lvl>
  </w:abstractNum>
  <w:abstractNum w:abstractNumId="91" w15:restartNumberingAfterBreak="0">
    <w:nsid w:val="6C0B3CE7"/>
    <w:multiLevelType w:val="hybridMultilevel"/>
    <w:tmpl w:val="5AE20ED6"/>
    <w:lvl w:ilvl="0" w:tplc="7FB4BDB6">
      <w:start w:val="1"/>
      <w:numFmt w:val="decimal"/>
      <w:lvlText w:val="%1."/>
      <w:lvlJc w:val="left"/>
      <w:pPr>
        <w:ind w:left="720" w:hanging="360"/>
      </w:pPr>
    </w:lvl>
    <w:lvl w:ilvl="1" w:tplc="70F287F4">
      <w:start w:val="1"/>
      <w:numFmt w:val="lowerLetter"/>
      <w:lvlText w:val="%2."/>
      <w:lvlJc w:val="left"/>
      <w:pPr>
        <w:ind w:left="1440" w:hanging="360"/>
      </w:pPr>
    </w:lvl>
    <w:lvl w:ilvl="2" w:tplc="3F389CB2">
      <w:start w:val="1"/>
      <w:numFmt w:val="lowerRoman"/>
      <w:lvlText w:val="%3."/>
      <w:lvlJc w:val="right"/>
      <w:pPr>
        <w:ind w:left="2160" w:hanging="180"/>
      </w:pPr>
    </w:lvl>
    <w:lvl w:ilvl="3" w:tplc="F18660B6">
      <w:start w:val="1"/>
      <w:numFmt w:val="decimal"/>
      <w:lvlText w:val="%4."/>
      <w:lvlJc w:val="left"/>
      <w:pPr>
        <w:ind w:left="2880" w:hanging="360"/>
      </w:pPr>
    </w:lvl>
    <w:lvl w:ilvl="4" w:tplc="93E4120C">
      <w:start w:val="1"/>
      <w:numFmt w:val="lowerLetter"/>
      <w:lvlText w:val="%5."/>
      <w:lvlJc w:val="left"/>
      <w:pPr>
        <w:ind w:left="3600" w:hanging="360"/>
      </w:pPr>
    </w:lvl>
    <w:lvl w:ilvl="5" w:tplc="B30AFE1E">
      <w:start w:val="1"/>
      <w:numFmt w:val="lowerRoman"/>
      <w:lvlText w:val="%6."/>
      <w:lvlJc w:val="right"/>
      <w:pPr>
        <w:ind w:left="4320" w:hanging="180"/>
      </w:pPr>
    </w:lvl>
    <w:lvl w:ilvl="6" w:tplc="8ED61BC8">
      <w:start w:val="1"/>
      <w:numFmt w:val="decimal"/>
      <w:lvlText w:val="%7."/>
      <w:lvlJc w:val="left"/>
      <w:pPr>
        <w:ind w:left="5040" w:hanging="360"/>
      </w:pPr>
    </w:lvl>
    <w:lvl w:ilvl="7" w:tplc="34423378">
      <w:start w:val="1"/>
      <w:numFmt w:val="lowerLetter"/>
      <w:lvlText w:val="%8."/>
      <w:lvlJc w:val="left"/>
      <w:pPr>
        <w:ind w:left="5760" w:hanging="360"/>
      </w:pPr>
    </w:lvl>
    <w:lvl w:ilvl="8" w:tplc="DE8C283A">
      <w:start w:val="1"/>
      <w:numFmt w:val="lowerRoman"/>
      <w:lvlText w:val="%9."/>
      <w:lvlJc w:val="right"/>
      <w:pPr>
        <w:ind w:left="6480" w:hanging="180"/>
      </w:pPr>
    </w:lvl>
  </w:abstractNum>
  <w:abstractNum w:abstractNumId="92" w15:restartNumberingAfterBreak="0">
    <w:nsid w:val="6CBB0417"/>
    <w:multiLevelType w:val="hybridMultilevel"/>
    <w:tmpl w:val="FFFFFFFF"/>
    <w:lvl w:ilvl="0" w:tplc="31CCEAE6">
      <w:start w:val="1"/>
      <w:numFmt w:val="bullet"/>
      <w:lvlText w:val="§"/>
      <w:lvlJc w:val="left"/>
      <w:pPr>
        <w:ind w:left="720" w:hanging="360"/>
      </w:pPr>
      <w:rPr>
        <w:rFonts w:ascii="Wingdings" w:hAnsi="Wingdings" w:hint="default"/>
      </w:rPr>
    </w:lvl>
    <w:lvl w:ilvl="1" w:tplc="26840D10">
      <w:start w:val="1"/>
      <w:numFmt w:val="bullet"/>
      <w:lvlText w:val="o"/>
      <w:lvlJc w:val="left"/>
      <w:pPr>
        <w:ind w:left="1440" w:hanging="360"/>
      </w:pPr>
      <w:rPr>
        <w:rFonts w:ascii="Courier New" w:hAnsi="Courier New" w:hint="default"/>
      </w:rPr>
    </w:lvl>
    <w:lvl w:ilvl="2" w:tplc="838E5290">
      <w:start w:val="1"/>
      <w:numFmt w:val="bullet"/>
      <w:lvlText w:val=""/>
      <w:lvlJc w:val="left"/>
      <w:pPr>
        <w:ind w:left="2160" w:hanging="360"/>
      </w:pPr>
      <w:rPr>
        <w:rFonts w:ascii="Wingdings" w:hAnsi="Wingdings" w:hint="default"/>
      </w:rPr>
    </w:lvl>
    <w:lvl w:ilvl="3" w:tplc="D9C02A9E">
      <w:start w:val="1"/>
      <w:numFmt w:val="bullet"/>
      <w:lvlText w:val=""/>
      <w:lvlJc w:val="left"/>
      <w:pPr>
        <w:ind w:left="2880" w:hanging="360"/>
      </w:pPr>
      <w:rPr>
        <w:rFonts w:ascii="Symbol" w:hAnsi="Symbol" w:hint="default"/>
      </w:rPr>
    </w:lvl>
    <w:lvl w:ilvl="4" w:tplc="72FCAB4A">
      <w:start w:val="1"/>
      <w:numFmt w:val="bullet"/>
      <w:lvlText w:val="o"/>
      <w:lvlJc w:val="left"/>
      <w:pPr>
        <w:ind w:left="3600" w:hanging="360"/>
      </w:pPr>
      <w:rPr>
        <w:rFonts w:ascii="Courier New" w:hAnsi="Courier New" w:hint="default"/>
      </w:rPr>
    </w:lvl>
    <w:lvl w:ilvl="5" w:tplc="ABA2D008">
      <w:start w:val="1"/>
      <w:numFmt w:val="bullet"/>
      <w:lvlText w:val=""/>
      <w:lvlJc w:val="left"/>
      <w:pPr>
        <w:ind w:left="4320" w:hanging="360"/>
      </w:pPr>
      <w:rPr>
        <w:rFonts w:ascii="Wingdings" w:hAnsi="Wingdings" w:hint="default"/>
      </w:rPr>
    </w:lvl>
    <w:lvl w:ilvl="6" w:tplc="7FD4555E">
      <w:start w:val="1"/>
      <w:numFmt w:val="bullet"/>
      <w:lvlText w:val=""/>
      <w:lvlJc w:val="left"/>
      <w:pPr>
        <w:ind w:left="5040" w:hanging="360"/>
      </w:pPr>
      <w:rPr>
        <w:rFonts w:ascii="Symbol" w:hAnsi="Symbol" w:hint="default"/>
      </w:rPr>
    </w:lvl>
    <w:lvl w:ilvl="7" w:tplc="5CB86932">
      <w:start w:val="1"/>
      <w:numFmt w:val="bullet"/>
      <w:lvlText w:val="o"/>
      <w:lvlJc w:val="left"/>
      <w:pPr>
        <w:ind w:left="5760" w:hanging="360"/>
      </w:pPr>
      <w:rPr>
        <w:rFonts w:ascii="Courier New" w:hAnsi="Courier New" w:hint="default"/>
      </w:rPr>
    </w:lvl>
    <w:lvl w:ilvl="8" w:tplc="15DC1574">
      <w:start w:val="1"/>
      <w:numFmt w:val="bullet"/>
      <w:lvlText w:val=""/>
      <w:lvlJc w:val="left"/>
      <w:pPr>
        <w:ind w:left="6480" w:hanging="360"/>
      </w:pPr>
      <w:rPr>
        <w:rFonts w:ascii="Wingdings" w:hAnsi="Wingdings" w:hint="default"/>
      </w:rPr>
    </w:lvl>
  </w:abstractNum>
  <w:abstractNum w:abstractNumId="93" w15:restartNumberingAfterBreak="0">
    <w:nsid w:val="6DA06A1F"/>
    <w:multiLevelType w:val="hybridMultilevel"/>
    <w:tmpl w:val="FFFFFFFF"/>
    <w:lvl w:ilvl="0" w:tplc="E60257AE">
      <w:start w:val="1"/>
      <w:numFmt w:val="bullet"/>
      <w:lvlText w:val="§"/>
      <w:lvlJc w:val="left"/>
      <w:pPr>
        <w:ind w:left="720" w:hanging="360"/>
      </w:pPr>
      <w:rPr>
        <w:rFonts w:ascii="Wingdings" w:hAnsi="Wingdings" w:hint="default"/>
      </w:rPr>
    </w:lvl>
    <w:lvl w:ilvl="1" w:tplc="300E0A9A">
      <w:start w:val="1"/>
      <w:numFmt w:val="bullet"/>
      <w:lvlText w:val="o"/>
      <w:lvlJc w:val="left"/>
      <w:pPr>
        <w:ind w:left="1440" w:hanging="360"/>
      </w:pPr>
      <w:rPr>
        <w:rFonts w:ascii="Courier New" w:hAnsi="Courier New" w:hint="default"/>
      </w:rPr>
    </w:lvl>
    <w:lvl w:ilvl="2" w:tplc="0A1AE61E">
      <w:start w:val="1"/>
      <w:numFmt w:val="bullet"/>
      <w:lvlText w:val=""/>
      <w:lvlJc w:val="left"/>
      <w:pPr>
        <w:ind w:left="2160" w:hanging="360"/>
      </w:pPr>
      <w:rPr>
        <w:rFonts w:ascii="Wingdings" w:hAnsi="Wingdings" w:hint="default"/>
      </w:rPr>
    </w:lvl>
    <w:lvl w:ilvl="3" w:tplc="B99C29D2">
      <w:start w:val="1"/>
      <w:numFmt w:val="bullet"/>
      <w:lvlText w:val=""/>
      <w:lvlJc w:val="left"/>
      <w:pPr>
        <w:ind w:left="2880" w:hanging="360"/>
      </w:pPr>
      <w:rPr>
        <w:rFonts w:ascii="Symbol" w:hAnsi="Symbol" w:hint="default"/>
      </w:rPr>
    </w:lvl>
    <w:lvl w:ilvl="4" w:tplc="DB3C334A">
      <w:start w:val="1"/>
      <w:numFmt w:val="bullet"/>
      <w:lvlText w:val="o"/>
      <w:lvlJc w:val="left"/>
      <w:pPr>
        <w:ind w:left="3600" w:hanging="360"/>
      </w:pPr>
      <w:rPr>
        <w:rFonts w:ascii="Courier New" w:hAnsi="Courier New" w:hint="default"/>
      </w:rPr>
    </w:lvl>
    <w:lvl w:ilvl="5" w:tplc="F702A9BC">
      <w:start w:val="1"/>
      <w:numFmt w:val="bullet"/>
      <w:lvlText w:val=""/>
      <w:lvlJc w:val="left"/>
      <w:pPr>
        <w:ind w:left="4320" w:hanging="360"/>
      </w:pPr>
      <w:rPr>
        <w:rFonts w:ascii="Wingdings" w:hAnsi="Wingdings" w:hint="default"/>
      </w:rPr>
    </w:lvl>
    <w:lvl w:ilvl="6" w:tplc="04A6BD3C">
      <w:start w:val="1"/>
      <w:numFmt w:val="bullet"/>
      <w:lvlText w:val=""/>
      <w:lvlJc w:val="left"/>
      <w:pPr>
        <w:ind w:left="5040" w:hanging="360"/>
      </w:pPr>
      <w:rPr>
        <w:rFonts w:ascii="Symbol" w:hAnsi="Symbol" w:hint="default"/>
      </w:rPr>
    </w:lvl>
    <w:lvl w:ilvl="7" w:tplc="5CB637C8">
      <w:start w:val="1"/>
      <w:numFmt w:val="bullet"/>
      <w:lvlText w:val="o"/>
      <w:lvlJc w:val="left"/>
      <w:pPr>
        <w:ind w:left="5760" w:hanging="360"/>
      </w:pPr>
      <w:rPr>
        <w:rFonts w:ascii="Courier New" w:hAnsi="Courier New" w:hint="default"/>
      </w:rPr>
    </w:lvl>
    <w:lvl w:ilvl="8" w:tplc="46E055D0">
      <w:start w:val="1"/>
      <w:numFmt w:val="bullet"/>
      <w:lvlText w:val=""/>
      <w:lvlJc w:val="left"/>
      <w:pPr>
        <w:ind w:left="6480" w:hanging="360"/>
      </w:pPr>
      <w:rPr>
        <w:rFonts w:ascii="Wingdings" w:hAnsi="Wingdings" w:hint="default"/>
      </w:rPr>
    </w:lvl>
  </w:abstractNum>
  <w:abstractNum w:abstractNumId="94" w15:restartNumberingAfterBreak="0">
    <w:nsid w:val="6E91037F"/>
    <w:multiLevelType w:val="hybridMultilevel"/>
    <w:tmpl w:val="FFFFFFFF"/>
    <w:lvl w:ilvl="0" w:tplc="9216F83A">
      <w:start w:val="1"/>
      <w:numFmt w:val="bullet"/>
      <w:lvlText w:val="-"/>
      <w:lvlJc w:val="left"/>
      <w:pPr>
        <w:ind w:left="720" w:hanging="360"/>
      </w:pPr>
      <w:rPr>
        <w:rFonts w:ascii="Symbol" w:hAnsi="Symbol" w:hint="default"/>
      </w:rPr>
    </w:lvl>
    <w:lvl w:ilvl="1" w:tplc="5CC67E70">
      <w:start w:val="1"/>
      <w:numFmt w:val="bullet"/>
      <w:lvlText w:val="o"/>
      <w:lvlJc w:val="left"/>
      <w:pPr>
        <w:ind w:left="1440" w:hanging="360"/>
      </w:pPr>
      <w:rPr>
        <w:rFonts w:ascii="Courier New" w:hAnsi="Courier New" w:hint="default"/>
      </w:rPr>
    </w:lvl>
    <w:lvl w:ilvl="2" w:tplc="1B0AB706">
      <w:start w:val="1"/>
      <w:numFmt w:val="bullet"/>
      <w:lvlText w:val=""/>
      <w:lvlJc w:val="left"/>
      <w:pPr>
        <w:ind w:left="2160" w:hanging="360"/>
      </w:pPr>
      <w:rPr>
        <w:rFonts w:ascii="Wingdings" w:hAnsi="Wingdings" w:hint="default"/>
      </w:rPr>
    </w:lvl>
    <w:lvl w:ilvl="3" w:tplc="0040CEDA">
      <w:start w:val="1"/>
      <w:numFmt w:val="bullet"/>
      <w:lvlText w:val=""/>
      <w:lvlJc w:val="left"/>
      <w:pPr>
        <w:ind w:left="2880" w:hanging="360"/>
      </w:pPr>
      <w:rPr>
        <w:rFonts w:ascii="Symbol" w:hAnsi="Symbol" w:hint="default"/>
      </w:rPr>
    </w:lvl>
    <w:lvl w:ilvl="4" w:tplc="3C1699A0">
      <w:start w:val="1"/>
      <w:numFmt w:val="bullet"/>
      <w:lvlText w:val="o"/>
      <w:lvlJc w:val="left"/>
      <w:pPr>
        <w:ind w:left="3600" w:hanging="360"/>
      </w:pPr>
      <w:rPr>
        <w:rFonts w:ascii="Courier New" w:hAnsi="Courier New" w:hint="default"/>
      </w:rPr>
    </w:lvl>
    <w:lvl w:ilvl="5" w:tplc="F372EAC2">
      <w:start w:val="1"/>
      <w:numFmt w:val="bullet"/>
      <w:lvlText w:val=""/>
      <w:lvlJc w:val="left"/>
      <w:pPr>
        <w:ind w:left="4320" w:hanging="360"/>
      </w:pPr>
      <w:rPr>
        <w:rFonts w:ascii="Wingdings" w:hAnsi="Wingdings" w:hint="default"/>
      </w:rPr>
    </w:lvl>
    <w:lvl w:ilvl="6" w:tplc="D1EE5012">
      <w:start w:val="1"/>
      <w:numFmt w:val="bullet"/>
      <w:lvlText w:val=""/>
      <w:lvlJc w:val="left"/>
      <w:pPr>
        <w:ind w:left="5040" w:hanging="360"/>
      </w:pPr>
      <w:rPr>
        <w:rFonts w:ascii="Symbol" w:hAnsi="Symbol" w:hint="default"/>
      </w:rPr>
    </w:lvl>
    <w:lvl w:ilvl="7" w:tplc="237C8D72">
      <w:start w:val="1"/>
      <w:numFmt w:val="bullet"/>
      <w:lvlText w:val="o"/>
      <w:lvlJc w:val="left"/>
      <w:pPr>
        <w:ind w:left="5760" w:hanging="360"/>
      </w:pPr>
      <w:rPr>
        <w:rFonts w:ascii="Courier New" w:hAnsi="Courier New" w:hint="default"/>
      </w:rPr>
    </w:lvl>
    <w:lvl w:ilvl="8" w:tplc="C7AA5F96">
      <w:start w:val="1"/>
      <w:numFmt w:val="bullet"/>
      <w:lvlText w:val=""/>
      <w:lvlJc w:val="left"/>
      <w:pPr>
        <w:ind w:left="6480" w:hanging="360"/>
      </w:pPr>
      <w:rPr>
        <w:rFonts w:ascii="Wingdings" w:hAnsi="Wingdings" w:hint="default"/>
      </w:rPr>
    </w:lvl>
  </w:abstractNum>
  <w:abstractNum w:abstractNumId="95" w15:restartNumberingAfterBreak="0">
    <w:nsid w:val="70F94660"/>
    <w:multiLevelType w:val="hybridMultilevel"/>
    <w:tmpl w:val="FFFFFFFF"/>
    <w:lvl w:ilvl="0" w:tplc="0FE8BC5C">
      <w:start w:val="1"/>
      <w:numFmt w:val="bullet"/>
      <w:lvlText w:val="§"/>
      <w:lvlJc w:val="left"/>
      <w:pPr>
        <w:ind w:left="720" w:hanging="360"/>
      </w:pPr>
      <w:rPr>
        <w:rFonts w:ascii="Wingdings" w:hAnsi="Wingdings" w:hint="default"/>
      </w:rPr>
    </w:lvl>
    <w:lvl w:ilvl="1" w:tplc="9D9630E4">
      <w:start w:val="1"/>
      <w:numFmt w:val="bullet"/>
      <w:lvlText w:val="o"/>
      <w:lvlJc w:val="left"/>
      <w:pPr>
        <w:ind w:left="1440" w:hanging="360"/>
      </w:pPr>
      <w:rPr>
        <w:rFonts w:ascii="Courier New" w:hAnsi="Courier New" w:hint="default"/>
      </w:rPr>
    </w:lvl>
    <w:lvl w:ilvl="2" w:tplc="235A8B2E">
      <w:start w:val="1"/>
      <w:numFmt w:val="bullet"/>
      <w:lvlText w:val=""/>
      <w:lvlJc w:val="left"/>
      <w:pPr>
        <w:ind w:left="2160" w:hanging="360"/>
      </w:pPr>
      <w:rPr>
        <w:rFonts w:ascii="Wingdings" w:hAnsi="Wingdings" w:hint="default"/>
      </w:rPr>
    </w:lvl>
    <w:lvl w:ilvl="3" w:tplc="023E5DF6">
      <w:start w:val="1"/>
      <w:numFmt w:val="bullet"/>
      <w:lvlText w:val=""/>
      <w:lvlJc w:val="left"/>
      <w:pPr>
        <w:ind w:left="2880" w:hanging="360"/>
      </w:pPr>
      <w:rPr>
        <w:rFonts w:ascii="Symbol" w:hAnsi="Symbol" w:hint="default"/>
      </w:rPr>
    </w:lvl>
    <w:lvl w:ilvl="4" w:tplc="2478678C">
      <w:start w:val="1"/>
      <w:numFmt w:val="bullet"/>
      <w:lvlText w:val="o"/>
      <w:lvlJc w:val="left"/>
      <w:pPr>
        <w:ind w:left="3600" w:hanging="360"/>
      </w:pPr>
      <w:rPr>
        <w:rFonts w:ascii="Courier New" w:hAnsi="Courier New" w:hint="default"/>
      </w:rPr>
    </w:lvl>
    <w:lvl w:ilvl="5" w:tplc="05528604">
      <w:start w:val="1"/>
      <w:numFmt w:val="bullet"/>
      <w:lvlText w:val=""/>
      <w:lvlJc w:val="left"/>
      <w:pPr>
        <w:ind w:left="4320" w:hanging="360"/>
      </w:pPr>
      <w:rPr>
        <w:rFonts w:ascii="Wingdings" w:hAnsi="Wingdings" w:hint="default"/>
      </w:rPr>
    </w:lvl>
    <w:lvl w:ilvl="6" w:tplc="B3D206D2">
      <w:start w:val="1"/>
      <w:numFmt w:val="bullet"/>
      <w:lvlText w:val=""/>
      <w:lvlJc w:val="left"/>
      <w:pPr>
        <w:ind w:left="5040" w:hanging="360"/>
      </w:pPr>
      <w:rPr>
        <w:rFonts w:ascii="Symbol" w:hAnsi="Symbol" w:hint="default"/>
      </w:rPr>
    </w:lvl>
    <w:lvl w:ilvl="7" w:tplc="FC96C01C">
      <w:start w:val="1"/>
      <w:numFmt w:val="bullet"/>
      <w:lvlText w:val="o"/>
      <w:lvlJc w:val="left"/>
      <w:pPr>
        <w:ind w:left="5760" w:hanging="360"/>
      </w:pPr>
      <w:rPr>
        <w:rFonts w:ascii="Courier New" w:hAnsi="Courier New" w:hint="default"/>
      </w:rPr>
    </w:lvl>
    <w:lvl w:ilvl="8" w:tplc="67C21F60">
      <w:start w:val="1"/>
      <w:numFmt w:val="bullet"/>
      <w:lvlText w:val=""/>
      <w:lvlJc w:val="left"/>
      <w:pPr>
        <w:ind w:left="6480" w:hanging="360"/>
      </w:pPr>
      <w:rPr>
        <w:rFonts w:ascii="Wingdings" w:hAnsi="Wingdings" w:hint="default"/>
      </w:rPr>
    </w:lvl>
  </w:abstractNum>
  <w:abstractNum w:abstractNumId="96" w15:restartNumberingAfterBreak="0">
    <w:nsid w:val="715C3866"/>
    <w:multiLevelType w:val="hybridMultilevel"/>
    <w:tmpl w:val="FFFFFFFF"/>
    <w:lvl w:ilvl="0" w:tplc="D6F4CE5A">
      <w:start w:val="1"/>
      <w:numFmt w:val="decimal"/>
      <w:lvlText w:val="%1."/>
      <w:lvlJc w:val="left"/>
      <w:pPr>
        <w:ind w:left="720" w:hanging="360"/>
      </w:pPr>
    </w:lvl>
    <w:lvl w:ilvl="1" w:tplc="ED6CD650">
      <w:start w:val="1"/>
      <w:numFmt w:val="lowerLetter"/>
      <w:lvlText w:val="%2."/>
      <w:lvlJc w:val="left"/>
      <w:pPr>
        <w:ind w:left="1440" w:hanging="360"/>
      </w:pPr>
    </w:lvl>
    <w:lvl w:ilvl="2" w:tplc="7C540C5E">
      <w:start w:val="1"/>
      <w:numFmt w:val="lowerRoman"/>
      <w:lvlText w:val="%3."/>
      <w:lvlJc w:val="right"/>
      <w:pPr>
        <w:ind w:left="2160" w:hanging="180"/>
      </w:pPr>
    </w:lvl>
    <w:lvl w:ilvl="3" w:tplc="E530F85A">
      <w:start w:val="1"/>
      <w:numFmt w:val="decimal"/>
      <w:lvlText w:val="%4."/>
      <w:lvlJc w:val="left"/>
      <w:pPr>
        <w:ind w:left="2880" w:hanging="360"/>
      </w:pPr>
    </w:lvl>
    <w:lvl w:ilvl="4" w:tplc="2FFC317E">
      <w:start w:val="1"/>
      <w:numFmt w:val="lowerLetter"/>
      <w:lvlText w:val="%5."/>
      <w:lvlJc w:val="left"/>
      <w:pPr>
        <w:ind w:left="3600" w:hanging="360"/>
      </w:pPr>
    </w:lvl>
    <w:lvl w:ilvl="5" w:tplc="2D36EEF4">
      <w:start w:val="1"/>
      <w:numFmt w:val="lowerRoman"/>
      <w:lvlText w:val="%6."/>
      <w:lvlJc w:val="right"/>
      <w:pPr>
        <w:ind w:left="4320" w:hanging="180"/>
      </w:pPr>
    </w:lvl>
    <w:lvl w:ilvl="6" w:tplc="A6022C48">
      <w:start w:val="1"/>
      <w:numFmt w:val="decimal"/>
      <w:lvlText w:val="%7."/>
      <w:lvlJc w:val="left"/>
      <w:pPr>
        <w:ind w:left="5040" w:hanging="360"/>
      </w:pPr>
    </w:lvl>
    <w:lvl w:ilvl="7" w:tplc="2BD636BA">
      <w:start w:val="1"/>
      <w:numFmt w:val="lowerLetter"/>
      <w:lvlText w:val="%8."/>
      <w:lvlJc w:val="left"/>
      <w:pPr>
        <w:ind w:left="5760" w:hanging="360"/>
      </w:pPr>
    </w:lvl>
    <w:lvl w:ilvl="8" w:tplc="0A50DDBA">
      <w:start w:val="1"/>
      <w:numFmt w:val="lowerRoman"/>
      <w:lvlText w:val="%9."/>
      <w:lvlJc w:val="right"/>
      <w:pPr>
        <w:ind w:left="6480" w:hanging="180"/>
      </w:pPr>
    </w:lvl>
  </w:abstractNum>
  <w:abstractNum w:abstractNumId="97" w15:restartNumberingAfterBreak="0">
    <w:nsid w:val="737F2796"/>
    <w:multiLevelType w:val="hybridMultilevel"/>
    <w:tmpl w:val="9A4859F8"/>
    <w:lvl w:ilvl="0" w:tplc="0409001B">
      <w:start w:val="1"/>
      <w:numFmt w:val="lowerRoman"/>
      <w:lvlText w:val="%1."/>
      <w:lvlJc w:val="right"/>
      <w:pPr>
        <w:ind w:left="720" w:hanging="360"/>
      </w:pPr>
    </w:lvl>
    <w:lvl w:ilvl="1" w:tplc="08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180"/>
      </w:pPr>
      <w:rPr>
        <w:rFonts w:ascii="Courier New" w:hAnsi="Courier New" w:cs="Courier New"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8" w15:restartNumberingAfterBreak="0">
    <w:nsid w:val="73BE0181"/>
    <w:multiLevelType w:val="hybridMultilevel"/>
    <w:tmpl w:val="B922E87A"/>
    <w:lvl w:ilvl="0" w:tplc="00000009">
      <w:start w:val="1"/>
      <w:numFmt w:val="bullet"/>
      <w:lvlText w:val="­"/>
      <w:lvlJc w:val="left"/>
      <w:pPr>
        <w:ind w:left="720" w:hanging="360"/>
      </w:pPr>
      <w:rPr>
        <w:rFonts w:ascii="Angsana New" w:hAnsi="Angsana New" w:cs="Angsana New" w:hint="default"/>
        <w:color w:val="000000"/>
        <w:kern w:val="1"/>
        <w:szCs w:val="22"/>
        <w:shd w:val="clear" w:color="auto" w:fill="FFFFFF"/>
        <w:lang w:val="el-GR"/>
      </w:rPr>
    </w:lvl>
    <w:lvl w:ilvl="1" w:tplc="68445FBE">
      <w:start w:val="1"/>
      <w:numFmt w:val="bullet"/>
      <w:lvlText w:val="o"/>
      <w:lvlJc w:val="left"/>
      <w:pPr>
        <w:ind w:left="1440" w:hanging="360"/>
      </w:pPr>
      <w:rPr>
        <w:rFonts w:ascii="Courier New" w:hAnsi="Courier New" w:hint="default"/>
      </w:rPr>
    </w:lvl>
    <w:lvl w:ilvl="2" w:tplc="76D6808E">
      <w:start w:val="1"/>
      <w:numFmt w:val="bullet"/>
      <w:lvlText w:val=""/>
      <w:lvlJc w:val="left"/>
      <w:pPr>
        <w:ind w:left="2160" w:hanging="360"/>
      </w:pPr>
      <w:rPr>
        <w:rFonts w:ascii="Wingdings" w:hAnsi="Wingdings" w:hint="default"/>
      </w:rPr>
    </w:lvl>
    <w:lvl w:ilvl="3" w:tplc="3C78575E">
      <w:start w:val="1"/>
      <w:numFmt w:val="bullet"/>
      <w:lvlText w:val=""/>
      <w:lvlJc w:val="left"/>
      <w:pPr>
        <w:ind w:left="2880" w:hanging="360"/>
      </w:pPr>
      <w:rPr>
        <w:rFonts w:ascii="Symbol" w:hAnsi="Symbol" w:hint="default"/>
      </w:rPr>
    </w:lvl>
    <w:lvl w:ilvl="4" w:tplc="16FC3628">
      <w:start w:val="1"/>
      <w:numFmt w:val="bullet"/>
      <w:lvlText w:val="o"/>
      <w:lvlJc w:val="left"/>
      <w:pPr>
        <w:ind w:left="3600" w:hanging="360"/>
      </w:pPr>
      <w:rPr>
        <w:rFonts w:ascii="Courier New" w:hAnsi="Courier New" w:hint="default"/>
      </w:rPr>
    </w:lvl>
    <w:lvl w:ilvl="5" w:tplc="E5D49E9C">
      <w:start w:val="1"/>
      <w:numFmt w:val="bullet"/>
      <w:lvlText w:val=""/>
      <w:lvlJc w:val="left"/>
      <w:pPr>
        <w:ind w:left="4320" w:hanging="360"/>
      </w:pPr>
      <w:rPr>
        <w:rFonts w:ascii="Wingdings" w:hAnsi="Wingdings" w:hint="default"/>
      </w:rPr>
    </w:lvl>
    <w:lvl w:ilvl="6" w:tplc="4130205E">
      <w:start w:val="1"/>
      <w:numFmt w:val="bullet"/>
      <w:lvlText w:val=""/>
      <w:lvlJc w:val="left"/>
      <w:pPr>
        <w:ind w:left="5040" w:hanging="360"/>
      </w:pPr>
      <w:rPr>
        <w:rFonts w:ascii="Symbol" w:hAnsi="Symbol" w:hint="default"/>
      </w:rPr>
    </w:lvl>
    <w:lvl w:ilvl="7" w:tplc="21A29052">
      <w:start w:val="1"/>
      <w:numFmt w:val="bullet"/>
      <w:lvlText w:val="o"/>
      <w:lvlJc w:val="left"/>
      <w:pPr>
        <w:ind w:left="5760" w:hanging="360"/>
      </w:pPr>
      <w:rPr>
        <w:rFonts w:ascii="Courier New" w:hAnsi="Courier New" w:hint="default"/>
      </w:rPr>
    </w:lvl>
    <w:lvl w:ilvl="8" w:tplc="3A0AE0B0">
      <w:start w:val="1"/>
      <w:numFmt w:val="bullet"/>
      <w:lvlText w:val=""/>
      <w:lvlJc w:val="left"/>
      <w:pPr>
        <w:ind w:left="6480" w:hanging="360"/>
      </w:pPr>
      <w:rPr>
        <w:rFonts w:ascii="Wingdings" w:hAnsi="Wingdings" w:hint="default"/>
      </w:rPr>
    </w:lvl>
  </w:abstractNum>
  <w:abstractNum w:abstractNumId="99" w15:restartNumberingAfterBreak="0">
    <w:nsid w:val="743149A4"/>
    <w:multiLevelType w:val="hybridMultilevel"/>
    <w:tmpl w:val="3314D318"/>
    <w:lvl w:ilvl="0" w:tplc="15BC516C">
      <w:start w:val="2"/>
      <w:numFmt w:val="bullet"/>
      <w:lvlText w:val="-"/>
      <w:lvlJc w:val="left"/>
      <w:pPr>
        <w:ind w:left="720" w:hanging="360"/>
      </w:pPr>
      <w:rPr>
        <w:rFonts w:ascii="Tahoma" w:eastAsia="Times New Roman" w:hAnsi="Tahoma" w:cs="Tahoma" w:hint="default"/>
        <w:b w:val="0"/>
        <w:color w:val="auto"/>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15:restartNumberingAfterBreak="0">
    <w:nsid w:val="758822C6"/>
    <w:multiLevelType w:val="hybridMultilevel"/>
    <w:tmpl w:val="FFFFFFFF"/>
    <w:lvl w:ilvl="0" w:tplc="571EB5F8">
      <w:start w:val="1"/>
      <w:numFmt w:val="decimal"/>
      <w:lvlText w:val="%1."/>
      <w:lvlJc w:val="left"/>
      <w:pPr>
        <w:ind w:left="7732" w:hanging="360"/>
      </w:pPr>
    </w:lvl>
    <w:lvl w:ilvl="1" w:tplc="6062F5AE">
      <w:start w:val="1"/>
      <w:numFmt w:val="lowerLetter"/>
      <w:lvlText w:val="%2."/>
      <w:lvlJc w:val="left"/>
      <w:pPr>
        <w:ind w:left="1440" w:hanging="360"/>
      </w:pPr>
    </w:lvl>
    <w:lvl w:ilvl="2" w:tplc="DEA06166">
      <w:start w:val="1"/>
      <w:numFmt w:val="lowerRoman"/>
      <w:lvlText w:val="%3."/>
      <w:lvlJc w:val="right"/>
      <w:pPr>
        <w:ind w:left="2160" w:hanging="180"/>
      </w:pPr>
    </w:lvl>
    <w:lvl w:ilvl="3" w:tplc="173EE9B4">
      <w:start w:val="1"/>
      <w:numFmt w:val="decimal"/>
      <w:lvlText w:val="%4."/>
      <w:lvlJc w:val="left"/>
      <w:pPr>
        <w:ind w:left="2880" w:hanging="360"/>
      </w:pPr>
    </w:lvl>
    <w:lvl w:ilvl="4" w:tplc="1AD24002">
      <w:start w:val="1"/>
      <w:numFmt w:val="lowerLetter"/>
      <w:lvlText w:val="%5."/>
      <w:lvlJc w:val="left"/>
      <w:pPr>
        <w:ind w:left="3600" w:hanging="360"/>
      </w:pPr>
    </w:lvl>
    <w:lvl w:ilvl="5" w:tplc="221CF18E">
      <w:start w:val="1"/>
      <w:numFmt w:val="lowerRoman"/>
      <w:lvlText w:val="%6."/>
      <w:lvlJc w:val="right"/>
      <w:pPr>
        <w:ind w:left="4320" w:hanging="180"/>
      </w:pPr>
    </w:lvl>
    <w:lvl w:ilvl="6" w:tplc="659ED538">
      <w:start w:val="1"/>
      <w:numFmt w:val="decimal"/>
      <w:lvlText w:val="%7."/>
      <w:lvlJc w:val="left"/>
      <w:pPr>
        <w:ind w:left="5040" w:hanging="360"/>
      </w:pPr>
    </w:lvl>
    <w:lvl w:ilvl="7" w:tplc="424230D2">
      <w:start w:val="1"/>
      <w:numFmt w:val="lowerLetter"/>
      <w:lvlText w:val="%8."/>
      <w:lvlJc w:val="left"/>
      <w:pPr>
        <w:ind w:left="5760" w:hanging="360"/>
      </w:pPr>
    </w:lvl>
    <w:lvl w:ilvl="8" w:tplc="51C43D66">
      <w:start w:val="1"/>
      <w:numFmt w:val="lowerRoman"/>
      <w:lvlText w:val="%9."/>
      <w:lvlJc w:val="right"/>
      <w:pPr>
        <w:ind w:left="6480" w:hanging="180"/>
      </w:pPr>
    </w:lvl>
  </w:abstractNum>
  <w:abstractNum w:abstractNumId="101" w15:restartNumberingAfterBreak="0">
    <w:nsid w:val="76322193"/>
    <w:multiLevelType w:val="hybridMultilevel"/>
    <w:tmpl w:val="5AF01BD8"/>
    <w:lvl w:ilvl="0" w:tplc="FFFFFFFF">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15:restartNumberingAfterBreak="0">
    <w:nsid w:val="779304B3"/>
    <w:multiLevelType w:val="hybridMultilevel"/>
    <w:tmpl w:val="FFFFFFFF"/>
    <w:lvl w:ilvl="0" w:tplc="EADCA654">
      <w:start w:val="1"/>
      <w:numFmt w:val="bullet"/>
      <w:lvlText w:val="§"/>
      <w:lvlJc w:val="left"/>
      <w:pPr>
        <w:ind w:left="720" w:hanging="360"/>
      </w:pPr>
      <w:rPr>
        <w:rFonts w:ascii="Wingdings" w:hAnsi="Wingdings" w:hint="default"/>
      </w:rPr>
    </w:lvl>
    <w:lvl w:ilvl="1" w:tplc="83C482AE">
      <w:start w:val="1"/>
      <w:numFmt w:val="bullet"/>
      <w:lvlText w:val="o"/>
      <w:lvlJc w:val="left"/>
      <w:pPr>
        <w:ind w:left="1440" w:hanging="360"/>
      </w:pPr>
      <w:rPr>
        <w:rFonts w:ascii="Courier New" w:hAnsi="Courier New" w:hint="default"/>
      </w:rPr>
    </w:lvl>
    <w:lvl w:ilvl="2" w:tplc="CFEE7FBC">
      <w:start w:val="1"/>
      <w:numFmt w:val="bullet"/>
      <w:lvlText w:val=""/>
      <w:lvlJc w:val="left"/>
      <w:pPr>
        <w:ind w:left="2160" w:hanging="360"/>
      </w:pPr>
      <w:rPr>
        <w:rFonts w:ascii="Wingdings" w:hAnsi="Wingdings" w:hint="default"/>
      </w:rPr>
    </w:lvl>
    <w:lvl w:ilvl="3" w:tplc="B2EA575A">
      <w:start w:val="1"/>
      <w:numFmt w:val="bullet"/>
      <w:lvlText w:val=""/>
      <w:lvlJc w:val="left"/>
      <w:pPr>
        <w:ind w:left="2880" w:hanging="360"/>
      </w:pPr>
      <w:rPr>
        <w:rFonts w:ascii="Symbol" w:hAnsi="Symbol" w:hint="default"/>
      </w:rPr>
    </w:lvl>
    <w:lvl w:ilvl="4" w:tplc="80BE7B26">
      <w:start w:val="1"/>
      <w:numFmt w:val="bullet"/>
      <w:lvlText w:val="o"/>
      <w:lvlJc w:val="left"/>
      <w:pPr>
        <w:ind w:left="3600" w:hanging="360"/>
      </w:pPr>
      <w:rPr>
        <w:rFonts w:ascii="Courier New" w:hAnsi="Courier New" w:hint="default"/>
      </w:rPr>
    </w:lvl>
    <w:lvl w:ilvl="5" w:tplc="052846A2">
      <w:start w:val="1"/>
      <w:numFmt w:val="bullet"/>
      <w:lvlText w:val=""/>
      <w:lvlJc w:val="left"/>
      <w:pPr>
        <w:ind w:left="4320" w:hanging="360"/>
      </w:pPr>
      <w:rPr>
        <w:rFonts w:ascii="Wingdings" w:hAnsi="Wingdings" w:hint="default"/>
      </w:rPr>
    </w:lvl>
    <w:lvl w:ilvl="6" w:tplc="0A001248">
      <w:start w:val="1"/>
      <w:numFmt w:val="bullet"/>
      <w:lvlText w:val=""/>
      <w:lvlJc w:val="left"/>
      <w:pPr>
        <w:ind w:left="5040" w:hanging="360"/>
      </w:pPr>
      <w:rPr>
        <w:rFonts w:ascii="Symbol" w:hAnsi="Symbol" w:hint="default"/>
      </w:rPr>
    </w:lvl>
    <w:lvl w:ilvl="7" w:tplc="B3905390">
      <w:start w:val="1"/>
      <w:numFmt w:val="bullet"/>
      <w:lvlText w:val="o"/>
      <w:lvlJc w:val="left"/>
      <w:pPr>
        <w:ind w:left="5760" w:hanging="360"/>
      </w:pPr>
      <w:rPr>
        <w:rFonts w:ascii="Courier New" w:hAnsi="Courier New" w:hint="default"/>
      </w:rPr>
    </w:lvl>
    <w:lvl w:ilvl="8" w:tplc="15B06C0A">
      <w:start w:val="1"/>
      <w:numFmt w:val="bullet"/>
      <w:lvlText w:val=""/>
      <w:lvlJc w:val="left"/>
      <w:pPr>
        <w:ind w:left="6480" w:hanging="360"/>
      </w:pPr>
      <w:rPr>
        <w:rFonts w:ascii="Wingdings" w:hAnsi="Wingdings" w:hint="default"/>
      </w:rPr>
    </w:lvl>
  </w:abstractNum>
  <w:abstractNum w:abstractNumId="103" w15:restartNumberingAfterBreak="0">
    <w:nsid w:val="78DA13EB"/>
    <w:multiLevelType w:val="hybridMultilevel"/>
    <w:tmpl w:val="AD8EC918"/>
    <w:lvl w:ilvl="0" w:tplc="9AC03330">
      <w:start w:val="213"/>
      <w:numFmt w:val="bullet"/>
      <w:lvlText w:val="-"/>
      <w:lvlJc w:val="left"/>
      <w:pPr>
        <w:ind w:left="720" w:hanging="360"/>
      </w:pPr>
      <w:rPr>
        <w:rFonts w:ascii="Tahoma" w:eastAsia="Calibri"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15:restartNumberingAfterBreak="0">
    <w:nsid w:val="7ADB7617"/>
    <w:multiLevelType w:val="hybridMultilevel"/>
    <w:tmpl w:val="B68EEDEC"/>
    <w:lvl w:ilvl="0" w:tplc="FFFFFFFF">
      <w:start w:val="1"/>
      <w:numFmt w:val="bullet"/>
      <w:lvlText w:val="-"/>
      <w:lvlJc w:val="left"/>
      <w:pPr>
        <w:ind w:left="720" w:hanging="360"/>
      </w:pPr>
      <w:rPr>
        <w:rFonts w:ascii="Calibri" w:hAnsi="Calibri" w:hint="default"/>
      </w:rPr>
    </w:lvl>
    <w:lvl w:ilvl="1" w:tplc="6B54DD44" w:tentative="1">
      <w:start w:val="1"/>
      <w:numFmt w:val="bullet"/>
      <w:lvlText w:val="o"/>
      <w:lvlJc w:val="left"/>
      <w:pPr>
        <w:ind w:left="1440" w:hanging="360"/>
      </w:pPr>
      <w:rPr>
        <w:rFonts w:ascii="Courier New" w:hAnsi="Courier New" w:cs="Courier New" w:hint="default"/>
      </w:rPr>
    </w:lvl>
    <w:lvl w:ilvl="2" w:tplc="2982A3BC" w:tentative="1">
      <w:start w:val="1"/>
      <w:numFmt w:val="bullet"/>
      <w:lvlText w:val=""/>
      <w:lvlJc w:val="left"/>
      <w:pPr>
        <w:ind w:left="2160" w:hanging="360"/>
      </w:pPr>
      <w:rPr>
        <w:rFonts w:ascii="Wingdings" w:hAnsi="Wingdings" w:hint="default"/>
      </w:rPr>
    </w:lvl>
    <w:lvl w:ilvl="3" w:tplc="0366DCC0" w:tentative="1">
      <w:start w:val="1"/>
      <w:numFmt w:val="bullet"/>
      <w:lvlText w:val=""/>
      <w:lvlJc w:val="left"/>
      <w:pPr>
        <w:ind w:left="2880" w:hanging="360"/>
      </w:pPr>
      <w:rPr>
        <w:rFonts w:ascii="Symbol" w:hAnsi="Symbol" w:hint="default"/>
      </w:rPr>
    </w:lvl>
    <w:lvl w:ilvl="4" w:tplc="756AC674" w:tentative="1">
      <w:start w:val="1"/>
      <w:numFmt w:val="bullet"/>
      <w:lvlText w:val="o"/>
      <w:lvlJc w:val="left"/>
      <w:pPr>
        <w:ind w:left="3600" w:hanging="360"/>
      </w:pPr>
      <w:rPr>
        <w:rFonts w:ascii="Courier New" w:hAnsi="Courier New" w:cs="Courier New" w:hint="default"/>
      </w:rPr>
    </w:lvl>
    <w:lvl w:ilvl="5" w:tplc="FBEC22EA" w:tentative="1">
      <w:start w:val="1"/>
      <w:numFmt w:val="bullet"/>
      <w:lvlText w:val=""/>
      <w:lvlJc w:val="left"/>
      <w:pPr>
        <w:ind w:left="4320" w:hanging="360"/>
      </w:pPr>
      <w:rPr>
        <w:rFonts w:ascii="Wingdings" w:hAnsi="Wingdings" w:hint="default"/>
      </w:rPr>
    </w:lvl>
    <w:lvl w:ilvl="6" w:tplc="E6D86F96" w:tentative="1">
      <w:start w:val="1"/>
      <w:numFmt w:val="bullet"/>
      <w:lvlText w:val=""/>
      <w:lvlJc w:val="left"/>
      <w:pPr>
        <w:ind w:left="5040" w:hanging="360"/>
      </w:pPr>
      <w:rPr>
        <w:rFonts w:ascii="Symbol" w:hAnsi="Symbol" w:hint="default"/>
      </w:rPr>
    </w:lvl>
    <w:lvl w:ilvl="7" w:tplc="6EB20FC0" w:tentative="1">
      <w:start w:val="1"/>
      <w:numFmt w:val="bullet"/>
      <w:lvlText w:val="o"/>
      <w:lvlJc w:val="left"/>
      <w:pPr>
        <w:ind w:left="5760" w:hanging="360"/>
      </w:pPr>
      <w:rPr>
        <w:rFonts w:ascii="Courier New" w:hAnsi="Courier New" w:cs="Courier New" w:hint="default"/>
      </w:rPr>
    </w:lvl>
    <w:lvl w:ilvl="8" w:tplc="7EAAB54E" w:tentative="1">
      <w:start w:val="1"/>
      <w:numFmt w:val="bullet"/>
      <w:lvlText w:val=""/>
      <w:lvlJc w:val="left"/>
      <w:pPr>
        <w:ind w:left="6480" w:hanging="360"/>
      </w:pPr>
      <w:rPr>
        <w:rFonts w:ascii="Wingdings" w:hAnsi="Wingdings" w:hint="default"/>
      </w:rPr>
    </w:lvl>
  </w:abstractNum>
  <w:abstractNum w:abstractNumId="105" w15:restartNumberingAfterBreak="0">
    <w:nsid w:val="7C0F10BE"/>
    <w:multiLevelType w:val="hybridMultilevel"/>
    <w:tmpl w:val="FFFFFFFF"/>
    <w:lvl w:ilvl="0" w:tplc="19121122">
      <w:start w:val="1"/>
      <w:numFmt w:val="bullet"/>
      <w:lvlText w:val="§"/>
      <w:lvlJc w:val="left"/>
      <w:pPr>
        <w:ind w:left="720" w:hanging="360"/>
      </w:pPr>
      <w:rPr>
        <w:rFonts w:ascii="Wingdings" w:hAnsi="Wingdings" w:hint="default"/>
      </w:rPr>
    </w:lvl>
    <w:lvl w:ilvl="1" w:tplc="B9F69322">
      <w:start w:val="1"/>
      <w:numFmt w:val="bullet"/>
      <w:lvlText w:val="o"/>
      <w:lvlJc w:val="left"/>
      <w:pPr>
        <w:ind w:left="1440" w:hanging="360"/>
      </w:pPr>
      <w:rPr>
        <w:rFonts w:ascii="Courier New" w:hAnsi="Courier New" w:hint="default"/>
      </w:rPr>
    </w:lvl>
    <w:lvl w:ilvl="2" w:tplc="281E68D0">
      <w:start w:val="1"/>
      <w:numFmt w:val="bullet"/>
      <w:lvlText w:val=""/>
      <w:lvlJc w:val="left"/>
      <w:pPr>
        <w:ind w:left="2160" w:hanging="360"/>
      </w:pPr>
      <w:rPr>
        <w:rFonts w:ascii="Wingdings" w:hAnsi="Wingdings" w:hint="default"/>
      </w:rPr>
    </w:lvl>
    <w:lvl w:ilvl="3" w:tplc="8542A81C">
      <w:start w:val="1"/>
      <w:numFmt w:val="bullet"/>
      <w:lvlText w:val=""/>
      <w:lvlJc w:val="left"/>
      <w:pPr>
        <w:ind w:left="2880" w:hanging="360"/>
      </w:pPr>
      <w:rPr>
        <w:rFonts w:ascii="Symbol" w:hAnsi="Symbol" w:hint="default"/>
      </w:rPr>
    </w:lvl>
    <w:lvl w:ilvl="4" w:tplc="DD44012A">
      <w:start w:val="1"/>
      <w:numFmt w:val="bullet"/>
      <w:lvlText w:val="o"/>
      <w:lvlJc w:val="left"/>
      <w:pPr>
        <w:ind w:left="3600" w:hanging="360"/>
      </w:pPr>
      <w:rPr>
        <w:rFonts w:ascii="Courier New" w:hAnsi="Courier New" w:hint="default"/>
      </w:rPr>
    </w:lvl>
    <w:lvl w:ilvl="5" w:tplc="25162396">
      <w:start w:val="1"/>
      <w:numFmt w:val="bullet"/>
      <w:lvlText w:val=""/>
      <w:lvlJc w:val="left"/>
      <w:pPr>
        <w:ind w:left="4320" w:hanging="360"/>
      </w:pPr>
      <w:rPr>
        <w:rFonts w:ascii="Wingdings" w:hAnsi="Wingdings" w:hint="default"/>
      </w:rPr>
    </w:lvl>
    <w:lvl w:ilvl="6" w:tplc="BAEECB2C">
      <w:start w:val="1"/>
      <w:numFmt w:val="bullet"/>
      <w:lvlText w:val=""/>
      <w:lvlJc w:val="left"/>
      <w:pPr>
        <w:ind w:left="5040" w:hanging="360"/>
      </w:pPr>
      <w:rPr>
        <w:rFonts w:ascii="Symbol" w:hAnsi="Symbol" w:hint="default"/>
      </w:rPr>
    </w:lvl>
    <w:lvl w:ilvl="7" w:tplc="FF62E7D6">
      <w:start w:val="1"/>
      <w:numFmt w:val="bullet"/>
      <w:lvlText w:val="o"/>
      <w:lvlJc w:val="left"/>
      <w:pPr>
        <w:ind w:left="5760" w:hanging="360"/>
      </w:pPr>
      <w:rPr>
        <w:rFonts w:ascii="Courier New" w:hAnsi="Courier New" w:hint="default"/>
      </w:rPr>
    </w:lvl>
    <w:lvl w:ilvl="8" w:tplc="8256BD32">
      <w:start w:val="1"/>
      <w:numFmt w:val="bullet"/>
      <w:lvlText w:val=""/>
      <w:lvlJc w:val="left"/>
      <w:pPr>
        <w:ind w:left="6480" w:hanging="360"/>
      </w:pPr>
      <w:rPr>
        <w:rFonts w:ascii="Wingdings" w:hAnsi="Wingdings" w:hint="default"/>
      </w:rPr>
    </w:lvl>
  </w:abstractNum>
  <w:abstractNum w:abstractNumId="106" w15:restartNumberingAfterBreak="0">
    <w:nsid w:val="7C907AE2"/>
    <w:multiLevelType w:val="hybridMultilevel"/>
    <w:tmpl w:val="C1124ED2"/>
    <w:lvl w:ilvl="0" w:tplc="9A1A50F8">
      <w:numFmt w:val="bullet"/>
      <w:lvlText w:val="-"/>
      <w:lvlJc w:val="left"/>
      <w:pPr>
        <w:ind w:left="360" w:hanging="360"/>
      </w:pPr>
      <w:rPr>
        <w:rFonts w:ascii="Calibri" w:eastAsia="Times New Roman" w:hAnsi="Calibri" w:cs="Calibri"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07" w15:restartNumberingAfterBreak="0">
    <w:nsid w:val="7E12431F"/>
    <w:multiLevelType w:val="hybridMultilevel"/>
    <w:tmpl w:val="FFFFFFFF"/>
    <w:lvl w:ilvl="0" w:tplc="99F4AB58">
      <w:start w:val="1"/>
      <w:numFmt w:val="bullet"/>
      <w:lvlText w:val="§"/>
      <w:lvlJc w:val="left"/>
      <w:pPr>
        <w:ind w:left="720" w:hanging="360"/>
      </w:pPr>
      <w:rPr>
        <w:rFonts w:ascii="Wingdings" w:hAnsi="Wingdings" w:hint="default"/>
      </w:rPr>
    </w:lvl>
    <w:lvl w:ilvl="1" w:tplc="EC840658">
      <w:start w:val="1"/>
      <w:numFmt w:val="bullet"/>
      <w:lvlText w:val="o"/>
      <w:lvlJc w:val="left"/>
      <w:pPr>
        <w:ind w:left="1440" w:hanging="360"/>
      </w:pPr>
      <w:rPr>
        <w:rFonts w:ascii="Courier New" w:hAnsi="Courier New" w:hint="default"/>
      </w:rPr>
    </w:lvl>
    <w:lvl w:ilvl="2" w:tplc="E038550E">
      <w:start w:val="1"/>
      <w:numFmt w:val="bullet"/>
      <w:lvlText w:val=""/>
      <w:lvlJc w:val="left"/>
      <w:pPr>
        <w:ind w:left="2160" w:hanging="360"/>
      </w:pPr>
      <w:rPr>
        <w:rFonts w:ascii="Wingdings" w:hAnsi="Wingdings" w:hint="default"/>
      </w:rPr>
    </w:lvl>
    <w:lvl w:ilvl="3" w:tplc="6D6A19B6">
      <w:start w:val="1"/>
      <w:numFmt w:val="bullet"/>
      <w:lvlText w:val=""/>
      <w:lvlJc w:val="left"/>
      <w:pPr>
        <w:ind w:left="2880" w:hanging="360"/>
      </w:pPr>
      <w:rPr>
        <w:rFonts w:ascii="Symbol" w:hAnsi="Symbol" w:hint="default"/>
      </w:rPr>
    </w:lvl>
    <w:lvl w:ilvl="4" w:tplc="AF9216E2">
      <w:start w:val="1"/>
      <w:numFmt w:val="bullet"/>
      <w:lvlText w:val="o"/>
      <w:lvlJc w:val="left"/>
      <w:pPr>
        <w:ind w:left="3600" w:hanging="360"/>
      </w:pPr>
      <w:rPr>
        <w:rFonts w:ascii="Courier New" w:hAnsi="Courier New" w:hint="default"/>
      </w:rPr>
    </w:lvl>
    <w:lvl w:ilvl="5" w:tplc="1F9E3E12">
      <w:start w:val="1"/>
      <w:numFmt w:val="bullet"/>
      <w:lvlText w:val=""/>
      <w:lvlJc w:val="left"/>
      <w:pPr>
        <w:ind w:left="4320" w:hanging="360"/>
      </w:pPr>
      <w:rPr>
        <w:rFonts w:ascii="Wingdings" w:hAnsi="Wingdings" w:hint="default"/>
      </w:rPr>
    </w:lvl>
    <w:lvl w:ilvl="6" w:tplc="ABE8555A">
      <w:start w:val="1"/>
      <w:numFmt w:val="bullet"/>
      <w:lvlText w:val=""/>
      <w:lvlJc w:val="left"/>
      <w:pPr>
        <w:ind w:left="5040" w:hanging="360"/>
      </w:pPr>
      <w:rPr>
        <w:rFonts w:ascii="Symbol" w:hAnsi="Symbol" w:hint="default"/>
      </w:rPr>
    </w:lvl>
    <w:lvl w:ilvl="7" w:tplc="E1287876">
      <w:start w:val="1"/>
      <w:numFmt w:val="bullet"/>
      <w:lvlText w:val="o"/>
      <w:lvlJc w:val="left"/>
      <w:pPr>
        <w:ind w:left="5760" w:hanging="360"/>
      </w:pPr>
      <w:rPr>
        <w:rFonts w:ascii="Courier New" w:hAnsi="Courier New" w:hint="default"/>
      </w:rPr>
    </w:lvl>
    <w:lvl w:ilvl="8" w:tplc="A52E4D7C">
      <w:start w:val="1"/>
      <w:numFmt w:val="bullet"/>
      <w:lvlText w:val=""/>
      <w:lvlJc w:val="left"/>
      <w:pPr>
        <w:ind w:left="6480" w:hanging="360"/>
      </w:pPr>
      <w:rPr>
        <w:rFonts w:ascii="Wingdings" w:hAnsi="Wingdings" w:hint="default"/>
      </w:rPr>
    </w:lvl>
  </w:abstractNum>
  <w:abstractNum w:abstractNumId="108" w15:restartNumberingAfterBreak="0">
    <w:nsid w:val="7FC61F30"/>
    <w:multiLevelType w:val="hybridMultilevel"/>
    <w:tmpl w:val="37DC6DCA"/>
    <w:lvl w:ilvl="0" w:tplc="75F8478A">
      <w:start w:val="1"/>
      <w:numFmt w:val="decimal"/>
      <w:lvlText w:val="%1."/>
      <w:lvlJc w:val="left"/>
      <w:pPr>
        <w:ind w:left="720" w:hanging="360"/>
      </w:pPr>
    </w:lvl>
    <w:lvl w:ilvl="1" w:tplc="DC924A6E">
      <w:start w:val="1"/>
      <w:numFmt w:val="lowerLetter"/>
      <w:lvlText w:val="%2."/>
      <w:lvlJc w:val="left"/>
      <w:pPr>
        <w:ind w:left="1440" w:hanging="360"/>
      </w:pPr>
    </w:lvl>
    <w:lvl w:ilvl="2" w:tplc="E53E346C">
      <w:start w:val="1"/>
      <w:numFmt w:val="lowerRoman"/>
      <w:lvlText w:val="%3."/>
      <w:lvlJc w:val="right"/>
      <w:pPr>
        <w:ind w:left="2160" w:hanging="180"/>
      </w:pPr>
    </w:lvl>
    <w:lvl w:ilvl="3" w:tplc="646E2D98">
      <w:start w:val="1"/>
      <w:numFmt w:val="decimal"/>
      <w:lvlText w:val="%4."/>
      <w:lvlJc w:val="left"/>
      <w:pPr>
        <w:ind w:left="2880" w:hanging="360"/>
      </w:pPr>
    </w:lvl>
    <w:lvl w:ilvl="4" w:tplc="A0DEE958">
      <w:start w:val="1"/>
      <w:numFmt w:val="lowerLetter"/>
      <w:lvlText w:val="%5."/>
      <w:lvlJc w:val="left"/>
      <w:pPr>
        <w:ind w:left="3600" w:hanging="360"/>
      </w:pPr>
    </w:lvl>
    <w:lvl w:ilvl="5" w:tplc="631A387E">
      <w:start w:val="1"/>
      <w:numFmt w:val="lowerRoman"/>
      <w:lvlText w:val="%6."/>
      <w:lvlJc w:val="right"/>
      <w:pPr>
        <w:ind w:left="4320" w:hanging="180"/>
      </w:pPr>
    </w:lvl>
    <w:lvl w:ilvl="6" w:tplc="A8F8C1E2">
      <w:start w:val="1"/>
      <w:numFmt w:val="decimal"/>
      <w:lvlText w:val="%7."/>
      <w:lvlJc w:val="left"/>
      <w:pPr>
        <w:ind w:left="5040" w:hanging="360"/>
      </w:pPr>
    </w:lvl>
    <w:lvl w:ilvl="7" w:tplc="AF82985A">
      <w:start w:val="1"/>
      <w:numFmt w:val="lowerLetter"/>
      <w:lvlText w:val="%8."/>
      <w:lvlJc w:val="left"/>
      <w:pPr>
        <w:ind w:left="5760" w:hanging="360"/>
      </w:pPr>
    </w:lvl>
    <w:lvl w:ilvl="8" w:tplc="32401804">
      <w:start w:val="1"/>
      <w:numFmt w:val="lowerRoman"/>
      <w:lvlText w:val="%9."/>
      <w:lvlJc w:val="right"/>
      <w:pPr>
        <w:ind w:left="6480" w:hanging="180"/>
      </w:pPr>
    </w:lvl>
  </w:abstractNum>
  <w:num w:numId="1" w16cid:durableId="1119954780">
    <w:abstractNumId w:val="50"/>
  </w:num>
  <w:num w:numId="2" w16cid:durableId="1967733477">
    <w:abstractNumId w:val="25"/>
  </w:num>
  <w:num w:numId="3" w16cid:durableId="1602761285">
    <w:abstractNumId w:val="51"/>
  </w:num>
  <w:num w:numId="4" w16cid:durableId="1349674295">
    <w:abstractNumId w:val="108"/>
  </w:num>
  <w:num w:numId="5" w16cid:durableId="1263995545">
    <w:abstractNumId w:val="91"/>
  </w:num>
  <w:num w:numId="6" w16cid:durableId="101609884">
    <w:abstractNumId w:val="75"/>
  </w:num>
  <w:num w:numId="7" w16cid:durableId="1305740383">
    <w:abstractNumId w:val="0"/>
  </w:num>
  <w:num w:numId="8" w16cid:durableId="242029534">
    <w:abstractNumId w:val="1"/>
  </w:num>
  <w:num w:numId="9" w16cid:durableId="618797246">
    <w:abstractNumId w:val="2"/>
  </w:num>
  <w:num w:numId="10" w16cid:durableId="150417254">
    <w:abstractNumId w:val="3"/>
  </w:num>
  <w:num w:numId="11" w16cid:durableId="1122460190">
    <w:abstractNumId w:val="4"/>
  </w:num>
  <w:num w:numId="12" w16cid:durableId="994532741">
    <w:abstractNumId w:val="5"/>
  </w:num>
  <w:num w:numId="13" w16cid:durableId="1630741897">
    <w:abstractNumId w:val="6"/>
  </w:num>
  <w:num w:numId="14" w16cid:durableId="508716704">
    <w:abstractNumId w:val="7"/>
  </w:num>
  <w:num w:numId="15" w16cid:durableId="945162257">
    <w:abstractNumId w:val="8"/>
  </w:num>
  <w:num w:numId="16" w16cid:durableId="207183290">
    <w:abstractNumId w:val="9"/>
  </w:num>
  <w:num w:numId="17" w16cid:durableId="314264779">
    <w:abstractNumId w:val="44"/>
  </w:num>
  <w:num w:numId="18" w16cid:durableId="1365208776">
    <w:abstractNumId w:val="22"/>
  </w:num>
  <w:num w:numId="19" w16cid:durableId="1799489371">
    <w:abstractNumId w:val="10"/>
  </w:num>
  <w:num w:numId="20" w16cid:durableId="253051430">
    <w:abstractNumId w:val="104"/>
  </w:num>
  <w:num w:numId="21" w16cid:durableId="2100976887">
    <w:abstractNumId w:val="47"/>
  </w:num>
  <w:num w:numId="22" w16cid:durableId="233929776">
    <w:abstractNumId w:val="106"/>
  </w:num>
  <w:num w:numId="23" w16cid:durableId="1079444670">
    <w:abstractNumId w:val="41"/>
  </w:num>
  <w:num w:numId="24" w16cid:durableId="300697044">
    <w:abstractNumId w:val="43"/>
  </w:num>
  <w:num w:numId="25" w16cid:durableId="2009215172">
    <w:abstractNumId w:val="99"/>
  </w:num>
  <w:num w:numId="26" w16cid:durableId="1178739500">
    <w:abstractNumId w:val="55"/>
  </w:num>
  <w:num w:numId="27" w16cid:durableId="1430811521">
    <w:abstractNumId w:val="21"/>
  </w:num>
  <w:num w:numId="28" w16cid:durableId="419496344">
    <w:abstractNumId w:val="64"/>
  </w:num>
  <w:num w:numId="29" w16cid:durableId="75517022">
    <w:abstractNumId w:val="81"/>
  </w:num>
  <w:num w:numId="30" w16cid:durableId="1105266279">
    <w:abstractNumId w:val="89"/>
  </w:num>
  <w:num w:numId="31" w16cid:durableId="1044983278">
    <w:abstractNumId w:val="71"/>
  </w:num>
  <w:num w:numId="32" w16cid:durableId="1322468847">
    <w:abstractNumId w:val="14"/>
  </w:num>
  <w:num w:numId="33" w16cid:durableId="1774668956">
    <w:abstractNumId w:val="103"/>
  </w:num>
  <w:num w:numId="34" w16cid:durableId="535894896">
    <w:abstractNumId w:val="84"/>
  </w:num>
  <w:num w:numId="35" w16cid:durableId="1247038262">
    <w:abstractNumId w:val="79"/>
  </w:num>
  <w:num w:numId="36" w16cid:durableId="570235264">
    <w:abstractNumId w:val="62"/>
  </w:num>
  <w:num w:numId="37" w16cid:durableId="1098672067">
    <w:abstractNumId w:val="96"/>
  </w:num>
  <w:num w:numId="38" w16cid:durableId="350759560">
    <w:abstractNumId w:val="90"/>
  </w:num>
  <w:num w:numId="39" w16cid:durableId="1687554424">
    <w:abstractNumId w:val="37"/>
  </w:num>
  <w:num w:numId="40" w16cid:durableId="1282957069">
    <w:abstractNumId w:val="23"/>
  </w:num>
  <w:num w:numId="41" w16cid:durableId="526599362">
    <w:abstractNumId w:val="19"/>
  </w:num>
  <w:num w:numId="42" w16cid:durableId="1928725929">
    <w:abstractNumId w:val="16"/>
  </w:num>
  <w:num w:numId="43" w16cid:durableId="257717403">
    <w:abstractNumId w:val="100"/>
  </w:num>
  <w:num w:numId="44" w16cid:durableId="197859446">
    <w:abstractNumId w:val="29"/>
  </w:num>
  <w:num w:numId="45" w16cid:durableId="870606791">
    <w:abstractNumId w:val="58"/>
  </w:num>
  <w:num w:numId="46" w16cid:durableId="587080475">
    <w:abstractNumId w:val="65"/>
  </w:num>
  <w:num w:numId="47" w16cid:durableId="1470703961">
    <w:abstractNumId w:val="36"/>
  </w:num>
  <w:num w:numId="48" w16cid:durableId="1740513944">
    <w:abstractNumId w:val="34"/>
  </w:num>
  <w:num w:numId="49" w16cid:durableId="761875305">
    <w:abstractNumId w:val="94"/>
  </w:num>
  <w:num w:numId="50" w16cid:durableId="270665910">
    <w:abstractNumId w:val="28"/>
  </w:num>
  <w:num w:numId="51" w16cid:durableId="511259214">
    <w:abstractNumId w:val="33"/>
  </w:num>
  <w:num w:numId="52" w16cid:durableId="644284577">
    <w:abstractNumId w:val="85"/>
  </w:num>
  <w:num w:numId="53" w16cid:durableId="1952201407">
    <w:abstractNumId w:val="60"/>
  </w:num>
  <w:num w:numId="54" w16cid:durableId="677536907">
    <w:abstractNumId w:val="78"/>
  </w:num>
  <w:num w:numId="55" w16cid:durableId="2122720506">
    <w:abstractNumId w:val="93"/>
  </w:num>
  <w:num w:numId="56" w16cid:durableId="1417937934">
    <w:abstractNumId w:val="61"/>
  </w:num>
  <w:num w:numId="57" w16cid:durableId="1113788516">
    <w:abstractNumId w:val="52"/>
  </w:num>
  <w:num w:numId="58" w16cid:durableId="1025863101">
    <w:abstractNumId w:val="66"/>
  </w:num>
  <w:num w:numId="59" w16cid:durableId="977690756">
    <w:abstractNumId w:val="83"/>
  </w:num>
  <w:num w:numId="60" w16cid:durableId="1181241441">
    <w:abstractNumId w:val="105"/>
  </w:num>
  <w:num w:numId="61" w16cid:durableId="1513450899">
    <w:abstractNumId w:val="95"/>
  </w:num>
  <w:num w:numId="62" w16cid:durableId="880023098">
    <w:abstractNumId w:val="102"/>
  </w:num>
  <w:num w:numId="63" w16cid:durableId="1921479150">
    <w:abstractNumId w:val="17"/>
  </w:num>
  <w:num w:numId="64" w16cid:durableId="1239248265">
    <w:abstractNumId w:val="35"/>
  </w:num>
  <w:num w:numId="65" w16cid:durableId="1663007265">
    <w:abstractNumId w:val="63"/>
  </w:num>
  <w:num w:numId="66" w16cid:durableId="276572374">
    <w:abstractNumId w:val="86"/>
  </w:num>
  <w:num w:numId="67" w16cid:durableId="115376050">
    <w:abstractNumId w:val="92"/>
  </w:num>
  <w:num w:numId="68" w16cid:durableId="2011905211">
    <w:abstractNumId w:val="80"/>
  </w:num>
  <w:num w:numId="69" w16cid:durableId="1221211714">
    <w:abstractNumId w:val="54"/>
  </w:num>
  <w:num w:numId="70" w16cid:durableId="1560821130">
    <w:abstractNumId w:val="107"/>
  </w:num>
  <w:num w:numId="71" w16cid:durableId="7610770">
    <w:abstractNumId w:val="15"/>
  </w:num>
  <w:num w:numId="72" w16cid:durableId="1499685568">
    <w:abstractNumId w:val="24"/>
  </w:num>
  <w:num w:numId="73" w16cid:durableId="1421833047">
    <w:abstractNumId w:val="87"/>
  </w:num>
  <w:num w:numId="74" w16cid:durableId="451435709">
    <w:abstractNumId w:val="98"/>
  </w:num>
  <w:num w:numId="75" w16cid:durableId="1162046994">
    <w:abstractNumId w:val="82"/>
  </w:num>
  <w:num w:numId="76" w16cid:durableId="1239486773">
    <w:abstractNumId w:val="67"/>
  </w:num>
  <w:num w:numId="77" w16cid:durableId="823282465">
    <w:abstractNumId w:val="26"/>
  </w:num>
  <w:num w:numId="78" w16cid:durableId="263269669">
    <w:abstractNumId w:val="73"/>
  </w:num>
  <w:num w:numId="79" w16cid:durableId="1094328111">
    <w:abstractNumId w:val="70"/>
  </w:num>
  <w:num w:numId="80" w16cid:durableId="197817058">
    <w:abstractNumId w:val="46"/>
  </w:num>
  <w:num w:numId="81" w16cid:durableId="999506510">
    <w:abstractNumId w:val="57"/>
  </w:num>
  <w:num w:numId="82" w16cid:durableId="617177413">
    <w:abstractNumId w:val="18"/>
  </w:num>
  <w:num w:numId="83" w16cid:durableId="2010668643">
    <w:abstractNumId w:val="53"/>
  </w:num>
  <w:num w:numId="84" w16cid:durableId="2106412698">
    <w:abstractNumId w:val="97"/>
  </w:num>
  <w:num w:numId="85" w16cid:durableId="1540163798">
    <w:abstractNumId w:val="20"/>
  </w:num>
  <w:num w:numId="86" w16cid:durableId="797263481">
    <w:abstractNumId w:val="74"/>
  </w:num>
  <w:num w:numId="87" w16cid:durableId="1614284494">
    <w:abstractNumId w:val="45"/>
  </w:num>
  <w:num w:numId="88" w16cid:durableId="1964536834">
    <w:abstractNumId w:val="77"/>
  </w:num>
  <w:num w:numId="89" w16cid:durableId="1838686067">
    <w:abstractNumId w:val="39"/>
  </w:num>
  <w:num w:numId="90" w16cid:durableId="1921792180">
    <w:abstractNumId w:val="72"/>
  </w:num>
  <w:num w:numId="91" w16cid:durableId="978195750">
    <w:abstractNumId w:val="56"/>
  </w:num>
  <w:num w:numId="92" w16cid:durableId="1156260932">
    <w:abstractNumId w:val="68"/>
  </w:num>
  <w:num w:numId="93" w16cid:durableId="1953513552">
    <w:abstractNumId w:val="32"/>
  </w:num>
  <w:num w:numId="94" w16cid:durableId="841899199">
    <w:abstractNumId w:val="101"/>
  </w:num>
  <w:num w:numId="95" w16cid:durableId="1047797241">
    <w:abstractNumId w:val="40"/>
  </w:num>
  <w:num w:numId="96" w16cid:durableId="598637745">
    <w:abstractNumId w:val="48"/>
  </w:num>
  <w:num w:numId="97" w16cid:durableId="1117289970">
    <w:abstractNumId w:val="69"/>
  </w:num>
  <w:num w:numId="98" w16cid:durableId="1724207601">
    <w:abstractNumId w:val="13"/>
  </w:num>
  <w:num w:numId="99" w16cid:durableId="1607498849">
    <w:abstractNumId w:val="11"/>
  </w:num>
  <w:num w:numId="100" w16cid:durableId="1817988967">
    <w:abstractNumId w:val="88"/>
  </w:num>
  <w:num w:numId="101" w16cid:durableId="244153095">
    <w:abstractNumId w:val="49"/>
  </w:num>
  <w:num w:numId="102" w16cid:durableId="1812478725">
    <w:abstractNumId w:val="12"/>
  </w:num>
  <w:num w:numId="103" w16cid:durableId="1675449459">
    <w:abstractNumId w:val="59"/>
  </w:num>
  <w:num w:numId="104" w16cid:durableId="207570058">
    <w:abstractNumId w:val="76"/>
  </w:num>
  <w:num w:numId="105" w16cid:durableId="599870577">
    <w:abstractNumId w:val="30"/>
  </w:num>
  <w:num w:numId="106" w16cid:durableId="628703455">
    <w:abstractNumId w:val="31"/>
  </w:num>
  <w:num w:numId="107" w16cid:durableId="29573497">
    <w:abstractNumId w:val="27"/>
  </w:num>
  <w:num w:numId="108" w16cid:durableId="2112818488">
    <w:abstractNumId w:val="42"/>
  </w:num>
  <w:num w:numId="109" w16cid:durableId="431902404">
    <w:abstractNumId w:val="38"/>
  </w:num>
  <w:numIdMacAtCleanup w:val="9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uthor">
    <w15:presenceInfo w15:providerId="None" w15:userId="Auth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7"/>
  <w:removeDateAndTime/>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29F3"/>
    <w:rsid w:val="00000058"/>
    <w:rsid w:val="00000093"/>
    <w:rsid w:val="0000096A"/>
    <w:rsid w:val="00001587"/>
    <w:rsid w:val="000020FF"/>
    <w:rsid w:val="00002655"/>
    <w:rsid w:val="00002A0F"/>
    <w:rsid w:val="000030F7"/>
    <w:rsid w:val="0000393E"/>
    <w:rsid w:val="0000509F"/>
    <w:rsid w:val="000055AC"/>
    <w:rsid w:val="0000592B"/>
    <w:rsid w:val="00005AA7"/>
    <w:rsid w:val="00007589"/>
    <w:rsid w:val="000105D7"/>
    <w:rsid w:val="00010D48"/>
    <w:rsid w:val="00011A9A"/>
    <w:rsid w:val="00012A64"/>
    <w:rsid w:val="000144DB"/>
    <w:rsid w:val="00014F27"/>
    <w:rsid w:val="0001553B"/>
    <w:rsid w:val="000158C7"/>
    <w:rsid w:val="00020139"/>
    <w:rsid w:val="00020B6A"/>
    <w:rsid w:val="00022C43"/>
    <w:rsid w:val="0002320C"/>
    <w:rsid w:val="00023A61"/>
    <w:rsid w:val="00023FCB"/>
    <w:rsid w:val="000240EB"/>
    <w:rsid w:val="00026952"/>
    <w:rsid w:val="00026E2E"/>
    <w:rsid w:val="0003100F"/>
    <w:rsid w:val="000315DC"/>
    <w:rsid w:val="000316AC"/>
    <w:rsid w:val="00031862"/>
    <w:rsid w:val="00032B5B"/>
    <w:rsid w:val="00032BAF"/>
    <w:rsid w:val="00032DA0"/>
    <w:rsid w:val="00034557"/>
    <w:rsid w:val="000346F0"/>
    <w:rsid w:val="0003554E"/>
    <w:rsid w:val="00035702"/>
    <w:rsid w:val="000358F8"/>
    <w:rsid w:val="00035B3D"/>
    <w:rsid w:val="00035BEC"/>
    <w:rsid w:val="00035D35"/>
    <w:rsid w:val="00035E7B"/>
    <w:rsid w:val="00036EEA"/>
    <w:rsid w:val="00037A81"/>
    <w:rsid w:val="00037F33"/>
    <w:rsid w:val="00040195"/>
    <w:rsid w:val="00041A87"/>
    <w:rsid w:val="00043016"/>
    <w:rsid w:val="000436B4"/>
    <w:rsid w:val="000438D9"/>
    <w:rsid w:val="00043D71"/>
    <w:rsid w:val="00044963"/>
    <w:rsid w:val="00045660"/>
    <w:rsid w:val="000456C7"/>
    <w:rsid w:val="00046C30"/>
    <w:rsid w:val="00046FC5"/>
    <w:rsid w:val="00047206"/>
    <w:rsid w:val="00047F78"/>
    <w:rsid w:val="00050819"/>
    <w:rsid w:val="00050DED"/>
    <w:rsid w:val="000510A3"/>
    <w:rsid w:val="000521DC"/>
    <w:rsid w:val="00052E39"/>
    <w:rsid w:val="00052E43"/>
    <w:rsid w:val="0005453D"/>
    <w:rsid w:val="000554A1"/>
    <w:rsid w:val="000554AB"/>
    <w:rsid w:val="000560F5"/>
    <w:rsid w:val="000566B2"/>
    <w:rsid w:val="00056904"/>
    <w:rsid w:val="00056922"/>
    <w:rsid w:val="0005714E"/>
    <w:rsid w:val="00057330"/>
    <w:rsid w:val="00057D56"/>
    <w:rsid w:val="00060353"/>
    <w:rsid w:val="00060B0D"/>
    <w:rsid w:val="00061827"/>
    <w:rsid w:val="00061AF7"/>
    <w:rsid w:val="00061B4A"/>
    <w:rsid w:val="00061C43"/>
    <w:rsid w:val="0006220A"/>
    <w:rsid w:val="000628A4"/>
    <w:rsid w:val="0006316B"/>
    <w:rsid w:val="0006357D"/>
    <w:rsid w:val="00063A80"/>
    <w:rsid w:val="00064648"/>
    <w:rsid w:val="0006560B"/>
    <w:rsid w:val="00065F10"/>
    <w:rsid w:val="00066A9C"/>
    <w:rsid w:val="0006720A"/>
    <w:rsid w:val="00070CA2"/>
    <w:rsid w:val="00071D85"/>
    <w:rsid w:val="0007246C"/>
    <w:rsid w:val="00073786"/>
    <w:rsid w:val="0007383B"/>
    <w:rsid w:val="0007386D"/>
    <w:rsid w:val="00073902"/>
    <w:rsid w:val="00073FAD"/>
    <w:rsid w:val="00075034"/>
    <w:rsid w:val="00075146"/>
    <w:rsid w:val="000755BF"/>
    <w:rsid w:val="00076C9E"/>
    <w:rsid w:val="000775B7"/>
    <w:rsid w:val="00077684"/>
    <w:rsid w:val="000776F5"/>
    <w:rsid w:val="0007797A"/>
    <w:rsid w:val="00080513"/>
    <w:rsid w:val="000808D8"/>
    <w:rsid w:val="00081DC8"/>
    <w:rsid w:val="000822F8"/>
    <w:rsid w:val="000827CF"/>
    <w:rsid w:val="000840EC"/>
    <w:rsid w:val="00084105"/>
    <w:rsid w:val="0008436F"/>
    <w:rsid w:val="00085640"/>
    <w:rsid w:val="00087728"/>
    <w:rsid w:val="00090EB3"/>
    <w:rsid w:val="00091F45"/>
    <w:rsid w:val="0009203D"/>
    <w:rsid w:val="00092123"/>
    <w:rsid w:val="0009396B"/>
    <w:rsid w:val="00094079"/>
    <w:rsid w:val="000949DE"/>
    <w:rsid w:val="00094D9A"/>
    <w:rsid w:val="0009690F"/>
    <w:rsid w:val="0009793A"/>
    <w:rsid w:val="00097DEF"/>
    <w:rsid w:val="000A0696"/>
    <w:rsid w:val="000A0C6C"/>
    <w:rsid w:val="000A0FD7"/>
    <w:rsid w:val="000A1F0B"/>
    <w:rsid w:val="000A223D"/>
    <w:rsid w:val="000A235C"/>
    <w:rsid w:val="000A24AC"/>
    <w:rsid w:val="000A4692"/>
    <w:rsid w:val="000A5692"/>
    <w:rsid w:val="000A70AC"/>
    <w:rsid w:val="000B0984"/>
    <w:rsid w:val="000B1EE7"/>
    <w:rsid w:val="000B3423"/>
    <w:rsid w:val="000B35DC"/>
    <w:rsid w:val="000B3A2E"/>
    <w:rsid w:val="000B44AC"/>
    <w:rsid w:val="000B4E51"/>
    <w:rsid w:val="000B5954"/>
    <w:rsid w:val="000B5BD8"/>
    <w:rsid w:val="000B6A2E"/>
    <w:rsid w:val="000B7300"/>
    <w:rsid w:val="000B7B02"/>
    <w:rsid w:val="000C1061"/>
    <w:rsid w:val="000C1F90"/>
    <w:rsid w:val="000C2298"/>
    <w:rsid w:val="000C2AF4"/>
    <w:rsid w:val="000C2D2C"/>
    <w:rsid w:val="000C4284"/>
    <w:rsid w:val="000C461C"/>
    <w:rsid w:val="000C4FA0"/>
    <w:rsid w:val="000C5E0E"/>
    <w:rsid w:val="000C76F3"/>
    <w:rsid w:val="000C7786"/>
    <w:rsid w:val="000C7908"/>
    <w:rsid w:val="000C7CC6"/>
    <w:rsid w:val="000C7EE7"/>
    <w:rsid w:val="000D01BD"/>
    <w:rsid w:val="000D0B43"/>
    <w:rsid w:val="000D1B11"/>
    <w:rsid w:val="000D1E44"/>
    <w:rsid w:val="000D2A9B"/>
    <w:rsid w:val="000D2E22"/>
    <w:rsid w:val="000D319F"/>
    <w:rsid w:val="000D3FE7"/>
    <w:rsid w:val="000D503C"/>
    <w:rsid w:val="000D53C2"/>
    <w:rsid w:val="000D61F3"/>
    <w:rsid w:val="000D6F13"/>
    <w:rsid w:val="000D7F2F"/>
    <w:rsid w:val="000E11AD"/>
    <w:rsid w:val="000E636F"/>
    <w:rsid w:val="000E6DFB"/>
    <w:rsid w:val="000E75F0"/>
    <w:rsid w:val="000E7EE2"/>
    <w:rsid w:val="000F1906"/>
    <w:rsid w:val="000F197C"/>
    <w:rsid w:val="000F40C6"/>
    <w:rsid w:val="000F4214"/>
    <w:rsid w:val="000F43B2"/>
    <w:rsid w:val="000F43F7"/>
    <w:rsid w:val="000F64CB"/>
    <w:rsid w:val="000F6DF0"/>
    <w:rsid w:val="000F7979"/>
    <w:rsid w:val="000F7C04"/>
    <w:rsid w:val="001007F1"/>
    <w:rsid w:val="001017C9"/>
    <w:rsid w:val="00101BDA"/>
    <w:rsid w:val="001026E4"/>
    <w:rsid w:val="001028D4"/>
    <w:rsid w:val="0010336A"/>
    <w:rsid w:val="001036EA"/>
    <w:rsid w:val="00103953"/>
    <w:rsid w:val="00103F85"/>
    <w:rsid w:val="001040D9"/>
    <w:rsid w:val="00104207"/>
    <w:rsid w:val="00104864"/>
    <w:rsid w:val="001049C2"/>
    <w:rsid w:val="00105314"/>
    <w:rsid w:val="0010560D"/>
    <w:rsid w:val="00106502"/>
    <w:rsid w:val="001066DF"/>
    <w:rsid w:val="00106B0C"/>
    <w:rsid w:val="00106B73"/>
    <w:rsid w:val="00107500"/>
    <w:rsid w:val="001101C6"/>
    <w:rsid w:val="00110309"/>
    <w:rsid w:val="00111334"/>
    <w:rsid w:val="00111667"/>
    <w:rsid w:val="00111E0D"/>
    <w:rsid w:val="0011239B"/>
    <w:rsid w:val="0011352A"/>
    <w:rsid w:val="00114ECC"/>
    <w:rsid w:val="00115AA3"/>
    <w:rsid w:val="00116CBA"/>
    <w:rsid w:val="00117891"/>
    <w:rsid w:val="0012016C"/>
    <w:rsid w:val="00120554"/>
    <w:rsid w:val="001207FF"/>
    <w:rsid w:val="001217F6"/>
    <w:rsid w:val="00121B1F"/>
    <w:rsid w:val="00121C45"/>
    <w:rsid w:val="0012272F"/>
    <w:rsid w:val="00122C70"/>
    <w:rsid w:val="001239AF"/>
    <w:rsid w:val="001245F8"/>
    <w:rsid w:val="00126F21"/>
    <w:rsid w:val="0012729C"/>
    <w:rsid w:val="00127AAD"/>
    <w:rsid w:val="001311B7"/>
    <w:rsid w:val="0013171D"/>
    <w:rsid w:val="00131FC6"/>
    <w:rsid w:val="00134032"/>
    <w:rsid w:val="00134D68"/>
    <w:rsid w:val="00135F7D"/>
    <w:rsid w:val="001365BB"/>
    <w:rsid w:val="00136C5C"/>
    <w:rsid w:val="00136DF6"/>
    <w:rsid w:val="001375FB"/>
    <w:rsid w:val="001404AE"/>
    <w:rsid w:val="0014092D"/>
    <w:rsid w:val="00141289"/>
    <w:rsid w:val="00142140"/>
    <w:rsid w:val="00142149"/>
    <w:rsid w:val="00142E7E"/>
    <w:rsid w:val="00143A4A"/>
    <w:rsid w:val="00145657"/>
    <w:rsid w:val="0014575C"/>
    <w:rsid w:val="00145FF4"/>
    <w:rsid w:val="00146214"/>
    <w:rsid w:val="001468B2"/>
    <w:rsid w:val="001468D7"/>
    <w:rsid w:val="00146C70"/>
    <w:rsid w:val="00147227"/>
    <w:rsid w:val="00150871"/>
    <w:rsid w:val="001508B4"/>
    <w:rsid w:val="00152EF5"/>
    <w:rsid w:val="00153396"/>
    <w:rsid w:val="00156CF0"/>
    <w:rsid w:val="00156D47"/>
    <w:rsid w:val="0016011F"/>
    <w:rsid w:val="00160307"/>
    <w:rsid w:val="00161F4F"/>
    <w:rsid w:val="00161F69"/>
    <w:rsid w:val="00163C63"/>
    <w:rsid w:val="00166934"/>
    <w:rsid w:val="001678DD"/>
    <w:rsid w:val="00170CBF"/>
    <w:rsid w:val="00171BB1"/>
    <w:rsid w:val="00171BDD"/>
    <w:rsid w:val="00171E13"/>
    <w:rsid w:val="00171EB5"/>
    <w:rsid w:val="001726B5"/>
    <w:rsid w:val="00172BC6"/>
    <w:rsid w:val="00173568"/>
    <w:rsid w:val="00173592"/>
    <w:rsid w:val="00173F01"/>
    <w:rsid w:val="00174580"/>
    <w:rsid w:val="00175691"/>
    <w:rsid w:val="001758C6"/>
    <w:rsid w:val="00175938"/>
    <w:rsid w:val="00176834"/>
    <w:rsid w:val="00176884"/>
    <w:rsid w:val="00177D6E"/>
    <w:rsid w:val="0018088B"/>
    <w:rsid w:val="00180FA6"/>
    <w:rsid w:val="00180FB6"/>
    <w:rsid w:val="001814C8"/>
    <w:rsid w:val="00181828"/>
    <w:rsid w:val="00182C96"/>
    <w:rsid w:val="00182E23"/>
    <w:rsid w:val="00182E34"/>
    <w:rsid w:val="00183659"/>
    <w:rsid w:val="001836E8"/>
    <w:rsid w:val="00184870"/>
    <w:rsid w:val="00184D52"/>
    <w:rsid w:val="00185005"/>
    <w:rsid w:val="00185745"/>
    <w:rsid w:val="00187B36"/>
    <w:rsid w:val="00187CAF"/>
    <w:rsid w:val="00187F6C"/>
    <w:rsid w:val="00190361"/>
    <w:rsid w:val="00190835"/>
    <w:rsid w:val="00191AD0"/>
    <w:rsid w:val="00192620"/>
    <w:rsid w:val="00192700"/>
    <w:rsid w:val="00193450"/>
    <w:rsid w:val="0019364C"/>
    <w:rsid w:val="0019369A"/>
    <w:rsid w:val="00193725"/>
    <w:rsid w:val="001937A7"/>
    <w:rsid w:val="001938C9"/>
    <w:rsid w:val="00193AE7"/>
    <w:rsid w:val="00193C14"/>
    <w:rsid w:val="0019477A"/>
    <w:rsid w:val="00194EFC"/>
    <w:rsid w:val="001955AB"/>
    <w:rsid w:val="00195A15"/>
    <w:rsid w:val="00195A3E"/>
    <w:rsid w:val="0019687D"/>
    <w:rsid w:val="001968B1"/>
    <w:rsid w:val="00196A81"/>
    <w:rsid w:val="00196BAA"/>
    <w:rsid w:val="0019732B"/>
    <w:rsid w:val="001A0152"/>
    <w:rsid w:val="001A043A"/>
    <w:rsid w:val="001A0712"/>
    <w:rsid w:val="001A08C4"/>
    <w:rsid w:val="001A1BF2"/>
    <w:rsid w:val="001A2180"/>
    <w:rsid w:val="001A410F"/>
    <w:rsid w:val="001A4311"/>
    <w:rsid w:val="001A47A4"/>
    <w:rsid w:val="001A4853"/>
    <w:rsid w:val="001A4A02"/>
    <w:rsid w:val="001A51A2"/>
    <w:rsid w:val="001A5387"/>
    <w:rsid w:val="001A57AF"/>
    <w:rsid w:val="001A71FA"/>
    <w:rsid w:val="001A778A"/>
    <w:rsid w:val="001A7CD9"/>
    <w:rsid w:val="001B0656"/>
    <w:rsid w:val="001B0902"/>
    <w:rsid w:val="001B0AAB"/>
    <w:rsid w:val="001B0F11"/>
    <w:rsid w:val="001B1D66"/>
    <w:rsid w:val="001B2B59"/>
    <w:rsid w:val="001B2F8D"/>
    <w:rsid w:val="001B33F7"/>
    <w:rsid w:val="001B502D"/>
    <w:rsid w:val="001B52D1"/>
    <w:rsid w:val="001B5858"/>
    <w:rsid w:val="001B6368"/>
    <w:rsid w:val="001B64FA"/>
    <w:rsid w:val="001B6FE3"/>
    <w:rsid w:val="001C0BBE"/>
    <w:rsid w:val="001C1814"/>
    <w:rsid w:val="001C2D22"/>
    <w:rsid w:val="001C36CF"/>
    <w:rsid w:val="001C4B26"/>
    <w:rsid w:val="001C4D31"/>
    <w:rsid w:val="001C59A6"/>
    <w:rsid w:val="001C5AD7"/>
    <w:rsid w:val="001C73FB"/>
    <w:rsid w:val="001C770F"/>
    <w:rsid w:val="001D0618"/>
    <w:rsid w:val="001D1C28"/>
    <w:rsid w:val="001D2694"/>
    <w:rsid w:val="001D36F2"/>
    <w:rsid w:val="001D36FC"/>
    <w:rsid w:val="001D4558"/>
    <w:rsid w:val="001D487C"/>
    <w:rsid w:val="001D54D9"/>
    <w:rsid w:val="001D593F"/>
    <w:rsid w:val="001D6313"/>
    <w:rsid w:val="001D6558"/>
    <w:rsid w:val="001D65AD"/>
    <w:rsid w:val="001D6D59"/>
    <w:rsid w:val="001D7864"/>
    <w:rsid w:val="001D78F6"/>
    <w:rsid w:val="001D7DE3"/>
    <w:rsid w:val="001E01BC"/>
    <w:rsid w:val="001E099D"/>
    <w:rsid w:val="001E1C3A"/>
    <w:rsid w:val="001E2964"/>
    <w:rsid w:val="001E3217"/>
    <w:rsid w:val="001E32A7"/>
    <w:rsid w:val="001E3F95"/>
    <w:rsid w:val="001E41B2"/>
    <w:rsid w:val="001E4A76"/>
    <w:rsid w:val="001E63C2"/>
    <w:rsid w:val="001E64FD"/>
    <w:rsid w:val="001E6F85"/>
    <w:rsid w:val="001E75E1"/>
    <w:rsid w:val="001F006F"/>
    <w:rsid w:val="001F038C"/>
    <w:rsid w:val="001F0D69"/>
    <w:rsid w:val="001F1DCF"/>
    <w:rsid w:val="001F37F5"/>
    <w:rsid w:val="001F3ED0"/>
    <w:rsid w:val="001F6217"/>
    <w:rsid w:val="001F79F6"/>
    <w:rsid w:val="001F7E31"/>
    <w:rsid w:val="0020035D"/>
    <w:rsid w:val="00200823"/>
    <w:rsid w:val="00201814"/>
    <w:rsid w:val="002032EA"/>
    <w:rsid w:val="0020344E"/>
    <w:rsid w:val="00203AE7"/>
    <w:rsid w:val="002041AF"/>
    <w:rsid w:val="00204DA6"/>
    <w:rsid w:val="00205024"/>
    <w:rsid w:val="00205315"/>
    <w:rsid w:val="00206824"/>
    <w:rsid w:val="00207038"/>
    <w:rsid w:val="00210276"/>
    <w:rsid w:val="0021137D"/>
    <w:rsid w:val="0021250A"/>
    <w:rsid w:val="00212587"/>
    <w:rsid w:val="0021358C"/>
    <w:rsid w:val="00215093"/>
    <w:rsid w:val="0021525D"/>
    <w:rsid w:val="00215ADE"/>
    <w:rsid w:val="0021648C"/>
    <w:rsid w:val="00216C34"/>
    <w:rsid w:val="00216ECA"/>
    <w:rsid w:val="002174EF"/>
    <w:rsid w:val="00217A5E"/>
    <w:rsid w:val="00217F18"/>
    <w:rsid w:val="00220E75"/>
    <w:rsid w:val="00220F27"/>
    <w:rsid w:val="00221182"/>
    <w:rsid w:val="002213EE"/>
    <w:rsid w:val="00222045"/>
    <w:rsid w:val="002228DF"/>
    <w:rsid w:val="00222BE7"/>
    <w:rsid w:val="00222D96"/>
    <w:rsid w:val="002242E9"/>
    <w:rsid w:val="002247CA"/>
    <w:rsid w:val="00227FB3"/>
    <w:rsid w:val="00230870"/>
    <w:rsid w:val="00230A0B"/>
    <w:rsid w:val="00231189"/>
    <w:rsid w:val="0023199A"/>
    <w:rsid w:val="00232BCF"/>
    <w:rsid w:val="002338D8"/>
    <w:rsid w:val="00233BBB"/>
    <w:rsid w:val="002353B1"/>
    <w:rsid w:val="00235983"/>
    <w:rsid w:val="00235E2A"/>
    <w:rsid w:val="00236542"/>
    <w:rsid w:val="002401CC"/>
    <w:rsid w:val="002404EE"/>
    <w:rsid w:val="002409F7"/>
    <w:rsid w:val="0024106E"/>
    <w:rsid w:val="0024157A"/>
    <w:rsid w:val="0024202B"/>
    <w:rsid w:val="002432FE"/>
    <w:rsid w:val="00243FAE"/>
    <w:rsid w:val="00244DC3"/>
    <w:rsid w:val="00245426"/>
    <w:rsid w:val="0024560C"/>
    <w:rsid w:val="00245B54"/>
    <w:rsid w:val="002464B6"/>
    <w:rsid w:val="00246D2E"/>
    <w:rsid w:val="002472B7"/>
    <w:rsid w:val="00247AA2"/>
    <w:rsid w:val="00247B3E"/>
    <w:rsid w:val="00247C26"/>
    <w:rsid w:val="002506C4"/>
    <w:rsid w:val="00250C1E"/>
    <w:rsid w:val="0025162D"/>
    <w:rsid w:val="002523EF"/>
    <w:rsid w:val="002527FD"/>
    <w:rsid w:val="00253597"/>
    <w:rsid w:val="00253B9E"/>
    <w:rsid w:val="00254AF1"/>
    <w:rsid w:val="002559D2"/>
    <w:rsid w:val="002565DD"/>
    <w:rsid w:val="0025739E"/>
    <w:rsid w:val="00257F1F"/>
    <w:rsid w:val="002647D4"/>
    <w:rsid w:val="00265169"/>
    <w:rsid w:val="00266221"/>
    <w:rsid w:val="00266386"/>
    <w:rsid w:val="0026685E"/>
    <w:rsid w:val="00266D9E"/>
    <w:rsid w:val="00267FA6"/>
    <w:rsid w:val="00270A74"/>
    <w:rsid w:val="00270D2C"/>
    <w:rsid w:val="00272BFD"/>
    <w:rsid w:val="00273C49"/>
    <w:rsid w:val="00273FC3"/>
    <w:rsid w:val="0027510A"/>
    <w:rsid w:val="002758D4"/>
    <w:rsid w:val="00275BDE"/>
    <w:rsid w:val="00276553"/>
    <w:rsid w:val="00276800"/>
    <w:rsid w:val="002768DA"/>
    <w:rsid w:val="00276EDA"/>
    <w:rsid w:val="0027748A"/>
    <w:rsid w:val="00277976"/>
    <w:rsid w:val="002779F0"/>
    <w:rsid w:val="00277C08"/>
    <w:rsid w:val="00280E25"/>
    <w:rsid w:val="00281571"/>
    <w:rsid w:val="002817F5"/>
    <w:rsid w:val="00281B6E"/>
    <w:rsid w:val="00283085"/>
    <w:rsid w:val="002830FD"/>
    <w:rsid w:val="00284640"/>
    <w:rsid w:val="002852ED"/>
    <w:rsid w:val="0028548A"/>
    <w:rsid w:val="00285615"/>
    <w:rsid w:val="002858B2"/>
    <w:rsid w:val="00285A42"/>
    <w:rsid w:val="00286137"/>
    <w:rsid w:val="002861C0"/>
    <w:rsid w:val="00286BFF"/>
    <w:rsid w:val="00287116"/>
    <w:rsid w:val="00287276"/>
    <w:rsid w:val="00287B7E"/>
    <w:rsid w:val="00287E6B"/>
    <w:rsid w:val="00290037"/>
    <w:rsid w:val="002903F1"/>
    <w:rsid w:val="002907D8"/>
    <w:rsid w:val="0029126A"/>
    <w:rsid w:val="0029137B"/>
    <w:rsid w:val="002913F6"/>
    <w:rsid w:val="0029213A"/>
    <w:rsid w:val="00292262"/>
    <w:rsid w:val="00292883"/>
    <w:rsid w:val="00292B67"/>
    <w:rsid w:val="0029307B"/>
    <w:rsid w:val="00294B9A"/>
    <w:rsid w:val="002973BD"/>
    <w:rsid w:val="00297CDF"/>
    <w:rsid w:val="002A0571"/>
    <w:rsid w:val="002A20E8"/>
    <w:rsid w:val="002A20ED"/>
    <w:rsid w:val="002A21A0"/>
    <w:rsid w:val="002A2588"/>
    <w:rsid w:val="002A307F"/>
    <w:rsid w:val="002A3AAC"/>
    <w:rsid w:val="002A47E6"/>
    <w:rsid w:val="002A58D6"/>
    <w:rsid w:val="002A5F9E"/>
    <w:rsid w:val="002A7FEF"/>
    <w:rsid w:val="002B112C"/>
    <w:rsid w:val="002B1CC5"/>
    <w:rsid w:val="002B20BB"/>
    <w:rsid w:val="002B2B53"/>
    <w:rsid w:val="002B2D40"/>
    <w:rsid w:val="002B3983"/>
    <w:rsid w:val="002B4121"/>
    <w:rsid w:val="002B4D9C"/>
    <w:rsid w:val="002B5983"/>
    <w:rsid w:val="002B7965"/>
    <w:rsid w:val="002C07AE"/>
    <w:rsid w:val="002C0F60"/>
    <w:rsid w:val="002C1B44"/>
    <w:rsid w:val="002C38F7"/>
    <w:rsid w:val="002C393B"/>
    <w:rsid w:val="002C3EA7"/>
    <w:rsid w:val="002C423E"/>
    <w:rsid w:val="002C6819"/>
    <w:rsid w:val="002C690E"/>
    <w:rsid w:val="002C69C4"/>
    <w:rsid w:val="002D03C5"/>
    <w:rsid w:val="002D0F75"/>
    <w:rsid w:val="002D12F9"/>
    <w:rsid w:val="002D213E"/>
    <w:rsid w:val="002D2512"/>
    <w:rsid w:val="002D2F07"/>
    <w:rsid w:val="002D3446"/>
    <w:rsid w:val="002D385A"/>
    <w:rsid w:val="002D3BB7"/>
    <w:rsid w:val="002D3C14"/>
    <w:rsid w:val="002D4069"/>
    <w:rsid w:val="002D6343"/>
    <w:rsid w:val="002D7A51"/>
    <w:rsid w:val="002E01F2"/>
    <w:rsid w:val="002E05CD"/>
    <w:rsid w:val="002E129A"/>
    <w:rsid w:val="002E1400"/>
    <w:rsid w:val="002E1623"/>
    <w:rsid w:val="002E1EF8"/>
    <w:rsid w:val="002E2419"/>
    <w:rsid w:val="002E2B3F"/>
    <w:rsid w:val="002E2F10"/>
    <w:rsid w:val="002E3F8E"/>
    <w:rsid w:val="002E44BB"/>
    <w:rsid w:val="002E458A"/>
    <w:rsid w:val="002E5640"/>
    <w:rsid w:val="002E5D76"/>
    <w:rsid w:val="002E5F94"/>
    <w:rsid w:val="002E6152"/>
    <w:rsid w:val="002E670A"/>
    <w:rsid w:val="002E691E"/>
    <w:rsid w:val="002E6CB5"/>
    <w:rsid w:val="002E7174"/>
    <w:rsid w:val="002E773A"/>
    <w:rsid w:val="002E7C3D"/>
    <w:rsid w:val="002F1B47"/>
    <w:rsid w:val="002F1F48"/>
    <w:rsid w:val="002F2403"/>
    <w:rsid w:val="002F33DE"/>
    <w:rsid w:val="002F34F6"/>
    <w:rsid w:val="002F53A5"/>
    <w:rsid w:val="002F5ED7"/>
    <w:rsid w:val="002F7C04"/>
    <w:rsid w:val="002F7FC9"/>
    <w:rsid w:val="0030109F"/>
    <w:rsid w:val="00302379"/>
    <w:rsid w:val="00302B25"/>
    <w:rsid w:val="00303AE1"/>
    <w:rsid w:val="00304771"/>
    <w:rsid w:val="00304987"/>
    <w:rsid w:val="00305EAC"/>
    <w:rsid w:val="00306657"/>
    <w:rsid w:val="00306673"/>
    <w:rsid w:val="00306AEF"/>
    <w:rsid w:val="0030768E"/>
    <w:rsid w:val="00307AF2"/>
    <w:rsid w:val="00310942"/>
    <w:rsid w:val="00312742"/>
    <w:rsid w:val="00312F79"/>
    <w:rsid w:val="00313AD1"/>
    <w:rsid w:val="003150FB"/>
    <w:rsid w:val="00316C81"/>
    <w:rsid w:val="0031785B"/>
    <w:rsid w:val="00317DD7"/>
    <w:rsid w:val="00320084"/>
    <w:rsid w:val="00320B66"/>
    <w:rsid w:val="003217FB"/>
    <w:rsid w:val="00321EA9"/>
    <w:rsid w:val="00322998"/>
    <w:rsid w:val="00322DCB"/>
    <w:rsid w:val="0032354E"/>
    <w:rsid w:val="00323A52"/>
    <w:rsid w:val="0032445E"/>
    <w:rsid w:val="0032639F"/>
    <w:rsid w:val="00326AED"/>
    <w:rsid w:val="00326E87"/>
    <w:rsid w:val="00327ADB"/>
    <w:rsid w:val="00330EC1"/>
    <w:rsid w:val="0033100F"/>
    <w:rsid w:val="003314A1"/>
    <w:rsid w:val="003314E5"/>
    <w:rsid w:val="00332B72"/>
    <w:rsid w:val="0033581F"/>
    <w:rsid w:val="00335EA3"/>
    <w:rsid w:val="003363E5"/>
    <w:rsid w:val="00336F7F"/>
    <w:rsid w:val="0033717B"/>
    <w:rsid w:val="00340BE3"/>
    <w:rsid w:val="00340EE2"/>
    <w:rsid w:val="00341043"/>
    <w:rsid w:val="0034108A"/>
    <w:rsid w:val="003411E1"/>
    <w:rsid w:val="0034124D"/>
    <w:rsid w:val="00341666"/>
    <w:rsid w:val="003421FD"/>
    <w:rsid w:val="00342295"/>
    <w:rsid w:val="00342556"/>
    <w:rsid w:val="00342F93"/>
    <w:rsid w:val="00344A08"/>
    <w:rsid w:val="00345415"/>
    <w:rsid w:val="0034561F"/>
    <w:rsid w:val="00345862"/>
    <w:rsid w:val="003458B7"/>
    <w:rsid w:val="0034590B"/>
    <w:rsid w:val="00345B9E"/>
    <w:rsid w:val="00346054"/>
    <w:rsid w:val="00346C39"/>
    <w:rsid w:val="003476B5"/>
    <w:rsid w:val="003478C4"/>
    <w:rsid w:val="00350E05"/>
    <w:rsid w:val="00352548"/>
    <w:rsid w:val="003533B3"/>
    <w:rsid w:val="00353578"/>
    <w:rsid w:val="00355202"/>
    <w:rsid w:val="00355387"/>
    <w:rsid w:val="003553F1"/>
    <w:rsid w:val="00355437"/>
    <w:rsid w:val="003556EB"/>
    <w:rsid w:val="00355C21"/>
    <w:rsid w:val="00356A42"/>
    <w:rsid w:val="00356DF9"/>
    <w:rsid w:val="00357F1D"/>
    <w:rsid w:val="0036256B"/>
    <w:rsid w:val="003625FB"/>
    <w:rsid w:val="00363C81"/>
    <w:rsid w:val="00363D6D"/>
    <w:rsid w:val="003643C7"/>
    <w:rsid w:val="003651A7"/>
    <w:rsid w:val="00365EC2"/>
    <w:rsid w:val="0036691D"/>
    <w:rsid w:val="0037093A"/>
    <w:rsid w:val="0037130F"/>
    <w:rsid w:val="00371471"/>
    <w:rsid w:val="00371885"/>
    <w:rsid w:val="00371D42"/>
    <w:rsid w:val="00373A3E"/>
    <w:rsid w:val="00373BEE"/>
    <w:rsid w:val="00374136"/>
    <w:rsid w:val="003744C0"/>
    <w:rsid w:val="00374A84"/>
    <w:rsid w:val="00374B84"/>
    <w:rsid w:val="0037594B"/>
    <w:rsid w:val="0037634A"/>
    <w:rsid w:val="00376742"/>
    <w:rsid w:val="0037693A"/>
    <w:rsid w:val="00376FEF"/>
    <w:rsid w:val="003772D5"/>
    <w:rsid w:val="003802FF"/>
    <w:rsid w:val="00380628"/>
    <w:rsid w:val="003824C0"/>
    <w:rsid w:val="00382CBD"/>
    <w:rsid w:val="003839C4"/>
    <w:rsid w:val="00384A79"/>
    <w:rsid w:val="003858F7"/>
    <w:rsid w:val="00387590"/>
    <w:rsid w:val="00387675"/>
    <w:rsid w:val="00387E04"/>
    <w:rsid w:val="00387EEE"/>
    <w:rsid w:val="003906B1"/>
    <w:rsid w:val="003917F1"/>
    <w:rsid w:val="00391B64"/>
    <w:rsid w:val="00391C47"/>
    <w:rsid w:val="00391D5F"/>
    <w:rsid w:val="00392BDC"/>
    <w:rsid w:val="00393536"/>
    <w:rsid w:val="003936F9"/>
    <w:rsid w:val="0039417E"/>
    <w:rsid w:val="00394A41"/>
    <w:rsid w:val="00394D59"/>
    <w:rsid w:val="00395853"/>
    <w:rsid w:val="00395F59"/>
    <w:rsid w:val="0039643C"/>
    <w:rsid w:val="00396D3E"/>
    <w:rsid w:val="0039775A"/>
    <w:rsid w:val="00397EC9"/>
    <w:rsid w:val="003A1547"/>
    <w:rsid w:val="003A30EB"/>
    <w:rsid w:val="003A350D"/>
    <w:rsid w:val="003A4170"/>
    <w:rsid w:val="003A481D"/>
    <w:rsid w:val="003A4B3B"/>
    <w:rsid w:val="003A4D2C"/>
    <w:rsid w:val="003A57CE"/>
    <w:rsid w:val="003A5C31"/>
    <w:rsid w:val="003A6636"/>
    <w:rsid w:val="003A6EB0"/>
    <w:rsid w:val="003A6EDC"/>
    <w:rsid w:val="003A79A7"/>
    <w:rsid w:val="003A7D22"/>
    <w:rsid w:val="003B030A"/>
    <w:rsid w:val="003B032C"/>
    <w:rsid w:val="003B0CC1"/>
    <w:rsid w:val="003B1C4A"/>
    <w:rsid w:val="003B1FAC"/>
    <w:rsid w:val="003B249C"/>
    <w:rsid w:val="003B43BE"/>
    <w:rsid w:val="003B45E5"/>
    <w:rsid w:val="003B5E78"/>
    <w:rsid w:val="003B5EDD"/>
    <w:rsid w:val="003B62A5"/>
    <w:rsid w:val="003B7077"/>
    <w:rsid w:val="003B7876"/>
    <w:rsid w:val="003C04B1"/>
    <w:rsid w:val="003C04D2"/>
    <w:rsid w:val="003C08FD"/>
    <w:rsid w:val="003C0A1C"/>
    <w:rsid w:val="003C1D06"/>
    <w:rsid w:val="003C1E80"/>
    <w:rsid w:val="003C275B"/>
    <w:rsid w:val="003C3336"/>
    <w:rsid w:val="003C3830"/>
    <w:rsid w:val="003C3E66"/>
    <w:rsid w:val="003C4424"/>
    <w:rsid w:val="003C454A"/>
    <w:rsid w:val="003C5BC8"/>
    <w:rsid w:val="003C65E7"/>
    <w:rsid w:val="003C6804"/>
    <w:rsid w:val="003C6967"/>
    <w:rsid w:val="003C735C"/>
    <w:rsid w:val="003C7A83"/>
    <w:rsid w:val="003C7DB7"/>
    <w:rsid w:val="003D1E0A"/>
    <w:rsid w:val="003D448E"/>
    <w:rsid w:val="003D6200"/>
    <w:rsid w:val="003D62F0"/>
    <w:rsid w:val="003D658D"/>
    <w:rsid w:val="003D6B45"/>
    <w:rsid w:val="003D7490"/>
    <w:rsid w:val="003D7615"/>
    <w:rsid w:val="003D7F2A"/>
    <w:rsid w:val="003E0898"/>
    <w:rsid w:val="003E0E75"/>
    <w:rsid w:val="003E137B"/>
    <w:rsid w:val="003E26AB"/>
    <w:rsid w:val="003E3974"/>
    <w:rsid w:val="003E39BE"/>
    <w:rsid w:val="003E4140"/>
    <w:rsid w:val="003E7661"/>
    <w:rsid w:val="003F2068"/>
    <w:rsid w:val="003F3645"/>
    <w:rsid w:val="003F3E0D"/>
    <w:rsid w:val="003F48A0"/>
    <w:rsid w:val="003F50B9"/>
    <w:rsid w:val="003F571F"/>
    <w:rsid w:val="003F5A23"/>
    <w:rsid w:val="003F5FD8"/>
    <w:rsid w:val="003F736C"/>
    <w:rsid w:val="003F76CD"/>
    <w:rsid w:val="003F7720"/>
    <w:rsid w:val="003F7CA8"/>
    <w:rsid w:val="00400FEA"/>
    <w:rsid w:val="00401F4D"/>
    <w:rsid w:val="00402B7C"/>
    <w:rsid w:val="00403277"/>
    <w:rsid w:val="0040331D"/>
    <w:rsid w:val="00405D54"/>
    <w:rsid w:val="00405E76"/>
    <w:rsid w:val="00406693"/>
    <w:rsid w:val="00406754"/>
    <w:rsid w:val="004072A5"/>
    <w:rsid w:val="0040788B"/>
    <w:rsid w:val="00410403"/>
    <w:rsid w:val="0041299D"/>
    <w:rsid w:val="00413927"/>
    <w:rsid w:val="004139EB"/>
    <w:rsid w:val="004140EF"/>
    <w:rsid w:val="0041460D"/>
    <w:rsid w:val="00415AA6"/>
    <w:rsid w:val="004165DD"/>
    <w:rsid w:val="00416EF3"/>
    <w:rsid w:val="0042005A"/>
    <w:rsid w:val="00420305"/>
    <w:rsid w:val="004203F2"/>
    <w:rsid w:val="00420552"/>
    <w:rsid w:val="00420634"/>
    <w:rsid w:val="0042261B"/>
    <w:rsid w:val="00423154"/>
    <w:rsid w:val="00423E56"/>
    <w:rsid w:val="00424962"/>
    <w:rsid w:val="00424BE3"/>
    <w:rsid w:val="00424D1B"/>
    <w:rsid w:val="00425D2D"/>
    <w:rsid w:val="0042792F"/>
    <w:rsid w:val="00427AA1"/>
    <w:rsid w:val="00427B96"/>
    <w:rsid w:val="004301A6"/>
    <w:rsid w:val="0043022D"/>
    <w:rsid w:val="004302F0"/>
    <w:rsid w:val="00430D31"/>
    <w:rsid w:val="00431FAC"/>
    <w:rsid w:val="004323AD"/>
    <w:rsid w:val="00432641"/>
    <w:rsid w:val="00432AFD"/>
    <w:rsid w:val="00433D89"/>
    <w:rsid w:val="00433E8E"/>
    <w:rsid w:val="0043407F"/>
    <w:rsid w:val="00434390"/>
    <w:rsid w:val="004344C2"/>
    <w:rsid w:val="004345F2"/>
    <w:rsid w:val="00434B6A"/>
    <w:rsid w:val="00434E5E"/>
    <w:rsid w:val="00434EBF"/>
    <w:rsid w:val="00435179"/>
    <w:rsid w:val="00435227"/>
    <w:rsid w:val="00436779"/>
    <w:rsid w:val="00436F2C"/>
    <w:rsid w:val="00437613"/>
    <w:rsid w:val="00440772"/>
    <w:rsid w:val="00441473"/>
    <w:rsid w:val="00441C72"/>
    <w:rsid w:val="00441E7E"/>
    <w:rsid w:val="00442880"/>
    <w:rsid w:val="00443EDF"/>
    <w:rsid w:val="0044420E"/>
    <w:rsid w:val="00444289"/>
    <w:rsid w:val="00444F47"/>
    <w:rsid w:val="0044542B"/>
    <w:rsid w:val="00450129"/>
    <w:rsid w:val="00451E84"/>
    <w:rsid w:val="0045243C"/>
    <w:rsid w:val="00452B83"/>
    <w:rsid w:val="00453692"/>
    <w:rsid w:val="00454E15"/>
    <w:rsid w:val="00455473"/>
    <w:rsid w:val="00456378"/>
    <w:rsid w:val="00461AC9"/>
    <w:rsid w:val="004622E3"/>
    <w:rsid w:val="00462CF5"/>
    <w:rsid w:val="004632C0"/>
    <w:rsid w:val="004646D1"/>
    <w:rsid w:val="00466AE5"/>
    <w:rsid w:val="00470920"/>
    <w:rsid w:val="00470E22"/>
    <w:rsid w:val="00470F2F"/>
    <w:rsid w:val="004719C7"/>
    <w:rsid w:val="00471F99"/>
    <w:rsid w:val="00475644"/>
    <w:rsid w:val="00475884"/>
    <w:rsid w:val="004758A5"/>
    <w:rsid w:val="004759D3"/>
    <w:rsid w:val="00477D2D"/>
    <w:rsid w:val="004810B2"/>
    <w:rsid w:val="00481377"/>
    <w:rsid w:val="0048242E"/>
    <w:rsid w:val="00483314"/>
    <w:rsid w:val="004836A8"/>
    <w:rsid w:val="00483BCA"/>
    <w:rsid w:val="00484DB9"/>
    <w:rsid w:val="00485089"/>
    <w:rsid w:val="00485235"/>
    <w:rsid w:val="00485BE3"/>
    <w:rsid w:val="00485C34"/>
    <w:rsid w:val="00485F34"/>
    <w:rsid w:val="00485F6D"/>
    <w:rsid w:val="00486738"/>
    <w:rsid w:val="0048764A"/>
    <w:rsid w:val="00487C6E"/>
    <w:rsid w:val="004904A2"/>
    <w:rsid w:val="00490EDB"/>
    <w:rsid w:val="00490FDA"/>
    <w:rsid w:val="0049129D"/>
    <w:rsid w:val="004913F7"/>
    <w:rsid w:val="00491D1B"/>
    <w:rsid w:val="00492BB1"/>
    <w:rsid w:val="00493234"/>
    <w:rsid w:val="00494001"/>
    <w:rsid w:val="00494393"/>
    <w:rsid w:val="00495828"/>
    <w:rsid w:val="0049623E"/>
    <w:rsid w:val="0049669C"/>
    <w:rsid w:val="004977E9"/>
    <w:rsid w:val="00497A87"/>
    <w:rsid w:val="004A1710"/>
    <w:rsid w:val="004A4D41"/>
    <w:rsid w:val="004A627F"/>
    <w:rsid w:val="004A67D6"/>
    <w:rsid w:val="004A694C"/>
    <w:rsid w:val="004A6FBF"/>
    <w:rsid w:val="004B04E7"/>
    <w:rsid w:val="004B12AC"/>
    <w:rsid w:val="004B22F2"/>
    <w:rsid w:val="004B2675"/>
    <w:rsid w:val="004B2C85"/>
    <w:rsid w:val="004B380B"/>
    <w:rsid w:val="004B393C"/>
    <w:rsid w:val="004B3F41"/>
    <w:rsid w:val="004B45D5"/>
    <w:rsid w:val="004B4678"/>
    <w:rsid w:val="004B5330"/>
    <w:rsid w:val="004B6615"/>
    <w:rsid w:val="004B6900"/>
    <w:rsid w:val="004B711A"/>
    <w:rsid w:val="004C004C"/>
    <w:rsid w:val="004C05CE"/>
    <w:rsid w:val="004C2A6A"/>
    <w:rsid w:val="004C2B2D"/>
    <w:rsid w:val="004C30F0"/>
    <w:rsid w:val="004C339B"/>
    <w:rsid w:val="004C39A7"/>
    <w:rsid w:val="004C464F"/>
    <w:rsid w:val="004C4E2D"/>
    <w:rsid w:val="004C53B9"/>
    <w:rsid w:val="004C5433"/>
    <w:rsid w:val="004C570B"/>
    <w:rsid w:val="004C6322"/>
    <w:rsid w:val="004C6362"/>
    <w:rsid w:val="004C63DB"/>
    <w:rsid w:val="004C643A"/>
    <w:rsid w:val="004C644A"/>
    <w:rsid w:val="004C6B0C"/>
    <w:rsid w:val="004C72BF"/>
    <w:rsid w:val="004C7DCB"/>
    <w:rsid w:val="004D0C34"/>
    <w:rsid w:val="004D0EB8"/>
    <w:rsid w:val="004D1467"/>
    <w:rsid w:val="004D2115"/>
    <w:rsid w:val="004D213B"/>
    <w:rsid w:val="004D341D"/>
    <w:rsid w:val="004D34B2"/>
    <w:rsid w:val="004D38BF"/>
    <w:rsid w:val="004D464E"/>
    <w:rsid w:val="004D4E1E"/>
    <w:rsid w:val="004D5408"/>
    <w:rsid w:val="004D59FD"/>
    <w:rsid w:val="004D6401"/>
    <w:rsid w:val="004D7B1F"/>
    <w:rsid w:val="004E0AD7"/>
    <w:rsid w:val="004E0C91"/>
    <w:rsid w:val="004E0FE6"/>
    <w:rsid w:val="004E1E5A"/>
    <w:rsid w:val="004E2751"/>
    <w:rsid w:val="004E2F4C"/>
    <w:rsid w:val="004E35A1"/>
    <w:rsid w:val="004E3BEB"/>
    <w:rsid w:val="004E4655"/>
    <w:rsid w:val="004E4FD9"/>
    <w:rsid w:val="004E552C"/>
    <w:rsid w:val="004E5798"/>
    <w:rsid w:val="004E592B"/>
    <w:rsid w:val="004E5EC0"/>
    <w:rsid w:val="004F0314"/>
    <w:rsid w:val="004F14EF"/>
    <w:rsid w:val="004F2E5B"/>
    <w:rsid w:val="004F5118"/>
    <w:rsid w:val="004F541B"/>
    <w:rsid w:val="004F5598"/>
    <w:rsid w:val="004F5C5E"/>
    <w:rsid w:val="004F6764"/>
    <w:rsid w:val="004F6ED8"/>
    <w:rsid w:val="004F76B8"/>
    <w:rsid w:val="00500ABD"/>
    <w:rsid w:val="00500ECF"/>
    <w:rsid w:val="00501601"/>
    <w:rsid w:val="00501941"/>
    <w:rsid w:val="00502444"/>
    <w:rsid w:val="005027A2"/>
    <w:rsid w:val="00502872"/>
    <w:rsid w:val="00502950"/>
    <w:rsid w:val="00502F86"/>
    <w:rsid w:val="00503973"/>
    <w:rsid w:val="00503AA9"/>
    <w:rsid w:val="0050431C"/>
    <w:rsid w:val="00506266"/>
    <w:rsid w:val="00506916"/>
    <w:rsid w:val="005104D3"/>
    <w:rsid w:val="00510B3C"/>
    <w:rsid w:val="00510E76"/>
    <w:rsid w:val="005117F5"/>
    <w:rsid w:val="00511E38"/>
    <w:rsid w:val="00512563"/>
    <w:rsid w:val="0051300F"/>
    <w:rsid w:val="005138A4"/>
    <w:rsid w:val="00514176"/>
    <w:rsid w:val="005152CD"/>
    <w:rsid w:val="005154AE"/>
    <w:rsid w:val="00516126"/>
    <w:rsid w:val="00517A6D"/>
    <w:rsid w:val="00517AAD"/>
    <w:rsid w:val="005202BE"/>
    <w:rsid w:val="00521663"/>
    <w:rsid w:val="005218CF"/>
    <w:rsid w:val="0052232F"/>
    <w:rsid w:val="00522A55"/>
    <w:rsid w:val="00522A5A"/>
    <w:rsid w:val="0052359E"/>
    <w:rsid w:val="00523EB7"/>
    <w:rsid w:val="0052403B"/>
    <w:rsid w:val="00525275"/>
    <w:rsid w:val="00525746"/>
    <w:rsid w:val="0052615D"/>
    <w:rsid w:val="005262BB"/>
    <w:rsid w:val="00527153"/>
    <w:rsid w:val="00527332"/>
    <w:rsid w:val="00527BE8"/>
    <w:rsid w:val="0053054A"/>
    <w:rsid w:val="005306F0"/>
    <w:rsid w:val="0053093A"/>
    <w:rsid w:val="00531567"/>
    <w:rsid w:val="00531569"/>
    <w:rsid w:val="005325F3"/>
    <w:rsid w:val="005341FD"/>
    <w:rsid w:val="005347BC"/>
    <w:rsid w:val="00534BC3"/>
    <w:rsid w:val="005369BE"/>
    <w:rsid w:val="0053738D"/>
    <w:rsid w:val="00539A4E"/>
    <w:rsid w:val="005414AD"/>
    <w:rsid w:val="00541AF5"/>
    <w:rsid w:val="005420BE"/>
    <w:rsid w:val="005443C6"/>
    <w:rsid w:val="00545B18"/>
    <w:rsid w:val="00545E7F"/>
    <w:rsid w:val="00546A2B"/>
    <w:rsid w:val="00546B3E"/>
    <w:rsid w:val="0055040D"/>
    <w:rsid w:val="005505DF"/>
    <w:rsid w:val="00550B9F"/>
    <w:rsid w:val="005511CA"/>
    <w:rsid w:val="005512B7"/>
    <w:rsid w:val="00551672"/>
    <w:rsid w:val="0055218F"/>
    <w:rsid w:val="00552D4F"/>
    <w:rsid w:val="00552E91"/>
    <w:rsid w:val="00553824"/>
    <w:rsid w:val="00553E3F"/>
    <w:rsid w:val="00554276"/>
    <w:rsid w:val="005558E2"/>
    <w:rsid w:val="00556060"/>
    <w:rsid w:val="005579F0"/>
    <w:rsid w:val="005609B2"/>
    <w:rsid w:val="005633F0"/>
    <w:rsid w:val="00563AE7"/>
    <w:rsid w:val="00563E8E"/>
    <w:rsid w:val="00567F64"/>
    <w:rsid w:val="00570595"/>
    <w:rsid w:val="005706FF"/>
    <w:rsid w:val="00571C75"/>
    <w:rsid w:val="0057220A"/>
    <w:rsid w:val="005740A6"/>
    <w:rsid w:val="005742C5"/>
    <w:rsid w:val="0057576E"/>
    <w:rsid w:val="0057670B"/>
    <w:rsid w:val="0058052D"/>
    <w:rsid w:val="00581874"/>
    <w:rsid w:val="00582276"/>
    <w:rsid w:val="005837F8"/>
    <w:rsid w:val="005840D3"/>
    <w:rsid w:val="00584115"/>
    <w:rsid w:val="00585929"/>
    <w:rsid w:val="00585EAB"/>
    <w:rsid w:val="00586940"/>
    <w:rsid w:val="005911A8"/>
    <w:rsid w:val="00591657"/>
    <w:rsid w:val="00591B46"/>
    <w:rsid w:val="005921E4"/>
    <w:rsid w:val="0059313F"/>
    <w:rsid w:val="005936BF"/>
    <w:rsid w:val="00593C11"/>
    <w:rsid w:val="005956E5"/>
    <w:rsid w:val="00595CF0"/>
    <w:rsid w:val="00595F69"/>
    <w:rsid w:val="00597F5F"/>
    <w:rsid w:val="005A00D1"/>
    <w:rsid w:val="005A05A5"/>
    <w:rsid w:val="005A0EC7"/>
    <w:rsid w:val="005A27BE"/>
    <w:rsid w:val="005A287A"/>
    <w:rsid w:val="005A2C47"/>
    <w:rsid w:val="005A2DCC"/>
    <w:rsid w:val="005A391A"/>
    <w:rsid w:val="005A460A"/>
    <w:rsid w:val="005B0956"/>
    <w:rsid w:val="005B0B20"/>
    <w:rsid w:val="005B1AD8"/>
    <w:rsid w:val="005B1E80"/>
    <w:rsid w:val="005B2C29"/>
    <w:rsid w:val="005B2E73"/>
    <w:rsid w:val="005B2FD1"/>
    <w:rsid w:val="005B324B"/>
    <w:rsid w:val="005B5B60"/>
    <w:rsid w:val="005B7536"/>
    <w:rsid w:val="005B7A1D"/>
    <w:rsid w:val="005B7FD7"/>
    <w:rsid w:val="005C0096"/>
    <w:rsid w:val="005C04B5"/>
    <w:rsid w:val="005C1CDB"/>
    <w:rsid w:val="005C1D77"/>
    <w:rsid w:val="005C29B9"/>
    <w:rsid w:val="005C29FF"/>
    <w:rsid w:val="005C2FD9"/>
    <w:rsid w:val="005C401E"/>
    <w:rsid w:val="005C43F7"/>
    <w:rsid w:val="005C45A9"/>
    <w:rsid w:val="005C4E3E"/>
    <w:rsid w:val="005C521A"/>
    <w:rsid w:val="005C6C78"/>
    <w:rsid w:val="005C7787"/>
    <w:rsid w:val="005C77A5"/>
    <w:rsid w:val="005C7A6E"/>
    <w:rsid w:val="005C7D5B"/>
    <w:rsid w:val="005D11ED"/>
    <w:rsid w:val="005D165C"/>
    <w:rsid w:val="005D253C"/>
    <w:rsid w:val="005D2A76"/>
    <w:rsid w:val="005D2EDC"/>
    <w:rsid w:val="005D3003"/>
    <w:rsid w:val="005D3302"/>
    <w:rsid w:val="005D591B"/>
    <w:rsid w:val="005E085C"/>
    <w:rsid w:val="005E0E50"/>
    <w:rsid w:val="005E2924"/>
    <w:rsid w:val="005E32E6"/>
    <w:rsid w:val="005E334C"/>
    <w:rsid w:val="005E3510"/>
    <w:rsid w:val="005E499B"/>
    <w:rsid w:val="005E5496"/>
    <w:rsid w:val="005F0A0D"/>
    <w:rsid w:val="005F0F12"/>
    <w:rsid w:val="005F10BE"/>
    <w:rsid w:val="005F128D"/>
    <w:rsid w:val="005F18DC"/>
    <w:rsid w:val="005F27AE"/>
    <w:rsid w:val="005F390C"/>
    <w:rsid w:val="005F4906"/>
    <w:rsid w:val="005F4F76"/>
    <w:rsid w:val="005F6A6E"/>
    <w:rsid w:val="005F7F71"/>
    <w:rsid w:val="006000A5"/>
    <w:rsid w:val="006001A1"/>
    <w:rsid w:val="0060408E"/>
    <w:rsid w:val="00604281"/>
    <w:rsid w:val="00604B07"/>
    <w:rsid w:val="00604CE3"/>
    <w:rsid w:val="006061B1"/>
    <w:rsid w:val="00606386"/>
    <w:rsid w:val="00606D88"/>
    <w:rsid w:val="00607A7F"/>
    <w:rsid w:val="00610D9B"/>
    <w:rsid w:val="00611572"/>
    <w:rsid w:val="00611E67"/>
    <w:rsid w:val="00613B2B"/>
    <w:rsid w:val="00614D5B"/>
    <w:rsid w:val="00614EB4"/>
    <w:rsid w:val="00614F85"/>
    <w:rsid w:val="006154FE"/>
    <w:rsid w:val="00615E37"/>
    <w:rsid w:val="00616618"/>
    <w:rsid w:val="006176E0"/>
    <w:rsid w:val="00620CD1"/>
    <w:rsid w:val="00621A23"/>
    <w:rsid w:val="00621C42"/>
    <w:rsid w:val="00621D44"/>
    <w:rsid w:val="00621E44"/>
    <w:rsid w:val="006222A4"/>
    <w:rsid w:val="00622A74"/>
    <w:rsid w:val="00623172"/>
    <w:rsid w:val="00624069"/>
    <w:rsid w:val="00625107"/>
    <w:rsid w:val="00625129"/>
    <w:rsid w:val="00625ACA"/>
    <w:rsid w:val="00625E70"/>
    <w:rsid w:val="00627ABF"/>
    <w:rsid w:val="00630417"/>
    <w:rsid w:val="00630E7E"/>
    <w:rsid w:val="0063173B"/>
    <w:rsid w:val="00631E49"/>
    <w:rsid w:val="0063226D"/>
    <w:rsid w:val="0063253D"/>
    <w:rsid w:val="00632F7E"/>
    <w:rsid w:val="00633777"/>
    <w:rsid w:val="00634539"/>
    <w:rsid w:val="006345B4"/>
    <w:rsid w:val="00634DE9"/>
    <w:rsid w:val="00635505"/>
    <w:rsid w:val="006357B2"/>
    <w:rsid w:val="0063581B"/>
    <w:rsid w:val="006359FA"/>
    <w:rsid w:val="0063634C"/>
    <w:rsid w:val="00636815"/>
    <w:rsid w:val="00636939"/>
    <w:rsid w:val="00637698"/>
    <w:rsid w:val="0063770B"/>
    <w:rsid w:val="00640F15"/>
    <w:rsid w:val="00641046"/>
    <w:rsid w:val="00642745"/>
    <w:rsid w:val="006428CF"/>
    <w:rsid w:val="006430D7"/>
    <w:rsid w:val="00643119"/>
    <w:rsid w:val="0064320A"/>
    <w:rsid w:val="0064441B"/>
    <w:rsid w:val="00644CF1"/>
    <w:rsid w:val="00645623"/>
    <w:rsid w:val="00646236"/>
    <w:rsid w:val="00646CC9"/>
    <w:rsid w:val="00646D8B"/>
    <w:rsid w:val="00647A15"/>
    <w:rsid w:val="00651E49"/>
    <w:rsid w:val="0065239E"/>
    <w:rsid w:val="00652C30"/>
    <w:rsid w:val="006536F9"/>
    <w:rsid w:val="00653A30"/>
    <w:rsid w:val="006547E8"/>
    <w:rsid w:val="00654ED3"/>
    <w:rsid w:val="006563D8"/>
    <w:rsid w:val="00656FA7"/>
    <w:rsid w:val="00657008"/>
    <w:rsid w:val="006579D7"/>
    <w:rsid w:val="006602DC"/>
    <w:rsid w:val="0066039D"/>
    <w:rsid w:val="0066076E"/>
    <w:rsid w:val="00661866"/>
    <w:rsid w:val="00661CCC"/>
    <w:rsid w:val="00662CEC"/>
    <w:rsid w:val="006631C6"/>
    <w:rsid w:val="006632F9"/>
    <w:rsid w:val="00663C75"/>
    <w:rsid w:val="00663C7E"/>
    <w:rsid w:val="006645B2"/>
    <w:rsid w:val="006646DD"/>
    <w:rsid w:val="00665194"/>
    <w:rsid w:val="00665E42"/>
    <w:rsid w:val="00667A49"/>
    <w:rsid w:val="00667B3D"/>
    <w:rsid w:val="00670AA8"/>
    <w:rsid w:val="006721F1"/>
    <w:rsid w:val="00673D2D"/>
    <w:rsid w:val="00674437"/>
    <w:rsid w:val="006755A9"/>
    <w:rsid w:val="00676F9E"/>
    <w:rsid w:val="006772CC"/>
    <w:rsid w:val="00677A4C"/>
    <w:rsid w:val="00677B9E"/>
    <w:rsid w:val="00680243"/>
    <w:rsid w:val="006813A2"/>
    <w:rsid w:val="0068237E"/>
    <w:rsid w:val="00682546"/>
    <w:rsid w:val="00682DE9"/>
    <w:rsid w:val="0068301F"/>
    <w:rsid w:val="00683EBA"/>
    <w:rsid w:val="00685975"/>
    <w:rsid w:val="0068621D"/>
    <w:rsid w:val="006870CA"/>
    <w:rsid w:val="006876AA"/>
    <w:rsid w:val="00687A73"/>
    <w:rsid w:val="00694A62"/>
    <w:rsid w:val="00694B24"/>
    <w:rsid w:val="00694C31"/>
    <w:rsid w:val="00694E2E"/>
    <w:rsid w:val="00695357"/>
    <w:rsid w:val="00695EB7"/>
    <w:rsid w:val="006973D0"/>
    <w:rsid w:val="006978EF"/>
    <w:rsid w:val="006A063F"/>
    <w:rsid w:val="006A0681"/>
    <w:rsid w:val="006A0AFE"/>
    <w:rsid w:val="006A0F2C"/>
    <w:rsid w:val="006A1042"/>
    <w:rsid w:val="006A1B4B"/>
    <w:rsid w:val="006A1F89"/>
    <w:rsid w:val="006A33F1"/>
    <w:rsid w:val="006A34C5"/>
    <w:rsid w:val="006A3B66"/>
    <w:rsid w:val="006A3CF2"/>
    <w:rsid w:val="006A3D27"/>
    <w:rsid w:val="006A4E16"/>
    <w:rsid w:val="006A4F24"/>
    <w:rsid w:val="006A631C"/>
    <w:rsid w:val="006A6A53"/>
    <w:rsid w:val="006B045D"/>
    <w:rsid w:val="006B15EB"/>
    <w:rsid w:val="006B173F"/>
    <w:rsid w:val="006B2306"/>
    <w:rsid w:val="006B28BA"/>
    <w:rsid w:val="006B2C94"/>
    <w:rsid w:val="006B30BF"/>
    <w:rsid w:val="006B369A"/>
    <w:rsid w:val="006B3C5C"/>
    <w:rsid w:val="006B4725"/>
    <w:rsid w:val="006B4E4A"/>
    <w:rsid w:val="006B4F86"/>
    <w:rsid w:val="006B56EE"/>
    <w:rsid w:val="006B6D9E"/>
    <w:rsid w:val="006B76E6"/>
    <w:rsid w:val="006C034A"/>
    <w:rsid w:val="006C186B"/>
    <w:rsid w:val="006C19F7"/>
    <w:rsid w:val="006C3AA9"/>
    <w:rsid w:val="006C3C50"/>
    <w:rsid w:val="006C44DB"/>
    <w:rsid w:val="006C50FB"/>
    <w:rsid w:val="006C59E4"/>
    <w:rsid w:val="006C601E"/>
    <w:rsid w:val="006C6046"/>
    <w:rsid w:val="006C64EB"/>
    <w:rsid w:val="006D054F"/>
    <w:rsid w:val="006D15CD"/>
    <w:rsid w:val="006D202C"/>
    <w:rsid w:val="006D345D"/>
    <w:rsid w:val="006D3484"/>
    <w:rsid w:val="006D4C28"/>
    <w:rsid w:val="006D4F52"/>
    <w:rsid w:val="006D50C4"/>
    <w:rsid w:val="006D56EB"/>
    <w:rsid w:val="006D6A71"/>
    <w:rsid w:val="006D6BCE"/>
    <w:rsid w:val="006D6BE0"/>
    <w:rsid w:val="006D6BE5"/>
    <w:rsid w:val="006D79CF"/>
    <w:rsid w:val="006E052D"/>
    <w:rsid w:val="006E079E"/>
    <w:rsid w:val="006E07E9"/>
    <w:rsid w:val="006E0818"/>
    <w:rsid w:val="006E0E3C"/>
    <w:rsid w:val="006E1A76"/>
    <w:rsid w:val="006E2C0E"/>
    <w:rsid w:val="006E34B3"/>
    <w:rsid w:val="006E3B6B"/>
    <w:rsid w:val="006E51AF"/>
    <w:rsid w:val="006E529C"/>
    <w:rsid w:val="006E54DC"/>
    <w:rsid w:val="006F0E81"/>
    <w:rsid w:val="006F1198"/>
    <w:rsid w:val="006F1240"/>
    <w:rsid w:val="006F2307"/>
    <w:rsid w:val="006F23A6"/>
    <w:rsid w:val="006F3190"/>
    <w:rsid w:val="006F41E7"/>
    <w:rsid w:val="006F44D8"/>
    <w:rsid w:val="006F5019"/>
    <w:rsid w:val="006F5058"/>
    <w:rsid w:val="006F5660"/>
    <w:rsid w:val="006F64AA"/>
    <w:rsid w:val="006F6EE4"/>
    <w:rsid w:val="006F71E0"/>
    <w:rsid w:val="006F73A7"/>
    <w:rsid w:val="006F7866"/>
    <w:rsid w:val="006F79E0"/>
    <w:rsid w:val="006F7BE2"/>
    <w:rsid w:val="0070020D"/>
    <w:rsid w:val="007009FE"/>
    <w:rsid w:val="00700DD6"/>
    <w:rsid w:val="00700F38"/>
    <w:rsid w:val="00701889"/>
    <w:rsid w:val="007023AC"/>
    <w:rsid w:val="00702FE0"/>
    <w:rsid w:val="00703036"/>
    <w:rsid w:val="007037EB"/>
    <w:rsid w:val="007041CA"/>
    <w:rsid w:val="007046B1"/>
    <w:rsid w:val="00704A11"/>
    <w:rsid w:val="00704E5C"/>
    <w:rsid w:val="007059CB"/>
    <w:rsid w:val="00705A62"/>
    <w:rsid w:val="00706236"/>
    <w:rsid w:val="00706A3F"/>
    <w:rsid w:val="007076CC"/>
    <w:rsid w:val="00711458"/>
    <w:rsid w:val="00712FB0"/>
    <w:rsid w:val="00714527"/>
    <w:rsid w:val="007149DA"/>
    <w:rsid w:val="00714C0D"/>
    <w:rsid w:val="0071602C"/>
    <w:rsid w:val="00716887"/>
    <w:rsid w:val="00716DCE"/>
    <w:rsid w:val="0071744A"/>
    <w:rsid w:val="00717D53"/>
    <w:rsid w:val="007201D9"/>
    <w:rsid w:val="0072101E"/>
    <w:rsid w:val="007213D0"/>
    <w:rsid w:val="00721A24"/>
    <w:rsid w:val="00721FCF"/>
    <w:rsid w:val="00722818"/>
    <w:rsid w:val="00723C09"/>
    <w:rsid w:val="007255BF"/>
    <w:rsid w:val="007268CD"/>
    <w:rsid w:val="0073009C"/>
    <w:rsid w:val="00730BB9"/>
    <w:rsid w:val="00730F48"/>
    <w:rsid w:val="0073112B"/>
    <w:rsid w:val="00732451"/>
    <w:rsid w:val="00733058"/>
    <w:rsid w:val="00733D63"/>
    <w:rsid w:val="00733E91"/>
    <w:rsid w:val="00734787"/>
    <w:rsid w:val="00734D88"/>
    <w:rsid w:val="007359BA"/>
    <w:rsid w:val="00735FB3"/>
    <w:rsid w:val="00736111"/>
    <w:rsid w:val="007362C6"/>
    <w:rsid w:val="00737B2F"/>
    <w:rsid w:val="00742FFE"/>
    <w:rsid w:val="00743F64"/>
    <w:rsid w:val="00744050"/>
    <w:rsid w:val="0074469C"/>
    <w:rsid w:val="00744F87"/>
    <w:rsid w:val="00745EB7"/>
    <w:rsid w:val="007471B0"/>
    <w:rsid w:val="00747793"/>
    <w:rsid w:val="00750F89"/>
    <w:rsid w:val="007515FD"/>
    <w:rsid w:val="007525C8"/>
    <w:rsid w:val="00752A6F"/>
    <w:rsid w:val="00752EF6"/>
    <w:rsid w:val="007561B8"/>
    <w:rsid w:val="00756359"/>
    <w:rsid w:val="007563DA"/>
    <w:rsid w:val="0075720B"/>
    <w:rsid w:val="00757958"/>
    <w:rsid w:val="00757C14"/>
    <w:rsid w:val="00757C7A"/>
    <w:rsid w:val="00757ED2"/>
    <w:rsid w:val="0075A14A"/>
    <w:rsid w:val="00761AF0"/>
    <w:rsid w:val="007628E3"/>
    <w:rsid w:val="00763082"/>
    <w:rsid w:val="00763FE6"/>
    <w:rsid w:val="00764123"/>
    <w:rsid w:val="0076470B"/>
    <w:rsid w:val="00765A21"/>
    <w:rsid w:val="00765B0E"/>
    <w:rsid w:val="007703E9"/>
    <w:rsid w:val="00771194"/>
    <w:rsid w:val="00771EF5"/>
    <w:rsid w:val="00772B99"/>
    <w:rsid w:val="007761FA"/>
    <w:rsid w:val="00776872"/>
    <w:rsid w:val="007769CA"/>
    <w:rsid w:val="00776D8A"/>
    <w:rsid w:val="00776EE1"/>
    <w:rsid w:val="00777529"/>
    <w:rsid w:val="00777D63"/>
    <w:rsid w:val="00777F4B"/>
    <w:rsid w:val="0078086D"/>
    <w:rsid w:val="00780EBB"/>
    <w:rsid w:val="0078166C"/>
    <w:rsid w:val="00781C99"/>
    <w:rsid w:val="007831A2"/>
    <w:rsid w:val="007844AD"/>
    <w:rsid w:val="00785050"/>
    <w:rsid w:val="0078613B"/>
    <w:rsid w:val="0078677E"/>
    <w:rsid w:val="00787BD9"/>
    <w:rsid w:val="00790D05"/>
    <w:rsid w:val="007918B1"/>
    <w:rsid w:val="00791C1C"/>
    <w:rsid w:val="00793CFD"/>
    <w:rsid w:val="0079438D"/>
    <w:rsid w:val="0079593E"/>
    <w:rsid w:val="00796E25"/>
    <w:rsid w:val="007976DA"/>
    <w:rsid w:val="00797747"/>
    <w:rsid w:val="00797E1B"/>
    <w:rsid w:val="00797EF2"/>
    <w:rsid w:val="00797F43"/>
    <w:rsid w:val="007A0677"/>
    <w:rsid w:val="007A08FD"/>
    <w:rsid w:val="007A17DA"/>
    <w:rsid w:val="007A18B1"/>
    <w:rsid w:val="007A18E3"/>
    <w:rsid w:val="007A25BE"/>
    <w:rsid w:val="007A2881"/>
    <w:rsid w:val="007A440E"/>
    <w:rsid w:val="007A6693"/>
    <w:rsid w:val="007A67C2"/>
    <w:rsid w:val="007A7820"/>
    <w:rsid w:val="007A7A1E"/>
    <w:rsid w:val="007B1E52"/>
    <w:rsid w:val="007B212E"/>
    <w:rsid w:val="007B335B"/>
    <w:rsid w:val="007B3A65"/>
    <w:rsid w:val="007B4C30"/>
    <w:rsid w:val="007B5525"/>
    <w:rsid w:val="007B68DD"/>
    <w:rsid w:val="007B6B87"/>
    <w:rsid w:val="007B6FE9"/>
    <w:rsid w:val="007B71C1"/>
    <w:rsid w:val="007B7EF6"/>
    <w:rsid w:val="007C052F"/>
    <w:rsid w:val="007C1146"/>
    <w:rsid w:val="007C1C9C"/>
    <w:rsid w:val="007C269B"/>
    <w:rsid w:val="007C4BFA"/>
    <w:rsid w:val="007C5487"/>
    <w:rsid w:val="007C5C66"/>
    <w:rsid w:val="007C618E"/>
    <w:rsid w:val="007C64D4"/>
    <w:rsid w:val="007C7568"/>
    <w:rsid w:val="007D0276"/>
    <w:rsid w:val="007D0773"/>
    <w:rsid w:val="007D181A"/>
    <w:rsid w:val="007D253E"/>
    <w:rsid w:val="007D3853"/>
    <w:rsid w:val="007D407C"/>
    <w:rsid w:val="007D424A"/>
    <w:rsid w:val="007D43F0"/>
    <w:rsid w:val="007D5263"/>
    <w:rsid w:val="007D5ECD"/>
    <w:rsid w:val="007D6118"/>
    <w:rsid w:val="007D623B"/>
    <w:rsid w:val="007D6C77"/>
    <w:rsid w:val="007E23FD"/>
    <w:rsid w:val="007E2B5A"/>
    <w:rsid w:val="007E35DE"/>
    <w:rsid w:val="007E44AE"/>
    <w:rsid w:val="007E4C71"/>
    <w:rsid w:val="007E597F"/>
    <w:rsid w:val="007E602C"/>
    <w:rsid w:val="007E6DB5"/>
    <w:rsid w:val="007E7B06"/>
    <w:rsid w:val="007F0014"/>
    <w:rsid w:val="007F0576"/>
    <w:rsid w:val="007F0F5F"/>
    <w:rsid w:val="007F1266"/>
    <w:rsid w:val="007F19AA"/>
    <w:rsid w:val="007F247A"/>
    <w:rsid w:val="007F38FA"/>
    <w:rsid w:val="007F3F8D"/>
    <w:rsid w:val="007F441F"/>
    <w:rsid w:val="007F44C0"/>
    <w:rsid w:val="007F4E19"/>
    <w:rsid w:val="007F4E5B"/>
    <w:rsid w:val="007F519F"/>
    <w:rsid w:val="007F5EF5"/>
    <w:rsid w:val="007F6411"/>
    <w:rsid w:val="007F65D6"/>
    <w:rsid w:val="007F79FE"/>
    <w:rsid w:val="0080113F"/>
    <w:rsid w:val="00801CB2"/>
    <w:rsid w:val="00801F98"/>
    <w:rsid w:val="00803D50"/>
    <w:rsid w:val="0080420F"/>
    <w:rsid w:val="00805D0C"/>
    <w:rsid w:val="008068D2"/>
    <w:rsid w:val="00806A58"/>
    <w:rsid w:val="0080701A"/>
    <w:rsid w:val="00807246"/>
    <w:rsid w:val="0080788A"/>
    <w:rsid w:val="00810514"/>
    <w:rsid w:val="00810B75"/>
    <w:rsid w:val="00810C86"/>
    <w:rsid w:val="00811AFC"/>
    <w:rsid w:val="0081224C"/>
    <w:rsid w:val="00814531"/>
    <w:rsid w:val="00814E17"/>
    <w:rsid w:val="00815AF6"/>
    <w:rsid w:val="0081661C"/>
    <w:rsid w:val="00816936"/>
    <w:rsid w:val="00816BC3"/>
    <w:rsid w:val="008173CC"/>
    <w:rsid w:val="008178FF"/>
    <w:rsid w:val="00817D5B"/>
    <w:rsid w:val="00820034"/>
    <w:rsid w:val="008204A7"/>
    <w:rsid w:val="00820E01"/>
    <w:rsid w:val="0082250E"/>
    <w:rsid w:val="00822DE0"/>
    <w:rsid w:val="00822E73"/>
    <w:rsid w:val="00824845"/>
    <w:rsid w:val="008259CA"/>
    <w:rsid w:val="00825C62"/>
    <w:rsid w:val="008263C6"/>
    <w:rsid w:val="00826495"/>
    <w:rsid w:val="00826F17"/>
    <w:rsid w:val="008273FF"/>
    <w:rsid w:val="00827575"/>
    <w:rsid w:val="0082798F"/>
    <w:rsid w:val="0083058A"/>
    <w:rsid w:val="0083152B"/>
    <w:rsid w:val="00831763"/>
    <w:rsid w:val="008319CA"/>
    <w:rsid w:val="0083244E"/>
    <w:rsid w:val="008331DB"/>
    <w:rsid w:val="00834682"/>
    <w:rsid w:val="00835C1F"/>
    <w:rsid w:val="0083723B"/>
    <w:rsid w:val="00841CF1"/>
    <w:rsid w:val="00843843"/>
    <w:rsid w:val="00843D44"/>
    <w:rsid w:val="00845748"/>
    <w:rsid w:val="00845A73"/>
    <w:rsid w:val="008473C0"/>
    <w:rsid w:val="008473F0"/>
    <w:rsid w:val="0084751F"/>
    <w:rsid w:val="00847D9B"/>
    <w:rsid w:val="0085118C"/>
    <w:rsid w:val="0085155E"/>
    <w:rsid w:val="00851610"/>
    <w:rsid w:val="00852202"/>
    <w:rsid w:val="00852BE0"/>
    <w:rsid w:val="00853210"/>
    <w:rsid w:val="008541E7"/>
    <w:rsid w:val="00854227"/>
    <w:rsid w:val="008550DC"/>
    <w:rsid w:val="00855C3E"/>
    <w:rsid w:val="00856074"/>
    <w:rsid w:val="008565FD"/>
    <w:rsid w:val="00856616"/>
    <w:rsid w:val="0085721C"/>
    <w:rsid w:val="008575A5"/>
    <w:rsid w:val="00857796"/>
    <w:rsid w:val="008606B8"/>
    <w:rsid w:val="00861BF3"/>
    <w:rsid w:val="008627F2"/>
    <w:rsid w:val="00862DDC"/>
    <w:rsid w:val="008638F1"/>
    <w:rsid w:val="00864876"/>
    <w:rsid w:val="00866AB0"/>
    <w:rsid w:val="00867C20"/>
    <w:rsid w:val="00870180"/>
    <w:rsid w:val="008703EB"/>
    <w:rsid w:val="00870CD0"/>
    <w:rsid w:val="00870CF1"/>
    <w:rsid w:val="00872B88"/>
    <w:rsid w:val="00872D7E"/>
    <w:rsid w:val="00872EFB"/>
    <w:rsid w:val="00873A2A"/>
    <w:rsid w:val="00874397"/>
    <w:rsid w:val="008751C4"/>
    <w:rsid w:val="008753F9"/>
    <w:rsid w:val="008759C8"/>
    <w:rsid w:val="0087679B"/>
    <w:rsid w:val="0087747C"/>
    <w:rsid w:val="00877921"/>
    <w:rsid w:val="00877C40"/>
    <w:rsid w:val="0088053A"/>
    <w:rsid w:val="00881DF9"/>
    <w:rsid w:val="008828FE"/>
    <w:rsid w:val="00882CE5"/>
    <w:rsid w:val="00882FD8"/>
    <w:rsid w:val="00884E06"/>
    <w:rsid w:val="0088581B"/>
    <w:rsid w:val="00885C67"/>
    <w:rsid w:val="008862F0"/>
    <w:rsid w:val="008875C9"/>
    <w:rsid w:val="0088788E"/>
    <w:rsid w:val="00890BE5"/>
    <w:rsid w:val="008915CA"/>
    <w:rsid w:val="00891FAA"/>
    <w:rsid w:val="008926EF"/>
    <w:rsid w:val="0089407D"/>
    <w:rsid w:val="00894BCB"/>
    <w:rsid w:val="00894E0B"/>
    <w:rsid w:val="00895955"/>
    <w:rsid w:val="00895DC4"/>
    <w:rsid w:val="0089633D"/>
    <w:rsid w:val="008A0234"/>
    <w:rsid w:val="008A0286"/>
    <w:rsid w:val="008A04A2"/>
    <w:rsid w:val="008A07D8"/>
    <w:rsid w:val="008A11A4"/>
    <w:rsid w:val="008A1FB5"/>
    <w:rsid w:val="008A20EA"/>
    <w:rsid w:val="008A2283"/>
    <w:rsid w:val="008A2469"/>
    <w:rsid w:val="008A28FA"/>
    <w:rsid w:val="008A2A65"/>
    <w:rsid w:val="008A2DCA"/>
    <w:rsid w:val="008A3384"/>
    <w:rsid w:val="008A366B"/>
    <w:rsid w:val="008A3C03"/>
    <w:rsid w:val="008A447A"/>
    <w:rsid w:val="008A560C"/>
    <w:rsid w:val="008A7629"/>
    <w:rsid w:val="008A7FC4"/>
    <w:rsid w:val="008B17F6"/>
    <w:rsid w:val="008B17F8"/>
    <w:rsid w:val="008B2A9C"/>
    <w:rsid w:val="008B2BFB"/>
    <w:rsid w:val="008B3328"/>
    <w:rsid w:val="008B3B41"/>
    <w:rsid w:val="008B5A4D"/>
    <w:rsid w:val="008B5FCE"/>
    <w:rsid w:val="008B6686"/>
    <w:rsid w:val="008B6DAF"/>
    <w:rsid w:val="008B70EE"/>
    <w:rsid w:val="008B71A5"/>
    <w:rsid w:val="008C1409"/>
    <w:rsid w:val="008C147A"/>
    <w:rsid w:val="008C2A37"/>
    <w:rsid w:val="008C48BC"/>
    <w:rsid w:val="008C68C4"/>
    <w:rsid w:val="008C6B52"/>
    <w:rsid w:val="008C7032"/>
    <w:rsid w:val="008D0A3F"/>
    <w:rsid w:val="008D0C5A"/>
    <w:rsid w:val="008D0CB6"/>
    <w:rsid w:val="008D19CB"/>
    <w:rsid w:val="008D1CED"/>
    <w:rsid w:val="008D2504"/>
    <w:rsid w:val="008D418D"/>
    <w:rsid w:val="008D5F93"/>
    <w:rsid w:val="008D713A"/>
    <w:rsid w:val="008D7723"/>
    <w:rsid w:val="008E416A"/>
    <w:rsid w:val="008E50D1"/>
    <w:rsid w:val="008E6006"/>
    <w:rsid w:val="008E73BE"/>
    <w:rsid w:val="008E7434"/>
    <w:rsid w:val="008E7868"/>
    <w:rsid w:val="008E78AE"/>
    <w:rsid w:val="008E7CC5"/>
    <w:rsid w:val="008E7D9A"/>
    <w:rsid w:val="008F01CF"/>
    <w:rsid w:val="008F0EA4"/>
    <w:rsid w:val="008F0F7A"/>
    <w:rsid w:val="008F1467"/>
    <w:rsid w:val="008F1D8E"/>
    <w:rsid w:val="008F2F9B"/>
    <w:rsid w:val="008F42B8"/>
    <w:rsid w:val="008F4484"/>
    <w:rsid w:val="008F4C2F"/>
    <w:rsid w:val="008F4DD1"/>
    <w:rsid w:val="008F4F29"/>
    <w:rsid w:val="008F5180"/>
    <w:rsid w:val="008F744B"/>
    <w:rsid w:val="0090374E"/>
    <w:rsid w:val="00906731"/>
    <w:rsid w:val="00906BCF"/>
    <w:rsid w:val="009070EA"/>
    <w:rsid w:val="009077DE"/>
    <w:rsid w:val="009078A4"/>
    <w:rsid w:val="00907B8B"/>
    <w:rsid w:val="00910C75"/>
    <w:rsid w:val="00911940"/>
    <w:rsid w:val="009137A8"/>
    <w:rsid w:val="009143B3"/>
    <w:rsid w:val="00914E88"/>
    <w:rsid w:val="00915465"/>
    <w:rsid w:val="00915F15"/>
    <w:rsid w:val="00916850"/>
    <w:rsid w:val="009175D3"/>
    <w:rsid w:val="0092073F"/>
    <w:rsid w:val="00920912"/>
    <w:rsid w:val="0092154D"/>
    <w:rsid w:val="009218F2"/>
    <w:rsid w:val="00922666"/>
    <w:rsid w:val="00923C32"/>
    <w:rsid w:val="009245AC"/>
    <w:rsid w:val="00925061"/>
    <w:rsid w:val="0092524D"/>
    <w:rsid w:val="00926065"/>
    <w:rsid w:val="00926AD0"/>
    <w:rsid w:val="00930073"/>
    <w:rsid w:val="00931664"/>
    <w:rsid w:val="00932884"/>
    <w:rsid w:val="00934E24"/>
    <w:rsid w:val="0093674E"/>
    <w:rsid w:val="00937177"/>
    <w:rsid w:val="00937963"/>
    <w:rsid w:val="0094150A"/>
    <w:rsid w:val="00941B55"/>
    <w:rsid w:val="00941DDF"/>
    <w:rsid w:val="00941F5A"/>
    <w:rsid w:val="009420DA"/>
    <w:rsid w:val="00942197"/>
    <w:rsid w:val="009431D5"/>
    <w:rsid w:val="009460DF"/>
    <w:rsid w:val="00946DF6"/>
    <w:rsid w:val="00947826"/>
    <w:rsid w:val="00947AB9"/>
    <w:rsid w:val="00950F58"/>
    <w:rsid w:val="009512C0"/>
    <w:rsid w:val="00951BD3"/>
    <w:rsid w:val="00951F12"/>
    <w:rsid w:val="00952C79"/>
    <w:rsid w:val="00952D42"/>
    <w:rsid w:val="00952D57"/>
    <w:rsid w:val="009532F7"/>
    <w:rsid w:val="00954D57"/>
    <w:rsid w:val="009561AE"/>
    <w:rsid w:val="009561B2"/>
    <w:rsid w:val="00956609"/>
    <w:rsid w:val="009570A4"/>
    <w:rsid w:val="009600F8"/>
    <w:rsid w:val="0096172C"/>
    <w:rsid w:val="00961C5C"/>
    <w:rsid w:val="0096205A"/>
    <w:rsid w:val="009627CC"/>
    <w:rsid w:val="009630D8"/>
    <w:rsid w:val="0096366C"/>
    <w:rsid w:val="00963CB6"/>
    <w:rsid w:val="009649CD"/>
    <w:rsid w:val="009652B1"/>
    <w:rsid w:val="0096536D"/>
    <w:rsid w:val="00965AE8"/>
    <w:rsid w:val="00965D37"/>
    <w:rsid w:val="009669F4"/>
    <w:rsid w:val="00966E5E"/>
    <w:rsid w:val="0096759F"/>
    <w:rsid w:val="00970247"/>
    <w:rsid w:val="009702CE"/>
    <w:rsid w:val="0097054C"/>
    <w:rsid w:val="00972793"/>
    <w:rsid w:val="009734EE"/>
    <w:rsid w:val="00973EEE"/>
    <w:rsid w:val="009745E2"/>
    <w:rsid w:val="00976238"/>
    <w:rsid w:val="00976561"/>
    <w:rsid w:val="00976AD9"/>
    <w:rsid w:val="00976FE3"/>
    <w:rsid w:val="00977088"/>
    <w:rsid w:val="00977783"/>
    <w:rsid w:val="00977DA9"/>
    <w:rsid w:val="00980CC4"/>
    <w:rsid w:val="00980DD6"/>
    <w:rsid w:val="00980F3C"/>
    <w:rsid w:val="00980F99"/>
    <w:rsid w:val="00981DD9"/>
    <w:rsid w:val="00982E68"/>
    <w:rsid w:val="00983631"/>
    <w:rsid w:val="00983C89"/>
    <w:rsid w:val="00984183"/>
    <w:rsid w:val="0098448B"/>
    <w:rsid w:val="00984518"/>
    <w:rsid w:val="0098471F"/>
    <w:rsid w:val="00984B3A"/>
    <w:rsid w:val="00984DE7"/>
    <w:rsid w:val="009851C1"/>
    <w:rsid w:val="009854C2"/>
    <w:rsid w:val="00985B15"/>
    <w:rsid w:val="009861F2"/>
    <w:rsid w:val="00986402"/>
    <w:rsid w:val="0098663E"/>
    <w:rsid w:val="00986B5A"/>
    <w:rsid w:val="00987412"/>
    <w:rsid w:val="0098763F"/>
    <w:rsid w:val="0098776E"/>
    <w:rsid w:val="009879E5"/>
    <w:rsid w:val="00990788"/>
    <w:rsid w:val="00990BCC"/>
    <w:rsid w:val="00991127"/>
    <w:rsid w:val="0099274E"/>
    <w:rsid w:val="0099341F"/>
    <w:rsid w:val="00994209"/>
    <w:rsid w:val="0099425F"/>
    <w:rsid w:val="00994EC4"/>
    <w:rsid w:val="00995D83"/>
    <w:rsid w:val="0099614D"/>
    <w:rsid w:val="009966CC"/>
    <w:rsid w:val="00996A20"/>
    <w:rsid w:val="0099741B"/>
    <w:rsid w:val="009974CD"/>
    <w:rsid w:val="009974F0"/>
    <w:rsid w:val="009A014C"/>
    <w:rsid w:val="009A3D1B"/>
    <w:rsid w:val="009A6ED5"/>
    <w:rsid w:val="009A6F30"/>
    <w:rsid w:val="009A6F78"/>
    <w:rsid w:val="009A7AB9"/>
    <w:rsid w:val="009A7D1E"/>
    <w:rsid w:val="009B07C0"/>
    <w:rsid w:val="009B0E1D"/>
    <w:rsid w:val="009B18C9"/>
    <w:rsid w:val="009B1C71"/>
    <w:rsid w:val="009B201D"/>
    <w:rsid w:val="009B39BB"/>
    <w:rsid w:val="009B429E"/>
    <w:rsid w:val="009B49D4"/>
    <w:rsid w:val="009B4CB0"/>
    <w:rsid w:val="009B56ED"/>
    <w:rsid w:val="009B5E94"/>
    <w:rsid w:val="009B5FAF"/>
    <w:rsid w:val="009B6E99"/>
    <w:rsid w:val="009B70EB"/>
    <w:rsid w:val="009B78ED"/>
    <w:rsid w:val="009B7ADD"/>
    <w:rsid w:val="009B7E66"/>
    <w:rsid w:val="009C16C5"/>
    <w:rsid w:val="009C1D42"/>
    <w:rsid w:val="009C1E20"/>
    <w:rsid w:val="009C2F01"/>
    <w:rsid w:val="009C31D5"/>
    <w:rsid w:val="009C3835"/>
    <w:rsid w:val="009C39DE"/>
    <w:rsid w:val="009C4B64"/>
    <w:rsid w:val="009C6062"/>
    <w:rsid w:val="009C620A"/>
    <w:rsid w:val="009C6D03"/>
    <w:rsid w:val="009D00C2"/>
    <w:rsid w:val="009D15AE"/>
    <w:rsid w:val="009D1948"/>
    <w:rsid w:val="009D2B84"/>
    <w:rsid w:val="009D3D2F"/>
    <w:rsid w:val="009D40EB"/>
    <w:rsid w:val="009D4841"/>
    <w:rsid w:val="009D5F56"/>
    <w:rsid w:val="009D7F99"/>
    <w:rsid w:val="009E07A8"/>
    <w:rsid w:val="009E0A06"/>
    <w:rsid w:val="009E1273"/>
    <w:rsid w:val="009E147D"/>
    <w:rsid w:val="009E1D97"/>
    <w:rsid w:val="009E28CF"/>
    <w:rsid w:val="009E373C"/>
    <w:rsid w:val="009E3955"/>
    <w:rsid w:val="009E5776"/>
    <w:rsid w:val="009E6384"/>
    <w:rsid w:val="009F0E03"/>
    <w:rsid w:val="009F15E6"/>
    <w:rsid w:val="009F2484"/>
    <w:rsid w:val="009F2FEF"/>
    <w:rsid w:val="009F30F5"/>
    <w:rsid w:val="009F3920"/>
    <w:rsid w:val="009F40F7"/>
    <w:rsid w:val="009F4609"/>
    <w:rsid w:val="009F4790"/>
    <w:rsid w:val="009F6449"/>
    <w:rsid w:val="009F700C"/>
    <w:rsid w:val="009F7068"/>
    <w:rsid w:val="009F79ED"/>
    <w:rsid w:val="009F7E16"/>
    <w:rsid w:val="00A016F1"/>
    <w:rsid w:val="00A018E1"/>
    <w:rsid w:val="00A01F40"/>
    <w:rsid w:val="00A02039"/>
    <w:rsid w:val="00A020F5"/>
    <w:rsid w:val="00A02BF4"/>
    <w:rsid w:val="00A02C7B"/>
    <w:rsid w:val="00A02DCF"/>
    <w:rsid w:val="00A035A1"/>
    <w:rsid w:val="00A038F6"/>
    <w:rsid w:val="00A03D2E"/>
    <w:rsid w:val="00A04F63"/>
    <w:rsid w:val="00A0509E"/>
    <w:rsid w:val="00A05EAE"/>
    <w:rsid w:val="00A071FC"/>
    <w:rsid w:val="00A07C87"/>
    <w:rsid w:val="00A1045A"/>
    <w:rsid w:val="00A1047F"/>
    <w:rsid w:val="00A10695"/>
    <w:rsid w:val="00A1129C"/>
    <w:rsid w:val="00A1132E"/>
    <w:rsid w:val="00A11FD7"/>
    <w:rsid w:val="00A121D4"/>
    <w:rsid w:val="00A12225"/>
    <w:rsid w:val="00A124A9"/>
    <w:rsid w:val="00A1301D"/>
    <w:rsid w:val="00A143C0"/>
    <w:rsid w:val="00A14E3E"/>
    <w:rsid w:val="00A1594B"/>
    <w:rsid w:val="00A15EBE"/>
    <w:rsid w:val="00A160B1"/>
    <w:rsid w:val="00A1684B"/>
    <w:rsid w:val="00A16B5C"/>
    <w:rsid w:val="00A16D9B"/>
    <w:rsid w:val="00A171C4"/>
    <w:rsid w:val="00A176CD"/>
    <w:rsid w:val="00A17759"/>
    <w:rsid w:val="00A17847"/>
    <w:rsid w:val="00A1787F"/>
    <w:rsid w:val="00A17B5D"/>
    <w:rsid w:val="00A230FE"/>
    <w:rsid w:val="00A23AF6"/>
    <w:rsid w:val="00A23B4B"/>
    <w:rsid w:val="00A2418E"/>
    <w:rsid w:val="00A24419"/>
    <w:rsid w:val="00A25ABE"/>
    <w:rsid w:val="00A266BC"/>
    <w:rsid w:val="00A272A5"/>
    <w:rsid w:val="00A27D6D"/>
    <w:rsid w:val="00A30FB2"/>
    <w:rsid w:val="00A32F01"/>
    <w:rsid w:val="00A3325F"/>
    <w:rsid w:val="00A3328F"/>
    <w:rsid w:val="00A35BEC"/>
    <w:rsid w:val="00A36A0A"/>
    <w:rsid w:val="00A36E0F"/>
    <w:rsid w:val="00A36EC0"/>
    <w:rsid w:val="00A37112"/>
    <w:rsid w:val="00A377F7"/>
    <w:rsid w:val="00A40206"/>
    <w:rsid w:val="00A40498"/>
    <w:rsid w:val="00A40701"/>
    <w:rsid w:val="00A40891"/>
    <w:rsid w:val="00A41000"/>
    <w:rsid w:val="00A4326B"/>
    <w:rsid w:val="00A43D83"/>
    <w:rsid w:val="00A44047"/>
    <w:rsid w:val="00A44AED"/>
    <w:rsid w:val="00A4508C"/>
    <w:rsid w:val="00A451C4"/>
    <w:rsid w:val="00A45420"/>
    <w:rsid w:val="00A455D4"/>
    <w:rsid w:val="00A460D7"/>
    <w:rsid w:val="00A46411"/>
    <w:rsid w:val="00A46656"/>
    <w:rsid w:val="00A472D0"/>
    <w:rsid w:val="00A508B7"/>
    <w:rsid w:val="00A50C19"/>
    <w:rsid w:val="00A50F42"/>
    <w:rsid w:val="00A511F1"/>
    <w:rsid w:val="00A51522"/>
    <w:rsid w:val="00A52D06"/>
    <w:rsid w:val="00A52E7E"/>
    <w:rsid w:val="00A53602"/>
    <w:rsid w:val="00A537CE"/>
    <w:rsid w:val="00A538A5"/>
    <w:rsid w:val="00A541A2"/>
    <w:rsid w:val="00A54DB5"/>
    <w:rsid w:val="00A57648"/>
    <w:rsid w:val="00A60489"/>
    <w:rsid w:val="00A60563"/>
    <w:rsid w:val="00A60B0D"/>
    <w:rsid w:val="00A60E66"/>
    <w:rsid w:val="00A61838"/>
    <w:rsid w:val="00A61DEB"/>
    <w:rsid w:val="00A632DA"/>
    <w:rsid w:val="00A64FBB"/>
    <w:rsid w:val="00A65C19"/>
    <w:rsid w:val="00A707E8"/>
    <w:rsid w:val="00A7211D"/>
    <w:rsid w:val="00A72CBB"/>
    <w:rsid w:val="00A72F25"/>
    <w:rsid w:val="00A73090"/>
    <w:rsid w:val="00A7409E"/>
    <w:rsid w:val="00A74244"/>
    <w:rsid w:val="00A74360"/>
    <w:rsid w:val="00A76645"/>
    <w:rsid w:val="00A76D77"/>
    <w:rsid w:val="00A8096C"/>
    <w:rsid w:val="00A811EA"/>
    <w:rsid w:val="00A82F6C"/>
    <w:rsid w:val="00A833B0"/>
    <w:rsid w:val="00A844AF"/>
    <w:rsid w:val="00A847EB"/>
    <w:rsid w:val="00A86644"/>
    <w:rsid w:val="00A8671A"/>
    <w:rsid w:val="00A871DE"/>
    <w:rsid w:val="00A87D06"/>
    <w:rsid w:val="00A919D6"/>
    <w:rsid w:val="00A91BA5"/>
    <w:rsid w:val="00A930D3"/>
    <w:rsid w:val="00A9374F"/>
    <w:rsid w:val="00A952A9"/>
    <w:rsid w:val="00A9581E"/>
    <w:rsid w:val="00A9584C"/>
    <w:rsid w:val="00A95906"/>
    <w:rsid w:val="00A9592F"/>
    <w:rsid w:val="00A9676A"/>
    <w:rsid w:val="00A96CB1"/>
    <w:rsid w:val="00A96F13"/>
    <w:rsid w:val="00A97AF3"/>
    <w:rsid w:val="00A97D45"/>
    <w:rsid w:val="00AA0366"/>
    <w:rsid w:val="00AA0A0A"/>
    <w:rsid w:val="00AA2191"/>
    <w:rsid w:val="00AA2493"/>
    <w:rsid w:val="00AA2884"/>
    <w:rsid w:val="00AA3004"/>
    <w:rsid w:val="00AA363B"/>
    <w:rsid w:val="00AA3F52"/>
    <w:rsid w:val="00AA4A8B"/>
    <w:rsid w:val="00AA6147"/>
    <w:rsid w:val="00AA6B39"/>
    <w:rsid w:val="00AA7A93"/>
    <w:rsid w:val="00AA7BE1"/>
    <w:rsid w:val="00AA7CE2"/>
    <w:rsid w:val="00AB1C88"/>
    <w:rsid w:val="00AB1F4E"/>
    <w:rsid w:val="00AB247F"/>
    <w:rsid w:val="00AB2E62"/>
    <w:rsid w:val="00AB3466"/>
    <w:rsid w:val="00AB43E4"/>
    <w:rsid w:val="00AB4484"/>
    <w:rsid w:val="00AB53D8"/>
    <w:rsid w:val="00AB64A9"/>
    <w:rsid w:val="00AB6F15"/>
    <w:rsid w:val="00AB7D8D"/>
    <w:rsid w:val="00AB7F09"/>
    <w:rsid w:val="00AC012E"/>
    <w:rsid w:val="00AC1187"/>
    <w:rsid w:val="00AC14F2"/>
    <w:rsid w:val="00AC2988"/>
    <w:rsid w:val="00AC319B"/>
    <w:rsid w:val="00AC3FEB"/>
    <w:rsid w:val="00AC41D3"/>
    <w:rsid w:val="00AC515E"/>
    <w:rsid w:val="00AC6CB8"/>
    <w:rsid w:val="00AD0E61"/>
    <w:rsid w:val="00AD1B23"/>
    <w:rsid w:val="00AD3F8C"/>
    <w:rsid w:val="00AD4237"/>
    <w:rsid w:val="00AD5E5B"/>
    <w:rsid w:val="00AD6DA6"/>
    <w:rsid w:val="00AD7B61"/>
    <w:rsid w:val="00AD7F30"/>
    <w:rsid w:val="00AE1735"/>
    <w:rsid w:val="00AE2175"/>
    <w:rsid w:val="00AE2832"/>
    <w:rsid w:val="00AE3855"/>
    <w:rsid w:val="00AE43C4"/>
    <w:rsid w:val="00AE47A1"/>
    <w:rsid w:val="00AE4871"/>
    <w:rsid w:val="00AE495B"/>
    <w:rsid w:val="00AE5429"/>
    <w:rsid w:val="00AE55E0"/>
    <w:rsid w:val="00AE59D6"/>
    <w:rsid w:val="00AF0C4A"/>
    <w:rsid w:val="00AF1125"/>
    <w:rsid w:val="00AF1790"/>
    <w:rsid w:val="00AF23CC"/>
    <w:rsid w:val="00AF36AE"/>
    <w:rsid w:val="00AF44AA"/>
    <w:rsid w:val="00AF4834"/>
    <w:rsid w:val="00AF4843"/>
    <w:rsid w:val="00AF54F4"/>
    <w:rsid w:val="00AF5C04"/>
    <w:rsid w:val="00AF5DA5"/>
    <w:rsid w:val="00AF5E53"/>
    <w:rsid w:val="00AF6B9D"/>
    <w:rsid w:val="00AF6C15"/>
    <w:rsid w:val="00AF744B"/>
    <w:rsid w:val="00AF7F88"/>
    <w:rsid w:val="00B02857"/>
    <w:rsid w:val="00B02AEE"/>
    <w:rsid w:val="00B02BC7"/>
    <w:rsid w:val="00B02C16"/>
    <w:rsid w:val="00B03363"/>
    <w:rsid w:val="00B04A10"/>
    <w:rsid w:val="00B05E3F"/>
    <w:rsid w:val="00B06589"/>
    <w:rsid w:val="00B06B02"/>
    <w:rsid w:val="00B07855"/>
    <w:rsid w:val="00B10B09"/>
    <w:rsid w:val="00B1131F"/>
    <w:rsid w:val="00B113F3"/>
    <w:rsid w:val="00B11E75"/>
    <w:rsid w:val="00B1235F"/>
    <w:rsid w:val="00B12403"/>
    <w:rsid w:val="00B13013"/>
    <w:rsid w:val="00B134FB"/>
    <w:rsid w:val="00B13518"/>
    <w:rsid w:val="00B13B1E"/>
    <w:rsid w:val="00B14783"/>
    <w:rsid w:val="00B148F2"/>
    <w:rsid w:val="00B15B2A"/>
    <w:rsid w:val="00B15F7C"/>
    <w:rsid w:val="00B16106"/>
    <w:rsid w:val="00B16303"/>
    <w:rsid w:val="00B16A37"/>
    <w:rsid w:val="00B16C33"/>
    <w:rsid w:val="00B172BE"/>
    <w:rsid w:val="00B2080E"/>
    <w:rsid w:val="00B2091C"/>
    <w:rsid w:val="00B20D78"/>
    <w:rsid w:val="00B21843"/>
    <w:rsid w:val="00B21E7B"/>
    <w:rsid w:val="00B23967"/>
    <w:rsid w:val="00B2598D"/>
    <w:rsid w:val="00B25FA4"/>
    <w:rsid w:val="00B26FD1"/>
    <w:rsid w:val="00B2780D"/>
    <w:rsid w:val="00B27D1B"/>
    <w:rsid w:val="00B27F44"/>
    <w:rsid w:val="00B3013F"/>
    <w:rsid w:val="00B309C0"/>
    <w:rsid w:val="00B30C56"/>
    <w:rsid w:val="00B311AC"/>
    <w:rsid w:val="00B3120B"/>
    <w:rsid w:val="00B31ADA"/>
    <w:rsid w:val="00B322B8"/>
    <w:rsid w:val="00B3242D"/>
    <w:rsid w:val="00B331F3"/>
    <w:rsid w:val="00B33F24"/>
    <w:rsid w:val="00B35B22"/>
    <w:rsid w:val="00B36656"/>
    <w:rsid w:val="00B367C2"/>
    <w:rsid w:val="00B36E21"/>
    <w:rsid w:val="00B3756B"/>
    <w:rsid w:val="00B378BF"/>
    <w:rsid w:val="00B40995"/>
    <w:rsid w:val="00B4162E"/>
    <w:rsid w:val="00B42B51"/>
    <w:rsid w:val="00B42F79"/>
    <w:rsid w:val="00B43078"/>
    <w:rsid w:val="00B45E14"/>
    <w:rsid w:val="00B46670"/>
    <w:rsid w:val="00B46A85"/>
    <w:rsid w:val="00B47106"/>
    <w:rsid w:val="00B4719B"/>
    <w:rsid w:val="00B50562"/>
    <w:rsid w:val="00B505E7"/>
    <w:rsid w:val="00B50F20"/>
    <w:rsid w:val="00B514BD"/>
    <w:rsid w:val="00B5168F"/>
    <w:rsid w:val="00B51BA4"/>
    <w:rsid w:val="00B52F7F"/>
    <w:rsid w:val="00B546EA"/>
    <w:rsid w:val="00B55565"/>
    <w:rsid w:val="00B55A72"/>
    <w:rsid w:val="00B55EED"/>
    <w:rsid w:val="00B56D75"/>
    <w:rsid w:val="00B5767C"/>
    <w:rsid w:val="00B60191"/>
    <w:rsid w:val="00B60BEB"/>
    <w:rsid w:val="00B611F0"/>
    <w:rsid w:val="00B63128"/>
    <w:rsid w:val="00B63E6A"/>
    <w:rsid w:val="00B63FD1"/>
    <w:rsid w:val="00B6426C"/>
    <w:rsid w:val="00B6542F"/>
    <w:rsid w:val="00B65B00"/>
    <w:rsid w:val="00B65F03"/>
    <w:rsid w:val="00B66092"/>
    <w:rsid w:val="00B66C1C"/>
    <w:rsid w:val="00B67569"/>
    <w:rsid w:val="00B70636"/>
    <w:rsid w:val="00B7091E"/>
    <w:rsid w:val="00B70956"/>
    <w:rsid w:val="00B70E6C"/>
    <w:rsid w:val="00B710DD"/>
    <w:rsid w:val="00B7162A"/>
    <w:rsid w:val="00B72BB1"/>
    <w:rsid w:val="00B73AC1"/>
    <w:rsid w:val="00B73C6B"/>
    <w:rsid w:val="00B75A99"/>
    <w:rsid w:val="00B76605"/>
    <w:rsid w:val="00B768C0"/>
    <w:rsid w:val="00B7692D"/>
    <w:rsid w:val="00B7755D"/>
    <w:rsid w:val="00B80402"/>
    <w:rsid w:val="00B8048B"/>
    <w:rsid w:val="00B814C3"/>
    <w:rsid w:val="00B825C3"/>
    <w:rsid w:val="00B82B92"/>
    <w:rsid w:val="00B82F28"/>
    <w:rsid w:val="00B85172"/>
    <w:rsid w:val="00B856D2"/>
    <w:rsid w:val="00B85818"/>
    <w:rsid w:val="00B859E4"/>
    <w:rsid w:val="00B85B7C"/>
    <w:rsid w:val="00B860A1"/>
    <w:rsid w:val="00B865AF"/>
    <w:rsid w:val="00B8716D"/>
    <w:rsid w:val="00B87573"/>
    <w:rsid w:val="00B876B8"/>
    <w:rsid w:val="00B90EC7"/>
    <w:rsid w:val="00B924CD"/>
    <w:rsid w:val="00B934C8"/>
    <w:rsid w:val="00B937C2"/>
    <w:rsid w:val="00B948F4"/>
    <w:rsid w:val="00B94BBD"/>
    <w:rsid w:val="00B950F6"/>
    <w:rsid w:val="00B9598A"/>
    <w:rsid w:val="00B95D90"/>
    <w:rsid w:val="00B97F03"/>
    <w:rsid w:val="00BA1009"/>
    <w:rsid w:val="00BA137C"/>
    <w:rsid w:val="00BA2A60"/>
    <w:rsid w:val="00BA2E80"/>
    <w:rsid w:val="00BA549F"/>
    <w:rsid w:val="00BA554A"/>
    <w:rsid w:val="00BB0031"/>
    <w:rsid w:val="00BB01BA"/>
    <w:rsid w:val="00BB060E"/>
    <w:rsid w:val="00BB06B6"/>
    <w:rsid w:val="00BB1088"/>
    <w:rsid w:val="00BB12CA"/>
    <w:rsid w:val="00BB1E60"/>
    <w:rsid w:val="00BB4AA9"/>
    <w:rsid w:val="00BB4C4E"/>
    <w:rsid w:val="00BB54E5"/>
    <w:rsid w:val="00BB6EF7"/>
    <w:rsid w:val="00BB7131"/>
    <w:rsid w:val="00BB7BC3"/>
    <w:rsid w:val="00BC0689"/>
    <w:rsid w:val="00BC1793"/>
    <w:rsid w:val="00BC40E6"/>
    <w:rsid w:val="00BC4D5E"/>
    <w:rsid w:val="00BC512D"/>
    <w:rsid w:val="00BC564D"/>
    <w:rsid w:val="00BC5F3F"/>
    <w:rsid w:val="00BC6E88"/>
    <w:rsid w:val="00BC6F28"/>
    <w:rsid w:val="00BC6F91"/>
    <w:rsid w:val="00BD16AC"/>
    <w:rsid w:val="00BD3A3C"/>
    <w:rsid w:val="00BD4B35"/>
    <w:rsid w:val="00BD4F2E"/>
    <w:rsid w:val="00BD4F9B"/>
    <w:rsid w:val="00BD59A1"/>
    <w:rsid w:val="00BD59C0"/>
    <w:rsid w:val="00BD6520"/>
    <w:rsid w:val="00BD65F6"/>
    <w:rsid w:val="00BD663A"/>
    <w:rsid w:val="00BD6A23"/>
    <w:rsid w:val="00BD7B22"/>
    <w:rsid w:val="00BD7E89"/>
    <w:rsid w:val="00BE0654"/>
    <w:rsid w:val="00BE0663"/>
    <w:rsid w:val="00BE0899"/>
    <w:rsid w:val="00BE3547"/>
    <w:rsid w:val="00BE3BF5"/>
    <w:rsid w:val="00BE3D51"/>
    <w:rsid w:val="00BE40D6"/>
    <w:rsid w:val="00BE4806"/>
    <w:rsid w:val="00BE4ADE"/>
    <w:rsid w:val="00BE523C"/>
    <w:rsid w:val="00BE6C6A"/>
    <w:rsid w:val="00BE6DC4"/>
    <w:rsid w:val="00BE6FAB"/>
    <w:rsid w:val="00BE70C0"/>
    <w:rsid w:val="00BE765F"/>
    <w:rsid w:val="00BE7ED3"/>
    <w:rsid w:val="00BF039C"/>
    <w:rsid w:val="00BF0A3C"/>
    <w:rsid w:val="00BF1C2B"/>
    <w:rsid w:val="00BF3761"/>
    <w:rsid w:val="00BF37A7"/>
    <w:rsid w:val="00BF4FFA"/>
    <w:rsid w:val="00BF5948"/>
    <w:rsid w:val="00BF6D04"/>
    <w:rsid w:val="00BF6F60"/>
    <w:rsid w:val="00BF71A6"/>
    <w:rsid w:val="00BF7709"/>
    <w:rsid w:val="00C010DD"/>
    <w:rsid w:val="00C02185"/>
    <w:rsid w:val="00C02268"/>
    <w:rsid w:val="00C02BB7"/>
    <w:rsid w:val="00C02CA0"/>
    <w:rsid w:val="00C031F2"/>
    <w:rsid w:val="00C037C9"/>
    <w:rsid w:val="00C038AD"/>
    <w:rsid w:val="00C04318"/>
    <w:rsid w:val="00C04647"/>
    <w:rsid w:val="00C05638"/>
    <w:rsid w:val="00C059AC"/>
    <w:rsid w:val="00C071DD"/>
    <w:rsid w:val="00C10754"/>
    <w:rsid w:val="00C11E79"/>
    <w:rsid w:val="00C1343E"/>
    <w:rsid w:val="00C141AF"/>
    <w:rsid w:val="00C14806"/>
    <w:rsid w:val="00C15CF4"/>
    <w:rsid w:val="00C164CC"/>
    <w:rsid w:val="00C16893"/>
    <w:rsid w:val="00C16E2B"/>
    <w:rsid w:val="00C1748B"/>
    <w:rsid w:val="00C17562"/>
    <w:rsid w:val="00C17E90"/>
    <w:rsid w:val="00C2001C"/>
    <w:rsid w:val="00C20221"/>
    <w:rsid w:val="00C2032A"/>
    <w:rsid w:val="00C20DE7"/>
    <w:rsid w:val="00C229F3"/>
    <w:rsid w:val="00C22DAC"/>
    <w:rsid w:val="00C22DB2"/>
    <w:rsid w:val="00C238C7"/>
    <w:rsid w:val="00C24037"/>
    <w:rsid w:val="00C24789"/>
    <w:rsid w:val="00C25412"/>
    <w:rsid w:val="00C257C6"/>
    <w:rsid w:val="00C25ABC"/>
    <w:rsid w:val="00C26A69"/>
    <w:rsid w:val="00C26C4E"/>
    <w:rsid w:val="00C27B7A"/>
    <w:rsid w:val="00C27D6E"/>
    <w:rsid w:val="00C300FB"/>
    <w:rsid w:val="00C30EE0"/>
    <w:rsid w:val="00C30F5C"/>
    <w:rsid w:val="00C31734"/>
    <w:rsid w:val="00C31F4A"/>
    <w:rsid w:val="00C31F6C"/>
    <w:rsid w:val="00C3250F"/>
    <w:rsid w:val="00C32D0D"/>
    <w:rsid w:val="00C32EB4"/>
    <w:rsid w:val="00C3432C"/>
    <w:rsid w:val="00C34599"/>
    <w:rsid w:val="00C348A0"/>
    <w:rsid w:val="00C34C0C"/>
    <w:rsid w:val="00C34D78"/>
    <w:rsid w:val="00C3538F"/>
    <w:rsid w:val="00C3620B"/>
    <w:rsid w:val="00C377C6"/>
    <w:rsid w:val="00C37DAB"/>
    <w:rsid w:val="00C40446"/>
    <w:rsid w:val="00C41D65"/>
    <w:rsid w:val="00C42002"/>
    <w:rsid w:val="00C424DF"/>
    <w:rsid w:val="00C42A62"/>
    <w:rsid w:val="00C4307F"/>
    <w:rsid w:val="00C432C8"/>
    <w:rsid w:val="00C442E7"/>
    <w:rsid w:val="00C45476"/>
    <w:rsid w:val="00C458C3"/>
    <w:rsid w:val="00C465B8"/>
    <w:rsid w:val="00C467B9"/>
    <w:rsid w:val="00C46CB1"/>
    <w:rsid w:val="00C4730E"/>
    <w:rsid w:val="00C4749B"/>
    <w:rsid w:val="00C47A70"/>
    <w:rsid w:val="00C47D81"/>
    <w:rsid w:val="00C4D711"/>
    <w:rsid w:val="00C50146"/>
    <w:rsid w:val="00C5030F"/>
    <w:rsid w:val="00C51BAD"/>
    <w:rsid w:val="00C524D1"/>
    <w:rsid w:val="00C52FF2"/>
    <w:rsid w:val="00C538C0"/>
    <w:rsid w:val="00C53CD7"/>
    <w:rsid w:val="00C54111"/>
    <w:rsid w:val="00C5493A"/>
    <w:rsid w:val="00C55691"/>
    <w:rsid w:val="00C61E95"/>
    <w:rsid w:val="00C62597"/>
    <w:rsid w:val="00C62610"/>
    <w:rsid w:val="00C6278C"/>
    <w:rsid w:val="00C65159"/>
    <w:rsid w:val="00C651FC"/>
    <w:rsid w:val="00C653D7"/>
    <w:rsid w:val="00C654B8"/>
    <w:rsid w:val="00C65ED2"/>
    <w:rsid w:val="00C66C89"/>
    <w:rsid w:val="00C66ED4"/>
    <w:rsid w:val="00C66FEF"/>
    <w:rsid w:val="00C702CA"/>
    <w:rsid w:val="00C702DC"/>
    <w:rsid w:val="00C717A6"/>
    <w:rsid w:val="00C7452D"/>
    <w:rsid w:val="00C74870"/>
    <w:rsid w:val="00C74A06"/>
    <w:rsid w:val="00C7509B"/>
    <w:rsid w:val="00C7539F"/>
    <w:rsid w:val="00C75EAA"/>
    <w:rsid w:val="00C80408"/>
    <w:rsid w:val="00C804EB"/>
    <w:rsid w:val="00C8111D"/>
    <w:rsid w:val="00C823DC"/>
    <w:rsid w:val="00C82D5F"/>
    <w:rsid w:val="00C83B61"/>
    <w:rsid w:val="00C840EA"/>
    <w:rsid w:val="00C84D8E"/>
    <w:rsid w:val="00C86661"/>
    <w:rsid w:val="00C86E49"/>
    <w:rsid w:val="00C9031D"/>
    <w:rsid w:val="00C904C7"/>
    <w:rsid w:val="00C90541"/>
    <w:rsid w:val="00C92517"/>
    <w:rsid w:val="00C92C88"/>
    <w:rsid w:val="00C93BEE"/>
    <w:rsid w:val="00C9624B"/>
    <w:rsid w:val="00C9687E"/>
    <w:rsid w:val="00C96B4D"/>
    <w:rsid w:val="00C974D5"/>
    <w:rsid w:val="00CA02DA"/>
    <w:rsid w:val="00CA1906"/>
    <w:rsid w:val="00CA2F1D"/>
    <w:rsid w:val="00CA33EB"/>
    <w:rsid w:val="00CA6523"/>
    <w:rsid w:val="00CA69E7"/>
    <w:rsid w:val="00CA78ED"/>
    <w:rsid w:val="00CA7EB1"/>
    <w:rsid w:val="00CB0887"/>
    <w:rsid w:val="00CB15ED"/>
    <w:rsid w:val="00CB172C"/>
    <w:rsid w:val="00CB1732"/>
    <w:rsid w:val="00CB3E18"/>
    <w:rsid w:val="00CB406A"/>
    <w:rsid w:val="00CB4295"/>
    <w:rsid w:val="00CB4F08"/>
    <w:rsid w:val="00CB6B37"/>
    <w:rsid w:val="00CB6DE5"/>
    <w:rsid w:val="00CB6EC2"/>
    <w:rsid w:val="00CB74CD"/>
    <w:rsid w:val="00CB7818"/>
    <w:rsid w:val="00CB7A20"/>
    <w:rsid w:val="00CB7CE4"/>
    <w:rsid w:val="00CC172E"/>
    <w:rsid w:val="00CC198E"/>
    <w:rsid w:val="00CC3783"/>
    <w:rsid w:val="00CC3EC7"/>
    <w:rsid w:val="00CC42E4"/>
    <w:rsid w:val="00CC4D54"/>
    <w:rsid w:val="00CC5053"/>
    <w:rsid w:val="00CC5280"/>
    <w:rsid w:val="00CC5757"/>
    <w:rsid w:val="00CC6D1D"/>
    <w:rsid w:val="00CC7CD6"/>
    <w:rsid w:val="00CD0145"/>
    <w:rsid w:val="00CD0653"/>
    <w:rsid w:val="00CD0E2A"/>
    <w:rsid w:val="00CD15D9"/>
    <w:rsid w:val="00CD3E69"/>
    <w:rsid w:val="00CD4911"/>
    <w:rsid w:val="00CD49BE"/>
    <w:rsid w:val="00CD4F7C"/>
    <w:rsid w:val="00CD5059"/>
    <w:rsid w:val="00CD53B6"/>
    <w:rsid w:val="00CD5585"/>
    <w:rsid w:val="00CD63EB"/>
    <w:rsid w:val="00CD65CA"/>
    <w:rsid w:val="00CD705D"/>
    <w:rsid w:val="00CD7496"/>
    <w:rsid w:val="00CE17E0"/>
    <w:rsid w:val="00CE186C"/>
    <w:rsid w:val="00CE19A4"/>
    <w:rsid w:val="00CE3057"/>
    <w:rsid w:val="00CE38E4"/>
    <w:rsid w:val="00CE4186"/>
    <w:rsid w:val="00CE4995"/>
    <w:rsid w:val="00CE6BD1"/>
    <w:rsid w:val="00CE6BF9"/>
    <w:rsid w:val="00CE73AA"/>
    <w:rsid w:val="00CE7451"/>
    <w:rsid w:val="00CE78C0"/>
    <w:rsid w:val="00CF073B"/>
    <w:rsid w:val="00CF0E81"/>
    <w:rsid w:val="00CF2D13"/>
    <w:rsid w:val="00CF3A6F"/>
    <w:rsid w:val="00CF3BE7"/>
    <w:rsid w:val="00CF4A41"/>
    <w:rsid w:val="00CF6AD4"/>
    <w:rsid w:val="00D002CA"/>
    <w:rsid w:val="00D00AC2"/>
    <w:rsid w:val="00D00D50"/>
    <w:rsid w:val="00D01BD2"/>
    <w:rsid w:val="00D02256"/>
    <w:rsid w:val="00D02A9F"/>
    <w:rsid w:val="00D033AE"/>
    <w:rsid w:val="00D034AB"/>
    <w:rsid w:val="00D049EA"/>
    <w:rsid w:val="00D05A6E"/>
    <w:rsid w:val="00D07716"/>
    <w:rsid w:val="00D07D5E"/>
    <w:rsid w:val="00D11057"/>
    <w:rsid w:val="00D11273"/>
    <w:rsid w:val="00D119B9"/>
    <w:rsid w:val="00D12139"/>
    <w:rsid w:val="00D121AE"/>
    <w:rsid w:val="00D13EE3"/>
    <w:rsid w:val="00D14B7C"/>
    <w:rsid w:val="00D150D9"/>
    <w:rsid w:val="00D15290"/>
    <w:rsid w:val="00D15400"/>
    <w:rsid w:val="00D154CB"/>
    <w:rsid w:val="00D165D7"/>
    <w:rsid w:val="00D168DD"/>
    <w:rsid w:val="00D20356"/>
    <w:rsid w:val="00D20869"/>
    <w:rsid w:val="00D21DF2"/>
    <w:rsid w:val="00D22261"/>
    <w:rsid w:val="00D23164"/>
    <w:rsid w:val="00D234DF"/>
    <w:rsid w:val="00D24832"/>
    <w:rsid w:val="00D24CC1"/>
    <w:rsid w:val="00D24E74"/>
    <w:rsid w:val="00D251C4"/>
    <w:rsid w:val="00D25416"/>
    <w:rsid w:val="00D26D37"/>
    <w:rsid w:val="00D27292"/>
    <w:rsid w:val="00D272B0"/>
    <w:rsid w:val="00D275C3"/>
    <w:rsid w:val="00D27D87"/>
    <w:rsid w:val="00D31186"/>
    <w:rsid w:val="00D3121B"/>
    <w:rsid w:val="00D31B79"/>
    <w:rsid w:val="00D31DA2"/>
    <w:rsid w:val="00D31DC9"/>
    <w:rsid w:val="00D3267B"/>
    <w:rsid w:val="00D3315B"/>
    <w:rsid w:val="00D3354C"/>
    <w:rsid w:val="00D36609"/>
    <w:rsid w:val="00D36945"/>
    <w:rsid w:val="00D37D65"/>
    <w:rsid w:val="00D40B74"/>
    <w:rsid w:val="00D418DE"/>
    <w:rsid w:val="00D41FD6"/>
    <w:rsid w:val="00D4209F"/>
    <w:rsid w:val="00D43390"/>
    <w:rsid w:val="00D43ED1"/>
    <w:rsid w:val="00D4570D"/>
    <w:rsid w:val="00D46166"/>
    <w:rsid w:val="00D46D13"/>
    <w:rsid w:val="00D50937"/>
    <w:rsid w:val="00D50CE8"/>
    <w:rsid w:val="00D51083"/>
    <w:rsid w:val="00D52587"/>
    <w:rsid w:val="00D527A7"/>
    <w:rsid w:val="00D54324"/>
    <w:rsid w:val="00D54E52"/>
    <w:rsid w:val="00D55B02"/>
    <w:rsid w:val="00D60D6B"/>
    <w:rsid w:val="00D613E6"/>
    <w:rsid w:val="00D617B0"/>
    <w:rsid w:val="00D61E70"/>
    <w:rsid w:val="00D61EAA"/>
    <w:rsid w:val="00D620FE"/>
    <w:rsid w:val="00D62B08"/>
    <w:rsid w:val="00D640C3"/>
    <w:rsid w:val="00D658F5"/>
    <w:rsid w:val="00D712C9"/>
    <w:rsid w:val="00D71E9B"/>
    <w:rsid w:val="00D73ADF"/>
    <w:rsid w:val="00D74D36"/>
    <w:rsid w:val="00D7500C"/>
    <w:rsid w:val="00D750C2"/>
    <w:rsid w:val="00D75BAD"/>
    <w:rsid w:val="00D7798C"/>
    <w:rsid w:val="00D8001C"/>
    <w:rsid w:val="00D80E7D"/>
    <w:rsid w:val="00D82500"/>
    <w:rsid w:val="00D82B16"/>
    <w:rsid w:val="00D83377"/>
    <w:rsid w:val="00D83A10"/>
    <w:rsid w:val="00D8489C"/>
    <w:rsid w:val="00D84A70"/>
    <w:rsid w:val="00D8578D"/>
    <w:rsid w:val="00D858B1"/>
    <w:rsid w:val="00D85CE8"/>
    <w:rsid w:val="00D85D3F"/>
    <w:rsid w:val="00D863C2"/>
    <w:rsid w:val="00D8712E"/>
    <w:rsid w:val="00D90102"/>
    <w:rsid w:val="00D91952"/>
    <w:rsid w:val="00D9324B"/>
    <w:rsid w:val="00D932EE"/>
    <w:rsid w:val="00D9413D"/>
    <w:rsid w:val="00D946B5"/>
    <w:rsid w:val="00D950C6"/>
    <w:rsid w:val="00D953EB"/>
    <w:rsid w:val="00D96318"/>
    <w:rsid w:val="00D96DA2"/>
    <w:rsid w:val="00DA1F29"/>
    <w:rsid w:val="00DA28E4"/>
    <w:rsid w:val="00DA2967"/>
    <w:rsid w:val="00DA2CBA"/>
    <w:rsid w:val="00DA3F02"/>
    <w:rsid w:val="00DA3F5C"/>
    <w:rsid w:val="00DA509A"/>
    <w:rsid w:val="00DA51ED"/>
    <w:rsid w:val="00DA5E10"/>
    <w:rsid w:val="00DA6582"/>
    <w:rsid w:val="00DA6931"/>
    <w:rsid w:val="00DA75F9"/>
    <w:rsid w:val="00DA7614"/>
    <w:rsid w:val="00DA7F44"/>
    <w:rsid w:val="00DB042C"/>
    <w:rsid w:val="00DB0669"/>
    <w:rsid w:val="00DB0BF9"/>
    <w:rsid w:val="00DB235C"/>
    <w:rsid w:val="00DB35C7"/>
    <w:rsid w:val="00DB45D0"/>
    <w:rsid w:val="00DB4702"/>
    <w:rsid w:val="00DB507C"/>
    <w:rsid w:val="00DB5F74"/>
    <w:rsid w:val="00DB6619"/>
    <w:rsid w:val="00DB6883"/>
    <w:rsid w:val="00DC10D5"/>
    <w:rsid w:val="00DC1209"/>
    <w:rsid w:val="00DC305A"/>
    <w:rsid w:val="00DC3F98"/>
    <w:rsid w:val="00DC408F"/>
    <w:rsid w:val="00DC55D7"/>
    <w:rsid w:val="00DC5959"/>
    <w:rsid w:val="00DC5C2A"/>
    <w:rsid w:val="00DC63F0"/>
    <w:rsid w:val="00DC764E"/>
    <w:rsid w:val="00DD1A7A"/>
    <w:rsid w:val="00DD1B59"/>
    <w:rsid w:val="00DD24D3"/>
    <w:rsid w:val="00DD252D"/>
    <w:rsid w:val="00DD293C"/>
    <w:rsid w:val="00DD39A2"/>
    <w:rsid w:val="00DD42AD"/>
    <w:rsid w:val="00DD440B"/>
    <w:rsid w:val="00DD50E7"/>
    <w:rsid w:val="00DD56B8"/>
    <w:rsid w:val="00DD5CD3"/>
    <w:rsid w:val="00DD66FD"/>
    <w:rsid w:val="00DD6757"/>
    <w:rsid w:val="00DD6A7B"/>
    <w:rsid w:val="00DD76D6"/>
    <w:rsid w:val="00DD7D31"/>
    <w:rsid w:val="00DD7F99"/>
    <w:rsid w:val="00DE091E"/>
    <w:rsid w:val="00DE098B"/>
    <w:rsid w:val="00DE1063"/>
    <w:rsid w:val="00DE10ED"/>
    <w:rsid w:val="00DE13D1"/>
    <w:rsid w:val="00DE19CF"/>
    <w:rsid w:val="00DE2115"/>
    <w:rsid w:val="00DE2B26"/>
    <w:rsid w:val="00DE2CF4"/>
    <w:rsid w:val="00DE2D58"/>
    <w:rsid w:val="00DE2F44"/>
    <w:rsid w:val="00DE531E"/>
    <w:rsid w:val="00DE54C1"/>
    <w:rsid w:val="00DE775A"/>
    <w:rsid w:val="00DE79DF"/>
    <w:rsid w:val="00DF01F2"/>
    <w:rsid w:val="00DF0BFF"/>
    <w:rsid w:val="00DF1194"/>
    <w:rsid w:val="00DF13D7"/>
    <w:rsid w:val="00DF1782"/>
    <w:rsid w:val="00DF2ABB"/>
    <w:rsid w:val="00DF2D15"/>
    <w:rsid w:val="00DF2E76"/>
    <w:rsid w:val="00DF30C3"/>
    <w:rsid w:val="00DF3269"/>
    <w:rsid w:val="00DF3A3D"/>
    <w:rsid w:val="00DF3A67"/>
    <w:rsid w:val="00DF3E86"/>
    <w:rsid w:val="00DF3EEE"/>
    <w:rsid w:val="00DF5445"/>
    <w:rsid w:val="00DF58BF"/>
    <w:rsid w:val="00DF5C1D"/>
    <w:rsid w:val="00DF5F54"/>
    <w:rsid w:val="00DF5FC9"/>
    <w:rsid w:val="00DF6B44"/>
    <w:rsid w:val="00DF7504"/>
    <w:rsid w:val="00E0026F"/>
    <w:rsid w:val="00E008B6"/>
    <w:rsid w:val="00E00AC7"/>
    <w:rsid w:val="00E00D33"/>
    <w:rsid w:val="00E0121A"/>
    <w:rsid w:val="00E014DD"/>
    <w:rsid w:val="00E01CDC"/>
    <w:rsid w:val="00E0242A"/>
    <w:rsid w:val="00E024AC"/>
    <w:rsid w:val="00E029B6"/>
    <w:rsid w:val="00E02A9B"/>
    <w:rsid w:val="00E04532"/>
    <w:rsid w:val="00E04E14"/>
    <w:rsid w:val="00E04FAE"/>
    <w:rsid w:val="00E063DE"/>
    <w:rsid w:val="00E064B9"/>
    <w:rsid w:val="00E06ADE"/>
    <w:rsid w:val="00E10029"/>
    <w:rsid w:val="00E106B6"/>
    <w:rsid w:val="00E10C71"/>
    <w:rsid w:val="00E1111B"/>
    <w:rsid w:val="00E11D4F"/>
    <w:rsid w:val="00E12C13"/>
    <w:rsid w:val="00E13702"/>
    <w:rsid w:val="00E138D6"/>
    <w:rsid w:val="00E1420D"/>
    <w:rsid w:val="00E146E3"/>
    <w:rsid w:val="00E14C02"/>
    <w:rsid w:val="00E15490"/>
    <w:rsid w:val="00E1610F"/>
    <w:rsid w:val="00E17053"/>
    <w:rsid w:val="00E17316"/>
    <w:rsid w:val="00E17624"/>
    <w:rsid w:val="00E178D6"/>
    <w:rsid w:val="00E2007B"/>
    <w:rsid w:val="00E2027A"/>
    <w:rsid w:val="00E21F12"/>
    <w:rsid w:val="00E22E4E"/>
    <w:rsid w:val="00E23C93"/>
    <w:rsid w:val="00E24552"/>
    <w:rsid w:val="00E2497E"/>
    <w:rsid w:val="00E256D1"/>
    <w:rsid w:val="00E258B9"/>
    <w:rsid w:val="00E258D9"/>
    <w:rsid w:val="00E25BC2"/>
    <w:rsid w:val="00E26599"/>
    <w:rsid w:val="00E2666D"/>
    <w:rsid w:val="00E26B59"/>
    <w:rsid w:val="00E27210"/>
    <w:rsid w:val="00E2739D"/>
    <w:rsid w:val="00E27740"/>
    <w:rsid w:val="00E27E25"/>
    <w:rsid w:val="00E27E40"/>
    <w:rsid w:val="00E318D5"/>
    <w:rsid w:val="00E3275E"/>
    <w:rsid w:val="00E331AE"/>
    <w:rsid w:val="00E34BC2"/>
    <w:rsid w:val="00E3513F"/>
    <w:rsid w:val="00E3514C"/>
    <w:rsid w:val="00E35B83"/>
    <w:rsid w:val="00E36E46"/>
    <w:rsid w:val="00E372B8"/>
    <w:rsid w:val="00E374BA"/>
    <w:rsid w:val="00E377F7"/>
    <w:rsid w:val="00E4238A"/>
    <w:rsid w:val="00E4246E"/>
    <w:rsid w:val="00E427F2"/>
    <w:rsid w:val="00E438E2"/>
    <w:rsid w:val="00E44E9D"/>
    <w:rsid w:val="00E45445"/>
    <w:rsid w:val="00E4625A"/>
    <w:rsid w:val="00E46525"/>
    <w:rsid w:val="00E468EB"/>
    <w:rsid w:val="00E4750C"/>
    <w:rsid w:val="00E47636"/>
    <w:rsid w:val="00E47BFA"/>
    <w:rsid w:val="00E50687"/>
    <w:rsid w:val="00E51371"/>
    <w:rsid w:val="00E5166D"/>
    <w:rsid w:val="00E528D5"/>
    <w:rsid w:val="00E53E8B"/>
    <w:rsid w:val="00E54F85"/>
    <w:rsid w:val="00E555D5"/>
    <w:rsid w:val="00E56756"/>
    <w:rsid w:val="00E57B57"/>
    <w:rsid w:val="00E60AEB"/>
    <w:rsid w:val="00E61141"/>
    <w:rsid w:val="00E620BA"/>
    <w:rsid w:val="00E62802"/>
    <w:rsid w:val="00E637BF"/>
    <w:rsid w:val="00E6451E"/>
    <w:rsid w:val="00E649D2"/>
    <w:rsid w:val="00E65310"/>
    <w:rsid w:val="00E6537B"/>
    <w:rsid w:val="00E6587B"/>
    <w:rsid w:val="00E65D7C"/>
    <w:rsid w:val="00E66B93"/>
    <w:rsid w:val="00E673C5"/>
    <w:rsid w:val="00E67841"/>
    <w:rsid w:val="00E67904"/>
    <w:rsid w:val="00E67B4E"/>
    <w:rsid w:val="00E70555"/>
    <w:rsid w:val="00E7060F"/>
    <w:rsid w:val="00E70D55"/>
    <w:rsid w:val="00E70ED6"/>
    <w:rsid w:val="00E71DE7"/>
    <w:rsid w:val="00E71FA7"/>
    <w:rsid w:val="00E72647"/>
    <w:rsid w:val="00E7279E"/>
    <w:rsid w:val="00E72BA5"/>
    <w:rsid w:val="00E72CE9"/>
    <w:rsid w:val="00E72FDC"/>
    <w:rsid w:val="00E731D5"/>
    <w:rsid w:val="00E739DC"/>
    <w:rsid w:val="00E7481A"/>
    <w:rsid w:val="00E74C3F"/>
    <w:rsid w:val="00E755AE"/>
    <w:rsid w:val="00E77BF5"/>
    <w:rsid w:val="00E77C7A"/>
    <w:rsid w:val="00E77EB3"/>
    <w:rsid w:val="00E80B37"/>
    <w:rsid w:val="00E8193E"/>
    <w:rsid w:val="00E8343E"/>
    <w:rsid w:val="00E856CB"/>
    <w:rsid w:val="00E85DA7"/>
    <w:rsid w:val="00E86D01"/>
    <w:rsid w:val="00E903EF"/>
    <w:rsid w:val="00E9072F"/>
    <w:rsid w:val="00E907D7"/>
    <w:rsid w:val="00E92977"/>
    <w:rsid w:val="00E92E7B"/>
    <w:rsid w:val="00E95025"/>
    <w:rsid w:val="00EA0A4C"/>
    <w:rsid w:val="00EA0C78"/>
    <w:rsid w:val="00EA0EC1"/>
    <w:rsid w:val="00EA142D"/>
    <w:rsid w:val="00EA1754"/>
    <w:rsid w:val="00EA2187"/>
    <w:rsid w:val="00EA2D1D"/>
    <w:rsid w:val="00EA428E"/>
    <w:rsid w:val="00EA55EA"/>
    <w:rsid w:val="00EA662F"/>
    <w:rsid w:val="00EA673C"/>
    <w:rsid w:val="00EA73FB"/>
    <w:rsid w:val="00EB0994"/>
    <w:rsid w:val="00EB0CC9"/>
    <w:rsid w:val="00EB0F65"/>
    <w:rsid w:val="00EB15C6"/>
    <w:rsid w:val="00EB1CE3"/>
    <w:rsid w:val="00EB46E9"/>
    <w:rsid w:val="00EB77C5"/>
    <w:rsid w:val="00EB77E1"/>
    <w:rsid w:val="00EB7D0F"/>
    <w:rsid w:val="00EC0606"/>
    <w:rsid w:val="00EC1199"/>
    <w:rsid w:val="00EC1C3F"/>
    <w:rsid w:val="00EC2F4B"/>
    <w:rsid w:val="00EC3B39"/>
    <w:rsid w:val="00EC3C48"/>
    <w:rsid w:val="00EC3CEA"/>
    <w:rsid w:val="00EC4A35"/>
    <w:rsid w:val="00EC4A50"/>
    <w:rsid w:val="00EC4AA2"/>
    <w:rsid w:val="00EC4C0A"/>
    <w:rsid w:val="00EC5272"/>
    <w:rsid w:val="00EC70FC"/>
    <w:rsid w:val="00EC7181"/>
    <w:rsid w:val="00EC7366"/>
    <w:rsid w:val="00EC7A31"/>
    <w:rsid w:val="00ED0E0A"/>
    <w:rsid w:val="00ED15C1"/>
    <w:rsid w:val="00ED191D"/>
    <w:rsid w:val="00ED256D"/>
    <w:rsid w:val="00ED2E81"/>
    <w:rsid w:val="00ED3485"/>
    <w:rsid w:val="00ED5BAF"/>
    <w:rsid w:val="00ED62B5"/>
    <w:rsid w:val="00ED642D"/>
    <w:rsid w:val="00ED6CC6"/>
    <w:rsid w:val="00ED6EA4"/>
    <w:rsid w:val="00ED6FDD"/>
    <w:rsid w:val="00ED77D7"/>
    <w:rsid w:val="00EE08A6"/>
    <w:rsid w:val="00EE0E84"/>
    <w:rsid w:val="00EE0EDB"/>
    <w:rsid w:val="00EE13F7"/>
    <w:rsid w:val="00EE14FF"/>
    <w:rsid w:val="00EE4243"/>
    <w:rsid w:val="00EE5389"/>
    <w:rsid w:val="00EE67E6"/>
    <w:rsid w:val="00EE71B1"/>
    <w:rsid w:val="00EF11D9"/>
    <w:rsid w:val="00EF1206"/>
    <w:rsid w:val="00EF30B1"/>
    <w:rsid w:val="00EF3166"/>
    <w:rsid w:val="00EF338E"/>
    <w:rsid w:val="00EF370D"/>
    <w:rsid w:val="00EF4168"/>
    <w:rsid w:val="00EF462D"/>
    <w:rsid w:val="00EF5BE9"/>
    <w:rsid w:val="00EF6025"/>
    <w:rsid w:val="00EF6845"/>
    <w:rsid w:val="00EF6B3D"/>
    <w:rsid w:val="00F0069D"/>
    <w:rsid w:val="00F00C07"/>
    <w:rsid w:val="00F012D0"/>
    <w:rsid w:val="00F02AC3"/>
    <w:rsid w:val="00F02C95"/>
    <w:rsid w:val="00F038B2"/>
    <w:rsid w:val="00F039BC"/>
    <w:rsid w:val="00F03A54"/>
    <w:rsid w:val="00F04134"/>
    <w:rsid w:val="00F04BBA"/>
    <w:rsid w:val="00F057A3"/>
    <w:rsid w:val="00F061C6"/>
    <w:rsid w:val="00F061DD"/>
    <w:rsid w:val="00F06ACA"/>
    <w:rsid w:val="00F0704B"/>
    <w:rsid w:val="00F072FA"/>
    <w:rsid w:val="00F07C36"/>
    <w:rsid w:val="00F10813"/>
    <w:rsid w:val="00F11E72"/>
    <w:rsid w:val="00F12562"/>
    <w:rsid w:val="00F12C69"/>
    <w:rsid w:val="00F1356B"/>
    <w:rsid w:val="00F14969"/>
    <w:rsid w:val="00F149C5"/>
    <w:rsid w:val="00F163E3"/>
    <w:rsid w:val="00F201ED"/>
    <w:rsid w:val="00F20291"/>
    <w:rsid w:val="00F20BF5"/>
    <w:rsid w:val="00F20CAF"/>
    <w:rsid w:val="00F22342"/>
    <w:rsid w:val="00F223C8"/>
    <w:rsid w:val="00F22A13"/>
    <w:rsid w:val="00F22CA4"/>
    <w:rsid w:val="00F241E5"/>
    <w:rsid w:val="00F2425D"/>
    <w:rsid w:val="00F24291"/>
    <w:rsid w:val="00F24607"/>
    <w:rsid w:val="00F246F4"/>
    <w:rsid w:val="00F2491F"/>
    <w:rsid w:val="00F2524E"/>
    <w:rsid w:val="00F25549"/>
    <w:rsid w:val="00F25848"/>
    <w:rsid w:val="00F2732D"/>
    <w:rsid w:val="00F274AB"/>
    <w:rsid w:val="00F30E93"/>
    <w:rsid w:val="00F317E3"/>
    <w:rsid w:val="00F31A67"/>
    <w:rsid w:val="00F31F76"/>
    <w:rsid w:val="00F3238D"/>
    <w:rsid w:val="00F3311A"/>
    <w:rsid w:val="00F33F27"/>
    <w:rsid w:val="00F34806"/>
    <w:rsid w:val="00F350BE"/>
    <w:rsid w:val="00F3525E"/>
    <w:rsid w:val="00F36DAD"/>
    <w:rsid w:val="00F37505"/>
    <w:rsid w:val="00F37A3E"/>
    <w:rsid w:val="00F4360C"/>
    <w:rsid w:val="00F45322"/>
    <w:rsid w:val="00F4586A"/>
    <w:rsid w:val="00F45E32"/>
    <w:rsid w:val="00F463A2"/>
    <w:rsid w:val="00F47155"/>
    <w:rsid w:val="00F4795E"/>
    <w:rsid w:val="00F50262"/>
    <w:rsid w:val="00F51A1D"/>
    <w:rsid w:val="00F52951"/>
    <w:rsid w:val="00F52DE5"/>
    <w:rsid w:val="00F5386B"/>
    <w:rsid w:val="00F54F16"/>
    <w:rsid w:val="00F55552"/>
    <w:rsid w:val="00F5572E"/>
    <w:rsid w:val="00F5622D"/>
    <w:rsid w:val="00F5686D"/>
    <w:rsid w:val="00F56AD7"/>
    <w:rsid w:val="00F60586"/>
    <w:rsid w:val="00F60727"/>
    <w:rsid w:val="00F60A0F"/>
    <w:rsid w:val="00F60F36"/>
    <w:rsid w:val="00F611FB"/>
    <w:rsid w:val="00F6157A"/>
    <w:rsid w:val="00F621C9"/>
    <w:rsid w:val="00F626D5"/>
    <w:rsid w:val="00F6416E"/>
    <w:rsid w:val="00F649FD"/>
    <w:rsid w:val="00F653DD"/>
    <w:rsid w:val="00F656B8"/>
    <w:rsid w:val="00F65E12"/>
    <w:rsid w:val="00F65E26"/>
    <w:rsid w:val="00F6695F"/>
    <w:rsid w:val="00F66DB5"/>
    <w:rsid w:val="00F70008"/>
    <w:rsid w:val="00F70DF7"/>
    <w:rsid w:val="00F71838"/>
    <w:rsid w:val="00F72B20"/>
    <w:rsid w:val="00F73D99"/>
    <w:rsid w:val="00F740E7"/>
    <w:rsid w:val="00F74C9B"/>
    <w:rsid w:val="00F74DEF"/>
    <w:rsid w:val="00F751E3"/>
    <w:rsid w:val="00F75784"/>
    <w:rsid w:val="00F7653E"/>
    <w:rsid w:val="00F8081A"/>
    <w:rsid w:val="00F814E6"/>
    <w:rsid w:val="00F816E9"/>
    <w:rsid w:val="00F820D5"/>
    <w:rsid w:val="00F8254D"/>
    <w:rsid w:val="00F82B12"/>
    <w:rsid w:val="00F82E4E"/>
    <w:rsid w:val="00F82EA5"/>
    <w:rsid w:val="00F8340A"/>
    <w:rsid w:val="00F84808"/>
    <w:rsid w:val="00F84BDA"/>
    <w:rsid w:val="00F85413"/>
    <w:rsid w:val="00F8594D"/>
    <w:rsid w:val="00F90013"/>
    <w:rsid w:val="00F908FD"/>
    <w:rsid w:val="00F91217"/>
    <w:rsid w:val="00F93782"/>
    <w:rsid w:val="00F93D99"/>
    <w:rsid w:val="00F94A64"/>
    <w:rsid w:val="00F95471"/>
    <w:rsid w:val="00F95E64"/>
    <w:rsid w:val="00F964A7"/>
    <w:rsid w:val="00FA08C7"/>
    <w:rsid w:val="00FA16AA"/>
    <w:rsid w:val="00FA25D3"/>
    <w:rsid w:val="00FA307D"/>
    <w:rsid w:val="00FA354F"/>
    <w:rsid w:val="00FA4230"/>
    <w:rsid w:val="00FA4A99"/>
    <w:rsid w:val="00FA593B"/>
    <w:rsid w:val="00FA640A"/>
    <w:rsid w:val="00FA7AF0"/>
    <w:rsid w:val="00FB005C"/>
    <w:rsid w:val="00FB04D2"/>
    <w:rsid w:val="00FB0EAD"/>
    <w:rsid w:val="00FB2063"/>
    <w:rsid w:val="00FB5888"/>
    <w:rsid w:val="00FB5B28"/>
    <w:rsid w:val="00FB6581"/>
    <w:rsid w:val="00FB6973"/>
    <w:rsid w:val="00FC05DE"/>
    <w:rsid w:val="00FC0D75"/>
    <w:rsid w:val="00FC2131"/>
    <w:rsid w:val="00FC2E91"/>
    <w:rsid w:val="00FC2FD7"/>
    <w:rsid w:val="00FC388E"/>
    <w:rsid w:val="00FC38E2"/>
    <w:rsid w:val="00FC3D0C"/>
    <w:rsid w:val="00FC48C4"/>
    <w:rsid w:val="00FC4A83"/>
    <w:rsid w:val="00FC583C"/>
    <w:rsid w:val="00FC5B1E"/>
    <w:rsid w:val="00FC6871"/>
    <w:rsid w:val="00FC6D5A"/>
    <w:rsid w:val="00FC7854"/>
    <w:rsid w:val="00FC7E81"/>
    <w:rsid w:val="00FD08F0"/>
    <w:rsid w:val="00FD12E7"/>
    <w:rsid w:val="00FD1A23"/>
    <w:rsid w:val="00FD1ABF"/>
    <w:rsid w:val="00FD2238"/>
    <w:rsid w:val="00FD2792"/>
    <w:rsid w:val="00FD28C3"/>
    <w:rsid w:val="00FD297F"/>
    <w:rsid w:val="00FD2C7B"/>
    <w:rsid w:val="00FD3589"/>
    <w:rsid w:val="00FD37E7"/>
    <w:rsid w:val="00FD3A4C"/>
    <w:rsid w:val="00FD42B1"/>
    <w:rsid w:val="00FD47D1"/>
    <w:rsid w:val="00FD49D5"/>
    <w:rsid w:val="00FD6235"/>
    <w:rsid w:val="00FD7007"/>
    <w:rsid w:val="00FD7A95"/>
    <w:rsid w:val="00FE1705"/>
    <w:rsid w:val="00FE1DF9"/>
    <w:rsid w:val="00FE2FF9"/>
    <w:rsid w:val="00FE33F0"/>
    <w:rsid w:val="00FE4670"/>
    <w:rsid w:val="00FE4EA4"/>
    <w:rsid w:val="00FE520B"/>
    <w:rsid w:val="00FE59F0"/>
    <w:rsid w:val="00FE696C"/>
    <w:rsid w:val="00FE6FA8"/>
    <w:rsid w:val="00FE71B4"/>
    <w:rsid w:val="00FF027B"/>
    <w:rsid w:val="00FF1339"/>
    <w:rsid w:val="00FF17DB"/>
    <w:rsid w:val="00FF1FD8"/>
    <w:rsid w:val="00FF225D"/>
    <w:rsid w:val="00FF27BE"/>
    <w:rsid w:val="00FF2F18"/>
    <w:rsid w:val="00FF3BBD"/>
    <w:rsid w:val="00FF4138"/>
    <w:rsid w:val="00FF4270"/>
    <w:rsid w:val="00FF4298"/>
    <w:rsid w:val="00FF4968"/>
    <w:rsid w:val="00FF5DBE"/>
    <w:rsid w:val="00FF640E"/>
    <w:rsid w:val="00FF7FBD"/>
    <w:rsid w:val="011966E7"/>
    <w:rsid w:val="013D5A67"/>
    <w:rsid w:val="0151202B"/>
    <w:rsid w:val="01588A76"/>
    <w:rsid w:val="016F5294"/>
    <w:rsid w:val="01860CDC"/>
    <w:rsid w:val="018A40AA"/>
    <w:rsid w:val="019489C8"/>
    <w:rsid w:val="01AE3E2A"/>
    <w:rsid w:val="01C156B2"/>
    <w:rsid w:val="02167FBE"/>
    <w:rsid w:val="023F68A8"/>
    <w:rsid w:val="027D54E3"/>
    <w:rsid w:val="02880D92"/>
    <w:rsid w:val="029793A7"/>
    <w:rsid w:val="029EB4C6"/>
    <w:rsid w:val="02AAB345"/>
    <w:rsid w:val="02E8BD8F"/>
    <w:rsid w:val="02FE4ECA"/>
    <w:rsid w:val="0306D237"/>
    <w:rsid w:val="031A24D9"/>
    <w:rsid w:val="03A5BA28"/>
    <w:rsid w:val="03C15039"/>
    <w:rsid w:val="04120016"/>
    <w:rsid w:val="0447F0FF"/>
    <w:rsid w:val="04CEF164"/>
    <w:rsid w:val="04D1CE81"/>
    <w:rsid w:val="04DB9497"/>
    <w:rsid w:val="0530CA3E"/>
    <w:rsid w:val="0543CE6A"/>
    <w:rsid w:val="054A6CEE"/>
    <w:rsid w:val="05581009"/>
    <w:rsid w:val="0595D9E0"/>
    <w:rsid w:val="05A2955B"/>
    <w:rsid w:val="05DC05B4"/>
    <w:rsid w:val="05E557BE"/>
    <w:rsid w:val="05EA9940"/>
    <w:rsid w:val="060344D6"/>
    <w:rsid w:val="062345B8"/>
    <w:rsid w:val="0628007D"/>
    <w:rsid w:val="0649EBF4"/>
    <w:rsid w:val="065E4C4B"/>
    <w:rsid w:val="06754999"/>
    <w:rsid w:val="06942D67"/>
    <w:rsid w:val="06DC5987"/>
    <w:rsid w:val="06E6234B"/>
    <w:rsid w:val="0730C9D3"/>
    <w:rsid w:val="0735489B"/>
    <w:rsid w:val="0782E331"/>
    <w:rsid w:val="07CD4668"/>
    <w:rsid w:val="07D18284"/>
    <w:rsid w:val="08142A1F"/>
    <w:rsid w:val="0814F8C9"/>
    <w:rsid w:val="08353CBB"/>
    <w:rsid w:val="083FF5B8"/>
    <w:rsid w:val="0850A881"/>
    <w:rsid w:val="0850EB06"/>
    <w:rsid w:val="0860E8BE"/>
    <w:rsid w:val="086341D2"/>
    <w:rsid w:val="0863CA6E"/>
    <w:rsid w:val="086E9F63"/>
    <w:rsid w:val="087BAB45"/>
    <w:rsid w:val="0890DC5E"/>
    <w:rsid w:val="08A8800C"/>
    <w:rsid w:val="08BBB8DB"/>
    <w:rsid w:val="08CFE8F6"/>
    <w:rsid w:val="08D8139B"/>
    <w:rsid w:val="09295571"/>
    <w:rsid w:val="09555978"/>
    <w:rsid w:val="095B0C02"/>
    <w:rsid w:val="095D6E5D"/>
    <w:rsid w:val="0968E47D"/>
    <w:rsid w:val="096A5A18"/>
    <w:rsid w:val="0995BA3C"/>
    <w:rsid w:val="09AC44F3"/>
    <w:rsid w:val="09AF156A"/>
    <w:rsid w:val="09B3C07F"/>
    <w:rsid w:val="09C69945"/>
    <w:rsid w:val="0A07D0B8"/>
    <w:rsid w:val="0A0EEC8A"/>
    <w:rsid w:val="0A1F81A6"/>
    <w:rsid w:val="0A42D861"/>
    <w:rsid w:val="0A4F4F84"/>
    <w:rsid w:val="0A5D8910"/>
    <w:rsid w:val="0A67E958"/>
    <w:rsid w:val="0A8063B4"/>
    <w:rsid w:val="0A9F756F"/>
    <w:rsid w:val="0AB54129"/>
    <w:rsid w:val="0AB89319"/>
    <w:rsid w:val="0AFE578E"/>
    <w:rsid w:val="0B0376B4"/>
    <w:rsid w:val="0B0C51B6"/>
    <w:rsid w:val="0B1A59C8"/>
    <w:rsid w:val="0B5CBA62"/>
    <w:rsid w:val="0B5DBED1"/>
    <w:rsid w:val="0B5FFA1A"/>
    <w:rsid w:val="0B62A0D4"/>
    <w:rsid w:val="0B7A9624"/>
    <w:rsid w:val="0B9EAF19"/>
    <w:rsid w:val="0BAA0574"/>
    <w:rsid w:val="0BD60EDA"/>
    <w:rsid w:val="0BDACAB3"/>
    <w:rsid w:val="0C012A50"/>
    <w:rsid w:val="0C20B215"/>
    <w:rsid w:val="0C447377"/>
    <w:rsid w:val="0C6F1813"/>
    <w:rsid w:val="0C89C4A4"/>
    <w:rsid w:val="0C91D57C"/>
    <w:rsid w:val="0CD721F6"/>
    <w:rsid w:val="0CD9CA15"/>
    <w:rsid w:val="0CECBF58"/>
    <w:rsid w:val="0D19AA9F"/>
    <w:rsid w:val="0D2D7288"/>
    <w:rsid w:val="0D52E495"/>
    <w:rsid w:val="0DB2BF42"/>
    <w:rsid w:val="0DC26695"/>
    <w:rsid w:val="0DDF358D"/>
    <w:rsid w:val="0E3BDF74"/>
    <w:rsid w:val="0E4C9DB3"/>
    <w:rsid w:val="0E4D5D29"/>
    <w:rsid w:val="0E6003ED"/>
    <w:rsid w:val="0E6F065F"/>
    <w:rsid w:val="0E790C96"/>
    <w:rsid w:val="0E861F9E"/>
    <w:rsid w:val="0EA8B20B"/>
    <w:rsid w:val="0EB26DD4"/>
    <w:rsid w:val="0EB31D20"/>
    <w:rsid w:val="0EB3CA7D"/>
    <w:rsid w:val="0EE528B5"/>
    <w:rsid w:val="0EF12C97"/>
    <w:rsid w:val="0EF1EC7C"/>
    <w:rsid w:val="0F1CB56B"/>
    <w:rsid w:val="0F36AA49"/>
    <w:rsid w:val="0F46D3D6"/>
    <w:rsid w:val="0F596FB9"/>
    <w:rsid w:val="0F5FC962"/>
    <w:rsid w:val="0F73E511"/>
    <w:rsid w:val="0F92BB31"/>
    <w:rsid w:val="0FC40384"/>
    <w:rsid w:val="0FD973C5"/>
    <w:rsid w:val="0FFB72CC"/>
    <w:rsid w:val="102011C3"/>
    <w:rsid w:val="104C4BE5"/>
    <w:rsid w:val="105576A2"/>
    <w:rsid w:val="10A0AD38"/>
    <w:rsid w:val="10C9C8F3"/>
    <w:rsid w:val="10D76C62"/>
    <w:rsid w:val="10F90D50"/>
    <w:rsid w:val="1100AB15"/>
    <w:rsid w:val="11173DF6"/>
    <w:rsid w:val="1130F40A"/>
    <w:rsid w:val="11354255"/>
    <w:rsid w:val="1155F03D"/>
    <w:rsid w:val="1161C153"/>
    <w:rsid w:val="11723B08"/>
    <w:rsid w:val="11774579"/>
    <w:rsid w:val="118B8AA3"/>
    <w:rsid w:val="11B9E9E6"/>
    <w:rsid w:val="11F28E7C"/>
    <w:rsid w:val="12201492"/>
    <w:rsid w:val="122BE259"/>
    <w:rsid w:val="1255A962"/>
    <w:rsid w:val="127D131D"/>
    <w:rsid w:val="12913B71"/>
    <w:rsid w:val="12A58E4E"/>
    <w:rsid w:val="12B0FE87"/>
    <w:rsid w:val="12B777A0"/>
    <w:rsid w:val="12B953D7"/>
    <w:rsid w:val="12D240AF"/>
    <w:rsid w:val="12DC99F4"/>
    <w:rsid w:val="131BA224"/>
    <w:rsid w:val="1321AEF5"/>
    <w:rsid w:val="1322AAD7"/>
    <w:rsid w:val="1330230E"/>
    <w:rsid w:val="135F4501"/>
    <w:rsid w:val="138CFD1C"/>
    <w:rsid w:val="13C394F1"/>
    <w:rsid w:val="13D7AB35"/>
    <w:rsid w:val="14079E0F"/>
    <w:rsid w:val="1408D751"/>
    <w:rsid w:val="141DF852"/>
    <w:rsid w:val="14397058"/>
    <w:rsid w:val="14619913"/>
    <w:rsid w:val="1469C3A6"/>
    <w:rsid w:val="146EED80"/>
    <w:rsid w:val="14858CBE"/>
    <w:rsid w:val="14897CC2"/>
    <w:rsid w:val="14A22694"/>
    <w:rsid w:val="14AC903B"/>
    <w:rsid w:val="14CB5559"/>
    <w:rsid w:val="14E1D812"/>
    <w:rsid w:val="14FBE7C1"/>
    <w:rsid w:val="151B7A70"/>
    <w:rsid w:val="1527B9D0"/>
    <w:rsid w:val="1546BB37"/>
    <w:rsid w:val="15515B4D"/>
    <w:rsid w:val="156FDDFF"/>
    <w:rsid w:val="15751A15"/>
    <w:rsid w:val="15A4103A"/>
    <w:rsid w:val="15FD0EDF"/>
    <w:rsid w:val="1602E708"/>
    <w:rsid w:val="161A35E0"/>
    <w:rsid w:val="162E9264"/>
    <w:rsid w:val="16424794"/>
    <w:rsid w:val="165D26A9"/>
    <w:rsid w:val="16643A93"/>
    <w:rsid w:val="1665371E"/>
    <w:rsid w:val="1676599E"/>
    <w:rsid w:val="16EE7432"/>
    <w:rsid w:val="16EF0B0F"/>
    <w:rsid w:val="17876740"/>
    <w:rsid w:val="179D2A51"/>
    <w:rsid w:val="18062B80"/>
    <w:rsid w:val="18380444"/>
    <w:rsid w:val="1862E90B"/>
    <w:rsid w:val="187F4233"/>
    <w:rsid w:val="1891FF48"/>
    <w:rsid w:val="18968C47"/>
    <w:rsid w:val="18CB137C"/>
    <w:rsid w:val="18D4925B"/>
    <w:rsid w:val="18E60CC0"/>
    <w:rsid w:val="18FA130D"/>
    <w:rsid w:val="190BAE6E"/>
    <w:rsid w:val="19162AAF"/>
    <w:rsid w:val="1982AC66"/>
    <w:rsid w:val="1995A069"/>
    <w:rsid w:val="19C7B637"/>
    <w:rsid w:val="1A038961"/>
    <w:rsid w:val="1A15068A"/>
    <w:rsid w:val="1A2FB059"/>
    <w:rsid w:val="1A5394A9"/>
    <w:rsid w:val="1A89CAA7"/>
    <w:rsid w:val="1A94C1BA"/>
    <w:rsid w:val="1A97EB61"/>
    <w:rsid w:val="1A9A56C7"/>
    <w:rsid w:val="1AB18084"/>
    <w:rsid w:val="1ACDF08C"/>
    <w:rsid w:val="1AD26396"/>
    <w:rsid w:val="1AE900BE"/>
    <w:rsid w:val="1B3E78EA"/>
    <w:rsid w:val="1B3F4BE7"/>
    <w:rsid w:val="1B90AF43"/>
    <w:rsid w:val="1BB98F8A"/>
    <w:rsid w:val="1BE59FC7"/>
    <w:rsid w:val="1C14D36A"/>
    <w:rsid w:val="1C41D988"/>
    <w:rsid w:val="1C541A13"/>
    <w:rsid w:val="1C6D7ECC"/>
    <w:rsid w:val="1C86DA0C"/>
    <w:rsid w:val="1C9BED8B"/>
    <w:rsid w:val="1C9F42B3"/>
    <w:rsid w:val="1CB6383A"/>
    <w:rsid w:val="1CBDD755"/>
    <w:rsid w:val="1CCEEAED"/>
    <w:rsid w:val="1CD7D420"/>
    <w:rsid w:val="1CDF0F1D"/>
    <w:rsid w:val="1CE250D3"/>
    <w:rsid w:val="1CF6CE3B"/>
    <w:rsid w:val="1D098146"/>
    <w:rsid w:val="1D34C3F3"/>
    <w:rsid w:val="1D5F998C"/>
    <w:rsid w:val="1D7663C4"/>
    <w:rsid w:val="1D7CEF4C"/>
    <w:rsid w:val="1D8EC19B"/>
    <w:rsid w:val="1DBE7F00"/>
    <w:rsid w:val="1DE701CA"/>
    <w:rsid w:val="1E1A4310"/>
    <w:rsid w:val="1E35DDFB"/>
    <w:rsid w:val="1E5E65DD"/>
    <w:rsid w:val="1E62A40F"/>
    <w:rsid w:val="1EAE759F"/>
    <w:rsid w:val="1EC1ABCA"/>
    <w:rsid w:val="1EC80694"/>
    <w:rsid w:val="1ED428C6"/>
    <w:rsid w:val="1F63F2A4"/>
    <w:rsid w:val="1F8A7C41"/>
    <w:rsid w:val="1FBFDB94"/>
    <w:rsid w:val="1FCEE0C4"/>
    <w:rsid w:val="1FE7E77C"/>
    <w:rsid w:val="201EDE30"/>
    <w:rsid w:val="2046E39B"/>
    <w:rsid w:val="2058CEA2"/>
    <w:rsid w:val="20635938"/>
    <w:rsid w:val="2071E755"/>
    <w:rsid w:val="207998E5"/>
    <w:rsid w:val="208F081C"/>
    <w:rsid w:val="20E870C0"/>
    <w:rsid w:val="21059431"/>
    <w:rsid w:val="21195009"/>
    <w:rsid w:val="2133A694"/>
    <w:rsid w:val="2134581B"/>
    <w:rsid w:val="213D0457"/>
    <w:rsid w:val="218807EE"/>
    <w:rsid w:val="21912003"/>
    <w:rsid w:val="2192E7DB"/>
    <w:rsid w:val="219BB603"/>
    <w:rsid w:val="21AB2A72"/>
    <w:rsid w:val="22226EDC"/>
    <w:rsid w:val="222A6D6A"/>
    <w:rsid w:val="226BA87D"/>
    <w:rsid w:val="22723169"/>
    <w:rsid w:val="2282B54B"/>
    <w:rsid w:val="2286469B"/>
    <w:rsid w:val="228DCF7A"/>
    <w:rsid w:val="22BE0C3F"/>
    <w:rsid w:val="22C4E496"/>
    <w:rsid w:val="22D7F188"/>
    <w:rsid w:val="22F36873"/>
    <w:rsid w:val="22F8C187"/>
    <w:rsid w:val="23368A45"/>
    <w:rsid w:val="234F09C6"/>
    <w:rsid w:val="2351A9E5"/>
    <w:rsid w:val="2358782B"/>
    <w:rsid w:val="23750EBC"/>
    <w:rsid w:val="23814A1A"/>
    <w:rsid w:val="23863046"/>
    <w:rsid w:val="238F4C07"/>
    <w:rsid w:val="23958C2C"/>
    <w:rsid w:val="239CD9CA"/>
    <w:rsid w:val="23A19CFF"/>
    <w:rsid w:val="23B7DB20"/>
    <w:rsid w:val="23BEB1BB"/>
    <w:rsid w:val="23CB91BB"/>
    <w:rsid w:val="23DACE75"/>
    <w:rsid w:val="23EF555A"/>
    <w:rsid w:val="23FCAD9F"/>
    <w:rsid w:val="240B6264"/>
    <w:rsid w:val="24119F2C"/>
    <w:rsid w:val="24249388"/>
    <w:rsid w:val="24533622"/>
    <w:rsid w:val="2454597F"/>
    <w:rsid w:val="245F3B62"/>
    <w:rsid w:val="2473A3E2"/>
    <w:rsid w:val="2510ED54"/>
    <w:rsid w:val="2517D22D"/>
    <w:rsid w:val="25544519"/>
    <w:rsid w:val="25693F35"/>
    <w:rsid w:val="25A63890"/>
    <w:rsid w:val="25B2C90C"/>
    <w:rsid w:val="25D1D77F"/>
    <w:rsid w:val="26818B97"/>
    <w:rsid w:val="26B92D9D"/>
    <w:rsid w:val="26CD82E0"/>
    <w:rsid w:val="26ED9F61"/>
    <w:rsid w:val="26F75CCF"/>
    <w:rsid w:val="27075AC9"/>
    <w:rsid w:val="2759A003"/>
    <w:rsid w:val="278BF624"/>
    <w:rsid w:val="279374B7"/>
    <w:rsid w:val="2794C6DD"/>
    <w:rsid w:val="279F7841"/>
    <w:rsid w:val="27A741EA"/>
    <w:rsid w:val="27AAE33B"/>
    <w:rsid w:val="27AD9737"/>
    <w:rsid w:val="27BA8C88"/>
    <w:rsid w:val="27D7BCA6"/>
    <w:rsid w:val="27DBC3A9"/>
    <w:rsid w:val="27E69AF4"/>
    <w:rsid w:val="27F3A75F"/>
    <w:rsid w:val="280455DD"/>
    <w:rsid w:val="2807B6DD"/>
    <w:rsid w:val="2821AD0B"/>
    <w:rsid w:val="282EE843"/>
    <w:rsid w:val="28502BDF"/>
    <w:rsid w:val="285EB588"/>
    <w:rsid w:val="28840E80"/>
    <w:rsid w:val="2891E9B6"/>
    <w:rsid w:val="28E4CD9C"/>
    <w:rsid w:val="28EF7328"/>
    <w:rsid w:val="28FE4F6B"/>
    <w:rsid w:val="293EA8CA"/>
    <w:rsid w:val="2950C7F8"/>
    <w:rsid w:val="29757448"/>
    <w:rsid w:val="29889178"/>
    <w:rsid w:val="2997E9E0"/>
    <w:rsid w:val="29A7AE22"/>
    <w:rsid w:val="29C740B4"/>
    <w:rsid w:val="29C84C0F"/>
    <w:rsid w:val="29FFF8A3"/>
    <w:rsid w:val="2A14DA92"/>
    <w:rsid w:val="2A1C6DA4"/>
    <w:rsid w:val="2A23ACF1"/>
    <w:rsid w:val="2A2A28A0"/>
    <w:rsid w:val="2A3A2A9B"/>
    <w:rsid w:val="2A6E09C7"/>
    <w:rsid w:val="2A852F9E"/>
    <w:rsid w:val="2AA2BDB6"/>
    <w:rsid w:val="2AA97782"/>
    <w:rsid w:val="2AAD5949"/>
    <w:rsid w:val="2AB76596"/>
    <w:rsid w:val="2AD8AD4F"/>
    <w:rsid w:val="2AF389C0"/>
    <w:rsid w:val="2B1C9C63"/>
    <w:rsid w:val="2B52CE09"/>
    <w:rsid w:val="2B87BA37"/>
    <w:rsid w:val="2BA57284"/>
    <w:rsid w:val="2BC08504"/>
    <w:rsid w:val="2BC7AA89"/>
    <w:rsid w:val="2BDAE085"/>
    <w:rsid w:val="2BE2538A"/>
    <w:rsid w:val="2BEC7027"/>
    <w:rsid w:val="2C11BE9C"/>
    <w:rsid w:val="2C5A53C7"/>
    <w:rsid w:val="2C6B6235"/>
    <w:rsid w:val="2CA57237"/>
    <w:rsid w:val="2CC4D10E"/>
    <w:rsid w:val="2CC60A56"/>
    <w:rsid w:val="2CF0ECB9"/>
    <w:rsid w:val="2D031AC0"/>
    <w:rsid w:val="2D118D4A"/>
    <w:rsid w:val="2D1493B9"/>
    <w:rsid w:val="2D3298E0"/>
    <w:rsid w:val="2D601A53"/>
    <w:rsid w:val="2D653F47"/>
    <w:rsid w:val="2D65D428"/>
    <w:rsid w:val="2DA3E946"/>
    <w:rsid w:val="2DB4FDA7"/>
    <w:rsid w:val="2DCADB6E"/>
    <w:rsid w:val="2DDBC8AB"/>
    <w:rsid w:val="2DDEB37F"/>
    <w:rsid w:val="2DE504A3"/>
    <w:rsid w:val="2E1454B8"/>
    <w:rsid w:val="2E2612BE"/>
    <w:rsid w:val="2E2DA1AF"/>
    <w:rsid w:val="2E36A2E2"/>
    <w:rsid w:val="2E9BBD32"/>
    <w:rsid w:val="2EAD5DAB"/>
    <w:rsid w:val="2EADC66F"/>
    <w:rsid w:val="2EAF67E1"/>
    <w:rsid w:val="2F325345"/>
    <w:rsid w:val="2F52DF80"/>
    <w:rsid w:val="2F54FB25"/>
    <w:rsid w:val="2F89B35C"/>
    <w:rsid w:val="2F8BD68C"/>
    <w:rsid w:val="2F9DC497"/>
    <w:rsid w:val="2FC1A8A6"/>
    <w:rsid w:val="2FD2F232"/>
    <w:rsid w:val="300B55DE"/>
    <w:rsid w:val="30D0A581"/>
    <w:rsid w:val="30E2552C"/>
    <w:rsid w:val="30F44D63"/>
    <w:rsid w:val="31054370"/>
    <w:rsid w:val="310F2FF5"/>
    <w:rsid w:val="311AAFBB"/>
    <w:rsid w:val="31265C75"/>
    <w:rsid w:val="3133DDCE"/>
    <w:rsid w:val="313E790C"/>
    <w:rsid w:val="314D2FA1"/>
    <w:rsid w:val="317E7D68"/>
    <w:rsid w:val="3183F7C4"/>
    <w:rsid w:val="320A740B"/>
    <w:rsid w:val="3247F913"/>
    <w:rsid w:val="327680B4"/>
    <w:rsid w:val="32FCD329"/>
    <w:rsid w:val="330D34A3"/>
    <w:rsid w:val="333EC8D8"/>
    <w:rsid w:val="33755172"/>
    <w:rsid w:val="3394B054"/>
    <w:rsid w:val="33C5879F"/>
    <w:rsid w:val="33C7436F"/>
    <w:rsid w:val="33DAAB97"/>
    <w:rsid w:val="33F3C37B"/>
    <w:rsid w:val="34004D32"/>
    <w:rsid w:val="3401F604"/>
    <w:rsid w:val="342B560D"/>
    <w:rsid w:val="346ECF4A"/>
    <w:rsid w:val="346F0205"/>
    <w:rsid w:val="34823EFE"/>
    <w:rsid w:val="3496BC15"/>
    <w:rsid w:val="34A7E6BA"/>
    <w:rsid w:val="34C2C01C"/>
    <w:rsid w:val="34DC2911"/>
    <w:rsid w:val="34E8850F"/>
    <w:rsid w:val="34ED60B9"/>
    <w:rsid w:val="34FB99D1"/>
    <w:rsid w:val="3516136A"/>
    <w:rsid w:val="35194530"/>
    <w:rsid w:val="3545A0A2"/>
    <w:rsid w:val="356816C1"/>
    <w:rsid w:val="357B5977"/>
    <w:rsid w:val="35966A46"/>
    <w:rsid w:val="35AE5677"/>
    <w:rsid w:val="35D71664"/>
    <w:rsid w:val="35F9C97B"/>
    <w:rsid w:val="35FE0710"/>
    <w:rsid w:val="3611F4BE"/>
    <w:rsid w:val="361C8C42"/>
    <w:rsid w:val="36557502"/>
    <w:rsid w:val="36828C86"/>
    <w:rsid w:val="3693D2F0"/>
    <w:rsid w:val="36B0B8F8"/>
    <w:rsid w:val="36B46834"/>
    <w:rsid w:val="37058901"/>
    <w:rsid w:val="37128E38"/>
    <w:rsid w:val="371310C1"/>
    <w:rsid w:val="37178A46"/>
    <w:rsid w:val="3785566B"/>
    <w:rsid w:val="37DCCD33"/>
    <w:rsid w:val="37DEFE45"/>
    <w:rsid w:val="37E94E00"/>
    <w:rsid w:val="37F9C966"/>
    <w:rsid w:val="3805C0C1"/>
    <w:rsid w:val="3822E0BE"/>
    <w:rsid w:val="3834D6CD"/>
    <w:rsid w:val="384D06CF"/>
    <w:rsid w:val="3854EA6A"/>
    <w:rsid w:val="387C9A28"/>
    <w:rsid w:val="38BA826F"/>
    <w:rsid w:val="38BC5E4E"/>
    <w:rsid w:val="3913C8AB"/>
    <w:rsid w:val="39226C6D"/>
    <w:rsid w:val="39294ACB"/>
    <w:rsid w:val="392E3BF2"/>
    <w:rsid w:val="393FFF97"/>
    <w:rsid w:val="3961FF24"/>
    <w:rsid w:val="396649F8"/>
    <w:rsid w:val="396B7F49"/>
    <w:rsid w:val="3970DF37"/>
    <w:rsid w:val="397D931E"/>
    <w:rsid w:val="399F4A16"/>
    <w:rsid w:val="39B27A78"/>
    <w:rsid w:val="39BDDC84"/>
    <w:rsid w:val="3A1B47B2"/>
    <w:rsid w:val="3A2E2C84"/>
    <w:rsid w:val="3A44CA72"/>
    <w:rsid w:val="3A6A1F05"/>
    <w:rsid w:val="3AB8E74E"/>
    <w:rsid w:val="3ACA8CCD"/>
    <w:rsid w:val="3ACC3B8C"/>
    <w:rsid w:val="3AD8ECA9"/>
    <w:rsid w:val="3AF1A8D0"/>
    <w:rsid w:val="3AFB84DD"/>
    <w:rsid w:val="3AFE7533"/>
    <w:rsid w:val="3B067C12"/>
    <w:rsid w:val="3B0F74FA"/>
    <w:rsid w:val="3B1DD00C"/>
    <w:rsid w:val="3B22BC63"/>
    <w:rsid w:val="3B248FD8"/>
    <w:rsid w:val="3B28DE11"/>
    <w:rsid w:val="3B348D2E"/>
    <w:rsid w:val="3B7D1FAD"/>
    <w:rsid w:val="3B8531CD"/>
    <w:rsid w:val="3B91C489"/>
    <w:rsid w:val="3BA0B70F"/>
    <w:rsid w:val="3BAA7F32"/>
    <w:rsid w:val="3BB9E909"/>
    <w:rsid w:val="3BBAF35F"/>
    <w:rsid w:val="3BD5E80C"/>
    <w:rsid w:val="3BE44BC3"/>
    <w:rsid w:val="3BF4E0E7"/>
    <w:rsid w:val="3C0BF782"/>
    <w:rsid w:val="3C203249"/>
    <w:rsid w:val="3C3E388C"/>
    <w:rsid w:val="3C77F7A6"/>
    <w:rsid w:val="3C918791"/>
    <w:rsid w:val="3CD3CCB0"/>
    <w:rsid w:val="3CF4A6BC"/>
    <w:rsid w:val="3CFA380B"/>
    <w:rsid w:val="3CFA88F0"/>
    <w:rsid w:val="3D05A56A"/>
    <w:rsid w:val="3D06FEA4"/>
    <w:rsid w:val="3D1092ED"/>
    <w:rsid w:val="3D10E681"/>
    <w:rsid w:val="3D1D1CD9"/>
    <w:rsid w:val="3D2208E5"/>
    <w:rsid w:val="3D261230"/>
    <w:rsid w:val="3D354A31"/>
    <w:rsid w:val="3D4A17DE"/>
    <w:rsid w:val="3D6712E9"/>
    <w:rsid w:val="3D6858A6"/>
    <w:rsid w:val="3D6B091F"/>
    <w:rsid w:val="3D7B6CF4"/>
    <w:rsid w:val="3D88EB46"/>
    <w:rsid w:val="3DC8B831"/>
    <w:rsid w:val="3DDD454B"/>
    <w:rsid w:val="3DFA90F5"/>
    <w:rsid w:val="3E071EB8"/>
    <w:rsid w:val="3E5D928A"/>
    <w:rsid w:val="3E7C2CA6"/>
    <w:rsid w:val="3EABBED0"/>
    <w:rsid w:val="3EAC634E"/>
    <w:rsid w:val="3ED94ED8"/>
    <w:rsid w:val="3EE1BDF1"/>
    <w:rsid w:val="3F30B668"/>
    <w:rsid w:val="3F4DDE29"/>
    <w:rsid w:val="3F4FE680"/>
    <w:rsid w:val="3F6CBD1E"/>
    <w:rsid w:val="3F788594"/>
    <w:rsid w:val="3F7F96D9"/>
    <w:rsid w:val="3F9D88B0"/>
    <w:rsid w:val="3FFF172B"/>
    <w:rsid w:val="400AB7C4"/>
    <w:rsid w:val="401198C6"/>
    <w:rsid w:val="4018F46D"/>
    <w:rsid w:val="40205DE9"/>
    <w:rsid w:val="402C7146"/>
    <w:rsid w:val="40628C64"/>
    <w:rsid w:val="4074A4AD"/>
    <w:rsid w:val="408861FE"/>
    <w:rsid w:val="409666F2"/>
    <w:rsid w:val="409699C3"/>
    <w:rsid w:val="40B3EB4B"/>
    <w:rsid w:val="40C2CCFC"/>
    <w:rsid w:val="41107AA9"/>
    <w:rsid w:val="41417450"/>
    <w:rsid w:val="4152ADB4"/>
    <w:rsid w:val="41573035"/>
    <w:rsid w:val="415F9589"/>
    <w:rsid w:val="417C163C"/>
    <w:rsid w:val="419E4F43"/>
    <w:rsid w:val="41A339B9"/>
    <w:rsid w:val="41A75F33"/>
    <w:rsid w:val="41AB10E4"/>
    <w:rsid w:val="41BF2E3A"/>
    <w:rsid w:val="41C40C20"/>
    <w:rsid w:val="42235F31"/>
    <w:rsid w:val="4231D88B"/>
    <w:rsid w:val="4237199C"/>
    <w:rsid w:val="428F11CA"/>
    <w:rsid w:val="42B3ED4C"/>
    <w:rsid w:val="42D23515"/>
    <w:rsid w:val="4302F13D"/>
    <w:rsid w:val="430C22E3"/>
    <w:rsid w:val="43196EE7"/>
    <w:rsid w:val="431A1F5F"/>
    <w:rsid w:val="43234179"/>
    <w:rsid w:val="432C956E"/>
    <w:rsid w:val="43505CC5"/>
    <w:rsid w:val="43537964"/>
    <w:rsid w:val="4363DE6F"/>
    <w:rsid w:val="4368D536"/>
    <w:rsid w:val="437EB075"/>
    <w:rsid w:val="4381430F"/>
    <w:rsid w:val="43A7C4DD"/>
    <w:rsid w:val="43CBA9D4"/>
    <w:rsid w:val="43D0BB57"/>
    <w:rsid w:val="43D909CD"/>
    <w:rsid w:val="43DB83E5"/>
    <w:rsid w:val="43EEC28D"/>
    <w:rsid w:val="441147EB"/>
    <w:rsid w:val="441925D8"/>
    <w:rsid w:val="442C8483"/>
    <w:rsid w:val="442CC3D0"/>
    <w:rsid w:val="44507CA1"/>
    <w:rsid w:val="44696DD2"/>
    <w:rsid w:val="4492F0D8"/>
    <w:rsid w:val="44A2458B"/>
    <w:rsid w:val="44BEC399"/>
    <w:rsid w:val="44C301ED"/>
    <w:rsid w:val="4538BB63"/>
    <w:rsid w:val="457C8DFA"/>
    <w:rsid w:val="45A1F4A3"/>
    <w:rsid w:val="45AEEBF0"/>
    <w:rsid w:val="45CC0710"/>
    <w:rsid w:val="45D65C37"/>
    <w:rsid w:val="4615E192"/>
    <w:rsid w:val="462261A4"/>
    <w:rsid w:val="46738557"/>
    <w:rsid w:val="467E3DA2"/>
    <w:rsid w:val="4695A62A"/>
    <w:rsid w:val="46BBF601"/>
    <w:rsid w:val="46C069C3"/>
    <w:rsid w:val="470D95E6"/>
    <w:rsid w:val="4714B83E"/>
    <w:rsid w:val="47851DD7"/>
    <w:rsid w:val="47AF6253"/>
    <w:rsid w:val="47CF38EF"/>
    <w:rsid w:val="47D31F5F"/>
    <w:rsid w:val="47D4D7B0"/>
    <w:rsid w:val="47D5EE09"/>
    <w:rsid w:val="47EA7621"/>
    <w:rsid w:val="47FA3B91"/>
    <w:rsid w:val="482B6FCE"/>
    <w:rsid w:val="48407C19"/>
    <w:rsid w:val="48412F77"/>
    <w:rsid w:val="485C412E"/>
    <w:rsid w:val="4861F905"/>
    <w:rsid w:val="4888BCF8"/>
    <w:rsid w:val="48918B6F"/>
    <w:rsid w:val="48CD8EDA"/>
    <w:rsid w:val="49A03F92"/>
    <w:rsid w:val="49A334F4"/>
    <w:rsid w:val="49B5F6A3"/>
    <w:rsid w:val="49CF62CE"/>
    <w:rsid w:val="49DE4AB9"/>
    <w:rsid w:val="4A3C702A"/>
    <w:rsid w:val="4A41BAEE"/>
    <w:rsid w:val="4A51C585"/>
    <w:rsid w:val="4A62B8D6"/>
    <w:rsid w:val="4A849016"/>
    <w:rsid w:val="4AA94492"/>
    <w:rsid w:val="4AAFA250"/>
    <w:rsid w:val="4ACCB0D7"/>
    <w:rsid w:val="4AE1CAD1"/>
    <w:rsid w:val="4B0F156C"/>
    <w:rsid w:val="4B5027A1"/>
    <w:rsid w:val="4BCF3F68"/>
    <w:rsid w:val="4BD80739"/>
    <w:rsid w:val="4BDC4B1F"/>
    <w:rsid w:val="4C1BB7C0"/>
    <w:rsid w:val="4C3CB002"/>
    <w:rsid w:val="4C4A17CA"/>
    <w:rsid w:val="4C4B2AF6"/>
    <w:rsid w:val="4C6AE260"/>
    <w:rsid w:val="4C839003"/>
    <w:rsid w:val="4C8B4A34"/>
    <w:rsid w:val="4CA13FD0"/>
    <w:rsid w:val="4CCD0321"/>
    <w:rsid w:val="4CEAF23E"/>
    <w:rsid w:val="4CF51F49"/>
    <w:rsid w:val="4CF8784D"/>
    <w:rsid w:val="4D112D64"/>
    <w:rsid w:val="4D1D9422"/>
    <w:rsid w:val="4D781B80"/>
    <w:rsid w:val="4DD290A3"/>
    <w:rsid w:val="4DD9FFA6"/>
    <w:rsid w:val="4DE25C48"/>
    <w:rsid w:val="4E089C54"/>
    <w:rsid w:val="4E1D3B92"/>
    <w:rsid w:val="4E2230DD"/>
    <w:rsid w:val="4E7B7C34"/>
    <w:rsid w:val="4E818CAE"/>
    <w:rsid w:val="4EA33313"/>
    <w:rsid w:val="4EA385EB"/>
    <w:rsid w:val="4ECF751C"/>
    <w:rsid w:val="4F1CD0AE"/>
    <w:rsid w:val="4F2F12B2"/>
    <w:rsid w:val="4F3CBBBE"/>
    <w:rsid w:val="4F7F3563"/>
    <w:rsid w:val="4F88288D"/>
    <w:rsid w:val="4FA93AD1"/>
    <w:rsid w:val="4FDE3D67"/>
    <w:rsid w:val="4FE35D19"/>
    <w:rsid w:val="4FF6E894"/>
    <w:rsid w:val="501EAC62"/>
    <w:rsid w:val="5022D6B5"/>
    <w:rsid w:val="50261A17"/>
    <w:rsid w:val="503A191B"/>
    <w:rsid w:val="503A4316"/>
    <w:rsid w:val="504939AD"/>
    <w:rsid w:val="504B126C"/>
    <w:rsid w:val="5070ECB1"/>
    <w:rsid w:val="50879185"/>
    <w:rsid w:val="50F43CA4"/>
    <w:rsid w:val="5115DA58"/>
    <w:rsid w:val="511D3AED"/>
    <w:rsid w:val="5124078E"/>
    <w:rsid w:val="515E2709"/>
    <w:rsid w:val="517F77F1"/>
    <w:rsid w:val="51F2A3D6"/>
    <w:rsid w:val="52367045"/>
    <w:rsid w:val="5249BE37"/>
    <w:rsid w:val="526CD617"/>
    <w:rsid w:val="526DAAFD"/>
    <w:rsid w:val="5270DF39"/>
    <w:rsid w:val="527829DB"/>
    <w:rsid w:val="52D1E4CB"/>
    <w:rsid w:val="52D8BC37"/>
    <w:rsid w:val="52EC453E"/>
    <w:rsid w:val="52EE3E61"/>
    <w:rsid w:val="53089F61"/>
    <w:rsid w:val="532FD01A"/>
    <w:rsid w:val="533A1F49"/>
    <w:rsid w:val="5362EBE7"/>
    <w:rsid w:val="5390031E"/>
    <w:rsid w:val="539C3FF2"/>
    <w:rsid w:val="539EACB7"/>
    <w:rsid w:val="53B3A227"/>
    <w:rsid w:val="53C02239"/>
    <w:rsid w:val="53C178AD"/>
    <w:rsid w:val="53CFA3CD"/>
    <w:rsid w:val="53FB6B4A"/>
    <w:rsid w:val="540F1ADD"/>
    <w:rsid w:val="5422BE2C"/>
    <w:rsid w:val="5422DED9"/>
    <w:rsid w:val="542E3970"/>
    <w:rsid w:val="54449C62"/>
    <w:rsid w:val="5453D1DD"/>
    <w:rsid w:val="5459B250"/>
    <w:rsid w:val="547092D1"/>
    <w:rsid w:val="548FB2F0"/>
    <w:rsid w:val="549140CA"/>
    <w:rsid w:val="54A5A474"/>
    <w:rsid w:val="54A773CF"/>
    <w:rsid w:val="54C3BE11"/>
    <w:rsid w:val="54E67AA0"/>
    <w:rsid w:val="55372EBC"/>
    <w:rsid w:val="553BD8FF"/>
    <w:rsid w:val="555372B4"/>
    <w:rsid w:val="5578B8A6"/>
    <w:rsid w:val="558D2319"/>
    <w:rsid w:val="55924D1D"/>
    <w:rsid w:val="5593604D"/>
    <w:rsid w:val="5594FA30"/>
    <w:rsid w:val="55A0E989"/>
    <w:rsid w:val="55AD3AE7"/>
    <w:rsid w:val="55B72A50"/>
    <w:rsid w:val="55C52907"/>
    <w:rsid w:val="55F4E4F3"/>
    <w:rsid w:val="5600B10B"/>
    <w:rsid w:val="560ECE32"/>
    <w:rsid w:val="561A3DFB"/>
    <w:rsid w:val="563A566E"/>
    <w:rsid w:val="567EDD23"/>
    <w:rsid w:val="56B48C51"/>
    <w:rsid w:val="5712FBD9"/>
    <w:rsid w:val="57187759"/>
    <w:rsid w:val="57370F83"/>
    <w:rsid w:val="5755082E"/>
    <w:rsid w:val="57C621D3"/>
    <w:rsid w:val="57DFB945"/>
    <w:rsid w:val="57E897C2"/>
    <w:rsid w:val="5802C2D4"/>
    <w:rsid w:val="583A18F0"/>
    <w:rsid w:val="58552C4F"/>
    <w:rsid w:val="58968712"/>
    <w:rsid w:val="58A14123"/>
    <w:rsid w:val="58D34967"/>
    <w:rsid w:val="58D47857"/>
    <w:rsid w:val="58D918C8"/>
    <w:rsid w:val="593DFDAF"/>
    <w:rsid w:val="59483DC8"/>
    <w:rsid w:val="595D2A09"/>
    <w:rsid w:val="596ABE0E"/>
    <w:rsid w:val="5A17C962"/>
    <w:rsid w:val="5A19628E"/>
    <w:rsid w:val="5A4CDF52"/>
    <w:rsid w:val="5A8DB4D0"/>
    <w:rsid w:val="5AD12C05"/>
    <w:rsid w:val="5AE0121A"/>
    <w:rsid w:val="5AE69D67"/>
    <w:rsid w:val="5B13B146"/>
    <w:rsid w:val="5B2C80CF"/>
    <w:rsid w:val="5B30E204"/>
    <w:rsid w:val="5B7117D1"/>
    <w:rsid w:val="5B8A934D"/>
    <w:rsid w:val="5B983F40"/>
    <w:rsid w:val="5BEA9DE1"/>
    <w:rsid w:val="5C15B54C"/>
    <w:rsid w:val="5C233DA5"/>
    <w:rsid w:val="5C39B271"/>
    <w:rsid w:val="5C495B86"/>
    <w:rsid w:val="5C6E7C2F"/>
    <w:rsid w:val="5C7ED52F"/>
    <w:rsid w:val="5CA08DD0"/>
    <w:rsid w:val="5CA47F47"/>
    <w:rsid w:val="5CC3559D"/>
    <w:rsid w:val="5CC4E8FC"/>
    <w:rsid w:val="5CDAA2DC"/>
    <w:rsid w:val="5CEEB704"/>
    <w:rsid w:val="5D09680A"/>
    <w:rsid w:val="5D0FBABB"/>
    <w:rsid w:val="5D8A2E91"/>
    <w:rsid w:val="5DB107D9"/>
    <w:rsid w:val="5DD1AD2E"/>
    <w:rsid w:val="5DD6AD64"/>
    <w:rsid w:val="5DE2EDA2"/>
    <w:rsid w:val="5E025F0A"/>
    <w:rsid w:val="5E0FEAEB"/>
    <w:rsid w:val="5E38A7CF"/>
    <w:rsid w:val="5E59010A"/>
    <w:rsid w:val="5E61850D"/>
    <w:rsid w:val="5E8233B9"/>
    <w:rsid w:val="5E9E5153"/>
    <w:rsid w:val="5EA195C6"/>
    <w:rsid w:val="5EAB6B17"/>
    <w:rsid w:val="5ED652A6"/>
    <w:rsid w:val="5ED94BB2"/>
    <w:rsid w:val="5EE28946"/>
    <w:rsid w:val="5EF557B4"/>
    <w:rsid w:val="5F22BD41"/>
    <w:rsid w:val="5F557EEE"/>
    <w:rsid w:val="5F748FEF"/>
    <w:rsid w:val="5F94E637"/>
    <w:rsid w:val="5F97CB2A"/>
    <w:rsid w:val="5F989AA2"/>
    <w:rsid w:val="5FAA9998"/>
    <w:rsid w:val="5FB7F9D8"/>
    <w:rsid w:val="5FE075CB"/>
    <w:rsid w:val="6017B2A0"/>
    <w:rsid w:val="602A96A4"/>
    <w:rsid w:val="605B836F"/>
    <w:rsid w:val="6061DC63"/>
    <w:rsid w:val="606540FA"/>
    <w:rsid w:val="60A986FF"/>
    <w:rsid w:val="60B5C9CB"/>
    <w:rsid w:val="60CB9DB1"/>
    <w:rsid w:val="60F2BAAD"/>
    <w:rsid w:val="60FBD732"/>
    <w:rsid w:val="60FD1789"/>
    <w:rsid w:val="60FD7F20"/>
    <w:rsid w:val="6112AEDC"/>
    <w:rsid w:val="6137099C"/>
    <w:rsid w:val="614DB80C"/>
    <w:rsid w:val="61622CA4"/>
    <w:rsid w:val="6176E864"/>
    <w:rsid w:val="617EF45E"/>
    <w:rsid w:val="618F8A2A"/>
    <w:rsid w:val="61C7BD3A"/>
    <w:rsid w:val="61D6A38F"/>
    <w:rsid w:val="620AF6AA"/>
    <w:rsid w:val="621D93FA"/>
    <w:rsid w:val="628052CB"/>
    <w:rsid w:val="62B156F4"/>
    <w:rsid w:val="62B2228B"/>
    <w:rsid w:val="62C0B38F"/>
    <w:rsid w:val="6318233B"/>
    <w:rsid w:val="63247A55"/>
    <w:rsid w:val="633E4899"/>
    <w:rsid w:val="63697B96"/>
    <w:rsid w:val="63928221"/>
    <w:rsid w:val="63AD7161"/>
    <w:rsid w:val="63C326A8"/>
    <w:rsid w:val="63D6EC30"/>
    <w:rsid w:val="63ECDB41"/>
    <w:rsid w:val="64A21CEF"/>
    <w:rsid w:val="64C553B4"/>
    <w:rsid w:val="64E8EAEC"/>
    <w:rsid w:val="65353A18"/>
    <w:rsid w:val="653F1492"/>
    <w:rsid w:val="654D46F3"/>
    <w:rsid w:val="658713FC"/>
    <w:rsid w:val="65969400"/>
    <w:rsid w:val="65A5F88E"/>
    <w:rsid w:val="65C99865"/>
    <w:rsid w:val="65CEF214"/>
    <w:rsid w:val="6600CC1D"/>
    <w:rsid w:val="6636E29C"/>
    <w:rsid w:val="66A43934"/>
    <w:rsid w:val="66CF7B9B"/>
    <w:rsid w:val="66F176BD"/>
    <w:rsid w:val="66F4AAA5"/>
    <w:rsid w:val="6730DC22"/>
    <w:rsid w:val="6740A5C3"/>
    <w:rsid w:val="6748B906"/>
    <w:rsid w:val="67537713"/>
    <w:rsid w:val="6755225F"/>
    <w:rsid w:val="67579879"/>
    <w:rsid w:val="6760B3F4"/>
    <w:rsid w:val="67901E0B"/>
    <w:rsid w:val="679E0A54"/>
    <w:rsid w:val="67A30548"/>
    <w:rsid w:val="67C365CC"/>
    <w:rsid w:val="67C9BF1D"/>
    <w:rsid w:val="67DA41A2"/>
    <w:rsid w:val="67EC43F2"/>
    <w:rsid w:val="67F82DDD"/>
    <w:rsid w:val="68155BBC"/>
    <w:rsid w:val="6832B463"/>
    <w:rsid w:val="6837AB72"/>
    <w:rsid w:val="68616E7E"/>
    <w:rsid w:val="687E0485"/>
    <w:rsid w:val="68AC6E60"/>
    <w:rsid w:val="68D5277B"/>
    <w:rsid w:val="68E84DEF"/>
    <w:rsid w:val="69165D77"/>
    <w:rsid w:val="69344D4F"/>
    <w:rsid w:val="6948A919"/>
    <w:rsid w:val="6961EA03"/>
    <w:rsid w:val="696D2C15"/>
    <w:rsid w:val="69823096"/>
    <w:rsid w:val="698B00F3"/>
    <w:rsid w:val="69EF0D0B"/>
    <w:rsid w:val="69F7751D"/>
    <w:rsid w:val="6A08AB3B"/>
    <w:rsid w:val="6A4E3E45"/>
    <w:rsid w:val="6A5E4A42"/>
    <w:rsid w:val="6A710E5E"/>
    <w:rsid w:val="6AD0116E"/>
    <w:rsid w:val="6AD09A4C"/>
    <w:rsid w:val="6AE821E4"/>
    <w:rsid w:val="6AF78FB4"/>
    <w:rsid w:val="6AFA36F3"/>
    <w:rsid w:val="6B0727D8"/>
    <w:rsid w:val="6B26FCA4"/>
    <w:rsid w:val="6B452E5B"/>
    <w:rsid w:val="6B6EEAF0"/>
    <w:rsid w:val="6B7CB362"/>
    <w:rsid w:val="6B905CBE"/>
    <w:rsid w:val="6B98C42B"/>
    <w:rsid w:val="6C23FD4E"/>
    <w:rsid w:val="6C487235"/>
    <w:rsid w:val="6C4CC673"/>
    <w:rsid w:val="6C731C6C"/>
    <w:rsid w:val="6C88C38C"/>
    <w:rsid w:val="6CC7608C"/>
    <w:rsid w:val="6CE73948"/>
    <w:rsid w:val="6CF33943"/>
    <w:rsid w:val="6D12F2AA"/>
    <w:rsid w:val="6D34EA54"/>
    <w:rsid w:val="6D36743D"/>
    <w:rsid w:val="6D546477"/>
    <w:rsid w:val="6D6CB6AA"/>
    <w:rsid w:val="6D8514D4"/>
    <w:rsid w:val="6DBE1E0F"/>
    <w:rsid w:val="6DC0AF9F"/>
    <w:rsid w:val="6DE18AA4"/>
    <w:rsid w:val="6DF403BE"/>
    <w:rsid w:val="6DFF9B01"/>
    <w:rsid w:val="6E047364"/>
    <w:rsid w:val="6E0E8826"/>
    <w:rsid w:val="6E1F7C1D"/>
    <w:rsid w:val="6E28C1C2"/>
    <w:rsid w:val="6E39FA02"/>
    <w:rsid w:val="6E3F20F8"/>
    <w:rsid w:val="6E6146D9"/>
    <w:rsid w:val="6E98E848"/>
    <w:rsid w:val="6EBDE524"/>
    <w:rsid w:val="6F073E06"/>
    <w:rsid w:val="6F088B3E"/>
    <w:rsid w:val="6F15BB97"/>
    <w:rsid w:val="6F716017"/>
    <w:rsid w:val="6F747160"/>
    <w:rsid w:val="6F777C87"/>
    <w:rsid w:val="6F9ADCE0"/>
    <w:rsid w:val="6FB57C99"/>
    <w:rsid w:val="6FDEA973"/>
    <w:rsid w:val="6FE88E3C"/>
    <w:rsid w:val="7007D4C8"/>
    <w:rsid w:val="7029DF0E"/>
    <w:rsid w:val="705893A5"/>
    <w:rsid w:val="70593975"/>
    <w:rsid w:val="7063CBFE"/>
    <w:rsid w:val="706A69FA"/>
    <w:rsid w:val="709D4180"/>
    <w:rsid w:val="70A89517"/>
    <w:rsid w:val="70A8B838"/>
    <w:rsid w:val="70F2B8AE"/>
    <w:rsid w:val="70F2E8DB"/>
    <w:rsid w:val="70F6F488"/>
    <w:rsid w:val="7122DE59"/>
    <w:rsid w:val="7144A54F"/>
    <w:rsid w:val="71C8A9AA"/>
    <w:rsid w:val="71D48C66"/>
    <w:rsid w:val="72127E09"/>
    <w:rsid w:val="7232FA74"/>
    <w:rsid w:val="723BEDA9"/>
    <w:rsid w:val="7253A83D"/>
    <w:rsid w:val="72629B2B"/>
    <w:rsid w:val="72747026"/>
    <w:rsid w:val="72845116"/>
    <w:rsid w:val="728FDEEE"/>
    <w:rsid w:val="72A28F5C"/>
    <w:rsid w:val="72AB7AAA"/>
    <w:rsid w:val="72B22331"/>
    <w:rsid w:val="72C90E55"/>
    <w:rsid w:val="72FE50C8"/>
    <w:rsid w:val="73269629"/>
    <w:rsid w:val="732E380F"/>
    <w:rsid w:val="735B31F0"/>
    <w:rsid w:val="738E94D9"/>
    <w:rsid w:val="73966524"/>
    <w:rsid w:val="73C196A5"/>
    <w:rsid w:val="73C5F3CC"/>
    <w:rsid w:val="7439CC36"/>
    <w:rsid w:val="743B5FCD"/>
    <w:rsid w:val="743D9085"/>
    <w:rsid w:val="746D1B57"/>
    <w:rsid w:val="74A04966"/>
    <w:rsid w:val="74A8C3D7"/>
    <w:rsid w:val="74B7B766"/>
    <w:rsid w:val="74D2C7B3"/>
    <w:rsid w:val="74E030DD"/>
    <w:rsid w:val="74E9C72A"/>
    <w:rsid w:val="7505D434"/>
    <w:rsid w:val="753908F8"/>
    <w:rsid w:val="75468759"/>
    <w:rsid w:val="75668281"/>
    <w:rsid w:val="758B7011"/>
    <w:rsid w:val="75AA6681"/>
    <w:rsid w:val="75C436BA"/>
    <w:rsid w:val="75F58E79"/>
    <w:rsid w:val="75FDBABA"/>
    <w:rsid w:val="76023816"/>
    <w:rsid w:val="762153C5"/>
    <w:rsid w:val="7629EFEB"/>
    <w:rsid w:val="764D31C5"/>
    <w:rsid w:val="764FCECC"/>
    <w:rsid w:val="76517970"/>
    <w:rsid w:val="765EB594"/>
    <w:rsid w:val="768F872F"/>
    <w:rsid w:val="76CE3223"/>
    <w:rsid w:val="76F39235"/>
    <w:rsid w:val="77445D3B"/>
    <w:rsid w:val="77670845"/>
    <w:rsid w:val="7783F9DF"/>
    <w:rsid w:val="77C4158D"/>
    <w:rsid w:val="77D171D1"/>
    <w:rsid w:val="77E052C4"/>
    <w:rsid w:val="77F41D51"/>
    <w:rsid w:val="7826E4E4"/>
    <w:rsid w:val="78349961"/>
    <w:rsid w:val="784C0A32"/>
    <w:rsid w:val="784E5B07"/>
    <w:rsid w:val="78516E02"/>
    <w:rsid w:val="7867E8A9"/>
    <w:rsid w:val="78AAA3C3"/>
    <w:rsid w:val="78D0AC3D"/>
    <w:rsid w:val="78F8C514"/>
    <w:rsid w:val="78F9457F"/>
    <w:rsid w:val="7908B681"/>
    <w:rsid w:val="790A75C2"/>
    <w:rsid w:val="791CE499"/>
    <w:rsid w:val="7930ED8A"/>
    <w:rsid w:val="7931EB52"/>
    <w:rsid w:val="7966982A"/>
    <w:rsid w:val="798753CA"/>
    <w:rsid w:val="798882BA"/>
    <w:rsid w:val="7994CFFB"/>
    <w:rsid w:val="79D0D009"/>
    <w:rsid w:val="79DB7066"/>
    <w:rsid w:val="79F871B2"/>
    <w:rsid w:val="7A0986F3"/>
    <w:rsid w:val="7A2EFC91"/>
    <w:rsid w:val="7A3081F6"/>
    <w:rsid w:val="7A49E90F"/>
    <w:rsid w:val="7A9883FB"/>
    <w:rsid w:val="7A98E24D"/>
    <w:rsid w:val="7B2CADC5"/>
    <w:rsid w:val="7B2FF3B4"/>
    <w:rsid w:val="7B55A830"/>
    <w:rsid w:val="7B57AFED"/>
    <w:rsid w:val="7B5E281A"/>
    <w:rsid w:val="7B612A52"/>
    <w:rsid w:val="7B657B3F"/>
    <w:rsid w:val="7B81CCB8"/>
    <w:rsid w:val="7B854A1E"/>
    <w:rsid w:val="7B9C1EED"/>
    <w:rsid w:val="7BBCCF2E"/>
    <w:rsid w:val="7BC0E777"/>
    <w:rsid w:val="7BC498CD"/>
    <w:rsid w:val="7C3E876F"/>
    <w:rsid w:val="7CA0B856"/>
    <w:rsid w:val="7CD23CB9"/>
    <w:rsid w:val="7CEE2001"/>
    <w:rsid w:val="7D13B755"/>
    <w:rsid w:val="7D42FE27"/>
    <w:rsid w:val="7D5C9FBB"/>
    <w:rsid w:val="7D7627A7"/>
    <w:rsid w:val="7D7E65D4"/>
    <w:rsid w:val="7D83D0A8"/>
    <w:rsid w:val="7D9AA032"/>
    <w:rsid w:val="7DA8B7E6"/>
    <w:rsid w:val="7DDC629C"/>
    <w:rsid w:val="7DDC70D1"/>
    <w:rsid w:val="7DE15662"/>
    <w:rsid w:val="7DEC6540"/>
    <w:rsid w:val="7DFC2959"/>
    <w:rsid w:val="7E15E090"/>
    <w:rsid w:val="7E165904"/>
    <w:rsid w:val="7E1F39F8"/>
    <w:rsid w:val="7E27DDB6"/>
    <w:rsid w:val="7E3B65C7"/>
    <w:rsid w:val="7E3EA833"/>
    <w:rsid w:val="7E5E947E"/>
    <w:rsid w:val="7E61E82A"/>
    <w:rsid w:val="7EB32C5A"/>
    <w:rsid w:val="7EDC9313"/>
    <w:rsid w:val="7F0285D2"/>
    <w:rsid w:val="7F37BABF"/>
    <w:rsid w:val="7F6DEC45"/>
    <w:rsid w:val="7F851278"/>
    <w:rsid w:val="7F9D528A"/>
    <w:rsid w:val="7FB00824"/>
    <w:rsid w:val="7FD73628"/>
  </w:rsids>
  <m:mathPr>
    <m:mathFont m:val="Cambria Math"/>
    <m:brkBin m:val="before"/>
    <m:brkBinSub m:val="--"/>
    <m:smallFrac m:val="0"/>
    <m:dispDef/>
    <m:lMargin m:val="0"/>
    <m:rMargin m:val="0"/>
    <m:defJc m:val="centerGroup"/>
    <m:wrapIndent m:val="1440"/>
    <m:intLim m:val="subSup"/>
    <m:naryLim m:val="undOvr"/>
  </m:mathPr>
  <w:themeFontLang w:val="el-G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654899C1"/>
  <w15:chartTrackingRefBased/>
  <w15:docId w15:val="{B1121C6C-8919-4982-8314-A242E54654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uiPriority="9" w:qFormat="1"/>
    <w:lsdException w:name="heading 4" w:uiPriority="0"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uiPriority="0"/>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D2115"/>
    <w:pPr>
      <w:suppressAutoHyphens/>
      <w:spacing w:after="120"/>
      <w:jc w:val="both"/>
    </w:pPr>
    <w:rPr>
      <w:rFonts w:ascii="Calibri" w:hAnsi="Calibri" w:cs="Calibri"/>
      <w:sz w:val="22"/>
      <w:szCs w:val="24"/>
      <w:lang w:val="en-GB" w:eastAsia="zh-CN"/>
    </w:rPr>
  </w:style>
  <w:style w:type="paragraph" w:styleId="1">
    <w:name w:val="heading 1"/>
    <w:aliases w:val="H1 Char,H1,Head1,Heading apps,h1,BMS Heading 1,H11,H12,H13,H14,H15,H16,H17,Outline1,Level 1 Topic Heading,Header1,Heading 1-ERI,l1,Head 1 (Chapter heading),Head 1,Head 11,Head 12,Head 111,Head 13,Head 112,Head 14,Head 113,Head 15,Head 114"/>
    <w:basedOn w:val="a"/>
    <w:next w:val="a"/>
    <w:uiPriority w:val="99"/>
    <w:qFormat/>
    <w:pPr>
      <w:keepNext/>
      <w:pageBreakBefore/>
      <w:pBdr>
        <w:top w:val="none" w:sz="0" w:space="0" w:color="000000"/>
        <w:left w:val="none" w:sz="0" w:space="0" w:color="000000"/>
        <w:bottom w:val="single" w:sz="18" w:space="1" w:color="000080"/>
        <w:right w:val="none" w:sz="0" w:space="0" w:color="000000"/>
      </w:pBdr>
      <w:spacing w:before="320" w:after="160"/>
      <w:outlineLvl w:val="0"/>
    </w:pPr>
    <w:rPr>
      <w:rFonts w:ascii="Arial" w:hAnsi="Arial" w:cs="Arial"/>
      <w:b/>
      <w:bCs/>
      <w:color w:val="333399"/>
      <w:sz w:val="28"/>
      <w:szCs w:val="32"/>
      <w:lang w:val="en-US"/>
    </w:rPr>
  </w:style>
  <w:style w:type="paragraph" w:styleId="20">
    <w:name w:val="heading 2"/>
    <w:aliases w:val="2,Header 2,h2,Heading Bug,H2,Sub-Head1,Heading 2- no#,H21,H22,H23,H2Normal,Sub Head,H211,H212,H221,H2111,H24,H213,H222,H2112,H231,H2121,H2211,H21111,H25,H26,H214,H223,H2113,H27,H215,H224,H2114,H28,H216,H225,H2115,H232,H241,H2122,H2212,ni2"/>
    <w:basedOn w:val="1"/>
    <w:next w:val="a"/>
    <w:link w:val="2Char"/>
    <w:uiPriority w:val="99"/>
    <w:qFormat/>
    <w:pPr>
      <w:pageBreakBefore w:val="0"/>
      <w:pBdr>
        <w:bottom w:val="single" w:sz="12" w:space="1" w:color="000080"/>
      </w:pBdr>
      <w:tabs>
        <w:tab w:val="left" w:pos="567"/>
      </w:tabs>
      <w:spacing w:before="240" w:after="80"/>
      <w:ind w:left="567" w:hanging="567"/>
      <w:outlineLvl w:val="1"/>
    </w:pPr>
    <w:rPr>
      <w:bCs w:val="0"/>
      <w:color w:val="002060"/>
      <w:sz w:val="24"/>
      <w:szCs w:val="22"/>
      <w:lang w:val="en-GB"/>
    </w:rPr>
  </w:style>
  <w:style w:type="paragraph" w:styleId="3">
    <w:name w:val="heading 3"/>
    <w:aliases w:val="H3,Proposa,Project 3,h3,Heading 3 - old,1.2.3.,alltoc,3,Heading 4 Proposal,h31,h32,Bold Head,bh,(1.1.1),hd3,Minor,1.1.1 Heading,0,Heading 2.3,(Alt+3),Titles,(Alt+3)1,(Alt+3)2,(Alt+3)3,(Alt+3)4,(Alt+3)5,(Alt+3)6,(Alt+3)11,(Alt+3)21,l3,H31,H"/>
    <w:basedOn w:val="a"/>
    <w:next w:val="a"/>
    <w:uiPriority w:val="9"/>
    <w:qFormat/>
    <w:pPr>
      <w:keepNext/>
      <w:spacing w:before="240" w:after="60"/>
      <w:ind w:left="567" w:hanging="567"/>
      <w:outlineLvl w:val="2"/>
    </w:pPr>
    <w:rPr>
      <w:rFonts w:ascii="Arial" w:hAnsi="Arial" w:cs="Times New Roman"/>
      <w:b/>
      <w:bCs/>
      <w:szCs w:val="26"/>
    </w:rPr>
  </w:style>
  <w:style w:type="paragraph" w:styleId="4">
    <w:name w:val="heading 4"/>
    <w:basedOn w:val="a"/>
    <w:next w:val="a"/>
    <w:qFormat/>
    <w:pPr>
      <w:keepNext/>
      <w:spacing w:before="240" w:after="60"/>
      <w:outlineLvl w:val="3"/>
    </w:pPr>
    <w:rPr>
      <w:rFonts w:ascii="Arial" w:hAnsi="Arial" w:cs="Times New Roman"/>
      <w:b/>
      <w:bCs/>
      <w:szCs w:val="28"/>
    </w:rPr>
  </w:style>
  <w:style w:type="paragraph" w:styleId="5">
    <w:name w:val="heading 5"/>
    <w:aliases w:val="H5,H51,h5,H52,H511,H53,H512,H521,H5111,H54,H513,H55,H514,H56,H515,H522,H5112,H531,H5121,H541,H5131,H551,H5141,H57,H516,H523,H5113,H532,H5122,H542,H5132,H552,H5142,H58,H517,H524,H5114,H533,H5123,H543,H5133,H553,H5143,H59,H518,H525,H5115,ti"/>
    <w:basedOn w:val="a"/>
    <w:next w:val="a"/>
    <w:uiPriority w:val="99"/>
    <w:qFormat/>
    <w:pPr>
      <w:numPr>
        <w:ilvl w:val="4"/>
        <w:numId w:val="7"/>
      </w:numPr>
      <w:spacing w:before="200" w:after="200" w:line="280" w:lineRule="exact"/>
      <w:outlineLvl w:val="4"/>
    </w:pPr>
    <w:rPr>
      <w:rFonts w:ascii="Lucida Sans" w:hAnsi="Lucida Sans" w:cs="Lucida Sans"/>
      <w:b/>
      <w:szCs w:val="20"/>
      <w:lang w:val="en-US"/>
    </w:rPr>
  </w:style>
  <w:style w:type="paragraph" w:styleId="6">
    <w:name w:val="heading 6"/>
    <w:basedOn w:val="a"/>
    <w:next w:val="a"/>
    <w:link w:val="6Char"/>
    <w:uiPriority w:val="99"/>
    <w:qFormat/>
    <w:rsid w:val="00C2001C"/>
    <w:pPr>
      <w:pBdr>
        <w:bottom w:val="single" w:sz="12" w:space="1" w:color="002060"/>
      </w:pBdr>
      <w:suppressAutoHyphens w:val="0"/>
      <w:spacing w:before="120" w:line="360" w:lineRule="auto"/>
      <w:ind w:left="1152" w:hanging="1152"/>
      <w:outlineLvl w:val="5"/>
    </w:pPr>
    <w:rPr>
      <w:rFonts w:ascii="Tahoma" w:hAnsi="Tahoma" w:cs="Times New Roman"/>
      <w:b/>
      <w:szCs w:val="20"/>
      <w:lang w:val="el-GR" w:eastAsia="en-US"/>
    </w:rPr>
  </w:style>
  <w:style w:type="paragraph" w:styleId="7">
    <w:name w:val="heading 7"/>
    <w:aliases w:val="Επικεφαλίδα 7 Char Char,Επικεφαλίδα 7 Char Char Char,Επικεφαλίδα 7 Char Char + Justified,Heading 7 Char Char,Heading 7 Char Char Char,Heading 7 Char1,Heading 7 Char Char1 Char,Heading 7 Char Char1 Char Char Char Char Char Ch"/>
    <w:basedOn w:val="a"/>
    <w:next w:val="a"/>
    <w:link w:val="7Char"/>
    <w:uiPriority w:val="99"/>
    <w:qFormat/>
    <w:rsid w:val="00C2001C"/>
    <w:pPr>
      <w:tabs>
        <w:tab w:val="left" w:pos="2835"/>
      </w:tabs>
      <w:suppressAutoHyphens w:val="0"/>
      <w:spacing w:before="120" w:after="60" w:line="360" w:lineRule="auto"/>
      <w:ind w:left="1296" w:hanging="1296"/>
      <w:outlineLvl w:val="6"/>
    </w:pPr>
    <w:rPr>
      <w:rFonts w:ascii="Tahoma" w:hAnsi="Tahoma" w:cs="Times New Roman"/>
      <w:sz w:val="18"/>
      <w:szCs w:val="20"/>
      <w:u w:val="single"/>
      <w:lang w:val="el-GR" w:eastAsia="en-US"/>
    </w:rPr>
  </w:style>
  <w:style w:type="paragraph" w:styleId="8">
    <w:name w:val="heading 8"/>
    <w:basedOn w:val="a"/>
    <w:next w:val="a"/>
    <w:link w:val="8Char"/>
    <w:uiPriority w:val="99"/>
    <w:qFormat/>
    <w:rsid w:val="00C2001C"/>
    <w:pPr>
      <w:tabs>
        <w:tab w:val="left" w:pos="3119"/>
      </w:tabs>
      <w:suppressAutoHyphens w:val="0"/>
      <w:spacing w:before="120" w:after="60"/>
      <w:ind w:left="1440" w:hanging="1440"/>
      <w:outlineLvl w:val="7"/>
    </w:pPr>
    <w:rPr>
      <w:rFonts w:ascii="Tahoma" w:hAnsi="Tahoma" w:cs="Times New Roman"/>
      <w:sz w:val="18"/>
      <w:szCs w:val="20"/>
      <w:u w:val="single"/>
      <w:lang w:val="el-GR" w:eastAsia="en-US"/>
    </w:rPr>
  </w:style>
  <w:style w:type="paragraph" w:styleId="9">
    <w:name w:val="heading 9"/>
    <w:aliases w:val="AC&amp;E_1,App Heading"/>
    <w:basedOn w:val="a"/>
    <w:next w:val="a"/>
    <w:link w:val="9Char"/>
    <w:uiPriority w:val="99"/>
    <w:qFormat/>
    <w:rsid w:val="00C2001C"/>
    <w:pPr>
      <w:tabs>
        <w:tab w:val="left" w:pos="3119"/>
      </w:tabs>
      <w:suppressAutoHyphens w:val="0"/>
      <w:spacing w:before="60" w:after="60"/>
      <w:ind w:left="1584" w:hanging="1584"/>
      <w:jc w:val="left"/>
      <w:outlineLvl w:val="8"/>
    </w:pPr>
    <w:rPr>
      <w:rFonts w:ascii="Tahoma" w:hAnsi="Tahoma" w:cs="Times New Roman"/>
      <w:sz w:val="18"/>
      <w:szCs w:val="20"/>
      <w:u w:val="single"/>
      <w:lang w:val="el-GR"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rPr>
      <w:rFonts w:ascii="Arial" w:hAnsi="Arial" w:cs="Times New Roman"/>
      <w:b w:val="0"/>
      <w:i w:val="0"/>
      <w:sz w:val="20"/>
      <w:szCs w:val="20"/>
    </w:rPr>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lang w:val="el-GR"/>
    </w:rPr>
  </w:style>
  <w:style w:type="character" w:customStyle="1" w:styleId="WW8Num3z0">
    <w:name w:val="WW8Num3z0"/>
    <w:rPr>
      <w:lang w:val="el-GR"/>
    </w:rPr>
  </w:style>
  <w:style w:type="character" w:customStyle="1" w:styleId="WW8Num4z0">
    <w:name w:val="WW8Num4z0"/>
    <w:rPr>
      <w:rFonts w:ascii="Webdings" w:hAnsi="Webdings" w:cs="Webdings"/>
      <w:color w:val="333399"/>
      <w:sz w:val="16"/>
    </w:rPr>
  </w:style>
  <w:style w:type="character" w:customStyle="1" w:styleId="WW8Num5z0">
    <w:name w:val="WW8Num5z0"/>
    <w:rPr>
      <w:lang w:val="el-GR"/>
    </w:rPr>
  </w:style>
  <w:style w:type="character" w:customStyle="1" w:styleId="WW8Num6z0">
    <w:name w:val="WW8Num6z0"/>
    <w:rPr>
      <w:b/>
      <w:bCs/>
      <w:szCs w:val="22"/>
      <w:lang w:val="el-GR"/>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b/>
      <w:bCs/>
      <w:szCs w:val="22"/>
      <w:lang w:val="el-GR"/>
    </w:rPr>
  </w:style>
  <w:style w:type="character" w:customStyle="1" w:styleId="WW8Num7z1">
    <w:name w:val="WW8Num7z1"/>
    <w:rPr>
      <w:rFonts w:eastAsia="Calibri"/>
      <w:lang w:val="el-GR"/>
    </w:rPr>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ascii="Symbol" w:hAnsi="Symbol" w:cs="OpenSymbol"/>
      <w:color w:val="5B9BD5"/>
    </w:rPr>
  </w:style>
  <w:style w:type="character" w:customStyle="1" w:styleId="WW8Num9z0">
    <w:name w:val="WW8Num9z0"/>
    <w:rPr>
      <w:rFonts w:ascii="Angsana New" w:hAnsi="Angsana New" w:cs="Angsana New"/>
      <w:color w:val="000000"/>
      <w:kern w:val="1"/>
      <w:szCs w:val="22"/>
      <w:shd w:val="clear" w:color="auto" w:fill="FFFFFF"/>
      <w:lang w:val="el-GR"/>
    </w:rPr>
  </w:style>
  <w:style w:type="character" w:customStyle="1" w:styleId="WW8Num10z0">
    <w:name w:val="WW8Num10z0"/>
    <w:rPr>
      <w:rFonts w:ascii="Symbol" w:hAnsi="Symbol" w:cs="Symbol"/>
      <w:kern w:val="1"/>
      <w:shd w:val="clear" w:color="auto" w:fill="C0C0C0"/>
      <w:lang w:val="el-GR"/>
    </w:rPr>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8z1">
    <w:name w:val="WW8Num8z1"/>
    <w:rPr>
      <w:rFonts w:eastAsia="Calibri"/>
      <w:lang w:val="el-GR"/>
    </w:rPr>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11z0">
    <w:name w:val="WW8Num11z0"/>
    <w:rPr>
      <w:rFonts w:ascii="Symbol" w:hAnsi="Symbol" w:cs="Symbol"/>
      <w:kern w:val="1"/>
      <w:shd w:val="clear" w:color="auto" w:fill="C0C0C0"/>
      <w:lang w:val="el-GR"/>
    </w:rPr>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0">
    <w:name w:val="Προεπιλεγμένη γραμματοσειρά_0"/>
  </w:style>
  <w:style w:type="character" w:customStyle="1" w:styleId="40">
    <w:name w:val="Προεπιλεγμένη γραμματοσειρά4"/>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rPr>
      <w:rFonts w:ascii="Arial" w:hAnsi="Arial" w:cs="Times New Roman"/>
      <w:b w:val="0"/>
      <w:i w:val="0"/>
      <w:sz w:val="20"/>
      <w:szCs w:val="20"/>
    </w:rPr>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9z1">
    <w:name w:val="WW8Num9z1"/>
    <w:rPr>
      <w:rFonts w:eastAsia="Calibri"/>
      <w:lang w:val="el-GR"/>
    </w:rPr>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DefaultParagraphFont">
    <w:name w:val="WW-Default Paragraph Font"/>
  </w:style>
  <w:style w:type="character" w:customStyle="1" w:styleId="WW8Num12z0">
    <w:name w:val="WW8Num12z0"/>
    <w:rPr>
      <w:rFonts w:ascii="Symbol" w:hAnsi="Symbol" w:cs="Symbol"/>
    </w:rPr>
  </w:style>
  <w:style w:type="character" w:customStyle="1" w:styleId="WW8Num12z1">
    <w:name w:val="WW8Num12z1"/>
    <w:rPr>
      <w:rFonts w:ascii="Courier New" w:hAnsi="Courier New" w:cs="Courier New"/>
    </w:rPr>
  </w:style>
  <w:style w:type="character" w:customStyle="1" w:styleId="WW8Num12z2">
    <w:name w:val="WW8Num12z2"/>
    <w:rPr>
      <w:rFonts w:ascii="Wingdings" w:hAnsi="Wingdings" w:cs="Wingdings"/>
    </w:rPr>
  </w:style>
  <w:style w:type="character" w:customStyle="1" w:styleId="WW-DefaultParagraphFont1">
    <w:name w:val="WW-Default Paragraph Font1"/>
  </w:style>
  <w:style w:type="character" w:customStyle="1" w:styleId="WW-DefaultParagraphFont11">
    <w:name w:val="WW-Default Paragraph Font11"/>
  </w:style>
  <w:style w:type="character" w:customStyle="1" w:styleId="WW-DefaultParagraphFont111">
    <w:name w:val="WW-Default Paragraph Font111"/>
  </w:style>
  <w:style w:type="character" w:customStyle="1" w:styleId="30">
    <w:name w:val="Προεπιλεγμένη γραμματοσειρά3"/>
  </w:style>
  <w:style w:type="character" w:customStyle="1" w:styleId="WW-DefaultParagraphFont1111">
    <w:name w:val="WW-Default Paragraph Font1111"/>
  </w:style>
  <w:style w:type="character" w:customStyle="1" w:styleId="DefaultParagraphFont2">
    <w:name w:val="Default Paragraph Font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Symbol" w:hAnsi="Symbol" w:cs="OpenSymbol"/>
    </w:rPr>
  </w:style>
  <w:style w:type="character" w:customStyle="1" w:styleId="WW-DefaultParagraphFont11111">
    <w:name w:val="WW-Default Paragraph Font11111"/>
  </w:style>
  <w:style w:type="character" w:customStyle="1" w:styleId="WW8Num13z1">
    <w:name w:val="WW8Num13z1"/>
    <w:rPr>
      <w:rFonts w:eastAsia="Calibri"/>
      <w:lang w:val="el-GR"/>
    </w:rPr>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ascii="Symbol" w:hAnsi="Symbol" w:cs="OpenSymbol"/>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DefaultParagraphFont111111">
    <w:name w:val="WW-Default Paragraph Font111111"/>
  </w:style>
  <w:style w:type="character" w:customStyle="1" w:styleId="WW-DefaultParagraphFont1111111">
    <w:name w:val="WW-Default Paragraph Font1111111"/>
  </w:style>
  <w:style w:type="character" w:customStyle="1" w:styleId="WW-DefaultParagraphFont11111111">
    <w:name w:val="WW-Default Paragraph Font11111111"/>
  </w:style>
  <w:style w:type="character" w:customStyle="1" w:styleId="WW-DefaultParagraphFont111111111">
    <w:name w:val="WW-Default Paragraph Font111111111"/>
  </w:style>
  <w:style w:type="character" w:customStyle="1" w:styleId="WW-DefaultParagraphFont1111111111">
    <w:name w:val="WW-Default Paragraph Font1111111111"/>
  </w:style>
  <w:style w:type="character" w:customStyle="1" w:styleId="WW8Num17z0">
    <w:name w:val="WW8Num17z0"/>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rPr>
      <w:rFonts w:ascii="Arial" w:hAnsi="Arial" w:cs="Times New Roman"/>
      <w:b w:val="0"/>
      <w:i w:val="0"/>
      <w:sz w:val="20"/>
      <w:szCs w:val="20"/>
    </w:rPr>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DefaultParagraphFont11111111111">
    <w:name w:val="WW-Default Paragraph Font11111111111"/>
  </w:style>
  <w:style w:type="character" w:customStyle="1" w:styleId="WW-DefaultParagraphFont111111111111">
    <w:name w:val="WW-Default Paragraph Font111111111111"/>
  </w:style>
  <w:style w:type="character" w:customStyle="1" w:styleId="WW-DefaultParagraphFont1111111111111">
    <w:name w:val="WW-Default Paragraph Font1111111111111"/>
  </w:style>
  <w:style w:type="character" w:customStyle="1" w:styleId="WW-DefaultParagraphFont11111111111111">
    <w:name w:val="WW-Default Paragraph Font11111111111111"/>
  </w:style>
  <w:style w:type="character" w:customStyle="1" w:styleId="21">
    <w:name w:val="Προεπιλεγμένη γραμματοσειρά2"/>
  </w:style>
  <w:style w:type="character" w:customStyle="1" w:styleId="WW8Num19z0">
    <w:name w:val="WW8Num19z0"/>
    <w:rPr>
      <w:rFonts w:ascii="Calibri" w:hAnsi="Calibri" w:cs="Calibri"/>
    </w:rPr>
  </w:style>
  <w:style w:type="character" w:customStyle="1" w:styleId="WW8Num19z1">
    <w:name w:val="WW8Num19z1"/>
  </w:style>
  <w:style w:type="character" w:customStyle="1" w:styleId="WW8Num20z0">
    <w:name w:val="WW8Num20z0"/>
    <w:rPr>
      <w:rFonts w:ascii="Calibri" w:eastAsia="Calibri" w:hAnsi="Calibri" w:cs="Times New Roman"/>
    </w:rPr>
  </w:style>
  <w:style w:type="character" w:customStyle="1" w:styleId="WW8Num20z1">
    <w:name w:val="WW8Num20z1"/>
    <w:rPr>
      <w:rFonts w:ascii="Courier New" w:hAnsi="Courier New" w:cs="Courier New"/>
    </w:rPr>
  </w:style>
  <w:style w:type="character" w:customStyle="1" w:styleId="WW8Num20z2">
    <w:name w:val="WW8Num20z2"/>
    <w:rPr>
      <w:rFonts w:ascii="Wingdings" w:hAnsi="Wingdings" w:cs="Wingdings"/>
    </w:rPr>
  </w:style>
  <w:style w:type="character" w:customStyle="1" w:styleId="WW8Num20z3">
    <w:name w:val="WW8Num20z3"/>
    <w:rPr>
      <w:rFonts w:ascii="Symbol" w:hAnsi="Symbol" w:cs="Symbol"/>
    </w:rPr>
  </w:style>
  <w:style w:type="character" w:customStyle="1" w:styleId="WW-DefaultParagraphFont111111111111111">
    <w:name w:val="WW-Default Paragraph Font11111111111111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DefaultParagraphFont1111111111111111">
    <w:name w:val="WW-Default Paragraph Font1111111111111111"/>
  </w:style>
  <w:style w:type="character" w:customStyle="1" w:styleId="WW-DefaultParagraphFont11111111111111111">
    <w:name w:val="WW-Default Paragraph Font11111111111111111"/>
  </w:style>
  <w:style w:type="character" w:customStyle="1" w:styleId="WW8Num21z0">
    <w:name w:val="WW8Num21z0"/>
    <w:rPr>
      <w:rFonts w:ascii="Calibri" w:eastAsia="Times New Roman" w:hAnsi="Calibri" w:cs="Calibri"/>
    </w:rPr>
  </w:style>
  <w:style w:type="character" w:customStyle="1" w:styleId="WW8Num21z1">
    <w:name w:val="WW8Num21z1"/>
    <w:rPr>
      <w:rFonts w:ascii="Courier New" w:hAnsi="Courier New" w:cs="Courier New"/>
    </w:rPr>
  </w:style>
  <w:style w:type="character" w:customStyle="1" w:styleId="WW8Num21z2">
    <w:name w:val="WW8Num21z2"/>
    <w:rPr>
      <w:rFonts w:ascii="Wingdings" w:hAnsi="Wingdings" w:cs="Wingdings"/>
    </w:rPr>
  </w:style>
  <w:style w:type="character" w:customStyle="1" w:styleId="WW8Num21z3">
    <w:name w:val="WW8Num21z3"/>
    <w:rPr>
      <w:rFonts w:ascii="Symbol" w:hAnsi="Symbol" w:cs="Symbol"/>
    </w:rPr>
  </w:style>
  <w:style w:type="character" w:customStyle="1" w:styleId="WW8Num22z0">
    <w:name w:val="WW8Num22z0"/>
    <w:rPr>
      <w:rFonts w:ascii="Symbol" w:hAnsi="Symbol" w:cs="Symbol"/>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cs="Wingdings"/>
    </w:rPr>
  </w:style>
  <w:style w:type="character" w:customStyle="1" w:styleId="WW8Num23z0">
    <w:name w:val="WW8Num23z0"/>
    <w:rPr>
      <w:rFonts w:ascii="Calibri" w:eastAsia="Times New Roman" w:hAnsi="Calibri" w:cs="Calibri"/>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trike/>
      <w:color w:val="0070C0"/>
      <w:position w:val="0"/>
      <w:sz w:val="24"/>
      <w:vertAlign w:val="baseline"/>
      <w:lang w:val="el-GR"/>
    </w:rPr>
  </w:style>
  <w:style w:type="character" w:customStyle="1" w:styleId="WW8Num24z1">
    <w:name w:val="WW8Num24z1"/>
    <w:rPr>
      <w:rFonts w:ascii="Courier New" w:hAnsi="Courier New" w:cs="Courier New"/>
    </w:rPr>
  </w:style>
  <w:style w:type="character" w:customStyle="1" w:styleId="WW8Num24z2">
    <w:name w:val="WW8Num24z2"/>
    <w:rPr>
      <w:rFonts w:ascii="Wingdings" w:hAnsi="Wingdings" w:cs="Wingdings"/>
    </w:rPr>
  </w:style>
  <w:style w:type="character" w:customStyle="1" w:styleId="WW8Num25z0">
    <w:name w:val="WW8Num25z0"/>
    <w:rPr>
      <w:rFonts w:ascii="Symbol" w:hAnsi="Symbol" w:cs="Symbol"/>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cs="Wingdings"/>
    </w:rPr>
  </w:style>
  <w:style w:type="character" w:customStyle="1" w:styleId="WW8Num26z0">
    <w:name w:val="WW8Num26z0"/>
    <w:rPr>
      <w:rFonts w:ascii="Symbol" w:hAnsi="Symbol" w:cs="Symbol"/>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cs="Wingdings"/>
    </w:rPr>
  </w:style>
  <w:style w:type="character" w:customStyle="1" w:styleId="WW8Num27z0">
    <w:name w:val="WW8Num27z0"/>
    <w:rPr>
      <w:rFonts w:ascii="Calibri" w:eastAsia="Times New Roman" w:hAnsi="Calibri" w:cs="Calibri"/>
    </w:rPr>
  </w:style>
  <w:style w:type="character" w:customStyle="1" w:styleId="WW8Num27z1">
    <w:name w:val="WW8Num27z1"/>
    <w:rPr>
      <w:rFonts w:ascii="Courier New" w:hAnsi="Courier New" w:cs="Courier New"/>
    </w:rPr>
  </w:style>
  <w:style w:type="character" w:customStyle="1" w:styleId="WW8Num27z2">
    <w:name w:val="WW8Num27z2"/>
    <w:rPr>
      <w:rFonts w:ascii="Wingdings" w:hAnsi="Wingdings" w:cs="Wingdings"/>
    </w:rPr>
  </w:style>
  <w:style w:type="character" w:customStyle="1" w:styleId="WW8Num27z3">
    <w:name w:val="WW8Num27z3"/>
    <w:rPr>
      <w:rFonts w:ascii="Symbol" w:hAnsi="Symbol" w:cs="Symbol"/>
    </w:rPr>
  </w:style>
  <w:style w:type="character" w:customStyle="1" w:styleId="WW8Num28z0">
    <w:name w:val="WW8Num28z0"/>
    <w:rPr>
      <w:rFonts w:ascii="Symbol" w:hAnsi="Symbol" w:cs="Symbol"/>
    </w:rPr>
  </w:style>
  <w:style w:type="character" w:customStyle="1" w:styleId="WW8Num28z1">
    <w:name w:val="WW8Num28z1"/>
    <w:rPr>
      <w:rFonts w:ascii="Courier New" w:hAnsi="Courier New" w:cs="Courier New"/>
    </w:rPr>
  </w:style>
  <w:style w:type="character" w:customStyle="1" w:styleId="WW8Num28z2">
    <w:name w:val="WW8Num28z2"/>
    <w:rPr>
      <w:rFonts w:ascii="Wingdings" w:hAnsi="Wingdings" w:cs="Wingdings"/>
    </w:rPr>
  </w:style>
  <w:style w:type="character" w:customStyle="1" w:styleId="WW8Num29z0">
    <w:name w:val="WW8Num29z0"/>
    <w:rPr>
      <w:rFonts w:ascii="Calibri" w:eastAsia="Times New Roman" w:hAnsi="Calibri" w:cs="Calibri"/>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0z0">
    <w:name w:val="WW8Num30z0"/>
    <w:rPr>
      <w:rFonts w:ascii="Symbol" w:hAnsi="Symbol" w:cs="Symbol"/>
      <w:shd w:val="clear" w:color="auto" w:fill="FFFF00"/>
    </w:rPr>
  </w:style>
  <w:style w:type="character" w:customStyle="1" w:styleId="WW8Num30z1">
    <w:name w:val="WW8Num30z1"/>
    <w:rPr>
      <w:rFonts w:ascii="Courier New" w:hAnsi="Courier New" w:cs="Courier New"/>
    </w:rPr>
  </w:style>
  <w:style w:type="character" w:customStyle="1" w:styleId="WW8Num30z2">
    <w:name w:val="WW8Num30z2"/>
    <w:rPr>
      <w:rFonts w:ascii="Wingdings" w:hAnsi="Wingdings" w:cs="Wingdings"/>
    </w:rPr>
  </w:style>
  <w:style w:type="character" w:customStyle="1" w:styleId="WW8Num31z0">
    <w:name w:val="WW8Num31z0"/>
    <w:rPr>
      <w:rFonts w:cs="Times New Roman"/>
    </w:rPr>
  </w:style>
  <w:style w:type="character" w:customStyle="1" w:styleId="WW8Num32z0">
    <w:name w:val="WW8Num32z0"/>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ascii="Symbol" w:eastAsia="Calibri" w:hAnsi="Symbol" w:cs="Symbol"/>
    </w:rPr>
  </w:style>
  <w:style w:type="character" w:customStyle="1" w:styleId="WW8Num33z1">
    <w:name w:val="WW8Num33z1"/>
    <w:rPr>
      <w:rFonts w:ascii="Courier New" w:hAnsi="Courier New" w:cs="Courier New"/>
    </w:rPr>
  </w:style>
  <w:style w:type="character" w:customStyle="1" w:styleId="WW8Num33z2">
    <w:name w:val="WW8Num33z2"/>
    <w:rPr>
      <w:rFonts w:ascii="Wingdings" w:hAnsi="Wingdings" w:cs="Wingdings"/>
    </w:rPr>
  </w:style>
  <w:style w:type="character" w:customStyle="1" w:styleId="WW8Num34z0">
    <w:name w:val="WW8Num34z0"/>
    <w:rPr>
      <w:rFonts w:ascii="Symbol" w:hAnsi="Symbol" w:cs="Symbol"/>
    </w:rPr>
  </w:style>
  <w:style w:type="character" w:customStyle="1" w:styleId="WW8Num34z1">
    <w:name w:val="WW8Num34z1"/>
    <w:rPr>
      <w:rFonts w:ascii="Courier New" w:hAnsi="Courier New" w:cs="Courier New"/>
    </w:rPr>
  </w:style>
  <w:style w:type="character" w:customStyle="1" w:styleId="WW8Num34z2">
    <w:name w:val="WW8Num34z2"/>
    <w:rPr>
      <w:rFonts w:ascii="Wingdings" w:hAnsi="Wingdings" w:cs="Wingdings"/>
    </w:rPr>
  </w:style>
  <w:style w:type="character" w:customStyle="1" w:styleId="WW8Num35z0">
    <w:name w:val="WW8Num35z0"/>
    <w:rPr>
      <w:rFonts w:ascii="Calibri" w:eastAsia="Times New Roman" w:hAnsi="Calibri" w:cs="Calibri"/>
    </w:rPr>
  </w:style>
  <w:style w:type="character" w:customStyle="1" w:styleId="WW8Num35z1">
    <w:name w:val="WW8Num35z1"/>
    <w:rPr>
      <w:rFonts w:ascii="Courier New" w:hAnsi="Courier New" w:cs="Courier New"/>
    </w:rPr>
  </w:style>
  <w:style w:type="character" w:customStyle="1" w:styleId="WW8Num35z2">
    <w:name w:val="WW8Num35z2"/>
    <w:rPr>
      <w:rFonts w:ascii="Wingdings" w:hAnsi="Wingdings" w:cs="Wingdings"/>
    </w:rPr>
  </w:style>
  <w:style w:type="character" w:customStyle="1" w:styleId="WW8Num35z3">
    <w:name w:val="WW8Num35z3"/>
    <w:rPr>
      <w:rFonts w:ascii="Symbol" w:hAnsi="Symbol" w:cs="Symbol"/>
    </w:rPr>
  </w:style>
  <w:style w:type="character" w:customStyle="1" w:styleId="WW8Num36z0">
    <w:name w:val="WW8Num36z0"/>
    <w:rPr>
      <w:lang w:val="el-GR"/>
    </w:rPr>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rPr>
      <w:rFonts w:ascii="Calibri" w:eastAsia="Times New Roman" w:hAnsi="Calibri" w:cs="Calibri"/>
    </w:rPr>
  </w:style>
  <w:style w:type="character" w:customStyle="1" w:styleId="WW8Num37z1">
    <w:name w:val="WW8Num37z1"/>
    <w:rPr>
      <w:rFonts w:ascii="Courier New" w:hAnsi="Courier New" w:cs="Courier New"/>
    </w:rPr>
  </w:style>
  <w:style w:type="character" w:customStyle="1" w:styleId="WW8Num37z2">
    <w:name w:val="WW8Num37z2"/>
    <w:rPr>
      <w:rFonts w:ascii="Wingdings" w:hAnsi="Wingdings" w:cs="Wingdings"/>
    </w:rPr>
  </w:style>
  <w:style w:type="character" w:customStyle="1" w:styleId="WW8Num37z3">
    <w:name w:val="WW8Num37z3"/>
    <w:rPr>
      <w:rFonts w:ascii="Symbol" w:hAnsi="Symbol" w:cs="Symbol"/>
    </w:rPr>
  </w:style>
  <w:style w:type="character" w:customStyle="1" w:styleId="WW8Num38z0">
    <w:name w:val="WW8Num38z0"/>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DefaultParagraphFont111111111111111111">
    <w:name w:val="WW-Default Paragraph Font111111111111111111"/>
  </w:style>
  <w:style w:type="character" w:customStyle="1" w:styleId="WW8Num4z1">
    <w:name w:val="WW8Num4z1"/>
    <w:rPr>
      <w:rFonts w:cs="Times New Roman"/>
    </w:rPr>
  </w:style>
  <w:style w:type="character" w:customStyle="1" w:styleId="WW8Num5z1">
    <w:name w:val="WW8Num5z1"/>
    <w:rPr>
      <w:rFonts w:cs="Times New Roman"/>
    </w:rPr>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3">
    <w:name w:val="WW8Num30z3"/>
    <w:rPr>
      <w:rFonts w:ascii="Symbol" w:hAnsi="Symbol" w:cs="Symbol"/>
    </w:rPr>
  </w:style>
  <w:style w:type="character" w:customStyle="1" w:styleId="WW8Num31z1">
    <w:name w:val="WW8Num31z1"/>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9z0">
    <w:name w:val="WW8Num39z0"/>
    <w:rPr>
      <w:rFonts w:ascii="Calibri" w:eastAsia="Times New Roman" w:hAnsi="Calibri" w:cs="Calibri"/>
    </w:rPr>
  </w:style>
  <w:style w:type="character" w:customStyle="1" w:styleId="WW8Num39z1">
    <w:name w:val="WW8Num39z1"/>
    <w:rPr>
      <w:rFonts w:ascii="Courier New" w:hAnsi="Courier New" w:cs="Courier New"/>
    </w:rPr>
  </w:style>
  <w:style w:type="character" w:customStyle="1" w:styleId="WW8Num39z2">
    <w:name w:val="WW8Num39z2"/>
    <w:rPr>
      <w:rFonts w:ascii="Wingdings" w:hAnsi="Wingdings" w:cs="Wingdings"/>
    </w:rPr>
  </w:style>
  <w:style w:type="character" w:customStyle="1" w:styleId="WW8Num39z3">
    <w:name w:val="WW8Num39z3"/>
    <w:rPr>
      <w:rFonts w:ascii="Symbol" w:hAnsi="Symbol" w:cs="Symbol"/>
    </w:rPr>
  </w:style>
  <w:style w:type="character" w:customStyle="1" w:styleId="WW8Num40z0">
    <w:name w:val="WW8Num40z0"/>
    <w:rPr>
      <w:rFonts w:ascii="Symbol" w:hAnsi="Symbol" w:cs="Symbol"/>
    </w:rPr>
  </w:style>
  <w:style w:type="character" w:customStyle="1" w:styleId="WW8Num40z1">
    <w:name w:val="WW8Num40z1"/>
    <w:rPr>
      <w:rFonts w:ascii="Courier New" w:hAnsi="Courier New" w:cs="Courier New"/>
    </w:rPr>
  </w:style>
  <w:style w:type="character" w:customStyle="1" w:styleId="WW8Num40z2">
    <w:name w:val="WW8Num40z2"/>
    <w:rPr>
      <w:rFonts w:ascii="Wingdings" w:hAnsi="Wingdings" w:cs="Wingdings"/>
    </w:rPr>
  </w:style>
  <w:style w:type="character" w:customStyle="1" w:styleId="WW8Num41z0">
    <w:name w:val="WW8Num41z0"/>
    <w:rPr>
      <w:rFonts w:ascii="Arial" w:hAnsi="Arial" w:cs="Times New Roman"/>
      <w:b/>
      <w:i w:val="0"/>
      <w:sz w:val="20"/>
      <w:szCs w:val="20"/>
    </w:rPr>
  </w:style>
  <w:style w:type="character" w:customStyle="1" w:styleId="WW8Num41z1">
    <w:name w:val="WW8Num41z1"/>
    <w:rPr>
      <w:rFonts w:cs="Times New Roman"/>
    </w:rPr>
  </w:style>
  <w:style w:type="character" w:customStyle="1" w:styleId="WW8Num41z2">
    <w:name w:val="WW8Num41z2"/>
    <w:rPr>
      <w:rFonts w:ascii="Arial" w:hAnsi="Arial" w:cs="Times New Roman"/>
      <w:b w:val="0"/>
      <w:i w:val="0"/>
    </w:rPr>
  </w:style>
  <w:style w:type="character" w:customStyle="1" w:styleId="WW8Num41z3">
    <w:name w:val="WW8Num41z3"/>
    <w:rPr>
      <w:rFonts w:ascii="Arial" w:hAnsi="Arial" w:cs="Times New Roman"/>
      <w:b w:val="0"/>
      <w:i w:val="0"/>
      <w:sz w:val="20"/>
      <w:szCs w:val="20"/>
    </w:rPr>
  </w:style>
  <w:style w:type="character" w:customStyle="1" w:styleId="DefaultParagraphFont1">
    <w:name w:val="Default Paragraph Font1"/>
  </w:style>
  <w:style w:type="character" w:customStyle="1" w:styleId="Heading1Char">
    <w:name w:val="Heading 1 Char"/>
    <w:rPr>
      <w:rFonts w:ascii="Arial" w:hAnsi="Arial" w:cs="Arial"/>
      <w:b/>
      <w:bCs/>
      <w:color w:val="333399"/>
      <w:sz w:val="28"/>
      <w:szCs w:val="32"/>
      <w:lang w:val="en-US"/>
    </w:rPr>
  </w:style>
  <w:style w:type="character" w:customStyle="1" w:styleId="Heading2Char">
    <w:name w:val="Heading 2 Char"/>
    <w:rPr>
      <w:rFonts w:ascii="Arial" w:hAnsi="Arial" w:cs="Arial"/>
      <w:b/>
      <w:color w:val="002060"/>
      <w:sz w:val="24"/>
      <w:szCs w:val="22"/>
      <w:lang w:val="en-GB"/>
    </w:rPr>
  </w:style>
  <w:style w:type="character" w:customStyle="1" w:styleId="Heading5Char">
    <w:name w:val="Heading 5 Char"/>
    <w:rPr>
      <w:rFonts w:ascii="Calibri" w:eastAsia="Times New Roman" w:hAnsi="Calibri" w:cs="Times New Roman"/>
      <w:b/>
      <w:bCs/>
      <w:i/>
      <w:iCs/>
      <w:sz w:val="26"/>
      <w:szCs w:val="26"/>
      <w:lang w:val="en-GB"/>
    </w:rPr>
  </w:style>
  <w:style w:type="character" w:customStyle="1" w:styleId="DateChar">
    <w:name w:val="Date Char"/>
    <w:rPr>
      <w:sz w:val="24"/>
      <w:szCs w:val="24"/>
      <w:lang w:val="en-GB"/>
    </w:rPr>
  </w:style>
  <w:style w:type="character" w:customStyle="1" w:styleId="FooterChar">
    <w:name w:val="Footer Char"/>
    <w:rPr>
      <w:rFonts w:eastAsia="MS Mincho" w:cs="Times New Roman"/>
      <w:sz w:val="24"/>
      <w:szCs w:val="24"/>
      <w:lang w:val="en-US" w:eastAsia="ja-JP"/>
    </w:rPr>
  </w:style>
  <w:style w:type="character" w:styleId="a3">
    <w:name w:val="annotation reference"/>
    <w:qFormat/>
    <w:rPr>
      <w:sz w:val="16"/>
    </w:rPr>
  </w:style>
  <w:style w:type="character" w:styleId="-">
    <w:name w:val="Hyperlink"/>
    <w:uiPriority w:val="99"/>
    <w:rPr>
      <w:color w:val="0000FF"/>
      <w:u w:val="single"/>
    </w:rPr>
  </w:style>
  <w:style w:type="character" w:customStyle="1" w:styleId="HeaderChar">
    <w:name w:val="Header Char"/>
    <w:rPr>
      <w:rFonts w:cs="Times New Roman"/>
      <w:sz w:val="24"/>
      <w:szCs w:val="24"/>
      <w:lang w:val="en-GB"/>
    </w:rPr>
  </w:style>
  <w:style w:type="character" w:styleId="a4">
    <w:name w:val="page number"/>
    <w:rPr>
      <w:rFonts w:cs="Times New Roman"/>
    </w:rPr>
  </w:style>
  <w:style w:type="character" w:customStyle="1" w:styleId="BalloonTextChar">
    <w:name w:val="Balloon Text Char"/>
    <w:rPr>
      <w:rFonts w:ascii="Tahoma" w:hAnsi="Tahoma" w:cs="Tahoma"/>
      <w:sz w:val="16"/>
      <w:szCs w:val="16"/>
      <w:lang w:val="en-GB"/>
    </w:rPr>
  </w:style>
  <w:style w:type="character" w:customStyle="1" w:styleId="CommentTextChar">
    <w:name w:val="Comment Text Char"/>
    <w:rPr>
      <w:rFonts w:cs="Times New Roman"/>
      <w:lang w:val="en-GB"/>
    </w:rPr>
  </w:style>
  <w:style w:type="character" w:customStyle="1" w:styleId="CommentSubjectChar">
    <w:name w:val="Comment Subject Char"/>
    <w:rPr>
      <w:rFonts w:cs="Times New Roman"/>
      <w:b/>
      <w:bCs/>
      <w:lang w:val="en-GB"/>
    </w:rPr>
  </w:style>
  <w:style w:type="character" w:customStyle="1" w:styleId="BodyTextChar">
    <w:name w:val="Body Text Char"/>
    <w:rPr>
      <w:rFonts w:cs="Times New Roman"/>
      <w:sz w:val="24"/>
      <w:szCs w:val="24"/>
      <w:lang w:val="en-GB"/>
    </w:rPr>
  </w:style>
  <w:style w:type="character" w:styleId="a5">
    <w:name w:val="Placeholder Text"/>
    <w:rPr>
      <w:rFonts w:cs="Times New Roman"/>
      <w:color w:val="808080"/>
    </w:rPr>
  </w:style>
  <w:style w:type="character" w:customStyle="1" w:styleId="a6">
    <w:name w:val="Χαρακτήρες υποσημείωσης"/>
    <w:rPr>
      <w:rFonts w:cs="Times New Roman"/>
      <w:vertAlign w:val="superscript"/>
    </w:rPr>
  </w:style>
  <w:style w:type="character" w:customStyle="1" w:styleId="FootnoteTextChar">
    <w:name w:val="Footnote Text Char"/>
    <w:rPr>
      <w:rFonts w:ascii="Calibri" w:hAnsi="Calibri" w:cs="Times New Roman"/>
      <w:lang w:val="x-none"/>
    </w:rPr>
  </w:style>
  <w:style w:type="character" w:customStyle="1" w:styleId="Heading3Char">
    <w:name w:val="Heading 3 Char"/>
    <w:uiPriority w:val="9"/>
    <w:rPr>
      <w:rFonts w:ascii="Arial" w:hAnsi="Arial" w:cs="Arial"/>
      <w:b/>
      <w:bCs/>
      <w:sz w:val="22"/>
      <w:szCs w:val="26"/>
      <w:lang w:val="en-GB"/>
    </w:rPr>
  </w:style>
  <w:style w:type="character" w:customStyle="1" w:styleId="Heading4Char">
    <w:name w:val="Heading 4 Char"/>
    <w:uiPriority w:val="9"/>
    <w:rPr>
      <w:rFonts w:ascii="Arial" w:eastAsia="Times New Roman" w:hAnsi="Arial" w:cs="Times New Roman"/>
      <w:b/>
      <w:bCs/>
      <w:sz w:val="22"/>
      <w:szCs w:val="28"/>
      <w:lang w:val="en-GB"/>
    </w:rPr>
  </w:style>
  <w:style w:type="character" w:customStyle="1" w:styleId="DocTitleChar">
    <w:name w:val="Doc Title Char"/>
    <w:basedOn w:val="Heading1Char"/>
    <w:rPr>
      <w:rFonts w:ascii="Arial" w:hAnsi="Arial" w:cs="Arial"/>
      <w:b/>
      <w:bCs/>
      <w:color w:val="333399"/>
      <w:sz w:val="28"/>
      <w:szCs w:val="32"/>
      <w:lang w:val="en-US"/>
    </w:rPr>
  </w:style>
  <w:style w:type="character" w:customStyle="1" w:styleId="Style1Char">
    <w:name w:val="Style1 Char"/>
    <w:rPr>
      <w:rFonts w:ascii="Calibri" w:hAnsi="Calibri" w:cs="Calibri"/>
      <w:b/>
      <w:bCs/>
      <w:color w:val="333399"/>
      <w:sz w:val="40"/>
      <w:szCs w:val="40"/>
      <w:lang w:val="en-US"/>
    </w:rPr>
  </w:style>
  <w:style w:type="character" w:customStyle="1" w:styleId="ContentsChar">
    <w:name w:val="Contents Char"/>
    <w:rPr>
      <w:rFonts w:ascii="Calibri" w:hAnsi="Calibri" w:cs="Calibri"/>
      <w:b/>
      <w:bCs/>
      <w:color w:val="333399"/>
      <w:sz w:val="28"/>
      <w:szCs w:val="32"/>
      <w:lang w:val="en-US"/>
    </w:rPr>
  </w:style>
  <w:style w:type="character" w:customStyle="1" w:styleId="EndnoteTextChar">
    <w:name w:val="Endnote Text Char"/>
    <w:rPr>
      <w:rFonts w:ascii="Calibri" w:hAnsi="Calibri" w:cs="Calibri"/>
      <w:lang w:val="en-GB"/>
    </w:rPr>
  </w:style>
  <w:style w:type="character" w:customStyle="1" w:styleId="a7">
    <w:name w:val="Χαρακτήρες σημείωσης τέλους"/>
    <w:rPr>
      <w:vertAlign w:val="superscript"/>
    </w:rPr>
  </w:style>
  <w:style w:type="character" w:customStyle="1" w:styleId="FootnoteReference2">
    <w:name w:val="Footnote Reference2"/>
    <w:rPr>
      <w:vertAlign w:val="superscript"/>
    </w:rPr>
  </w:style>
  <w:style w:type="character" w:customStyle="1" w:styleId="EndnoteReference1">
    <w:name w:val="Endnote Reference1"/>
    <w:rPr>
      <w:vertAlign w:val="superscript"/>
    </w:rPr>
  </w:style>
  <w:style w:type="character" w:customStyle="1" w:styleId="a8">
    <w:name w:val="Κουκκίδες"/>
    <w:rPr>
      <w:rFonts w:ascii="OpenSymbol" w:eastAsia="OpenSymbol" w:hAnsi="OpenSymbol" w:cs="OpenSymbol"/>
    </w:rPr>
  </w:style>
  <w:style w:type="character" w:styleId="a9">
    <w:name w:val="Strong"/>
    <w:uiPriority w:val="22"/>
    <w:qFormat/>
    <w:rPr>
      <w:b/>
      <w:bCs/>
    </w:rPr>
  </w:style>
  <w:style w:type="character" w:customStyle="1" w:styleId="10">
    <w:name w:val="Προεπιλεγμένη γραμματοσειρά1"/>
  </w:style>
  <w:style w:type="character" w:customStyle="1" w:styleId="aa">
    <w:name w:val="Σύμβολο υποσημείωσης"/>
    <w:rPr>
      <w:vertAlign w:val="superscript"/>
    </w:rPr>
  </w:style>
  <w:style w:type="character" w:styleId="ab">
    <w:name w:val="Emphasis"/>
    <w:qFormat/>
    <w:rPr>
      <w:i/>
      <w:iCs/>
    </w:rPr>
  </w:style>
  <w:style w:type="character" w:customStyle="1" w:styleId="ac">
    <w:name w:val="Χαρακτήρες αρίθμησης"/>
  </w:style>
  <w:style w:type="character" w:customStyle="1" w:styleId="normalwithoutspacingChar">
    <w:name w:val="normal_without_spacing Char"/>
    <w:rPr>
      <w:rFonts w:ascii="Calibri" w:hAnsi="Calibri" w:cs="Calibri"/>
      <w:sz w:val="22"/>
      <w:szCs w:val="24"/>
    </w:rPr>
  </w:style>
  <w:style w:type="character" w:customStyle="1" w:styleId="FootnoteTextChar1">
    <w:name w:val="Footnote Text Char1"/>
    <w:rPr>
      <w:rFonts w:ascii="Calibri" w:hAnsi="Calibri" w:cs="Calibri"/>
      <w:lang w:val="en-IE" w:eastAsia="zh-CN"/>
    </w:rPr>
  </w:style>
  <w:style w:type="character" w:customStyle="1" w:styleId="foothangingChar">
    <w:name w:val="foot_hanging Char"/>
    <w:rPr>
      <w:rFonts w:ascii="Calibri" w:hAnsi="Calibri" w:cs="Calibri"/>
      <w:sz w:val="18"/>
      <w:szCs w:val="18"/>
      <w:lang w:val="en-IE" w:eastAsia="zh-CN"/>
    </w:rPr>
  </w:style>
  <w:style w:type="character" w:customStyle="1" w:styleId="HTMLPreformattedChar">
    <w:name w:val="HTML Preformatted Char"/>
    <w:rPr>
      <w:rFonts w:ascii="Courier New" w:hAnsi="Courier New" w:cs="Courier New"/>
    </w:rPr>
  </w:style>
  <w:style w:type="character" w:customStyle="1" w:styleId="apple-converted-space">
    <w:name w:val="apple-converted-space"/>
    <w:basedOn w:val="WW-DefaultParagraphFont111111111111111111"/>
  </w:style>
  <w:style w:type="character" w:customStyle="1" w:styleId="BodyTextIndent3Char">
    <w:name w:val="Body Text Indent 3 Char"/>
    <w:rPr>
      <w:rFonts w:ascii="Calibri" w:hAnsi="Calibri" w:cs="Calibri"/>
      <w:sz w:val="16"/>
      <w:szCs w:val="16"/>
      <w:lang w:val="en-GB"/>
    </w:rPr>
  </w:style>
  <w:style w:type="character" w:customStyle="1" w:styleId="WW-FootnoteReference">
    <w:name w:val="WW-Footnote Reference"/>
    <w:rPr>
      <w:vertAlign w:val="superscript"/>
    </w:rPr>
  </w:style>
  <w:style w:type="character" w:customStyle="1" w:styleId="WW-EndnoteReference">
    <w:name w:val="WW-Endnote Reference"/>
    <w:rPr>
      <w:vertAlign w:val="superscript"/>
    </w:rPr>
  </w:style>
  <w:style w:type="character" w:customStyle="1" w:styleId="FootnoteReference1">
    <w:name w:val="Footnote Reference1"/>
    <w:rPr>
      <w:vertAlign w:val="superscript"/>
    </w:rPr>
  </w:style>
  <w:style w:type="character" w:customStyle="1" w:styleId="FootnoteTextChar2">
    <w:name w:val="Footnote Text Char2"/>
    <w:rPr>
      <w:rFonts w:ascii="Calibri" w:hAnsi="Calibri" w:cs="Calibri"/>
      <w:sz w:val="18"/>
      <w:lang w:val="en-IE" w:eastAsia="zh-CN"/>
    </w:rPr>
  </w:style>
  <w:style w:type="character" w:customStyle="1" w:styleId="foothangingChar1">
    <w:name w:val="foot_hanging Char1"/>
    <w:rPr>
      <w:rFonts w:ascii="Calibri" w:hAnsi="Calibri" w:cs="Calibri"/>
      <w:sz w:val="18"/>
      <w:szCs w:val="18"/>
      <w:lang w:val="en-IE" w:eastAsia="zh-CN"/>
    </w:rPr>
  </w:style>
  <w:style w:type="character" w:customStyle="1" w:styleId="footersChar">
    <w:name w:val="footers Char"/>
    <w:basedOn w:val="foothangingChar1"/>
    <w:rPr>
      <w:rFonts w:ascii="Calibri" w:hAnsi="Calibri" w:cs="Calibri"/>
      <w:sz w:val="18"/>
      <w:szCs w:val="18"/>
      <w:lang w:val="en-IE" w:eastAsia="zh-CN"/>
    </w:rPr>
  </w:style>
  <w:style w:type="character" w:customStyle="1" w:styleId="CommentTextChar1">
    <w:name w:val="Comment Text Char1"/>
    <w:rPr>
      <w:rFonts w:ascii="Calibri" w:hAnsi="Calibri" w:cs="Calibri"/>
      <w:lang w:val="en-GB" w:eastAsia="zh-CN"/>
    </w:rPr>
  </w:style>
  <w:style w:type="character" w:customStyle="1" w:styleId="HTMLPreformattedChar1">
    <w:name w:val="HTML Preformatted Char1"/>
    <w:rPr>
      <w:rFonts w:ascii="Courier New" w:hAnsi="Courier New" w:cs="Courier New"/>
      <w:lang w:eastAsia="zh-CN"/>
    </w:rPr>
  </w:style>
  <w:style w:type="character" w:customStyle="1" w:styleId="BodyText3Char">
    <w:name w:val="Body Text 3 Char"/>
    <w:rPr>
      <w:rFonts w:ascii="Calibri" w:hAnsi="Calibri" w:cs="Calibri"/>
      <w:sz w:val="16"/>
      <w:szCs w:val="16"/>
      <w:lang w:val="en-GB" w:eastAsia="zh-CN"/>
    </w:rPr>
  </w:style>
  <w:style w:type="character" w:customStyle="1" w:styleId="WW-FootnoteReference1">
    <w:name w:val="WW-Footnote Reference1"/>
    <w:rPr>
      <w:vertAlign w:val="superscript"/>
    </w:rPr>
  </w:style>
  <w:style w:type="character" w:customStyle="1" w:styleId="WW-EndnoteReference1">
    <w:name w:val="WW-Endnote Reference1"/>
    <w:rPr>
      <w:vertAlign w:val="superscript"/>
    </w:rPr>
  </w:style>
  <w:style w:type="character" w:customStyle="1" w:styleId="WW-FootnoteReference2">
    <w:name w:val="WW-Footnote Reference2"/>
    <w:rPr>
      <w:vertAlign w:val="superscript"/>
    </w:rPr>
  </w:style>
  <w:style w:type="character" w:customStyle="1" w:styleId="WW-EndnoteReference2">
    <w:name w:val="WW-Endnote Reference2"/>
    <w:rPr>
      <w:vertAlign w:val="superscript"/>
    </w:rPr>
  </w:style>
  <w:style w:type="character" w:customStyle="1" w:styleId="FootnoteTextChar3">
    <w:name w:val="Footnote Text Char3"/>
    <w:rPr>
      <w:rFonts w:ascii="Calibri" w:hAnsi="Calibri" w:cs="Calibri"/>
      <w:sz w:val="18"/>
      <w:lang w:val="en-IE" w:eastAsia="zh-CN"/>
    </w:rPr>
  </w:style>
  <w:style w:type="character" w:customStyle="1" w:styleId="foothangingChar2">
    <w:name w:val="foot_hanging Char2"/>
    <w:rPr>
      <w:rFonts w:ascii="Calibri" w:hAnsi="Calibri" w:cs="Calibri"/>
      <w:sz w:val="18"/>
      <w:szCs w:val="18"/>
      <w:lang w:val="en-IE" w:eastAsia="zh-CN"/>
    </w:rPr>
  </w:style>
  <w:style w:type="character" w:customStyle="1" w:styleId="footersChar1">
    <w:name w:val="footers Char1"/>
    <w:basedOn w:val="foothangingChar2"/>
    <w:rPr>
      <w:rFonts w:ascii="Calibri" w:hAnsi="Calibri" w:cs="Calibri"/>
      <w:sz w:val="18"/>
      <w:szCs w:val="18"/>
      <w:lang w:val="en-IE" w:eastAsia="zh-CN"/>
    </w:rPr>
  </w:style>
  <w:style w:type="character" w:customStyle="1" w:styleId="foootChar">
    <w:name w:val="fooot Char"/>
    <w:basedOn w:val="footersChar1"/>
    <w:rPr>
      <w:rFonts w:ascii="Calibri" w:hAnsi="Calibri" w:cs="Calibri"/>
      <w:sz w:val="18"/>
      <w:szCs w:val="18"/>
      <w:lang w:val="en-IE" w:eastAsia="zh-CN"/>
    </w:rPr>
  </w:style>
  <w:style w:type="character" w:customStyle="1" w:styleId="11">
    <w:name w:val="Παραπομπή υποσημείωσης1"/>
    <w:rPr>
      <w:vertAlign w:val="superscript"/>
    </w:rPr>
  </w:style>
  <w:style w:type="character" w:customStyle="1" w:styleId="12">
    <w:name w:val="Παραπομπή σημείωσης τέλους1"/>
    <w:rPr>
      <w:vertAlign w:val="superscript"/>
    </w:rPr>
  </w:style>
  <w:style w:type="character" w:customStyle="1" w:styleId="Char">
    <w:name w:val="Κείμενο πλαισίου Char"/>
    <w:rPr>
      <w:rFonts w:ascii="Tahoma" w:hAnsi="Tahoma" w:cs="Tahoma"/>
      <w:sz w:val="16"/>
      <w:szCs w:val="16"/>
      <w:lang w:val="en-GB"/>
    </w:rPr>
  </w:style>
  <w:style w:type="character" w:customStyle="1" w:styleId="13">
    <w:name w:val="Παραπομπή σχολίου1"/>
    <w:rPr>
      <w:sz w:val="16"/>
      <w:szCs w:val="16"/>
    </w:rPr>
  </w:style>
  <w:style w:type="character" w:customStyle="1" w:styleId="Char0">
    <w:name w:val="Κείμενο σχολίου Char"/>
    <w:rPr>
      <w:rFonts w:ascii="Calibri" w:hAnsi="Calibri" w:cs="Calibri"/>
      <w:lang w:val="en-GB"/>
    </w:rPr>
  </w:style>
  <w:style w:type="character" w:customStyle="1" w:styleId="Char1">
    <w:name w:val="Θέμα σχολίου Char"/>
    <w:rPr>
      <w:rFonts w:ascii="Calibri" w:hAnsi="Calibri" w:cs="Calibri"/>
      <w:b/>
      <w:bCs/>
      <w:lang w:val="en-GB"/>
    </w:rPr>
  </w:style>
  <w:style w:type="character" w:customStyle="1" w:styleId="-HTMLChar">
    <w:name w:val="Προ-διαμορφωμένο HTML Char"/>
    <w:uiPriority w:val="99"/>
    <w:rPr>
      <w:rFonts w:ascii="Courier New" w:eastAsia="Times New Roman" w:hAnsi="Courier New" w:cs="Courier New"/>
    </w:rPr>
  </w:style>
  <w:style w:type="character" w:customStyle="1" w:styleId="WW-FootnoteReference3">
    <w:name w:val="WW-Footnote Reference3"/>
    <w:rPr>
      <w:vertAlign w:val="superscript"/>
    </w:rPr>
  </w:style>
  <w:style w:type="character" w:customStyle="1" w:styleId="WW-EndnoteReference3">
    <w:name w:val="WW-Endnote Reference3"/>
    <w:rPr>
      <w:vertAlign w:val="superscript"/>
    </w:rPr>
  </w:style>
  <w:style w:type="character" w:customStyle="1" w:styleId="WW-FootnoteReference4">
    <w:name w:val="WW-Footnote Reference4"/>
    <w:rPr>
      <w:vertAlign w:val="superscript"/>
    </w:rPr>
  </w:style>
  <w:style w:type="character" w:customStyle="1" w:styleId="WW-EndnoteReference4">
    <w:name w:val="WW-Endnote Reference4"/>
    <w:rPr>
      <w:vertAlign w:val="superscript"/>
    </w:rPr>
  </w:style>
  <w:style w:type="character" w:customStyle="1" w:styleId="WW-FootnoteReference5">
    <w:name w:val="WW-Footnote Reference5"/>
    <w:rPr>
      <w:vertAlign w:val="superscript"/>
    </w:rPr>
  </w:style>
  <w:style w:type="character" w:customStyle="1" w:styleId="WW-EndnoteReference5">
    <w:name w:val="WW-Endnote Reference5"/>
    <w:rPr>
      <w:vertAlign w:val="superscript"/>
    </w:rPr>
  </w:style>
  <w:style w:type="character" w:customStyle="1" w:styleId="WW-FootnoteReference6">
    <w:name w:val="WW-Footnote Reference6"/>
    <w:rPr>
      <w:vertAlign w:val="superscript"/>
    </w:rPr>
  </w:style>
  <w:style w:type="character" w:styleId="-0">
    <w:name w:val="FollowedHyperlink"/>
    <w:rPr>
      <w:color w:val="800000"/>
      <w:u w:val="single"/>
    </w:rPr>
  </w:style>
  <w:style w:type="character" w:customStyle="1" w:styleId="WW-EndnoteReference6">
    <w:name w:val="WW-Endnote Reference6"/>
    <w:rPr>
      <w:vertAlign w:val="superscript"/>
    </w:rPr>
  </w:style>
  <w:style w:type="character" w:customStyle="1" w:styleId="WW-FootnoteReference7">
    <w:name w:val="WW-Footnote Reference7"/>
    <w:rPr>
      <w:vertAlign w:val="superscript"/>
    </w:rPr>
  </w:style>
  <w:style w:type="character" w:customStyle="1" w:styleId="WW-EndnoteReference7">
    <w:name w:val="WW-Endnote Reference7"/>
    <w:rPr>
      <w:vertAlign w:val="superscript"/>
    </w:rPr>
  </w:style>
  <w:style w:type="character" w:customStyle="1" w:styleId="WW-FootnoteReference8">
    <w:name w:val="WW-Footnote Reference8"/>
    <w:rPr>
      <w:vertAlign w:val="superscript"/>
    </w:rPr>
  </w:style>
  <w:style w:type="character" w:customStyle="1" w:styleId="WW-EndnoteReference8">
    <w:name w:val="WW-Endnote Reference8"/>
    <w:rPr>
      <w:vertAlign w:val="superscript"/>
    </w:rPr>
  </w:style>
  <w:style w:type="character" w:customStyle="1" w:styleId="WW-FootnoteReference9">
    <w:name w:val="WW-Footnote Reference9"/>
    <w:rPr>
      <w:vertAlign w:val="superscript"/>
    </w:rPr>
  </w:style>
  <w:style w:type="character" w:customStyle="1" w:styleId="WW-EndnoteReference9">
    <w:name w:val="WW-Endnote Reference9"/>
    <w:rPr>
      <w:vertAlign w:val="superscript"/>
    </w:rPr>
  </w:style>
  <w:style w:type="character" w:customStyle="1" w:styleId="WW-FootnoteReference10">
    <w:name w:val="WW-Footnote Reference10"/>
    <w:rPr>
      <w:vertAlign w:val="superscript"/>
    </w:rPr>
  </w:style>
  <w:style w:type="character" w:customStyle="1" w:styleId="WW-EndnoteReference10">
    <w:name w:val="WW-Endnote Reference10"/>
    <w:rPr>
      <w:vertAlign w:val="superscript"/>
    </w:rPr>
  </w:style>
  <w:style w:type="character" w:customStyle="1" w:styleId="WW-FootnoteReference11">
    <w:name w:val="WW-Footnote Reference11"/>
    <w:rPr>
      <w:vertAlign w:val="superscript"/>
    </w:rPr>
  </w:style>
  <w:style w:type="character" w:customStyle="1" w:styleId="WW-EndnoteReference11">
    <w:name w:val="WW-Endnote Reference11"/>
    <w:rPr>
      <w:vertAlign w:val="superscript"/>
    </w:rPr>
  </w:style>
  <w:style w:type="character" w:customStyle="1" w:styleId="WW-FootnoteReference12">
    <w:name w:val="WW-Footnote Reference12"/>
    <w:rPr>
      <w:vertAlign w:val="superscript"/>
    </w:rPr>
  </w:style>
  <w:style w:type="character" w:customStyle="1" w:styleId="WW-EndnoteReference12">
    <w:name w:val="WW-Endnote Reference12"/>
    <w:rPr>
      <w:vertAlign w:val="superscript"/>
    </w:rPr>
  </w:style>
  <w:style w:type="character" w:customStyle="1" w:styleId="WW-FootnoteReference13">
    <w:name w:val="WW-Footnote Reference13"/>
    <w:rPr>
      <w:vertAlign w:val="superscript"/>
    </w:rPr>
  </w:style>
  <w:style w:type="character" w:customStyle="1" w:styleId="WW-EndnoteReference13">
    <w:name w:val="WW-Endnote Reference13"/>
    <w:rPr>
      <w:vertAlign w:val="superscript"/>
    </w:rPr>
  </w:style>
  <w:style w:type="character" w:styleId="ad">
    <w:name w:val="footnote reference"/>
    <w:uiPriority w:val="99"/>
    <w:rPr>
      <w:vertAlign w:val="superscript"/>
    </w:rPr>
  </w:style>
  <w:style w:type="character" w:styleId="ae">
    <w:name w:val="endnote reference"/>
    <w:rPr>
      <w:vertAlign w:val="superscript"/>
    </w:rPr>
  </w:style>
  <w:style w:type="character" w:customStyle="1" w:styleId="22">
    <w:name w:val="Παραπομπή υποσημείωσης2"/>
    <w:rPr>
      <w:vertAlign w:val="superscript"/>
    </w:rPr>
  </w:style>
  <w:style w:type="character" w:customStyle="1" w:styleId="23">
    <w:name w:val="Παραπομπή σημείωσης τέλους2"/>
    <w:rPr>
      <w:vertAlign w:val="superscript"/>
    </w:rPr>
  </w:style>
  <w:style w:type="character" w:customStyle="1" w:styleId="WW-FootnoteReference14">
    <w:name w:val="WW-Footnote Reference14"/>
    <w:rPr>
      <w:vertAlign w:val="superscript"/>
    </w:rPr>
  </w:style>
  <w:style w:type="character" w:customStyle="1" w:styleId="WW-EndnoteReference14">
    <w:name w:val="WW-Endnote Reference14"/>
    <w:rPr>
      <w:vertAlign w:val="superscript"/>
    </w:rPr>
  </w:style>
  <w:style w:type="character" w:customStyle="1" w:styleId="WW-FootnoteReference15">
    <w:name w:val="WW-Footnote Reference15"/>
    <w:rPr>
      <w:vertAlign w:val="superscript"/>
    </w:rPr>
  </w:style>
  <w:style w:type="character" w:customStyle="1" w:styleId="WW-EndnoteReference15">
    <w:name w:val="WW-Endnote Reference15"/>
    <w:rPr>
      <w:vertAlign w:val="superscript"/>
    </w:rPr>
  </w:style>
  <w:style w:type="character" w:customStyle="1" w:styleId="WW-FootnoteReference16">
    <w:name w:val="WW-Footnote Reference16"/>
    <w:rPr>
      <w:vertAlign w:val="superscript"/>
    </w:rPr>
  </w:style>
  <w:style w:type="character" w:customStyle="1" w:styleId="WW-EndnoteReference16">
    <w:name w:val="WW-Endnote Reference16"/>
    <w:rPr>
      <w:vertAlign w:val="superscript"/>
    </w:rPr>
  </w:style>
  <w:style w:type="character" w:customStyle="1" w:styleId="WW-FootnoteReference17">
    <w:name w:val="WW-Footnote Reference17"/>
    <w:rPr>
      <w:vertAlign w:val="superscript"/>
    </w:rPr>
  </w:style>
  <w:style w:type="character" w:customStyle="1" w:styleId="WW-EndnoteReference17">
    <w:name w:val="WW-Endnote Reference17"/>
    <w:rPr>
      <w:vertAlign w:val="superscript"/>
    </w:rPr>
  </w:style>
  <w:style w:type="character" w:customStyle="1" w:styleId="31">
    <w:name w:val="Παραπομπή υποσημείωσης3"/>
    <w:rPr>
      <w:vertAlign w:val="superscript"/>
    </w:rPr>
  </w:style>
  <w:style w:type="character" w:customStyle="1" w:styleId="32">
    <w:name w:val="Παραπομπή σημείωσης τέλους3"/>
    <w:rPr>
      <w:vertAlign w:val="superscript"/>
    </w:rPr>
  </w:style>
  <w:style w:type="character" w:customStyle="1" w:styleId="WW-FootnoteReference18">
    <w:name w:val="WW-Footnote Reference18"/>
    <w:rPr>
      <w:vertAlign w:val="superscript"/>
    </w:rPr>
  </w:style>
  <w:style w:type="character" w:customStyle="1" w:styleId="WW-EndnoteReference18">
    <w:name w:val="WW-Endnote Reference18"/>
    <w:rPr>
      <w:vertAlign w:val="superscript"/>
    </w:rPr>
  </w:style>
  <w:style w:type="character" w:customStyle="1" w:styleId="00">
    <w:name w:val="Παραπομπή υποσημείωσης_0"/>
    <w:uiPriority w:val="99"/>
    <w:rPr>
      <w:vertAlign w:val="superscript"/>
    </w:rPr>
  </w:style>
  <w:style w:type="character" w:customStyle="1" w:styleId="01">
    <w:name w:val="Παραπομπή σημείωσης τέλους_0"/>
    <w:rPr>
      <w:vertAlign w:val="superscript"/>
    </w:rPr>
  </w:style>
  <w:style w:type="character" w:customStyle="1" w:styleId="WW-FootnoteReference19">
    <w:name w:val="WW-Footnote Reference19"/>
    <w:rPr>
      <w:vertAlign w:val="superscript"/>
    </w:rPr>
  </w:style>
  <w:style w:type="paragraph" w:customStyle="1" w:styleId="af">
    <w:name w:val="Επικεφαλίδα"/>
    <w:basedOn w:val="a"/>
    <w:next w:val="af0"/>
    <w:pPr>
      <w:keepNext/>
      <w:spacing w:before="240"/>
    </w:pPr>
    <w:rPr>
      <w:rFonts w:ascii="Liberation Sans" w:eastAsia="Microsoft YaHei" w:hAnsi="Liberation Sans" w:cs="Mangal"/>
      <w:sz w:val="28"/>
      <w:szCs w:val="28"/>
    </w:rPr>
  </w:style>
  <w:style w:type="paragraph" w:styleId="af0">
    <w:name w:val="Body Text"/>
    <w:basedOn w:val="a"/>
    <w:pPr>
      <w:spacing w:after="240"/>
    </w:pPr>
  </w:style>
  <w:style w:type="paragraph" w:styleId="af1">
    <w:name w:val="List"/>
    <w:basedOn w:val="af0"/>
    <w:rPr>
      <w:rFonts w:cs="Mangal"/>
    </w:rPr>
  </w:style>
  <w:style w:type="paragraph" w:styleId="af2">
    <w:name w:val="caption"/>
    <w:basedOn w:val="a"/>
    <w:qFormat/>
    <w:pPr>
      <w:suppressLineNumbers/>
      <w:spacing w:before="120"/>
    </w:pPr>
    <w:rPr>
      <w:rFonts w:cs="Mangal"/>
      <w:i/>
      <w:iCs/>
      <w:sz w:val="24"/>
    </w:rPr>
  </w:style>
  <w:style w:type="paragraph" w:customStyle="1" w:styleId="af3">
    <w:name w:val="Ευρετήριο"/>
    <w:basedOn w:val="a"/>
    <w:pPr>
      <w:suppressLineNumbers/>
    </w:pPr>
    <w:rPr>
      <w:rFonts w:cs="Mangal"/>
    </w:rPr>
  </w:style>
  <w:style w:type="paragraph" w:customStyle="1" w:styleId="02">
    <w:name w:val="Λεζάντα_0"/>
    <w:basedOn w:val="a"/>
    <w:qFormat/>
    <w:pPr>
      <w:suppressLineNumbers/>
      <w:spacing w:before="120"/>
    </w:pPr>
    <w:rPr>
      <w:rFonts w:cs="Mangal"/>
      <w:i/>
      <w:iCs/>
      <w:sz w:val="24"/>
    </w:rPr>
  </w:style>
  <w:style w:type="paragraph" w:customStyle="1" w:styleId="33">
    <w:name w:val="Λεζάντα3"/>
    <w:basedOn w:val="a"/>
    <w:pPr>
      <w:suppressLineNumbers/>
      <w:spacing w:before="120"/>
    </w:pPr>
    <w:rPr>
      <w:rFonts w:cs="Mangal"/>
      <w:i/>
      <w:iCs/>
      <w:sz w:val="24"/>
    </w:rPr>
  </w:style>
  <w:style w:type="paragraph" w:customStyle="1" w:styleId="WW-Caption">
    <w:name w:val="WW-Caption"/>
    <w:basedOn w:val="a"/>
    <w:pPr>
      <w:suppressLineNumbers/>
      <w:spacing w:before="120"/>
    </w:pPr>
    <w:rPr>
      <w:rFonts w:cs="Mangal"/>
      <w:i/>
      <w:iCs/>
      <w:sz w:val="24"/>
    </w:rPr>
  </w:style>
  <w:style w:type="paragraph" w:customStyle="1" w:styleId="WW-Caption1">
    <w:name w:val="WW-Caption1"/>
    <w:basedOn w:val="a"/>
    <w:pPr>
      <w:suppressLineNumbers/>
      <w:spacing w:before="120"/>
    </w:pPr>
    <w:rPr>
      <w:rFonts w:cs="Mangal"/>
      <w:i/>
      <w:iCs/>
      <w:sz w:val="24"/>
    </w:rPr>
  </w:style>
  <w:style w:type="paragraph" w:customStyle="1" w:styleId="WW-Caption11">
    <w:name w:val="WW-Caption11"/>
    <w:basedOn w:val="a"/>
    <w:pPr>
      <w:suppressLineNumbers/>
      <w:spacing w:before="120"/>
    </w:pPr>
    <w:rPr>
      <w:rFonts w:cs="Mangal"/>
      <w:i/>
      <w:iCs/>
      <w:sz w:val="24"/>
    </w:rPr>
  </w:style>
  <w:style w:type="paragraph" w:customStyle="1" w:styleId="WW-Caption111">
    <w:name w:val="WW-Caption111"/>
    <w:basedOn w:val="a"/>
    <w:pPr>
      <w:suppressLineNumbers/>
      <w:spacing w:before="120"/>
    </w:pPr>
    <w:rPr>
      <w:rFonts w:cs="Mangal"/>
      <w:i/>
      <w:iCs/>
      <w:sz w:val="24"/>
    </w:rPr>
  </w:style>
  <w:style w:type="paragraph" w:customStyle="1" w:styleId="24">
    <w:name w:val="Λεζάντα2"/>
    <w:basedOn w:val="a"/>
    <w:pPr>
      <w:suppressLineNumbers/>
      <w:spacing w:before="120"/>
    </w:pPr>
    <w:rPr>
      <w:rFonts w:cs="Mangal"/>
      <w:i/>
      <w:iCs/>
      <w:sz w:val="24"/>
    </w:rPr>
  </w:style>
  <w:style w:type="paragraph" w:customStyle="1" w:styleId="Caption1">
    <w:name w:val="Caption1"/>
    <w:basedOn w:val="a"/>
    <w:pPr>
      <w:suppressLineNumbers/>
      <w:spacing w:before="120"/>
    </w:pPr>
    <w:rPr>
      <w:rFonts w:cs="Mangal"/>
      <w:i/>
      <w:iCs/>
      <w:sz w:val="24"/>
    </w:rPr>
  </w:style>
  <w:style w:type="paragraph" w:customStyle="1" w:styleId="WW-Caption1111">
    <w:name w:val="WW-Caption1111"/>
    <w:basedOn w:val="a"/>
    <w:pPr>
      <w:suppressLineNumbers/>
      <w:spacing w:before="120"/>
    </w:pPr>
    <w:rPr>
      <w:rFonts w:cs="Mangal"/>
      <w:i/>
      <w:iCs/>
      <w:sz w:val="24"/>
    </w:rPr>
  </w:style>
  <w:style w:type="paragraph" w:customStyle="1" w:styleId="WW-Caption11111">
    <w:name w:val="WW-Caption11111"/>
    <w:basedOn w:val="a"/>
    <w:pPr>
      <w:suppressLineNumbers/>
      <w:spacing w:before="120"/>
    </w:pPr>
    <w:rPr>
      <w:rFonts w:cs="Mangal"/>
      <w:i/>
      <w:iCs/>
      <w:sz w:val="24"/>
    </w:rPr>
  </w:style>
  <w:style w:type="paragraph" w:customStyle="1" w:styleId="WW-Caption111111">
    <w:name w:val="WW-Caption111111"/>
    <w:basedOn w:val="a"/>
    <w:pPr>
      <w:suppressLineNumbers/>
      <w:spacing w:before="120"/>
    </w:pPr>
    <w:rPr>
      <w:rFonts w:cs="Mangal"/>
      <w:i/>
      <w:iCs/>
      <w:sz w:val="24"/>
    </w:rPr>
  </w:style>
  <w:style w:type="paragraph" w:customStyle="1" w:styleId="WW-Caption1111111">
    <w:name w:val="WW-Caption1111111"/>
    <w:basedOn w:val="a"/>
    <w:pPr>
      <w:suppressLineNumbers/>
      <w:spacing w:before="120"/>
    </w:pPr>
    <w:rPr>
      <w:rFonts w:cs="Mangal"/>
      <w:i/>
      <w:iCs/>
      <w:sz w:val="24"/>
    </w:rPr>
  </w:style>
  <w:style w:type="paragraph" w:customStyle="1" w:styleId="WW-Caption11111111">
    <w:name w:val="WW-Caption11111111"/>
    <w:basedOn w:val="a"/>
    <w:pPr>
      <w:suppressLineNumbers/>
      <w:spacing w:before="120"/>
    </w:pPr>
    <w:rPr>
      <w:rFonts w:cs="Mangal"/>
      <w:i/>
      <w:iCs/>
      <w:sz w:val="24"/>
    </w:rPr>
  </w:style>
  <w:style w:type="paragraph" w:customStyle="1" w:styleId="WW-Caption111111111">
    <w:name w:val="WW-Caption111111111"/>
    <w:basedOn w:val="a"/>
    <w:pPr>
      <w:suppressLineNumbers/>
      <w:spacing w:before="120"/>
    </w:pPr>
    <w:rPr>
      <w:rFonts w:cs="Mangal"/>
      <w:i/>
      <w:iCs/>
      <w:sz w:val="24"/>
    </w:rPr>
  </w:style>
  <w:style w:type="paragraph" w:customStyle="1" w:styleId="WW-Caption1111111111">
    <w:name w:val="WW-Caption1111111111"/>
    <w:basedOn w:val="a"/>
    <w:pPr>
      <w:suppressLineNumbers/>
      <w:spacing w:before="120"/>
    </w:pPr>
    <w:rPr>
      <w:rFonts w:cs="Mangal"/>
      <w:i/>
      <w:iCs/>
      <w:sz w:val="24"/>
    </w:rPr>
  </w:style>
  <w:style w:type="paragraph" w:customStyle="1" w:styleId="WW-Caption11111111111">
    <w:name w:val="WW-Caption11111111111"/>
    <w:basedOn w:val="a"/>
    <w:pPr>
      <w:suppressLineNumbers/>
      <w:spacing w:before="120"/>
    </w:pPr>
    <w:rPr>
      <w:rFonts w:cs="Mangal"/>
      <w:i/>
      <w:iCs/>
      <w:sz w:val="24"/>
    </w:rPr>
  </w:style>
  <w:style w:type="paragraph" w:customStyle="1" w:styleId="WW-Caption111111111111">
    <w:name w:val="WW-Caption111111111111"/>
    <w:basedOn w:val="a"/>
    <w:pPr>
      <w:suppressLineNumbers/>
      <w:spacing w:before="120"/>
    </w:pPr>
    <w:rPr>
      <w:rFonts w:cs="Mangal"/>
      <w:i/>
      <w:iCs/>
      <w:sz w:val="24"/>
    </w:rPr>
  </w:style>
  <w:style w:type="paragraph" w:customStyle="1" w:styleId="WW-Caption1111111111111">
    <w:name w:val="WW-Caption1111111111111"/>
    <w:basedOn w:val="a"/>
    <w:pPr>
      <w:suppressLineNumbers/>
      <w:spacing w:before="120"/>
    </w:pPr>
    <w:rPr>
      <w:rFonts w:cs="Mangal"/>
      <w:i/>
      <w:iCs/>
      <w:sz w:val="24"/>
    </w:rPr>
  </w:style>
  <w:style w:type="paragraph" w:customStyle="1" w:styleId="WW-Caption11111111111111">
    <w:name w:val="WW-Caption11111111111111"/>
    <w:basedOn w:val="a"/>
    <w:pPr>
      <w:suppressLineNumbers/>
      <w:spacing w:before="120"/>
    </w:pPr>
    <w:rPr>
      <w:rFonts w:cs="Mangal"/>
      <w:i/>
      <w:iCs/>
      <w:sz w:val="24"/>
    </w:rPr>
  </w:style>
  <w:style w:type="paragraph" w:customStyle="1" w:styleId="14">
    <w:name w:val="Λεζάντα1"/>
    <w:basedOn w:val="a"/>
    <w:pPr>
      <w:suppressLineNumbers/>
      <w:spacing w:before="120"/>
    </w:pPr>
    <w:rPr>
      <w:rFonts w:cs="Mangal"/>
      <w:i/>
      <w:iCs/>
      <w:sz w:val="24"/>
    </w:rPr>
  </w:style>
  <w:style w:type="paragraph" w:customStyle="1" w:styleId="WW-Caption111111111111111">
    <w:name w:val="WW-Caption111111111111111"/>
    <w:basedOn w:val="a"/>
    <w:pPr>
      <w:suppressLineNumbers/>
      <w:spacing w:before="120"/>
    </w:pPr>
    <w:rPr>
      <w:rFonts w:cs="Mangal"/>
      <w:i/>
      <w:iCs/>
      <w:sz w:val="24"/>
    </w:rPr>
  </w:style>
  <w:style w:type="paragraph" w:customStyle="1" w:styleId="WW-Caption1111111111111111">
    <w:name w:val="WW-Caption1111111111111111"/>
    <w:basedOn w:val="a"/>
    <w:pPr>
      <w:suppressLineNumbers/>
      <w:spacing w:before="120"/>
    </w:pPr>
    <w:rPr>
      <w:rFonts w:cs="Mangal"/>
      <w:i/>
      <w:iCs/>
      <w:sz w:val="24"/>
    </w:rPr>
  </w:style>
  <w:style w:type="paragraph" w:customStyle="1" w:styleId="WW-Caption11111111111111111">
    <w:name w:val="WW-Caption11111111111111111"/>
    <w:basedOn w:val="a"/>
    <w:pPr>
      <w:suppressLineNumbers/>
      <w:spacing w:before="120"/>
    </w:pPr>
    <w:rPr>
      <w:rFonts w:cs="Mangal"/>
      <w:i/>
      <w:iCs/>
      <w:sz w:val="24"/>
    </w:rPr>
  </w:style>
  <w:style w:type="paragraph" w:customStyle="1" w:styleId="WW-Caption111111111111111111">
    <w:name w:val="WW-Caption111111111111111111"/>
    <w:basedOn w:val="a"/>
    <w:pPr>
      <w:suppressLineNumbers/>
      <w:spacing w:before="120"/>
    </w:pPr>
    <w:rPr>
      <w:rFonts w:cs="Mangal"/>
      <w:i/>
      <w:iCs/>
      <w:sz w:val="24"/>
    </w:rPr>
  </w:style>
  <w:style w:type="paragraph" w:customStyle="1" w:styleId="Bullet">
    <w:name w:val="Bullet"/>
    <w:basedOn w:val="a"/>
    <w:pPr>
      <w:numPr>
        <w:numId w:val="10"/>
      </w:numPr>
      <w:spacing w:after="100"/>
    </w:pPr>
    <w:rPr>
      <w:rFonts w:eastAsia="MS Mincho"/>
      <w:lang w:val="en-US" w:eastAsia="ja-JP"/>
    </w:rPr>
  </w:style>
  <w:style w:type="paragraph" w:styleId="af4">
    <w:name w:val="Date"/>
    <w:basedOn w:val="a"/>
    <w:next w:val="a"/>
    <w:pPr>
      <w:spacing w:after="100"/>
    </w:pPr>
    <w:rPr>
      <w:rFonts w:eastAsia="MS Mincho"/>
      <w:lang w:val="en-US" w:eastAsia="ja-JP"/>
    </w:rPr>
  </w:style>
  <w:style w:type="paragraph" w:customStyle="1" w:styleId="DocTitle">
    <w:name w:val="Doc Title"/>
    <w:basedOn w:val="1"/>
  </w:style>
  <w:style w:type="paragraph" w:customStyle="1" w:styleId="inserttext">
    <w:name w:val="insert text"/>
    <w:basedOn w:val="a"/>
    <w:pPr>
      <w:spacing w:after="100"/>
      <w:ind w:left="794"/>
    </w:pPr>
    <w:rPr>
      <w:rFonts w:eastAsia="MS Mincho"/>
      <w:lang w:val="en-US" w:eastAsia="ja-JP"/>
    </w:rPr>
  </w:style>
  <w:style w:type="paragraph" w:styleId="af5">
    <w:name w:val="footer"/>
    <w:aliases w:val="ft,f,fo"/>
    <w:basedOn w:val="a"/>
    <w:link w:val="Char2"/>
    <w:uiPriority w:val="99"/>
    <w:pPr>
      <w:spacing w:after="100"/>
    </w:pPr>
    <w:rPr>
      <w:rFonts w:eastAsia="MS Mincho"/>
      <w:lang w:val="en-US" w:eastAsia="ja-JP"/>
    </w:rPr>
  </w:style>
  <w:style w:type="paragraph" w:styleId="af6">
    <w:name w:val="header"/>
    <w:aliases w:val="hd,ho,header odd,Header Titlos Prosforas"/>
    <w:basedOn w:val="a"/>
    <w:link w:val="Char3"/>
  </w:style>
  <w:style w:type="paragraph" w:styleId="af7">
    <w:name w:val="Balloon Text"/>
    <w:basedOn w:val="a"/>
    <w:rPr>
      <w:rFonts w:ascii="Tahoma" w:hAnsi="Tahoma" w:cs="Tahoma"/>
      <w:sz w:val="16"/>
      <w:szCs w:val="16"/>
    </w:rPr>
  </w:style>
  <w:style w:type="paragraph" w:styleId="af8">
    <w:name w:val="annotation text"/>
    <w:basedOn w:val="a"/>
    <w:link w:val="Char10"/>
    <w:qFormat/>
    <w:rPr>
      <w:sz w:val="20"/>
      <w:szCs w:val="20"/>
    </w:rPr>
  </w:style>
  <w:style w:type="paragraph" w:styleId="af9">
    <w:name w:val="annotation subject"/>
    <w:basedOn w:val="af8"/>
    <w:next w:val="af8"/>
    <w:rPr>
      <w:b/>
      <w:bCs/>
    </w:rPr>
  </w:style>
  <w:style w:type="paragraph" w:styleId="afa">
    <w:name w:val="Revision"/>
    <w:pPr>
      <w:suppressAutoHyphens/>
    </w:pPr>
    <w:rPr>
      <w:sz w:val="24"/>
      <w:szCs w:val="24"/>
      <w:lang w:val="en-GB" w:eastAsia="zh-CN"/>
    </w:rPr>
  </w:style>
  <w:style w:type="paragraph" w:customStyle="1" w:styleId="western">
    <w:name w:val="western"/>
    <w:basedOn w:val="a"/>
    <w:pPr>
      <w:spacing w:before="280" w:after="200"/>
    </w:pPr>
    <w:rPr>
      <w:rFonts w:ascii="Arial Unicode MS" w:eastAsia="Arial Unicode MS" w:hAnsi="Arial Unicode MS" w:cs="Arial Unicode MS"/>
    </w:rPr>
  </w:style>
  <w:style w:type="paragraph" w:styleId="afb">
    <w:name w:val="List Paragraph"/>
    <w:aliases w:val="Kommentar,Bullet List,FooterText,numbered,Paragraphe de liste1,lp1,Diligence Check,Bullet2,Bullet21,bl1,Bullet22,Bullet23,Bullet211,Bullet24,Bullet25,Bullet26,Bullet27,bl11,Bullet212,Bullet28,bl12,Bullet213,Bullet29,bl13,Bullet214,列出段落"/>
    <w:basedOn w:val="a"/>
    <w:link w:val="Char4"/>
    <w:uiPriority w:val="34"/>
    <w:qFormat/>
    <w:pPr>
      <w:spacing w:after="200"/>
      <w:ind w:left="720"/>
      <w:contextualSpacing/>
    </w:pPr>
  </w:style>
  <w:style w:type="paragraph" w:styleId="afc">
    <w:name w:val="footnote text"/>
    <w:basedOn w:val="a"/>
    <w:link w:val="Char5"/>
    <w:pPr>
      <w:spacing w:after="0"/>
      <w:ind w:left="425" w:hanging="425"/>
    </w:pPr>
    <w:rPr>
      <w:sz w:val="18"/>
      <w:szCs w:val="20"/>
      <w:lang w:val="en-IE"/>
    </w:rPr>
  </w:style>
  <w:style w:type="paragraph" w:styleId="15">
    <w:name w:val="toc 1"/>
    <w:basedOn w:val="a"/>
    <w:next w:val="a"/>
    <w:uiPriority w:val="39"/>
    <w:pPr>
      <w:spacing w:before="120"/>
      <w:jc w:val="left"/>
    </w:pPr>
    <w:rPr>
      <w:b/>
      <w:bCs/>
      <w:caps/>
      <w:sz w:val="20"/>
      <w:szCs w:val="20"/>
    </w:rPr>
  </w:style>
  <w:style w:type="paragraph" w:styleId="25">
    <w:name w:val="toc 2"/>
    <w:basedOn w:val="a"/>
    <w:next w:val="a"/>
    <w:uiPriority w:val="39"/>
    <w:pPr>
      <w:spacing w:after="0"/>
      <w:ind w:left="220"/>
      <w:jc w:val="left"/>
    </w:pPr>
    <w:rPr>
      <w:smallCaps/>
      <w:sz w:val="20"/>
      <w:szCs w:val="20"/>
    </w:rPr>
  </w:style>
  <w:style w:type="paragraph" w:styleId="34">
    <w:name w:val="toc 3"/>
    <w:basedOn w:val="a"/>
    <w:next w:val="a"/>
    <w:uiPriority w:val="39"/>
    <w:pPr>
      <w:spacing w:after="0"/>
      <w:ind w:left="440"/>
      <w:jc w:val="left"/>
    </w:pPr>
    <w:rPr>
      <w:i/>
      <w:iCs/>
      <w:sz w:val="20"/>
      <w:szCs w:val="20"/>
    </w:rPr>
  </w:style>
  <w:style w:type="paragraph" w:styleId="41">
    <w:name w:val="toc 4"/>
    <w:basedOn w:val="a"/>
    <w:next w:val="a"/>
    <w:uiPriority w:val="39"/>
    <w:pPr>
      <w:spacing w:after="0"/>
      <w:ind w:left="660"/>
      <w:jc w:val="left"/>
    </w:pPr>
    <w:rPr>
      <w:sz w:val="18"/>
      <w:szCs w:val="18"/>
    </w:rPr>
  </w:style>
  <w:style w:type="paragraph" w:styleId="50">
    <w:name w:val="toc 5"/>
    <w:basedOn w:val="a"/>
    <w:next w:val="a"/>
    <w:uiPriority w:val="39"/>
    <w:pPr>
      <w:spacing w:after="0"/>
      <w:ind w:left="880"/>
      <w:jc w:val="left"/>
    </w:pPr>
    <w:rPr>
      <w:sz w:val="18"/>
      <w:szCs w:val="18"/>
    </w:rPr>
  </w:style>
  <w:style w:type="paragraph" w:styleId="60">
    <w:name w:val="toc 6"/>
    <w:basedOn w:val="a"/>
    <w:next w:val="a"/>
    <w:uiPriority w:val="39"/>
    <w:pPr>
      <w:spacing w:after="0"/>
      <w:ind w:left="1100"/>
      <w:jc w:val="left"/>
    </w:pPr>
    <w:rPr>
      <w:sz w:val="18"/>
      <w:szCs w:val="18"/>
    </w:rPr>
  </w:style>
  <w:style w:type="paragraph" w:styleId="70">
    <w:name w:val="toc 7"/>
    <w:basedOn w:val="a"/>
    <w:next w:val="a"/>
    <w:uiPriority w:val="39"/>
    <w:pPr>
      <w:spacing w:after="0"/>
      <w:ind w:left="1320"/>
      <w:jc w:val="left"/>
    </w:pPr>
    <w:rPr>
      <w:sz w:val="18"/>
      <w:szCs w:val="18"/>
    </w:rPr>
  </w:style>
  <w:style w:type="paragraph" w:styleId="80">
    <w:name w:val="toc 8"/>
    <w:basedOn w:val="a"/>
    <w:next w:val="a"/>
    <w:uiPriority w:val="39"/>
    <w:pPr>
      <w:spacing w:after="0"/>
      <w:ind w:left="1540"/>
      <w:jc w:val="left"/>
    </w:pPr>
    <w:rPr>
      <w:sz w:val="18"/>
      <w:szCs w:val="18"/>
    </w:rPr>
  </w:style>
  <w:style w:type="paragraph" w:styleId="90">
    <w:name w:val="toc 9"/>
    <w:basedOn w:val="a"/>
    <w:next w:val="a"/>
    <w:uiPriority w:val="39"/>
    <w:pPr>
      <w:spacing w:after="0"/>
      <w:ind w:left="1760"/>
      <w:jc w:val="left"/>
    </w:pPr>
    <w:rPr>
      <w:sz w:val="18"/>
      <w:szCs w:val="18"/>
    </w:rPr>
  </w:style>
  <w:style w:type="paragraph" w:customStyle="1" w:styleId="Style1">
    <w:name w:val="Style1"/>
    <w:basedOn w:val="DocTitle"/>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1"/>
    <w:uiPriority w:val="99"/>
    <w:rPr>
      <w:rFonts w:ascii="Calibri" w:hAnsi="Calibri" w:cs="Calibri"/>
      <w:lang w:val="el-GR"/>
    </w:rPr>
  </w:style>
  <w:style w:type="paragraph" w:styleId="afd">
    <w:name w:val="endnote text"/>
    <w:basedOn w:val="a"/>
    <w:link w:val="Char6"/>
    <w:rPr>
      <w:sz w:val="20"/>
      <w:szCs w:val="20"/>
    </w:rPr>
  </w:style>
  <w:style w:type="paragraph" w:customStyle="1" w:styleId="Default">
    <w:name w:val="Default"/>
    <w:pPr>
      <w:widowControl w:val="0"/>
      <w:suppressAutoHyphens/>
    </w:pPr>
    <w:rPr>
      <w:rFonts w:ascii="Cambria" w:eastAsia="SimSun" w:hAnsi="Cambria" w:cs="Mangal"/>
      <w:color w:val="000000"/>
      <w:sz w:val="24"/>
      <w:szCs w:val="24"/>
      <w:lang w:eastAsia="zh-CN" w:bidi="hi-IN"/>
    </w:rPr>
  </w:style>
  <w:style w:type="paragraph" w:customStyle="1" w:styleId="afe">
    <w:name w:val="Προμορφοποιημένο κείμενο"/>
    <w:basedOn w:val="a"/>
  </w:style>
  <w:style w:type="paragraph" w:styleId="aff">
    <w:name w:val="Body Text Indent"/>
    <w:basedOn w:val="a"/>
    <w:pPr>
      <w:ind w:firstLine="1134"/>
    </w:pPr>
    <w:rPr>
      <w:rFonts w:ascii="Arial" w:hAnsi="Arial" w:cs="Arial"/>
    </w:rPr>
  </w:style>
  <w:style w:type="paragraph" w:customStyle="1" w:styleId="normalwithoutspacing">
    <w:name w:val="normal_without_spacing"/>
    <w:basedOn w:val="a"/>
    <w:pPr>
      <w:spacing w:after="60"/>
    </w:pPr>
    <w:rPr>
      <w:lang w:val="el-GR"/>
    </w:rPr>
  </w:style>
  <w:style w:type="paragraph" w:customStyle="1" w:styleId="foothanging">
    <w:name w:val="foot_hanging"/>
    <w:basedOn w:val="afc"/>
    <w:pPr>
      <w:ind w:left="426" w:hanging="426"/>
    </w:pPr>
    <w:rPr>
      <w:szCs w:val="18"/>
    </w:rPr>
  </w:style>
  <w:style w:type="paragraph" w:styleId="-HTML">
    <w:name w:val="HTML Preformatted"/>
    <w:basedOn w:val="a"/>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pPr>
      <w:suppressAutoHyphens/>
      <w:spacing w:line="276" w:lineRule="auto"/>
    </w:pPr>
    <w:rPr>
      <w:rFonts w:ascii="Arial" w:eastAsia="Arial" w:hAnsi="Arial" w:cs="Arial"/>
      <w:color w:val="000000"/>
      <w:sz w:val="22"/>
      <w:szCs w:val="22"/>
      <w:lang w:eastAsia="zh-CN"/>
    </w:rPr>
  </w:style>
  <w:style w:type="paragraph" w:styleId="35">
    <w:name w:val="Body Text Indent 3"/>
    <w:basedOn w:val="a"/>
    <w:pPr>
      <w:suppressAutoHyphens w:val="0"/>
      <w:spacing w:line="312" w:lineRule="auto"/>
      <w:ind w:left="283"/>
    </w:pPr>
    <w:rPr>
      <w:rFonts w:cs="Times New Roman"/>
      <w:sz w:val="16"/>
      <w:szCs w:val="16"/>
    </w:rPr>
  </w:style>
  <w:style w:type="paragraph" w:styleId="aff0">
    <w:name w:val="No Spacing"/>
    <w:qFormat/>
    <w:pPr>
      <w:suppressAutoHyphens/>
      <w:jc w:val="both"/>
    </w:pPr>
    <w:rPr>
      <w:rFonts w:ascii="Calibri" w:hAnsi="Calibri" w:cs="Calibri"/>
      <w:sz w:val="22"/>
      <w:szCs w:val="24"/>
      <w:lang w:val="en-GB" w:eastAsia="zh-CN"/>
    </w:rPr>
  </w:style>
  <w:style w:type="paragraph" w:customStyle="1" w:styleId="aff1">
    <w:name w:val="Περιεχόμενα πίνακα"/>
    <w:basedOn w:val="a"/>
    <w:pPr>
      <w:suppressLineNumbers/>
    </w:pPr>
  </w:style>
  <w:style w:type="paragraph" w:customStyle="1" w:styleId="aff2">
    <w:name w:val="Επικεφαλίδα πίνακα"/>
    <w:basedOn w:val="aff1"/>
    <w:pPr>
      <w:jc w:val="center"/>
    </w:pPr>
    <w:rPr>
      <w:b/>
      <w:bCs/>
    </w:rPr>
  </w:style>
  <w:style w:type="paragraph" w:customStyle="1" w:styleId="footers">
    <w:name w:val="footers"/>
    <w:basedOn w:val="foothanging"/>
  </w:style>
  <w:style w:type="paragraph" w:customStyle="1" w:styleId="Standard">
    <w:name w:val="Standard"/>
    <w:pPr>
      <w:widowControl w:val="0"/>
      <w:suppressAutoHyphens/>
      <w:textAlignment w:val="baseline"/>
    </w:pPr>
    <w:rPr>
      <w:rFonts w:eastAsia="SimSun" w:cs="Lucida Sans"/>
      <w:kern w:val="1"/>
      <w:sz w:val="24"/>
      <w:szCs w:val="24"/>
      <w:lang w:eastAsia="zh-CN" w:bidi="hi-IN"/>
    </w:rPr>
  </w:style>
  <w:style w:type="paragraph" w:customStyle="1" w:styleId="Textbody">
    <w:name w:val="Text body"/>
    <w:basedOn w:val="Standard"/>
    <w:pPr>
      <w:spacing w:after="120"/>
    </w:pPr>
  </w:style>
  <w:style w:type="paragraph" w:customStyle="1" w:styleId="Footnote">
    <w:name w:val="Footnote"/>
    <w:basedOn w:val="Standard"/>
    <w:pPr>
      <w:suppressLineNumbers/>
      <w:ind w:left="283" w:hanging="283"/>
    </w:pPr>
    <w:rPr>
      <w:sz w:val="20"/>
      <w:szCs w:val="20"/>
    </w:rPr>
  </w:style>
  <w:style w:type="paragraph" w:styleId="36">
    <w:name w:val="Body Text 3"/>
    <w:basedOn w:val="a"/>
    <w:rPr>
      <w:sz w:val="16"/>
      <w:szCs w:val="16"/>
    </w:rPr>
  </w:style>
  <w:style w:type="paragraph" w:customStyle="1" w:styleId="fooot">
    <w:name w:val="fooot"/>
    <w:basedOn w:val="footers"/>
  </w:style>
  <w:style w:type="paragraph" w:customStyle="1" w:styleId="16">
    <w:name w:val="Κείμενο πλαισίου1"/>
    <w:basedOn w:val="a"/>
    <w:pPr>
      <w:spacing w:after="0"/>
    </w:pPr>
    <w:rPr>
      <w:rFonts w:ascii="Tahoma" w:hAnsi="Tahoma" w:cs="Tahoma"/>
      <w:sz w:val="16"/>
      <w:szCs w:val="16"/>
    </w:rPr>
  </w:style>
  <w:style w:type="paragraph" w:customStyle="1" w:styleId="17">
    <w:name w:val="Κείμενο σχολίου1"/>
    <w:basedOn w:val="a"/>
    <w:rPr>
      <w:sz w:val="20"/>
      <w:szCs w:val="20"/>
    </w:rPr>
  </w:style>
  <w:style w:type="paragraph" w:customStyle="1" w:styleId="18">
    <w:name w:val="Θέμα σχολίου1"/>
    <w:basedOn w:val="17"/>
    <w:next w:val="17"/>
    <w:rPr>
      <w:b/>
      <w:bCs/>
    </w:rPr>
  </w:style>
  <w:style w:type="paragraph" w:customStyle="1" w:styleId="-HTML1">
    <w:name w:val="Προ-διαμορφωμένο HTML1"/>
    <w:basedOn w:val="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customStyle="1" w:styleId="19">
    <w:name w:val="Αναθεώρηση1"/>
    <w:pPr>
      <w:suppressAutoHyphens/>
    </w:pPr>
    <w:rPr>
      <w:rFonts w:ascii="Calibri" w:hAnsi="Calibri" w:cs="Calibri"/>
      <w:sz w:val="22"/>
      <w:szCs w:val="24"/>
      <w:lang w:val="en-GB" w:eastAsia="zh-CN"/>
    </w:rPr>
  </w:style>
  <w:style w:type="paragraph" w:styleId="2">
    <w:name w:val="List Bullet 2"/>
    <w:basedOn w:val="a"/>
    <w:pPr>
      <w:numPr>
        <w:numId w:val="8"/>
      </w:numPr>
      <w:suppressAutoHyphens w:val="0"/>
      <w:spacing w:after="0" w:line="360" w:lineRule="auto"/>
    </w:pPr>
    <w:rPr>
      <w:rFonts w:ascii="Trebuchet MS" w:hAnsi="Trebuchet MS" w:cs="Times New Roman"/>
      <w:szCs w:val="20"/>
      <w:lang w:val="en-US"/>
    </w:rPr>
  </w:style>
  <w:style w:type="paragraph" w:customStyle="1" w:styleId="100">
    <w:name w:val="Περιεχόμενα 10"/>
    <w:basedOn w:val="af3"/>
    <w:pPr>
      <w:tabs>
        <w:tab w:val="right" w:leader="dot" w:pos="7091"/>
      </w:tabs>
      <w:ind w:left="2547"/>
    </w:pPr>
  </w:style>
  <w:style w:type="paragraph" w:customStyle="1" w:styleId="aff3">
    <w:name w:val="Οριζόντια γραμμή"/>
    <w:basedOn w:val="a"/>
    <w:next w:val="af0"/>
    <w:pPr>
      <w:suppressLineNumbers/>
      <w:pBdr>
        <w:top w:val="none" w:sz="0" w:space="0" w:color="000000"/>
        <w:left w:val="none" w:sz="0" w:space="0" w:color="000000"/>
        <w:bottom w:val="none" w:sz="0" w:space="0" w:color="000000"/>
        <w:right w:val="none" w:sz="0" w:space="0" w:color="000000"/>
      </w:pBdr>
      <w:spacing w:after="283"/>
    </w:pPr>
    <w:rPr>
      <w:sz w:val="12"/>
      <w:szCs w:val="12"/>
    </w:rPr>
  </w:style>
  <w:style w:type="character" w:customStyle="1" w:styleId="Char5">
    <w:name w:val="Κείμενο υποσημείωσης Char"/>
    <w:link w:val="afc"/>
    <w:rsid w:val="006F3190"/>
    <w:rPr>
      <w:rFonts w:ascii="Calibri" w:hAnsi="Calibri" w:cs="Calibri"/>
      <w:sz w:val="18"/>
      <w:lang w:val="en-IE" w:eastAsia="zh-CN"/>
    </w:rPr>
  </w:style>
  <w:style w:type="paragraph" w:customStyle="1" w:styleId="para-1">
    <w:name w:val="para-1"/>
    <w:basedOn w:val="a"/>
    <w:rsid w:val="00117891"/>
    <w:pPr>
      <w:tabs>
        <w:tab w:val="left" w:pos="1021"/>
        <w:tab w:val="left" w:pos="1588"/>
        <w:tab w:val="left" w:pos="2155"/>
        <w:tab w:val="left" w:pos="2722"/>
        <w:tab w:val="left" w:pos="3289"/>
      </w:tabs>
      <w:spacing w:after="0"/>
      <w:ind w:left="1021" w:hanging="1021"/>
    </w:pPr>
    <w:rPr>
      <w:rFonts w:ascii="Arial" w:hAnsi="Arial" w:cs="Arial"/>
      <w:spacing w:val="5"/>
      <w:szCs w:val="20"/>
      <w:lang w:val="el-GR"/>
    </w:rPr>
  </w:style>
  <w:style w:type="paragraph" w:customStyle="1" w:styleId="210">
    <w:name w:val="Σώμα κείμενου 21"/>
    <w:basedOn w:val="a"/>
    <w:rsid w:val="001E3217"/>
    <w:pPr>
      <w:overflowPunct w:val="0"/>
      <w:autoSpaceDE w:val="0"/>
      <w:spacing w:after="0"/>
      <w:textAlignment w:val="baseline"/>
    </w:pPr>
    <w:rPr>
      <w:rFonts w:ascii="Arial" w:hAnsi="Arial" w:cs="Arial"/>
      <w:szCs w:val="20"/>
      <w:lang w:val="el-GR"/>
    </w:rPr>
  </w:style>
  <w:style w:type="character" w:customStyle="1" w:styleId="WW-">
    <w:name w:val="WW-Παραπομπή υποσημείωσης"/>
    <w:rsid w:val="00FC7854"/>
    <w:rPr>
      <w:vertAlign w:val="superscript"/>
    </w:rPr>
  </w:style>
  <w:style w:type="character" w:customStyle="1" w:styleId="Char10">
    <w:name w:val="Κείμενο σχολίου Char1"/>
    <w:link w:val="af8"/>
    <w:uiPriority w:val="99"/>
    <w:qFormat/>
    <w:rsid w:val="00682546"/>
    <w:rPr>
      <w:rFonts w:ascii="Calibri" w:hAnsi="Calibri" w:cs="Calibri"/>
      <w:lang w:val="en-GB" w:eastAsia="zh-CN"/>
    </w:rPr>
  </w:style>
  <w:style w:type="paragraph" w:customStyle="1" w:styleId="-HTML2">
    <w:name w:val="Προ-διαμορφωμένο HTML2"/>
    <w:basedOn w:val="a"/>
    <w:rsid w:val="007C54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eastAsia="ar-SA"/>
    </w:rPr>
  </w:style>
  <w:style w:type="character" w:customStyle="1" w:styleId="42">
    <w:name w:val="Παραπομπή υποσημείωσης4"/>
    <w:rsid w:val="00CE73AA"/>
    <w:rPr>
      <w:vertAlign w:val="superscript"/>
    </w:rPr>
  </w:style>
  <w:style w:type="character" w:customStyle="1" w:styleId="2Char">
    <w:name w:val="Επικεφαλίδα 2 Char"/>
    <w:aliases w:val="2 Char,Header 2 Char,h2 Char,Heading Bug Char,H2 Char,Sub-Head1 Char,Heading 2- no# Char,H21 Char,H22 Char,H23 Char,H2Normal Char,Sub Head Char,H211 Char,H212 Char,H221 Char,H2111 Char,H24 Char,H213 Char,H222 Char,H2112 Char,H231 Char"/>
    <w:link w:val="20"/>
    <w:uiPriority w:val="99"/>
    <w:rsid w:val="00F820D5"/>
    <w:rPr>
      <w:rFonts w:ascii="Arial" w:hAnsi="Arial" w:cs="Arial"/>
      <w:b/>
      <w:color w:val="002060"/>
      <w:sz w:val="24"/>
      <w:szCs w:val="22"/>
      <w:lang w:val="en-GB" w:eastAsia="zh-CN"/>
    </w:rPr>
  </w:style>
  <w:style w:type="character" w:customStyle="1" w:styleId="Char6">
    <w:name w:val="Κείμενο σημείωσης τέλους Char"/>
    <w:link w:val="afd"/>
    <w:rsid w:val="004072A5"/>
    <w:rPr>
      <w:rFonts w:ascii="Calibri" w:hAnsi="Calibri" w:cs="Calibri"/>
      <w:lang w:val="en-GB" w:eastAsia="zh-CN"/>
    </w:rPr>
  </w:style>
  <w:style w:type="character" w:customStyle="1" w:styleId="UnresolvedMention1">
    <w:name w:val="Unresolved Mention1"/>
    <w:uiPriority w:val="99"/>
    <w:semiHidden/>
    <w:unhideWhenUsed/>
    <w:rsid w:val="006B56EE"/>
    <w:rPr>
      <w:color w:val="605E5C"/>
      <w:shd w:val="clear" w:color="auto" w:fill="E1DFDD"/>
    </w:rPr>
  </w:style>
  <w:style w:type="character" w:customStyle="1" w:styleId="6Char">
    <w:name w:val="Επικεφαλίδα 6 Char"/>
    <w:link w:val="6"/>
    <w:uiPriority w:val="99"/>
    <w:rsid w:val="00C2001C"/>
    <w:rPr>
      <w:rFonts w:ascii="Tahoma" w:hAnsi="Tahoma"/>
      <w:b/>
      <w:sz w:val="22"/>
      <w:lang w:eastAsia="en-US"/>
    </w:rPr>
  </w:style>
  <w:style w:type="character" w:customStyle="1" w:styleId="7Char">
    <w:name w:val="Επικεφαλίδα 7 Char"/>
    <w:aliases w:val="Επικεφαλίδα 7 Char Char Char1,Επικεφαλίδα 7 Char Char Char Char,Επικεφαλίδα 7 Char Char + Justified Char,Heading 7 Char Char Char1,Heading 7 Char Char Char Char,Heading 7 Char1 Char,Heading 7 Char Char1 Char Char"/>
    <w:link w:val="7"/>
    <w:uiPriority w:val="99"/>
    <w:rsid w:val="00C2001C"/>
    <w:rPr>
      <w:rFonts w:ascii="Tahoma" w:hAnsi="Tahoma"/>
      <w:sz w:val="18"/>
      <w:u w:val="single"/>
      <w:lang w:eastAsia="en-US"/>
    </w:rPr>
  </w:style>
  <w:style w:type="character" w:customStyle="1" w:styleId="8Char">
    <w:name w:val="Επικεφαλίδα 8 Char"/>
    <w:link w:val="8"/>
    <w:uiPriority w:val="99"/>
    <w:rsid w:val="00C2001C"/>
    <w:rPr>
      <w:rFonts w:ascii="Tahoma" w:hAnsi="Tahoma"/>
      <w:sz w:val="18"/>
      <w:u w:val="single"/>
      <w:lang w:eastAsia="en-US"/>
    </w:rPr>
  </w:style>
  <w:style w:type="character" w:customStyle="1" w:styleId="9Char">
    <w:name w:val="Επικεφαλίδα 9 Char"/>
    <w:aliases w:val="AC&amp;E_1 Char,App Heading Char"/>
    <w:link w:val="9"/>
    <w:uiPriority w:val="99"/>
    <w:rsid w:val="00C2001C"/>
    <w:rPr>
      <w:rFonts w:ascii="Tahoma" w:hAnsi="Tahoma"/>
      <w:sz w:val="18"/>
      <w:u w:val="single"/>
      <w:lang w:eastAsia="en-US"/>
    </w:rPr>
  </w:style>
  <w:style w:type="paragraph" w:customStyle="1" w:styleId="TabletextChar">
    <w:name w:val="Table text Char"/>
    <w:basedOn w:val="a"/>
    <w:link w:val="TabletextCharChar"/>
    <w:rsid w:val="00C2001C"/>
    <w:pPr>
      <w:widowControl w:val="0"/>
      <w:suppressAutoHyphens w:val="0"/>
      <w:spacing w:line="300" w:lineRule="atLeast"/>
      <w:jc w:val="left"/>
    </w:pPr>
    <w:rPr>
      <w:rFonts w:ascii="Tahoma" w:hAnsi="Tahoma" w:cs="Times New Roman"/>
      <w:sz w:val="20"/>
      <w:szCs w:val="20"/>
      <w:lang w:val="el-GR" w:eastAsia="en-US"/>
    </w:rPr>
  </w:style>
  <w:style w:type="character" w:customStyle="1" w:styleId="TabletextCharChar">
    <w:name w:val="Table text Char Char"/>
    <w:link w:val="TabletextChar"/>
    <w:rsid w:val="00C2001C"/>
    <w:rPr>
      <w:rFonts w:ascii="Tahoma" w:hAnsi="Tahoma"/>
      <w:lang w:eastAsia="en-US"/>
    </w:rPr>
  </w:style>
  <w:style w:type="paragraph" w:customStyle="1" w:styleId="Tabletext">
    <w:name w:val="Table text"/>
    <w:aliases w:val="ta"/>
    <w:basedOn w:val="a"/>
    <w:link w:val="TabletextChar1"/>
    <w:rsid w:val="00C2001C"/>
    <w:pPr>
      <w:widowControl w:val="0"/>
      <w:suppressAutoHyphens w:val="0"/>
      <w:jc w:val="left"/>
    </w:pPr>
    <w:rPr>
      <w:rFonts w:ascii="Tahoma" w:hAnsi="Tahoma" w:cs="Times New Roman"/>
      <w:sz w:val="20"/>
      <w:szCs w:val="20"/>
      <w:lang w:val="el-GR" w:eastAsia="en-US"/>
    </w:rPr>
  </w:style>
  <w:style w:type="character" w:customStyle="1" w:styleId="TabletextChar1">
    <w:name w:val="Table text Char1"/>
    <w:link w:val="Tabletext"/>
    <w:locked/>
    <w:rsid w:val="00C2001C"/>
    <w:rPr>
      <w:rFonts w:ascii="Tahoma" w:hAnsi="Tahoma"/>
      <w:lang w:eastAsia="en-US"/>
    </w:rPr>
  </w:style>
  <w:style w:type="character" w:customStyle="1" w:styleId="Char3">
    <w:name w:val="Κεφαλίδα Char"/>
    <w:aliases w:val="hd Char,ho Char,header odd Char,Header Titlos Prosforas Char"/>
    <w:link w:val="af6"/>
    <w:locked/>
    <w:rsid w:val="00C2001C"/>
    <w:rPr>
      <w:rFonts w:ascii="Calibri" w:hAnsi="Calibri" w:cs="Calibri"/>
      <w:sz w:val="22"/>
      <w:szCs w:val="24"/>
      <w:lang w:val="en-GB" w:eastAsia="zh-CN"/>
    </w:rPr>
  </w:style>
  <w:style w:type="character" w:customStyle="1" w:styleId="Char2">
    <w:name w:val="Υποσέλιδο Char"/>
    <w:aliases w:val="ft Char,f Char,fo Char"/>
    <w:link w:val="af5"/>
    <w:uiPriority w:val="99"/>
    <w:locked/>
    <w:rsid w:val="00C2001C"/>
    <w:rPr>
      <w:rFonts w:ascii="Calibri" w:eastAsia="MS Mincho" w:hAnsi="Calibri" w:cs="Calibri"/>
      <w:sz w:val="22"/>
      <w:szCs w:val="24"/>
      <w:lang w:val="en-US" w:eastAsia="ja-JP"/>
    </w:rPr>
  </w:style>
  <w:style w:type="character" w:customStyle="1" w:styleId="Char4">
    <w:name w:val="Παράγραφος λίστας Char"/>
    <w:aliases w:val="Kommentar Char,Bullet List Char,FooterText Char,numbered Char,Paragraphe de liste1 Char,lp1 Char,Diligence Check Char,Bullet2 Char,Bullet21 Char,bl1 Char,Bullet22 Char,Bullet23 Char,Bullet211 Char,Bullet24 Char,Bullet25 Char"/>
    <w:link w:val="afb"/>
    <w:uiPriority w:val="34"/>
    <w:qFormat/>
    <w:locked/>
    <w:rsid w:val="00B10B09"/>
    <w:rPr>
      <w:rFonts w:ascii="Calibri" w:hAnsi="Calibri" w:cs="Calibri"/>
      <w:sz w:val="22"/>
      <w:szCs w:val="24"/>
      <w:lang w:val="en-GB" w:eastAsia="zh-CN"/>
    </w:rPr>
  </w:style>
  <w:style w:type="paragraph" w:styleId="Web">
    <w:name w:val="Normal (Web)"/>
    <w:basedOn w:val="a"/>
    <w:uiPriority w:val="99"/>
    <w:semiHidden/>
    <w:unhideWhenUsed/>
    <w:rsid w:val="00704A11"/>
    <w:pPr>
      <w:suppressAutoHyphens w:val="0"/>
      <w:spacing w:before="100" w:beforeAutospacing="1" w:after="100" w:afterAutospacing="1"/>
      <w:jc w:val="left"/>
    </w:pPr>
    <w:rPr>
      <w:rFonts w:ascii="Times New Roman" w:hAnsi="Times New Roman" w:cs="Times New Roman"/>
      <w:sz w:val="24"/>
      <w:lang w:val="en-US" w:eastAsia="en-US"/>
    </w:rPr>
  </w:style>
  <w:style w:type="table" w:styleId="aff4">
    <w:name w:val="Table Grid"/>
    <w:basedOn w:val="a1"/>
    <w:uiPriority w:val="39"/>
    <w:rsid w:val="00F765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5">
    <w:name w:val="Unresolved Mention"/>
    <w:basedOn w:val="a0"/>
    <w:uiPriority w:val="99"/>
    <w:semiHidden/>
    <w:unhideWhenUsed/>
    <w:rsid w:val="00DF178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124884">
      <w:bodyDiv w:val="1"/>
      <w:marLeft w:val="0"/>
      <w:marRight w:val="0"/>
      <w:marTop w:val="0"/>
      <w:marBottom w:val="0"/>
      <w:divBdr>
        <w:top w:val="none" w:sz="0" w:space="0" w:color="auto"/>
        <w:left w:val="none" w:sz="0" w:space="0" w:color="auto"/>
        <w:bottom w:val="none" w:sz="0" w:space="0" w:color="auto"/>
        <w:right w:val="none" w:sz="0" w:space="0" w:color="auto"/>
      </w:divBdr>
    </w:div>
    <w:div w:id="113523794">
      <w:bodyDiv w:val="1"/>
      <w:marLeft w:val="0"/>
      <w:marRight w:val="0"/>
      <w:marTop w:val="0"/>
      <w:marBottom w:val="0"/>
      <w:divBdr>
        <w:top w:val="none" w:sz="0" w:space="0" w:color="auto"/>
        <w:left w:val="none" w:sz="0" w:space="0" w:color="auto"/>
        <w:bottom w:val="none" w:sz="0" w:space="0" w:color="auto"/>
        <w:right w:val="none" w:sz="0" w:space="0" w:color="auto"/>
      </w:divBdr>
    </w:div>
    <w:div w:id="148333180">
      <w:bodyDiv w:val="1"/>
      <w:marLeft w:val="0"/>
      <w:marRight w:val="0"/>
      <w:marTop w:val="0"/>
      <w:marBottom w:val="0"/>
      <w:divBdr>
        <w:top w:val="none" w:sz="0" w:space="0" w:color="auto"/>
        <w:left w:val="none" w:sz="0" w:space="0" w:color="auto"/>
        <w:bottom w:val="none" w:sz="0" w:space="0" w:color="auto"/>
        <w:right w:val="none" w:sz="0" w:space="0" w:color="auto"/>
      </w:divBdr>
    </w:div>
    <w:div w:id="786387003">
      <w:bodyDiv w:val="1"/>
      <w:marLeft w:val="0"/>
      <w:marRight w:val="0"/>
      <w:marTop w:val="0"/>
      <w:marBottom w:val="0"/>
      <w:divBdr>
        <w:top w:val="none" w:sz="0" w:space="0" w:color="auto"/>
        <w:left w:val="none" w:sz="0" w:space="0" w:color="auto"/>
        <w:bottom w:val="none" w:sz="0" w:space="0" w:color="auto"/>
        <w:right w:val="none" w:sz="0" w:space="0" w:color="auto"/>
      </w:divBdr>
    </w:div>
    <w:div w:id="808475661">
      <w:bodyDiv w:val="1"/>
      <w:marLeft w:val="0"/>
      <w:marRight w:val="0"/>
      <w:marTop w:val="0"/>
      <w:marBottom w:val="0"/>
      <w:divBdr>
        <w:top w:val="none" w:sz="0" w:space="0" w:color="auto"/>
        <w:left w:val="none" w:sz="0" w:space="0" w:color="auto"/>
        <w:bottom w:val="none" w:sz="0" w:space="0" w:color="auto"/>
        <w:right w:val="none" w:sz="0" w:space="0" w:color="auto"/>
      </w:divBdr>
    </w:div>
    <w:div w:id="996149474">
      <w:bodyDiv w:val="1"/>
      <w:marLeft w:val="0"/>
      <w:marRight w:val="0"/>
      <w:marTop w:val="0"/>
      <w:marBottom w:val="0"/>
      <w:divBdr>
        <w:top w:val="none" w:sz="0" w:space="0" w:color="auto"/>
        <w:left w:val="none" w:sz="0" w:space="0" w:color="auto"/>
        <w:bottom w:val="none" w:sz="0" w:space="0" w:color="auto"/>
        <w:right w:val="none" w:sz="0" w:space="0" w:color="auto"/>
      </w:divBdr>
    </w:div>
    <w:div w:id="1042244359">
      <w:bodyDiv w:val="1"/>
      <w:marLeft w:val="0"/>
      <w:marRight w:val="0"/>
      <w:marTop w:val="0"/>
      <w:marBottom w:val="0"/>
      <w:divBdr>
        <w:top w:val="none" w:sz="0" w:space="0" w:color="auto"/>
        <w:left w:val="none" w:sz="0" w:space="0" w:color="auto"/>
        <w:bottom w:val="none" w:sz="0" w:space="0" w:color="auto"/>
        <w:right w:val="none" w:sz="0" w:space="0" w:color="auto"/>
      </w:divBdr>
    </w:div>
    <w:div w:id="1072393702">
      <w:bodyDiv w:val="1"/>
      <w:marLeft w:val="0"/>
      <w:marRight w:val="0"/>
      <w:marTop w:val="0"/>
      <w:marBottom w:val="0"/>
      <w:divBdr>
        <w:top w:val="none" w:sz="0" w:space="0" w:color="auto"/>
        <w:left w:val="none" w:sz="0" w:space="0" w:color="auto"/>
        <w:bottom w:val="none" w:sz="0" w:space="0" w:color="auto"/>
        <w:right w:val="none" w:sz="0" w:space="0" w:color="auto"/>
      </w:divBdr>
    </w:div>
    <w:div w:id="1079794865">
      <w:bodyDiv w:val="1"/>
      <w:marLeft w:val="0"/>
      <w:marRight w:val="0"/>
      <w:marTop w:val="0"/>
      <w:marBottom w:val="0"/>
      <w:divBdr>
        <w:top w:val="none" w:sz="0" w:space="0" w:color="auto"/>
        <w:left w:val="none" w:sz="0" w:space="0" w:color="auto"/>
        <w:bottom w:val="none" w:sz="0" w:space="0" w:color="auto"/>
        <w:right w:val="none" w:sz="0" w:space="0" w:color="auto"/>
      </w:divBdr>
    </w:div>
    <w:div w:id="1151213509">
      <w:bodyDiv w:val="1"/>
      <w:marLeft w:val="0"/>
      <w:marRight w:val="0"/>
      <w:marTop w:val="0"/>
      <w:marBottom w:val="0"/>
      <w:divBdr>
        <w:top w:val="none" w:sz="0" w:space="0" w:color="auto"/>
        <w:left w:val="none" w:sz="0" w:space="0" w:color="auto"/>
        <w:bottom w:val="none" w:sz="0" w:space="0" w:color="auto"/>
        <w:right w:val="none" w:sz="0" w:space="0" w:color="auto"/>
      </w:divBdr>
    </w:div>
    <w:div w:id="1151872910">
      <w:bodyDiv w:val="1"/>
      <w:marLeft w:val="0"/>
      <w:marRight w:val="0"/>
      <w:marTop w:val="0"/>
      <w:marBottom w:val="0"/>
      <w:divBdr>
        <w:top w:val="none" w:sz="0" w:space="0" w:color="auto"/>
        <w:left w:val="none" w:sz="0" w:space="0" w:color="auto"/>
        <w:bottom w:val="none" w:sz="0" w:space="0" w:color="auto"/>
        <w:right w:val="none" w:sz="0" w:space="0" w:color="auto"/>
      </w:divBdr>
    </w:div>
    <w:div w:id="1290281147">
      <w:bodyDiv w:val="1"/>
      <w:marLeft w:val="0"/>
      <w:marRight w:val="0"/>
      <w:marTop w:val="0"/>
      <w:marBottom w:val="0"/>
      <w:divBdr>
        <w:top w:val="none" w:sz="0" w:space="0" w:color="auto"/>
        <w:left w:val="none" w:sz="0" w:space="0" w:color="auto"/>
        <w:bottom w:val="none" w:sz="0" w:space="0" w:color="auto"/>
        <w:right w:val="none" w:sz="0" w:space="0" w:color="auto"/>
      </w:divBdr>
    </w:div>
    <w:div w:id="1304114867">
      <w:bodyDiv w:val="1"/>
      <w:marLeft w:val="0"/>
      <w:marRight w:val="0"/>
      <w:marTop w:val="0"/>
      <w:marBottom w:val="0"/>
      <w:divBdr>
        <w:top w:val="none" w:sz="0" w:space="0" w:color="auto"/>
        <w:left w:val="none" w:sz="0" w:space="0" w:color="auto"/>
        <w:bottom w:val="none" w:sz="0" w:space="0" w:color="auto"/>
        <w:right w:val="none" w:sz="0" w:space="0" w:color="auto"/>
      </w:divBdr>
    </w:div>
    <w:div w:id="1447000202">
      <w:bodyDiv w:val="1"/>
      <w:marLeft w:val="0"/>
      <w:marRight w:val="0"/>
      <w:marTop w:val="0"/>
      <w:marBottom w:val="0"/>
      <w:divBdr>
        <w:top w:val="none" w:sz="0" w:space="0" w:color="auto"/>
        <w:left w:val="none" w:sz="0" w:space="0" w:color="auto"/>
        <w:bottom w:val="none" w:sz="0" w:space="0" w:color="auto"/>
        <w:right w:val="none" w:sz="0" w:space="0" w:color="auto"/>
      </w:divBdr>
    </w:div>
    <w:div w:id="1499034393">
      <w:bodyDiv w:val="1"/>
      <w:marLeft w:val="0"/>
      <w:marRight w:val="0"/>
      <w:marTop w:val="0"/>
      <w:marBottom w:val="0"/>
      <w:divBdr>
        <w:top w:val="none" w:sz="0" w:space="0" w:color="auto"/>
        <w:left w:val="none" w:sz="0" w:space="0" w:color="auto"/>
        <w:bottom w:val="none" w:sz="0" w:space="0" w:color="auto"/>
        <w:right w:val="none" w:sz="0" w:space="0" w:color="auto"/>
      </w:divBdr>
    </w:div>
    <w:div w:id="1604920039">
      <w:bodyDiv w:val="1"/>
      <w:marLeft w:val="0"/>
      <w:marRight w:val="0"/>
      <w:marTop w:val="0"/>
      <w:marBottom w:val="0"/>
      <w:divBdr>
        <w:top w:val="none" w:sz="0" w:space="0" w:color="auto"/>
        <w:left w:val="none" w:sz="0" w:space="0" w:color="auto"/>
        <w:bottom w:val="none" w:sz="0" w:space="0" w:color="auto"/>
        <w:right w:val="none" w:sz="0" w:space="0" w:color="auto"/>
      </w:divBdr>
    </w:div>
    <w:div w:id="1706906726">
      <w:bodyDiv w:val="1"/>
      <w:marLeft w:val="0"/>
      <w:marRight w:val="0"/>
      <w:marTop w:val="0"/>
      <w:marBottom w:val="0"/>
      <w:divBdr>
        <w:top w:val="none" w:sz="0" w:space="0" w:color="auto"/>
        <w:left w:val="none" w:sz="0" w:space="0" w:color="auto"/>
        <w:bottom w:val="none" w:sz="0" w:space="0" w:color="auto"/>
        <w:right w:val="none" w:sz="0" w:space="0" w:color="auto"/>
      </w:divBdr>
    </w:div>
    <w:div w:id="1736587357">
      <w:bodyDiv w:val="1"/>
      <w:marLeft w:val="0"/>
      <w:marRight w:val="0"/>
      <w:marTop w:val="0"/>
      <w:marBottom w:val="0"/>
      <w:divBdr>
        <w:top w:val="none" w:sz="0" w:space="0" w:color="auto"/>
        <w:left w:val="none" w:sz="0" w:space="0" w:color="auto"/>
        <w:bottom w:val="none" w:sz="0" w:space="0" w:color="auto"/>
        <w:right w:val="none" w:sz="0" w:space="0" w:color="auto"/>
      </w:divBdr>
    </w:div>
    <w:div w:id="1764183351">
      <w:bodyDiv w:val="1"/>
      <w:marLeft w:val="0"/>
      <w:marRight w:val="0"/>
      <w:marTop w:val="0"/>
      <w:marBottom w:val="0"/>
      <w:divBdr>
        <w:top w:val="none" w:sz="0" w:space="0" w:color="auto"/>
        <w:left w:val="none" w:sz="0" w:space="0" w:color="auto"/>
        <w:bottom w:val="none" w:sz="0" w:space="0" w:color="auto"/>
        <w:right w:val="none" w:sz="0" w:space="0" w:color="auto"/>
      </w:divBdr>
    </w:div>
    <w:div w:id="1858999455">
      <w:bodyDiv w:val="1"/>
      <w:marLeft w:val="0"/>
      <w:marRight w:val="0"/>
      <w:marTop w:val="0"/>
      <w:marBottom w:val="0"/>
      <w:divBdr>
        <w:top w:val="none" w:sz="0" w:space="0" w:color="auto"/>
        <w:left w:val="none" w:sz="0" w:space="0" w:color="auto"/>
        <w:bottom w:val="none" w:sz="0" w:space="0" w:color="auto"/>
        <w:right w:val="none" w:sz="0" w:space="0" w:color="auto"/>
      </w:divBdr>
    </w:div>
    <w:div w:id="1918057144">
      <w:bodyDiv w:val="1"/>
      <w:marLeft w:val="0"/>
      <w:marRight w:val="0"/>
      <w:marTop w:val="0"/>
      <w:marBottom w:val="0"/>
      <w:divBdr>
        <w:top w:val="none" w:sz="0" w:space="0" w:color="auto"/>
        <w:left w:val="none" w:sz="0" w:space="0" w:color="auto"/>
        <w:bottom w:val="none" w:sz="0" w:space="0" w:color="auto"/>
        <w:right w:val="none" w:sz="0" w:space="0" w:color="auto"/>
      </w:divBdr>
    </w:div>
    <w:div w:id="1965579787">
      <w:bodyDiv w:val="1"/>
      <w:marLeft w:val="0"/>
      <w:marRight w:val="0"/>
      <w:marTop w:val="0"/>
      <w:marBottom w:val="0"/>
      <w:divBdr>
        <w:top w:val="none" w:sz="0" w:space="0" w:color="auto"/>
        <w:left w:val="none" w:sz="0" w:space="0" w:color="auto"/>
        <w:bottom w:val="none" w:sz="0" w:space="0" w:color="auto"/>
        <w:right w:val="none" w:sz="0" w:space="0" w:color="auto"/>
      </w:divBdr>
    </w:div>
    <w:div w:id="2058430868">
      <w:bodyDiv w:val="1"/>
      <w:marLeft w:val="0"/>
      <w:marRight w:val="0"/>
      <w:marTop w:val="0"/>
      <w:marBottom w:val="0"/>
      <w:divBdr>
        <w:top w:val="none" w:sz="0" w:space="0" w:color="auto"/>
        <w:left w:val="none" w:sz="0" w:space="0" w:color="auto"/>
        <w:bottom w:val="none" w:sz="0" w:space="0" w:color="auto"/>
        <w:right w:val="none" w:sz="0" w:space="0" w:color="auto"/>
      </w:divBdr>
    </w:div>
    <w:div w:id="2061246769">
      <w:bodyDiv w:val="1"/>
      <w:marLeft w:val="0"/>
      <w:marRight w:val="0"/>
      <w:marTop w:val="0"/>
      <w:marBottom w:val="0"/>
      <w:divBdr>
        <w:top w:val="none" w:sz="0" w:space="0" w:color="auto"/>
        <w:left w:val="none" w:sz="0" w:space="0" w:color="auto"/>
        <w:bottom w:val="none" w:sz="0" w:space="0" w:color="auto"/>
        <w:right w:val="none" w:sz="0" w:space="0" w:color="auto"/>
      </w:divBdr>
    </w:div>
    <w:div w:id="209998668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http://www.ktpae.gr" TargetMode="External"/><Relationship Id="rId26" Type="http://schemas.openxmlformats.org/officeDocument/2006/relationships/hyperlink" Target="http://www.promitheus.gov.gr" TargetMode="External"/><Relationship Id="rId39" Type="http://schemas.openxmlformats.org/officeDocument/2006/relationships/hyperlink" Target="https://onedrive-global.kpmg.com/personal/abartzokis_kpmg_gr/Documents/Desktop/www.promitheus.gov.gr" TargetMode="External"/><Relationship Id="rId21" Type="http://schemas.openxmlformats.org/officeDocument/2006/relationships/hyperlink" Target="http://www.ktpae.gr/" TargetMode="External"/><Relationship Id="rId34" Type="http://schemas.openxmlformats.org/officeDocument/2006/relationships/hyperlink" Target="https://greece20.gov.gr/" TargetMode="External"/><Relationship Id="rId42" Type="http://schemas.microsoft.com/office/2011/relationships/people" Target="peop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ktpae.gr" TargetMode="External"/><Relationship Id="rId20" Type="http://schemas.openxmlformats.org/officeDocument/2006/relationships/hyperlink" Target="http://et.diavgeia.gov.gr/" TargetMode="External"/><Relationship Id="rId29" Type="http://schemas.openxmlformats.org/officeDocument/2006/relationships/hyperlink" Target="http://www.eaadhsy.gr/n4412/n4412fulltextlinks.html"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www.ktpae.gr/" TargetMode="External"/><Relationship Id="rId32" Type="http://schemas.openxmlformats.org/officeDocument/2006/relationships/hyperlink" Target="http://www.eaadhsy.gr/n4412/n4412fulltextlinks.html" TargetMode="External"/><Relationship Id="rId37" Type="http://schemas.openxmlformats.org/officeDocument/2006/relationships/image" Target="media/image4.emf"/><Relationship Id="rId40"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www.ktpae.gr" TargetMode="External"/><Relationship Id="rId23" Type="http://schemas.openxmlformats.org/officeDocument/2006/relationships/hyperlink" Target="http://et.diavgeia.gov.gr/" TargetMode="External"/><Relationship Id="rId28" Type="http://schemas.openxmlformats.org/officeDocument/2006/relationships/hyperlink" Target="https://onedrive-global.kpmg.com/personal/abartzokis_kpmg_gr/Documents/Desktop/www.promitheus.gov.gr" TargetMode="External"/><Relationship Id="rId36" Type="http://schemas.openxmlformats.org/officeDocument/2006/relationships/image" Target="media/image3.png"/><Relationship Id="rId10" Type="http://schemas.openxmlformats.org/officeDocument/2006/relationships/header" Target="header1.xml"/><Relationship Id="rId19" Type="http://schemas.openxmlformats.org/officeDocument/2006/relationships/hyperlink" Target="http://www.promitheus.gov.gr/" TargetMode="External"/><Relationship Id="rId31" Type="http://schemas.openxmlformats.org/officeDocument/2006/relationships/hyperlink" Target="http://www.eaadhsy.gr/n4412/art79a"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mailto:info@ktpae.gr" TargetMode="External"/><Relationship Id="rId22" Type="http://schemas.openxmlformats.org/officeDocument/2006/relationships/hyperlink" Target="http://www.promitheus.gov.gr/" TargetMode="External"/><Relationship Id="rId27" Type="http://schemas.openxmlformats.org/officeDocument/2006/relationships/hyperlink" Target="http://www.promitheus.gov.gr" TargetMode="External"/><Relationship Id="rId30" Type="http://schemas.openxmlformats.org/officeDocument/2006/relationships/hyperlink" Target="http://www.eaadhsy.gr/n4412/n4412fulltextlinks.html" TargetMode="External"/><Relationship Id="rId35" Type="http://schemas.openxmlformats.org/officeDocument/2006/relationships/hyperlink" Target="https://www.ktpae.gr" TargetMode="External"/><Relationship Id="rId43" Type="http://schemas.openxmlformats.org/officeDocument/2006/relationships/theme" Target="theme/theme1.xml"/><Relationship Id="rId8" Type="http://schemas.openxmlformats.org/officeDocument/2006/relationships/image" Target="media/image1.jpeg"/><Relationship Id="rId3" Type="http://schemas.openxmlformats.org/officeDocument/2006/relationships/styles" Target="styles.xml"/><Relationship Id="rId12" Type="http://schemas.openxmlformats.org/officeDocument/2006/relationships/header" Target="header2.xml"/><Relationship Id="rId17" Type="http://schemas.openxmlformats.org/officeDocument/2006/relationships/hyperlink" Target="http://www.promitheus.gov.gr" TargetMode="External"/><Relationship Id="rId25" Type="http://schemas.openxmlformats.org/officeDocument/2006/relationships/hyperlink" Target="http://www.promitheus.gov.gr/" TargetMode="External"/><Relationship Id="rId33" Type="http://schemas.openxmlformats.org/officeDocument/2006/relationships/hyperlink" Target="https://greece20.gov.gr/epikoinwnia-dimosiotita/" TargetMode="External"/><Relationship Id="rId38" Type="http://schemas.openxmlformats.org/officeDocument/2006/relationships/hyperlink" Target="https://espdint.eprocurement.gov.g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E71734-342F-4F9C-A533-8C3108C6FD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468</TotalTime>
  <Pages>90</Pages>
  <Words>39116</Words>
  <Characters>222965</Characters>
  <Application>Microsoft Office Word</Application>
  <DocSecurity>0</DocSecurity>
  <Lines>1858</Lines>
  <Paragraphs>523</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261558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Αθανασιάδης Αθανάσιος</dc:creator>
  <cp:keywords/>
  <cp:lastModifiedBy>Δράκου Μερόπη</cp:lastModifiedBy>
  <cp:revision>159</cp:revision>
  <cp:lastPrinted>2022-12-28T09:53:00Z</cp:lastPrinted>
  <dcterms:created xsi:type="dcterms:W3CDTF">2022-11-16T12:25:00Z</dcterms:created>
  <dcterms:modified xsi:type="dcterms:W3CDTF">2022-12-28T09:56:00Z</dcterms:modified>
</cp:coreProperties>
</file>